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B44F3" w14:textId="77777777" w:rsidR="00DF6CC0" w:rsidRPr="00805A6A" w:rsidRDefault="00DF6CC0" w:rsidP="00DF6CC0">
      <w:pPr>
        <w:spacing w:after="0" w:line="240" w:lineRule="auto"/>
        <w:rPr>
          <w:rFonts w:ascii="Marianne" w:eastAsia="Times New Roman" w:hAnsi="Marianne"/>
          <w:bCs/>
          <w:sz w:val="20"/>
          <w:szCs w:val="20"/>
          <w:lang w:eastAsia="fr-FR"/>
        </w:rPr>
      </w:pPr>
    </w:p>
    <w:p w14:paraId="2750F259" w14:textId="77777777" w:rsidR="00DF6CC0" w:rsidRPr="00805A6A" w:rsidRDefault="00DF6CC0" w:rsidP="00DF6CC0">
      <w:pPr>
        <w:spacing w:after="0" w:line="240" w:lineRule="auto"/>
        <w:rPr>
          <w:rFonts w:ascii="Marianne" w:eastAsia="Times New Roman" w:hAnsi="Marianne"/>
          <w:sz w:val="20"/>
          <w:szCs w:val="20"/>
          <w:lang w:eastAsia="fr-FR"/>
        </w:rPr>
      </w:pPr>
    </w:p>
    <w:p w14:paraId="676E1287" w14:textId="77777777" w:rsidR="00DF6CC0" w:rsidRPr="00805A6A" w:rsidRDefault="00DF6CC0" w:rsidP="00DF6CC0">
      <w:pPr>
        <w:spacing w:after="0" w:line="240" w:lineRule="auto"/>
        <w:rPr>
          <w:rFonts w:ascii="Marianne" w:eastAsia="Times New Roman" w:hAnsi="Marianne"/>
          <w:sz w:val="20"/>
          <w:szCs w:val="20"/>
          <w:lang w:eastAsia="fr-FR"/>
        </w:rPr>
      </w:pPr>
    </w:p>
    <w:p w14:paraId="04C9A8DA" w14:textId="77777777" w:rsidR="00DF6CC0" w:rsidRPr="00805A6A" w:rsidRDefault="00DF6CC0" w:rsidP="00DF6CC0">
      <w:pPr>
        <w:spacing w:after="0" w:line="240" w:lineRule="auto"/>
        <w:rPr>
          <w:rFonts w:ascii="Marianne" w:eastAsia="Times New Roman" w:hAnsi="Marianne"/>
          <w:sz w:val="20"/>
          <w:szCs w:val="20"/>
          <w:lang w:eastAsia="fr-FR"/>
        </w:rPr>
      </w:pPr>
    </w:p>
    <w:p w14:paraId="475F6493" w14:textId="77777777" w:rsidR="00DF6CC0" w:rsidRPr="00805A6A" w:rsidRDefault="00DF6CC0" w:rsidP="00DF6CC0">
      <w:pPr>
        <w:tabs>
          <w:tab w:val="center" w:pos="4512"/>
        </w:tabs>
        <w:spacing w:after="0" w:line="240" w:lineRule="auto"/>
        <w:rPr>
          <w:rFonts w:ascii="Marianne" w:eastAsia="Times New Roman" w:hAnsi="Marianne"/>
          <w:sz w:val="20"/>
          <w:szCs w:val="20"/>
          <w:lang w:eastAsia="fr-FR"/>
        </w:rPr>
      </w:pPr>
    </w:p>
    <w:p w14:paraId="31A229C7" w14:textId="0516121F" w:rsidR="00BD54C8" w:rsidRPr="00805A6A" w:rsidRDefault="00157098" w:rsidP="00E8446C">
      <w:pPr>
        <w:pBdr>
          <w:top w:val="single" w:sz="4" w:space="10" w:color="000000"/>
          <w:left w:val="single" w:sz="4" w:space="4" w:color="000000"/>
          <w:bottom w:val="single" w:sz="4" w:space="10" w:color="000000"/>
          <w:right w:val="single" w:sz="4" w:space="4" w:color="000000"/>
        </w:pBdr>
        <w:shd w:val="clear" w:color="auto" w:fill="DFDFDF"/>
        <w:tabs>
          <w:tab w:val="center" w:pos="4512"/>
        </w:tabs>
        <w:spacing w:after="0" w:line="240" w:lineRule="auto"/>
        <w:jc w:val="center"/>
        <w:rPr>
          <w:rFonts w:ascii="Marianne" w:eastAsia="Times New Roman" w:hAnsi="Marianne"/>
          <w:color w:val="000000"/>
          <w:sz w:val="32"/>
          <w:szCs w:val="32"/>
          <w:lang w:eastAsia="fr-FR"/>
        </w:rPr>
      </w:pPr>
      <w:r>
        <w:rPr>
          <w:rFonts w:ascii="Marianne" w:eastAsia="Times New Roman" w:hAnsi="Marianne"/>
          <w:color w:val="000000"/>
          <w:sz w:val="32"/>
          <w:szCs w:val="32"/>
          <w:lang w:eastAsia="fr-FR"/>
        </w:rPr>
        <w:t>Marché relatif à la m</w:t>
      </w:r>
      <w:r w:rsidR="002359A1" w:rsidRPr="00805A6A">
        <w:rPr>
          <w:rFonts w:ascii="Marianne" w:eastAsia="Times New Roman" w:hAnsi="Marianne"/>
          <w:color w:val="000000"/>
          <w:sz w:val="32"/>
          <w:szCs w:val="32"/>
          <w:lang w:eastAsia="fr-FR"/>
        </w:rPr>
        <w:t xml:space="preserve">ise en </w:t>
      </w:r>
      <w:r w:rsidR="00AC36D9" w:rsidRPr="00805A6A">
        <w:rPr>
          <w:rFonts w:ascii="Marianne" w:eastAsia="Times New Roman" w:hAnsi="Marianne"/>
          <w:color w:val="000000"/>
          <w:sz w:val="32"/>
          <w:szCs w:val="32"/>
          <w:lang w:eastAsia="fr-FR"/>
        </w:rPr>
        <w:t>œuvre</w:t>
      </w:r>
      <w:r w:rsidR="00BD54C8" w:rsidRPr="00805A6A">
        <w:rPr>
          <w:rFonts w:ascii="Marianne" w:eastAsia="Times New Roman" w:hAnsi="Marianne"/>
          <w:color w:val="000000"/>
          <w:sz w:val="32"/>
          <w:szCs w:val="32"/>
          <w:lang w:eastAsia="fr-FR"/>
        </w:rPr>
        <w:t xml:space="preserve"> d’un centre </w:t>
      </w:r>
      <w:r w:rsidR="004555C3" w:rsidRPr="00805A6A">
        <w:rPr>
          <w:rFonts w:ascii="Marianne" w:eastAsia="Times New Roman" w:hAnsi="Marianne"/>
          <w:color w:val="000000"/>
          <w:sz w:val="32"/>
          <w:szCs w:val="32"/>
          <w:lang w:eastAsia="fr-FR"/>
        </w:rPr>
        <w:t>de traiteme</w:t>
      </w:r>
      <w:r w:rsidR="00BD54C8" w:rsidRPr="00805A6A">
        <w:rPr>
          <w:rFonts w:ascii="Marianne" w:eastAsia="Times New Roman" w:hAnsi="Marianne"/>
          <w:color w:val="000000"/>
          <w:sz w:val="32"/>
          <w:szCs w:val="32"/>
          <w:lang w:eastAsia="fr-FR"/>
        </w:rPr>
        <w:t>n</w:t>
      </w:r>
      <w:r w:rsidR="004555C3" w:rsidRPr="00805A6A">
        <w:rPr>
          <w:rFonts w:ascii="Marianne" w:eastAsia="Times New Roman" w:hAnsi="Marianne"/>
          <w:color w:val="000000"/>
          <w:sz w:val="32"/>
          <w:szCs w:val="32"/>
          <w:lang w:eastAsia="fr-FR"/>
        </w:rPr>
        <w:t>t des candidatures prud’homales pour le compte du</w:t>
      </w:r>
      <w:r w:rsidR="00BD54C8" w:rsidRPr="00805A6A">
        <w:rPr>
          <w:rFonts w:ascii="Marianne" w:eastAsia="Times New Roman" w:hAnsi="Marianne"/>
          <w:color w:val="000000"/>
          <w:sz w:val="32"/>
          <w:szCs w:val="32"/>
          <w:lang w:eastAsia="fr-FR"/>
        </w:rPr>
        <w:t xml:space="preserve"> </w:t>
      </w:r>
      <w:r w:rsidR="00D52843">
        <w:rPr>
          <w:rFonts w:ascii="Marianne" w:eastAsia="Times New Roman" w:hAnsi="Marianne"/>
          <w:color w:val="000000"/>
          <w:sz w:val="32"/>
          <w:szCs w:val="32"/>
          <w:lang w:eastAsia="fr-FR"/>
        </w:rPr>
        <w:t>ministère de la Justice</w:t>
      </w:r>
    </w:p>
    <w:p w14:paraId="352990FC" w14:textId="77777777" w:rsidR="00E8446C" w:rsidRPr="00805A6A" w:rsidRDefault="00E8446C" w:rsidP="00E8446C">
      <w:pPr>
        <w:pBdr>
          <w:top w:val="single" w:sz="4" w:space="10" w:color="000000"/>
          <w:left w:val="single" w:sz="4" w:space="4" w:color="000000"/>
          <w:bottom w:val="single" w:sz="4" w:space="10" w:color="000000"/>
          <w:right w:val="single" w:sz="4" w:space="4" w:color="000000"/>
        </w:pBdr>
        <w:shd w:val="clear" w:color="auto" w:fill="DFDFDF"/>
        <w:tabs>
          <w:tab w:val="center" w:pos="4512"/>
        </w:tabs>
        <w:spacing w:after="0" w:line="240" w:lineRule="auto"/>
        <w:jc w:val="center"/>
        <w:rPr>
          <w:rFonts w:ascii="Marianne" w:eastAsia="Times New Roman" w:hAnsi="Marianne"/>
          <w:color w:val="000000"/>
          <w:sz w:val="32"/>
          <w:szCs w:val="32"/>
          <w:lang w:eastAsia="fr-FR"/>
        </w:rPr>
      </w:pPr>
      <w:r w:rsidRPr="00805A6A">
        <w:rPr>
          <w:rFonts w:ascii="Marianne" w:eastAsia="Times New Roman" w:hAnsi="Marianne"/>
          <w:color w:val="000000"/>
          <w:sz w:val="32"/>
          <w:szCs w:val="32"/>
          <w:lang w:eastAsia="fr-FR"/>
        </w:rPr>
        <w:t>-</w:t>
      </w:r>
    </w:p>
    <w:p w14:paraId="16ABD749" w14:textId="77777777" w:rsidR="00E8446C" w:rsidRPr="00805A6A" w:rsidRDefault="00E8446C" w:rsidP="00E8446C">
      <w:pPr>
        <w:pBdr>
          <w:top w:val="single" w:sz="4" w:space="10" w:color="000000"/>
          <w:left w:val="single" w:sz="4" w:space="4" w:color="000000"/>
          <w:bottom w:val="single" w:sz="4" w:space="10" w:color="000000"/>
          <w:right w:val="single" w:sz="4" w:space="4" w:color="000000"/>
        </w:pBdr>
        <w:shd w:val="clear" w:color="auto" w:fill="DFDFDF"/>
        <w:tabs>
          <w:tab w:val="center" w:pos="4512"/>
        </w:tabs>
        <w:spacing w:after="0" w:line="240" w:lineRule="auto"/>
        <w:jc w:val="center"/>
        <w:rPr>
          <w:rFonts w:ascii="Marianne" w:eastAsia="Times New Roman" w:hAnsi="Marianne"/>
          <w:color w:val="000000"/>
          <w:sz w:val="24"/>
          <w:szCs w:val="24"/>
          <w:lang w:eastAsia="fr-FR"/>
        </w:rPr>
      </w:pPr>
      <w:r w:rsidRPr="00805A6A">
        <w:rPr>
          <w:rFonts w:ascii="Marianne" w:eastAsia="Times New Roman" w:hAnsi="Marianne"/>
          <w:color w:val="000000"/>
          <w:sz w:val="24"/>
          <w:szCs w:val="24"/>
          <w:lang w:eastAsia="fr-FR"/>
        </w:rPr>
        <w:t>ACTE D’ENGAGEMENT VALANT CAHIER DES CLAUSES PARTICULIERES</w:t>
      </w:r>
    </w:p>
    <w:p w14:paraId="596EC6C9" w14:textId="77777777" w:rsidR="00E8446C" w:rsidRPr="00805A6A" w:rsidRDefault="00E8446C" w:rsidP="00E8446C">
      <w:pPr>
        <w:pBdr>
          <w:top w:val="single" w:sz="4" w:space="10" w:color="000000"/>
          <w:left w:val="single" w:sz="4" w:space="4" w:color="000000"/>
          <w:bottom w:val="single" w:sz="4" w:space="10" w:color="000000"/>
          <w:right w:val="single" w:sz="4" w:space="4" w:color="000000"/>
        </w:pBdr>
        <w:shd w:val="clear" w:color="auto" w:fill="DFDFDF"/>
        <w:tabs>
          <w:tab w:val="center" w:pos="4512"/>
        </w:tabs>
        <w:spacing w:after="0" w:line="240" w:lineRule="auto"/>
        <w:jc w:val="center"/>
        <w:rPr>
          <w:rFonts w:ascii="Marianne" w:eastAsia="Times New Roman" w:hAnsi="Marianne"/>
          <w:color w:val="000000"/>
          <w:sz w:val="32"/>
          <w:szCs w:val="32"/>
          <w:lang w:eastAsia="fr-FR"/>
        </w:rPr>
      </w:pPr>
      <w:r w:rsidRPr="00805A6A">
        <w:rPr>
          <w:rFonts w:ascii="Marianne" w:eastAsia="Times New Roman" w:hAnsi="Marianne"/>
          <w:color w:val="000000"/>
          <w:sz w:val="24"/>
          <w:szCs w:val="24"/>
          <w:lang w:eastAsia="fr-FR"/>
        </w:rPr>
        <w:t>(</w:t>
      </w:r>
      <w:r w:rsidR="00D21D13" w:rsidRPr="00805A6A">
        <w:rPr>
          <w:rFonts w:ascii="Marianne" w:eastAsia="Times New Roman" w:hAnsi="Marianne"/>
          <w:color w:val="000000"/>
          <w:sz w:val="24"/>
          <w:szCs w:val="24"/>
          <w:lang w:eastAsia="fr-FR"/>
        </w:rPr>
        <w:t>AE valant CC</w:t>
      </w:r>
      <w:r w:rsidR="00BD54C8" w:rsidRPr="00805A6A">
        <w:rPr>
          <w:rFonts w:ascii="Marianne" w:eastAsia="Times New Roman" w:hAnsi="Marianne"/>
          <w:color w:val="000000"/>
          <w:sz w:val="24"/>
          <w:szCs w:val="24"/>
          <w:lang w:eastAsia="fr-FR"/>
        </w:rPr>
        <w:t>P</w:t>
      </w:r>
      <w:r w:rsidRPr="00805A6A">
        <w:rPr>
          <w:rFonts w:ascii="Marianne" w:eastAsia="Times New Roman" w:hAnsi="Marianne"/>
          <w:color w:val="000000"/>
          <w:sz w:val="24"/>
          <w:szCs w:val="24"/>
          <w:lang w:eastAsia="fr-FR"/>
        </w:rPr>
        <w:t xml:space="preserve">) </w:t>
      </w:r>
    </w:p>
    <w:p w14:paraId="09CD00DD" w14:textId="77777777" w:rsidR="00DF6CC0" w:rsidRPr="00805A6A" w:rsidRDefault="00DF6CC0" w:rsidP="00DF6CC0">
      <w:pPr>
        <w:suppressAutoHyphens/>
        <w:spacing w:after="0" w:line="240" w:lineRule="auto"/>
        <w:jc w:val="both"/>
        <w:rPr>
          <w:rFonts w:ascii="Marianne" w:eastAsia="Times New Roman" w:hAnsi="Marianne"/>
          <w:color w:val="000000"/>
          <w:sz w:val="20"/>
          <w:szCs w:val="20"/>
          <w:lang w:eastAsia="fr-FR"/>
        </w:rPr>
      </w:pPr>
    </w:p>
    <w:p w14:paraId="18A6CAB8" w14:textId="77777777" w:rsidR="00DF6CC0" w:rsidRPr="00805A6A" w:rsidRDefault="00DF6CC0" w:rsidP="00DF6CC0">
      <w:pPr>
        <w:suppressAutoHyphens/>
        <w:spacing w:after="0" w:line="240" w:lineRule="auto"/>
        <w:jc w:val="both"/>
        <w:rPr>
          <w:rFonts w:ascii="Marianne" w:eastAsia="Times New Roman" w:hAnsi="Marianne"/>
          <w:color w:val="000000"/>
          <w:sz w:val="20"/>
          <w:szCs w:val="20"/>
          <w:lang w:eastAsia="fr-FR"/>
        </w:rPr>
      </w:pPr>
    </w:p>
    <w:p w14:paraId="51BBC3AB" w14:textId="77777777" w:rsidR="00DF6CC0" w:rsidRPr="00805A6A" w:rsidRDefault="00DF6CC0" w:rsidP="00DF6CC0">
      <w:pPr>
        <w:suppressAutoHyphens/>
        <w:spacing w:after="0" w:line="240" w:lineRule="auto"/>
        <w:jc w:val="both"/>
        <w:rPr>
          <w:rFonts w:ascii="Marianne" w:eastAsia="Times New Roman" w:hAnsi="Marianne"/>
          <w:color w:val="000000"/>
          <w:sz w:val="20"/>
          <w:szCs w:val="20"/>
          <w:lang w:eastAsia="fr-FR"/>
        </w:rPr>
      </w:pPr>
    </w:p>
    <w:p w14:paraId="2B4E5442" w14:textId="77777777" w:rsidR="00DF6CC0" w:rsidRPr="00805A6A" w:rsidRDefault="00DF6CC0" w:rsidP="00DF6CC0">
      <w:pPr>
        <w:suppressAutoHyphens/>
        <w:spacing w:after="0" w:line="240" w:lineRule="auto"/>
        <w:jc w:val="both"/>
        <w:rPr>
          <w:rFonts w:ascii="Marianne" w:eastAsia="Times New Roman" w:hAnsi="Marianne"/>
          <w:color w:val="000000"/>
          <w:sz w:val="20"/>
          <w:szCs w:val="20"/>
          <w:lang w:eastAsia="fr-FR"/>
        </w:rPr>
      </w:pPr>
    </w:p>
    <w:p w14:paraId="77033958" w14:textId="2407CDEB" w:rsidR="007A7BB0" w:rsidRPr="00805A6A" w:rsidRDefault="00DF6CC0" w:rsidP="007A7BB0">
      <w:pPr>
        <w:pStyle w:val="NormalWeb"/>
        <w:spacing w:before="0" w:beforeAutospacing="0"/>
        <w:ind w:left="0"/>
        <w:rPr>
          <w:rFonts w:ascii="Marianne" w:hAnsi="Marianne"/>
          <w:sz w:val="20"/>
          <w:szCs w:val="20"/>
        </w:rPr>
      </w:pPr>
      <w:r w:rsidRPr="00805A6A">
        <w:rPr>
          <w:rFonts w:ascii="Marianne" w:hAnsi="Marianne"/>
          <w:b/>
          <w:bCs/>
          <w:sz w:val="20"/>
          <w:szCs w:val="20"/>
        </w:rPr>
        <w:t>Numéro de consult</w:t>
      </w:r>
      <w:r w:rsidR="00E15F67" w:rsidRPr="00805A6A">
        <w:rPr>
          <w:rFonts w:ascii="Marianne" w:hAnsi="Marianne"/>
          <w:b/>
          <w:bCs/>
          <w:sz w:val="20"/>
          <w:szCs w:val="20"/>
        </w:rPr>
        <w:t>ation :</w:t>
      </w:r>
      <w:r w:rsidR="007A7BB0" w:rsidRPr="00805A6A">
        <w:rPr>
          <w:rFonts w:ascii="Marianne" w:hAnsi="Marianne"/>
          <w:b/>
          <w:bCs/>
          <w:sz w:val="20"/>
          <w:szCs w:val="20"/>
        </w:rPr>
        <w:t xml:space="preserve"> </w:t>
      </w:r>
      <w:r w:rsidR="00BD54C8" w:rsidRPr="00805A6A">
        <w:rPr>
          <w:rFonts w:ascii="Marianne" w:hAnsi="Marianne"/>
          <w:b/>
          <w:bCs/>
          <w:color w:val="4F81BD"/>
          <w:sz w:val="20"/>
          <w:szCs w:val="20"/>
        </w:rPr>
        <w:t>MINJU/DSJ_202</w:t>
      </w:r>
      <w:r w:rsidR="00805A6A">
        <w:rPr>
          <w:rFonts w:ascii="Marianne" w:hAnsi="Marianne"/>
          <w:b/>
          <w:bCs/>
          <w:color w:val="4F81BD"/>
          <w:sz w:val="20"/>
          <w:szCs w:val="20"/>
        </w:rPr>
        <w:t>4</w:t>
      </w:r>
      <w:r w:rsidR="00BD54C8" w:rsidRPr="00805A6A">
        <w:rPr>
          <w:rFonts w:ascii="Marianne" w:hAnsi="Marianne"/>
          <w:b/>
          <w:bCs/>
          <w:color w:val="4F81BD"/>
          <w:sz w:val="20"/>
          <w:szCs w:val="20"/>
        </w:rPr>
        <w:t>-00</w:t>
      </w:r>
      <w:r w:rsidR="00805A6A">
        <w:rPr>
          <w:rFonts w:ascii="Marianne" w:hAnsi="Marianne"/>
          <w:b/>
          <w:bCs/>
          <w:color w:val="4F81BD"/>
          <w:sz w:val="20"/>
          <w:szCs w:val="20"/>
        </w:rPr>
        <w:t>2</w:t>
      </w:r>
    </w:p>
    <w:p w14:paraId="51BBEF36" w14:textId="77777777" w:rsidR="007A7BB0" w:rsidRPr="00805A6A" w:rsidRDefault="007A7BB0" w:rsidP="007A7BB0">
      <w:pPr>
        <w:pStyle w:val="NormalWeb"/>
        <w:spacing w:before="0" w:beforeAutospacing="0"/>
        <w:ind w:left="0"/>
        <w:jc w:val="left"/>
        <w:rPr>
          <w:rFonts w:ascii="Marianne" w:hAnsi="Marianne"/>
          <w:sz w:val="20"/>
          <w:szCs w:val="20"/>
        </w:rPr>
      </w:pPr>
    </w:p>
    <w:p w14:paraId="31D4C967" w14:textId="77777777" w:rsidR="00F979B8" w:rsidRPr="00805A6A" w:rsidRDefault="00F979B8" w:rsidP="007A7BB0">
      <w:pPr>
        <w:pStyle w:val="NormalWeb"/>
        <w:spacing w:before="0" w:beforeAutospacing="0"/>
        <w:ind w:left="0"/>
        <w:jc w:val="left"/>
        <w:rPr>
          <w:rFonts w:ascii="Marianne" w:hAnsi="Marianne"/>
          <w:sz w:val="20"/>
          <w:szCs w:val="20"/>
        </w:rPr>
      </w:pPr>
    </w:p>
    <w:p w14:paraId="4B3F45A4" w14:textId="77777777" w:rsidR="00F979B8" w:rsidRPr="00805A6A" w:rsidRDefault="00F979B8" w:rsidP="007A7BB0">
      <w:pPr>
        <w:pStyle w:val="NormalWeb"/>
        <w:spacing w:before="0" w:beforeAutospacing="0"/>
        <w:ind w:left="0"/>
        <w:jc w:val="left"/>
        <w:rPr>
          <w:rFonts w:ascii="Marianne" w:hAnsi="Marianne"/>
          <w:sz w:val="20"/>
          <w:szCs w:val="20"/>
        </w:rPr>
      </w:pPr>
    </w:p>
    <w:p w14:paraId="555F7A85" w14:textId="77777777" w:rsidR="007A7BB0" w:rsidRPr="00805A6A" w:rsidRDefault="007A7BB0" w:rsidP="007A7BB0">
      <w:pPr>
        <w:pStyle w:val="NormalWeb"/>
        <w:spacing w:before="0" w:beforeAutospacing="0"/>
        <w:ind w:left="0"/>
        <w:jc w:val="left"/>
        <w:rPr>
          <w:rFonts w:ascii="Marianne" w:hAnsi="Marianne"/>
          <w:sz w:val="20"/>
          <w:szCs w:val="20"/>
        </w:rPr>
      </w:pPr>
    </w:p>
    <w:p w14:paraId="4AEC2744" w14:textId="77777777" w:rsidR="007A7BB0" w:rsidRPr="00805A6A" w:rsidRDefault="007A7BB0" w:rsidP="007A7BB0">
      <w:pPr>
        <w:pBdr>
          <w:top w:val="single" w:sz="4" w:space="1" w:color="auto"/>
          <w:left w:val="single" w:sz="4" w:space="4" w:color="auto"/>
          <w:bottom w:val="single" w:sz="4" w:space="1" w:color="auto"/>
          <w:right w:val="single" w:sz="4" w:space="4" w:color="auto"/>
        </w:pBdr>
        <w:spacing w:after="0" w:line="240" w:lineRule="auto"/>
        <w:rPr>
          <w:rFonts w:ascii="Marianne" w:hAnsi="Marianne"/>
          <w:i/>
          <w:sz w:val="20"/>
          <w:szCs w:val="20"/>
        </w:rPr>
      </w:pPr>
      <w:r w:rsidRPr="00805A6A">
        <w:rPr>
          <w:rFonts w:ascii="Marianne" w:hAnsi="Marianne"/>
          <w:i/>
          <w:sz w:val="20"/>
          <w:szCs w:val="20"/>
        </w:rPr>
        <w:t>Cadre réservé à l’administration :</w:t>
      </w:r>
    </w:p>
    <w:p w14:paraId="60AB4B92" w14:textId="77777777" w:rsidR="007A7BB0" w:rsidRPr="00805A6A" w:rsidRDefault="007A7BB0" w:rsidP="007A7BB0">
      <w:pPr>
        <w:pBdr>
          <w:top w:val="single" w:sz="4" w:space="1" w:color="auto"/>
          <w:left w:val="single" w:sz="4" w:space="4" w:color="auto"/>
          <w:bottom w:val="single" w:sz="4" w:space="1" w:color="auto"/>
          <w:right w:val="single" w:sz="4" w:space="4" w:color="auto"/>
        </w:pBdr>
        <w:spacing w:after="0" w:line="240" w:lineRule="auto"/>
        <w:rPr>
          <w:rFonts w:ascii="Marianne" w:hAnsi="Marianne"/>
          <w:sz w:val="20"/>
          <w:szCs w:val="20"/>
        </w:rPr>
      </w:pPr>
    </w:p>
    <w:p w14:paraId="267F0126" w14:textId="77777777" w:rsidR="007A7BB0" w:rsidRPr="00805A6A" w:rsidRDefault="007A7BB0" w:rsidP="007A7BB0">
      <w:pPr>
        <w:pBdr>
          <w:top w:val="single" w:sz="4" w:space="1" w:color="auto"/>
          <w:left w:val="single" w:sz="4" w:space="4" w:color="auto"/>
          <w:bottom w:val="single" w:sz="4" w:space="1" w:color="auto"/>
          <w:right w:val="single" w:sz="4" w:space="4" w:color="auto"/>
        </w:pBdr>
        <w:spacing w:after="0" w:line="240" w:lineRule="auto"/>
        <w:rPr>
          <w:rFonts w:ascii="Marianne" w:hAnsi="Marianne"/>
          <w:sz w:val="20"/>
          <w:szCs w:val="20"/>
        </w:rPr>
      </w:pPr>
      <w:r w:rsidRPr="00805A6A">
        <w:rPr>
          <w:rFonts w:ascii="Marianne" w:hAnsi="Marianne"/>
          <w:sz w:val="20"/>
          <w:szCs w:val="20"/>
        </w:rPr>
        <w:t>Numéro d’engagement juridique (EJ) du marché :</w:t>
      </w:r>
    </w:p>
    <w:p w14:paraId="715BD1DD" w14:textId="77777777" w:rsidR="007A7BB0" w:rsidRPr="00805A6A" w:rsidRDefault="007A7BB0" w:rsidP="007A7BB0">
      <w:pPr>
        <w:pBdr>
          <w:top w:val="single" w:sz="4" w:space="1" w:color="auto"/>
          <w:left w:val="single" w:sz="4" w:space="4" w:color="auto"/>
          <w:bottom w:val="single" w:sz="4" w:space="1" w:color="auto"/>
          <w:right w:val="single" w:sz="4" w:space="4" w:color="auto"/>
        </w:pBdr>
        <w:spacing w:after="0" w:line="240" w:lineRule="auto"/>
        <w:rPr>
          <w:rFonts w:ascii="Marianne" w:hAnsi="Marianne"/>
          <w:sz w:val="20"/>
          <w:szCs w:val="20"/>
        </w:rPr>
      </w:pPr>
    </w:p>
    <w:p w14:paraId="6A8EFAED" w14:textId="77777777" w:rsidR="007A7BB0" w:rsidRPr="00805A6A" w:rsidRDefault="007A7BB0" w:rsidP="007A7BB0">
      <w:pPr>
        <w:pBdr>
          <w:top w:val="single" w:sz="4" w:space="1" w:color="auto"/>
          <w:left w:val="single" w:sz="4" w:space="4" w:color="auto"/>
          <w:bottom w:val="single" w:sz="4" w:space="1" w:color="auto"/>
          <w:right w:val="single" w:sz="4" w:space="4" w:color="auto"/>
        </w:pBdr>
        <w:spacing w:after="0" w:line="240" w:lineRule="auto"/>
        <w:rPr>
          <w:rFonts w:ascii="Marianne" w:hAnsi="Marianne"/>
          <w:sz w:val="20"/>
          <w:szCs w:val="20"/>
        </w:rPr>
      </w:pPr>
      <w:r w:rsidRPr="00805A6A">
        <w:rPr>
          <w:rFonts w:ascii="Marianne" w:hAnsi="Marianne"/>
          <w:sz w:val="20"/>
          <w:szCs w:val="20"/>
        </w:rPr>
        <w:t>(</w:t>
      </w:r>
      <w:r w:rsidRPr="00805A6A">
        <w:rPr>
          <w:rFonts w:ascii="Marianne" w:hAnsi="Marianne"/>
          <w:i/>
          <w:sz w:val="20"/>
          <w:szCs w:val="20"/>
        </w:rPr>
        <w:t>A reporter sur les factures</w:t>
      </w:r>
      <w:r w:rsidRPr="00805A6A">
        <w:rPr>
          <w:rFonts w:ascii="Marianne" w:hAnsi="Marianne"/>
          <w:sz w:val="20"/>
          <w:szCs w:val="20"/>
        </w:rPr>
        <w:t>)</w:t>
      </w:r>
    </w:p>
    <w:p w14:paraId="0A3D48D1" w14:textId="77777777" w:rsidR="00DF6CC0" w:rsidRPr="00805A6A" w:rsidRDefault="00DF6CC0" w:rsidP="00DF6CC0">
      <w:pPr>
        <w:pStyle w:val="NormalWeb"/>
        <w:spacing w:before="0" w:beforeAutospacing="0"/>
        <w:ind w:left="0"/>
        <w:rPr>
          <w:rFonts w:ascii="Marianne" w:hAnsi="Marianne"/>
          <w:color w:val="4F81BD"/>
          <w:sz w:val="20"/>
          <w:szCs w:val="20"/>
        </w:rPr>
      </w:pPr>
    </w:p>
    <w:p w14:paraId="1F3AC506" w14:textId="77777777" w:rsidR="00DF6CC0" w:rsidRPr="00805A6A" w:rsidRDefault="00DF6CC0" w:rsidP="00805A6A">
      <w:pPr>
        <w:pStyle w:val="NormalWeb"/>
        <w:spacing w:before="0" w:beforeAutospacing="0"/>
        <w:ind w:left="0"/>
        <w:jc w:val="left"/>
        <w:rPr>
          <w:rFonts w:ascii="Marianne" w:hAnsi="Marianne"/>
          <w:sz w:val="20"/>
          <w:szCs w:val="20"/>
        </w:rPr>
      </w:pPr>
    </w:p>
    <w:p w14:paraId="2CA53A2B" w14:textId="77777777" w:rsidR="003F42E0" w:rsidRPr="00805A6A" w:rsidRDefault="003F42E0" w:rsidP="00805A6A">
      <w:pPr>
        <w:pStyle w:val="NormalWeb"/>
        <w:spacing w:before="0" w:beforeAutospacing="0"/>
        <w:ind w:left="0"/>
        <w:jc w:val="both"/>
        <w:rPr>
          <w:rFonts w:ascii="Marianne" w:hAnsi="Marianne"/>
          <w:sz w:val="20"/>
          <w:szCs w:val="20"/>
        </w:rPr>
      </w:pPr>
    </w:p>
    <w:p w14:paraId="59B545EE" w14:textId="77777777" w:rsidR="003F42E0" w:rsidRPr="00805A6A" w:rsidRDefault="003F42E0" w:rsidP="00805A6A">
      <w:pPr>
        <w:spacing w:after="0" w:line="240" w:lineRule="auto"/>
        <w:jc w:val="both"/>
        <w:rPr>
          <w:rFonts w:ascii="Marianne" w:hAnsi="Marianne"/>
          <w:sz w:val="20"/>
          <w:szCs w:val="20"/>
        </w:rPr>
      </w:pPr>
    </w:p>
    <w:p w14:paraId="1A48B226" w14:textId="77777777" w:rsidR="003F42E0" w:rsidRPr="00805A6A" w:rsidRDefault="003F42E0" w:rsidP="00805A6A">
      <w:pPr>
        <w:spacing w:after="0" w:line="240" w:lineRule="auto"/>
        <w:jc w:val="both"/>
        <w:rPr>
          <w:rFonts w:ascii="Marianne" w:hAnsi="Marianne"/>
          <w:sz w:val="20"/>
          <w:szCs w:val="20"/>
        </w:rPr>
      </w:pPr>
    </w:p>
    <w:p w14:paraId="71E72ADA" w14:textId="77777777" w:rsidR="003F42E0" w:rsidRPr="00805A6A" w:rsidRDefault="003F42E0" w:rsidP="00805A6A">
      <w:pPr>
        <w:spacing w:after="0" w:line="240" w:lineRule="auto"/>
        <w:jc w:val="both"/>
        <w:rPr>
          <w:rFonts w:ascii="Marianne" w:hAnsi="Marianne"/>
          <w:sz w:val="20"/>
          <w:szCs w:val="20"/>
        </w:rPr>
      </w:pPr>
    </w:p>
    <w:p w14:paraId="4C63DF3C" w14:textId="4A0FC8FB" w:rsidR="00BA371D" w:rsidRPr="00805A6A" w:rsidRDefault="00DF6CC0" w:rsidP="00805A6A">
      <w:pPr>
        <w:spacing w:after="0" w:line="240" w:lineRule="auto"/>
        <w:jc w:val="both"/>
        <w:rPr>
          <w:rFonts w:ascii="Marianne" w:hAnsi="Marianne"/>
          <w:b/>
          <w:sz w:val="20"/>
          <w:szCs w:val="20"/>
        </w:rPr>
      </w:pPr>
      <w:r w:rsidRPr="00805A6A">
        <w:rPr>
          <w:rFonts w:ascii="Marianne" w:hAnsi="Marianne"/>
          <w:b/>
          <w:sz w:val="20"/>
          <w:szCs w:val="20"/>
        </w:rPr>
        <w:t xml:space="preserve">Les articles comportant un </w:t>
      </w:r>
      <w:r w:rsidRPr="00805A6A">
        <w:rPr>
          <w:rFonts w:ascii="Marianne" w:hAnsi="Marianne"/>
          <w:b/>
          <w:sz w:val="40"/>
          <w:szCs w:val="40"/>
        </w:rPr>
        <w:t>«</w:t>
      </w:r>
      <w:r w:rsidRPr="00805A6A">
        <w:rPr>
          <w:rFonts w:ascii="Marianne" w:hAnsi="Marianne"/>
          <w:b/>
          <w:caps/>
          <w:color w:val="FF0000"/>
          <w:sz w:val="40"/>
          <w:szCs w:val="40"/>
        </w:rPr>
        <w:sym w:font="Wingdings" w:char="F046"/>
      </w:r>
      <w:r w:rsidRPr="00805A6A">
        <w:rPr>
          <w:rFonts w:ascii="Marianne" w:hAnsi="Marianne"/>
          <w:b/>
          <w:sz w:val="40"/>
          <w:szCs w:val="40"/>
        </w:rPr>
        <w:t>»</w:t>
      </w:r>
      <w:r w:rsidRPr="00805A6A">
        <w:rPr>
          <w:rFonts w:ascii="Marianne" w:hAnsi="Marianne"/>
          <w:b/>
          <w:sz w:val="20"/>
          <w:szCs w:val="20"/>
        </w:rPr>
        <w:t xml:space="preserve"> correspondent à des articles qu</w:t>
      </w:r>
      <w:r w:rsidR="005D5DCA" w:rsidRPr="00805A6A">
        <w:rPr>
          <w:rFonts w:ascii="Marianne" w:hAnsi="Marianne"/>
          <w:b/>
          <w:sz w:val="20"/>
          <w:szCs w:val="20"/>
        </w:rPr>
        <w:t>i doivent être comp</w:t>
      </w:r>
      <w:r w:rsidR="00DC030F" w:rsidRPr="00805A6A">
        <w:rPr>
          <w:rFonts w:ascii="Marianne" w:hAnsi="Marianne"/>
          <w:b/>
          <w:sz w:val="20"/>
          <w:szCs w:val="20"/>
        </w:rPr>
        <w:t>létés en vue de la remise de l’</w:t>
      </w:r>
      <w:r w:rsidRPr="00805A6A">
        <w:rPr>
          <w:rFonts w:ascii="Marianne" w:hAnsi="Marianne"/>
          <w:b/>
          <w:sz w:val="20"/>
          <w:szCs w:val="20"/>
        </w:rPr>
        <w:t>offre.</w:t>
      </w:r>
    </w:p>
    <w:p w14:paraId="614E3B5C" w14:textId="5381307B" w:rsidR="00B7189A" w:rsidRPr="003825F6" w:rsidRDefault="0030352F" w:rsidP="00FE004C">
      <w:pPr>
        <w:spacing w:after="0" w:line="240" w:lineRule="auto"/>
        <w:jc w:val="center"/>
        <w:rPr>
          <w:rFonts w:ascii="Marianne" w:hAnsi="Marianne"/>
          <w:sz w:val="20"/>
          <w:szCs w:val="20"/>
        </w:rPr>
      </w:pPr>
      <w:r>
        <w:rPr>
          <w:rFonts w:ascii="Times New Roman" w:hAnsi="Times New Roman"/>
          <w:b/>
        </w:rPr>
        <w:br w:type="page"/>
      </w:r>
    </w:p>
    <w:p w14:paraId="311FCFA9" w14:textId="2C6E48DC" w:rsidR="00805A6A" w:rsidRPr="00805A6A" w:rsidRDefault="00805A6A" w:rsidP="00805A6A">
      <w:pPr>
        <w:spacing w:after="0" w:line="240" w:lineRule="auto"/>
        <w:jc w:val="both"/>
        <w:rPr>
          <w:rFonts w:ascii="Marianne" w:hAnsi="Marianne"/>
        </w:rPr>
      </w:pPr>
    </w:p>
    <w:p w14:paraId="487D5A19" w14:textId="77777777" w:rsidR="00805A6A" w:rsidRPr="00805A6A" w:rsidRDefault="00805A6A" w:rsidP="00805A6A">
      <w:pPr>
        <w:spacing w:after="0" w:line="240" w:lineRule="auto"/>
        <w:jc w:val="center"/>
        <w:rPr>
          <w:rFonts w:ascii="Marianne" w:hAnsi="Marianne"/>
          <w:b/>
          <w:sz w:val="20"/>
        </w:rPr>
      </w:pPr>
      <w:r w:rsidRPr="00805A6A">
        <w:rPr>
          <w:rFonts w:ascii="Marianne" w:hAnsi="Marianne"/>
          <w:b/>
          <w:sz w:val="20"/>
        </w:rPr>
        <w:t>INFORMATIONS RELATIVES AU CONTRAT</w:t>
      </w:r>
    </w:p>
    <w:p w14:paraId="0BF63D83" w14:textId="77777777" w:rsidR="00805A6A" w:rsidRPr="00805A6A" w:rsidRDefault="00805A6A" w:rsidP="00805A6A">
      <w:pPr>
        <w:spacing w:after="0" w:line="240" w:lineRule="auto"/>
        <w:jc w:val="center"/>
        <w:rPr>
          <w:rFonts w:ascii="Marianne" w:hAnsi="Marianne"/>
          <w:b/>
          <w:sz w:val="20"/>
          <w:szCs w:val="18"/>
        </w:rPr>
      </w:pPr>
    </w:p>
    <w:p w14:paraId="00A2888F" w14:textId="77777777" w:rsidR="00805A6A" w:rsidRPr="00805A6A" w:rsidRDefault="00805A6A" w:rsidP="00805A6A">
      <w:pPr>
        <w:spacing w:after="0" w:line="240" w:lineRule="auto"/>
        <w:rPr>
          <w:rFonts w:ascii="Marianne" w:hAnsi="Marianne"/>
          <w:b/>
          <w:sz w:val="18"/>
          <w:szCs w:val="16"/>
        </w:rPr>
      </w:pPr>
      <w:r w:rsidRPr="00805A6A">
        <w:rPr>
          <w:rFonts w:ascii="Marianne" w:hAnsi="Marianne"/>
          <w:b/>
          <w:sz w:val="18"/>
          <w:szCs w:val="16"/>
        </w:rPr>
        <w:t>Identification de l’acheteur :</w:t>
      </w:r>
    </w:p>
    <w:p w14:paraId="765D91BD" w14:textId="77777777"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L’ÉTAT – MINISTÈRE DE LA JUSTICE</w:t>
      </w:r>
    </w:p>
    <w:p w14:paraId="7EACFDE9" w14:textId="77777777"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Direction des services judiciaires (DSJ)</w:t>
      </w:r>
    </w:p>
    <w:p w14:paraId="4D95E1EF" w14:textId="77777777"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13, Place Vendôme 75042 PARIS CEDEX 01 - N° SIRET 12001101000010</w:t>
      </w:r>
    </w:p>
    <w:p w14:paraId="0A096545" w14:textId="77777777"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20"/>
          <w:szCs w:val="18"/>
        </w:rPr>
      </w:pPr>
      <w:r w:rsidRPr="00805A6A">
        <w:rPr>
          <w:rFonts w:ascii="Marianne" w:hAnsi="Marianne"/>
          <w:sz w:val="18"/>
          <w:szCs w:val="18"/>
        </w:rPr>
        <w:t>Représenté par le garde des Sceaux, ministre de la Justice, agissant pour le compte de l’État</w:t>
      </w:r>
    </w:p>
    <w:p w14:paraId="257EBA92" w14:textId="77777777" w:rsidR="00805A6A" w:rsidRPr="00805A6A" w:rsidRDefault="00805A6A" w:rsidP="00805A6A">
      <w:pPr>
        <w:spacing w:after="0" w:line="240" w:lineRule="auto"/>
        <w:rPr>
          <w:rFonts w:ascii="Marianne" w:hAnsi="Marianne"/>
          <w:sz w:val="20"/>
          <w:szCs w:val="18"/>
        </w:rPr>
      </w:pPr>
    </w:p>
    <w:p w14:paraId="09C836DA"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Désignation de la personne habilitée à signer pour le compte du ministère de la Justice :</w:t>
      </w:r>
    </w:p>
    <w:p w14:paraId="60ED0B6E" w14:textId="41EF34AE"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Le directeur des services judiciaires du ministère de la Justice, habilité à signer l’ensemble des actes,</w:t>
      </w:r>
      <w:r w:rsidR="00F57842">
        <w:rPr>
          <w:rFonts w:ascii="Marianne" w:hAnsi="Marianne"/>
          <w:sz w:val="18"/>
          <w:szCs w:val="18"/>
        </w:rPr>
        <w:t xml:space="preserve"> à l’exception des décrets,</w:t>
      </w:r>
      <w:r w:rsidRPr="00805A6A">
        <w:rPr>
          <w:rFonts w:ascii="Marianne" w:hAnsi="Marianne"/>
          <w:sz w:val="18"/>
          <w:szCs w:val="18"/>
        </w:rPr>
        <w:t xml:space="preserve"> au nom du ministre, par décret n° 2005-850 du 27 juillet 2005, paru au Journal officiel de la République française (JO) du 28 juillet 2005</w:t>
      </w:r>
    </w:p>
    <w:p w14:paraId="00DC6AAF" w14:textId="77777777" w:rsidR="00805A6A" w:rsidRPr="00805A6A" w:rsidRDefault="00805A6A" w:rsidP="00805A6A">
      <w:pPr>
        <w:spacing w:after="0" w:line="240" w:lineRule="auto"/>
        <w:rPr>
          <w:rFonts w:ascii="Marianne" w:hAnsi="Marianne"/>
          <w:sz w:val="18"/>
          <w:szCs w:val="18"/>
        </w:rPr>
      </w:pPr>
    </w:p>
    <w:p w14:paraId="22F56862"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Service responsable de la passation et du suivi du contrat :</w:t>
      </w:r>
    </w:p>
    <w:p w14:paraId="3BB242E8" w14:textId="074E999C"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 xml:space="preserve">Ministère de la Justice / Direction des services judiciaires (DSJ) / Sous-direction des finances, de l’immobilier et de la performance (SDFIP) / Bureau </w:t>
      </w:r>
      <w:r w:rsidR="00F57842">
        <w:rPr>
          <w:rFonts w:ascii="Marianne" w:hAnsi="Marianne"/>
          <w:sz w:val="18"/>
          <w:szCs w:val="18"/>
        </w:rPr>
        <w:t xml:space="preserve">du pilotage </w:t>
      </w:r>
      <w:r w:rsidRPr="00805A6A">
        <w:rPr>
          <w:rFonts w:ascii="Marianne" w:hAnsi="Marianne"/>
          <w:sz w:val="18"/>
          <w:szCs w:val="18"/>
        </w:rPr>
        <w:t>des frais de Justice (FIP4) / Pôle achats</w:t>
      </w:r>
    </w:p>
    <w:p w14:paraId="40BD9250" w14:textId="77777777"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13, Place Vendôme – 75042 PARIS CEDEX 01</w:t>
      </w:r>
    </w:p>
    <w:p w14:paraId="43A2E8EB" w14:textId="77777777" w:rsidR="00805A6A" w:rsidRPr="00805A6A" w:rsidRDefault="00805A6A" w:rsidP="00805A6A">
      <w:pPr>
        <w:spacing w:after="0" w:line="240" w:lineRule="auto"/>
        <w:rPr>
          <w:rFonts w:ascii="Marianne" w:hAnsi="Marianne"/>
          <w:sz w:val="18"/>
          <w:szCs w:val="18"/>
        </w:rPr>
      </w:pPr>
    </w:p>
    <w:p w14:paraId="5BCE61C0"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Type et forme du contrat :</w:t>
      </w:r>
    </w:p>
    <w:p w14:paraId="1788EF8C" w14:textId="35ED49FB"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Marché de service soumis au code de la commande publique (CCP)</w:t>
      </w:r>
    </w:p>
    <w:p w14:paraId="5E64E0C5" w14:textId="77777777" w:rsidR="00805A6A" w:rsidRPr="00805A6A" w:rsidRDefault="00805A6A" w:rsidP="00805A6A">
      <w:pPr>
        <w:spacing w:after="0" w:line="240" w:lineRule="auto"/>
        <w:rPr>
          <w:rFonts w:ascii="Marianne" w:hAnsi="Marianne"/>
          <w:sz w:val="18"/>
          <w:szCs w:val="18"/>
        </w:rPr>
      </w:pPr>
    </w:p>
    <w:p w14:paraId="5F0FC5FF"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Périmètre du marché :</w:t>
      </w:r>
    </w:p>
    <w:p w14:paraId="584E03E8" w14:textId="5AA79B9F" w:rsidR="00805A6A" w:rsidRPr="00805A6A" w:rsidRDefault="003825F6" w:rsidP="003825F6">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Pr>
          <w:rFonts w:ascii="Marianne" w:hAnsi="Marianne"/>
          <w:sz w:val="18"/>
          <w:szCs w:val="18"/>
        </w:rPr>
        <w:t xml:space="preserve">Prescripteur bénéficiaire des prestations : </w:t>
      </w:r>
      <w:r w:rsidR="00C24486">
        <w:rPr>
          <w:rFonts w:ascii="Marianne" w:hAnsi="Marianne"/>
          <w:sz w:val="18"/>
          <w:szCs w:val="18"/>
        </w:rPr>
        <w:t>D</w:t>
      </w:r>
      <w:r>
        <w:rPr>
          <w:rFonts w:ascii="Marianne" w:hAnsi="Marianne"/>
          <w:sz w:val="18"/>
          <w:szCs w:val="18"/>
        </w:rPr>
        <w:t xml:space="preserve">irection des services judiciaires / Sous-direction des ressources humaines </w:t>
      </w:r>
      <w:r w:rsidR="00C24486">
        <w:rPr>
          <w:rFonts w:ascii="Marianne" w:hAnsi="Marianne"/>
          <w:sz w:val="18"/>
          <w:szCs w:val="18"/>
        </w:rPr>
        <w:t xml:space="preserve">de la </w:t>
      </w:r>
      <w:r w:rsidR="00F90490">
        <w:rPr>
          <w:rFonts w:ascii="Marianne" w:hAnsi="Marianne"/>
          <w:sz w:val="18"/>
          <w:szCs w:val="18"/>
        </w:rPr>
        <w:t>m</w:t>
      </w:r>
      <w:r w:rsidR="00C24486">
        <w:rPr>
          <w:rFonts w:ascii="Marianne" w:hAnsi="Marianne"/>
          <w:sz w:val="18"/>
          <w:szCs w:val="18"/>
        </w:rPr>
        <w:t xml:space="preserve">agistrature </w:t>
      </w:r>
      <w:r>
        <w:rPr>
          <w:rFonts w:ascii="Marianne" w:hAnsi="Marianne"/>
          <w:sz w:val="18"/>
          <w:szCs w:val="18"/>
        </w:rPr>
        <w:t>(SDRH</w:t>
      </w:r>
      <w:r w:rsidR="00C24486">
        <w:rPr>
          <w:rFonts w:ascii="Marianne" w:hAnsi="Marianne"/>
          <w:sz w:val="18"/>
          <w:szCs w:val="18"/>
        </w:rPr>
        <w:t>M</w:t>
      </w:r>
      <w:r>
        <w:rPr>
          <w:rFonts w:ascii="Marianne" w:hAnsi="Marianne"/>
          <w:sz w:val="18"/>
          <w:szCs w:val="18"/>
        </w:rPr>
        <w:t>) / Bureau</w:t>
      </w:r>
      <w:hyperlink r:id="rId8" w:history="1">
        <w:r w:rsidR="00F90490" w:rsidRPr="00F90490">
          <w:rPr>
            <w:rFonts w:ascii="Marianne" w:hAnsi="Marianne"/>
            <w:sz w:val="18"/>
            <w:szCs w:val="18"/>
          </w:rPr>
          <w:t xml:space="preserve"> des magistrats exerçant à titre temporaire et des juges élus ou désignés</w:t>
        </w:r>
      </w:hyperlink>
      <w:r>
        <w:rPr>
          <w:rFonts w:ascii="Marianne" w:hAnsi="Marianne"/>
          <w:sz w:val="18"/>
          <w:szCs w:val="18"/>
        </w:rPr>
        <w:t xml:space="preserve"> (RHM</w:t>
      </w:r>
      <w:r w:rsidR="00F90490">
        <w:rPr>
          <w:rFonts w:ascii="Marianne" w:hAnsi="Marianne"/>
          <w:sz w:val="18"/>
          <w:szCs w:val="18"/>
        </w:rPr>
        <w:t>4</w:t>
      </w:r>
      <w:r>
        <w:rPr>
          <w:rFonts w:ascii="Marianne" w:hAnsi="Marianne"/>
          <w:sz w:val="18"/>
          <w:szCs w:val="18"/>
        </w:rPr>
        <w:t>)</w:t>
      </w:r>
    </w:p>
    <w:p w14:paraId="43F8CA8D" w14:textId="77777777" w:rsidR="00805A6A" w:rsidRPr="00805A6A" w:rsidRDefault="00805A6A" w:rsidP="00805A6A">
      <w:pPr>
        <w:spacing w:after="0" w:line="240" w:lineRule="auto"/>
        <w:rPr>
          <w:rFonts w:ascii="Marianne" w:hAnsi="Marianne"/>
          <w:b/>
          <w:sz w:val="18"/>
          <w:szCs w:val="18"/>
        </w:rPr>
      </w:pPr>
    </w:p>
    <w:p w14:paraId="3A7F52F2"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Procédure de passation :</w:t>
      </w:r>
    </w:p>
    <w:p w14:paraId="63579732" w14:textId="655BA87B" w:rsidR="00805A6A" w:rsidRDefault="003825F6" w:rsidP="003825F6">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Pr>
          <w:rFonts w:ascii="Marianne" w:hAnsi="Marianne"/>
          <w:sz w:val="18"/>
          <w:szCs w:val="18"/>
        </w:rPr>
        <w:t xml:space="preserve">Appel d’offres ouvert </w:t>
      </w:r>
      <w:r w:rsidR="00C24486" w:rsidRPr="00715B21">
        <w:rPr>
          <w:rFonts w:ascii="Marianne" w:hAnsi="Marianne"/>
          <w:sz w:val="18"/>
          <w:szCs w:val="18"/>
        </w:rPr>
        <w:t xml:space="preserve">sur le fondement des articles </w:t>
      </w:r>
      <w:hyperlink r:id="rId9" w:history="1">
        <w:r w:rsidR="00C24486" w:rsidRPr="00715B21">
          <w:rPr>
            <w:rFonts w:ascii="Marianne" w:hAnsi="Marianne"/>
            <w:sz w:val="18"/>
            <w:szCs w:val="18"/>
          </w:rPr>
          <w:t>L2124-2</w:t>
        </w:r>
      </w:hyperlink>
      <w:r w:rsidR="00C24486" w:rsidRPr="00715B21">
        <w:rPr>
          <w:rFonts w:ascii="Marianne" w:hAnsi="Marianne"/>
          <w:sz w:val="18"/>
          <w:szCs w:val="18"/>
        </w:rPr>
        <w:t xml:space="preserve"> et R2161-2 à R2161-5 du CCP</w:t>
      </w:r>
    </w:p>
    <w:p w14:paraId="6D81B47C" w14:textId="77777777" w:rsidR="003825F6" w:rsidRPr="003825F6" w:rsidRDefault="003825F6" w:rsidP="00805A6A">
      <w:pPr>
        <w:spacing w:after="0" w:line="240" w:lineRule="auto"/>
        <w:rPr>
          <w:rFonts w:ascii="Marianne" w:hAnsi="Marianne"/>
          <w:bCs/>
          <w:sz w:val="18"/>
          <w:szCs w:val="18"/>
        </w:rPr>
      </w:pPr>
    </w:p>
    <w:p w14:paraId="3250418A"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Date d’entrée en vigueur du marché :</w:t>
      </w:r>
    </w:p>
    <w:p w14:paraId="4BEF25F2" w14:textId="6B8048CF" w:rsidR="00805A6A" w:rsidRPr="00805A6A" w:rsidRDefault="003825F6"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Pr>
          <w:rFonts w:ascii="Marianne" w:hAnsi="Marianne"/>
          <w:sz w:val="18"/>
          <w:szCs w:val="18"/>
        </w:rPr>
        <w:t>Date de notification du marché</w:t>
      </w:r>
    </w:p>
    <w:p w14:paraId="308F9473" w14:textId="77777777" w:rsidR="00805A6A" w:rsidRPr="00805A6A" w:rsidRDefault="00805A6A" w:rsidP="00805A6A">
      <w:pPr>
        <w:spacing w:after="0" w:line="240" w:lineRule="auto"/>
        <w:rPr>
          <w:rFonts w:ascii="Marianne" w:hAnsi="Marianne"/>
          <w:b/>
          <w:sz w:val="18"/>
          <w:szCs w:val="18"/>
        </w:rPr>
      </w:pPr>
    </w:p>
    <w:p w14:paraId="0F3EC9F6"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Durée / Reconduction du contrat :</w:t>
      </w:r>
    </w:p>
    <w:p w14:paraId="76D68F19" w14:textId="38FEE29E" w:rsidR="00805A6A" w:rsidRPr="00805A6A" w:rsidRDefault="00F57842"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Pr>
          <w:rFonts w:ascii="Marianne" w:hAnsi="Marianne"/>
          <w:sz w:val="18"/>
          <w:szCs w:val="18"/>
        </w:rPr>
        <w:t xml:space="preserve">Durée des prestations : </w:t>
      </w:r>
      <w:r w:rsidR="00685C03" w:rsidRPr="00642023">
        <w:rPr>
          <w:rFonts w:ascii="Marianne" w:hAnsi="Marianne"/>
          <w:sz w:val="18"/>
          <w:szCs w:val="18"/>
        </w:rPr>
        <w:t>07</w:t>
      </w:r>
      <w:r w:rsidR="00FE004C" w:rsidRPr="0010394E">
        <w:rPr>
          <w:rFonts w:ascii="Marianne" w:hAnsi="Marianne"/>
          <w:sz w:val="18"/>
        </w:rPr>
        <w:t xml:space="preserve"> mois</w:t>
      </w:r>
      <w:r w:rsidR="00685C03" w:rsidRPr="0010394E">
        <w:rPr>
          <w:rFonts w:ascii="Marianne" w:hAnsi="Marianne"/>
          <w:sz w:val="18"/>
        </w:rPr>
        <w:t xml:space="preserve"> </w:t>
      </w:r>
      <w:r w:rsidR="00685C03" w:rsidRPr="00642023">
        <w:rPr>
          <w:rFonts w:ascii="Marianne" w:hAnsi="Marianne"/>
          <w:sz w:val="18"/>
          <w:szCs w:val="18"/>
        </w:rPr>
        <w:t>(</w:t>
      </w:r>
      <w:r w:rsidR="008E7232">
        <w:rPr>
          <w:rFonts w:ascii="Marianne" w:hAnsi="Marianne"/>
          <w:sz w:val="18"/>
          <w:szCs w:val="18"/>
        </w:rPr>
        <w:t>sept</w:t>
      </w:r>
      <w:r w:rsidR="00685C03" w:rsidRPr="00642023">
        <w:rPr>
          <w:rFonts w:ascii="Marianne" w:hAnsi="Marianne"/>
          <w:sz w:val="18"/>
          <w:szCs w:val="18"/>
        </w:rPr>
        <w:t xml:space="preserve"> mois)</w:t>
      </w:r>
      <w:r w:rsidR="003F5BE3" w:rsidRPr="00642023">
        <w:rPr>
          <w:rFonts w:ascii="Marianne" w:hAnsi="Marianne"/>
          <w:sz w:val="18"/>
          <w:szCs w:val="18"/>
        </w:rPr>
        <w:t xml:space="preserve"> </w:t>
      </w:r>
      <w:r w:rsidR="003F5BE3" w:rsidRPr="0010394E">
        <w:rPr>
          <w:rFonts w:ascii="Marianne" w:hAnsi="Marianne"/>
          <w:sz w:val="18"/>
        </w:rPr>
        <w:t>à</w:t>
      </w:r>
      <w:r w:rsidR="00805A6A" w:rsidRPr="00642023">
        <w:rPr>
          <w:rFonts w:ascii="Marianne" w:hAnsi="Marianne"/>
          <w:sz w:val="18"/>
          <w:szCs w:val="18"/>
        </w:rPr>
        <w:t xml:space="preserve"> </w:t>
      </w:r>
      <w:r w:rsidR="00805A6A" w:rsidRPr="003F5BE3">
        <w:rPr>
          <w:rFonts w:ascii="Marianne" w:hAnsi="Marianne"/>
          <w:sz w:val="18"/>
          <w:szCs w:val="18"/>
        </w:rPr>
        <w:t xml:space="preserve">compter </w:t>
      </w:r>
      <w:r w:rsidR="00805A6A" w:rsidRPr="002454A2">
        <w:rPr>
          <w:rFonts w:ascii="Marianne" w:hAnsi="Marianne"/>
          <w:sz w:val="18"/>
          <w:szCs w:val="18"/>
        </w:rPr>
        <w:t>d</w:t>
      </w:r>
      <w:r w:rsidR="00642023" w:rsidRPr="002454A2">
        <w:rPr>
          <w:rFonts w:ascii="Marianne" w:hAnsi="Marianne"/>
          <w:sz w:val="18"/>
          <w:szCs w:val="18"/>
        </w:rPr>
        <w:t>u 2 juin</w:t>
      </w:r>
      <w:r w:rsidR="00642023" w:rsidRPr="00F57842">
        <w:rPr>
          <w:rFonts w:ascii="Marianne" w:hAnsi="Marianne"/>
          <w:sz w:val="18"/>
          <w:szCs w:val="18"/>
        </w:rPr>
        <w:t xml:space="preserve"> </w:t>
      </w:r>
      <w:r w:rsidR="00642023" w:rsidRPr="002454A2">
        <w:rPr>
          <w:rFonts w:ascii="Marianne" w:hAnsi="Marianne"/>
          <w:sz w:val="18"/>
          <w:szCs w:val="18"/>
        </w:rPr>
        <w:t>2025</w:t>
      </w:r>
      <w:r w:rsidR="00642023" w:rsidRPr="00F57842">
        <w:rPr>
          <w:rFonts w:ascii="Marianne" w:hAnsi="Marianne"/>
          <w:sz w:val="18"/>
          <w:szCs w:val="18"/>
        </w:rPr>
        <w:t xml:space="preserve"> </w:t>
      </w:r>
      <w:r w:rsidR="00805A6A" w:rsidRPr="00F57842">
        <w:rPr>
          <w:rFonts w:ascii="Marianne" w:hAnsi="Marianne"/>
          <w:sz w:val="18"/>
          <w:szCs w:val="18"/>
        </w:rPr>
        <w:t>/</w:t>
      </w:r>
      <w:r w:rsidR="00805A6A" w:rsidRPr="00805A6A">
        <w:rPr>
          <w:rFonts w:ascii="Marianne" w:hAnsi="Marianne"/>
          <w:sz w:val="18"/>
          <w:szCs w:val="18"/>
        </w:rPr>
        <w:t xml:space="preserve"> </w:t>
      </w:r>
      <w:r w:rsidR="00296BAC">
        <w:rPr>
          <w:rFonts w:ascii="Marianne" w:hAnsi="Marianne"/>
          <w:sz w:val="18"/>
          <w:szCs w:val="18"/>
        </w:rPr>
        <w:t>marché non</w:t>
      </w:r>
      <w:r w:rsidR="00805A6A" w:rsidRPr="00805A6A">
        <w:rPr>
          <w:rFonts w:ascii="Marianne" w:hAnsi="Marianne"/>
          <w:sz w:val="18"/>
          <w:szCs w:val="18"/>
        </w:rPr>
        <w:t xml:space="preserve"> reconducti</w:t>
      </w:r>
      <w:r w:rsidR="00296BAC">
        <w:rPr>
          <w:rFonts w:ascii="Marianne" w:hAnsi="Marianne"/>
          <w:sz w:val="18"/>
          <w:szCs w:val="18"/>
        </w:rPr>
        <w:t>ble</w:t>
      </w:r>
    </w:p>
    <w:p w14:paraId="203C9CC8" w14:textId="77777777" w:rsidR="00805A6A" w:rsidRPr="00805A6A" w:rsidRDefault="00805A6A" w:rsidP="00805A6A">
      <w:pPr>
        <w:spacing w:after="0" w:line="240" w:lineRule="auto"/>
        <w:rPr>
          <w:rFonts w:ascii="Marianne" w:hAnsi="Marianne"/>
          <w:sz w:val="18"/>
          <w:szCs w:val="18"/>
        </w:rPr>
      </w:pPr>
    </w:p>
    <w:p w14:paraId="5057714F"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Prix applicables :</w:t>
      </w:r>
    </w:p>
    <w:p w14:paraId="0E42D4D6" w14:textId="3813B81B" w:rsidR="00805A6A" w:rsidRPr="00296BAC" w:rsidRDefault="00296BAC" w:rsidP="00296BAC">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sidRPr="00296BAC">
        <w:rPr>
          <w:rFonts w:ascii="Marianne" w:hAnsi="Marianne"/>
          <w:sz w:val="18"/>
          <w:szCs w:val="18"/>
        </w:rPr>
        <w:t>Les prestations sont réglées par l’application des prix forfaitaires définis dans le bordereau des prix du marché</w:t>
      </w:r>
    </w:p>
    <w:p w14:paraId="34EBC865" w14:textId="77777777" w:rsidR="00805A6A" w:rsidRPr="00805A6A" w:rsidRDefault="00805A6A" w:rsidP="00805A6A">
      <w:pPr>
        <w:spacing w:after="0" w:line="240" w:lineRule="auto"/>
        <w:rPr>
          <w:rFonts w:ascii="Marianne" w:hAnsi="Marianne"/>
          <w:b/>
          <w:sz w:val="18"/>
          <w:szCs w:val="18"/>
        </w:rPr>
      </w:pPr>
    </w:p>
    <w:p w14:paraId="54739C70"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Désignation du comptable assignataire :</w:t>
      </w:r>
    </w:p>
    <w:p w14:paraId="7245550B" w14:textId="77777777"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Le contrôleur budgétaire et comptable ministériel (CBCM)</w:t>
      </w:r>
    </w:p>
    <w:p w14:paraId="68DC7776" w14:textId="77777777"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13, Place Vendôme – 75042 PARIS CEDEX 01</w:t>
      </w:r>
    </w:p>
    <w:p w14:paraId="6CDFDC6E" w14:textId="77777777" w:rsidR="00805A6A" w:rsidRPr="00805A6A" w:rsidRDefault="00805A6A" w:rsidP="00805A6A">
      <w:pPr>
        <w:spacing w:after="0" w:line="240" w:lineRule="auto"/>
        <w:rPr>
          <w:rFonts w:ascii="Marianne" w:hAnsi="Marianne"/>
          <w:sz w:val="18"/>
          <w:szCs w:val="18"/>
        </w:rPr>
      </w:pPr>
    </w:p>
    <w:p w14:paraId="63185DBF"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Visa CBCM :</w:t>
      </w:r>
    </w:p>
    <w:p w14:paraId="38D156E8" w14:textId="4BE9E74E"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2B35CB">
        <w:rPr>
          <w:rFonts w:ascii="Marianne" w:hAnsi="Marianne"/>
          <w:sz w:val="18"/>
          <w:szCs w:val="18"/>
        </w:rPr>
        <w:t>Marché public soumis au visa préalable du CBCM en raison de son montant</w:t>
      </w:r>
      <w:r w:rsidR="00642023">
        <w:rPr>
          <w:rFonts w:ascii="Marianne" w:hAnsi="Marianne"/>
          <w:sz w:val="18"/>
          <w:szCs w:val="18"/>
        </w:rPr>
        <w:t xml:space="preserve"> estimé</w:t>
      </w:r>
    </w:p>
    <w:p w14:paraId="5F36883C" w14:textId="11C20D7A" w:rsidR="00805A6A" w:rsidRPr="00805A6A" w:rsidRDefault="00805A6A" w:rsidP="00805A6A">
      <w:pPr>
        <w:spacing w:after="0" w:line="240" w:lineRule="auto"/>
        <w:rPr>
          <w:rFonts w:ascii="Marianne" w:hAnsi="Marianne"/>
          <w:sz w:val="18"/>
          <w:szCs w:val="18"/>
        </w:rPr>
      </w:pPr>
    </w:p>
    <w:p w14:paraId="4A154EB2"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Transmission des factures :</w:t>
      </w:r>
    </w:p>
    <w:p w14:paraId="2E78E7E5" w14:textId="77777777"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Facturation électronique obligatoire en application de l'ordonnance n° 2014-697 du 26 juin 2014 relative au développement de la facturation électronique</w:t>
      </w:r>
    </w:p>
    <w:p w14:paraId="21A31952" w14:textId="77777777" w:rsidR="003F5BE3" w:rsidRPr="003F5BE3" w:rsidRDefault="003F5BE3" w:rsidP="00805A6A">
      <w:pPr>
        <w:spacing w:after="0" w:line="240" w:lineRule="auto"/>
        <w:rPr>
          <w:rFonts w:ascii="Marianne" w:hAnsi="Marianne"/>
          <w:b/>
          <w:sz w:val="18"/>
          <w:szCs w:val="18"/>
        </w:rPr>
      </w:pPr>
    </w:p>
    <w:p w14:paraId="1092CA8B"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Imputation budgétaire :</w:t>
      </w:r>
    </w:p>
    <w:p w14:paraId="09DAFAFA" w14:textId="77777777"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lastRenderedPageBreak/>
        <w:t>Centre financier DSJ : BOP : 0166-CSJC / UO : 0166-CSJC-C001</w:t>
      </w:r>
    </w:p>
    <w:p w14:paraId="5B238E0A" w14:textId="45BFE712" w:rsidR="003F5BE3" w:rsidRPr="00E35D7E"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Domaine fonctionnel 0166-06-01 – Administration et gestion</w:t>
      </w:r>
    </w:p>
    <w:p w14:paraId="7AEFC014" w14:textId="3FE50AF2" w:rsidR="00805A6A" w:rsidRPr="003F5BE3" w:rsidRDefault="00805A6A" w:rsidP="003F5BE3">
      <w:pPr>
        <w:spacing w:after="0" w:line="240" w:lineRule="auto"/>
        <w:rPr>
          <w:rFonts w:ascii="Marianne" w:hAnsi="Marianne"/>
          <w:b/>
          <w:sz w:val="18"/>
          <w:szCs w:val="18"/>
        </w:rPr>
      </w:pPr>
    </w:p>
    <w:p w14:paraId="5AA8B49A" w14:textId="77777777" w:rsidR="00805A6A" w:rsidRPr="00805A6A" w:rsidRDefault="00805A6A" w:rsidP="00805A6A">
      <w:pPr>
        <w:spacing w:after="0" w:line="240" w:lineRule="auto"/>
        <w:rPr>
          <w:rFonts w:ascii="Marianne" w:hAnsi="Marianne"/>
          <w:sz w:val="18"/>
          <w:szCs w:val="18"/>
        </w:rPr>
      </w:pPr>
      <w:r w:rsidRPr="00805A6A">
        <w:rPr>
          <w:rFonts w:ascii="Marianne" w:hAnsi="Marianne"/>
          <w:b/>
          <w:sz w:val="18"/>
          <w:szCs w:val="18"/>
        </w:rPr>
        <w:t>Nantissement – cession de créance :</w:t>
      </w:r>
    </w:p>
    <w:p w14:paraId="1525632C" w14:textId="77777777" w:rsidR="00805A6A" w:rsidRPr="00805A6A" w:rsidRDefault="00805A6A" w:rsidP="00805A6A">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Le marché pourra faire l’objet d’une cession de créance.</w:t>
      </w:r>
    </w:p>
    <w:p w14:paraId="565A3FB0" w14:textId="77777777" w:rsidR="00805A6A" w:rsidRPr="00805A6A" w:rsidRDefault="00805A6A" w:rsidP="00805A6A">
      <w:pPr>
        <w:spacing w:after="0" w:line="240" w:lineRule="auto"/>
        <w:rPr>
          <w:rFonts w:ascii="Marianne" w:hAnsi="Marianne"/>
          <w:b/>
          <w:sz w:val="18"/>
          <w:szCs w:val="18"/>
        </w:rPr>
      </w:pPr>
    </w:p>
    <w:p w14:paraId="5F4A1F53"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Groupes de marchandises :</w:t>
      </w:r>
    </w:p>
    <w:p w14:paraId="5F172067" w14:textId="3DCD2CEB" w:rsidR="00805A6A" w:rsidRPr="003F5BE3" w:rsidRDefault="00685C03" w:rsidP="003F5BE3">
      <w:pPr>
        <w:pBdr>
          <w:top w:val="single" w:sz="4" w:space="1" w:color="auto"/>
          <w:left w:val="single" w:sz="4" w:space="1" w:color="auto"/>
          <w:bottom w:val="single" w:sz="4" w:space="1" w:color="auto"/>
          <w:right w:val="single" w:sz="4" w:space="1" w:color="auto"/>
        </w:pBdr>
        <w:spacing w:after="0" w:line="240" w:lineRule="auto"/>
        <w:rPr>
          <w:rFonts w:ascii="Marianne" w:hAnsi="Marianne"/>
          <w:sz w:val="18"/>
          <w:szCs w:val="18"/>
        </w:rPr>
      </w:pPr>
      <w:r>
        <w:rPr>
          <w:rFonts w:ascii="Marianne" w:hAnsi="Marianne"/>
          <w:sz w:val="18"/>
          <w:szCs w:val="18"/>
        </w:rPr>
        <w:t>45.05.04 Prestations centre d’appel, hotline, standard téléphonique</w:t>
      </w:r>
    </w:p>
    <w:p w14:paraId="1542EA62" w14:textId="77777777" w:rsidR="00805A6A" w:rsidRPr="00805A6A" w:rsidRDefault="00805A6A" w:rsidP="00805A6A">
      <w:pPr>
        <w:spacing w:after="0" w:line="240" w:lineRule="auto"/>
        <w:rPr>
          <w:rFonts w:ascii="Marianne" w:hAnsi="Marianne"/>
          <w:sz w:val="18"/>
          <w:szCs w:val="18"/>
        </w:rPr>
      </w:pPr>
    </w:p>
    <w:p w14:paraId="432678B5" w14:textId="77777777" w:rsidR="00805A6A" w:rsidRPr="00805A6A" w:rsidRDefault="00805A6A" w:rsidP="00805A6A">
      <w:pPr>
        <w:spacing w:after="0" w:line="240" w:lineRule="auto"/>
        <w:rPr>
          <w:rFonts w:ascii="Marianne" w:hAnsi="Marianne"/>
          <w:b/>
          <w:sz w:val="18"/>
          <w:szCs w:val="18"/>
        </w:rPr>
      </w:pPr>
      <w:r w:rsidRPr="00805A6A">
        <w:rPr>
          <w:rFonts w:ascii="Marianne" w:hAnsi="Marianne"/>
          <w:b/>
          <w:sz w:val="18"/>
          <w:szCs w:val="18"/>
        </w:rPr>
        <w:t>Codes CPV :</w:t>
      </w:r>
    </w:p>
    <w:p w14:paraId="35F1A00E" w14:textId="6E68E503" w:rsidR="00805A6A" w:rsidRPr="00805A6A" w:rsidRDefault="00685C03" w:rsidP="00805A6A">
      <w:pPr>
        <w:pBdr>
          <w:top w:val="single" w:sz="4" w:space="1" w:color="auto"/>
          <w:left w:val="single" w:sz="4" w:space="1" w:color="auto"/>
          <w:bottom w:val="single" w:sz="4" w:space="1" w:color="auto"/>
          <w:right w:val="single" w:sz="4" w:space="1" w:color="auto"/>
        </w:pBdr>
        <w:spacing w:after="0" w:line="240" w:lineRule="auto"/>
        <w:rPr>
          <w:rFonts w:ascii="Marianne" w:hAnsi="Marianne"/>
          <w:sz w:val="18"/>
          <w:szCs w:val="18"/>
        </w:rPr>
      </w:pPr>
      <w:r>
        <w:rPr>
          <w:rFonts w:ascii="Marianne" w:hAnsi="Marianne"/>
          <w:sz w:val="18"/>
          <w:szCs w:val="18"/>
        </w:rPr>
        <w:t>79512000 Centre d’appels</w:t>
      </w:r>
    </w:p>
    <w:p w14:paraId="447AEA1E" w14:textId="77777777" w:rsidR="00805A6A" w:rsidRPr="00805A6A" w:rsidRDefault="00805A6A" w:rsidP="00805A6A">
      <w:pPr>
        <w:spacing w:after="0" w:line="240" w:lineRule="auto"/>
        <w:rPr>
          <w:rFonts w:ascii="Marianne" w:hAnsi="Marianne"/>
          <w:sz w:val="18"/>
          <w:szCs w:val="18"/>
        </w:rPr>
      </w:pPr>
    </w:p>
    <w:p w14:paraId="3A744AB4" w14:textId="77777777" w:rsidR="00805A6A" w:rsidRPr="00805A6A" w:rsidRDefault="00805A6A" w:rsidP="00805A6A">
      <w:pPr>
        <w:spacing w:after="0" w:line="240" w:lineRule="auto"/>
        <w:rPr>
          <w:rFonts w:ascii="Marianne" w:hAnsi="Marianne"/>
          <w:sz w:val="18"/>
          <w:szCs w:val="18"/>
        </w:rPr>
      </w:pPr>
    </w:p>
    <w:p w14:paraId="1A62B203" w14:textId="77777777" w:rsidR="00805A6A" w:rsidRPr="00805A6A" w:rsidRDefault="00805A6A" w:rsidP="00805A6A">
      <w:pPr>
        <w:spacing w:after="0" w:line="240" w:lineRule="auto"/>
        <w:rPr>
          <w:rFonts w:ascii="Marianne" w:hAnsi="Marianne"/>
          <w:sz w:val="18"/>
          <w:szCs w:val="18"/>
        </w:rPr>
      </w:pPr>
    </w:p>
    <w:p w14:paraId="5753CFAA" w14:textId="77777777" w:rsidR="00805A6A" w:rsidRPr="00805A6A" w:rsidRDefault="00805A6A" w:rsidP="00805A6A">
      <w:pPr>
        <w:spacing w:after="0" w:line="240" w:lineRule="auto"/>
        <w:rPr>
          <w:rFonts w:ascii="Marianne" w:hAnsi="Marianne"/>
          <w:sz w:val="18"/>
          <w:szCs w:val="18"/>
        </w:rPr>
      </w:pPr>
      <w:r w:rsidRPr="00805A6A">
        <w:rPr>
          <w:rFonts w:ascii="Marianne" w:hAnsi="Marianne"/>
          <w:sz w:val="18"/>
          <w:szCs w:val="18"/>
        </w:rPr>
        <w:t>Il est convenu et arrêté ce qui suit :</w:t>
      </w:r>
    </w:p>
    <w:p w14:paraId="45529DE6" w14:textId="77777777" w:rsidR="00805A6A" w:rsidRPr="00E33F2A" w:rsidRDefault="00805A6A" w:rsidP="00805A6A">
      <w:pPr>
        <w:rPr>
          <w:rFonts w:ascii="Marianne" w:hAnsi="Marianne"/>
          <w:sz w:val="20"/>
          <w:szCs w:val="18"/>
        </w:rPr>
      </w:pPr>
    </w:p>
    <w:p w14:paraId="1DEDD7D2" w14:textId="77777777" w:rsidR="00805A6A" w:rsidRPr="00D66165" w:rsidRDefault="00805A6A" w:rsidP="00B7189A">
      <w:pPr>
        <w:spacing w:after="0"/>
        <w:jc w:val="both"/>
        <w:rPr>
          <w:rFonts w:ascii="Times New Roman" w:hAnsi="Times New Roman"/>
        </w:rPr>
      </w:pPr>
    </w:p>
    <w:p w14:paraId="11481423" w14:textId="77777777" w:rsidR="00DF6CC0" w:rsidRPr="0010394E" w:rsidRDefault="00B7189A" w:rsidP="00800179">
      <w:pPr>
        <w:jc w:val="center"/>
        <w:rPr>
          <w:rFonts w:ascii="Marianne" w:hAnsi="Marianne"/>
          <w:b/>
          <w:sz w:val="20"/>
        </w:rPr>
      </w:pPr>
      <w:r>
        <w:rPr>
          <w:rFonts w:ascii="Times New Roman" w:hAnsi="Times New Roman"/>
          <w:b/>
        </w:rPr>
        <w:br w:type="page"/>
      </w:r>
      <w:r w:rsidR="00DF6CC0" w:rsidRPr="0010394E">
        <w:rPr>
          <w:rFonts w:ascii="Marianne" w:hAnsi="Marianne"/>
          <w:b/>
          <w:sz w:val="20"/>
        </w:rPr>
        <w:lastRenderedPageBreak/>
        <w:t>SOMMAIRE</w:t>
      </w:r>
    </w:p>
    <w:p w14:paraId="153942C8" w14:textId="77777777" w:rsidR="00DF6CC0" w:rsidRPr="0010394E" w:rsidRDefault="00DF6CC0" w:rsidP="00DF6CC0">
      <w:pPr>
        <w:suppressAutoHyphens/>
        <w:spacing w:before="120" w:after="0" w:line="240" w:lineRule="auto"/>
        <w:rPr>
          <w:rFonts w:ascii="Marianne" w:hAnsi="Marianne"/>
          <w:b/>
          <w:sz w:val="20"/>
        </w:rPr>
      </w:pPr>
    </w:p>
    <w:p w14:paraId="2B08BD04" w14:textId="5FD209C4" w:rsidR="00FC4DA4" w:rsidRDefault="006D1CDC">
      <w:pPr>
        <w:pStyle w:val="TM1"/>
        <w:rPr>
          <w:rFonts w:asciiTheme="minorHAnsi" w:eastAsiaTheme="minorEastAsia" w:hAnsiTheme="minorHAnsi" w:cstheme="minorBidi"/>
          <w:noProof/>
          <w:lang w:eastAsia="fr-FR"/>
        </w:rPr>
      </w:pPr>
      <w:r w:rsidRPr="0010394E">
        <w:rPr>
          <w:rFonts w:ascii="Marianne" w:hAnsi="Marianne"/>
          <w:sz w:val="18"/>
        </w:rPr>
        <w:fldChar w:fldCharType="begin"/>
      </w:r>
      <w:r w:rsidRPr="00C944DF">
        <w:rPr>
          <w:rFonts w:ascii="Marianne" w:hAnsi="Marianne"/>
          <w:sz w:val="18"/>
          <w:szCs w:val="18"/>
        </w:rPr>
        <w:instrText xml:space="preserve"> TOC \o "1-4" \h \z \u </w:instrText>
      </w:r>
      <w:r w:rsidRPr="0010394E">
        <w:rPr>
          <w:rFonts w:ascii="Marianne" w:hAnsi="Marianne"/>
          <w:sz w:val="18"/>
        </w:rPr>
        <w:fldChar w:fldCharType="separate"/>
      </w:r>
      <w:hyperlink w:anchor="_Toc185352408" w:history="1">
        <w:r w:rsidR="00FC4DA4" w:rsidRPr="00426327">
          <w:rPr>
            <w:rStyle w:val="Lienhypertexte"/>
            <w:rFonts w:ascii="Marianne" w:hAnsi="Marianne"/>
            <w:noProof/>
          </w:rPr>
          <w:t>PREAMBULE</w:t>
        </w:r>
        <w:r w:rsidR="00FC4DA4">
          <w:rPr>
            <w:noProof/>
            <w:webHidden/>
          </w:rPr>
          <w:tab/>
        </w:r>
        <w:r w:rsidR="00FC4DA4">
          <w:rPr>
            <w:noProof/>
            <w:webHidden/>
          </w:rPr>
          <w:fldChar w:fldCharType="begin"/>
        </w:r>
        <w:r w:rsidR="00FC4DA4">
          <w:rPr>
            <w:noProof/>
            <w:webHidden/>
          </w:rPr>
          <w:instrText xml:space="preserve"> PAGEREF _Toc185352408 \h </w:instrText>
        </w:r>
        <w:r w:rsidR="00FC4DA4">
          <w:rPr>
            <w:noProof/>
            <w:webHidden/>
          </w:rPr>
        </w:r>
        <w:r w:rsidR="00FC4DA4">
          <w:rPr>
            <w:noProof/>
            <w:webHidden/>
          </w:rPr>
          <w:fldChar w:fldCharType="separate"/>
        </w:r>
        <w:r w:rsidR="00FC4DA4">
          <w:rPr>
            <w:noProof/>
            <w:webHidden/>
          </w:rPr>
          <w:t>8</w:t>
        </w:r>
        <w:r w:rsidR="00FC4DA4">
          <w:rPr>
            <w:noProof/>
            <w:webHidden/>
          </w:rPr>
          <w:fldChar w:fldCharType="end"/>
        </w:r>
      </w:hyperlink>
    </w:p>
    <w:p w14:paraId="09481960" w14:textId="1A42B3A0" w:rsidR="00FC4DA4" w:rsidRDefault="00782789">
      <w:pPr>
        <w:pStyle w:val="TM1"/>
        <w:tabs>
          <w:tab w:val="left" w:pos="440"/>
        </w:tabs>
        <w:rPr>
          <w:rFonts w:asciiTheme="minorHAnsi" w:eastAsiaTheme="minorEastAsia" w:hAnsiTheme="minorHAnsi" w:cstheme="minorBidi"/>
          <w:noProof/>
          <w:lang w:eastAsia="fr-FR"/>
        </w:rPr>
      </w:pPr>
      <w:hyperlink w:anchor="_Toc185352409" w:history="1">
        <w:r w:rsidR="00FC4DA4" w:rsidRPr="00426327">
          <w:rPr>
            <w:rStyle w:val="Lienhypertexte"/>
            <w:noProof/>
          </w:rPr>
          <w:t>1.</w:t>
        </w:r>
        <w:r w:rsidR="00FC4DA4">
          <w:rPr>
            <w:rFonts w:asciiTheme="minorHAnsi" w:eastAsiaTheme="minorEastAsia" w:hAnsiTheme="minorHAnsi" w:cstheme="minorBidi"/>
            <w:noProof/>
            <w:lang w:eastAsia="fr-FR"/>
          </w:rPr>
          <w:tab/>
        </w:r>
        <w:r w:rsidR="00FC4DA4" w:rsidRPr="00426327">
          <w:rPr>
            <w:rStyle w:val="Lienhypertexte"/>
            <w:noProof/>
          </w:rPr>
          <w:t>Co-contractants</w:t>
        </w:r>
        <w:r w:rsidR="00FC4DA4">
          <w:rPr>
            <w:noProof/>
            <w:webHidden/>
          </w:rPr>
          <w:tab/>
        </w:r>
        <w:r w:rsidR="00FC4DA4">
          <w:rPr>
            <w:noProof/>
            <w:webHidden/>
          </w:rPr>
          <w:fldChar w:fldCharType="begin"/>
        </w:r>
        <w:r w:rsidR="00FC4DA4">
          <w:rPr>
            <w:noProof/>
            <w:webHidden/>
          </w:rPr>
          <w:instrText xml:space="preserve"> PAGEREF _Toc185352409 \h </w:instrText>
        </w:r>
        <w:r w:rsidR="00FC4DA4">
          <w:rPr>
            <w:noProof/>
            <w:webHidden/>
          </w:rPr>
        </w:r>
        <w:r w:rsidR="00FC4DA4">
          <w:rPr>
            <w:noProof/>
            <w:webHidden/>
          </w:rPr>
          <w:fldChar w:fldCharType="separate"/>
        </w:r>
        <w:r w:rsidR="00FC4DA4">
          <w:rPr>
            <w:noProof/>
            <w:webHidden/>
          </w:rPr>
          <w:t>14</w:t>
        </w:r>
        <w:r w:rsidR="00FC4DA4">
          <w:rPr>
            <w:noProof/>
            <w:webHidden/>
          </w:rPr>
          <w:fldChar w:fldCharType="end"/>
        </w:r>
      </w:hyperlink>
    </w:p>
    <w:p w14:paraId="2E021FF7" w14:textId="51A529F8"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10" w:history="1">
        <w:r w:rsidR="00FC4DA4" w:rsidRPr="00426327">
          <w:rPr>
            <w:rStyle w:val="Lienhypertexte"/>
            <w:noProof/>
          </w:rPr>
          <w:t>1.1</w:t>
        </w:r>
        <w:r w:rsidR="00FC4DA4">
          <w:rPr>
            <w:rFonts w:asciiTheme="minorHAnsi" w:eastAsiaTheme="minorEastAsia" w:hAnsiTheme="minorHAnsi" w:cstheme="minorBidi"/>
            <w:noProof/>
            <w:lang w:eastAsia="fr-FR"/>
          </w:rPr>
          <w:tab/>
        </w:r>
        <w:r w:rsidR="00FC4DA4" w:rsidRPr="00426327">
          <w:rPr>
            <w:rStyle w:val="Lienhypertexte"/>
            <w:noProof/>
          </w:rPr>
          <w:t>D’une part, le pouvoir adjudicateur, personne publique contractante :</w:t>
        </w:r>
        <w:r w:rsidR="00FC4DA4">
          <w:rPr>
            <w:noProof/>
            <w:webHidden/>
          </w:rPr>
          <w:tab/>
        </w:r>
        <w:r w:rsidR="00FC4DA4">
          <w:rPr>
            <w:noProof/>
            <w:webHidden/>
          </w:rPr>
          <w:fldChar w:fldCharType="begin"/>
        </w:r>
        <w:r w:rsidR="00FC4DA4">
          <w:rPr>
            <w:noProof/>
            <w:webHidden/>
          </w:rPr>
          <w:instrText xml:space="preserve"> PAGEREF _Toc185352410 \h </w:instrText>
        </w:r>
        <w:r w:rsidR="00FC4DA4">
          <w:rPr>
            <w:noProof/>
            <w:webHidden/>
          </w:rPr>
        </w:r>
        <w:r w:rsidR="00FC4DA4">
          <w:rPr>
            <w:noProof/>
            <w:webHidden/>
          </w:rPr>
          <w:fldChar w:fldCharType="separate"/>
        </w:r>
        <w:r w:rsidR="00FC4DA4">
          <w:rPr>
            <w:noProof/>
            <w:webHidden/>
          </w:rPr>
          <w:t>14</w:t>
        </w:r>
        <w:r w:rsidR="00FC4DA4">
          <w:rPr>
            <w:noProof/>
            <w:webHidden/>
          </w:rPr>
          <w:fldChar w:fldCharType="end"/>
        </w:r>
      </w:hyperlink>
    </w:p>
    <w:p w14:paraId="22910107" w14:textId="78BE4D51"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11" w:history="1">
        <w:r w:rsidR="00FC4DA4" w:rsidRPr="00426327">
          <w:rPr>
            <w:rStyle w:val="Lienhypertexte"/>
            <w:noProof/>
          </w:rPr>
          <w:t>1.2</w:t>
        </w:r>
        <w:r w:rsidR="00FC4DA4">
          <w:rPr>
            <w:rFonts w:asciiTheme="minorHAnsi" w:eastAsiaTheme="minorEastAsia" w:hAnsiTheme="minorHAnsi" w:cstheme="minorBidi"/>
            <w:noProof/>
            <w:lang w:eastAsia="fr-FR"/>
          </w:rPr>
          <w:tab/>
        </w:r>
        <w:r w:rsidR="00FC4DA4" w:rsidRPr="00426327">
          <w:rPr>
            <w:rStyle w:val="Lienhypertexte"/>
            <w:noProof/>
            <w:sz w:val="40"/>
          </w:rPr>
          <w:sym w:font="Wingdings" w:char="F046"/>
        </w:r>
        <w:r w:rsidR="00FC4DA4" w:rsidRPr="00426327">
          <w:rPr>
            <w:rStyle w:val="Lienhypertexte"/>
            <w:noProof/>
          </w:rPr>
          <w:t xml:space="preserve"> Et, d'autre part, l’opérateur économique, co-contractant unique du ministère, se présentant seul, identifié comme suit :</w:t>
        </w:r>
        <w:r w:rsidR="00FC4DA4">
          <w:rPr>
            <w:noProof/>
            <w:webHidden/>
          </w:rPr>
          <w:tab/>
        </w:r>
        <w:r w:rsidR="00FC4DA4">
          <w:rPr>
            <w:noProof/>
            <w:webHidden/>
          </w:rPr>
          <w:fldChar w:fldCharType="begin"/>
        </w:r>
        <w:r w:rsidR="00FC4DA4">
          <w:rPr>
            <w:noProof/>
            <w:webHidden/>
          </w:rPr>
          <w:instrText xml:space="preserve"> PAGEREF _Toc185352411 \h </w:instrText>
        </w:r>
        <w:r w:rsidR="00FC4DA4">
          <w:rPr>
            <w:noProof/>
            <w:webHidden/>
          </w:rPr>
        </w:r>
        <w:r w:rsidR="00FC4DA4">
          <w:rPr>
            <w:noProof/>
            <w:webHidden/>
          </w:rPr>
          <w:fldChar w:fldCharType="separate"/>
        </w:r>
        <w:r w:rsidR="00FC4DA4">
          <w:rPr>
            <w:noProof/>
            <w:webHidden/>
          </w:rPr>
          <w:t>14</w:t>
        </w:r>
        <w:r w:rsidR="00FC4DA4">
          <w:rPr>
            <w:noProof/>
            <w:webHidden/>
          </w:rPr>
          <w:fldChar w:fldCharType="end"/>
        </w:r>
      </w:hyperlink>
    </w:p>
    <w:p w14:paraId="2FE12929" w14:textId="36042D26" w:rsidR="00FC4DA4" w:rsidRDefault="00782789">
      <w:pPr>
        <w:pStyle w:val="TM1"/>
        <w:tabs>
          <w:tab w:val="left" w:pos="440"/>
        </w:tabs>
        <w:rPr>
          <w:rFonts w:asciiTheme="minorHAnsi" w:eastAsiaTheme="minorEastAsia" w:hAnsiTheme="minorHAnsi" w:cstheme="minorBidi"/>
          <w:noProof/>
          <w:lang w:eastAsia="fr-FR"/>
        </w:rPr>
      </w:pPr>
      <w:hyperlink w:anchor="_Toc185352412" w:history="1">
        <w:r w:rsidR="00FC4DA4" w:rsidRPr="00426327">
          <w:rPr>
            <w:rStyle w:val="Lienhypertexte"/>
            <w:noProof/>
          </w:rPr>
          <w:t>2.</w:t>
        </w:r>
        <w:r w:rsidR="00FC4DA4">
          <w:rPr>
            <w:rFonts w:asciiTheme="minorHAnsi" w:eastAsiaTheme="minorEastAsia" w:hAnsiTheme="minorHAnsi" w:cstheme="minorBidi"/>
            <w:noProof/>
            <w:lang w:eastAsia="fr-FR"/>
          </w:rPr>
          <w:tab/>
        </w:r>
        <w:r w:rsidR="00FC4DA4" w:rsidRPr="00426327">
          <w:rPr>
            <w:rStyle w:val="Lienhypertexte"/>
            <w:noProof/>
          </w:rPr>
          <w:t>Objet et forme du marché</w:t>
        </w:r>
        <w:r w:rsidR="00FC4DA4">
          <w:rPr>
            <w:noProof/>
            <w:webHidden/>
          </w:rPr>
          <w:tab/>
        </w:r>
        <w:r w:rsidR="00FC4DA4">
          <w:rPr>
            <w:noProof/>
            <w:webHidden/>
          </w:rPr>
          <w:fldChar w:fldCharType="begin"/>
        </w:r>
        <w:r w:rsidR="00FC4DA4">
          <w:rPr>
            <w:noProof/>
            <w:webHidden/>
          </w:rPr>
          <w:instrText xml:space="preserve"> PAGEREF _Toc185352412 \h </w:instrText>
        </w:r>
        <w:r w:rsidR="00FC4DA4">
          <w:rPr>
            <w:noProof/>
            <w:webHidden/>
          </w:rPr>
        </w:r>
        <w:r w:rsidR="00FC4DA4">
          <w:rPr>
            <w:noProof/>
            <w:webHidden/>
          </w:rPr>
          <w:fldChar w:fldCharType="separate"/>
        </w:r>
        <w:r w:rsidR="00FC4DA4">
          <w:rPr>
            <w:noProof/>
            <w:webHidden/>
          </w:rPr>
          <w:t>18</w:t>
        </w:r>
        <w:r w:rsidR="00FC4DA4">
          <w:rPr>
            <w:noProof/>
            <w:webHidden/>
          </w:rPr>
          <w:fldChar w:fldCharType="end"/>
        </w:r>
      </w:hyperlink>
    </w:p>
    <w:p w14:paraId="6BF4C589" w14:textId="7A7EC259"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13" w:history="1">
        <w:r w:rsidR="00FC4DA4" w:rsidRPr="00426327">
          <w:rPr>
            <w:rStyle w:val="Lienhypertexte"/>
            <w:noProof/>
          </w:rPr>
          <w:t>2.1</w:t>
        </w:r>
        <w:r w:rsidR="00FC4DA4">
          <w:rPr>
            <w:rFonts w:asciiTheme="minorHAnsi" w:eastAsiaTheme="minorEastAsia" w:hAnsiTheme="minorHAnsi" w:cstheme="minorBidi"/>
            <w:noProof/>
            <w:lang w:eastAsia="fr-FR"/>
          </w:rPr>
          <w:tab/>
        </w:r>
        <w:r w:rsidR="00FC4DA4" w:rsidRPr="00426327">
          <w:rPr>
            <w:rStyle w:val="Lienhypertexte"/>
            <w:noProof/>
          </w:rPr>
          <w:t>Objet du marché</w:t>
        </w:r>
        <w:r w:rsidR="00FC4DA4">
          <w:rPr>
            <w:noProof/>
            <w:webHidden/>
          </w:rPr>
          <w:tab/>
        </w:r>
        <w:r w:rsidR="00FC4DA4">
          <w:rPr>
            <w:noProof/>
            <w:webHidden/>
          </w:rPr>
          <w:fldChar w:fldCharType="begin"/>
        </w:r>
        <w:r w:rsidR="00FC4DA4">
          <w:rPr>
            <w:noProof/>
            <w:webHidden/>
          </w:rPr>
          <w:instrText xml:space="preserve"> PAGEREF _Toc185352413 \h </w:instrText>
        </w:r>
        <w:r w:rsidR="00FC4DA4">
          <w:rPr>
            <w:noProof/>
            <w:webHidden/>
          </w:rPr>
        </w:r>
        <w:r w:rsidR="00FC4DA4">
          <w:rPr>
            <w:noProof/>
            <w:webHidden/>
          </w:rPr>
          <w:fldChar w:fldCharType="separate"/>
        </w:r>
        <w:r w:rsidR="00FC4DA4">
          <w:rPr>
            <w:noProof/>
            <w:webHidden/>
          </w:rPr>
          <w:t>18</w:t>
        </w:r>
        <w:r w:rsidR="00FC4DA4">
          <w:rPr>
            <w:noProof/>
            <w:webHidden/>
          </w:rPr>
          <w:fldChar w:fldCharType="end"/>
        </w:r>
      </w:hyperlink>
    </w:p>
    <w:p w14:paraId="284B0917" w14:textId="10377748"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14" w:history="1">
        <w:r w:rsidR="00FC4DA4" w:rsidRPr="00426327">
          <w:rPr>
            <w:rStyle w:val="Lienhypertexte"/>
            <w:noProof/>
          </w:rPr>
          <w:t>2.2</w:t>
        </w:r>
        <w:r w:rsidR="00FC4DA4">
          <w:rPr>
            <w:rFonts w:asciiTheme="minorHAnsi" w:eastAsiaTheme="minorEastAsia" w:hAnsiTheme="minorHAnsi" w:cstheme="minorBidi"/>
            <w:noProof/>
            <w:lang w:eastAsia="fr-FR"/>
          </w:rPr>
          <w:tab/>
        </w:r>
        <w:r w:rsidR="00FC4DA4" w:rsidRPr="00426327">
          <w:rPr>
            <w:rStyle w:val="Lienhypertexte"/>
            <w:noProof/>
          </w:rPr>
          <w:t>Planning général des opérations de l’année 2025</w:t>
        </w:r>
        <w:r w:rsidR="00FC4DA4">
          <w:rPr>
            <w:noProof/>
            <w:webHidden/>
          </w:rPr>
          <w:tab/>
        </w:r>
        <w:r w:rsidR="00FC4DA4">
          <w:rPr>
            <w:noProof/>
            <w:webHidden/>
          </w:rPr>
          <w:fldChar w:fldCharType="begin"/>
        </w:r>
        <w:r w:rsidR="00FC4DA4">
          <w:rPr>
            <w:noProof/>
            <w:webHidden/>
          </w:rPr>
          <w:instrText xml:space="preserve"> PAGEREF _Toc185352414 \h </w:instrText>
        </w:r>
        <w:r w:rsidR="00FC4DA4">
          <w:rPr>
            <w:noProof/>
            <w:webHidden/>
          </w:rPr>
        </w:r>
        <w:r w:rsidR="00FC4DA4">
          <w:rPr>
            <w:noProof/>
            <w:webHidden/>
          </w:rPr>
          <w:fldChar w:fldCharType="separate"/>
        </w:r>
        <w:r w:rsidR="00FC4DA4">
          <w:rPr>
            <w:noProof/>
            <w:webHidden/>
          </w:rPr>
          <w:t>18</w:t>
        </w:r>
        <w:r w:rsidR="00FC4DA4">
          <w:rPr>
            <w:noProof/>
            <w:webHidden/>
          </w:rPr>
          <w:fldChar w:fldCharType="end"/>
        </w:r>
      </w:hyperlink>
    </w:p>
    <w:p w14:paraId="61A8759F" w14:textId="04A8D2C4"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15" w:history="1">
        <w:r w:rsidR="00FC4DA4" w:rsidRPr="00426327">
          <w:rPr>
            <w:rStyle w:val="Lienhypertexte"/>
            <w:noProof/>
          </w:rPr>
          <w:t>2.3</w:t>
        </w:r>
        <w:r w:rsidR="00FC4DA4">
          <w:rPr>
            <w:rFonts w:asciiTheme="minorHAnsi" w:eastAsiaTheme="minorEastAsia" w:hAnsiTheme="minorHAnsi" w:cstheme="minorBidi"/>
            <w:noProof/>
            <w:lang w:eastAsia="fr-FR"/>
          </w:rPr>
          <w:tab/>
        </w:r>
        <w:r w:rsidR="00FC4DA4" w:rsidRPr="00426327">
          <w:rPr>
            <w:rStyle w:val="Lienhypertexte"/>
            <w:noProof/>
          </w:rPr>
          <w:t>Forme du marché</w:t>
        </w:r>
        <w:r w:rsidR="00FC4DA4">
          <w:rPr>
            <w:noProof/>
            <w:webHidden/>
          </w:rPr>
          <w:tab/>
        </w:r>
        <w:r w:rsidR="00FC4DA4">
          <w:rPr>
            <w:noProof/>
            <w:webHidden/>
          </w:rPr>
          <w:fldChar w:fldCharType="begin"/>
        </w:r>
        <w:r w:rsidR="00FC4DA4">
          <w:rPr>
            <w:noProof/>
            <w:webHidden/>
          </w:rPr>
          <w:instrText xml:space="preserve"> PAGEREF _Toc185352415 \h </w:instrText>
        </w:r>
        <w:r w:rsidR="00FC4DA4">
          <w:rPr>
            <w:noProof/>
            <w:webHidden/>
          </w:rPr>
        </w:r>
        <w:r w:rsidR="00FC4DA4">
          <w:rPr>
            <w:noProof/>
            <w:webHidden/>
          </w:rPr>
          <w:fldChar w:fldCharType="separate"/>
        </w:r>
        <w:r w:rsidR="00FC4DA4">
          <w:rPr>
            <w:noProof/>
            <w:webHidden/>
          </w:rPr>
          <w:t>19</w:t>
        </w:r>
        <w:r w:rsidR="00FC4DA4">
          <w:rPr>
            <w:noProof/>
            <w:webHidden/>
          </w:rPr>
          <w:fldChar w:fldCharType="end"/>
        </w:r>
      </w:hyperlink>
    </w:p>
    <w:p w14:paraId="16B52C6E" w14:textId="4B44DE17"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16" w:history="1">
        <w:r w:rsidR="00FC4DA4" w:rsidRPr="00426327">
          <w:rPr>
            <w:rStyle w:val="Lienhypertexte"/>
            <w:noProof/>
          </w:rPr>
          <w:t>2.4</w:t>
        </w:r>
        <w:r w:rsidR="00FC4DA4">
          <w:rPr>
            <w:rFonts w:asciiTheme="minorHAnsi" w:eastAsiaTheme="minorEastAsia" w:hAnsiTheme="minorHAnsi" w:cstheme="minorBidi"/>
            <w:noProof/>
            <w:lang w:eastAsia="fr-FR"/>
          </w:rPr>
          <w:tab/>
        </w:r>
        <w:r w:rsidR="00FC4DA4" w:rsidRPr="00426327">
          <w:rPr>
            <w:rStyle w:val="Lienhypertexte"/>
            <w:noProof/>
          </w:rPr>
          <w:t>Lieux d’exécution des prestations</w:t>
        </w:r>
        <w:r w:rsidR="00FC4DA4">
          <w:rPr>
            <w:noProof/>
            <w:webHidden/>
          </w:rPr>
          <w:tab/>
        </w:r>
        <w:r w:rsidR="00FC4DA4">
          <w:rPr>
            <w:noProof/>
            <w:webHidden/>
          </w:rPr>
          <w:fldChar w:fldCharType="begin"/>
        </w:r>
        <w:r w:rsidR="00FC4DA4">
          <w:rPr>
            <w:noProof/>
            <w:webHidden/>
          </w:rPr>
          <w:instrText xml:space="preserve"> PAGEREF _Toc185352416 \h </w:instrText>
        </w:r>
        <w:r w:rsidR="00FC4DA4">
          <w:rPr>
            <w:noProof/>
            <w:webHidden/>
          </w:rPr>
        </w:r>
        <w:r w:rsidR="00FC4DA4">
          <w:rPr>
            <w:noProof/>
            <w:webHidden/>
          </w:rPr>
          <w:fldChar w:fldCharType="separate"/>
        </w:r>
        <w:r w:rsidR="00FC4DA4">
          <w:rPr>
            <w:noProof/>
            <w:webHidden/>
          </w:rPr>
          <w:t>19</w:t>
        </w:r>
        <w:r w:rsidR="00FC4DA4">
          <w:rPr>
            <w:noProof/>
            <w:webHidden/>
          </w:rPr>
          <w:fldChar w:fldCharType="end"/>
        </w:r>
      </w:hyperlink>
    </w:p>
    <w:p w14:paraId="3F763F5E" w14:textId="330805ED"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17" w:history="1">
        <w:r w:rsidR="00FC4DA4" w:rsidRPr="00426327">
          <w:rPr>
            <w:rStyle w:val="Lienhypertexte"/>
            <w:noProof/>
            <w:highlight w:val="yellow"/>
            <w:lang w:eastAsia="zh-CN"/>
          </w:rPr>
          <w:t>2.5</w:t>
        </w:r>
        <w:r w:rsidR="00FC4DA4">
          <w:rPr>
            <w:rFonts w:asciiTheme="minorHAnsi" w:eastAsiaTheme="minorEastAsia" w:hAnsiTheme="minorHAnsi" w:cstheme="minorBidi"/>
            <w:noProof/>
            <w:lang w:eastAsia="fr-FR"/>
          </w:rPr>
          <w:tab/>
        </w:r>
        <w:r w:rsidR="00FC4DA4" w:rsidRPr="00426327">
          <w:rPr>
            <w:rStyle w:val="Lienhypertexte"/>
            <w:noProof/>
          </w:rPr>
          <w:t>Clause de réexamen :</w:t>
        </w:r>
        <w:r w:rsidR="00FC4DA4">
          <w:rPr>
            <w:noProof/>
            <w:webHidden/>
          </w:rPr>
          <w:tab/>
        </w:r>
        <w:r w:rsidR="00FC4DA4">
          <w:rPr>
            <w:noProof/>
            <w:webHidden/>
          </w:rPr>
          <w:fldChar w:fldCharType="begin"/>
        </w:r>
        <w:r w:rsidR="00FC4DA4">
          <w:rPr>
            <w:noProof/>
            <w:webHidden/>
          </w:rPr>
          <w:instrText xml:space="preserve"> PAGEREF _Toc185352417 \h </w:instrText>
        </w:r>
        <w:r w:rsidR="00FC4DA4">
          <w:rPr>
            <w:noProof/>
            <w:webHidden/>
          </w:rPr>
        </w:r>
        <w:r w:rsidR="00FC4DA4">
          <w:rPr>
            <w:noProof/>
            <w:webHidden/>
          </w:rPr>
          <w:fldChar w:fldCharType="separate"/>
        </w:r>
        <w:r w:rsidR="00FC4DA4">
          <w:rPr>
            <w:noProof/>
            <w:webHidden/>
          </w:rPr>
          <w:t>20</w:t>
        </w:r>
        <w:r w:rsidR="00FC4DA4">
          <w:rPr>
            <w:noProof/>
            <w:webHidden/>
          </w:rPr>
          <w:fldChar w:fldCharType="end"/>
        </w:r>
      </w:hyperlink>
    </w:p>
    <w:p w14:paraId="3669D6F6" w14:textId="0DA2DE64" w:rsidR="00FC4DA4" w:rsidRDefault="00782789">
      <w:pPr>
        <w:pStyle w:val="TM1"/>
        <w:tabs>
          <w:tab w:val="left" w:pos="440"/>
        </w:tabs>
        <w:rPr>
          <w:rFonts w:asciiTheme="minorHAnsi" w:eastAsiaTheme="minorEastAsia" w:hAnsiTheme="minorHAnsi" w:cstheme="minorBidi"/>
          <w:noProof/>
          <w:lang w:eastAsia="fr-FR"/>
        </w:rPr>
      </w:pPr>
      <w:hyperlink w:anchor="_Toc185352418" w:history="1">
        <w:r w:rsidR="00FC4DA4" w:rsidRPr="00426327">
          <w:rPr>
            <w:rStyle w:val="Lienhypertexte"/>
            <w:noProof/>
            <w:lang w:eastAsia="zh-CN"/>
          </w:rPr>
          <w:t>3.</w:t>
        </w:r>
        <w:r w:rsidR="00FC4DA4">
          <w:rPr>
            <w:rFonts w:asciiTheme="minorHAnsi" w:eastAsiaTheme="minorEastAsia" w:hAnsiTheme="minorHAnsi" w:cstheme="minorBidi"/>
            <w:noProof/>
            <w:lang w:eastAsia="fr-FR"/>
          </w:rPr>
          <w:tab/>
        </w:r>
        <w:r w:rsidR="00FC4DA4" w:rsidRPr="00426327">
          <w:rPr>
            <w:rStyle w:val="Lienhypertexte"/>
            <w:noProof/>
          </w:rPr>
          <w:t>Pièces contractuelles du marché</w:t>
        </w:r>
        <w:r w:rsidR="00FC4DA4">
          <w:rPr>
            <w:noProof/>
            <w:webHidden/>
          </w:rPr>
          <w:tab/>
        </w:r>
        <w:r w:rsidR="00FC4DA4">
          <w:rPr>
            <w:noProof/>
            <w:webHidden/>
          </w:rPr>
          <w:fldChar w:fldCharType="begin"/>
        </w:r>
        <w:r w:rsidR="00FC4DA4">
          <w:rPr>
            <w:noProof/>
            <w:webHidden/>
          </w:rPr>
          <w:instrText xml:space="preserve"> PAGEREF _Toc185352418 \h </w:instrText>
        </w:r>
        <w:r w:rsidR="00FC4DA4">
          <w:rPr>
            <w:noProof/>
            <w:webHidden/>
          </w:rPr>
        </w:r>
        <w:r w:rsidR="00FC4DA4">
          <w:rPr>
            <w:noProof/>
            <w:webHidden/>
          </w:rPr>
          <w:fldChar w:fldCharType="separate"/>
        </w:r>
        <w:r w:rsidR="00FC4DA4">
          <w:rPr>
            <w:noProof/>
            <w:webHidden/>
          </w:rPr>
          <w:t>20</w:t>
        </w:r>
        <w:r w:rsidR="00FC4DA4">
          <w:rPr>
            <w:noProof/>
            <w:webHidden/>
          </w:rPr>
          <w:fldChar w:fldCharType="end"/>
        </w:r>
      </w:hyperlink>
    </w:p>
    <w:p w14:paraId="15685EBB" w14:textId="18361103" w:rsidR="00FC4DA4" w:rsidRDefault="00782789">
      <w:pPr>
        <w:pStyle w:val="TM1"/>
        <w:tabs>
          <w:tab w:val="left" w:pos="440"/>
        </w:tabs>
        <w:rPr>
          <w:rFonts w:asciiTheme="minorHAnsi" w:eastAsiaTheme="minorEastAsia" w:hAnsiTheme="minorHAnsi" w:cstheme="minorBidi"/>
          <w:noProof/>
          <w:lang w:eastAsia="fr-FR"/>
        </w:rPr>
      </w:pPr>
      <w:hyperlink w:anchor="_Toc185352419" w:history="1">
        <w:r w:rsidR="00FC4DA4" w:rsidRPr="00426327">
          <w:rPr>
            <w:rStyle w:val="Lienhypertexte"/>
            <w:noProof/>
          </w:rPr>
          <w:t>4.</w:t>
        </w:r>
        <w:r w:rsidR="00FC4DA4">
          <w:rPr>
            <w:rFonts w:asciiTheme="minorHAnsi" w:eastAsiaTheme="minorEastAsia" w:hAnsiTheme="minorHAnsi" w:cstheme="minorBidi"/>
            <w:noProof/>
            <w:lang w:eastAsia="fr-FR"/>
          </w:rPr>
          <w:tab/>
        </w:r>
        <w:r w:rsidR="00FC4DA4" w:rsidRPr="00426327">
          <w:rPr>
            <w:rStyle w:val="Lienhypertexte"/>
            <w:noProof/>
          </w:rPr>
          <w:t>Durée du marché</w:t>
        </w:r>
        <w:r w:rsidR="00FC4DA4">
          <w:rPr>
            <w:noProof/>
            <w:webHidden/>
          </w:rPr>
          <w:tab/>
        </w:r>
        <w:r w:rsidR="00FC4DA4">
          <w:rPr>
            <w:noProof/>
            <w:webHidden/>
          </w:rPr>
          <w:fldChar w:fldCharType="begin"/>
        </w:r>
        <w:r w:rsidR="00FC4DA4">
          <w:rPr>
            <w:noProof/>
            <w:webHidden/>
          </w:rPr>
          <w:instrText xml:space="preserve"> PAGEREF _Toc185352419 \h </w:instrText>
        </w:r>
        <w:r w:rsidR="00FC4DA4">
          <w:rPr>
            <w:noProof/>
            <w:webHidden/>
          </w:rPr>
        </w:r>
        <w:r w:rsidR="00FC4DA4">
          <w:rPr>
            <w:noProof/>
            <w:webHidden/>
          </w:rPr>
          <w:fldChar w:fldCharType="separate"/>
        </w:r>
        <w:r w:rsidR="00FC4DA4">
          <w:rPr>
            <w:noProof/>
            <w:webHidden/>
          </w:rPr>
          <w:t>20</w:t>
        </w:r>
        <w:r w:rsidR="00FC4DA4">
          <w:rPr>
            <w:noProof/>
            <w:webHidden/>
          </w:rPr>
          <w:fldChar w:fldCharType="end"/>
        </w:r>
      </w:hyperlink>
    </w:p>
    <w:p w14:paraId="6006EAB9" w14:textId="78881C9A" w:rsidR="00FC4DA4" w:rsidRDefault="00782789">
      <w:pPr>
        <w:pStyle w:val="TM1"/>
        <w:tabs>
          <w:tab w:val="left" w:pos="440"/>
        </w:tabs>
        <w:rPr>
          <w:rFonts w:asciiTheme="minorHAnsi" w:eastAsiaTheme="minorEastAsia" w:hAnsiTheme="minorHAnsi" w:cstheme="minorBidi"/>
          <w:noProof/>
          <w:lang w:eastAsia="fr-FR"/>
        </w:rPr>
      </w:pPr>
      <w:hyperlink w:anchor="_Toc185352420" w:history="1">
        <w:r w:rsidR="00FC4DA4" w:rsidRPr="00426327">
          <w:rPr>
            <w:rStyle w:val="Lienhypertexte"/>
            <w:noProof/>
          </w:rPr>
          <w:t>5.</w:t>
        </w:r>
        <w:r w:rsidR="00FC4DA4">
          <w:rPr>
            <w:rFonts w:asciiTheme="minorHAnsi" w:eastAsiaTheme="minorEastAsia" w:hAnsiTheme="minorHAnsi" w:cstheme="minorBidi"/>
            <w:noProof/>
            <w:lang w:eastAsia="fr-FR"/>
          </w:rPr>
          <w:tab/>
        </w:r>
        <w:r w:rsidR="00FC4DA4" w:rsidRPr="00426327">
          <w:rPr>
            <w:rStyle w:val="Lienhypertexte"/>
            <w:noProof/>
          </w:rPr>
          <w:t>Détail des prestations attendues</w:t>
        </w:r>
        <w:r w:rsidR="00FC4DA4">
          <w:rPr>
            <w:noProof/>
            <w:webHidden/>
          </w:rPr>
          <w:tab/>
        </w:r>
        <w:r w:rsidR="00FC4DA4">
          <w:rPr>
            <w:noProof/>
            <w:webHidden/>
          </w:rPr>
          <w:fldChar w:fldCharType="begin"/>
        </w:r>
        <w:r w:rsidR="00FC4DA4">
          <w:rPr>
            <w:noProof/>
            <w:webHidden/>
          </w:rPr>
          <w:instrText xml:space="preserve"> PAGEREF _Toc185352420 \h </w:instrText>
        </w:r>
        <w:r w:rsidR="00FC4DA4">
          <w:rPr>
            <w:noProof/>
            <w:webHidden/>
          </w:rPr>
        </w:r>
        <w:r w:rsidR="00FC4DA4">
          <w:rPr>
            <w:noProof/>
            <w:webHidden/>
          </w:rPr>
          <w:fldChar w:fldCharType="separate"/>
        </w:r>
        <w:r w:rsidR="00FC4DA4">
          <w:rPr>
            <w:noProof/>
            <w:webHidden/>
          </w:rPr>
          <w:t>20</w:t>
        </w:r>
        <w:r w:rsidR="00FC4DA4">
          <w:rPr>
            <w:noProof/>
            <w:webHidden/>
          </w:rPr>
          <w:fldChar w:fldCharType="end"/>
        </w:r>
      </w:hyperlink>
    </w:p>
    <w:p w14:paraId="04679D4B" w14:textId="7F9D738E"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21" w:history="1">
        <w:r w:rsidR="00FC4DA4" w:rsidRPr="00426327">
          <w:rPr>
            <w:rStyle w:val="Lienhypertexte"/>
            <w:noProof/>
          </w:rPr>
          <w:t>5.1</w:t>
        </w:r>
        <w:r w:rsidR="00FC4DA4">
          <w:rPr>
            <w:rFonts w:asciiTheme="minorHAnsi" w:eastAsiaTheme="minorEastAsia" w:hAnsiTheme="minorHAnsi" w:cstheme="minorBidi"/>
            <w:noProof/>
            <w:lang w:eastAsia="fr-FR"/>
          </w:rPr>
          <w:tab/>
        </w:r>
        <w:r w:rsidR="00FC4DA4" w:rsidRPr="00426327">
          <w:rPr>
            <w:rStyle w:val="Lienhypertexte"/>
            <w:noProof/>
          </w:rPr>
          <w:t>Cadrage et prise de connaissance (P1)</w:t>
        </w:r>
        <w:r w:rsidR="00FC4DA4">
          <w:rPr>
            <w:noProof/>
            <w:webHidden/>
          </w:rPr>
          <w:tab/>
        </w:r>
        <w:r w:rsidR="00FC4DA4">
          <w:rPr>
            <w:noProof/>
            <w:webHidden/>
          </w:rPr>
          <w:fldChar w:fldCharType="begin"/>
        </w:r>
        <w:r w:rsidR="00FC4DA4">
          <w:rPr>
            <w:noProof/>
            <w:webHidden/>
          </w:rPr>
          <w:instrText xml:space="preserve"> PAGEREF _Toc185352421 \h </w:instrText>
        </w:r>
        <w:r w:rsidR="00FC4DA4">
          <w:rPr>
            <w:noProof/>
            <w:webHidden/>
          </w:rPr>
        </w:r>
        <w:r w:rsidR="00FC4DA4">
          <w:rPr>
            <w:noProof/>
            <w:webHidden/>
          </w:rPr>
          <w:fldChar w:fldCharType="separate"/>
        </w:r>
        <w:r w:rsidR="00FC4DA4">
          <w:rPr>
            <w:noProof/>
            <w:webHidden/>
          </w:rPr>
          <w:t>21</w:t>
        </w:r>
        <w:r w:rsidR="00FC4DA4">
          <w:rPr>
            <w:noProof/>
            <w:webHidden/>
          </w:rPr>
          <w:fldChar w:fldCharType="end"/>
        </w:r>
      </w:hyperlink>
    </w:p>
    <w:p w14:paraId="1609F0CF" w14:textId="0F5C2BFF" w:rsidR="00FC4DA4" w:rsidRDefault="00782789">
      <w:pPr>
        <w:pStyle w:val="TM4"/>
        <w:tabs>
          <w:tab w:val="left" w:pos="1540"/>
          <w:tab w:val="right" w:leader="dot" w:pos="9062"/>
        </w:tabs>
        <w:rPr>
          <w:rFonts w:asciiTheme="minorHAnsi" w:eastAsiaTheme="minorEastAsia" w:hAnsiTheme="minorHAnsi" w:cstheme="minorBidi"/>
          <w:noProof/>
          <w:lang w:eastAsia="fr-FR"/>
        </w:rPr>
      </w:pPr>
      <w:hyperlink w:anchor="_Toc185352422" w:history="1">
        <w:r w:rsidR="00FC4DA4" w:rsidRPr="00426327">
          <w:rPr>
            <w:rStyle w:val="Lienhypertexte"/>
            <w:rFonts w:ascii="Marianne" w:hAnsi="Marianne"/>
            <w:noProof/>
          </w:rPr>
          <w:t>5.1.1</w:t>
        </w:r>
        <w:r w:rsidR="00FC4DA4">
          <w:rPr>
            <w:rFonts w:asciiTheme="minorHAnsi" w:eastAsiaTheme="minorEastAsia" w:hAnsiTheme="minorHAnsi" w:cstheme="minorBidi"/>
            <w:noProof/>
            <w:lang w:eastAsia="fr-FR"/>
          </w:rPr>
          <w:tab/>
        </w:r>
        <w:r w:rsidR="00FC4DA4" w:rsidRPr="00426327">
          <w:rPr>
            <w:rStyle w:val="Lienhypertexte"/>
            <w:rFonts w:ascii="Marianne" w:hAnsi="Marianne"/>
            <w:noProof/>
          </w:rPr>
          <w:t>Description des tâches</w:t>
        </w:r>
        <w:r w:rsidR="00FC4DA4">
          <w:rPr>
            <w:noProof/>
            <w:webHidden/>
          </w:rPr>
          <w:tab/>
        </w:r>
        <w:r w:rsidR="00FC4DA4">
          <w:rPr>
            <w:noProof/>
            <w:webHidden/>
          </w:rPr>
          <w:fldChar w:fldCharType="begin"/>
        </w:r>
        <w:r w:rsidR="00FC4DA4">
          <w:rPr>
            <w:noProof/>
            <w:webHidden/>
          </w:rPr>
          <w:instrText xml:space="preserve"> PAGEREF _Toc185352422 \h </w:instrText>
        </w:r>
        <w:r w:rsidR="00FC4DA4">
          <w:rPr>
            <w:noProof/>
            <w:webHidden/>
          </w:rPr>
        </w:r>
        <w:r w:rsidR="00FC4DA4">
          <w:rPr>
            <w:noProof/>
            <w:webHidden/>
          </w:rPr>
          <w:fldChar w:fldCharType="separate"/>
        </w:r>
        <w:r w:rsidR="00FC4DA4">
          <w:rPr>
            <w:noProof/>
            <w:webHidden/>
          </w:rPr>
          <w:t>21</w:t>
        </w:r>
        <w:r w:rsidR="00FC4DA4">
          <w:rPr>
            <w:noProof/>
            <w:webHidden/>
          </w:rPr>
          <w:fldChar w:fldCharType="end"/>
        </w:r>
      </w:hyperlink>
    </w:p>
    <w:p w14:paraId="1667EF46" w14:textId="5E2EAE89" w:rsidR="00FC4DA4" w:rsidRDefault="00782789">
      <w:pPr>
        <w:pStyle w:val="TM4"/>
        <w:tabs>
          <w:tab w:val="left" w:pos="1540"/>
          <w:tab w:val="right" w:leader="dot" w:pos="9062"/>
        </w:tabs>
        <w:rPr>
          <w:rFonts w:asciiTheme="minorHAnsi" w:eastAsiaTheme="minorEastAsia" w:hAnsiTheme="minorHAnsi" w:cstheme="minorBidi"/>
          <w:noProof/>
          <w:lang w:eastAsia="fr-FR"/>
        </w:rPr>
      </w:pPr>
      <w:hyperlink w:anchor="_Toc185352423" w:history="1">
        <w:r w:rsidR="00FC4DA4" w:rsidRPr="00426327">
          <w:rPr>
            <w:rStyle w:val="Lienhypertexte"/>
            <w:rFonts w:ascii="Marianne" w:hAnsi="Marianne"/>
            <w:noProof/>
          </w:rPr>
          <w:t>5.1.2</w:t>
        </w:r>
        <w:r w:rsidR="00FC4DA4">
          <w:rPr>
            <w:rFonts w:asciiTheme="minorHAnsi" w:eastAsiaTheme="minorEastAsia" w:hAnsiTheme="minorHAnsi" w:cstheme="minorBidi"/>
            <w:noProof/>
            <w:lang w:eastAsia="fr-FR"/>
          </w:rPr>
          <w:tab/>
        </w:r>
        <w:r w:rsidR="00FC4DA4" w:rsidRPr="00426327">
          <w:rPr>
            <w:rStyle w:val="Lienhypertexte"/>
            <w:rFonts w:ascii="Marianne" w:hAnsi="Marianne"/>
            <w:noProof/>
          </w:rPr>
          <w:t>Livrables attendus</w:t>
        </w:r>
        <w:r w:rsidR="00FC4DA4">
          <w:rPr>
            <w:noProof/>
            <w:webHidden/>
          </w:rPr>
          <w:tab/>
        </w:r>
        <w:r w:rsidR="00FC4DA4">
          <w:rPr>
            <w:noProof/>
            <w:webHidden/>
          </w:rPr>
          <w:fldChar w:fldCharType="begin"/>
        </w:r>
        <w:r w:rsidR="00FC4DA4">
          <w:rPr>
            <w:noProof/>
            <w:webHidden/>
          </w:rPr>
          <w:instrText xml:space="preserve"> PAGEREF _Toc185352423 \h </w:instrText>
        </w:r>
        <w:r w:rsidR="00FC4DA4">
          <w:rPr>
            <w:noProof/>
            <w:webHidden/>
          </w:rPr>
        </w:r>
        <w:r w:rsidR="00FC4DA4">
          <w:rPr>
            <w:noProof/>
            <w:webHidden/>
          </w:rPr>
          <w:fldChar w:fldCharType="separate"/>
        </w:r>
        <w:r w:rsidR="00FC4DA4">
          <w:rPr>
            <w:noProof/>
            <w:webHidden/>
          </w:rPr>
          <w:t>22</w:t>
        </w:r>
        <w:r w:rsidR="00FC4DA4">
          <w:rPr>
            <w:noProof/>
            <w:webHidden/>
          </w:rPr>
          <w:fldChar w:fldCharType="end"/>
        </w:r>
      </w:hyperlink>
    </w:p>
    <w:p w14:paraId="2C52FB24" w14:textId="084C2355" w:rsidR="00FC4DA4" w:rsidRDefault="00782789">
      <w:pPr>
        <w:pStyle w:val="TM4"/>
        <w:tabs>
          <w:tab w:val="left" w:pos="1540"/>
          <w:tab w:val="right" w:leader="dot" w:pos="9062"/>
        </w:tabs>
        <w:rPr>
          <w:rFonts w:asciiTheme="minorHAnsi" w:eastAsiaTheme="minorEastAsia" w:hAnsiTheme="minorHAnsi" w:cstheme="minorBidi"/>
          <w:noProof/>
          <w:lang w:eastAsia="fr-FR"/>
        </w:rPr>
      </w:pPr>
      <w:hyperlink w:anchor="_Toc185352424" w:history="1">
        <w:r w:rsidR="00FC4DA4" w:rsidRPr="00426327">
          <w:rPr>
            <w:rStyle w:val="Lienhypertexte"/>
            <w:rFonts w:ascii="Marianne" w:hAnsi="Marianne"/>
            <w:noProof/>
          </w:rPr>
          <w:t>5.1.3</w:t>
        </w:r>
        <w:r w:rsidR="00FC4DA4">
          <w:rPr>
            <w:rFonts w:asciiTheme="minorHAnsi" w:eastAsiaTheme="minorEastAsia" w:hAnsiTheme="minorHAnsi" w:cstheme="minorBidi"/>
            <w:noProof/>
            <w:lang w:eastAsia="fr-FR"/>
          </w:rPr>
          <w:tab/>
        </w:r>
        <w:r w:rsidR="00FC4DA4" w:rsidRPr="00426327">
          <w:rPr>
            <w:rStyle w:val="Lienhypertexte"/>
            <w:rFonts w:ascii="Marianne" w:hAnsi="Marianne"/>
            <w:noProof/>
          </w:rPr>
          <w:t>Conditions de réception de la prestation</w:t>
        </w:r>
        <w:r w:rsidR="00FC4DA4">
          <w:rPr>
            <w:noProof/>
            <w:webHidden/>
          </w:rPr>
          <w:tab/>
        </w:r>
        <w:r w:rsidR="00FC4DA4">
          <w:rPr>
            <w:noProof/>
            <w:webHidden/>
          </w:rPr>
          <w:fldChar w:fldCharType="begin"/>
        </w:r>
        <w:r w:rsidR="00FC4DA4">
          <w:rPr>
            <w:noProof/>
            <w:webHidden/>
          </w:rPr>
          <w:instrText xml:space="preserve"> PAGEREF _Toc185352424 \h </w:instrText>
        </w:r>
        <w:r w:rsidR="00FC4DA4">
          <w:rPr>
            <w:noProof/>
            <w:webHidden/>
          </w:rPr>
        </w:r>
        <w:r w:rsidR="00FC4DA4">
          <w:rPr>
            <w:noProof/>
            <w:webHidden/>
          </w:rPr>
          <w:fldChar w:fldCharType="separate"/>
        </w:r>
        <w:r w:rsidR="00FC4DA4">
          <w:rPr>
            <w:noProof/>
            <w:webHidden/>
          </w:rPr>
          <w:t>22</w:t>
        </w:r>
        <w:r w:rsidR="00FC4DA4">
          <w:rPr>
            <w:noProof/>
            <w:webHidden/>
          </w:rPr>
          <w:fldChar w:fldCharType="end"/>
        </w:r>
      </w:hyperlink>
    </w:p>
    <w:p w14:paraId="06795C17" w14:textId="67EF6EA8" w:rsidR="00FC4DA4" w:rsidRDefault="00782789">
      <w:pPr>
        <w:pStyle w:val="TM4"/>
        <w:tabs>
          <w:tab w:val="left" w:pos="1540"/>
          <w:tab w:val="right" w:leader="dot" w:pos="9062"/>
        </w:tabs>
        <w:rPr>
          <w:rFonts w:asciiTheme="minorHAnsi" w:eastAsiaTheme="minorEastAsia" w:hAnsiTheme="minorHAnsi" w:cstheme="minorBidi"/>
          <w:noProof/>
          <w:lang w:eastAsia="fr-FR"/>
        </w:rPr>
      </w:pPr>
      <w:hyperlink w:anchor="_Toc185352425" w:history="1">
        <w:r w:rsidR="00FC4DA4" w:rsidRPr="00426327">
          <w:rPr>
            <w:rStyle w:val="Lienhypertexte"/>
            <w:rFonts w:ascii="Marianne" w:hAnsi="Marianne"/>
            <w:noProof/>
          </w:rPr>
          <w:t>5.1.4</w:t>
        </w:r>
        <w:r w:rsidR="00FC4DA4">
          <w:rPr>
            <w:rFonts w:asciiTheme="minorHAnsi" w:eastAsiaTheme="minorEastAsia" w:hAnsiTheme="minorHAnsi" w:cstheme="minorBidi"/>
            <w:noProof/>
            <w:lang w:eastAsia="fr-FR"/>
          </w:rPr>
          <w:tab/>
        </w:r>
        <w:r w:rsidR="00FC4DA4" w:rsidRPr="00426327">
          <w:rPr>
            <w:rStyle w:val="Lienhypertexte"/>
            <w:rFonts w:ascii="Marianne" w:hAnsi="Marianne"/>
            <w:noProof/>
          </w:rPr>
          <w:t>Durée d’exécution de la prestation</w:t>
        </w:r>
        <w:r w:rsidR="00FC4DA4">
          <w:rPr>
            <w:noProof/>
            <w:webHidden/>
          </w:rPr>
          <w:tab/>
        </w:r>
        <w:r w:rsidR="00FC4DA4">
          <w:rPr>
            <w:noProof/>
            <w:webHidden/>
          </w:rPr>
          <w:fldChar w:fldCharType="begin"/>
        </w:r>
        <w:r w:rsidR="00FC4DA4">
          <w:rPr>
            <w:noProof/>
            <w:webHidden/>
          </w:rPr>
          <w:instrText xml:space="preserve"> PAGEREF _Toc185352425 \h </w:instrText>
        </w:r>
        <w:r w:rsidR="00FC4DA4">
          <w:rPr>
            <w:noProof/>
            <w:webHidden/>
          </w:rPr>
        </w:r>
        <w:r w:rsidR="00FC4DA4">
          <w:rPr>
            <w:noProof/>
            <w:webHidden/>
          </w:rPr>
          <w:fldChar w:fldCharType="separate"/>
        </w:r>
        <w:r w:rsidR="00FC4DA4">
          <w:rPr>
            <w:noProof/>
            <w:webHidden/>
          </w:rPr>
          <w:t>22</w:t>
        </w:r>
        <w:r w:rsidR="00FC4DA4">
          <w:rPr>
            <w:noProof/>
            <w:webHidden/>
          </w:rPr>
          <w:fldChar w:fldCharType="end"/>
        </w:r>
      </w:hyperlink>
    </w:p>
    <w:p w14:paraId="78CE80D2" w14:textId="1E754926" w:rsidR="00FC4DA4" w:rsidRDefault="00782789">
      <w:pPr>
        <w:pStyle w:val="TM4"/>
        <w:tabs>
          <w:tab w:val="left" w:pos="1540"/>
          <w:tab w:val="right" w:leader="dot" w:pos="9062"/>
        </w:tabs>
        <w:rPr>
          <w:rFonts w:asciiTheme="minorHAnsi" w:eastAsiaTheme="minorEastAsia" w:hAnsiTheme="minorHAnsi" w:cstheme="minorBidi"/>
          <w:noProof/>
          <w:lang w:eastAsia="fr-FR"/>
        </w:rPr>
      </w:pPr>
      <w:hyperlink w:anchor="_Toc185352426" w:history="1">
        <w:r w:rsidR="00FC4DA4" w:rsidRPr="00426327">
          <w:rPr>
            <w:rStyle w:val="Lienhypertexte"/>
            <w:rFonts w:ascii="Marianne" w:hAnsi="Marianne"/>
            <w:noProof/>
          </w:rPr>
          <w:t>5.1.5</w:t>
        </w:r>
        <w:r w:rsidR="00FC4DA4">
          <w:rPr>
            <w:rFonts w:asciiTheme="minorHAnsi" w:eastAsiaTheme="minorEastAsia" w:hAnsiTheme="minorHAnsi" w:cstheme="minorBidi"/>
            <w:noProof/>
            <w:lang w:eastAsia="fr-FR"/>
          </w:rPr>
          <w:tab/>
        </w:r>
        <w:r w:rsidR="00FC4DA4" w:rsidRPr="00426327">
          <w:rPr>
            <w:rStyle w:val="Lienhypertexte"/>
            <w:rFonts w:ascii="Marianne" w:hAnsi="Marianne"/>
            <w:noProof/>
          </w:rPr>
          <w:t>Unités d’œuvre</w:t>
        </w:r>
        <w:r w:rsidR="00FC4DA4">
          <w:rPr>
            <w:noProof/>
            <w:webHidden/>
          </w:rPr>
          <w:tab/>
        </w:r>
        <w:r w:rsidR="00FC4DA4">
          <w:rPr>
            <w:noProof/>
            <w:webHidden/>
          </w:rPr>
          <w:fldChar w:fldCharType="begin"/>
        </w:r>
        <w:r w:rsidR="00FC4DA4">
          <w:rPr>
            <w:noProof/>
            <w:webHidden/>
          </w:rPr>
          <w:instrText xml:space="preserve"> PAGEREF _Toc185352426 \h </w:instrText>
        </w:r>
        <w:r w:rsidR="00FC4DA4">
          <w:rPr>
            <w:noProof/>
            <w:webHidden/>
          </w:rPr>
        </w:r>
        <w:r w:rsidR="00FC4DA4">
          <w:rPr>
            <w:noProof/>
            <w:webHidden/>
          </w:rPr>
          <w:fldChar w:fldCharType="separate"/>
        </w:r>
        <w:r w:rsidR="00FC4DA4">
          <w:rPr>
            <w:noProof/>
            <w:webHidden/>
          </w:rPr>
          <w:t>22</w:t>
        </w:r>
        <w:r w:rsidR="00FC4DA4">
          <w:rPr>
            <w:noProof/>
            <w:webHidden/>
          </w:rPr>
          <w:fldChar w:fldCharType="end"/>
        </w:r>
      </w:hyperlink>
    </w:p>
    <w:p w14:paraId="2530E769" w14:textId="4AB35C1A"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27" w:history="1">
        <w:r w:rsidR="00FC4DA4" w:rsidRPr="00426327">
          <w:rPr>
            <w:rStyle w:val="Lienhypertexte"/>
            <w:noProof/>
          </w:rPr>
          <w:t>5.2</w:t>
        </w:r>
        <w:r w:rsidR="00FC4DA4">
          <w:rPr>
            <w:rFonts w:asciiTheme="minorHAnsi" w:eastAsiaTheme="minorEastAsia" w:hAnsiTheme="minorHAnsi" w:cstheme="minorBidi"/>
            <w:noProof/>
            <w:lang w:eastAsia="fr-FR"/>
          </w:rPr>
          <w:tab/>
        </w:r>
        <w:r w:rsidR="00FC4DA4" w:rsidRPr="00426327">
          <w:rPr>
            <w:rStyle w:val="Lienhypertexte"/>
            <w:noProof/>
          </w:rPr>
          <w:t>Pilotage de la prestation (P2)</w:t>
        </w:r>
        <w:r w:rsidR="00FC4DA4">
          <w:rPr>
            <w:noProof/>
            <w:webHidden/>
          </w:rPr>
          <w:tab/>
        </w:r>
        <w:r w:rsidR="00FC4DA4">
          <w:rPr>
            <w:noProof/>
            <w:webHidden/>
          </w:rPr>
          <w:fldChar w:fldCharType="begin"/>
        </w:r>
        <w:r w:rsidR="00FC4DA4">
          <w:rPr>
            <w:noProof/>
            <w:webHidden/>
          </w:rPr>
          <w:instrText xml:space="preserve"> PAGEREF _Toc185352427 \h </w:instrText>
        </w:r>
        <w:r w:rsidR="00FC4DA4">
          <w:rPr>
            <w:noProof/>
            <w:webHidden/>
          </w:rPr>
        </w:r>
        <w:r w:rsidR="00FC4DA4">
          <w:rPr>
            <w:noProof/>
            <w:webHidden/>
          </w:rPr>
          <w:fldChar w:fldCharType="separate"/>
        </w:r>
        <w:r w:rsidR="00FC4DA4">
          <w:rPr>
            <w:noProof/>
            <w:webHidden/>
          </w:rPr>
          <w:t>22</w:t>
        </w:r>
        <w:r w:rsidR="00FC4DA4">
          <w:rPr>
            <w:noProof/>
            <w:webHidden/>
          </w:rPr>
          <w:fldChar w:fldCharType="end"/>
        </w:r>
      </w:hyperlink>
    </w:p>
    <w:p w14:paraId="602A6901" w14:textId="6AAB3A20" w:rsidR="00FC4DA4" w:rsidRDefault="00782789">
      <w:pPr>
        <w:pStyle w:val="TM4"/>
        <w:tabs>
          <w:tab w:val="right" w:leader="dot" w:pos="9062"/>
        </w:tabs>
        <w:rPr>
          <w:rFonts w:asciiTheme="minorHAnsi" w:eastAsiaTheme="minorEastAsia" w:hAnsiTheme="minorHAnsi" w:cstheme="minorBidi"/>
          <w:noProof/>
          <w:lang w:eastAsia="fr-FR"/>
        </w:rPr>
      </w:pPr>
      <w:hyperlink w:anchor="_Toc185352428" w:history="1">
        <w:r w:rsidR="00FC4DA4" w:rsidRPr="00426327">
          <w:rPr>
            <w:rStyle w:val="Lienhypertexte"/>
            <w:rFonts w:ascii="Marianne" w:hAnsi="Marianne"/>
            <w:noProof/>
          </w:rPr>
          <w:t>5.2.1 Description des tâches</w:t>
        </w:r>
        <w:r w:rsidR="00FC4DA4">
          <w:rPr>
            <w:noProof/>
            <w:webHidden/>
          </w:rPr>
          <w:tab/>
        </w:r>
        <w:r w:rsidR="00FC4DA4">
          <w:rPr>
            <w:noProof/>
            <w:webHidden/>
          </w:rPr>
          <w:fldChar w:fldCharType="begin"/>
        </w:r>
        <w:r w:rsidR="00FC4DA4">
          <w:rPr>
            <w:noProof/>
            <w:webHidden/>
          </w:rPr>
          <w:instrText xml:space="preserve"> PAGEREF _Toc185352428 \h </w:instrText>
        </w:r>
        <w:r w:rsidR="00FC4DA4">
          <w:rPr>
            <w:noProof/>
            <w:webHidden/>
          </w:rPr>
        </w:r>
        <w:r w:rsidR="00FC4DA4">
          <w:rPr>
            <w:noProof/>
            <w:webHidden/>
          </w:rPr>
          <w:fldChar w:fldCharType="separate"/>
        </w:r>
        <w:r w:rsidR="00FC4DA4">
          <w:rPr>
            <w:noProof/>
            <w:webHidden/>
          </w:rPr>
          <w:t>23</w:t>
        </w:r>
        <w:r w:rsidR="00FC4DA4">
          <w:rPr>
            <w:noProof/>
            <w:webHidden/>
          </w:rPr>
          <w:fldChar w:fldCharType="end"/>
        </w:r>
      </w:hyperlink>
    </w:p>
    <w:p w14:paraId="560B3E9A" w14:textId="4A4F2C81" w:rsidR="00FC4DA4" w:rsidRDefault="00782789">
      <w:pPr>
        <w:pStyle w:val="TM4"/>
        <w:tabs>
          <w:tab w:val="right" w:leader="dot" w:pos="9062"/>
        </w:tabs>
        <w:rPr>
          <w:rFonts w:asciiTheme="minorHAnsi" w:eastAsiaTheme="minorEastAsia" w:hAnsiTheme="minorHAnsi" w:cstheme="minorBidi"/>
          <w:noProof/>
          <w:lang w:eastAsia="fr-FR"/>
        </w:rPr>
      </w:pPr>
      <w:hyperlink w:anchor="_Toc185352429" w:history="1">
        <w:r w:rsidR="00FC4DA4" w:rsidRPr="00426327">
          <w:rPr>
            <w:rStyle w:val="Lienhypertexte"/>
            <w:rFonts w:ascii="Marianne" w:hAnsi="Marianne"/>
            <w:noProof/>
          </w:rPr>
          <w:t>5.2.2 Livrables attendus</w:t>
        </w:r>
        <w:r w:rsidR="00FC4DA4">
          <w:rPr>
            <w:noProof/>
            <w:webHidden/>
          </w:rPr>
          <w:tab/>
        </w:r>
        <w:r w:rsidR="00FC4DA4">
          <w:rPr>
            <w:noProof/>
            <w:webHidden/>
          </w:rPr>
          <w:fldChar w:fldCharType="begin"/>
        </w:r>
        <w:r w:rsidR="00FC4DA4">
          <w:rPr>
            <w:noProof/>
            <w:webHidden/>
          </w:rPr>
          <w:instrText xml:space="preserve"> PAGEREF _Toc185352429 \h </w:instrText>
        </w:r>
        <w:r w:rsidR="00FC4DA4">
          <w:rPr>
            <w:noProof/>
            <w:webHidden/>
          </w:rPr>
        </w:r>
        <w:r w:rsidR="00FC4DA4">
          <w:rPr>
            <w:noProof/>
            <w:webHidden/>
          </w:rPr>
          <w:fldChar w:fldCharType="separate"/>
        </w:r>
        <w:r w:rsidR="00FC4DA4">
          <w:rPr>
            <w:noProof/>
            <w:webHidden/>
          </w:rPr>
          <w:t>23</w:t>
        </w:r>
        <w:r w:rsidR="00FC4DA4">
          <w:rPr>
            <w:noProof/>
            <w:webHidden/>
          </w:rPr>
          <w:fldChar w:fldCharType="end"/>
        </w:r>
      </w:hyperlink>
    </w:p>
    <w:p w14:paraId="086D81BA" w14:textId="43B4D07C" w:rsidR="00FC4DA4" w:rsidRDefault="00782789">
      <w:pPr>
        <w:pStyle w:val="TM4"/>
        <w:tabs>
          <w:tab w:val="right" w:leader="dot" w:pos="9062"/>
        </w:tabs>
        <w:rPr>
          <w:rFonts w:asciiTheme="minorHAnsi" w:eastAsiaTheme="minorEastAsia" w:hAnsiTheme="minorHAnsi" w:cstheme="minorBidi"/>
          <w:noProof/>
          <w:lang w:eastAsia="fr-FR"/>
        </w:rPr>
      </w:pPr>
      <w:hyperlink w:anchor="_Toc185352430" w:history="1">
        <w:r w:rsidR="00FC4DA4" w:rsidRPr="00426327">
          <w:rPr>
            <w:rStyle w:val="Lienhypertexte"/>
            <w:rFonts w:ascii="Marianne" w:hAnsi="Marianne"/>
            <w:noProof/>
          </w:rPr>
          <w:t>5.2.3 Conditions de réception de la prestation</w:t>
        </w:r>
        <w:r w:rsidR="00FC4DA4">
          <w:rPr>
            <w:noProof/>
            <w:webHidden/>
          </w:rPr>
          <w:tab/>
        </w:r>
        <w:r w:rsidR="00FC4DA4">
          <w:rPr>
            <w:noProof/>
            <w:webHidden/>
          </w:rPr>
          <w:fldChar w:fldCharType="begin"/>
        </w:r>
        <w:r w:rsidR="00FC4DA4">
          <w:rPr>
            <w:noProof/>
            <w:webHidden/>
          </w:rPr>
          <w:instrText xml:space="preserve"> PAGEREF _Toc185352430 \h </w:instrText>
        </w:r>
        <w:r w:rsidR="00FC4DA4">
          <w:rPr>
            <w:noProof/>
            <w:webHidden/>
          </w:rPr>
        </w:r>
        <w:r w:rsidR="00FC4DA4">
          <w:rPr>
            <w:noProof/>
            <w:webHidden/>
          </w:rPr>
          <w:fldChar w:fldCharType="separate"/>
        </w:r>
        <w:r w:rsidR="00FC4DA4">
          <w:rPr>
            <w:noProof/>
            <w:webHidden/>
          </w:rPr>
          <w:t>23</w:t>
        </w:r>
        <w:r w:rsidR="00FC4DA4">
          <w:rPr>
            <w:noProof/>
            <w:webHidden/>
          </w:rPr>
          <w:fldChar w:fldCharType="end"/>
        </w:r>
      </w:hyperlink>
    </w:p>
    <w:p w14:paraId="6C165FA2" w14:textId="70899FA6" w:rsidR="00FC4DA4" w:rsidRDefault="00782789">
      <w:pPr>
        <w:pStyle w:val="TM4"/>
        <w:tabs>
          <w:tab w:val="right" w:leader="dot" w:pos="9062"/>
        </w:tabs>
        <w:rPr>
          <w:rFonts w:asciiTheme="minorHAnsi" w:eastAsiaTheme="minorEastAsia" w:hAnsiTheme="minorHAnsi" w:cstheme="minorBidi"/>
          <w:noProof/>
          <w:lang w:eastAsia="fr-FR"/>
        </w:rPr>
      </w:pPr>
      <w:hyperlink w:anchor="_Toc185352431" w:history="1">
        <w:r w:rsidR="00FC4DA4" w:rsidRPr="00426327">
          <w:rPr>
            <w:rStyle w:val="Lienhypertexte"/>
            <w:rFonts w:ascii="Marianne" w:hAnsi="Marianne"/>
            <w:noProof/>
          </w:rPr>
          <w:t>5.2.4 Durée d’exécution de la prestation</w:t>
        </w:r>
        <w:r w:rsidR="00FC4DA4">
          <w:rPr>
            <w:noProof/>
            <w:webHidden/>
          </w:rPr>
          <w:tab/>
        </w:r>
        <w:r w:rsidR="00FC4DA4">
          <w:rPr>
            <w:noProof/>
            <w:webHidden/>
          </w:rPr>
          <w:fldChar w:fldCharType="begin"/>
        </w:r>
        <w:r w:rsidR="00FC4DA4">
          <w:rPr>
            <w:noProof/>
            <w:webHidden/>
          </w:rPr>
          <w:instrText xml:space="preserve"> PAGEREF _Toc185352431 \h </w:instrText>
        </w:r>
        <w:r w:rsidR="00FC4DA4">
          <w:rPr>
            <w:noProof/>
            <w:webHidden/>
          </w:rPr>
        </w:r>
        <w:r w:rsidR="00FC4DA4">
          <w:rPr>
            <w:noProof/>
            <w:webHidden/>
          </w:rPr>
          <w:fldChar w:fldCharType="separate"/>
        </w:r>
        <w:r w:rsidR="00FC4DA4">
          <w:rPr>
            <w:noProof/>
            <w:webHidden/>
          </w:rPr>
          <w:t>23</w:t>
        </w:r>
        <w:r w:rsidR="00FC4DA4">
          <w:rPr>
            <w:noProof/>
            <w:webHidden/>
          </w:rPr>
          <w:fldChar w:fldCharType="end"/>
        </w:r>
      </w:hyperlink>
    </w:p>
    <w:p w14:paraId="315FCA5B" w14:textId="47EA1489" w:rsidR="00FC4DA4" w:rsidRDefault="00782789">
      <w:pPr>
        <w:pStyle w:val="TM4"/>
        <w:tabs>
          <w:tab w:val="right" w:leader="dot" w:pos="9062"/>
        </w:tabs>
        <w:rPr>
          <w:rFonts w:asciiTheme="minorHAnsi" w:eastAsiaTheme="minorEastAsia" w:hAnsiTheme="minorHAnsi" w:cstheme="minorBidi"/>
          <w:noProof/>
          <w:lang w:eastAsia="fr-FR"/>
        </w:rPr>
      </w:pPr>
      <w:hyperlink w:anchor="_Toc185352432" w:history="1">
        <w:r w:rsidR="00FC4DA4" w:rsidRPr="00426327">
          <w:rPr>
            <w:rStyle w:val="Lienhypertexte"/>
            <w:rFonts w:ascii="Marianne" w:hAnsi="Marianne"/>
            <w:noProof/>
          </w:rPr>
          <w:t>5.2.5 Unités d’œuvre</w:t>
        </w:r>
        <w:r w:rsidR="00FC4DA4">
          <w:rPr>
            <w:noProof/>
            <w:webHidden/>
          </w:rPr>
          <w:tab/>
        </w:r>
        <w:r w:rsidR="00FC4DA4">
          <w:rPr>
            <w:noProof/>
            <w:webHidden/>
          </w:rPr>
          <w:fldChar w:fldCharType="begin"/>
        </w:r>
        <w:r w:rsidR="00FC4DA4">
          <w:rPr>
            <w:noProof/>
            <w:webHidden/>
          </w:rPr>
          <w:instrText xml:space="preserve"> PAGEREF _Toc185352432 \h </w:instrText>
        </w:r>
        <w:r w:rsidR="00FC4DA4">
          <w:rPr>
            <w:noProof/>
            <w:webHidden/>
          </w:rPr>
        </w:r>
        <w:r w:rsidR="00FC4DA4">
          <w:rPr>
            <w:noProof/>
            <w:webHidden/>
          </w:rPr>
          <w:fldChar w:fldCharType="separate"/>
        </w:r>
        <w:r w:rsidR="00FC4DA4">
          <w:rPr>
            <w:noProof/>
            <w:webHidden/>
          </w:rPr>
          <w:t>23</w:t>
        </w:r>
        <w:r w:rsidR="00FC4DA4">
          <w:rPr>
            <w:noProof/>
            <w:webHidden/>
          </w:rPr>
          <w:fldChar w:fldCharType="end"/>
        </w:r>
      </w:hyperlink>
    </w:p>
    <w:p w14:paraId="42E2CC51" w14:textId="4EACB4FB"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33" w:history="1">
        <w:r w:rsidR="00FC4DA4" w:rsidRPr="00426327">
          <w:rPr>
            <w:rStyle w:val="Lienhypertexte"/>
            <w:noProof/>
          </w:rPr>
          <w:t>5.3</w:t>
        </w:r>
        <w:r w:rsidR="00FC4DA4">
          <w:rPr>
            <w:rFonts w:asciiTheme="minorHAnsi" w:eastAsiaTheme="minorEastAsia" w:hAnsiTheme="minorHAnsi" w:cstheme="minorBidi"/>
            <w:noProof/>
            <w:lang w:eastAsia="fr-FR"/>
          </w:rPr>
          <w:tab/>
        </w:r>
        <w:r w:rsidR="00FC4DA4" w:rsidRPr="00426327">
          <w:rPr>
            <w:rStyle w:val="Lienhypertexte"/>
            <w:noProof/>
          </w:rPr>
          <w:t>Support fonctionnel et technique (P3)</w:t>
        </w:r>
        <w:r w:rsidR="00FC4DA4">
          <w:rPr>
            <w:noProof/>
            <w:webHidden/>
          </w:rPr>
          <w:tab/>
        </w:r>
        <w:r w:rsidR="00FC4DA4">
          <w:rPr>
            <w:noProof/>
            <w:webHidden/>
          </w:rPr>
          <w:fldChar w:fldCharType="begin"/>
        </w:r>
        <w:r w:rsidR="00FC4DA4">
          <w:rPr>
            <w:noProof/>
            <w:webHidden/>
          </w:rPr>
          <w:instrText xml:space="preserve"> PAGEREF _Toc185352433 \h </w:instrText>
        </w:r>
        <w:r w:rsidR="00FC4DA4">
          <w:rPr>
            <w:noProof/>
            <w:webHidden/>
          </w:rPr>
        </w:r>
        <w:r w:rsidR="00FC4DA4">
          <w:rPr>
            <w:noProof/>
            <w:webHidden/>
          </w:rPr>
          <w:fldChar w:fldCharType="separate"/>
        </w:r>
        <w:r w:rsidR="00FC4DA4">
          <w:rPr>
            <w:noProof/>
            <w:webHidden/>
          </w:rPr>
          <w:t>23</w:t>
        </w:r>
        <w:r w:rsidR="00FC4DA4">
          <w:rPr>
            <w:noProof/>
            <w:webHidden/>
          </w:rPr>
          <w:fldChar w:fldCharType="end"/>
        </w:r>
      </w:hyperlink>
    </w:p>
    <w:p w14:paraId="11C50F4D" w14:textId="026EF386" w:rsidR="00FC4DA4" w:rsidRDefault="00782789">
      <w:pPr>
        <w:pStyle w:val="TM4"/>
        <w:tabs>
          <w:tab w:val="right" w:leader="dot" w:pos="9062"/>
        </w:tabs>
        <w:rPr>
          <w:rFonts w:asciiTheme="minorHAnsi" w:eastAsiaTheme="minorEastAsia" w:hAnsiTheme="minorHAnsi" w:cstheme="minorBidi"/>
          <w:noProof/>
          <w:lang w:eastAsia="fr-FR"/>
        </w:rPr>
      </w:pPr>
      <w:hyperlink w:anchor="_Toc185352434" w:history="1">
        <w:r w:rsidR="00FC4DA4" w:rsidRPr="00426327">
          <w:rPr>
            <w:rStyle w:val="Lienhypertexte"/>
            <w:rFonts w:ascii="Marianne" w:hAnsi="Marianne"/>
            <w:noProof/>
          </w:rPr>
          <w:t>5.3.1 Description des tâches</w:t>
        </w:r>
        <w:r w:rsidR="00FC4DA4">
          <w:rPr>
            <w:noProof/>
            <w:webHidden/>
          </w:rPr>
          <w:tab/>
        </w:r>
        <w:r w:rsidR="00FC4DA4">
          <w:rPr>
            <w:noProof/>
            <w:webHidden/>
          </w:rPr>
          <w:fldChar w:fldCharType="begin"/>
        </w:r>
        <w:r w:rsidR="00FC4DA4">
          <w:rPr>
            <w:noProof/>
            <w:webHidden/>
          </w:rPr>
          <w:instrText xml:space="preserve"> PAGEREF _Toc185352434 \h </w:instrText>
        </w:r>
        <w:r w:rsidR="00FC4DA4">
          <w:rPr>
            <w:noProof/>
            <w:webHidden/>
          </w:rPr>
        </w:r>
        <w:r w:rsidR="00FC4DA4">
          <w:rPr>
            <w:noProof/>
            <w:webHidden/>
          </w:rPr>
          <w:fldChar w:fldCharType="separate"/>
        </w:r>
        <w:r w:rsidR="00FC4DA4">
          <w:rPr>
            <w:noProof/>
            <w:webHidden/>
          </w:rPr>
          <w:t>25</w:t>
        </w:r>
        <w:r w:rsidR="00FC4DA4">
          <w:rPr>
            <w:noProof/>
            <w:webHidden/>
          </w:rPr>
          <w:fldChar w:fldCharType="end"/>
        </w:r>
      </w:hyperlink>
    </w:p>
    <w:p w14:paraId="4FE8C893" w14:textId="6AA6B34E" w:rsidR="00FC4DA4" w:rsidRDefault="00782789">
      <w:pPr>
        <w:pStyle w:val="TM4"/>
        <w:tabs>
          <w:tab w:val="right" w:leader="dot" w:pos="9062"/>
        </w:tabs>
        <w:rPr>
          <w:rFonts w:asciiTheme="minorHAnsi" w:eastAsiaTheme="minorEastAsia" w:hAnsiTheme="minorHAnsi" w:cstheme="minorBidi"/>
          <w:noProof/>
          <w:lang w:eastAsia="fr-FR"/>
        </w:rPr>
      </w:pPr>
      <w:hyperlink w:anchor="_Toc185352435" w:history="1">
        <w:r w:rsidR="00FC4DA4" w:rsidRPr="00426327">
          <w:rPr>
            <w:rStyle w:val="Lienhypertexte"/>
            <w:rFonts w:ascii="Marianne" w:hAnsi="Marianne"/>
            <w:noProof/>
          </w:rPr>
          <w:t>5.3.2 Livrables attendus</w:t>
        </w:r>
        <w:r w:rsidR="00FC4DA4">
          <w:rPr>
            <w:noProof/>
            <w:webHidden/>
          </w:rPr>
          <w:tab/>
        </w:r>
        <w:r w:rsidR="00FC4DA4">
          <w:rPr>
            <w:noProof/>
            <w:webHidden/>
          </w:rPr>
          <w:fldChar w:fldCharType="begin"/>
        </w:r>
        <w:r w:rsidR="00FC4DA4">
          <w:rPr>
            <w:noProof/>
            <w:webHidden/>
          </w:rPr>
          <w:instrText xml:space="preserve"> PAGEREF _Toc185352435 \h </w:instrText>
        </w:r>
        <w:r w:rsidR="00FC4DA4">
          <w:rPr>
            <w:noProof/>
            <w:webHidden/>
          </w:rPr>
        </w:r>
        <w:r w:rsidR="00FC4DA4">
          <w:rPr>
            <w:noProof/>
            <w:webHidden/>
          </w:rPr>
          <w:fldChar w:fldCharType="separate"/>
        </w:r>
        <w:r w:rsidR="00FC4DA4">
          <w:rPr>
            <w:noProof/>
            <w:webHidden/>
          </w:rPr>
          <w:t>25</w:t>
        </w:r>
        <w:r w:rsidR="00FC4DA4">
          <w:rPr>
            <w:noProof/>
            <w:webHidden/>
          </w:rPr>
          <w:fldChar w:fldCharType="end"/>
        </w:r>
      </w:hyperlink>
    </w:p>
    <w:p w14:paraId="306393CF" w14:textId="00261A92" w:rsidR="00FC4DA4" w:rsidRDefault="00782789">
      <w:pPr>
        <w:pStyle w:val="TM4"/>
        <w:tabs>
          <w:tab w:val="right" w:leader="dot" w:pos="9062"/>
        </w:tabs>
        <w:rPr>
          <w:rFonts w:asciiTheme="minorHAnsi" w:eastAsiaTheme="minorEastAsia" w:hAnsiTheme="minorHAnsi" w:cstheme="minorBidi"/>
          <w:noProof/>
          <w:lang w:eastAsia="fr-FR"/>
        </w:rPr>
      </w:pPr>
      <w:hyperlink w:anchor="_Toc185352436" w:history="1">
        <w:r w:rsidR="00FC4DA4" w:rsidRPr="00426327">
          <w:rPr>
            <w:rStyle w:val="Lienhypertexte"/>
            <w:rFonts w:ascii="Marianne" w:hAnsi="Marianne"/>
            <w:noProof/>
          </w:rPr>
          <w:t>5.3.3 Conditions de réception de la prestation</w:t>
        </w:r>
        <w:r w:rsidR="00FC4DA4">
          <w:rPr>
            <w:noProof/>
            <w:webHidden/>
          </w:rPr>
          <w:tab/>
        </w:r>
        <w:r w:rsidR="00FC4DA4">
          <w:rPr>
            <w:noProof/>
            <w:webHidden/>
          </w:rPr>
          <w:fldChar w:fldCharType="begin"/>
        </w:r>
        <w:r w:rsidR="00FC4DA4">
          <w:rPr>
            <w:noProof/>
            <w:webHidden/>
          </w:rPr>
          <w:instrText xml:space="preserve"> PAGEREF _Toc185352436 \h </w:instrText>
        </w:r>
        <w:r w:rsidR="00FC4DA4">
          <w:rPr>
            <w:noProof/>
            <w:webHidden/>
          </w:rPr>
        </w:r>
        <w:r w:rsidR="00FC4DA4">
          <w:rPr>
            <w:noProof/>
            <w:webHidden/>
          </w:rPr>
          <w:fldChar w:fldCharType="separate"/>
        </w:r>
        <w:r w:rsidR="00FC4DA4">
          <w:rPr>
            <w:noProof/>
            <w:webHidden/>
          </w:rPr>
          <w:t>25</w:t>
        </w:r>
        <w:r w:rsidR="00FC4DA4">
          <w:rPr>
            <w:noProof/>
            <w:webHidden/>
          </w:rPr>
          <w:fldChar w:fldCharType="end"/>
        </w:r>
      </w:hyperlink>
    </w:p>
    <w:p w14:paraId="772A2EF5" w14:textId="60D4A47B" w:rsidR="00FC4DA4" w:rsidRDefault="00782789">
      <w:pPr>
        <w:pStyle w:val="TM4"/>
        <w:tabs>
          <w:tab w:val="right" w:leader="dot" w:pos="9062"/>
        </w:tabs>
        <w:rPr>
          <w:rFonts w:asciiTheme="minorHAnsi" w:eastAsiaTheme="minorEastAsia" w:hAnsiTheme="minorHAnsi" w:cstheme="minorBidi"/>
          <w:noProof/>
          <w:lang w:eastAsia="fr-FR"/>
        </w:rPr>
      </w:pPr>
      <w:hyperlink w:anchor="_Toc185352437" w:history="1">
        <w:r w:rsidR="00FC4DA4" w:rsidRPr="00426327">
          <w:rPr>
            <w:rStyle w:val="Lienhypertexte"/>
            <w:rFonts w:ascii="Marianne" w:hAnsi="Marianne"/>
            <w:noProof/>
          </w:rPr>
          <w:t>5.3.4 Durée d’exécution de la prestation</w:t>
        </w:r>
        <w:r w:rsidR="00FC4DA4">
          <w:rPr>
            <w:noProof/>
            <w:webHidden/>
          </w:rPr>
          <w:tab/>
        </w:r>
        <w:r w:rsidR="00FC4DA4">
          <w:rPr>
            <w:noProof/>
            <w:webHidden/>
          </w:rPr>
          <w:fldChar w:fldCharType="begin"/>
        </w:r>
        <w:r w:rsidR="00FC4DA4">
          <w:rPr>
            <w:noProof/>
            <w:webHidden/>
          </w:rPr>
          <w:instrText xml:space="preserve"> PAGEREF _Toc185352437 \h </w:instrText>
        </w:r>
        <w:r w:rsidR="00FC4DA4">
          <w:rPr>
            <w:noProof/>
            <w:webHidden/>
          </w:rPr>
        </w:r>
        <w:r w:rsidR="00FC4DA4">
          <w:rPr>
            <w:noProof/>
            <w:webHidden/>
          </w:rPr>
          <w:fldChar w:fldCharType="separate"/>
        </w:r>
        <w:r w:rsidR="00FC4DA4">
          <w:rPr>
            <w:noProof/>
            <w:webHidden/>
          </w:rPr>
          <w:t>25</w:t>
        </w:r>
        <w:r w:rsidR="00FC4DA4">
          <w:rPr>
            <w:noProof/>
            <w:webHidden/>
          </w:rPr>
          <w:fldChar w:fldCharType="end"/>
        </w:r>
      </w:hyperlink>
    </w:p>
    <w:p w14:paraId="28586724" w14:textId="55B81E41" w:rsidR="00FC4DA4" w:rsidRDefault="00782789">
      <w:pPr>
        <w:pStyle w:val="TM4"/>
        <w:tabs>
          <w:tab w:val="right" w:leader="dot" w:pos="9062"/>
        </w:tabs>
        <w:rPr>
          <w:rFonts w:asciiTheme="minorHAnsi" w:eastAsiaTheme="minorEastAsia" w:hAnsiTheme="minorHAnsi" w:cstheme="minorBidi"/>
          <w:noProof/>
          <w:lang w:eastAsia="fr-FR"/>
        </w:rPr>
      </w:pPr>
      <w:hyperlink w:anchor="_Toc185352438" w:history="1">
        <w:r w:rsidR="00FC4DA4" w:rsidRPr="00426327">
          <w:rPr>
            <w:rStyle w:val="Lienhypertexte"/>
            <w:rFonts w:ascii="Marianne" w:hAnsi="Marianne"/>
            <w:noProof/>
          </w:rPr>
          <w:t>5.3.4 Éléments de volumétrie estimée pour le renouvellement général de 2025</w:t>
        </w:r>
        <w:r w:rsidR="00FC4DA4">
          <w:rPr>
            <w:noProof/>
            <w:webHidden/>
          </w:rPr>
          <w:tab/>
        </w:r>
        <w:r w:rsidR="00FC4DA4">
          <w:rPr>
            <w:noProof/>
            <w:webHidden/>
          </w:rPr>
          <w:fldChar w:fldCharType="begin"/>
        </w:r>
        <w:r w:rsidR="00FC4DA4">
          <w:rPr>
            <w:noProof/>
            <w:webHidden/>
          </w:rPr>
          <w:instrText xml:space="preserve"> PAGEREF _Toc185352438 \h </w:instrText>
        </w:r>
        <w:r w:rsidR="00FC4DA4">
          <w:rPr>
            <w:noProof/>
            <w:webHidden/>
          </w:rPr>
        </w:r>
        <w:r w:rsidR="00FC4DA4">
          <w:rPr>
            <w:noProof/>
            <w:webHidden/>
          </w:rPr>
          <w:fldChar w:fldCharType="separate"/>
        </w:r>
        <w:r w:rsidR="00FC4DA4">
          <w:rPr>
            <w:noProof/>
            <w:webHidden/>
          </w:rPr>
          <w:t>25</w:t>
        </w:r>
        <w:r w:rsidR="00FC4DA4">
          <w:rPr>
            <w:noProof/>
            <w:webHidden/>
          </w:rPr>
          <w:fldChar w:fldCharType="end"/>
        </w:r>
      </w:hyperlink>
    </w:p>
    <w:p w14:paraId="6279868D" w14:textId="41C35AF5" w:rsidR="00FC4DA4" w:rsidRDefault="00782789">
      <w:pPr>
        <w:pStyle w:val="TM4"/>
        <w:tabs>
          <w:tab w:val="right" w:leader="dot" w:pos="9062"/>
        </w:tabs>
        <w:rPr>
          <w:rFonts w:asciiTheme="minorHAnsi" w:eastAsiaTheme="minorEastAsia" w:hAnsiTheme="minorHAnsi" w:cstheme="minorBidi"/>
          <w:noProof/>
          <w:lang w:eastAsia="fr-FR"/>
        </w:rPr>
      </w:pPr>
      <w:hyperlink w:anchor="_Toc185352439" w:history="1">
        <w:r w:rsidR="00FC4DA4" w:rsidRPr="00426327">
          <w:rPr>
            <w:rStyle w:val="Lienhypertexte"/>
            <w:rFonts w:ascii="Marianne" w:hAnsi="Marianne"/>
            <w:noProof/>
          </w:rPr>
          <w:t>5.3.5 Unités d’œuvre</w:t>
        </w:r>
        <w:r w:rsidR="00FC4DA4">
          <w:rPr>
            <w:noProof/>
            <w:webHidden/>
          </w:rPr>
          <w:tab/>
        </w:r>
        <w:r w:rsidR="00FC4DA4">
          <w:rPr>
            <w:noProof/>
            <w:webHidden/>
          </w:rPr>
          <w:fldChar w:fldCharType="begin"/>
        </w:r>
        <w:r w:rsidR="00FC4DA4">
          <w:rPr>
            <w:noProof/>
            <w:webHidden/>
          </w:rPr>
          <w:instrText xml:space="preserve"> PAGEREF _Toc185352439 \h </w:instrText>
        </w:r>
        <w:r w:rsidR="00FC4DA4">
          <w:rPr>
            <w:noProof/>
            <w:webHidden/>
          </w:rPr>
        </w:r>
        <w:r w:rsidR="00FC4DA4">
          <w:rPr>
            <w:noProof/>
            <w:webHidden/>
          </w:rPr>
          <w:fldChar w:fldCharType="separate"/>
        </w:r>
        <w:r w:rsidR="00FC4DA4">
          <w:rPr>
            <w:noProof/>
            <w:webHidden/>
          </w:rPr>
          <w:t>26</w:t>
        </w:r>
        <w:r w:rsidR="00FC4DA4">
          <w:rPr>
            <w:noProof/>
            <w:webHidden/>
          </w:rPr>
          <w:fldChar w:fldCharType="end"/>
        </w:r>
      </w:hyperlink>
    </w:p>
    <w:p w14:paraId="6B2BAB15" w14:textId="21D74B29"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40" w:history="1">
        <w:r w:rsidR="00FC4DA4" w:rsidRPr="00426327">
          <w:rPr>
            <w:rStyle w:val="Lienhypertexte"/>
            <w:noProof/>
          </w:rPr>
          <w:t>5.4</w:t>
        </w:r>
        <w:r w:rsidR="00FC4DA4">
          <w:rPr>
            <w:rFonts w:asciiTheme="minorHAnsi" w:eastAsiaTheme="minorEastAsia" w:hAnsiTheme="minorHAnsi" w:cstheme="minorBidi"/>
            <w:noProof/>
            <w:lang w:eastAsia="fr-FR"/>
          </w:rPr>
          <w:tab/>
        </w:r>
        <w:r w:rsidR="00FC4DA4" w:rsidRPr="00426327">
          <w:rPr>
            <w:rStyle w:val="Lienhypertexte"/>
            <w:noProof/>
          </w:rPr>
          <w:t>Contrôle administratif des candidatures prud’homales (P4)</w:t>
        </w:r>
        <w:r w:rsidR="00FC4DA4">
          <w:rPr>
            <w:noProof/>
            <w:webHidden/>
          </w:rPr>
          <w:tab/>
        </w:r>
        <w:r w:rsidR="00FC4DA4">
          <w:rPr>
            <w:noProof/>
            <w:webHidden/>
          </w:rPr>
          <w:fldChar w:fldCharType="begin"/>
        </w:r>
        <w:r w:rsidR="00FC4DA4">
          <w:rPr>
            <w:noProof/>
            <w:webHidden/>
          </w:rPr>
          <w:instrText xml:space="preserve"> PAGEREF _Toc185352440 \h </w:instrText>
        </w:r>
        <w:r w:rsidR="00FC4DA4">
          <w:rPr>
            <w:noProof/>
            <w:webHidden/>
          </w:rPr>
        </w:r>
        <w:r w:rsidR="00FC4DA4">
          <w:rPr>
            <w:noProof/>
            <w:webHidden/>
          </w:rPr>
          <w:fldChar w:fldCharType="separate"/>
        </w:r>
        <w:r w:rsidR="00FC4DA4">
          <w:rPr>
            <w:noProof/>
            <w:webHidden/>
          </w:rPr>
          <w:t>26</w:t>
        </w:r>
        <w:r w:rsidR="00FC4DA4">
          <w:rPr>
            <w:noProof/>
            <w:webHidden/>
          </w:rPr>
          <w:fldChar w:fldCharType="end"/>
        </w:r>
      </w:hyperlink>
    </w:p>
    <w:p w14:paraId="054F38FF" w14:textId="49ACA1F9" w:rsidR="00FC4DA4" w:rsidRDefault="00782789">
      <w:pPr>
        <w:pStyle w:val="TM4"/>
        <w:tabs>
          <w:tab w:val="right" w:leader="dot" w:pos="9062"/>
        </w:tabs>
        <w:rPr>
          <w:rFonts w:asciiTheme="minorHAnsi" w:eastAsiaTheme="minorEastAsia" w:hAnsiTheme="minorHAnsi" w:cstheme="minorBidi"/>
          <w:noProof/>
          <w:lang w:eastAsia="fr-FR"/>
        </w:rPr>
      </w:pPr>
      <w:hyperlink w:anchor="_Toc185352441" w:history="1">
        <w:r w:rsidR="00FC4DA4" w:rsidRPr="00426327">
          <w:rPr>
            <w:rStyle w:val="Lienhypertexte"/>
            <w:rFonts w:ascii="Marianne" w:hAnsi="Marianne"/>
            <w:noProof/>
          </w:rPr>
          <w:t>5.4.1 Description des tâches</w:t>
        </w:r>
        <w:r w:rsidR="00FC4DA4">
          <w:rPr>
            <w:noProof/>
            <w:webHidden/>
          </w:rPr>
          <w:tab/>
        </w:r>
        <w:r w:rsidR="00FC4DA4">
          <w:rPr>
            <w:noProof/>
            <w:webHidden/>
          </w:rPr>
          <w:fldChar w:fldCharType="begin"/>
        </w:r>
        <w:r w:rsidR="00FC4DA4">
          <w:rPr>
            <w:noProof/>
            <w:webHidden/>
          </w:rPr>
          <w:instrText xml:space="preserve"> PAGEREF _Toc185352441 \h </w:instrText>
        </w:r>
        <w:r w:rsidR="00FC4DA4">
          <w:rPr>
            <w:noProof/>
            <w:webHidden/>
          </w:rPr>
        </w:r>
        <w:r w:rsidR="00FC4DA4">
          <w:rPr>
            <w:noProof/>
            <w:webHidden/>
          </w:rPr>
          <w:fldChar w:fldCharType="separate"/>
        </w:r>
        <w:r w:rsidR="00FC4DA4">
          <w:rPr>
            <w:noProof/>
            <w:webHidden/>
          </w:rPr>
          <w:t>30</w:t>
        </w:r>
        <w:r w:rsidR="00FC4DA4">
          <w:rPr>
            <w:noProof/>
            <w:webHidden/>
          </w:rPr>
          <w:fldChar w:fldCharType="end"/>
        </w:r>
      </w:hyperlink>
    </w:p>
    <w:p w14:paraId="4B4A458F" w14:textId="39920E35" w:rsidR="00FC4DA4" w:rsidRDefault="00782789">
      <w:pPr>
        <w:pStyle w:val="TM4"/>
        <w:tabs>
          <w:tab w:val="right" w:leader="dot" w:pos="9062"/>
        </w:tabs>
        <w:rPr>
          <w:rFonts w:asciiTheme="minorHAnsi" w:eastAsiaTheme="minorEastAsia" w:hAnsiTheme="minorHAnsi" w:cstheme="minorBidi"/>
          <w:noProof/>
          <w:lang w:eastAsia="fr-FR"/>
        </w:rPr>
      </w:pPr>
      <w:hyperlink w:anchor="_Toc185352442" w:history="1">
        <w:r w:rsidR="00FC4DA4" w:rsidRPr="00426327">
          <w:rPr>
            <w:rStyle w:val="Lienhypertexte"/>
            <w:rFonts w:ascii="Marianne" w:hAnsi="Marianne"/>
            <w:noProof/>
          </w:rPr>
          <w:t>5.4.2 Livrables attendus</w:t>
        </w:r>
        <w:r w:rsidR="00FC4DA4">
          <w:rPr>
            <w:noProof/>
            <w:webHidden/>
          </w:rPr>
          <w:tab/>
        </w:r>
        <w:r w:rsidR="00FC4DA4">
          <w:rPr>
            <w:noProof/>
            <w:webHidden/>
          </w:rPr>
          <w:fldChar w:fldCharType="begin"/>
        </w:r>
        <w:r w:rsidR="00FC4DA4">
          <w:rPr>
            <w:noProof/>
            <w:webHidden/>
          </w:rPr>
          <w:instrText xml:space="preserve"> PAGEREF _Toc185352442 \h </w:instrText>
        </w:r>
        <w:r w:rsidR="00FC4DA4">
          <w:rPr>
            <w:noProof/>
            <w:webHidden/>
          </w:rPr>
        </w:r>
        <w:r w:rsidR="00FC4DA4">
          <w:rPr>
            <w:noProof/>
            <w:webHidden/>
          </w:rPr>
          <w:fldChar w:fldCharType="separate"/>
        </w:r>
        <w:r w:rsidR="00FC4DA4">
          <w:rPr>
            <w:noProof/>
            <w:webHidden/>
          </w:rPr>
          <w:t>30</w:t>
        </w:r>
        <w:r w:rsidR="00FC4DA4">
          <w:rPr>
            <w:noProof/>
            <w:webHidden/>
          </w:rPr>
          <w:fldChar w:fldCharType="end"/>
        </w:r>
      </w:hyperlink>
    </w:p>
    <w:p w14:paraId="7B5B5E41" w14:textId="0BD5ADEC" w:rsidR="00FC4DA4" w:rsidRDefault="00782789">
      <w:pPr>
        <w:pStyle w:val="TM4"/>
        <w:tabs>
          <w:tab w:val="right" w:leader="dot" w:pos="9062"/>
        </w:tabs>
        <w:rPr>
          <w:rFonts w:asciiTheme="minorHAnsi" w:eastAsiaTheme="minorEastAsia" w:hAnsiTheme="minorHAnsi" w:cstheme="minorBidi"/>
          <w:noProof/>
          <w:lang w:eastAsia="fr-FR"/>
        </w:rPr>
      </w:pPr>
      <w:hyperlink w:anchor="_Toc185352443" w:history="1">
        <w:r w:rsidR="00FC4DA4" w:rsidRPr="00426327">
          <w:rPr>
            <w:rStyle w:val="Lienhypertexte"/>
            <w:rFonts w:ascii="Marianne" w:hAnsi="Marianne"/>
            <w:noProof/>
          </w:rPr>
          <w:t>5.4.3 Conditions de réception de la prestation</w:t>
        </w:r>
        <w:r w:rsidR="00FC4DA4">
          <w:rPr>
            <w:noProof/>
            <w:webHidden/>
          </w:rPr>
          <w:tab/>
        </w:r>
        <w:r w:rsidR="00FC4DA4">
          <w:rPr>
            <w:noProof/>
            <w:webHidden/>
          </w:rPr>
          <w:fldChar w:fldCharType="begin"/>
        </w:r>
        <w:r w:rsidR="00FC4DA4">
          <w:rPr>
            <w:noProof/>
            <w:webHidden/>
          </w:rPr>
          <w:instrText xml:space="preserve"> PAGEREF _Toc185352443 \h </w:instrText>
        </w:r>
        <w:r w:rsidR="00FC4DA4">
          <w:rPr>
            <w:noProof/>
            <w:webHidden/>
          </w:rPr>
        </w:r>
        <w:r w:rsidR="00FC4DA4">
          <w:rPr>
            <w:noProof/>
            <w:webHidden/>
          </w:rPr>
          <w:fldChar w:fldCharType="separate"/>
        </w:r>
        <w:r w:rsidR="00FC4DA4">
          <w:rPr>
            <w:noProof/>
            <w:webHidden/>
          </w:rPr>
          <w:t>30</w:t>
        </w:r>
        <w:r w:rsidR="00FC4DA4">
          <w:rPr>
            <w:noProof/>
            <w:webHidden/>
          </w:rPr>
          <w:fldChar w:fldCharType="end"/>
        </w:r>
      </w:hyperlink>
    </w:p>
    <w:p w14:paraId="7B3BE59C" w14:textId="37C25D38" w:rsidR="00FC4DA4" w:rsidRDefault="00782789">
      <w:pPr>
        <w:pStyle w:val="TM4"/>
        <w:tabs>
          <w:tab w:val="right" w:leader="dot" w:pos="9062"/>
        </w:tabs>
        <w:rPr>
          <w:rFonts w:asciiTheme="minorHAnsi" w:eastAsiaTheme="minorEastAsia" w:hAnsiTheme="minorHAnsi" w:cstheme="minorBidi"/>
          <w:noProof/>
          <w:lang w:eastAsia="fr-FR"/>
        </w:rPr>
      </w:pPr>
      <w:hyperlink w:anchor="_Toc185352444" w:history="1">
        <w:r w:rsidR="00FC4DA4" w:rsidRPr="00426327">
          <w:rPr>
            <w:rStyle w:val="Lienhypertexte"/>
            <w:rFonts w:ascii="Marianne" w:hAnsi="Marianne"/>
            <w:noProof/>
          </w:rPr>
          <w:t>5.4.4 Durée d’exécution de la prestation :</w:t>
        </w:r>
        <w:r w:rsidR="00FC4DA4">
          <w:rPr>
            <w:noProof/>
            <w:webHidden/>
          </w:rPr>
          <w:tab/>
        </w:r>
        <w:r w:rsidR="00FC4DA4">
          <w:rPr>
            <w:noProof/>
            <w:webHidden/>
          </w:rPr>
          <w:fldChar w:fldCharType="begin"/>
        </w:r>
        <w:r w:rsidR="00FC4DA4">
          <w:rPr>
            <w:noProof/>
            <w:webHidden/>
          </w:rPr>
          <w:instrText xml:space="preserve"> PAGEREF _Toc185352444 \h </w:instrText>
        </w:r>
        <w:r w:rsidR="00FC4DA4">
          <w:rPr>
            <w:noProof/>
            <w:webHidden/>
          </w:rPr>
        </w:r>
        <w:r w:rsidR="00FC4DA4">
          <w:rPr>
            <w:noProof/>
            <w:webHidden/>
          </w:rPr>
          <w:fldChar w:fldCharType="separate"/>
        </w:r>
        <w:r w:rsidR="00FC4DA4">
          <w:rPr>
            <w:noProof/>
            <w:webHidden/>
          </w:rPr>
          <w:t>30</w:t>
        </w:r>
        <w:r w:rsidR="00FC4DA4">
          <w:rPr>
            <w:noProof/>
            <w:webHidden/>
          </w:rPr>
          <w:fldChar w:fldCharType="end"/>
        </w:r>
      </w:hyperlink>
    </w:p>
    <w:p w14:paraId="43E49792" w14:textId="0BDB5A5E" w:rsidR="00FC4DA4" w:rsidRDefault="00782789">
      <w:pPr>
        <w:pStyle w:val="TM4"/>
        <w:tabs>
          <w:tab w:val="right" w:leader="dot" w:pos="9062"/>
        </w:tabs>
        <w:rPr>
          <w:rFonts w:asciiTheme="minorHAnsi" w:eastAsiaTheme="minorEastAsia" w:hAnsiTheme="minorHAnsi" w:cstheme="minorBidi"/>
          <w:noProof/>
          <w:lang w:eastAsia="fr-FR"/>
        </w:rPr>
      </w:pPr>
      <w:hyperlink w:anchor="_Toc185352445" w:history="1">
        <w:r w:rsidR="00FC4DA4" w:rsidRPr="00426327">
          <w:rPr>
            <w:rStyle w:val="Lienhypertexte"/>
            <w:rFonts w:ascii="Marianne" w:hAnsi="Marianne"/>
            <w:noProof/>
          </w:rPr>
          <w:t>5.4.5 Éléments de volumétrie estimée pour le renouvellement général de 2025</w:t>
        </w:r>
        <w:r w:rsidR="00FC4DA4">
          <w:rPr>
            <w:noProof/>
            <w:webHidden/>
          </w:rPr>
          <w:tab/>
        </w:r>
        <w:r w:rsidR="00FC4DA4">
          <w:rPr>
            <w:noProof/>
            <w:webHidden/>
          </w:rPr>
          <w:fldChar w:fldCharType="begin"/>
        </w:r>
        <w:r w:rsidR="00FC4DA4">
          <w:rPr>
            <w:noProof/>
            <w:webHidden/>
          </w:rPr>
          <w:instrText xml:space="preserve"> PAGEREF _Toc185352445 \h </w:instrText>
        </w:r>
        <w:r w:rsidR="00FC4DA4">
          <w:rPr>
            <w:noProof/>
            <w:webHidden/>
          </w:rPr>
        </w:r>
        <w:r w:rsidR="00FC4DA4">
          <w:rPr>
            <w:noProof/>
            <w:webHidden/>
          </w:rPr>
          <w:fldChar w:fldCharType="separate"/>
        </w:r>
        <w:r w:rsidR="00FC4DA4">
          <w:rPr>
            <w:noProof/>
            <w:webHidden/>
          </w:rPr>
          <w:t>30</w:t>
        </w:r>
        <w:r w:rsidR="00FC4DA4">
          <w:rPr>
            <w:noProof/>
            <w:webHidden/>
          </w:rPr>
          <w:fldChar w:fldCharType="end"/>
        </w:r>
      </w:hyperlink>
    </w:p>
    <w:p w14:paraId="3397864B" w14:textId="7DB52F4A" w:rsidR="00FC4DA4" w:rsidRDefault="00782789">
      <w:pPr>
        <w:pStyle w:val="TM4"/>
        <w:tabs>
          <w:tab w:val="right" w:leader="dot" w:pos="9062"/>
        </w:tabs>
        <w:rPr>
          <w:rFonts w:asciiTheme="minorHAnsi" w:eastAsiaTheme="minorEastAsia" w:hAnsiTheme="minorHAnsi" w:cstheme="minorBidi"/>
          <w:noProof/>
          <w:lang w:eastAsia="fr-FR"/>
        </w:rPr>
      </w:pPr>
      <w:hyperlink w:anchor="_Toc185352446" w:history="1">
        <w:r w:rsidR="00FC4DA4" w:rsidRPr="00426327">
          <w:rPr>
            <w:rStyle w:val="Lienhypertexte"/>
            <w:rFonts w:ascii="Marianne" w:hAnsi="Marianne"/>
            <w:noProof/>
          </w:rPr>
          <w:t>5.4.6 Période prévisionnelle</w:t>
        </w:r>
        <w:r w:rsidR="00FC4DA4">
          <w:rPr>
            <w:noProof/>
            <w:webHidden/>
          </w:rPr>
          <w:tab/>
        </w:r>
        <w:r w:rsidR="00FC4DA4">
          <w:rPr>
            <w:noProof/>
            <w:webHidden/>
          </w:rPr>
          <w:fldChar w:fldCharType="begin"/>
        </w:r>
        <w:r w:rsidR="00FC4DA4">
          <w:rPr>
            <w:noProof/>
            <w:webHidden/>
          </w:rPr>
          <w:instrText xml:space="preserve"> PAGEREF _Toc185352446 \h </w:instrText>
        </w:r>
        <w:r w:rsidR="00FC4DA4">
          <w:rPr>
            <w:noProof/>
            <w:webHidden/>
          </w:rPr>
        </w:r>
        <w:r w:rsidR="00FC4DA4">
          <w:rPr>
            <w:noProof/>
            <w:webHidden/>
          </w:rPr>
          <w:fldChar w:fldCharType="separate"/>
        </w:r>
        <w:r w:rsidR="00FC4DA4">
          <w:rPr>
            <w:noProof/>
            <w:webHidden/>
          </w:rPr>
          <w:t>31</w:t>
        </w:r>
        <w:r w:rsidR="00FC4DA4">
          <w:rPr>
            <w:noProof/>
            <w:webHidden/>
          </w:rPr>
          <w:fldChar w:fldCharType="end"/>
        </w:r>
      </w:hyperlink>
    </w:p>
    <w:p w14:paraId="5707C54F" w14:textId="35F4945F" w:rsidR="00FC4DA4" w:rsidRDefault="00782789">
      <w:pPr>
        <w:pStyle w:val="TM4"/>
        <w:tabs>
          <w:tab w:val="right" w:leader="dot" w:pos="9062"/>
        </w:tabs>
        <w:rPr>
          <w:rFonts w:asciiTheme="minorHAnsi" w:eastAsiaTheme="minorEastAsia" w:hAnsiTheme="minorHAnsi" w:cstheme="minorBidi"/>
          <w:noProof/>
          <w:lang w:eastAsia="fr-FR"/>
        </w:rPr>
      </w:pPr>
      <w:hyperlink w:anchor="_Toc185352447" w:history="1">
        <w:r w:rsidR="00FC4DA4" w:rsidRPr="00426327">
          <w:rPr>
            <w:rStyle w:val="Lienhypertexte"/>
            <w:rFonts w:ascii="Marianne" w:hAnsi="Marianne"/>
            <w:noProof/>
          </w:rPr>
          <w:t>5.4.7 Unités d’œuvre</w:t>
        </w:r>
        <w:r w:rsidR="00FC4DA4">
          <w:rPr>
            <w:noProof/>
            <w:webHidden/>
          </w:rPr>
          <w:tab/>
        </w:r>
        <w:r w:rsidR="00FC4DA4">
          <w:rPr>
            <w:noProof/>
            <w:webHidden/>
          </w:rPr>
          <w:fldChar w:fldCharType="begin"/>
        </w:r>
        <w:r w:rsidR="00FC4DA4">
          <w:rPr>
            <w:noProof/>
            <w:webHidden/>
          </w:rPr>
          <w:instrText xml:space="preserve"> PAGEREF _Toc185352447 \h </w:instrText>
        </w:r>
        <w:r w:rsidR="00FC4DA4">
          <w:rPr>
            <w:noProof/>
            <w:webHidden/>
          </w:rPr>
        </w:r>
        <w:r w:rsidR="00FC4DA4">
          <w:rPr>
            <w:noProof/>
            <w:webHidden/>
          </w:rPr>
          <w:fldChar w:fldCharType="separate"/>
        </w:r>
        <w:r w:rsidR="00FC4DA4">
          <w:rPr>
            <w:noProof/>
            <w:webHidden/>
          </w:rPr>
          <w:t>31</w:t>
        </w:r>
        <w:r w:rsidR="00FC4DA4">
          <w:rPr>
            <w:noProof/>
            <w:webHidden/>
          </w:rPr>
          <w:fldChar w:fldCharType="end"/>
        </w:r>
      </w:hyperlink>
    </w:p>
    <w:p w14:paraId="60294E46" w14:textId="691063A1" w:rsidR="00FC4DA4" w:rsidRDefault="00782789">
      <w:pPr>
        <w:pStyle w:val="TM1"/>
        <w:tabs>
          <w:tab w:val="left" w:pos="440"/>
        </w:tabs>
        <w:rPr>
          <w:rFonts w:asciiTheme="minorHAnsi" w:eastAsiaTheme="minorEastAsia" w:hAnsiTheme="minorHAnsi" w:cstheme="minorBidi"/>
          <w:noProof/>
          <w:lang w:eastAsia="fr-FR"/>
        </w:rPr>
      </w:pPr>
      <w:hyperlink w:anchor="_Toc185352448" w:history="1">
        <w:r w:rsidR="00FC4DA4" w:rsidRPr="00426327">
          <w:rPr>
            <w:rStyle w:val="Lienhypertexte"/>
            <w:noProof/>
          </w:rPr>
          <w:t>6.</w:t>
        </w:r>
        <w:r w:rsidR="00FC4DA4">
          <w:rPr>
            <w:rFonts w:asciiTheme="minorHAnsi" w:eastAsiaTheme="minorEastAsia" w:hAnsiTheme="minorHAnsi" w:cstheme="minorBidi"/>
            <w:noProof/>
            <w:lang w:eastAsia="fr-FR"/>
          </w:rPr>
          <w:tab/>
        </w:r>
        <w:r w:rsidR="00FC4DA4" w:rsidRPr="00426327">
          <w:rPr>
            <w:rStyle w:val="Lienhypertexte"/>
            <w:noProof/>
          </w:rPr>
          <w:t>Modalités d’exécution des prestations</w:t>
        </w:r>
        <w:r w:rsidR="00FC4DA4">
          <w:rPr>
            <w:noProof/>
            <w:webHidden/>
          </w:rPr>
          <w:tab/>
        </w:r>
        <w:r w:rsidR="00FC4DA4">
          <w:rPr>
            <w:noProof/>
            <w:webHidden/>
          </w:rPr>
          <w:fldChar w:fldCharType="begin"/>
        </w:r>
        <w:r w:rsidR="00FC4DA4">
          <w:rPr>
            <w:noProof/>
            <w:webHidden/>
          </w:rPr>
          <w:instrText xml:space="preserve"> PAGEREF _Toc185352448 \h </w:instrText>
        </w:r>
        <w:r w:rsidR="00FC4DA4">
          <w:rPr>
            <w:noProof/>
            <w:webHidden/>
          </w:rPr>
        </w:r>
        <w:r w:rsidR="00FC4DA4">
          <w:rPr>
            <w:noProof/>
            <w:webHidden/>
          </w:rPr>
          <w:fldChar w:fldCharType="separate"/>
        </w:r>
        <w:r w:rsidR="00FC4DA4">
          <w:rPr>
            <w:noProof/>
            <w:webHidden/>
          </w:rPr>
          <w:t>31</w:t>
        </w:r>
        <w:r w:rsidR="00FC4DA4">
          <w:rPr>
            <w:noProof/>
            <w:webHidden/>
          </w:rPr>
          <w:fldChar w:fldCharType="end"/>
        </w:r>
      </w:hyperlink>
    </w:p>
    <w:p w14:paraId="2BACC6D2" w14:textId="26D7D581"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49" w:history="1">
        <w:r w:rsidR="00FC4DA4" w:rsidRPr="00426327">
          <w:rPr>
            <w:rStyle w:val="Lienhypertexte"/>
            <w:noProof/>
          </w:rPr>
          <w:t>6.1</w:t>
        </w:r>
        <w:r w:rsidR="00FC4DA4">
          <w:rPr>
            <w:rFonts w:asciiTheme="minorHAnsi" w:eastAsiaTheme="minorEastAsia" w:hAnsiTheme="minorHAnsi" w:cstheme="minorBidi"/>
            <w:noProof/>
            <w:lang w:eastAsia="fr-FR"/>
          </w:rPr>
          <w:tab/>
        </w:r>
        <w:r w:rsidR="00FC4DA4" w:rsidRPr="00426327">
          <w:rPr>
            <w:rStyle w:val="Lienhypertexte"/>
            <w:noProof/>
          </w:rPr>
          <w:t>Informatique</w:t>
        </w:r>
        <w:r w:rsidR="00FC4DA4">
          <w:rPr>
            <w:noProof/>
            <w:webHidden/>
          </w:rPr>
          <w:tab/>
        </w:r>
        <w:r w:rsidR="00FC4DA4">
          <w:rPr>
            <w:noProof/>
            <w:webHidden/>
          </w:rPr>
          <w:fldChar w:fldCharType="begin"/>
        </w:r>
        <w:r w:rsidR="00FC4DA4">
          <w:rPr>
            <w:noProof/>
            <w:webHidden/>
          </w:rPr>
          <w:instrText xml:space="preserve"> PAGEREF _Toc185352449 \h </w:instrText>
        </w:r>
        <w:r w:rsidR="00FC4DA4">
          <w:rPr>
            <w:noProof/>
            <w:webHidden/>
          </w:rPr>
        </w:r>
        <w:r w:rsidR="00FC4DA4">
          <w:rPr>
            <w:noProof/>
            <w:webHidden/>
          </w:rPr>
          <w:fldChar w:fldCharType="separate"/>
        </w:r>
        <w:r w:rsidR="00FC4DA4">
          <w:rPr>
            <w:noProof/>
            <w:webHidden/>
          </w:rPr>
          <w:t>31</w:t>
        </w:r>
        <w:r w:rsidR="00FC4DA4">
          <w:rPr>
            <w:noProof/>
            <w:webHidden/>
          </w:rPr>
          <w:fldChar w:fldCharType="end"/>
        </w:r>
      </w:hyperlink>
    </w:p>
    <w:p w14:paraId="1E5435A4" w14:textId="5B9B8235"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50" w:history="1">
        <w:r w:rsidR="00FC4DA4" w:rsidRPr="00426327">
          <w:rPr>
            <w:rStyle w:val="Lienhypertexte"/>
            <w:noProof/>
          </w:rPr>
          <w:t>6.2</w:t>
        </w:r>
        <w:r w:rsidR="00FC4DA4">
          <w:rPr>
            <w:rFonts w:asciiTheme="minorHAnsi" w:eastAsiaTheme="minorEastAsia" w:hAnsiTheme="minorHAnsi" w:cstheme="minorBidi"/>
            <w:noProof/>
            <w:lang w:eastAsia="fr-FR"/>
          </w:rPr>
          <w:tab/>
        </w:r>
        <w:r w:rsidR="00FC4DA4" w:rsidRPr="00426327">
          <w:rPr>
            <w:rStyle w:val="Lienhypertexte"/>
            <w:noProof/>
          </w:rPr>
          <w:t>Représentation des parties</w:t>
        </w:r>
        <w:r w:rsidR="00FC4DA4">
          <w:rPr>
            <w:noProof/>
            <w:webHidden/>
          </w:rPr>
          <w:tab/>
        </w:r>
        <w:r w:rsidR="00FC4DA4">
          <w:rPr>
            <w:noProof/>
            <w:webHidden/>
          </w:rPr>
          <w:fldChar w:fldCharType="begin"/>
        </w:r>
        <w:r w:rsidR="00FC4DA4">
          <w:rPr>
            <w:noProof/>
            <w:webHidden/>
          </w:rPr>
          <w:instrText xml:space="preserve"> PAGEREF _Toc185352450 \h </w:instrText>
        </w:r>
        <w:r w:rsidR="00FC4DA4">
          <w:rPr>
            <w:noProof/>
            <w:webHidden/>
          </w:rPr>
        </w:r>
        <w:r w:rsidR="00FC4DA4">
          <w:rPr>
            <w:noProof/>
            <w:webHidden/>
          </w:rPr>
          <w:fldChar w:fldCharType="separate"/>
        </w:r>
        <w:r w:rsidR="00FC4DA4">
          <w:rPr>
            <w:noProof/>
            <w:webHidden/>
          </w:rPr>
          <w:t>32</w:t>
        </w:r>
        <w:r w:rsidR="00FC4DA4">
          <w:rPr>
            <w:noProof/>
            <w:webHidden/>
          </w:rPr>
          <w:fldChar w:fldCharType="end"/>
        </w:r>
      </w:hyperlink>
    </w:p>
    <w:p w14:paraId="1F9A95C5" w14:textId="14972503" w:rsidR="00FC4DA4" w:rsidRDefault="00782789">
      <w:pPr>
        <w:pStyle w:val="TM4"/>
        <w:tabs>
          <w:tab w:val="left" w:pos="1540"/>
          <w:tab w:val="right" w:leader="dot" w:pos="9062"/>
        </w:tabs>
        <w:rPr>
          <w:rFonts w:asciiTheme="minorHAnsi" w:eastAsiaTheme="minorEastAsia" w:hAnsiTheme="minorHAnsi" w:cstheme="minorBidi"/>
          <w:noProof/>
          <w:lang w:eastAsia="fr-FR"/>
        </w:rPr>
      </w:pPr>
      <w:hyperlink w:anchor="_Toc185352451" w:history="1">
        <w:r w:rsidR="00FC4DA4" w:rsidRPr="00426327">
          <w:rPr>
            <w:rStyle w:val="Lienhypertexte"/>
            <w:rFonts w:ascii="Marianne" w:hAnsi="Marianne"/>
            <w:noProof/>
          </w:rPr>
          <w:t>6.2.1</w:t>
        </w:r>
        <w:r w:rsidR="00FC4DA4">
          <w:rPr>
            <w:rFonts w:asciiTheme="minorHAnsi" w:eastAsiaTheme="minorEastAsia" w:hAnsiTheme="minorHAnsi" w:cstheme="minorBidi"/>
            <w:noProof/>
            <w:lang w:eastAsia="fr-FR"/>
          </w:rPr>
          <w:tab/>
        </w:r>
        <w:r w:rsidR="00FC4DA4" w:rsidRPr="00426327">
          <w:rPr>
            <w:rStyle w:val="Lienhypertexte"/>
            <w:rFonts w:ascii="Marianne" w:hAnsi="Marianne"/>
            <w:noProof/>
          </w:rPr>
          <w:t>Représentation du titulaire</w:t>
        </w:r>
        <w:r w:rsidR="00FC4DA4">
          <w:rPr>
            <w:noProof/>
            <w:webHidden/>
          </w:rPr>
          <w:tab/>
        </w:r>
        <w:r w:rsidR="00FC4DA4">
          <w:rPr>
            <w:noProof/>
            <w:webHidden/>
          </w:rPr>
          <w:fldChar w:fldCharType="begin"/>
        </w:r>
        <w:r w:rsidR="00FC4DA4">
          <w:rPr>
            <w:noProof/>
            <w:webHidden/>
          </w:rPr>
          <w:instrText xml:space="preserve"> PAGEREF _Toc185352451 \h </w:instrText>
        </w:r>
        <w:r w:rsidR="00FC4DA4">
          <w:rPr>
            <w:noProof/>
            <w:webHidden/>
          </w:rPr>
        </w:r>
        <w:r w:rsidR="00FC4DA4">
          <w:rPr>
            <w:noProof/>
            <w:webHidden/>
          </w:rPr>
          <w:fldChar w:fldCharType="separate"/>
        </w:r>
        <w:r w:rsidR="00FC4DA4">
          <w:rPr>
            <w:noProof/>
            <w:webHidden/>
          </w:rPr>
          <w:t>32</w:t>
        </w:r>
        <w:r w:rsidR="00FC4DA4">
          <w:rPr>
            <w:noProof/>
            <w:webHidden/>
          </w:rPr>
          <w:fldChar w:fldCharType="end"/>
        </w:r>
      </w:hyperlink>
    </w:p>
    <w:p w14:paraId="08705B18" w14:textId="1F652205" w:rsidR="00FC4DA4" w:rsidRDefault="00782789">
      <w:pPr>
        <w:pStyle w:val="TM4"/>
        <w:tabs>
          <w:tab w:val="left" w:pos="1540"/>
          <w:tab w:val="right" w:leader="dot" w:pos="9062"/>
        </w:tabs>
        <w:rPr>
          <w:rFonts w:asciiTheme="minorHAnsi" w:eastAsiaTheme="minorEastAsia" w:hAnsiTheme="minorHAnsi" w:cstheme="minorBidi"/>
          <w:noProof/>
          <w:lang w:eastAsia="fr-FR"/>
        </w:rPr>
      </w:pPr>
      <w:hyperlink w:anchor="_Toc185352452" w:history="1">
        <w:r w:rsidR="00FC4DA4" w:rsidRPr="00426327">
          <w:rPr>
            <w:rStyle w:val="Lienhypertexte"/>
            <w:rFonts w:ascii="Marianne" w:hAnsi="Marianne"/>
            <w:noProof/>
          </w:rPr>
          <w:t>6.2.2</w:t>
        </w:r>
        <w:r w:rsidR="00FC4DA4">
          <w:rPr>
            <w:rFonts w:asciiTheme="minorHAnsi" w:eastAsiaTheme="minorEastAsia" w:hAnsiTheme="minorHAnsi" w:cstheme="minorBidi"/>
            <w:noProof/>
            <w:lang w:eastAsia="fr-FR"/>
          </w:rPr>
          <w:tab/>
        </w:r>
        <w:r w:rsidR="00FC4DA4" w:rsidRPr="00426327">
          <w:rPr>
            <w:rStyle w:val="Lienhypertexte"/>
            <w:rFonts w:ascii="Marianne" w:hAnsi="Marianne"/>
            <w:noProof/>
          </w:rPr>
          <w:t>Représentation de l’administration – interlocuteurs du titulaire</w:t>
        </w:r>
        <w:r w:rsidR="00FC4DA4">
          <w:rPr>
            <w:noProof/>
            <w:webHidden/>
          </w:rPr>
          <w:tab/>
        </w:r>
        <w:r w:rsidR="00FC4DA4">
          <w:rPr>
            <w:noProof/>
            <w:webHidden/>
          </w:rPr>
          <w:fldChar w:fldCharType="begin"/>
        </w:r>
        <w:r w:rsidR="00FC4DA4">
          <w:rPr>
            <w:noProof/>
            <w:webHidden/>
          </w:rPr>
          <w:instrText xml:space="preserve"> PAGEREF _Toc185352452 \h </w:instrText>
        </w:r>
        <w:r w:rsidR="00FC4DA4">
          <w:rPr>
            <w:noProof/>
            <w:webHidden/>
          </w:rPr>
        </w:r>
        <w:r w:rsidR="00FC4DA4">
          <w:rPr>
            <w:noProof/>
            <w:webHidden/>
          </w:rPr>
          <w:fldChar w:fldCharType="separate"/>
        </w:r>
        <w:r w:rsidR="00FC4DA4">
          <w:rPr>
            <w:noProof/>
            <w:webHidden/>
          </w:rPr>
          <w:t>32</w:t>
        </w:r>
        <w:r w:rsidR="00FC4DA4">
          <w:rPr>
            <w:noProof/>
            <w:webHidden/>
          </w:rPr>
          <w:fldChar w:fldCharType="end"/>
        </w:r>
      </w:hyperlink>
    </w:p>
    <w:p w14:paraId="596367DB" w14:textId="6816A53F"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53" w:history="1">
        <w:r w:rsidR="00FC4DA4" w:rsidRPr="00426327">
          <w:rPr>
            <w:rStyle w:val="Lienhypertexte"/>
            <w:noProof/>
          </w:rPr>
          <w:t>6.3</w:t>
        </w:r>
        <w:r w:rsidR="00FC4DA4">
          <w:rPr>
            <w:rFonts w:asciiTheme="minorHAnsi" w:eastAsiaTheme="minorEastAsia" w:hAnsiTheme="minorHAnsi" w:cstheme="minorBidi"/>
            <w:noProof/>
            <w:lang w:eastAsia="fr-FR"/>
          </w:rPr>
          <w:tab/>
        </w:r>
        <w:r w:rsidR="00FC4DA4" w:rsidRPr="00426327">
          <w:rPr>
            <w:rStyle w:val="Lienhypertexte"/>
            <w:noProof/>
          </w:rPr>
          <w:t>Obligations du titulaire</w:t>
        </w:r>
        <w:r w:rsidR="00FC4DA4">
          <w:rPr>
            <w:noProof/>
            <w:webHidden/>
          </w:rPr>
          <w:tab/>
        </w:r>
        <w:r w:rsidR="00FC4DA4">
          <w:rPr>
            <w:noProof/>
            <w:webHidden/>
          </w:rPr>
          <w:fldChar w:fldCharType="begin"/>
        </w:r>
        <w:r w:rsidR="00FC4DA4">
          <w:rPr>
            <w:noProof/>
            <w:webHidden/>
          </w:rPr>
          <w:instrText xml:space="preserve"> PAGEREF _Toc185352453 \h </w:instrText>
        </w:r>
        <w:r w:rsidR="00FC4DA4">
          <w:rPr>
            <w:noProof/>
            <w:webHidden/>
          </w:rPr>
        </w:r>
        <w:r w:rsidR="00FC4DA4">
          <w:rPr>
            <w:noProof/>
            <w:webHidden/>
          </w:rPr>
          <w:fldChar w:fldCharType="separate"/>
        </w:r>
        <w:r w:rsidR="00FC4DA4">
          <w:rPr>
            <w:noProof/>
            <w:webHidden/>
          </w:rPr>
          <w:t>33</w:t>
        </w:r>
        <w:r w:rsidR="00FC4DA4">
          <w:rPr>
            <w:noProof/>
            <w:webHidden/>
          </w:rPr>
          <w:fldChar w:fldCharType="end"/>
        </w:r>
      </w:hyperlink>
    </w:p>
    <w:p w14:paraId="559428FB" w14:textId="47C5BF69" w:rsidR="00FC4DA4" w:rsidRDefault="00782789">
      <w:pPr>
        <w:pStyle w:val="TM1"/>
        <w:tabs>
          <w:tab w:val="left" w:pos="440"/>
        </w:tabs>
        <w:rPr>
          <w:rFonts w:asciiTheme="minorHAnsi" w:eastAsiaTheme="minorEastAsia" w:hAnsiTheme="minorHAnsi" w:cstheme="minorBidi"/>
          <w:noProof/>
          <w:lang w:eastAsia="fr-FR"/>
        </w:rPr>
      </w:pPr>
      <w:hyperlink w:anchor="_Toc185352454" w:history="1">
        <w:r w:rsidR="00FC4DA4" w:rsidRPr="00426327">
          <w:rPr>
            <w:rStyle w:val="Lienhypertexte"/>
            <w:noProof/>
          </w:rPr>
          <w:t>7.</w:t>
        </w:r>
        <w:r w:rsidR="00FC4DA4">
          <w:rPr>
            <w:rFonts w:asciiTheme="minorHAnsi" w:eastAsiaTheme="minorEastAsia" w:hAnsiTheme="minorHAnsi" w:cstheme="minorBidi"/>
            <w:noProof/>
            <w:lang w:eastAsia="fr-FR"/>
          </w:rPr>
          <w:tab/>
        </w:r>
        <w:r w:rsidR="00FC4DA4" w:rsidRPr="00426327">
          <w:rPr>
            <w:rStyle w:val="Lienhypertexte"/>
            <w:noProof/>
          </w:rPr>
          <w:t>Exigences de l’administration</w:t>
        </w:r>
        <w:r w:rsidR="00FC4DA4">
          <w:rPr>
            <w:noProof/>
            <w:webHidden/>
          </w:rPr>
          <w:tab/>
        </w:r>
        <w:r w:rsidR="00FC4DA4">
          <w:rPr>
            <w:noProof/>
            <w:webHidden/>
          </w:rPr>
          <w:fldChar w:fldCharType="begin"/>
        </w:r>
        <w:r w:rsidR="00FC4DA4">
          <w:rPr>
            <w:noProof/>
            <w:webHidden/>
          </w:rPr>
          <w:instrText xml:space="preserve"> PAGEREF _Toc185352454 \h </w:instrText>
        </w:r>
        <w:r w:rsidR="00FC4DA4">
          <w:rPr>
            <w:noProof/>
            <w:webHidden/>
          </w:rPr>
        </w:r>
        <w:r w:rsidR="00FC4DA4">
          <w:rPr>
            <w:noProof/>
            <w:webHidden/>
          </w:rPr>
          <w:fldChar w:fldCharType="separate"/>
        </w:r>
        <w:r w:rsidR="00FC4DA4">
          <w:rPr>
            <w:noProof/>
            <w:webHidden/>
          </w:rPr>
          <w:t>34</w:t>
        </w:r>
        <w:r w:rsidR="00FC4DA4">
          <w:rPr>
            <w:noProof/>
            <w:webHidden/>
          </w:rPr>
          <w:fldChar w:fldCharType="end"/>
        </w:r>
      </w:hyperlink>
    </w:p>
    <w:p w14:paraId="2FF4F8A8" w14:textId="4F120D9C"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55" w:history="1">
        <w:r w:rsidR="00FC4DA4" w:rsidRPr="00426327">
          <w:rPr>
            <w:rStyle w:val="Lienhypertexte"/>
            <w:noProof/>
          </w:rPr>
          <w:t>7.1</w:t>
        </w:r>
        <w:r w:rsidR="00FC4DA4">
          <w:rPr>
            <w:rFonts w:asciiTheme="minorHAnsi" w:eastAsiaTheme="minorEastAsia" w:hAnsiTheme="minorHAnsi" w:cstheme="minorBidi"/>
            <w:noProof/>
            <w:lang w:eastAsia="fr-FR"/>
          </w:rPr>
          <w:tab/>
        </w:r>
        <w:r w:rsidR="00FC4DA4" w:rsidRPr="00426327">
          <w:rPr>
            <w:rStyle w:val="Lienhypertexte"/>
            <w:noProof/>
          </w:rPr>
          <w:t>Adaptabilité</w:t>
        </w:r>
        <w:r w:rsidR="00FC4DA4">
          <w:rPr>
            <w:noProof/>
            <w:webHidden/>
          </w:rPr>
          <w:tab/>
        </w:r>
        <w:r w:rsidR="00FC4DA4">
          <w:rPr>
            <w:noProof/>
            <w:webHidden/>
          </w:rPr>
          <w:fldChar w:fldCharType="begin"/>
        </w:r>
        <w:r w:rsidR="00FC4DA4">
          <w:rPr>
            <w:noProof/>
            <w:webHidden/>
          </w:rPr>
          <w:instrText xml:space="preserve"> PAGEREF _Toc185352455 \h </w:instrText>
        </w:r>
        <w:r w:rsidR="00FC4DA4">
          <w:rPr>
            <w:noProof/>
            <w:webHidden/>
          </w:rPr>
        </w:r>
        <w:r w:rsidR="00FC4DA4">
          <w:rPr>
            <w:noProof/>
            <w:webHidden/>
          </w:rPr>
          <w:fldChar w:fldCharType="separate"/>
        </w:r>
        <w:r w:rsidR="00FC4DA4">
          <w:rPr>
            <w:noProof/>
            <w:webHidden/>
          </w:rPr>
          <w:t>34</w:t>
        </w:r>
        <w:r w:rsidR="00FC4DA4">
          <w:rPr>
            <w:noProof/>
            <w:webHidden/>
          </w:rPr>
          <w:fldChar w:fldCharType="end"/>
        </w:r>
      </w:hyperlink>
    </w:p>
    <w:p w14:paraId="63F405D8" w14:textId="56548FFA"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56" w:history="1">
        <w:r w:rsidR="00FC4DA4" w:rsidRPr="00426327">
          <w:rPr>
            <w:rStyle w:val="Lienhypertexte"/>
            <w:noProof/>
          </w:rPr>
          <w:t>7.2</w:t>
        </w:r>
        <w:r w:rsidR="00FC4DA4">
          <w:rPr>
            <w:rFonts w:asciiTheme="minorHAnsi" w:eastAsiaTheme="minorEastAsia" w:hAnsiTheme="minorHAnsi" w:cstheme="minorBidi"/>
            <w:noProof/>
            <w:lang w:eastAsia="fr-FR"/>
          </w:rPr>
          <w:tab/>
        </w:r>
        <w:r w:rsidR="00FC4DA4" w:rsidRPr="00426327">
          <w:rPr>
            <w:rStyle w:val="Lienhypertexte"/>
            <w:noProof/>
          </w:rPr>
          <w:t>Formation des opérateurs</w:t>
        </w:r>
        <w:r w:rsidR="00FC4DA4">
          <w:rPr>
            <w:noProof/>
            <w:webHidden/>
          </w:rPr>
          <w:tab/>
        </w:r>
        <w:r w:rsidR="00FC4DA4">
          <w:rPr>
            <w:noProof/>
            <w:webHidden/>
          </w:rPr>
          <w:fldChar w:fldCharType="begin"/>
        </w:r>
        <w:r w:rsidR="00FC4DA4">
          <w:rPr>
            <w:noProof/>
            <w:webHidden/>
          </w:rPr>
          <w:instrText xml:space="preserve"> PAGEREF _Toc185352456 \h </w:instrText>
        </w:r>
        <w:r w:rsidR="00FC4DA4">
          <w:rPr>
            <w:noProof/>
            <w:webHidden/>
          </w:rPr>
        </w:r>
        <w:r w:rsidR="00FC4DA4">
          <w:rPr>
            <w:noProof/>
            <w:webHidden/>
          </w:rPr>
          <w:fldChar w:fldCharType="separate"/>
        </w:r>
        <w:r w:rsidR="00FC4DA4">
          <w:rPr>
            <w:noProof/>
            <w:webHidden/>
          </w:rPr>
          <w:t>35</w:t>
        </w:r>
        <w:r w:rsidR="00FC4DA4">
          <w:rPr>
            <w:noProof/>
            <w:webHidden/>
          </w:rPr>
          <w:fldChar w:fldCharType="end"/>
        </w:r>
      </w:hyperlink>
    </w:p>
    <w:p w14:paraId="23910DE1" w14:textId="128D5736"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57" w:history="1">
        <w:r w:rsidR="00FC4DA4" w:rsidRPr="00426327">
          <w:rPr>
            <w:rStyle w:val="Lienhypertexte"/>
            <w:noProof/>
          </w:rPr>
          <w:t>7.3</w:t>
        </w:r>
        <w:r w:rsidR="00FC4DA4">
          <w:rPr>
            <w:rFonts w:asciiTheme="minorHAnsi" w:eastAsiaTheme="minorEastAsia" w:hAnsiTheme="minorHAnsi" w:cstheme="minorBidi"/>
            <w:noProof/>
            <w:lang w:eastAsia="fr-FR"/>
          </w:rPr>
          <w:tab/>
        </w:r>
        <w:r w:rsidR="00FC4DA4" w:rsidRPr="00426327">
          <w:rPr>
            <w:rStyle w:val="Lienhypertexte"/>
            <w:noProof/>
          </w:rPr>
          <w:t>Communication écrite et orale</w:t>
        </w:r>
        <w:r w:rsidR="00FC4DA4">
          <w:rPr>
            <w:noProof/>
            <w:webHidden/>
          </w:rPr>
          <w:tab/>
        </w:r>
        <w:r w:rsidR="00FC4DA4">
          <w:rPr>
            <w:noProof/>
            <w:webHidden/>
          </w:rPr>
          <w:fldChar w:fldCharType="begin"/>
        </w:r>
        <w:r w:rsidR="00FC4DA4">
          <w:rPr>
            <w:noProof/>
            <w:webHidden/>
          </w:rPr>
          <w:instrText xml:space="preserve"> PAGEREF _Toc185352457 \h </w:instrText>
        </w:r>
        <w:r w:rsidR="00FC4DA4">
          <w:rPr>
            <w:noProof/>
            <w:webHidden/>
          </w:rPr>
        </w:r>
        <w:r w:rsidR="00FC4DA4">
          <w:rPr>
            <w:noProof/>
            <w:webHidden/>
          </w:rPr>
          <w:fldChar w:fldCharType="separate"/>
        </w:r>
        <w:r w:rsidR="00FC4DA4">
          <w:rPr>
            <w:noProof/>
            <w:webHidden/>
          </w:rPr>
          <w:t>35</w:t>
        </w:r>
        <w:r w:rsidR="00FC4DA4">
          <w:rPr>
            <w:noProof/>
            <w:webHidden/>
          </w:rPr>
          <w:fldChar w:fldCharType="end"/>
        </w:r>
      </w:hyperlink>
    </w:p>
    <w:p w14:paraId="0ECE457C" w14:textId="0499AEC2"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58" w:history="1">
        <w:r w:rsidR="00FC4DA4" w:rsidRPr="00426327">
          <w:rPr>
            <w:rStyle w:val="Lienhypertexte"/>
            <w:noProof/>
          </w:rPr>
          <w:t>7.4</w:t>
        </w:r>
        <w:r w:rsidR="00FC4DA4">
          <w:rPr>
            <w:rFonts w:asciiTheme="minorHAnsi" w:eastAsiaTheme="minorEastAsia" w:hAnsiTheme="minorHAnsi" w:cstheme="minorBidi"/>
            <w:noProof/>
            <w:lang w:eastAsia="fr-FR"/>
          </w:rPr>
          <w:tab/>
        </w:r>
        <w:r w:rsidR="00FC4DA4" w:rsidRPr="00426327">
          <w:rPr>
            <w:rStyle w:val="Lienhypertexte"/>
            <w:noProof/>
          </w:rPr>
          <w:t>Profil de l’équipe mise à disposition</w:t>
        </w:r>
        <w:r w:rsidR="00FC4DA4">
          <w:rPr>
            <w:noProof/>
            <w:webHidden/>
          </w:rPr>
          <w:tab/>
        </w:r>
        <w:r w:rsidR="00FC4DA4">
          <w:rPr>
            <w:noProof/>
            <w:webHidden/>
          </w:rPr>
          <w:fldChar w:fldCharType="begin"/>
        </w:r>
        <w:r w:rsidR="00FC4DA4">
          <w:rPr>
            <w:noProof/>
            <w:webHidden/>
          </w:rPr>
          <w:instrText xml:space="preserve"> PAGEREF _Toc185352458 \h </w:instrText>
        </w:r>
        <w:r w:rsidR="00FC4DA4">
          <w:rPr>
            <w:noProof/>
            <w:webHidden/>
          </w:rPr>
        </w:r>
        <w:r w:rsidR="00FC4DA4">
          <w:rPr>
            <w:noProof/>
            <w:webHidden/>
          </w:rPr>
          <w:fldChar w:fldCharType="separate"/>
        </w:r>
        <w:r w:rsidR="00FC4DA4">
          <w:rPr>
            <w:noProof/>
            <w:webHidden/>
          </w:rPr>
          <w:t>35</w:t>
        </w:r>
        <w:r w:rsidR="00FC4DA4">
          <w:rPr>
            <w:noProof/>
            <w:webHidden/>
          </w:rPr>
          <w:fldChar w:fldCharType="end"/>
        </w:r>
      </w:hyperlink>
    </w:p>
    <w:p w14:paraId="1A4C6A3C" w14:textId="6D3DE819"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59" w:history="1">
        <w:r w:rsidR="00FC4DA4" w:rsidRPr="00426327">
          <w:rPr>
            <w:rStyle w:val="Lienhypertexte"/>
            <w:noProof/>
          </w:rPr>
          <w:t>7.5</w:t>
        </w:r>
        <w:r w:rsidR="00FC4DA4">
          <w:rPr>
            <w:rFonts w:asciiTheme="minorHAnsi" w:eastAsiaTheme="minorEastAsia" w:hAnsiTheme="minorHAnsi" w:cstheme="minorBidi"/>
            <w:noProof/>
            <w:lang w:eastAsia="fr-FR"/>
          </w:rPr>
          <w:tab/>
        </w:r>
        <w:r w:rsidR="00FC4DA4" w:rsidRPr="00426327">
          <w:rPr>
            <w:rStyle w:val="Lienhypertexte"/>
            <w:noProof/>
          </w:rPr>
          <w:t>Obligation de renseignement d’un questionnaire diversité-égalité hommes-femmes avant la fin du marché</w:t>
        </w:r>
        <w:r w:rsidR="00FC4DA4">
          <w:rPr>
            <w:noProof/>
            <w:webHidden/>
          </w:rPr>
          <w:tab/>
        </w:r>
        <w:r w:rsidR="00FC4DA4">
          <w:rPr>
            <w:noProof/>
            <w:webHidden/>
          </w:rPr>
          <w:fldChar w:fldCharType="begin"/>
        </w:r>
        <w:r w:rsidR="00FC4DA4">
          <w:rPr>
            <w:noProof/>
            <w:webHidden/>
          </w:rPr>
          <w:instrText xml:space="preserve"> PAGEREF _Toc185352459 \h </w:instrText>
        </w:r>
        <w:r w:rsidR="00FC4DA4">
          <w:rPr>
            <w:noProof/>
            <w:webHidden/>
          </w:rPr>
        </w:r>
        <w:r w:rsidR="00FC4DA4">
          <w:rPr>
            <w:noProof/>
            <w:webHidden/>
          </w:rPr>
          <w:fldChar w:fldCharType="separate"/>
        </w:r>
        <w:r w:rsidR="00FC4DA4">
          <w:rPr>
            <w:noProof/>
            <w:webHidden/>
          </w:rPr>
          <w:t>36</w:t>
        </w:r>
        <w:r w:rsidR="00FC4DA4">
          <w:rPr>
            <w:noProof/>
            <w:webHidden/>
          </w:rPr>
          <w:fldChar w:fldCharType="end"/>
        </w:r>
      </w:hyperlink>
    </w:p>
    <w:p w14:paraId="00943E84" w14:textId="02468A8A" w:rsidR="00FC4DA4" w:rsidRDefault="00782789">
      <w:pPr>
        <w:pStyle w:val="TM1"/>
        <w:tabs>
          <w:tab w:val="left" w:pos="440"/>
        </w:tabs>
        <w:rPr>
          <w:rFonts w:asciiTheme="minorHAnsi" w:eastAsiaTheme="minorEastAsia" w:hAnsiTheme="minorHAnsi" w:cstheme="minorBidi"/>
          <w:noProof/>
          <w:lang w:eastAsia="fr-FR"/>
        </w:rPr>
      </w:pPr>
      <w:hyperlink w:anchor="_Toc185352460" w:history="1">
        <w:r w:rsidR="00FC4DA4" w:rsidRPr="00426327">
          <w:rPr>
            <w:rStyle w:val="Lienhypertexte"/>
            <w:noProof/>
          </w:rPr>
          <w:t>8.</w:t>
        </w:r>
        <w:r w:rsidR="00FC4DA4">
          <w:rPr>
            <w:rFonts w:asciiTheme="minorHAnsi" w:eastAsiaTheme="minorEastAsia" w:hAnsiTheme="minorHAnsi" w:cstheme="minorBidi"/>
            <w:noProof/>
            <w:lang w:eastAsia="fr-FR"/>
          </w:rPr>
          <w:tab/>
        </w:r>
        <w:r w:rsidR="00FC4DA4" w:rsidRPr="00426327">
          <w:rPr>
            <w:rStyle w:val="Lienhypertexte"/>
            <w:noProof/>
          </w:rPr>
          <w:t>Clause d’insertion par l’activité économique</w:t>
        </w:r>
        <w:r w:rsidR="00FC4DA4">
          <w:rPr>
            <w:noProof/>
            <w:webHidden/>
          </w:rPr>
          <w:tab/>
        </w:r>
        <w:r w:rsidR="00FC4DA4">
          <w:rPr>
            <w:noProof/>
            <w:webHidden/>
          </w:rPr>
          <w:fldChar w:fldCharType="begin"/>
        </w:r>
        <w:r w:rsidR="00FC4DA4">
          <w:rPr>
            <w:noProof/>
            <w:webHidden/>
          </w:rPr>
          <w:instrText xml:space="preserve"> PAGEREF _Toc185352460 \h </w:instrText>
        </w:r>
        <w:r w:rsidR="00FC4DA4">
          <w:rPr>
            <w:noProof/>
            <w:webHidden/>
          </w:rPr>
        </w:r>
        <w:r w:rsidR="00FC4DA4">
          <w:rPr>
            <w:noProof/>
            <w:webHidden/>
          </w:rPr>
          <w:fldChar w:fldCharType="separate"/>
        </w:r>
        <w:r w:rsidR="00FC4DA4">
          <w:rPr>
            <w:noProof/>
            <w:webHidden/>
          </w:rPr>
          <w:t>36</w:t>
        </w:r>
        <w:r w:rsidR="00FC4DA4">
          <w:rPr>
            <w:noProof/>
            <w:webHidden/>
          </w:rPr>
          <w:fldChar w:fldCharType="end"/>
        </w:r>
      </w:hyperlink>
    </w:p>
    <w:p w14:paraId="522F02B4" w14:textId="213BA9F4"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61" w:history="1">
        <w:r w:rsidR="00FC4DA4" w:rsidRPr="00426327">
          <w:rPr>
            <w:rStyle w:val="Lienhypertexte"/>
            <w:noProof/>
          </w:rPr>
          <w:t>8.1</w:t>
        </w:r>
        <w:r w:rsidR="00FC4DA4">
          <w:rPr>
            <w:rFonts w:asciiTheme="minorHAnsi" w:eastAsiaTheme="minorEastAsia" w:hAnsiTheme="minorHAnsi" w:cstheme="minorBidi"/>
            <w:noProof/>
            <w:lang w:eastAsia="fr-FR"/>
          </w:rPr>
          <w:tab/>
        </w:r>
        <w:r w:rsidR="00FC4DA4" w:rsidRPr="00426327">
          <w:rPr>
            <w:rStyle w:val="Lienhypertexte"/>
            <w:noProof/>
          </w:rPr>
          <w:t>Présentation de la clause</w:t>
        </w:r>
        <w:r w:rsidR="00FC4DA4">
          <w:rPr>
            <w:noProof/>
            <w:webHidden/>
          </w:rPr>
          <w:tab/>
        </w:r>
        <w:r w:rsidR="00FC4DA4">
          <w:rPr>
            <w:noProof/>
            <w:webHidden/>
          </w:rPr>
          <w:fldChar w:fldCharType="begin"/>
        </w:r>
        <w:r w:rsidR="00FC4DA4">
          <w:rPr>
            <w:noProof/>
            <w:webHidden/>
          </w:rPr>
          <w:instrText xml:space="preserve"> PAGEREF _Toc185352461 \h </w:instrText>
        </w:r>
        <w:r w:rsidR="00FC4DA4">
          <w:rPr>
            <w:noProof/>
            <w:webHidden/>
          </w:rPr>
        </w:r>
        <w:r w:rsidR="00FC4DA4">
          <w:rPr>
            <w:noProof/>
            <w:webHidden/>
          </w:rPr>
          <w:fldChar w:fldCharType="separate"/>
        </w:r>
        <w:r w:rsidR="00FC4DA4">
          <w:rPr>
            <w:noProof/>
            <w:webHidden/>
          </w:rPr>
          <w:t>37</w:t>
        </w:r>
        <w:r w:rsidR="00FC4DA4">
          <w:rPr>
            <w:noProof/>
            <w:webHidden/>
          </w:rPr>
          <w:fldChar w:fldCharType="end"/>
        </w:r>
      </w:hyperlink>
    </w:p>
    <w:p w14:paraId="7087886F" w14:textId="0B3FBBB9"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62" w:history="1">
        <w:r w:rsidR="00FC4DA4" w:rsidRPr="00426327">
          <w:rPr>
            <w:rStyle w:val="Lienhypertexte"/>
            <w:noProof/>
          </w:rPr>
          <w:t>8.2</w:t>
        </w:r>
        <w:r w:rsidR="00FC4DA4">
          <w:rPr>
            <w:rFonts w:asciiTheme="minorHAnsi" w:eastAsiaTheme="minorEastAsia" w:hAnsiTheme="minorHAnsi" w:cstheme="minorBidi"/>
            <w:noProof/>
            <w:lang w:eastAsia="fr-FR"/>
          </w:rPr>
          <w:tab/>
        </w:r>
        <w:r w:rsidR="00FC4DA4" w:rsidRPr="00426327">
          <w:rPr>
            <w:rStyle w:val="Lienhypertexte"/>
            <w:noProof/>
          </w:rPr>
          <w:t>Les publics visés</w:t>
        </w:r>
        <w:r w:rsidR="00FC4DA4">
          <w:rPr>
            <w:noProof/>
            <w:webHidden/>
          </w:rPr>
          <w:tab/>
        </w:r>
        <w:r w:rsidR="00FC4DA4">
          <w:rPr>
            <w:noProof/>
            <w:webHidden/>
          </w:rPr>
          <w:fldChar w:fldCharType="begin"/>
        </w:r>
        <w:r w:rsidR="00FC4DA4">
          <w:rPr>
            <w:noProof/>
            <w:webHidden/>
          </w:rPr>
          <w:instrText xml:space="preserve"> PAGEREF _Toc185352462 \h </w:instrText>
        </w:r>
        <w:r w:rsidR="00FC4DA4">
          <w:rPr>
            <w:noProof/>
            <w:webHidden/>
          </w:rPr>
        </w:r>
        <w:r w:rsidR="00FC4DA4">
          <w:rPr>
            <w:noProof/>
            <w:webHidden/>
          </w:rPr>
          <w:fldChar w:fldCharType="separate"/>
        </w:r>
        <w:r w:rsidR="00FC4DA4">
          <w:rPr>
            <w:noProof/>
            <w:webHidden/>
          </w:rPr>
          <w:t>37</w:t>
        </w:r>
        <w:r w:rsidR="00FC4DA4">
          <w:rPr>
            <w:noProof/>
            <w:webHidden/>
          </w:rPr>
          <w:fldChar w:fldCharType="end"/>
        </w:r>
      </w:hyperlink>
    </w:p>
    <w:p w14:paraId="1A89F5D9" w14:textId="6D8D7A20"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63" w:history="1">
        <w:r w:rsidR="00FC4DA4" w:rsidRPr="00426327">
          <w:rPr>
            <w:rStyle w:val="Lienhypertexte"/>
            <w:noProof/>
          </w:rPr>
          <w:t>8.3</w:t>
        </w:r>
        <w:r w:rsidR="00FC4DA4">
          <w:rPr>
            <w:rFonts w:asciiTheme="minorHAnsi" w:eastAsiaTheme="minorEastAsia" w:hAnsiTheme="minorHAnsi" w:cstheme="minorBidi"/>
            <w:noProof/>
            <w:lang w:eastAsia="fr-FR"/>
          </w:rPr>
          <w:tab/>
        </w:r>
        <w:r w:rsidR="00FC4DA4" w:rsidRPr="00426327">
          <w:rPr>
            <w:rStyle w:val="Lienhypertexte"/>
            <w:noProof/>
          </w:rPr>
          <w:t>Objectif d’insertion</w:t>
        </w:r>
        <w:r w:rsidR="00FC4DA4">
          <w:rPr>
            <w:noProof/>
            <w:webHidden/>
          </w:rPr>
          <w:tab/>
        </w:r>
        <w:r w:rsidR="00FC4DA4">
          <w:rPr>
            <w:noProof/>
            <w:webHidden/>
          </w:rPr>
          <w:fldChar w:fldCharType="begin"/>
        </w:r>
        <w:r w:rsidR="00FC4DA4">
          <w:rPr>
            <w:noProof/>
            <w:webHidden/>
          </w:rPr>
          <w:instrText xml:space="preserve"> PAGEREF _Toc185352463 \h </w:instrText>
        </w:r>
        <w:r w:rsidR="00FC4DA4">
          <w:rPr>
            <w:noProof/>
            <w:webHidden/>
          </w:rPr>
        </w:r>
        <w:r w:rsidR="00FC4DA4">
          <w:rPr>
            <w:noProof/>
            <w:webHidden/>
          </w:rPr>
          <w:fldChar w:fldCharType="separate"/>
        </w:r>
        <w:r w:rsidR="00FC4DA4">
          <w:rPr>
            <w:noProof/>
            <w:webHidden/>
          </w:rPr>
          <w:t>38</w:t>
        </w:r>
        <w:r w:rsidR="00FC4DA4">
          <w:rPr>
            <w:noProof/>
            <w:webHidden/>
          </w:rPr>
          <w:fldChar w:fldCharType="end"/>
        </w:r>
      </w:hyperlink>
    </w:p>
    <w:p w14:paraId="39A9527C" w14:textId="5F7553A1"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64" w:history="1">
        <w:r w:rsidR="00FC4DA4" w:rsidRPr="00426327">
          <w:rPr>
            <w:rStyle w:val="Lienhypertexte"/>
            <w:noProof/>
          </w:rPr>
          <w:t>8.4</w:t>
        </w:r>
        <w:r w:rsidR="00FC4DA4">
          <w:rPr>
            <w:rFonts w:asciiTheme="minorHAnsi" w:eastAsiaTheme="minorEastAsia" w:hAnsiTheme="minorHAnsi" w:cstheme="minorBidi"/>
            <w:noProof/>
            <w:lang w:eastAsia="fr-FR"/>
          </w:rPr>
          <w:tab/>
        </w:r>
        <w:r w:rsidR="00FC4DA4" w:rsidRPr="00426327">
          <w:rPr>
            <w:rStyle w:val="Lienhypertexte"/>
            <w:noProof/>
          </w:rPr>
          <w:t>Les modalités de mise en œuvre des actions d’insertion.</w:t>
        </w:r>
        <w:r w:rsidR="00FC4DA4">
          <w:rPr>
            <w:noProof/>
            <w:webHidden/>
          </w:rPr>
          <w:tab/>
        </w:r>
        <w:r w:rsidR="00FC4DA4">
          <w:rPr>
            <w:noProof/>
            <w:webHidden/>
          </w:rPr>
          <w:fldChar w:fldCharType="begin"/>
        </w:r>
        <w:r w:rsidR="00FC4DA4">
          <w:rPr>
            <w:noProof/>
            <w:webHidden/>
          </w:rPr>
          <w:instrText xml:space="preserve"> PAGEREF _Toc185352464 \h </w:instrText>
        </w:r>
        <w:r w:rsidR="00FC4DA4">
          <w:rPr>
            <w:noProof/>
            <w:webHidden/>
          </w:rPr>
        </w:r>
        <w:r w:rsidR="00FC4DA4">
          <w:rPr>
            <w:noProof/>
            <w:webHidden/>
          </w:rPr>
          <w:fldChar w:fldCharType="separate"/>
        </w:r>
        <w:r w:rsidR="00FC4DA4">
          <w:rPr>
            <w:noProof/>
            <w:webHidden/>
          </w:rPr>
          <w:t>38</w:t>
        </w:r>
        <w:r w:rsidR="00FC4DA4">
          <w:rPr>
            <w:noProof/>
            <w:webHidden/>
          </w:rPr>
          <w:fldChar w:fldCharType="end"/>
        </w:r>
      </w:hyperlink>
    </w:p>
    <w:p w14:paraId="2FCE31EB" w14:textId="75E20386"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65" w:history="1">
        <w:r w:rsidR="00FC4DA4" w:rsidRPr="00426327">
          <w:rPr>
            <w:rStyle w:val="Lienhypertexte"/>
            <w:noProof/>
          </w:rPr>
          <w:t>8.5</w:t>
        </w:r>
        <w:r w:rsidR="00FC4DA4">
          <w:rPr>
            <w:rFonts w:asciiTheme="minorHAnsi" w:eastAsiaTheme="minorEastAsia" w:hAnsiTheme="minorHAnsi" w:cstheme="minorBidi"/>
            <w:noProof/>
            <w:lang w:eastAsia="fr-FR"/>
          </w:rPr>
          <w:tab/>
        </w:r>
        <w:r w:rsidR="00FC4DA4" w:rsidRPr="00426327">
          <w:rPr>
            <w:rStyle w:val="Lienhypertexte"/>
            <w:noProof/>
          </w:rPr>
          <w:t>Le dispositif d’accompagnement pour la mise en œuvre des clauses sociales</w:t>
        </w:r>
        <w:r w:rsidR="00FC4DA4">
          <w:rPr>
            <w:noProof/>
            <w:webHidden/>
          </w:rPr>
          <w:tab/>
        </w:r>
        <w:r w:rsidR="00FC4DA4">
          <w:rPr>
            <w:noProof/>
            <w:webHidden/>
          </w:rPr>
          <w:fldChar w:fldCharType="begin"/>
        </w:r>
        <w:r w:rsidR="00FC4DA4">
          <w:rPr>
            <w:noProof/>
            <w:webHidden/>
          </w:rPr>
          <w:instrText xml:space="preserve"> PAGEREF _Toc185352465 \h </w:instrText>
        </w:r>
        <w:r w:rsidR="00FC4DA4">
          <w:rPr>
            <w:noProof/>
            <w:webHidden/>
          </w:rPr>
        </w:r>
        <w:r w:rsidR="00FC4DA4">
          <w:rPr>
            <w:noProof/>
            <w:webHidden/>
          </w:rPr>
          <w:fldChar w:fldCharType="separate"/>
        </w:r>
        <w:r w:rsidR="00FC4DA4">
          <w:rPr>
            <w:noProof/>
            <w:webHidden/>
          </w:rPr>
          <w:t>38</w:t>
        </w:r>
        <w:r w:rsidR="00FC4DA4">
          <w:rPr>
            <w:noProof/>
            <w:webHidden/>
          </w:rPr>
          <w:fldChar w:fldCharType="end"/>
        </w:r>
      </w:hyperlink>
    </w:p>
    <w:p w14:paraId="145DDA2B" w14:textId="1F25EE73"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66" w:history="1">
        <w:r w:rsidR="00FC4DA4" w:rsidRPr="00426327">
          <w:rPr>
            <w:rStyle w:val="Lienhypertexte"/>
            <w:noProof/>
          </w:rPr>
          <w:t>8.6</w:t>
        </w:r>
        <w:r w:rsidR="00FC4DA4">
          <w:rPr>
            <w:rFonts w:asciiTheme="minorHAnsi" w:eastAsiaTheme="minorEastAsia" w:hAnsiTheme="minorHAnsi" w:cstheme="minorBidi"/>
            <w:noProof/>
            <w:lang w:eastAsia="fr-FR"/>
          </w:rPr>
          <w:tab/>
        </w:r>
        <w:r w:rsidR="00FC4DA4" w:rsidRPr="00426327">
          <w:rPr>
            <w:rStyle w:val="Lienhypertexte"/>
            <w:noProof/>
          </w:rPr>
          <w:t>Les modalités de contrôle de l’action d’insertion</w:t>
        </w:r>
        <w:r w:rsidR="00FC4DA4">
          <w:rPr>
            <w:noProof/>
            <w:webHidden/>
          </w:rPr>
          <w:tab/>
        </w:r>
        <w:r w:rsidR="00FC4DA4">
          <w:rPr>
            <w:noProof/>
            <w:webHidden/>
          </w:rPr>
          <w:fldChar w:fldCharType="begin"/>
        </w:r>
        <w:r w:rsidR="00FC4DA4">
          <w:rPr>
            <w:noProof/>
            <w:webHidden/>
          </w:rPr>
          <w:instrText xml:space="preserve"> PAGEREF _Toc185352466 \h </w:instrText>
        </w:r>
        <w:r w:rsidR="00FC4DA4">
          <w:rPr>
            <w:noProof/>
            <w:webHidden/>
          </w:rPr>
        </w:r>
        <w:r w:rsidR="00FC4DA4">
          <w:rPr>
            <w:noProof/>
            <w:webHidden/>
          </w:rPr>
          <w:fldChar w:fldCharType="separate"/>
        </w:r>
        <w:r w:rsidR="00FC4DA4">
          <w:rPr>
            <w:noProof/>
            <w:webHidden/>
          </w:rPr>
          <w:t>39</w:t>
        </w:r>
        <w:r w:rsidR="00FC4DA4">
          <w:rPr>
            <w:noProof/>
            <w:webHidden/>
          </w:rPr>
          <w:fldChar w:fldCharType="end"/>
        </w:r>
      </w:hyperlink>
    </w:p>
    <w:p w14:paraId="6F875645" w14:textId="60260125"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67" w:history="1">
        <w:r w:rsidR="00FC4DA4" w:rsidRPr="00426327">
          <w:rPr>
            <w:rStyle w:val="Lienhypertexte"/>
            <w:noProof/>
          </w:rPr>
          <w:t>8.7</w:t>
        </w:r>
        <w:r w:rsidR="00FC4DA4">
          <w:rPr>
            <w:rFonts w:asciiTheme="minorHAnsi" w:eastAsiaTheme="minorEastAsia" w:hAnsiTheme="minorHAnsi" w:cstheme="minorBidi"/>
            <w:noProof/>
            <w:lang w:eastAsia="fr-FR"/>
          </w:rPr>
          <w:tab/>
        </w:r>
        <w:r w:rsidR="00FC4DA4" w:rsidRPr="00426327">
          <w:rPr>
            <w:rStyle w:val="Lienhypertexte"/>
            <w:noProof/>
          </w:rPr>
          <w:t>Pénalités pour non-respect de l’engagement d’insertion par l’activité économique</w:t>
        </w:r>
        <w:r w:rsidR="00FC4DA4">
          <w:rPr>
            <w:noProof/>
            <w:webHidden/>
          </w:rPr>
          <w:tab/>
        </w:r>
        <w:r w:rsidR="00FC4DA4">
          <w:rPr>
            <w:noProof/>
            <w:webHidden/>
          </w:rPr>
          <w:fldChar w:fldCharType="begin"/>
        </w:r>
        <w:r w:rsidR="00FC4DA4">
          <w:rPr>
            <w:noProof/>
            <w:webHidden/>
          </w:rPr>
          <w:instrText xml:space="preserve"> PAGEREF _Toc185352467 \h </w:instrText>
        </w:r>
        <w:r w:rsidR="00FC4DA4">
          <w:rPr>
            <w:noProof/>
            <w:webHidden/>
          </w:rPr>
        </w:r>
        <w:r w:rsidR="00FC4DA4">
          <w:rPr>
            <w:noProof/>
            <w:webHidden/>
          </w:rPr>
          <w:fldChar w:fldCharType="separate"/>
        </w:r>
        <w:r w:rsidR="00FC4DA4">
          <w:rPr>
            <w:noProof/>
            <w:webHidden/>
          </w:rPr>
          <w:t>39</w:t>
        </w:r>
        <w:r w:rsidR="00FC4DA4">
          <w:rPr>
            <w:noProof/>
            <w:webHidden/>
          </w:rPr>
          <w:fldChar w:fldCharType="end"/>
        </w:r>
      </w:hyperlink>
    </w:p>
    <w:p w14:paraId="36058D2D" w14:textId="6C1C930F"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68" w:history="1">
        <w:r w:rsidR="00FC4DA4" w:rsidRPr="00426327">
          <w:rPr>
            <w:rStyle w:val="Lienhypertexte"/>
            <w:noProof/>
          </w:rPr>
          <w:t>8.8</w:t>
        </w:r>
        <w:r w:rsidR="00FC4DA4">
          <w:rPr>
            <w:rFonts w:asciiTheme="minorHAnsi" w:eastAsiaTheme="minorEastAsia" w:hAnsiTheme="minorHAnsi" w:cstheme="minorBidi"/>
            <w:noProof/>
            <w:lang w:eastAsia="fr-FR"/>
          </w:rPr>
          <w:tab/>
        </w:r>
        <w:r w:rsidR="00FC4DA4" w:rsidRPr="00426327">
          <w:rPr>
            <w:rStyle w:val="Lienhypertexte"/>
            <w:noProof/>
          </w:rPr>
          <w:t>Clause RGPD relative au contrôle et au suivi de l’action d’insertion</w:t>
        </w:r>
        <w:r w:rsidR="00FC4DA4">
          <w:rPr>
            <w:noProof/>
            <w:webHidden/>
          </w:rPr>
          <w:tab/>
        </w:r>
        <w:r w:rsidR="00FC4DA4">
          <w:rPr>
            <w:noProof/>
            <w:webHidden/>
          </w:rPr>
          <w:fldChar w:fldCharType="begin"/>
        </w:r>
        <w:r w:rsidR="00FC4DA4">
          <w:rPr>
            <w:noProof/>
            <w:webHidden/>
          </w:rPr>
          <w:instrText xml:space="preserve"> PAGEREF _Toc185352468 \h </w:instrText>
        </w:r>
        <w:r w:rsidR="00FC4DA4">
          <w:rPr>
            <w:noProof/>
            <w:webHidden/>
          </w:rPr>
        </w:r>
        <w:r w:rsidR="00FC4DA4">
          <w:rPr>
            <w:noProof/>
            <w:webHidden/>
          </w:rPr>
          <w:fldChar w:fldCharType="separate"/>
        </w:r>
        <w:r w:rsidR="00FC4DA4">
          <w:rPr>
            <w:noProof/>
            <w:webHidden/>
          </w:rPr>
          <w:t>40</w:t>
        </w:r>
        <w:r w:rsidR="00FC4DA4">
          <w:rPr>
            <w:noProof/>
            <w:webHidden/>
          </w:rPr>
          <w:fldChar w:fldCharType="end"/>
        </w:r>
      </w:hyperlink>
    </w:p>
    <w:p w14:paraId="0E05D7C9" w14:textId="58850DCA" w:rsidR="00FC4DA4" w:rsidRDefault="00782789">
      <w:pPr>
        <w:pStyle w:val="TM1"/>
        <w:tabs>
          <w:tab w:val="left" w:pos="440"/>
        </w:tabs>
        <w:rPr>
          <w:rFonts w:asciiTheme="minorHAnsi" w:eastAsiaTheme="minorEastAsia" w:hAnsiTheme="minorHAnsi" w:cstheme="minorBidi"/>
          <w:noProof/>
          <w:lang w:eastAsia="fr-FR"/>
        </w:rPr>
      </w:pPr>
      <w:hyperlink w:anchor="_Toc185352469" w:history="1">
        <w:r w:rsidR="00FC4DA4" w:rsidRPr="00426327">
          <w:rPr>
            <w:rStyle w:val="Lienhypertexte"/>
            <w:noProof/>
          </w:rPr>
          <w:t>9.</w:t>
        </w:r>
        <w:r w:rsidR="00FC4DA4">
          <w:rPr>
            <w:rFonts w:asciiTheme="minorHAnsi" w:eastAsiaTheme="minorEastAsia" w:hAnsiTheme="minorHAnsi" w:cstheme="minorBidi"/>
            <w:noProof/>
            <w:lang w:eastAsia="fr-FR"/>
          </w:rPr>
          <w:tab/>
        </w:r>
        <w:r w:rsidR="00FC4DA4" w:rsidRPr="00426327">
          <w:rPr>
            <w:rStyle w:val="Lienhypertexte"/>
            <w:noProof/>
          </w:rPr>
          <w:t>Pénalités</w:t>
        </w:r>
        <w:r w:rsidR="00FC4DA4">
          <w:rPr>
            <w:noProof/>
            <w:webHidden/>
          </w:rPr>
          <w:tab/>
        </w:r>
        <w:r w:rsidR="00FC4DA4">
          <w:rPr>
            <w:noProof/>
            <w:webHidden/>
          </w:rPr>
          <w:fldChar w:fldCharType="begin"/>
        </w:r>
        <w:r w:rsidR="00FC4DA4">
          <w:rPr>
            <w:noProof/>
            <w:webHidden/>
          </w:rPr>
          <w:instrText xml:space="preserve"> PAGEREF _Toc185352469 \h </w:instrText>
        </w:r>
        <w:r w:rsidR="00FC4DA4">
          <w:rPr>
            <w:noProof/>
            <w:webHidden/>
          </w:rPr>
        </w:r>
        <w:r w:rsidR="00FC4DA4">
          <w:rPr>
            <w:noProof/>
            <w:webHidden/>
          </w:rPr>
          <w:fldChar w:fldCharType="separate"/>
        </w:r>
        <w:r w:rsidR="00FC4DA4">
          <w:rPr>
            <w:noProof/>
            <w:webHidden/>
          </w:rPr>
          <w:t>41</w:t>
        </w:r>
        <w:r w:rsidR="00FC4DA4">
          <w:rPr>
            <w:noProof/>
            <w:webHidden/>
          </w:rPr>
          <w:fldChar w:fldCharType="end"/>
        </w:r>
      </w:hyperlink>
    </w:p>
    <w:p w14:paraId="1133E4BB" w14:textId="5BFF1A39" w:rsidR="00FC4DA4" w:rsidRDefault="00782789">
      <w:pPr>
        <w:pStyle w:val="TM1"/>
        <w:tabs>
          <w:tab w:val="left" w:pos="660"/>
        </w:tabs>
        <w:rPr>
          <w:rFonts w:asciiTheme="minorHAnsi" w:eastAsiaTheme="minorEastAsia" w:hAnsiTheme="minorHAnsi" w:cstheme="minorBidi"/>
          <w:noProof/>
          <w:lang w:eastAsia="fr-FR"/>
        </w:rPr>
      </w:pPr>
      <w:hyperlink w:anchor="_Toc185352470" w:history="1">
        <w:r w:rsidR="00FC4DA4" w:rsidRPr="00426327">
          <w:rPr>
            <w:rStyle w:val="Lienhypertexte"/>
            <w:noProof/>
          </w:rPr>
          <w:t>10.</w:t>
        </w:r>
        <w:r w:rsidR="00FC4DA4">
          <w:rPr>
            <w:rFonts w:asciiTheme="minorHAnsi" w:eastAsiaTheme="minorEastAsia" w:hAnsiTheme="minorHAnsi" w:cstheme="minorBidi"/>
            <w:noProof/>
            <w:lang w:eastAsia="fr-FR"/>
          </w:rPr>
          <w:tab/>
        </w:r>
        <w:r w:rsidR="00FC4DA4" w:rsidRPr="00426327">
          <w:rPr>
            <w:rStyle w:val="Lienhypertexte"/>
            <w:noProof/>
          </w:rPr>
          <w:t>Prix des prestations</w:t>
        </w:r>
        <w:r w:rsidR="00FC4DA4">
          <w:rPr>
            <w:noProof/>
            <w:webHidden/>
          </w:rPr>
          <w:tab/>
        </w:r>
        <w:r w:rsidR="00FC4DA4">
          <w:rPr>
            <w:noProof/>
            <w:webHidden/>
          </w:rPr>
          <w:fldChar w:fldCharType="begin"/>
        </w:r>
        <w:r w:rsidR="00FC4DA4">
          <w:rPr>
            <w:noProof/>
            <w:webHidden/>
          </w:rPr>
          <w:instrText xml:space="preserve"> PAGEREF _Toc185352470 \h </w:instrText>
        </w:r>
        <w:r w:rsidR="00FC4DA4">
          <w:rPr>
            <w:noProof/>
            <w:webHidden/>
          </w:rPr>
        </w:r>
        <w:r w:rsidR="00FC4DA4">
          <w:rPr>
            <w:noProof/>
            <w:webHidden/>
          </w:rPr>
          <w:fldChar w:fldCharType="separate"/>
        </w:r>
        <w:r w:rsidR="00FC4DA4">
          <w:rPr>
            <w:noProof/>
            <w:webHidden/>
          </w:rPr>
          <w:t>41</w:t>
        </w:r>
        <w:r w:rsidR="00FC4DA4">
          <w:rPr>
            <w:noProof/>
            <w:webHidden/>
          </w:rPr>
          <w:fldChar w:fldCharType="end"/>
        </w:r>
      </w:hyperlink>
    </w:p>
    <w:p w14:paraId="0EDAA1F1" w14:textId="5A10F060" w:rsidR="00FC4DA4" w:rsidRDefault="00782789">
      <w:pPr>
        <w:pStyle w:val="TM2"/>
        <w:tabs>
          <w:tab w:val="right" w:leader="dot" w:pos="9062"/>
        </w:tabs>
        <w:rPr>
          <w:rFonts w:asciiTheme="minorHAnsi" w:eastAsiaTheme="minorEastAsia" w:hAnsiTheme="minorHAnsi" w:cstheme="minorBidi"/>
          <w:noProof/>
          <w:lang w:eastAsia="fr-FR"/>
        </w:rPr>
      </w:pPr>
      <w:hyperlink w:anchor="_Toc185352471" w:history="1">
        <w:r w:rsidR="00FC4DA4" w:rsidRPr="00426327">
          <w:rPr>
            <w:rStyle w:val="Lienhypertexte"/>
            <w:noProof/>
          </w:rPr>
          <w:t>10.1. Détermination des prix de référence</w:t>
        </w:r>
        <w:r w:rsidR="00FC4DA4">
          <w:rPr>
            <w:noProof/>
            <w:webHidden/>
          </w:rPr>
          <w:tab/>
        </w:r>
        <w:r w:rsidR="00FC4DA4">
          <w:rPr>
            <w:noProof/>
            <w:webHidden/>
          </w:rPr>
          <w:fldChar w:fldCharType="begin"/>
        </w:r>
        <w:r w:rsidR="00FC4DA4">
          <w:rPr>
            <w:noProof/>
            <w:webHidden/>
          </w:rPr>
          <w:instrText xml:space="preserve"> PAGEREF _Toc185352471 \h </w:instrText>
        </w:r>
        <w:r w:rsidR="00FC4DA4">
          <w:rPr>
            <w:noProof/>
            <w:webHidden/>
          </w:rPr>
        </w:r>
        <w:r w:rsidR="00FC4DA4">
          <w:rPr>
            <w:noProof/>
            <w:webHidden/>
          </w:rPr>
          <w:fldChar w:fldCharType="separate"/>
        </w:r>
        <w:r w:rsidR="00FC4DA4">
          <w:rPr>
            <w:noProof/>
            <w:webHidden/>
          </w:rPr>
          <w:t>41</w:t>
        </w:r>
        <w:r w:rsidR="00FC4DA4">
          <w:rPr>
            <w:noProof/>
            <w:webHidden/>
          </w:rPr>
          <w:fldChar w:fldCharType="end"/>
        </w:r>
      </w:hyperlink>
    </w:p>
    <w:p w14:paraId="74836361" w14:textId="52518D72" w:rsidR="00FC4DA4" w:rsidRDefault="00782789">
      <w:pPr>
        <w:pStyle w:val="TM2"/>
        <w:tabs>
          <w:tab w:val="right" w:leader="dot" w:pos="9062"/>
        </w:tabs>
        <w:rPr>
          <w:rFonts w:asciiTheme="minorHAnsi" w:eastAsiaTheme="minorEastAsia" w:hAnsiTheme="minorHAnsi" w:cstheme="minorBidi"/>
          <w:noProof/>
          <w:lang w:eastAsia="fr-FR"/>
        </w:rPr>
      </w:pPr>
      <w:hyperlink w:anchor="_Toc185352472" w:history="1">
        <w:r w:rsidR="00FC4DA4" w:rsidRPr="00426327">
          <w:rPr>
            <w:rStyle w:val="Lienhypertexte"/>
            <w:noProof/>
          </w:rPr>
          <w:t>10.2 Révision des prix</w:t>
        </w:r>
        <w:r w:rsidR="00FC4DA4">
          <w:rPr>
            <w:noProof/>
            <w:webHidden/>
          </w:rPr>
          <w:tab/>
        </w:r>
        <w:r w:rsidR="00FC4DA4">
          <w:rPr>
            <w:noProof/>
            <w:webHidden/>
          </w:rPr>
          <w:fldChar w:fldCharType="begin"/>
        </w:r>
        <w:r w:rsidR="00FC4DA4">
          <w:rPr>
            <w:noProof/>
            <w:webHidden/>
          </w:rPr>
          <w:instrText xml:space="preserve"> PAGEREF _Toc185352472 \h </w:instrText>
        </w:r>
        <w:r w:rsidR="00FC4DA4">
          <w:rPr>
            <w:noProof/>
            <w:webHidden/>
          </w:rPr>
        </w:r>
        <w:r w:rsidR="00FC4DA4">
          <w:rPr>
            <w:noProof/>
            <w:webHidden/>
          </w:rPr>
          <w:fldChar w:fldCharType="separate"/>
        </w:r>
        <w:r w:rsidR="00FC4DA4">
          <w:rPr>
            <w:noProof/>
            <w:webHidden/>
          </w:rPr>
          <w:t>42</w:t>
        </w:r>
        <w:r w:rsidR="00FC4DA4">
          <w:rPr>
            <w:noProof/>
            <w:webHidden/>
          </w:rPr>
          <w:fldChar w:fldCharType="end"/>
        </w:r>
      </w:hyperlink>
    </w:p>
    <w:p w14:paraId="6F886F5B" w14:textId="4645B905" w:rsidR="00FC4DA4" w:rsidRDefault="00782789">
      <w:pPr>
        <w:pStyle w:val="TM2"/>
        <w:tabs>
          <w:tab w:val="right" w:leader="dot" w:pos="9062"/>
        </w:tabs>
        <w:rPr>
          <w:rFonts w:asciiTheme="minorHAnsi" w:eastAsiaTheme="minorEastAsia" w:hAnsiTheme="minorHAnsi" w:cstheme="minorBidi"/>
          <w:noProof/>
          <w:lang w:eastAsia="fr-FR"/>
        </w:rPr>
      </w:pPr>
      <w:hyperlink w:anchor="_Toc185352473" w:history="1">
        <w:r w:rsidR="00FC4DA4" w:rsidRPr="00426327">
          <w:rPr>
            <w:rStyle w:val="Lienhypertexte"/>
            <w:noProof/>
          </w:rPr>
          <w:t>10.3 Taux de TVA</w:t>
        </w:r>
        <w:r w:rsidR="00FC4DA4">
          <w:rPr>
            <w:noProof/>
            <w:webHidden/>
          </w:rPr>
          <w:tab/>
        </w:r>
        <w:r w:rsidR="00FC4DA4">
          <w:rPr>
            <w:noProof/>
            <w:webHidden/>
          </w:rPr>
          <w:fldChar w:fldCharType="begin"/>
        </w:r>
        <w:r w:rsidR="00FC4DA4">
          <w:rPr>
            <w:noProof/>
            <w:webHidden/>
          </w:rPr>
          <w:instrText xml:space="preserve"> PAGEREF _Toc185352473 \h </w:instrText>
        </w:r>
        <w:r w:rsidR="00FC4DA4">
          <w:rPr>
            <w:noProof/>
            <w:webHidden/>
          </w:rPr>
        </w:r>
        <w:r w:rsidR="00FC4DA4">
          <w:rPr>
            <w:noProof/>
            <w:webHidden/>
          </w:rPr>
          <w:fldChar w:fldCharType="separate"/>
        </w:r>
        <w:r w:rsidR="00FC4DA4">
          <w:rPr>
            <w:noProof/>
            <w:webHidden/>
          </w:rPr>
          <w:t>42</w:t>
        </w:r>
        <w:r w:rsidR="00FC4DA4">
          <w:rPr>
            <w:noProof/>
            <w:webHidden/>
          </w:rPr>
          <w:fldChar w:fldCharType="end"/>
        </w:r>
      </w:hyperlink>
    </w:p>
    <w:p w14:paraId="6024DE48" w14:textId="0509B5CB" w:rsidR="00FC4DA4" w:rsidRDefault="00782789">
      <w:pPr>
        <w:pStyle w:val="TM2"/>
        <w:tabs>
          <w:tab w:val="right" w:leader="dot" w:pos="9062"/>
        </w:tabs>
        <w:rPr>
          <w:rFonts w:asciiTheme="minorHAnsi" w:eastAsiaTheme="minorEastAsia" w:hAnsiTheme="minorHAnsi" w:cstheme="minorBidi"/>
          <w:noProof/>
          <w:lang w:eastAsia="fr-FR"/>
        </w:rPr>
      </w:pPr>
      <w:hyperlink w:anchor="_Toc185352474" w:history="1">
        <w:r w:rsidR="00FC4DA4" w:rsidRPr="00426327">
          <w:rPr>
            <w:rStyle w:val="Lienhypertexte"/>
            <w:noProof/>
          </w:rPr>
          <w:t>10.4 Monnaie</w:t>
        </w:r>
        <w:r w:rsidR="00FC4DA4">
          <w:rPr>
            <w:noProof/>
            <w:webHidden/>
          </w:rPr>
          <w:tab/>
        </w:r>
        <w:r w:rsidR="00FC4DA4">
          <w:rPr>
            <w:noProof/>
            <w:webHidden/>
          </w:rPr>
          <w:fldChar w:fldCharType="begin"/>
        </w:r>
        <w:r w:rsidR="00FC4DA4">
          <w:rPr>
            <w:noProof/>
            <w:webHidden/>
          </w:rPr>
          <w:instrText xml:space="preserve"> PAGEREF _Toc185352474 \h </w:instrText>
        </w:r>
        <w:r w:rsidR="00FC4DA4">
          <w:rPr>
            <w:noProof/>
            <w:webHidden/>
          </w:rPr>
        </w:r>
        <w:r w:rsidR="00FC4DA4">
          <w:rPr>
            <w:noProof/>
            <w:webHidden/>
          </w:rPr>
          <w:fldChar w:fldCharType="separate"/>
        </w:r>
        <w:r w:rsidR="00FC4DA4">
          <w:rPr>
            <w:noProof/>
            <w:webHidden/>
          </w:rPr>
          <w:t>42</w:t>
        </w:r>
        <w:r w:rsidR="00FC4DA4">
          <w:rPr>
            <w:noProof/>
            <w:webHidden/>
          </w:rPr>
          <w:fldChar w:fldCharType="end"/>
        </w:r>
      </w:hyperlink>
    </w:p>
    <w:p w14:paraId="0170637A" w14:textId="1888EE83" w:rsidR="00FC4DA4" w:rsidRDefault="00782789">
      <w:pPr>
        <w:pStyle w:val="TM1"/>
        <w:tabs>
          <w:tab w:val="left" w:pos="660"/>
        </w:tabs>
        <w:rPr>
          <w:rFonts w:asciiTheme="minorHAnsi" w:eastAsiaTheme="minorEastAsia" w:hAnsiTheme="minorHAnsi" w:cstheme="minorBidi"/>
          <w:noProof/>
          <w:lang w:eastAsia="fr-FR"/>
        </w:rPr>
      </w:pPr>
      <w:hyperlink w:anchor="_Toc185352475" w:history="1">
        <w:r w:rsidR="00FC4DA4" w:rsidRPr="00426327">
          <w:rPr>
            <w:rStyle w:val="Lienhypertexte"/>
            <w:noProof/>
          </w:rPr>
          <w:t>11.</w:t>
        </w:r>
        <w:r w:rsidR="00FC4DA4">
          <w:rPr>
            <w:rFonts w:asciiTheme="minorHAnsi" w:eastAsiaTheme="minorEastAsia" w:hAnsiTheme="minorHAnsi" w:cstheme="minorBidi"/>
            <w:noProof/>
            <w:lang w:eastAsia="fr-FR"/>
          </w:rPr>
          <w:tab/>
        </w:r>
        <w:r w:rsidR="00FC4DA4" w:rsidRPr="00426327">
          <w:rPr>
            <w:rStyle w:val="Lienhypertexte"/>
            <w:noProof/>
            <w:sz w:val="40"/>
          </w:rPr>
          <w:sym w:font="Wingdings" w:char="F046"/>
        </w:r>
        <w:r w:rsidR="00FC4DA4" w:rsidRPr="00426327">
          <w:rPr>
            <w:rStyle w:val="Lienhypertexte"/>
            <w:noProof/>
          </w:rPr>
          <w:t xml:space="preserve"> Avance</w:t>
        </w:r>
        <w:r w:rsidR="00FC4DA4">
          <w:rPr>
            <w:noProof/>
            <w:webHidden/>
          </w:rPr>
          <w:tab/>
        </w:r>
        <w:r w:rsidR="00FC4DA4">
          <w:rPr>
            <w:noProof/>
            <w:webHidden/>
          </w:rPr>
          <w:fldChar w:fldCharType="begin"/>
        </w:r>
        <w:r w:rsidR="00FC4DA4">
          <w:rPr>
            <w:noProof/>
            <w:webHidden/>
          </w:rPr>
          <w:instrText xml:space="preserve"> PAGEREF _Toc185352475 \h </w:instrText>
        </w:r>
        <w:r w:rsidR="00FC4DA4">
          <w:rPr>
            <w:noProof/>
            <w:webHidden/>
          </w:rPr>
        </w:r>
        <w:r w:rsidR="00FC4DA4">
          <w:rPr>
            <w:noProof/>
            <w:webHidden/>
          </w:rPr>
          <w:fldChar w:fldCharType="separate"/>
        </w:r>
        <w:r w:rsidR="00FC4DA4">
          <w:rPr>
            <w:noProof/>
            <w:webHidden/>
          </w:rPr>
          <w:t>42</w:t>
        </w:r>
        <w:r w:rsidR="00FC4DA4">
          <w:rPr>
            <w:noProof/>
            <w:webHidden/>
          </w:rPr>
          <w:fldChar w:fldCharType="end"/>
        </w:r>
      </w:hyperlink>
    </w:p>
    <w:p w14:paraId="4FA4E156" w14:textId="5D2D24A7" w:rsidR="00FC4DA4" w:rsidRDefault="00782789">
      <w:pPr>
        <w:pStyle w:val="TM1"/>
        <w:tabs>
          <w:tab w:val="left" w:pos="660"/>
        </w:tabs>
        <w:rPr>
          <w:rFonts w:asciiTheme="minorHAnsi" w:eastAsiaTheme="minorEastAsia" w:hAnsiTheme="minorHAnsi" w:cstheme="minorBidi"/>
          <w:noProof/>
          <w:lang w:eastAsia="fr-FR"/>
        </w:rPr>
      </w:pPr>
      <w:hyperlink w:anchor="_Toc185352476" w:history="1">
        <w:r w:rsidR="00FC4DA4" w:rsidRPr="00426327">
          <w:rPr>
            <w:rStyle w:val="Lienhypertexte"/>
            <w:noProof/>
            <w:lang w:val="de-DE"/>
          </w:rPr>
          <w:t>12.</w:t>
        </w:r>
        <w:r w:rsidR="00FC4DA4">
          <w:rPr>
            <w:rFonts w:asciiTheme="minorHAnsi" w:eastAsiaTheme="minorEastAsia" w:hAnsiTheme="minorHAnsi" w:cstheme="minorBidi"/>
            <w:noProof/>
            <w:lang w:eastAsia="fr-FR"/>
          </w:rPr>
          <w:tab/>
        </w:r>
        <w:r w:rsidR="00FC4DA4" w:rsidRPr="00426327">
          <w:rPr>
            <w:rStyle w:val="Lienhypertexte"/>
            <w:noProof/>
          </w:rPr>
          <w:t>Modalités de facturation et de règlement des prestations exécutées</w:t>
        </w:r>
        <w:r w:rsidR="00FC4DA4">
          <w:rPr>
            <w:noProof/>
            <w:webHidden/>
          </w:rPr>
          <w:tab/>
        </w:r>
        <w:r w:rsidR="00FC4DA4">
          <w:rPr>
            <w:noProof/>
            <w:webHidden/>
          </w:rPr>
          <w:fldChar w:fldCharType="begin"/>
        </w:r>
        <w:r w:rsidR="00FC4DA4">
          <w:rPr>
            <w:noProof/>
            <w:webHidden/>
          </w:rPr>
          <w:instrText xml:space="preserve"> PAGEREF _Toc185352476 \h </w:instrText>
        </w:r>
        <w:r w:rsidR="00FC4DA4">
          <w:rPr>
            <w:noProof/>
            <w:webHidden/>
          </w:rPr>
        </w:r>
        <w:r w:rsidR="00FC4DA4">
          <w:rPr>
            <w:noProof/>
            <w:webHidden/>
          </w:rPr>
          <w:fldChar w:fldCharType="separate"/>
        </w:r>
        <w:r w:rsidR="00FC4DA4">
          <w:rPr>
            <w:noProof/>
            <w:webHidden/>
          </w:rPr>
          <w:t>42</w:t>
        </w:r>
        <w:r w:rsidR="00FC4DA4">
          <w:rPr>
            <w:noProof/>
            <w:webHidden/>
          </w:rPr>
          <w:fldChar w:fldCharType="end"/>
        </w:r>
      </w:hyperlink>
    </w:p>
    <w:p w14:paraId="03658BEB" w14:textId="09B82C1D"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77" w:history="1">
        <w:r w:rsidR="00FC4DA4" w:rsidRPr="00426327">
          <w:rPr>
            <w:rStyle w:val="Lienhypertexte"/>
            <w:noProof/>
          </w:rPr>
          <w:t>12.1</w:t>
        </w:r>
        <w:r w:rsidR="00FC4DA4">
          <w:rPr>
            <w:rFonts w:asciiTheme="minorHAnsi" w:eastAsiaTheme="minorEastAsia" w:hAnsiTheme="minorHAnsi" w:cstheme="minorBidi"/>
            <w:noProof/>
            <w:lang w:eastAsia="fr-FR"/>
          </w:rPr>
          <w:tab/>
        </w:r>
        <w:r w:rsidR="00FC4DA4" w:rsidRPr="00426327">
          <w:rPr>
            <w:rStyle w:val="Lienhypertexte"/>
            <w:noProof/>
          </w:rPr>
          <w:t>Modalités de facturation</w:t>
        </w:r>
        <w:r w:rsidR="00FC4DA4">
          <w:rPr>
            <w:noProof/>
            <w:webHidden/>
          </w:rPr>
          <w:tab/>
        </w:r>
        <w:r w:rsidR="00FC4DA4">
          <w:rPr>
            <w:noProof/>
            <w:webHidden/>
          </w:rPr>
          <w:fldChar w:fldCharType="begin"/>
        </w:r>
        <w:r w:rsidR="00FC4DA4">
          <w:rPr>
            <w:noProof/>
            <w:webHidden/>
          </w:rPr>
          <w:instrText xml:space="preserve"> PAGEREF _Toc185352477 \h </w:instrText>
        </w:r>
        <w:r w:rsidR="00FC4DA4">
          <w:rPr>
            <w:noProof/>
            <w:webHidden/>
          </w:rPr>
        </w:r>
        <w:r w:rsidR="00FC4DA4">
          <w:rPr>
            <w:noProof/>
            <w:webHidden/>
          </w:rPr>
          <w:fldChar w:fldCharType="separate"/>
        </w:r>
        <w:r w:rsidR="00FC4DA4">
          <w:rPr>
            <w:noProof/>
            <w:webHidden/>
          </w:rPr>
          <w:t>42</w:t>
        </w:r>
        <w:r w:rsidR="00FC4DA4">
          <w:rPr>
            <w:noProof/>
            <w:webHidden/>
          </w:rPr>
          <w:fldChar w:fldCharType="end"/>
        </w:r>
      </w:hyperlink>
    </w:p>
    <w:p w14:paraId="69B575FC" w14:textId="1B65360A"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78" w:history="1">
        <w:r w:rsidR="00FC4DA4" w:rsidRPr="00426327">
          <w:rPr>
            <w:rStyle w:val="Lienhypertexte"/>
            <w:noProof/>
          </w:rPr>
          <w:t>12.2</w:t>
        </w:r>
        <w:r w:rsidR="00FC4DA4">
          <w:rPr>
            <w:rFonts w:asciiTheme="minorHAnsi" w:eastAsiaTheme="minorEastAsia" w:hAnsiTheme="minorHAnsi" w:cstheme="minorBidi"/>
            <w:noProof/>
            <w:lang w:eastAsia="fr-FR"/>
          </w:rPr>
          <w:tab/>
        </w:r>
        <w:r w:rsidR="00FC4DA4" w:rsidRPr="00426327">
          <w:rPr>
            <w:rStyle w:val="Lienhypertexte"/>
            <w:noProof/>
          </w:rPr>
          <w:t>Facturation électronique obligatoire</w:t>
        </w:r>
        <w:r w:rsidR="00FC4DA4">
          <w:rPr>
            <w:noProof/>
            <w:webHidden/>
          </w:rPr>
          <w:tab/>
        </w:r>
        <w:r w:rsidR="00FC4DA4">
          <w:rPr>
            <w:noProof/>
            <w:webHidden/>
          </w:rPr>
          <w:fldChar w:fldCharType="begin"/>
        </w:r>
        <w:r w:rsidR="00FC4DA4">
          <w:rPr>
            <w:noProof/>
            <w:webHidden/>
          </w:rPr>
          <w:instrText xml:space="preserve"> PAGEREF _Toc185352478 \h </w:instrText>
        </w:r>
        <w:r w:rsidR="00FC4DA4">
          <w:rPr>
            <w:noProof/>
            <w:webHidden/>
          </w:rPr>
        </w:r>
        <w:r w:rsidR="00FC4DA4">
          <w:rPr>
            <w:noProof/>
            <w:webHidden/>
          </w:rPr>
          <w:fldChar w:fldCharType="separate"/>
        </w:r>
        <w:r w:rsidR="00FC4DA4">
          <w:rPr>
            <w:noProof/>
            <w:webHidden/>
          </w:rPr>
          <w:t>42</w:t>
        </w:r>
        <w:r w:rsidR="00FC4DA4">
          <w:rPr>
            <w:noProof/>
            <w:webHidden/>
          </w:rPr>
          <w:fldChar w:fldCharType="end"/>
        </w:r>
      </w:hyperlink>
    </w:p>
    <w:p w14:paraId="717C268D" w14:textId="072043D1"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79" w:history="1">
        <w:r w:rsidR="00FC4DA4" w:rsidRPr="00426327">
          <w:rPr>
            <w:rStyle w:val="Lienhypertexte"/>
            <w:noProof/>
          </w:rPr>
          <w:t>12.3</w:t>
        </w:r>
        <w:r w:rsidR="00FC4DA4">
          <w:rPr>
            <w:rFonts w:asciiTheme="minorHAnsi" w:eastAsiaTheme="minorEastAsia" w:hAnsiTheme="minorHAnsi" w:cstheme="minorBidi"/>
            <w:noProof/>
            <w:lang w:eastAsia="fr-FR"/>
          </w:rPr>
          <w:tab/>
        </w:r>
        <w:r w:rsidR="00FC4DA4" w:rsidRPr="00426327">
          <w:rPr>
            <w:rStyle w:val="Lienhypertexte"/>
            <w:noProof/>
          </w:rPr>
          <w:t>Modalités de transmission des factures dématérialisées</w:t>
        </w:r>
        <w:r w:rsidR="00FC4DA4">
          <w:rPr>
            <w:noProof/>
            <w:webHidden/>
          </w:rPr>
          <w:tab/>
        </w:r>
        <w:r w:rsidR="00FC4DA4">
          <w:rPr>
            <w:noProof/>
            <w:webHidden/>
          </w:rPr>
          <w:fldChar w:fldCharType="begin"/>
        </w:r>
        <w:r w:rsidR="00FC4DA4">
          <w:rPr>
            <w:noProof/>
            <w:webHidden/>
          </w:rPr>
          <w:instrText xml:space="preserve"> PAGEREF _Toc185352479 \h </w:instrText>
        </w:r>
        <w:r w:rsidR="00FC4DA4">
          <w:rPr>
            <w:noProof/>
            <w:webHidden/>
          </w:rPr>
        </w:r>
        <w:r w:rsidR="00FC4DA4">
          <w:rPr>
            <w:noProof/>
            <w:webHidden/>
          </w:rPr>
          <w:fldChar w:fldCharType="separate"/>
        </w:r>
        <w:r w:rsidR="00FC4DA4">
          <w:rPr>
            <w:noProof/>
            <w:webHidden/>
          </w:rPr>
          <w:t>43</w:t>
        </w:r>
        <w:r w:rsidR="00FC4DA4">
          <w:rPr>
            <w:noProof/>
            <w:webHidden/>
          </w:rPr>
          <w:fldChar w:fldCharType="end"/>
        </w:r>
      </w:hyperlink>
    </w:p>
    <w:p w14:paraId="42DFDF8A" w14:textId="4300D6F3"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80" w:history="1">
        <w:r w:rsidR="00FC4DA4" w:rsidRPr="00426327">
          <w:rPr>
            <w:rStyle w:val="Lienhypertexte"/>
            <w:noProof/>
          </w:rPr>
          <w:t>12.4</w:t>
        </w:r>
        <w:r w:rsidR="00FC4DA4">
          <w:rPr>
            <w:rFonts w:asciiTheme="minorHAnsi" w:eastAsiaTheme="minorEastAsia" w:hAnsiTheme="minorHAnsi" w:cstheme="minorBidi"/>
            <w:noProof/>
            <w:lang w:eastAsia="fr-FR"/>
          </w:rPr>
          <w:tab/>
        </w:r>
        <w:r w:rsidR="00FC4DA4" w:rsidRPr="00426327">
          <w:rPr>
            <w:rStyle w:val="Lienhypertexte"/>
            <w:noProof/>
          </w:rPr>
          <w:t>Acceptation du montant de la facture</w:t>
        </w:r>
        <w:r w:rsidR="00FC4DA4">
          <w:rPr>
            <w:noProof/>
            <w:webHidden/>
          </w:rPr>
          <w:tab/>
        </w:r>
        <w:r w:rsidR="00FC4DA4">
          <w:rPr>
            <w:noProof/>
            <w:webHidden/>
          </w:rPr>
          <w:fldChar w:fldCharType="begin"/>
        </w:r>
        <w:r w:rsidR="00FC4DA4">
          <w:rPr>
            <w:noProof/>
            <w:webHidden/>
          </w:rPr>
          <w:instrText xml:space="preserve"> PAGEREF _Toc185352480 \h </w:instrText>
        </w:r>
        <w:r w:rsidR="00FC4DA4">
          <w:rPr>
            <w:noProof/>
            <w:webHidden/>
          </w:rPr>
        </w:r>
        <w:r w:rsidR="00FC4DA4">
          <w:rPr>
            <w:noProof/>
            <w:webHidden/>
          </w:rPr>
          <w:fldChar w:fldCharType="separate"/>
        </w:r>
        <w:r w:rsidR="00FC4DA4">
          <w:rPr>
            <w:noProof/>
            <w:webHidden/>
          </w:rPr>
          <w:t>43</w:t>
        </w:r>
        <w:r w:rsidR="00FC4DA4">
          <w:rPr>
            <w:noProof/>
            <w:webHidden/>
          </w:rPr>
          <w:fldChar w:fldCharType="end"/>
        </w:r>
      </w:hyperlink>
    </w:p>
    <w:p w14:paraId="218F95C4" w14:textId="0B3FC5B2"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81" w:history="1">
        <w:r w:rsidR="00FC4DA4" w:rsidRPr="00426327">
          <w:rPr>
            <w:rStyle w:val="Lienhypertexte"/>
            <w:noProof/>
          </w:rPr>
          <w:t>12.5</w:t>
        </w:r>
        <w:r w:rsidR="00FC4DA4">
          <w:rPr>
            <w:rFonts w:asciiTheme="minorHAnsi" w:eastAsiaTheme="minorEastAsia" w:hAnsiTheme="minorHAnsi" w:cstheme="minorBidi"/>
            <w:noProof/>
            <w:lang w:eastAsia="fr-FR"/>
          </w:rPr>
          <w:tab/>
        </w:r>
        <w:r w:rsidR="00FC4DA4" w:rsidRPr="00426327">
          <w:rPr>
            <w:rStyle w:val="Lienhypertexte"/>
            <w:noProof/>
          </w:rPr>
          <w:t>Délai de paiement - Intérêts moratoires</w:t>
        </w:r>
        <w:r w:rsidR="00FC4DA4">
          <w:rPr>
            <w:noProof/>
            <w:webHidden/>
          </w:rPr>
          <w:tab/>
        </w:r>
        <w:r w:rsidR="00FC4DA4">
          <w:rPr>
            <w:noProof/>
            <w:webHidden/>
          </w:rPr>
          <w:fldChar w:fldCharType="begin"/>
        </w:r>
        <w:r w:rsidR="00FC4DA4">
          <w:rPr>
            <w:noProof/>
            <w:webHidden/>
          </w:rPr>
          <w:instrText xml:space="preserve"> PAGEREF _Toc185352481 \h </w:instrText>
        </w:r>
        <w:r w:rsidR="00FC4DA4">
          <w:rPr>
            <w:noProof/>
            <w:webHidden/>
          </w:rPr>
        </w:r>
        <w:r w:rsidR="00FC4DA4">
          <w:rPr>
            <w:noProof/>
            <w:webHidden/>
          </w:rPr>
          <w:fldChar w:fldCharType="separate"/>
        </w:r>
        <w:r w:rsidR="00FC4DA4">
          <w:rPr>
            <w:noProof/>
            <w:webHidden/>
          </w:rPr>
          <w:t>43</w:t>
        </w:r>
        <w:r w:rsidR="00FC4DA4">
          <w:rPr>
            <w:noProof/>
            <w:webHidden/>
          </w:rPr>
          <w:fldChar w:fldCharType="end"/>
        </w:r>
      </w:hyperlink>
    </w:p>
    <w:p w14:paraId="1C713182" w14:textId="5BD2A15B"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82" w:history="1">
        <w:r w:rsidR="00FC4DA4" w:rsidRPr="00426327">
          <w:rPr>
            <w:rStyle w:val="Lienhypertexte"/>
            <w:noProof/>
          </w:rPr>
          <w:t>12.6</w:t>
        </w:r>
        <w:r w:rsidR="00FC4DA4">
          <w:rPr>
            <w:rFonts w:asciiTheme="minorHAnsi" w:eastAsiaTheme="minorEastAsia" w:hAnsiTheme="minorHAnsi" w:cstheme="minorBidi"/>
            <w:noProof/>
            <w:lang w:eastAsia="fr-FR"/>
          </w:rPr>
          <w:tab/>
        </w:r>
        <w:r w:rsidR="00FC4DA4" w:rsidRPr="00426327">
          <w:rPr>
            <w:rStyle w:val="Lienhypertexte"/>
            <w:noProof/>
          </w:rPr>
          <w:t>Références du RIB</w:t>
        </w:r>
        <w:r w:rsidR="00FC4DA4">
          <w:rPr>
            <w:noProof/>
            <w:webHidden/>
          </w:rPr>
          <w:tab/>
        </w:r>
        <w:r w:rsidR="00FC4DA4">
          <w:rPr>
            <w:noProof/>
            <w:webHidden/>
          </w:rPr>
          <w:fldChar w:fldCharType="begin"/>
        </w:r>
        <w:r w:rsidR="00FC4DA4">
          <w:rPr>
            <w:noProof/>
            <w:webHidden/>
          </w:rPr>
          <w:instrText xml:space="preserve"> PAGEREF _Toc185352482 \h </w:instrText>
        </w:r>
        <w:r w:rsidR="00FC4DA4">
          <w:rPr>
            <w:noProof/>
            <w:webHidden/>
          </w:rPr>
        </w:r>
        <w:r w:rsidR="00FC4DA4">
          <w:rPr>
            <w:noProof/>
            <w:webHidden/>
          </w:rPr>
          <w:fldChar w:fldCharType="separate"/>
        </w:r>
        <w:r w:rsidR="00FC4DA4">
          <w:rPr>
            <w:noProof/>
            <w:webHidden/>
          </w:rPr>
          <w:t>43</w:t>
        </w:r>
        <w:r w:rsidR="00FC4DA4">
          <w:rPr>
            <w:noProof/>
            <w:webHidden/>
          </w:rPr>
          <w:fldChar w:fldCharType="end"/>
        </w:r>
      </w:hyperlink>
    </w:p>
    <w:p w14:paraId="3D850FA2" w14:textId="54D81F45" w:rsidR="00FC4DA4" w:rsidRDefault="00782789">
      <w:pPr>
        <w:pStyle w:val="TM1"/>
        <w:tabs>
          <w:tab w:val="left" w:pos="660"/>
        </w:tabs>
        <w:rPr>
          <w:rFonts w:asciiTheme="minorHAnsi" w:eastAsiaTheme="minorEastAsia" w:hAnsiTheme="minorHAnsi" w:cstheme="minorBidi"/>
          <w:noProof/>
          <w:lang w:eastAsia="fr-FR"/>
        </w:rPr>
      </w:pPr>
      <w:hyperlink w:anchor="_Toc185352483" w:history="1">
        <w:r w:rsidR="00FC4DA4" w:rsidRPr="00426327">
          <w:rPr>
            <w:rStyle w:val="Lienhypertexte"/>
            <w:noProof/>
          </w:rPr>
          <w:t>13.</w:t>
        </w:r>
        <w:r w:rsidR="00FC4DA4">
          <w:rPr>
            <w:rFonts w:asciiTheme="minorHAnsi" w:eastAsiaTheme="minorEastAsia" w:hAnsiTheme="minorHAnsi" w:cstheme="minorBidi"/>
            <w:noProof/>
            <w:lang w:eastAsia="fr-FR"/>
          </w:rPr>
          <w:tab/>
        </w:r>
        <w:r w:rsidR="00FC4DA4" w:rsidRPr="00426327">
          <w:rPr>
            <w:rStyle w:val="Lienhypertexte"/>
            <w:noProof/>
          </w:rPr>
          <w:t>Dispositions diverses</w:t>
        </w:r>
        <w:r w:rsidR="00FC4DA4">
          <w:rPr>
            <w:noProof/>
            <w:webHidden/>
          </w:rPr>
          <w:tab/>
        </w:r>
        <w:r w:rsidR="00FC4DA4">
          <w:rPr>
            <w:noProof/>
            <w:webHidden/>
          </w:rPr>
          <w:fldChar w:fldCharType="begin"/>
        </w:r>
        <w:r w:rsidR="00FC4DA4">
          <w:rPr>
            <w:noProof/>
            <w:webHidden/>
          </w:rPr>
          <w:instrText xml:space="preserve"> PAGEREF _Toc185352483 \h </w:instrText>
        </w:r>
        <w:r w:rsidR="00FC4DA4">
          <w:rPr>
            <w:noProof/>
            <w:webHidden/>
          </w:rPr>
        </w:r>
        <w:r w:rsidR="00FC4DA4">
          <w:rPr>
            <w:noProof/>
            <w:webHidden/>
          </w:rPr>
          <w:fldChar w:fldCharType="separate"/>
        </w:r>
        <w:r w:rsidR="00FC4DA4">
          <w:rPr>
            <w:noProof/>
            <w:webHidden/>
          </w:rPr>
          <w:t>44</w:t>
        </w:r>
        <w:r w:rsidR="00FC4DA4">
          <w:rPr>
            <w:noProof/>
            <w:webHidden/>
          </w:rPr>
          <w:fldChar w:fldCharType="end"/>
        </w:r>
      </w:hyperlink>
    </w:p>
    <w:p w14:paraId="34B597AA" w14:textId="1BF9215D"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84" w:history="1">
        <w:r w:rsidR="00FC4DA4" w:rsidRPr="00426327">
          <w:rPr>
            <w:rStyle w:val="Lienhypertexte"/>
            <w:noProof/>
          </w:rPr>
          <w:t>13.1</w:t>
        </w:r>
        <w:r w:rsidR="00FC4DA4">
          <w:rPr>
            <w:rFonts w:asciiTheme="minorHAnsi" w:eastAsiaTheme="minorEastAsia" w:hAnsiTheme="minorHAnsi" w:cstheme="minorBidi"/>
            <w:noProof/>
            <w:lang w:eastAsia="fr-FR"/>
          </w:rPr>
          <w:tab/>
        </w:r>
        <w:r w:rsidR="00FC4DA4" w:rsidRPr="00426327">
          <w:rPr>
            <w:rStyle w:val="Lienhypertexte"/>
            <w:noProof/>
          </w:rPr>
          <w:t>Langue</w:t>
        </w:r>
        <w:r w:rsidR="00FC4DA4">
          <w:rPr>
            <w:noProof/>
            <w:webHidden/>
          </w:rPr>
          <w:tab/>
        </w:r>
        <w:r w:rsidR="00FC4DA4">
          <w:rPr>
            <w:noProof/>
            <w:webHidden/>
          </w:rPr>
          <w:fldChar w:fldCharType="begin"/>
        </w:r>
        <w:r w:rsidR="00FC4DA4">
          <w:rPr>
            <w:noProof/>
            <w:webHidden/>
          </w:rPr>
          <w:instrText xml:space="preserve"> PAGEREF _Toc185352484 \h </w:instrText>
        </w:r>
        <w:r w:rsidR="00FC4DA4">
          <w:rPr>
            <w:noProof/>
            <w:webHidden/>
          </w:rPr>
        </w:r>
        <w:r w:rsidR="00FC4DA4">
          <w:rPr>
            <w:noProof/>
            <w:webHidden/>
          </w:rPr>
          <w:fldChar w:fldCharType="separate"/>
        </w:r>
        <w:r w:rsidR="00FC4DA4">
          <w:rPr>
            <w:noProof/>
            <w:webHidden/>
          </w:rPr>
          <w:t>44</w:t>
        </w:r>
        <w:r w:rsidR="00FC4DA4">
          <w:rPr>
            <w:noProof/>
            <w:webHidden/>
          </w:rPr>
          <w:fldChar w:fldCharType="end"/>
        </w:r>
      </w:hyperlink>
    </w:p>
    <w:p w14:paraId="3588181F" w14:textId="1DBA84E4"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85" w:history="1">
        <w:r w:rsidR="00FC4DA4" w:rsidRPr="00426327">
          <w:rPr>
            <w:rStyle w:val="Lienhypertexte"/>
            <w:noProof/>
          </w:rPr>
          <w:t>13.2</w:t>
        </w:r>
        <w:r w:rsidR="00FC4DA4">
          <w:rPr>
            <w:rFonts w:asciiTheme="minorHAnsi" w:eastAsiaTheme="minorEastAsia" w:hAnsiTheme="minorHAnsi" w:cstheme="minorBidi"/>
            <w:noProof/>
            <w:lang w:eastAsia="fr-FR"/>
          </w:rPr>
          <w:tab/>
        </w:r>
        <w:r w:rsidR="00FC4DA4" w:rsidRPr="00426327">
          <w:rPr>
            <w:rStyle w:val="Lienhypertexte"/>
            <w:noProof/>
          </w:rPr>
          <w:t>Assurances</w:t>
        </w:r>
        <w:r w:rsidR="00FC4DA4">
          <w:rPr>
            <w:noProof/>
            <w:webHidden/>
          </w:rPr>
          <w:tab/>
        </w:r>
        <w:r w:rsidR="00FC4DA4">
          <w:rPr>
            <w:noProof/>
            <w:webHidden/>
          </w:rPr>
          <w:fldChar w:fldCharType="begin"/>
        </w:r>
        <w:r w:rsidR="00FC4DA4">
          <w:rPr>
            <w:noProof/>
            <w:webHidden/>
          </w:rPr>
          <w:instrText xml:space="preserve"> PAGEREF _Toc185352485 \h </w:instrText>
        </w:r>
        <w:r w:rsidR="00FC4DA4">
          <w:rPr>
            <w:noProof/>
            <w:webHidden/>
          </w:rPr>
        </w:r>
        <w:r w:rsidR="00FC4DA4">
          <w:rPr>
            <w:noProof/>
            <w:webHidden/>
          </w:rPr>
          <w:fldChar w:fldCharType="separate"/>
        </w:r>
        <w:r w:rsidR="00FC4DA4">
          <w:rPr>
            <w:noProof/>
            <w:webHidden/>
          </w:rPr>
          <w:t>44</w:t>
        </w:r>
        <w:r w:rsidR="00FC4DA4">
          <w:rPr>
            <w:noProof/>
            <w:webHidden/>
          </w:rPr>
          <w:fldChar w:fldCharType="end"/>
        </w:r>
      </w:hyperlink>
    </w:p>
    <w:p w14:paraId="41121C0D" w14:textId="0EE6838F"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86" w:history="1">
        <w:r w:rsidR="00FC4DA4" w:rsidRPr="00426327">
          <w:rPr>
            <w:rStyle w:val="Lienhypertexte"/>
            <w:noProof/>
          </w:rPr>
          <w:t>13.3</w:t>
        </w:r>
        <w:r w:rsidR="00FC4DA4">
          <w:rPr>
            <w:rFonts w:asciiTheme="minorHAnsi" w:eastAsiaTheme="minorEastAsia" w:hAnsiTheme="minorHAnsi" w:cstheme="minorBidi"/>
            <w:noProof/>
            <w:lang w:eastAsia="fr-FR"/>
          </w:rPr>
          <w:tab/>
        </w:r>
        <w:r w:rsidR="00FC4DA4" w:rsidRPr="00426327">
          <w:rPr>
            <w:rStyle w:val="Lienhypertexte"/>
            <w:noProof/>
          </w:rPr>
          <w:t>Obligations incombant au titulaire en application du code du travail</w:t>
        </w:r>
        <w:r w:rsidR="00FC4DA4">
          <w:rPr>
            <w:noProof/>
            <w:webHidden/>
          </w:rPr>
          <w:tab/>
        </w:r>
        <w:r w:rsidR="00FC4DA4">
          <w:rPr>
            <w:noProof/>
            <w:webHidden/>
          </w:rPr>
          <w:fldChar w:fldCharType="begin"/>
        </w:r>
        <w:r w:rsidR="00FC4DA4">
          <w:rPr>
            <w:noProof/>
            <w:webHidden/>
          </w:rPr>
          <w:instrText xml:space="preserve"> PAGEREF _Toc185352486 \h </w:instrText>
        </w:r>
        <w:r w:rsidR="00FC4DA4">
          <w:rPr>
            <w:noProof/>
            <w:webHidden/>
          </w:rPr>
        </w:r>
        <w:r w:rsidR="00FC4DA4">
          <w:rPr>
            <w:noProof/>
            <w:webHidden/>
          </w:rPr>
          <w:fldChar w:fldCharType="separate"/>
        </w:r>
        <w:r w:rsidR="00FC4DA4">
          <w:rPr>
            <w:noProof/>
            <w:webHidden/>
          </w:rPr>
          <w:t>44</w:t>
        </w:r>
        <w:r w:rsidR="00FC4DA4">
          <w:rPr>
            <w:noProof/>
            <w:webHidden/>
          </w:rPr>
          <w:fldChar w:fldCharType="end"/>
        </w:r>
      </w:hyperlink>
    </w:p>
    <w:p w14:paraId="6ECB00CD" w14:textId="63433018" w:rsidR="00FC4DA4" w:rsidRDefault="00782789">
      <w:pPr>
        <w:pStyle w:val="TM1"/>
        <w:tabs>
          <w:tab w:val="left" w:pos="660"/>
        </w:tabs>
        <w:rPr>
          <w:rFonts w:asciiTheme="minorHAnsi" w:eastAsiaTheme="minorEastAsia" w:hAnsiTheme="minorHAnsi" w:cstheme="minorBidi"/>
          <w:noProof/>
          <w:lang w:eastAsia="fr-FR"/>
        </w:rPr>
      </w:pPr>
      <w:hyperlink w:anchor="_Toc185352487" w:history="1">
        <w:r w:rsidR="00FC4DA4" w:rsidRPr="00426327">
          <w:rPr>
            <w:rStyle w:val="Lienhypertexte"/>
            <w:noProof/>
          </w:rPr>
          <w:t>14.</w:t>
        </w:r>
        <w:r w:rsidR="00FC4DA4">
          <w:rPr>
            <w:rFonts w:asciiTheme="minorHAnsi" w:eastAsiaTheme="minorEastAsia" w:hAnsiTheme="minorHAnsi" w:cstheme="minorBidi"/>
            <w:noProof/>
            <w:lang w:eastAsia="fr-FR"/>
          </w:rPr>
          <w:tab/>
        </w:r>
        <w:r w:rsidR="00FC4DA4" w:rsidRPr="00426327">
          <w:rPr>
            <w:rStyle w:val="Lienhypertexte"/>
            <w:noProof/>
          </w:rPr>
          <w:t>Résiliation</w:t>
        </w:r>
        <w:r w:rsidR="00FC4DA4">
          <w:rPr>
            <w:noProof/>
            <w:webHidden/>
          </w:rPr>
          <w:tab/>
        </w:r>
        <w:r w:rsidR="00FC4DA4">
          <w:rPr>
            <w:noProof/>
            <w:webHidden/>
          </w:rPr>
          <w:fldChar w:fldCharType="begin"/>
        </w:r>
        <w:r w:rsidR="00FC4DA4">
          <w:rPr>
            <w:noProof/>
            <w:webHidden/>
          </w:rPr>
          <w:instrText xml:space="preserve"> PAGEREF _Toc185352487 \h </w:instrText>
        </w:r>
        <w:r w:rsidR="00FC4DA4">
          <w:rPr>
            <w:noProof/>
            <w:webHidden/>
          </w:rPr>
        </w:r>
        <w:r w:rsidR="00FC4DA4">
          <w:rPr>
            <w:noProof/>
            <w:webHidden/>
          </w:rPr>
          <w:fldChar w:fldCharType="separate"/>
        </w:r>
        <w:r w:rsidR="00FC4DA4">
          <w:rPr>
            <w:noProof/>
            <w:webHidden/>
          </w:rPr>
          <w:t>44</w:t>
        </w:r>
        <w:r w:rsidR="00FC4DA4">
          <w:rPr>
            <w:noProof/>
            <w:webHidden/>
          </w:rPr>
          <w:fldChar w:fldCharType="end"/>
        </w:r>
      </w:hyperlink>
    </w:p>
    <w:p w14:paraId="7CEAAFC1" w14:textId="42833DAE" w:rsidR="00FC4DA4" w:rsidRDefault="00782789">
      <w:pPr>
        <w:pStyle w:val="TM1"/>
        <w:tabs>
          <w:tab w:val="left" w:pos="660"/>
        </w:tabs>
        <w:rPr>
          <w:rFonts w:asciiTheme="minorHAnsi" w:eastAsiaTheme="minorEastAsia" w:hAnsiTheme="minorHAnsi" w:cstheme="minorBidi"/>
          <w:noProof/>
          <w:lang w:eastAsia="fr-FR"/>
        </w:rPr>
      </w:pPr>
      <w:hyperlink w:anchor="_Toc185352488" w:history="1">
        <w:r w:rsidR="00FC4DA4" w:rsidRPr="00426327">
          <w:rPr>
            <w:rStyle w:val="Lienhypertexte"/>
            <w:noProof/>
          </w:rPr>
          <w:t>15.</w:t>
        </w:r>
        <w:r w:rsidR="00FC4DA4">
          <w:rPr>
            <w:rFonts w:asciiTheme="minorHAnsi" w:eastAsiaTheme="minorEastAsia" w:hAnsiTheme="minorHAnsi" w:cstheme="minorBidi"/>
            <w:noProof/>
            <w:lang w:eastAsia="fr-FR"/>
          </w:rPr>
          <w:tab/>
        </w:r>
        <w:r w:rsidR="00FC4DA4" w:rsidRPr="00426327">
          <w:rPr>
            <w:rStyle w:val="Lienhypertexte"/>
            <w:noProof/>
          </w:rPr>
          <w:t>Litiges et contentieux</w:t>
        </w:r>
        <w:r w:rsidR="00FC4DA4">
          <w:rPr>
            <w:noProof/>
            <w:webHidden/>
          </w:rPr>
          <w:tab/>
        </w:r>
        <w:r w:rsidR="00FC4DA4">
          <w:rPr>
            <w:noProof/>
            <w:webHidden/>
          </w:rPr>
          <w:fldChar w:fldCharType="begin"/>
        </w:r>
        <w:r w:rsidR="00FC4DA4">
          <w:rPr>
            <w:noProof/>
            <w:webHidden/>
          </w:rPr>
          <w:instrText xml:space="preserve"> PAGEREF _Toc185352488 \h </w:instrText>
        </w:r>
        <w:r w:rsidR="00FC4DA4">
          <w:rPr>
            <w:noProof/>
            <w:webHidden/>
          </w:rPr>
        </w:r>
        <w:r w:rsidR="00FC4DA4">
          <w:rPr>
            <w:noProof/>
            <w:webHidden/>
          </w:rPr>
          <w:fldChar w:fldCharType="separate"/>
        </w:r>
        <w:r w:rsidR="00FC4DA4">
          <w:rPr>
            <w:noProof/>
            <w:webHidden/>
          </w:rPr>
          <w:t>45</w:t>
        </w:r>
        <w:r w:rsidR="00FC4DA4">
          <w:rPr>
            <w:noProof/>
            <w:webHidden/>
          </w:rPr>
          <w:fldChar w:fldCharType="end"/>
        </w:r>
      </w:hyperlink>
    </w:p>
    <w:p w14:paraId="526585E9" w14:textId="4CE6DAD5" w:rsidR="00FC4DA4" w:rsidRDefault="00782789">
      <w:pPr>
        <w:pStyle w:val="TM1"/>
        <w:tabs>
          <w:tab w:val="left" w:pos="660"/>
        </w:tabs>
        <w:rPr>
          <w:rFonts w:asciiTheme="minorHAnsi" w:eastAsiaTheme="minorEastAsia" w:hAnsiTheme="minorHAnsi" w:cstheme="minorBidi"/>
          <w:noProof/>
          <w:lang w:eastAsia="fr-FR"/>
        </w:rPr>
      </w:pPr>
      <w:hyperlink w:anchor="_Toc185352489" w:history="1">
        <w:r w:rsidR="00FC4DA4" w:rsidRPr="00426327">
          <w:rPr>
            <w:rStyle w:val="Lienhypertexte"/>
            <w:noProof/>
          </w:rPr>
          <w:t>16.</w:t>
        </w:r>
        <w:r w:rsidR="00FC4DA4">
          <w:rPr>
            <w:rFonts w:asciiTheme="minorHAnsi" w:eastAsiaTheme="minorEastAsia" w:hAnsiTheme="minorHAnsi" w:cstheme="minorBidi"/>
            <w:noProof/>
            <w:lang w:eastAsia="fr-FR"/>
          </w:rPr>
          <w:tab/>
        </w:r>
        <w:r w:rsidR="00FC4DA4" w:rsidRPr="00426327">
          <w:rPr>
            <w:rStyle w:val="Lienhypertexte"/>
            <w:noProof/>
          </w:rPr>
          <w:t>Signatures et Visa</w:t>
        </w:r>
        <w:r w:rsidR="00FC4DA4">
          <w:rPr>
            <w:noProof/>
            <w:webHidden/>
          </w:rPr>
          <w:tab/>
        </w:r>
        <w:r w:rsidR="00FC4DA4">
          <w:rPr>
            <w:noProof/>
            <w:webHidden/>
          </w:rPr>
          <w:fldChar w:fldCharType="begin"/>
        </w:r>
        <w:r w:rsidR="00FC4DA4">
          <w:rPr>
            <w:noProof/>
            <w:webHidden/>
          </w:rPr>
          <w:instrText xml:space="preserve"> PAGEREF _Toc185352489 \h </w:instrText>
        </w:r>
        <w:r w:rsidR="00FC4DA4">
          <w:rPr>
            <w:noProof/>
            <w:webHidden/>
          </w:rPr>
        </w:r>
        <w:r w:rsidR="00FC4DA4">
          <w:rPr>
            <w:noProof/>
            <w:webHidden/>
          </w:rPr>
          <w:fldChar w:fldCharType="separate"/>
        </w:r>
        <w:r w:rsidR="00FC4DA4">
          <w:rPr>
            <w:noProof/>
            <w:webHidden/>
          </w:rPr>
          <w:t>46</w:t>
        </w:r>
        <w:r w:rsidR="00FC4DA4">
          <w:rPr>
            <w:noProof/>
            <w:webHidden/>
          </w:rPr>
          <w:fldChar w:fldCharType="end"/>
        </w:r>
      </w:hyperlink>
    </w:p>
    <w:p w14:paraId="1BCF0CCB" w14:textId="3CEC4238"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90" w:history="1">
        <w:r w:rsidR="00FC4DA4" w:rsidRPr="00426327">
          <w:rPr>
            <w:rStyle w:val="Lienhypertexte"/>
            <w:noProof/>
          </w:rPr>
          <w:t>16.1</w:t>
        </w:r>
        <w:r w:rsidR="00FC4DA4">
          <w:rPr>
            <w:rFonts w:asciiTheme="minorHAnsi" w:eastAsiaTheme="minorEastAsia" w:hAnsiTheme="minorHAnsi" w:cstheme="minorBidi"/>
            <w:noProof/>
            <w:lang w:eastAsia="fr-FR"/>
          </w:rPr>
          <w:tab/>
        </w:r>
        <w:r w:rsidR="00FC4DA4" w:rsidRPr="00426327">
          <w:rPr>
            <w:rStyle w:val="Lienhypertexte"/>
            <w:noProof/>
          </w:rPr>
          <w:t>Signature du (ou des) co-contractant(s)</w:t>
        </w:r>
        <w:r w:rsidR="00FC4DA4">
          <w:rPr>
            <w:noProof/>
            <w:webHidden/>
          </w:rPr>
          <w:tab/>
        </w:r>
        <w:r w:rsidR="00FC4DA4">
          <w:rPr>
            <w:noProof/>
            <w:webHidden/>
          </w:rPr>
          <w:fldChar w:fldCharType="begin"/>
        </w:r>
        <w:r w:rsidR="00FC4DA4">
          <w:rPr>
            <w:noProof/>
            <w:webHidden/>
          </w:rPr>
          <w:instrText xml:space="preserve"> PAGEREF _Toc185352490 \h </w:instrText>
        </w:r>
        <w:r w:rsidR="00FC4DA4">
          <w:rPr>
            <w:noProof/>
            <w:webHidden/>
          </w:rPr>
        </w:r>
        <w:r w:rsidR="00FC4DA4">
          <w:rPr>
            <w:noProof/>
            <w:webHidden/>
          </w:rPr>
          <w:fldChar w:fldCharType="separate"/>
        </w:r>
        <w:r w:rsidR="00FC4DA4">
          <w:rPr>
            <w:noProof/>
            <w:webHidden/>
          </w:rPr>
          <w:t>46</w:t>
        </w:r>
        <w:r w:rsidR="00FC4DA4">
          <w:rPr>
            <w:noProof/>
            <w:webHidden/>
          </w:rPr>
          <w:fldChar w:fldCharType="end"/>
        </w:r>
      </w:hyperlink>
    </w:p>
    <w:p w14:paraId="712A96B8" w14:textId="4552C989"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91" w:history="1">
        <w:r w:rsidR="00FC4DA4" w:rsidRPr="00426327">
          <w:rPr>
            <w:rStyle w:val="Lienhypertexte"/>
            <w:noProof/>
          </w:rPr>
          <w:t>16.2</w:t>
        </w:r>
        <w:r w:rsidR="00FC4DA4">
          <w:rPr>
            <w:rFonts w:asciiTheme="minorHAnsi" w:eastAsiaTheme="minorEastAsia" w:hAnsiTheme="minorHAnsi" w:cstheme="minorBidi"/>
            <w:noProof/>
            <w:lang w:eastAsia="fr-FR"/>
          </w:rPr>
          <w:tab/>
        </w:r>
        <w:r w:rsidR="00FC4DA4" w:rsidRPr="00426327">
          <w:rPr>
            <w:rStyle w:val="Lienhypertexte"/>
            <w:noProof/>
          </w:rPr>
          <w:t>Visa du Contrôleur budgétaire et comptable du ministère de la Justice</w:t>
        </w:r>
        <w:r w:rsidR="00FC4DA4">
          <w:rPr>
            <w:noProof/>
            <w:webHidden/>
          </w:rPr>
          <w:tab/>
        </w:r>
        <w:r w:rsidR="00FC4DA4">
          <w:rPr>
            <w:noProof/>
            <w:webHidden/>
          </w:rPr>
          <w:fldChar w:fldCharType="begin"/>
        </w:r>
        <w:r w:rsidR="00FC4DA4">
          <w:rPr>
            <w:noProof/>
            <w:webHidden/>
          </w:rPr>
          <w:instrText xml:space="preserve"> PAGEREF _Toc185352491 \h </w:instrText>
        </w:r>
        <w:r w:rsidR="00FC4DA4">
          <w:rPr>
            <w:noProof/>
            <w:webHidden/>
          </w:rPr>
        </w:r>
        <w:r w:rsidR="00FC4DA4">
          <w:rPr>
            <w:noProof/>
            <w:webHidden/>
          </w:rPr>
          <w:fldChar w:fldCharType="separate"/>
        </w:r>
        <w:r w:rsidR="00FC4DA4">
          <w:rPr>
            <w:noProof/>
            <w:webHidden/>
          </w:rPr>
          <w:t>46</w:t>
        </w:r>
        <w:r w:rsidR="00FC4DA4">
          <w:rPr>
            <w:noProof/>
            <w:webHidden/>
          </w:rPr>
          <w:fldChar w:fldCharType="end"/>
        </w:r>
      </w:hyperlink>
    </w:p>
    <w:p w14:paraId="09E4FBEB" w14:textId="51E90D65" w:rsidR="00FC4DA4" w:rsidRDefault="00782789">
      <w:pPr>
        <w:pStyle w:val="TM2"/>
        <w:tabs>
          <w:tab w:val="left" w:pos="880"/>
          <w:tab w:val="right" w:leader="dot" w:pos="9062"/>
        </w:tabs>
        <w:rPr>
          <w:rFonts w:asciiTheme="minorHAnsi" w:eastAsiaTheme="minorEastAsia" w:hAnsiTheme="minorHAnsi" w:cstheme="minorBidi"/>
          <w:noProof/>
          <w:lang w:eastAsia="fr-FR"/>
        </w:rPr>
      </w:pPr>
      <w:hyperlink w:anchor="_Toc185352492" w:history="1">
        <w:r w:rsidR="00FC4DA4" w:rsidRPr="00426327">
          <w:rPr>
            <w:rStyle w:val="Lienhypertexte"/>
            <w:noProof/>
          </w:rPr>
          <w:t>16.3</w:t>
        </w:r>
        <w:r w:rsidR="00FC4DA4">
          <w:rPr>
            <w:rFonts w:asciiTheme="minorHAnsi" w:eastAsiaTheme="minorEastAsia" w:hAnsiTheme="minorHAnsi" w:cstheme="minorBidi"/>
            <w:noProof/>
            <w:lang w:eastAsia="fr-FR"/>
          </w:rPr>
          <w:tab/>
        </w:r>
        <w:r w:rsidR="00FC4DA4" w:rsidRPr="00426327">
          <w:rPr>
            <w:rStyle w:val="Lienhypertexte"/>
            <w:noProof/>
          </w:rPr>
          <w:t>Signature du pouvoir adjudicateur</w:t>
        </w:r>
        <w:r w:rsidR="00FC4DA4">
          <w:rPr>
            <w:noProof/>
            <w:webHidden/>
          </w:rPr>
          <w:tab/>
        </w:r>
        <w:r w:rsidR="00FC4DA4">
          <w:rPr>
            <w:noProof/>
            <w:webHidden/>
          </w:rPr>
          <w:fldChar w:fldCharType="begin"/>
        </w:r>
        <w:r w:rsidR="00FC4DA4">
          <w:rPr>
            <w:noProof/>
            <w:webHidden/>
          </w:rPr>
          <w:instrText xml:space="preserve"> PAGEREF _Toc185352492 \h </w:instrText>
        </w:r>
        <w:r w:rsidR="00FC4DA4">
          <w:rPr>
            <w:noProof/>
            <w:webHidden/>
          </w:rPr>
        </w:r>
        <w:r w:rsidR="00FC4DA4">
          <w:rPr>
            <w:noProof/>
            <w:webHidden/>
          </w:rPr>
          <w:fldChar w:fldCharType="separate"/>
        </w:r>
        <w:r w:rsidR="00FC4DA4">
          <w:rPr>
            <w:noProof/>
            <w:webHidden/>
          </w:rPr>
          <w:t>46</w:t>
        </w:r>
        <w:r w:rsidR="00FC4DA4">
          <w:rPr>
            <w:noProof/>
            <w:webHidden/>
          </w:rPr>
          <w:fldChar w:fldCharType="end"/>
        </w:r>
      </w:hyperlink>
    </w:p>
    <w:p w14:paraId="29A7F3CD" w14:textId="30A12F94" w:rsidR="00F454AB" w:rsidRPr="00FE004C" w:rsidRDefault="006D1CDC" w:rsidP="00FE004C">
      <w:pPr>
        <w:pStyle w:val="Titre"/>
        <w:spacing w:before="0" w:after="0" w:line="240" w:lineRule="auto"/>
        <w:rPr>
          <w:rFonts w:ascii="Marianne" w:hAnsi="Marianne"/>
          <w:sz w:val="20"/>
          <w:szCs w:val="20"/>
        </w:rPr>
      </w:pPr>
      <w:r w:rsidRPr="0010394E">
        <w:rPr>
          <w:rFonts w:ascii="Marianne" w:hAnsi="Marianne"/>
          <w:sz w:val="18"/>
        </w:rPr>
        <w:fldChar w:fldCharType="end"/>
      </w:r>
      <w:bookmarkStart w:id="0" w:name="_Toc534375698"/>
      <w:r w:rsidR="00DC04E6" w:rsidRPr="0010394E">
        <w:rPr>
          <w:rFonts w:ascii="Marianne" w:hAnsi="Marianne"/>
          <w:sz w:val="18"/>
        </w:rPr>
        <w:br w:type="page"/>
      </w:r>
      <w:bookmarkStart w:id="1" w:name="_Toc182993745"/>
      <w:bookmarkStart w:id="2" w:name="_Toc185352408"/>
      <w:bookmarkEnd w:id="0"/>
      <w:r w:rsidR="00D93731" w:rsidRPr="00FE004C">
        <w:rPr>
          <w:rFonts w:ascii="Marianne" w:hAnsi="Marianne"/>
          <w:sz w:val="20"/>
          <w:szCs w:val="20"/>
        </w:rPr>
        <w:lastRenderedPageBreak/>
        <w:t>PREAMBULE</w:t>
      </w:r>
      <w:bookmarkEnd w:id="1"/>
      <w:bookmarkEnd w:id="2"/>
    </w:p>
    <w:p w14:paraId="2B40D604" w14:textId="77777777" w:rsidR="00571D25" w:rsidRPr="001A0E58" w:rsidRDefault="00571D25" w:rsidP="00FE004C">
      <w:pPr>
        <w:spacing w:after="0" w:line="240" w:lineRule="auto"/>
        <w:jc w:val="both"/>
        <w:rPr>
          <w:rFonts w:ascii="Marianne" w:eastAsia="Times New Roman" w:hAnsi="Marianne"/>
          <w:sz w:val="18"/>
          <w:szCs w:val="18"/>
          <w:lang w:eastAsia="zh-CN"/>
        </w:rPr>
      </w:pPr>
    </w:p>
    <w:p w14:paraId="25E1EDD4" w14:textId="77777777" w:rsidR="00F57842" w:rsidRPr="002454A2" w:rsidRDefault="00F57842" w:rsidP="00FE004C">
      <w:pPr>
        <w:spacing w:after="0" w:line="240" w:lineRule="auto"/>
        <w:jc w:val="both"/>
        <w:rPr>
          <w:rFonts w:ascii="Marianne" w:eastAsia="Times New Roman" w:hAnsi="Marianne"/>
          <w:b/>
          <w:bCs/>
          <w:sz w:val="18"/>
          <w:szCs w:val="18"/>
          <w:u w:val="single"/>
          <w:lang w:eastAsia="zh-CN"/>
        </w:rPr>
      </w:pPr>
      <w:r w:rsidRPr="002454A2">
        <w:rPr>
          <w:rFonts w:ascii="Marianne" w:eastAsia="Times New Roman" w:hAnsi="Marianne"/>
          <w:b/>
          <w:bCs/>
          <w:sz w:val="18"/>
          <w:szCs w:val="18"/>
          <w:u w:val="single"/>
          <w:lang w:eastAsia="zh-CN"/>
        </w:rPr>
        <w:t>Contexte de réalisation des prestations attendues :</w:t>
      </w:r>
    </w:p>
    <w:p w14:paraId="76C02367" w14:textId="77777777" w:rsidR="00F57842" w:rsidRDefault="00F57842" w:rsidP="00FE004C">
      <w:pPr>
        <w:spacing w:after="0" w:line="240" w:lineRule="auto"/>
        <w:jc w:val="both"/>
        <w:rPr>
          <w:rFonts w:ascii="Marianne" w:eastAsia="Times New Roman" w:hAnsi="Marianne"/>
          <w:sz w:val="18"/>
          <w:szCs w:val="18"/>
          <w:lang w:eastAsia="zh-CN"/>
        </w:rPr>
      </w:pPr>
    </w:p>
    <w:p w14:paraId="715F296C" w14:textId="676DB4DB" w:rsidR="00571D25" w:rsidRPr="001A0E58" w:rsidRDefault="00571D25" w:rsidP="00FE004C">
      <w:p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Institué en 1806, le conseil de prud’hommes est une juridiction du premier degré spécialisée dans le règlement des litiges individuels qui surviennent entre les salariés ou apprentis et leurs employeurs dans le cadre d’un contrat de travail ou d’apprentissage. Les juges qui le composent, les conseillers prud’hommes, sont issus du monde du travail.</w:t>
      </w:r>
    </w:p>
    <w:p w14:paraId="6AC5097F" w14:textId="77777777" w:rsidR="00571D25" w:rsidRPr="001A0E58" w:rsidRDefault="00571D25" w:rsidP="00FE004C">
      <w:pPr>
        <w:spacing w:after="0" w:line="240" w:lineRule="auto"/>
        <w:jc w:val="both"/>
        <w:rPr>
          <w:rFonts w:ascii="Marianne" w:eastAsia="Times New Roman" w:hAnsi="Marianne"/>
          <w:sz w:val="18"/>
          <w:szCs w:val="18"/>
          <w:lang w:eastAsia="zh-CN"/>
        </w:rPr>
      </w:pPr>
    </w:p>
    <w:p w14:paraId="240A3151" w14:textId="77777777" w:rsidR="00571D25" w:rsidRPr="001A0E58" w:rsidRDefault="00571D25" w:rsidP="00FE004C">
      <w:p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 xml:space="preserve">La juridiction prud’homale est une institution originale dans le système judiciaire français et européen, à plus d’un titre : </w:t>
      </w:r>
    </w:p>
    <w:p w14:paraId="3612C4B9" w14:textId="33BCF58D" w:rsidR="00571D25" w:rsidRPr="001A0E58" w:rsidRDefault="00571D25" w:rsidP="00FE004C">
      <w:pPr>
        <w:numPr>
          <w:ilvl w:val="0"/>
          <w:numId w:val="18"/>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Il s’agit d’une juridiction ancrée dans le monde du travail, composée de magistrats non professionnels employeurs d’une part et salariés d’autre part, regroupés par sections et qui jugent en formation paritaire. Ils étaient jusqu’</w:t>
      </w:r>
      <w:r w:rsidR="00FA3030" w:rsidRPr="001A0E58">
        <w:rPr>
          <w:rFonts w:ascii="Marianne" w:eastAsia="Times New Roman" w:hAnsi="Marianne"/>
          <w:sz w:val="18"/>
          <w:szCs w:val="18"/>
          <w:lang w:eastAsia="zh-CN"/>
        </w:rPr>
        <w:t>en 2017</w:t>
      </w:r>
      <w:r w:rsidRPr="001A0E58">
        <w:rPr>
          <w:rFonts w:ascii="Marianne" w:eastAsia="Times New Roman" w:hAnsi="Marianne"/>
          <w:sz w:val="18"/>
          <w:szCs w:val="18"/>
          <w:lang w:eastAsia="zh-CN"/>
        </w:rPr>
        <w:t xml:space="preserve"> élus par leurs pairs tous les cinq ans. La réforme du mode de désignation des conseillers prud’hommes organise désormais un processus de désignation par les </w:t>
      </w:r>
      <w:r w:rsidR="002A60C2" w:rsidRPr="001A0E58">
        <w:rPr>
          <w:rFonts w:ascii="Marianne" w:hAnsi="Marianne"/>
          <w:sz w:val="18"/>
          <w:szCs w:val="18"/>
          <w:lang w:eastAsia="zh-CN"/>
        </w:rPr>
        <w:t>organisations syndicales et professionnelles</w:t>
      </w:r>
      <w:r w:rsidR="002A60C2" w:rsidRPr="001A0E58">
        <w:rPr>
          <w:rFonts w:ascii="Marianne" w:eastAsia="Times New Roman" w:hAnsi="Marianne"/>
          <w:sz w:val="18"/>
          <w:szCs w:val="18"/>
          <w:lang w:eastAsia="zh-CN"/>
        </w:rPr>
        <w:t xml:space="preserve"> </w:t>
      </w:r>
      <w:r w:rsidRPr="001A0E58">
        <w:rPr>
          <w:rFonts w:ascii="Marianne" w:eastAsia="Times New Roman" w:hAnsi="Marianne"/>
          <w:sz w:val="18"/>
          <w:szCs w:val="18"/>
          <w:lang w:eastAsia="zh-CN"/>
        </w:rPr>
        <w:t>(</w:t>
      </w:r>
      <w:r w:rsidRPr="001A0E58">
        <w:rPr>
          <w:rFonts w:ascii="Marianne" w:eastAsia="Times New Roman" w:hAnsi="Marianne"/>
          <w:b/>
          <w:sz w:val="18"/>
          <w:szCs w:val="18"/>
          <w:lang w:eastAsia="zh-CN"/>
        </w:rPr>
        <w:t>OSP</w:t>
      </w:r>
      <w:r w:rsidRPr="001A0E58">
        <w:rPr>
          <w:rFonts w:ascii="Marianne" w:eastAsia="Times New Roman" w:hAnsi="Marianne"/>
          <w:sz w:val="18"/>
          <w:szCs w:val="18"/>
          <w:lang w:eastAsia="zh-CN"/>
        </w:rPr>
        <w:t>) pour une nomination l’année suivant la mesure de l’audience syndicale et patronale et un mandat de 4 ans. L’institution prud’homale compte 14 512 conseillers prud’hommes répartis dans 211 conseils de prud’hommes.</w:t>
      </w:r>
    </w:p>
    <w:p w14:paraId="0911ADF3" w14:textId="77777777" w:rsidR="00571D25" w:rsidRPr="001A0E58" w:rsidRDefault="00571D25" w:rsidP="00FE004C">
      <w:pPr>
        <w:numPr>
          <w:ilvl w:val="0"/>
          <w:numId w:val="18"/>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Il s’agit d’une juridiction spécialisée dans le règlement des litiges entre employeurs et salariés, qui règle les conflits individuels liés au contrat de travail, avec des règles de procédure spécifiques. Plus de 100 000 affair</w:t>
      </w:r>
      <w:r w:rsidR="004555C3" w:rsidRPr="001A0E58">
        <w:rPr>
          <w:rFonts w:ascii="Marianne" w:eastAsia="Times New Roman" w:hAnsi="Marianne"/>
          <w:sz w:val="18"/>
          <w:szCs w:val="18"/>
          <w:lang w:eastAsia="zh-CN"/>
        </w:rPr>
        <w:t>es y sont traitées chaque année</w:t>
      </w:r>
    </w:p>
    <w:p w14:paraId="048D1FED" w14:textId="5F413584" w:rsidR="00571D25" w:rsidRPr="001A0E58" w:rsidRDefault="00571D25" w:rsidP="00FE004C">
      <w:pPr>
        <w:spacing w:after="0" w:line="240" w:lineRule="auto"/>
        <w:jc w:val="both"/>
        <w:rPr>
          <w:rFonts w:ascii="Marianne" w:eastAsia="Times New Roman" w:hAnsi="Marianne"/>
          <w:sz w:val="18"/>
          <w:szCs w:val="18"/>
          <w:lang w:eastAsia="zh-CN"/>
        </w:rPr>
      </w:pPr>
    </w:p>
    <w:p w14:paraId="350E8AE9" w14:textId="77777777" w:rsidR="00571D25" w:rsidRPr="001A0E58" w:rsidRDefault="00571D25" w:rsidP="00FE004C">
      <w:pPr>
        <w:spacing w:after="0" w:line="240" w:lineRule="auto"/>
        <w:jc w:val="both"/>
        <w:rPr>
          <w:rFonts w:ascii="Marianne" w:eastAsia="Times New Roman" w:hAnsi="Marianne"/>
          <w:b/>
          <w:sz w:val="18"/>
          <w:szCs w:val="18"/>
          <w:u w:val="single"/>
          <w:lang w:eastAsia="zh-CN"/>
        </w:rPr>
      </w:pPr>
      <w:r w:rsidRPr="001A0E58">
        <w:rPr>
          <w:rFonts w:ascii="Marianne" w:eastAsia="Times New Roman" w:hAnsi="Marianne"/>
          <w:b/>
          <w:sz w:val="18"/>
          <w:szCs w:val="18"/>
          <w:u w:val="single"/>
          <w:lang w:eastAsia="zh-CN"/>
        </w:rPr>
        <w:t>Chiffres clés :</w:t>
      </w:r>
    </w:p>
    <w:p w14:paraId="09F3CEE3" w14:textId="77777777" w:rsidR="00571D25" w:rsidRPr="001A0E58" w:rsidRDefault="00571D25" w:rsidP="00FE004C">
      <w:pPr>
        <w:spacing w:after="0" w:line="240" w:lineRule="auto"/>
        <w:jc w:val="both"/>
        <w:rPr>
          <w:rFonts w:ascii="Marianne" w:eastAsia="Times New Roman" w:hAnsi="Marianne"/>
          <w:b/>
          <w:sz w:val="18"/>
          <w:szCs w:val="18"/>
          <w:u w:val="single"/>
          <w:lang w:eastAsia="zh-CN"/>
        </w:rPr>
      </w:pPr>
    </w:p>
    <w:p w14:paraId="69547D74" w14:textId="77777777" w:rsidR="00571D25" w:rsidRPr="001A0E58" w:rsidRDefault="00571D25" w:rsidP="00FE004C">
      <w:pPr>
        <w:numPr>
          <w:ilvl w:val="0"/>
          <w:numId w:val="19"/>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211 conseils de prud’hommes, dont :</w:t>
      </w:r>
    </w:p>
    <w:p w14:paraId="695DC4AC" w14:textId="77777777" w:rsidR="00571D25" w:rsidRPr="001A0E58" w:rsidRDefault="00571D25" w:rsidP="00FE004C">
      <w:pPr>
        <w:numPr>
          <w:ilvl w:val="1"/>
          <w:numId w:val="19"/>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203 situés en métropole (au moins un par département) ;</w:t>
      </w:r>
    </w:p>
    <w:p w14:paraId="4D4EEC26" w14:textId="77777777" w:rsidR="00571D25" w:rsidRPr="001A0E58" w:rsidRDefault="00571D25" w:rsidP="00FE004C">
      <w:pPr>
        <w:numPr>
          <w:ilvl w:val="1"/>
          <w:numId w:val="19"/>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8 situés dans des départements et collectivités d’outre-mer.</w:t>
      </w:r>
    </w:p>
    <w:p w14:paraId="67C65CB2" w14:textId="77777777" w:rsidR="00571D25" w:rsidRPr="001A0E58" w:rsidRDefault="00571D25" w:rsidP="00FE004C">
      <w:pPr>
        <w:numPr>
          <w:ilvl w:val="0"/>
          <w:numId w:val="19"/>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2 collèges : salariés et employeurs ;</w:t>
      </w:r>
    </w:p>
    <w:p w14:paraId="3FDF1246" w14:textId="4EC9BC0C" w:rsidR="00571D25" w:rsidRPr="001A0E58" w:rsidRDefault="00571D25" w:rsidP="00FE004C">
      <w:pPr>
        <w:numPr>
          <w:ilvl w:val="0"/>
          <w:numId w:val="19"/>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 xml:space="preserve">5 sections : </w:t>
      </w:r>
      <w:r w:rsidR="00C727B5">
        <w:rPr>
          <w:rFonts w:ascii="Marianne" w:eastAsia="Times New Roman" w:hAnsi="Marianne"/>
          <w:sz w:val="18"/>
          <w:szCs w:val="18"/>
          <w:lang w:eastAsia="zh-CN"/>
        </w:rPr>
        <w:t>de l’</w:t>
      </w:r>
      <w:r w:rsidRPr="001A0E58">
        <w:rPr>
          <w:rFonts w:ascii="Marianne" w:eastAsia="Times New Roman" w:hAnsi="Marianne"/>
          <w:sz w:val="18"/>
          <w:szCs w:val="18"/>
          <w:lang w:eastAsia="zh-CN"/>
        </w:rPr>
        <w:t xml:space="preserve">industrie, </w:t>
      </w:r>
      <w:r w:rsidR="00C727B5">
        <w:rPr>
          <w:rFonts w:ascii="Marianne" w:eastAsia="Times New Roman" w:hAnsi="Marianne"/>
          <w:sz w:val="18"/>
          <w:szCs w:val="18"/>
          <w:lang w:eastAsia="zh-CN"/>
        </w:rPr>
        <w:t xml:space="preserve">du </w:t>
      </w:r>
      <w:r w:rsidRPr="001A0E58">
        <w:rPr>
          <w:rFonts w:ascii="Marianne" w:eastAsia="Times New Roman" w:hAnsi="Marianne"/>
          <w:sz w:val="18"/>
          <w:szCs w:val="18"/>
          <w:lang w:eastAsia="zh-CN"/>
        </w:rPr>
        <w:t>commerce</w:t>
      </w:r>
      <w:r w:rsidR="00FA3030" w:rsidRPr="001A0E58">
        <w:rPr>
          <w:rFonts w:ascii="Marianne" w:eastAsia="Times New Roman" w:hAnsi="Marianne"/>
          <w:sz w:val="18"/>
          <w:szCs w:val="18"/>
          <w:lang w:eastAsia="zh-CN"/>
        </w:rPr>
        <w:t xml:space="preserve"> et </w:t>
      </w:r>
      <w:r w:rsidR="00C727B5">
        <w:rPr>
          <w:rFonts w:ascii="Marianne" w:eastAsia="Times New Roman" w:hAnsi="Marianne"/>
          <w:sz w:val="18"/>
          <w:szCs w:val="18"/>
          <w:lang w:eastAsia="zh-CN"/>
        </w:rPr>
        <w:t xml:space="preserve">des </w:t>
      </w:r>
      <w:r w:rsidR="00FA3030" w:rsidRPr="001A0E58">
        <w:rPr>
          <w:rFonts w:ascii="Marianne" w:eastAsia="Times New Roman" w:hAnsi="Marianne"/>
          <w:sz w:val="18"/>
          <w:szCs w:val="18"/>
          <w:lang w:eastAsia="zh-CN"/>
        </w:rPr>
        <w:t>services commerciaux</w:t>
      </w:r>
      <w:r w:rsidRPr="001A0E58">
        <w:rPr>
          <w:rFonts w:ascii="Marianne" w:eastAsia="Times New Roman" w:hAnsi="Marianne"/>
          <w:sz w:val="18"/>
          <w:szCs w:val="18"/>
          <w:lang w:eastAsia="zh-CN"/>
        </w:rPr>
        <w:t xml:space="preserve">, </w:t>
      </w:r>
      <w:r w:rsidR="00C727B5">
        <w:rPr>
          <w:rFonts w:ascii="Marianne" w:eastAsia="Times New Roman" w:hAnsi="Marianne"/>
          <w:sz w:val="18"/>
          <w:szCs w:val="18"/>
          <w:lang w:eastAsia="zh-CN"/>
        </w:rPr>
        <w:t>de l’</w:t>
      </w:r>
      <w:r w:rsidRPr="001A0E58">
        <w:rPr>
          <w:rFonts w:ascii="Marianne" w:eastAsia="Times New Roman" w:hAnsi="Marianne"/>
          <w:sz w:val="18"/>
          <w:szCs w:val="18"/>
          <w:lang w:eastAsia="zh-CN"/>
        </w:rPr>
        <w:t>agriculture</w:t>
      </w:r>
      <w:r w:rsidR="00467FEB">
        <w:rPr>
          <w:rFonts w:ascii="Marianne" w:eastAsia="Times New Roman" w:hAnsi="Marianne"/>
          <w:sz w:val="18"/>
          <w:szCs w:val="18"/>
          <w:lang w:eastAsia="zh-CN"/>
        </w:rPr>
        <w:t xml:space="preserve"> (pour 184 conseils de prud’hommes)</w:t>
      </w:r>
      <w:r w:rsidRPr="001A0E58">
        <w:rPr>
          <w:rFonts w:ascii="Marianne" w:eastAsia="Times New Roman" w:hAnsi="Marianne"/>
          <w:sz w:val="18"/>
          <w:szCs w:val="18"/>
          <w:lang w:eastAsia="zh-CN"/>
        </w:rPr>
        <w:t xml:space="preserve">, </w:t>
      </w:r>
      <w:r w:rsidR="00C727B5">
        <w:rPr>
          <w:rFonts w:ascii="Marianne" w:eastAsia="Times New Roman" w:hAnsi="Marianne"/>
          <w:sz w:val="18"/>
          <w:szCs w:val="18"/>
          <w:lang w:eastAsia="zh-CN"/>
        </w:rPr>
        <w:t xml:space="preserve">des </w:t>
      </w:r>
      <w:r w:rsidRPr="001A0E58">
        <w:rPr>
          <w:rFonts w:ascii="Marianne" w:eastAsia="Times New Roman" w:hAnsi="Marianne"/>
          <w:sz w:val="18"/>
          <w:szCs w:val="18"/>
          <w:lang w:eastAsia="zh-CN"/>
        </w:rPr>
        <w:t xml:space="preserve">activités diverses et </w:t>
      </w:r>
      <w:r w:rsidR="00C727B5">
        <w:rPr>
          <w:rFonts w:ascii="Marianne" w:eastAsia="Times New Roman" w:hAnsi="Marianne"/>
          <w:sz w:val="18"/>
          <w:szCs w:val="18"/>
          <w:lang w:eastAsia="zh-CN"/>
        </w:rPr>
        <w:t>de l’e</w:t>
      </w:r>
      <w:r w:rsidRPr="001A0E58">
        <w:rPr>
          <w:rFonts w:ascii="Marianne" w:eastAsia="Times New Roman" w:hAnsi="Marianne"/>
          <w:sz w:val="18"/>
          <w:szCs w:val="18"/>
          <w:lang w:eastAsia="zh-CN"/>
        </w:rPr>
        <w:t>ncadrement ;</w:t>
      </w:r>
    </w:p>
    <w:p w14:paraId="6BCCD9B3" w14:textId="6D9D339B" w:rsidR="00571D25" w:rsidRPr="001A0E58" w:rsidRDefault="00571D25" w:rsidP="00FE004C">
      <w:pPr>
        <w:numPr>
          <w:ilvl w:val="0"/>
          <w:numId w:val="19"/>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 xml:space="preserve">2 sections </w:t>
      </w:r>
      <w:r w:rsidR="00467FEB">
        <w:rPr>
          <w:rFonts w:ascii="Marianne" w:eastAsia="Times New Roman" w:hAnsi="Marianne"/>
          <w:sz w:val="18"/>
          <w:szCs w:val="18"/>
          <w:lang w:eastAsia="zh-CN"/>
        </w:rPr>
        <w:t xml:space="preserve">spécifiquement </w:t>
      </w:r>
      <w:r w:rsidRPr="001A0E58">
        <w:rPr>
          <w:rFonts w:ascii="Marianne" w:eastAsia="Times New Roman" w:hAnsi="Marianne"/>
          <w:sz w:val="18"/>
          <w:szCs w:val="18"/>
          <w:lang w:eastAsia="zh-CN"/>
        </w:rPr>
        <w:t>au conseil de prud’hommes de Mamoudzou (MAYOTTE)</w:t>
      </w:r>
      <w:r w:rsidR="00C727B5">
        <w:rPr>
          <w:rFonts w:ascii="Marianne" w:eastAsia="Times New Roman" w:hAnsi="Marianne"/>
          <w:sz w:val="18"/>
          <w:szCs w:val="18"/>
          <w:lang w:eastAsia="zh-CN"/>
        </w:rPr>
        <w:t xml:space="preserve"> (section de l’encadrement et section interprofessionnelle regroupant les 4 autres sections)</w:t>
      </w:r>
      <w:r w:rsidRPr="001A0E58">
        <w:rPr>
          <w:rFonts w:ascii="Marianne" w:eastAsia="Times New Roman" w:hAnsi="Marianne"/>
          <w:sz w:val="18"/>
          <w:szCs w:val="18"/>
          <w:lang w:eastAsia="zh-CN"/>
        </w:rPr>
        <w:t> ;</w:t>
      </w:r>
    </w:p>
    <w:p w14:paraId="2CC892CD" w14:textId="77777777" w:rsidR="00571D25" w:rsidRPr="001A0E58" w:rsidRDefault="00571D25" w:rsidP="00FE004C">
      <w:pPr>
        <w:numPr>
          <w:ilvl w:val="0"/>
          <w:numId w:val="19"/>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14 512 conseillers prud’hommes, dont :</w:t>
      </w:r>
    </w:p>
    <w:p w14:paraId="25B4962B" w14:textId="77777777" w:rsidR="00571D25" w:rsidRPr="001A0E58" w:rsidRDefault="00571D25" w:rsidP="00FE004C">
      <w:pPr>
        <w:numPr>
          <w:ilvl w:val="1"/>
          <w:numId w:val="19"/>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7 256 conseillers prud’hommes salariés ;</w:t>
      </w:r>
    </w:p>
    <w:p w14:paraId="1BF1C557" w14:textId="77777777" w:rsidR="00571D25" w:rsidRPr="001A0E58" w:rsidRDefault="00571D25" w:rsidP="00FE004C">
      <w:pPr>
        <w:numPr>
          <w:ilvl w:val="1"/>
          <w:numId w:val="19"/>
        </w:numPr>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7 256 conseillers prud’hommes employeurs.</w:t>
      </w:r>
    </w:p>
    <w:p w14:paraId="252C6CA7" w14:textId="77777777" w:rsidR="00BA357F" w:rsidRPr="001A0E58" w:rsidRDefault="00BA357F" w:rsidP="00FE004C">
      <w:pPr>
        <w:spacing w:after="0" w:line="240" w:lineRule="auto"/>
        <w:jc w:val="both"/>
        <w:rPr>
          <w:rFonts w:ascii="Marianne" w:hAnsi="Marianne"/>
          <w:sz w:val="18"/>
          <w:szCs w:val="18"/>
          <w:lang w:eastAsia="zh-CN"/>
        </w:rPr>
      </w:pPr>
    </w:p>
    <w:p w14:paraId="34511889" w14:textId="77777777" w:rsidR="00571D25" w:rsidRPr="001A0E58" w:rsidRDefault="00571D25" w:rsidP="00FE004C">
      <w:pPr>
        <w:spacing w:after="0" w:line="240" w:lineRule="auto"/>
        <w:jc w:val="both"/>
        <w:rPr>
          <w:rFonts w:ascii="Marianne" w:hAnsi="Marianne"/>
          <w:b/>
          <w:sz w:val="18"/>
          <w:szCs w:val="18"/>
          <w:u w:val="single"/>
          <w:lang w:eastAsia="zh-CN"/>
        </w:rPr>
      </w:pPr>
      <w:r w:rsidRPr="001A0E58">
        <w:rPr>
          <w:rFonts w:ascii="Marianne" w:hAnsi="Marianne"/>
          <w:b/>
          <w:sz w:val="18"/>
          <w:szCs w:val="18"/>
          <w:u w:val="single"/>
          <w:lang w:eastAsia="zh-CN"/>
        </w:rPr>
        <w:t>La réforme du mode de désignation des conseillers prud’hommes :</w:t>
      </w:r>
    </w:p>
    <w:p w14:paraId="26271FC1" w14:textId="77777777" w:rsidR="00571D25" w:rsidRPr="001A0E58" w:rsidRDefault="00571D25" w:rsidP="00FE004C">
      <w:pPr>
        <w:spacing w:after="0" w:line="240" w:lineRule="auto"/>
        <w:jc w:val="both"/>
        <w:rPr>
          <w:rFonts w:ascii="Marianne" w:hAnsi="Marianne"/>
          <w:sz w:val="18"/>
          <w:szCs w:val="18"/>
          <w:lang w:eastAsia="zh-CN"/>
        </w:rPr>
      </w:pPr>
    </w:p>
    <w:p w14:paraId="45F9FCBD" w14:textId="474E6C8E" w:rsidR="00571D25" w:rsidRPr="001A0E58" w:rsidRDefault="00571D25"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La loi d’habilitation n°2014-1528 du 18 décembre 2014 a substitué à l'élection directe une désignation des conseillers prud’hommes, fondée sur l’audience des </w:t>
      </w:r>
      <w:r w:rsidR="002A60C2" w:rsidRPr="001A0E58">
        <w:rPr>
          <w:rFonts w:ascii="Marianne" w:hAnsi="Marianne"/>
          <w:sz w:val="18"/>
          <w:szCs w:val="18"/>
          <w:lang w:eastAsia="zh-CN"/>
        </w:rPr>
        <w:t>OSP</w:t>
      </w:r>
      <w:r w:rsidRPr="001A0E58">
        <w:rPr>
          <w:rFonts w:ascii="Marianne" w:hAnsi="Marianne"/>
          <w:sz w:val="18"/>
          <w:szCs w:val="18"/>
          <w:lang w:eastAsia="zh-CN"/>
        </w:rPr>
        <w:t>, recueillie dans le cadre de la réforme de la représentativité syndicale et de la représentativité patronale.</w:t>
      </w:r>
    </w:p>
    <w:p w14:paraId="1DA1BE9B" w14:textId="77777777" w:rsidR="00F57842" w:rsidRDefault="00F57842" w:rsidP="00FE004C">
      <w:pPr>
        <w:spacing w:after="0" w:line="240" w:lineRule="auto"/>
        <w:jc w:val="both"/>
        <w:rPr>
          <w:rFonts w:ascii="Marianne" w:hAnsi="Marianne"/>
          <w:sz w:val="18"/>
          <w:szCs w:val="18"/>
          <w:lang w:eastAsia="zh-CN"/>
        </w:rPr>
      </w:pPr>
    </w:p>
    <w:p w14:paraId="2261BF65" w14:textId="5C8962D7" w:rsidR="00571D25" w:rsidRPr="001A0E58" w:rsidRDefault="00571D25"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Sur ce fondement, le recours à une ordonnance (ordonnance n° 2016-388 du 31 mars 2016) a permis de construire le cadre juridique nécessaire à ce nouveau mode de désignation.</w:t>
      </w:r>
    </w:p>
    <w:p w14:paraId="1AF84C47" w14:textId="77777777" w:rsidR="00571D25" w:rsidRPr="001A0E58" w:rsidRDefault="00571D25" w:rsidP="00FE004C">
      <w:pPr>
        <w:spacing w:after="0" w:line="240" w:lineRule="auto"/>
        <w:jc w:val="both"/>
        <w:rPr>
          <w:rFonts w:ascii="Marianne" w:hAnsi="Marianne"/>
          <w:sz w:val="18"/>
          <w:szCs w:val="18"/>
          <w:lang w:eastAsia="zh-CN"/>
        </w:rPr>
      </w:pPr>
    </w:p>
    <w:p w14:paraId="4292F751" w14:textId="77777777" w:rsidR="00571D25" w:rsidRPr="001A0E58" w:rsidRDefault="00571D25"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Des textes règlementaires sont venus compléter cette mise en œuvre : </w:t>
      </w:r>
    </w:p>
    <w:p w14:paraId="1B26A8C2" w14:textId="77777777" w:rsidR="00571D25" w:rsidRPr="001A0E58" w:rsidRDefault="00571D25" w:rsidP="00FE004C">
      <w:pPr>
        <w:numPr>
          <w:ilvl w:val="0"/>
          <w:numId w:val="20"/>
        </w:numPr>
        <w:spacing w:after="0" w:line="240" w:lineRule="auto"/>
        <w:jc w:val="both"/>
        <w:rPr>
          <w:rFonts w:ascii="Marianne" w:hAnsi="Marianne"/>
          <w:sz w:val="18"/>
          <w:szCs w:val="18"/>
          <w:lang w:eastAsia="zh-CN"/>
        </w:rPr>
      </w:pPr>
      <w:r w:rsidRPr="001A0E58">
        <w:rPr>
          <w:rFonts w:ascii="Marianne" w:hAnsi="Marianne"/>
          <w:sz w:val="18"/>
          <w:szCs w:val="18"/>
          <w:lang w:eastAsia="zh-CN"/>
        </w:rPr>
        <w:t>Le décret n° 2016-1359 du 11 octobre 2016 relatif à la désignation des conseillers prud’hommes précise les conditions et les modalités de désignation des conseillers prud'hommes, selon lesquelles les conseillers prud'hommes sont nommés, sous certaines conditions, sur proposition des organisations syndicales et professionnelles, en fonction des sièges qui leur sont attribués par conseil de prudhommes, section et collè</w:t>
      </w:r>
      <w:r w:rsidR="00F93D8D" w:rsidRPr="001A0E58">
        <w:rPr>
          <w:rFonts w:ascii="Marianne" w:hAnsi="Marianne"/>
          <w:sz w:val="18"/>
          <w:szCs w:val="18"/>
          <w:lang w:eastAsia="zh-CN"/>
        </w:rPr>
        <w:t>ge sur la base de leur audience ;</w:t>
      </w:r>
    </w:p>
    <w:p w14:paraId="3524D525" w14:textId="30C3C0E4" w:rsidR="00571D25" w:rsidRDefault="00571D25" w:rsidP="00FE004C">
      <w:pPr>
        <w:numPr>
          <w:ilvl w:val="0"/>
          <w:numId w:val="20"/>
        </w:num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Le décret n°2018-813 du 26 septembre 2018 a modifié la répartition des compétences entre la direction générale du travail et la direction des services judiciaires en matière de désignation des conseillers prud'hommes. Il transfère à la direction des services judiciaires l'initiative de procéder </w:t>
      </w:r>
      <w:r w:rsidRPr="001A0E58">
        <w:rPr>
          <w:rFonts w:ascii="Marianne" w:hAnsi="Marianne"/>
          <w:sz w:val="18"/>
          <w:szCs w:val="18"/>
          <w:lang w:eastAsia="zh-CN"/>
        </w:rPr>
        <w:lastRenderedPageBreak/>
        <w:t>aux désignations complémentaires, le contrôle de la recevabilité des candidatures et du respect des conditions attachées à ces candidatures.</w:t>
      </w:r>
    </w:p>
    <w:p w14:paraId="60CBCA0F" w14:textId="1EEC376A" w:rsidR="00575D0A" w:rsidRDefault="00575D0A" w:rsidP="00FE004C">
      <w:pPr>
        <w:numPr>
          <w:ilvl w:val="0"/>
          <w:numId w:val="20"/>
        </w:numPr>
        <w:spacing w:after="0" w:line="240" w:lineRule="auto"/>
        <w:jc w:val="both"/>
        <w:rPr>
          <w:rFonts w:ascii="Marianne" w:hAnsi="Marianne"/>
          <w:sz w:val="18"/>
          <w:szCs w:val="18"/>
          <w:lang w:eastAsia="zh-CN"/>
        </w:rPr>
      </w:pPr>
      <w:r>
        <w:rPr>
          <w:rFonts w:ascii="Marianne" w:hAnsi="Marianne"/>
          <w:sz w:val="18"/>
          <w:szCs w:val="18"/>
          <w:lang w:eastAsia="zh-CN"/>
        </w:rPr>
        <w:t xml:space="preserve">La loi d’orientation et de programmation du </w:t>
      </w:r>
      <w:r w:rsidR="00D52843">
        <w:rPr>
          <w:rFonts w:ascii="Marianne" w:hAnsi="Marianne"/>
          <w:sz w:val="18"/>
          <w:szCs w:val="18"/>
          <w:lang w:eastAsia="zh-CN"/>
        </w:rPr>
        <w:t>ministère de la Justice</w:t>
      </w:r>
      <w:r>
        <w:rPr>
          <w:rFonts w:ascii="Marianne" w:hAnsi="Marianne"/>
          <w:sz w:val="18"/>
          <w:szCs w:val="18"/>
          <w:lang w:eastAsia="zh-CN"/>
        </w:rPr>
        <w:t xml:space="preserve"> 2023-2027 (LOPJ) du 20 novembre 2023 est venue </w:t>
      </w:r>
      <w:r w:rsidR="00812E85">
        <w:rPr>
          <w:rFonts w:ascii="Marianne" w:hAnsi="Marianne"/>
          <w:sz w:val="18"/>
          <w:szCs w:val="18"/>
          <w:lang w:eastAsia="zh-CN"/>
        </w:rPr>
        <w:t>assoupli</w:t>
      </w:r>
      <w:r w:rsidR="00467FEB">
        <w:rPr>
          <w:rFonts w:ascii="Marianne" w:hAnsi="Marianne"/>
          <w:sz w:val="18"/>
          <w:szCs w:val="18"/>
          <w:lang w:eastAsia="zh-CN"/>
        </w:rPr>
        <w:t>r</w:t>
      </w:r>
      <w:r w:rsidR="00812E85">
        <w:rPr>
          <w:rFonts w:ascii="Marianne" w:hAnsi="Marianne"/>
          <w:sz w:val="18"/>
          <w:szCs w:val="18"/>
          <w:lang w:eastAsia="zh-CN"/>
        </w:rPr>
        <w:t xml:space="preserve"> </w:t>
      </w:r>
      <w:r w:rsidR="00812E85" w:rsidRPr="00812E85">
        <w:rPr>
          <w:rFonts w:ascii="Marianne" w:hAnsi="Marianne"/>
          <w:sz w:val="18"/>
          <w:szCs w:val="18"/>
          <w:lang w:eastAsia="zh-CN"/>
        </w:rPr>
        <w:t>les conditions de candidature des conseillers prud’hommes en étendant la possibilité, pour les voyageurs, représentants et placiers ainsi que pour les salariés qui exercent à domicile ou en dehors de toute entreprise ou établissement de se porter candidat dans le conseil de prud’hommes de leur domicile ou dans l’un des conseils de prud’hommes limitrophes.</w:t>
      </w:r>
      <w:r w:rsidR="00812E85">
        <w:rPr>
          <w:rFonts w:ascii="Marianne" w:hAnsi="Marianne"/>
          <w:sz w:val="18"/>
          <w:szCs w:val="18"/>
          <w:lang w:eastAsia="zh-CN"/>
        </w:rPr>
        <w:t xml:space="preserve"> Elle a également </w:t>
      </w:r>
      <w:r w:rsidR="00812E85" w:rsidRPr="00812E85">
        <w:rPr>
          <w:rFonts w:ascii="Marianne" w:hAnsi="Marianne"/>
          <w:sz w:val="18"/>
          <w:szCs w:val="18"/>
          <w:lang w:eastAsia="zh-CN"/>
        </w:rPr>
        <w:t>instaur</w:t>
      </w:r>
      <w:r w:rsidR="00812E85">
        <w:rPr>
          <w:rFonts w:ascii="Marianne" w:hAnsi="Marianne"/>
          <w:sz w:val="18"/>
          <w:szCs w:val="18"/>
          <w:lang w:eastAsia="zh-CN"/>
        </w:rPr>
        <w:t>é</w:t>
      </w:r>
      <w:r w:rsidR="00812E85" w:rsidRPr="00812E85">
        <w:rPr>
          <w:rFonts w:ascii="Marianne" w:hAnsi="Marianne"/>
          <w:sz w:val="18"/>
          <w:szCs w:val="18"/>
          <w:lang w:eastAsia="zh-CN"/>
        </w:rPr>
        <w:t xml:space="preserve"> une double limite au mandat prud’homal : d’une part, une limite d’exercice de cinq mandats dans un même conseil de prud’hommes (article L. 1441-9 du code du travail) et, d’autre part, une limite d’âge pour </w:t>
      </w:r>
      <w:r w:rsidR="00467FEB">
        <w:rPr>
          <w:rFonts w:ascii="Marianne" w:hAnsi="Marianne"/>
          <w:sz w:val="18"/>
          <w:szCs w:val="18"/>
          <w:lang w:eastAsia="zh-CN"/>
        </w:rPr>
        <w:t xml:space="preserve">l’exercice des fonctions de conseiller prud’homme </w:t>
      </w:r>
      <w:r w:rsidR="00812E85" w:rsidRPr="00812E85">
        <w:rPr>
          <w:rFonts w:ascii="Marianne" w:hAnsi="Marianne"/>
          <w:sz w:val="18"/>
          <w:szCs w:val="18"/>
          <w:lang w:eastAsia="zh-CN"/>
        </w:rPr>
        <w:t>fixée à la fin de l’année civile des 75 ans du conseiller prud’homme</w:t>
      </w:r>
    </w:p>
    <w:p w14:paraId="63613083" w14:textId="228EF94B" w:rsidR="00C727B5" w:rsidRDefault="00C727B5" w:rsidP="00C727B5">
      <w:pPr>
        <w:spacing w:after="0" w:line="240" w:lineRule="auto"/>
        <w:jc w:val="both"/>
        <w:rPr>
          <w:rFonts w:ascii="Marianne" w:hAnsi="Marianne"/>
          <w:sz w:val="18"/>
          <w:szCs w:val="18"/>
          <w:lang w:eastAsia="zh-CN"/>
        </w:rPr>
      </w:pPr>
    </w:p>
    <w:p w14:paraId="033B1AF6" w14:textId="6D67A6BF" w:rsidR="00571D25" w:rsidRPr="001A0E58" w:rsidRDefault="00571D25"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En </w:t>
      </w:r>
      <w:r w:rsidR="00F52A0A">
        <w:rPr>
          <w:rFonts w:ascii="Marianne" w:hAnsi="Marianne"/>
          <w:sz w:val="18"/>
          <w:szCs w:val="18"/>
          <w:lang w:eastAsia="zh-CN"/>
        </w:rPr>
        <w:t>2022</w:t>
      </w:r>
      <w:r w:rsidR="00F57842">
        <w:rPr>
          <w:rFonts w:ascii="Marianne" w:hAnsi="Marianne"/>
          <w:sz w:val="18"/>
          <w:szCs w:val="18"/>
          <w:lang w:eastAsia="zh-CN"/>
        </w:rPr>
        <w:t>,</w:t>
      </w:r>
      <w:r w:rsidR="00F52A0A" w:rsidRPr="001A0E58">
        <w:rPr>
          <w:rFonts w:ascii="Marianne" w:hAnsi="Marianne"/>
          <w:sz w:val="18"/>
          <w:szCs w:val="18"/>
          <w:lang w:eastAsia="zh-CN"/>
        </w:rPr>
        <w:t xml:space="preserve"> </w:t>
      </w:r>
      <w:r w:rsidRPr="001A0E58">
        <w:rPr>
          <w:rFonts w:ascii="Marianne" w:hAnsi="Marianne"/>
          <w:sz w:val="18"/>
          <w:szCs w:val="18"/>
          <w:lang w:eastAsia="zh-CN"/>
        </w:rPr>
        <w:t xml:space="preserve">le </w:t>
      </w:r>
      <w:r w:rsidR="00F52A0A">
        <w:rPr>
          <w:rFonts w:ascii="Marianne" w:hAnsi="Marianne"/>
          <w:sz w:val="18"/>
          <w:szCs w:val="18"/>
          <w:lang w:eastAsia="zh-CN"/>
        </w:rPr>
        <w:t>deuxième</w:t>
      </w:r>
      <w:r w:rsidR="00F52A0A" w:rsidRPr="001A0E58">
        <w:rPr>
          <w:rFonts w:ascii="Marianne" w:hAnsi="Marianne"/>
          <w:sz w:val="18"/>
          <w:szCs w:val="18"/>
          <w:lang w:eastAsia="zh-CN"/>
        </w:rPr>
        <w:t xml:space="preserve"> </w:t>
      </w:r>
      <w:r w:rsidRPr="001A0E58">
        <w:rPr>
          <w:rFonts w:ascii="Marianne" w:hAnsi="Marianne"/>
          <w:sz w:val="18"/>
          <w:szCs w:val="18"/>
          <w:lang w:eastAsia="zh-CN"/>
        </w:rPr>
        <w:t xml:space="preserve">renouvellement général des conseillers prud’hommes </w:t>
      </w:r>
      <w:r w:rsidR="00F57842" w:rsidRPr="001A0E58">
        <w:rPr>
          <w:rFonts w:ascii="Marianne" w:hAnsi="Marianne"/>
          <w:sz w:val="18"/>
          <w:szCs w:val="18"/>
          <w:lang w:eastAsia="zh-CN"/>
        </w:rPr>
        <w:t xml:space="preserve">a eu lieu </w:t>
      </w:r>
      <w:r w:rsidRPr="001A0E58">
        <w:rPr>
          <w:rFonts w:ascii="Marianne" w:hAnsi="Marianne"/>
          <w:sz w:val="18"/>
          <w:szCs w:val="18"/>
          <w:lang w:eastAsia="zh-CN"/>
        </w:rPr>
        <w:t xml:space="preserve">en mode désignatif, comprenant la répartition des sièges entre les </w:t>
      </w:r>
      <w:r w:rsidR="0019279F" w:rsidRPr="001A0E58">
        <w:rPr>
          <w:rFonts w:ascii="Marianne" w:hAnsi="Marianne"/>
          <w:sz w:val="18"/>
          <w:szCs w:val="18"/>
          <w:lang w:eastAsia="zh-CN"/>
        </w:rPr>
        <w:t>OSP</w:t>
      </w:r>
      <w:r w:rsidRPr="001A0E58">
        <w:rPr>
          <w:rFonts w:ascii="Marianne" w:hAnsi="Marianne"/>
          <w:sz w:val="18"/>
          <w:szCs w:val="18"/>
          <w:lang w:eastAsia="zh-CN"/>
        </w:rPr>
        <w:t xml:space="preserve"> et la désignation générale. </w:t>
      </w:r>
      <w:r w:rsidR="00F52A0A">
        <w:rPr>
          <w:rFonts w:ascii="Marianne" w:hAnsi="Marianne"/>
          <w:sz w:val="18"/>
          <w:szCs w:val="18"/>
          <w:lang w:eastAsia="zh-CN"/>
        </w:rPr>
        <w:t>Deux</w:t>
      </w:r>
      <w:r w:rsidR="00F52A0A" w:rsidRPr="001A0E58">
        <w:rPr>
          <w:rFonts w:ascii="Marianne" w:hAnsi="Marianne"/>
          <w:sz w:val="18"/>
          <w:szCs w:val="18"/>
          <w:lang w:eastAsia="zh-CN"/>
        </w:rPr>
        <w:t xml:space="preserve"> </w:t>
      </w:r>
      <w:r w:rsidRPr="001A0E58">
        <w:rPr>
          <w:rFonts w:ascii="Marianne" w:hAnsi="Marianne"/>
          <w:sz w:val="18"/>
          <w:szCs w:val="18"/>
          <w:lang w:eastAsia="zh-CN"/>
        </w:rPr>
        <w:t xml:space="preserve">désignations complémentaires, conduites par le </w:t>
      </w:r>
      <w:r w:rsidR="00D52843">
        <w:rPr>
          <w:rFonts w:ascii="Marianne" w:hAnsi="Marianne"/>
          <w:sz w:val="18"/>
          <w:szCs w:val="18"/>
          <w:lang w:eastAsia="zh-CN"/>
        </w:rPr>
        <w:t>ministère de la Justice</w:t>
      </w:r>
      <w:r w:rsidRPr="001A0E58">
        <w:rPr>
          <w:rFonts w:ascii="Marianne" w:hAnsi="Marianne"/>
          <w:sz w:val="18"/>
          <w:szCs w:val="18"/>
          <w:lang w:eastAsia="zh-CN"/>
        </w:rPr>
        <w:t xml:space="preserve">, ont eu lieu au cours des années </w:t>
      </w:r>
      <w:r w:rsidR="00F52A0A" w:rsidRPr="001A0E58">
        <w:rPr>
          <w:rFonts w:ascii="Marianne" w:hAnsi="Marianne"/>
          <w:sz w:val="18"/>
          <w:szCs w:val="18"/>
          <w:lang w:eastAsia="zh-CN"/>
        </w:rPr>
        <w:t>20</w:t>
      </w:r>
      <w:r w:rsidR="00F52A0A">
        <w:rPr>
          <w:rFonts w:ascii="Marianne" w:hAnsi="Marianne"/>
          <w:sz w:val="18"/>
          <w:szCs w:val="18"/>
          <w:lang w:eastAsia="zh-CN"/>
        </w:rPr>
        <w:t>23 et 2024</w:t>
      </w:r>
      <w:r w:rsidRPr="001A0E58">
        <w:rPr>
          <w:rFonts w:ascii="Marianne" w:hAnsi="Marianne"/>
          <w:sz w:val="18"/>
          <w:szCs w:val="18"/>
          <w:lang w:eastAsia="zh-CN"/>
        </w:rPr>
        <w:t>.</w:t>
      </w:r>
    </w:p>
    <w:p w14:paraId="0D85F4D6" w14:textId="77777777" w:rsidR="00571D25" w:rsidRPr="001A0E58" w:rsidRDefault="00571D25" w:rsidP="00FE004C">
      <w:pPr>
        <w:spacing w:after="0" w:line="240" w:lineRule="auto"/>
        <w:jc w:val="both"/>
        <w:rPr>
          <w:rFonts w:ascii="Marianne" w:hAnsi="Marianne"/>
          <w:sz w:val="18"/>
          <w:szCs w:val="18"/>
          <w:lang w:eastAsia="zh-CN"/>
        </w:rPr>
      </w:pPr>
    </w:p>
    <w:p w14:paraId="670E6253" w14:textId="57E14585" w:rsidR="0088328D" w:rsidRDefault="00571D25" w:rsidP="00FE004C">
      <w:pPr>
        <w:spacing w:after="0" w:line="240" w:lineRule="auto"/>
        <w:jc w:val="both"/>
        <w:rPr>
          <w:rFonts w:ascii="Marianne" w:hAnsi="Marianne"/>
          <w:b/>
          <w:bCs/>
          <w:sz w:val="18"/>
          <w:szCs w:val="18"/>
          <w:lang w:eastAsia="zh-CN"/>
        </w:rPr>
      </w:pPr>
      <w:r w:rsidRPr="002454A2">
        <w:rPr>
          <w:rFonts w:ascii="Marianne" w:hAnsi="Marianne"/>
          <w:b/>
          <w:bCs/>
          <w:sz w:val="18"/>
          <w:szCs w:val="18"/>
          <w:lang w:eastAsia="zh-CN"/>
        </w:rPr>
        <w:t xml:space="preserve">Au cours de l’année </w:t>
      </w:r>
      <w:r w:rsidR="00F52A0A" w:rsidRPr="002454A2">
        <w:rPr>
          <w:rFonts w:ascii="Marianne" w:hAnsi="Marianne"/>
          <w:b/>
          <w:bCs/>
          <w:sz w:val="18"/>
          <w:szCs w:val="18"/>
          <w:lang w:eastAsia="zh-CN"/>
        </w:rPr>
        <w:t>2025</w:t>
      </w:r>
      <w:r w:rsidRPr="002454A2">
        <w:rPr>
          <w:rFonts w:ascii="Marianne" w:hAnsi="Marianne"/>
          <w:b/>
          <w:bCs/>
          <w:sz w:val="18"/>
          <w:szCs w:val="18"/>
          <w:lang w:eastAsia="zh-CN"/>
        </w:rPr>
        <w:t xml:space="preserve">, le </w:t>
      </w:r>
      <w:r w:rsidR="00D52843" w:rsidRPr="002454A2">
        <w:rPr>
          <w:rFonts w:ascii="Marianne" w:hAnsi="Marianne"/>
          <w:b/>
          <w:bCs/>
          <w:sz w:val="18"/>
          <w:szCs w:val="18"/>
          <w:lang w:eastAsia="zh-CN"/>
        </w:rPr>
        <w:t>ministère de la Justice</w:t>
      </w:r>
      <w:r w:rsidRPr="002454A2">
        <w:rPr>
          <w:rFonts w:ascii="Marianne" w:hAnsi="Marianne"/>
          <w:b/>
          <w:bCs/>
          <w:sz w:val="18"/>
          <w:szCs w:val="18"/>
          <w:lang w:eastAsia="zh-CN"/>
        </w:rPr>
        <w:t xml:space="preserve"> procèdera aux opérations permettant de renouveler, comme au cours de l’année </w:t>
      </w:r>
      <w:r w:rsidR="00F52A0A" w:rsidRPr="002454A2">
        <w:rPr>
          <w:rFonts w:ascii="Marianne" w:hAnsi="Marianne"/>
          <w:b/>
          <w:bCs/>
          <w:sz w:val="18"/>
          <w:szCs w:val="18"/>
          <w:lang w:eastAsia="zh-CN"/>
        </w:rPr>
        <w:t>2022</w:t>
      </w:r>
      <w:r w:rsidRPr="002454A2">
        <w:rPr>
          <w:rFonts w:ascii="Marianne" w:hAnsi="Marianne"/>
          <w:b/>
          <w:bCs/>
          <w:sz w:val="18"/>
          <w:szCs w:val="18"/>
          <w:lang w:eastAsia="zh-CN"/>
        </w:rPr>
        <w:t xml:space="preserve">, l’ensemble des conseillers prud’hommes </w:t>
      </w:r>
      <w:r w:rsidR="00E56E45" w:rsidRPr="002454A2">
        <w:rPr>
          <w:rFonts w:ascii="Marianne" w:hAnsi="Marianne"/>
          <w:b/>
          <w:bCs/>
          <w:sz w:val="18"/>
          <w:szCs w:val="18"/>
          <w:lang w:eastAsia="zh-CN"/>
        </w:rPr>
        <w:t>avant la date buttoir du 31 décembre 2025.</w:t>
      </w:r>
    </w:p>
    <w:p w14:paraId="7D6ED041" w14:textId="77777777" w:rsidR="00FC152F" w:rsidRDefault="00FC152F" w:rsidP="00FE004C">
      <w:pPr>
        <w:spacing w:after="0" w:line="240" w:lineRule="auto"/>
        <w:jc w:val="both"/>
        <w:rPr>
          <w:rFonts w:ascii="Marianne" w:hAnsi="Marianne"/>
          <w:color w:val="FF0000"/>
          <w:sz w:val="18"/>
          <w:szCs w:val="18"/>
          <w:lang w:eastAsia="zh-CN"/>
        </w:rPr>
      </w:pPr>
    </w:p>
    <w:p w14:paraId="5EBFEC32" w14:textId="5E299CBC" w:rsidR="00D21D13" w:rsidRPr="001A0E58" w:rsidRDefault="00D21D13" w:rsidP="00FE004C">
      <w:pPr>
        <w:spacing w:after="0" w:line="240" w:lineRule="auto"/>
        <w:jc w:val="both"/>
        <w:rPr>
          <w:rFonts w:ascii="Marianne" w:hAnsi="Marianne"/>
          <w:b/>
          <w:sz w:val="18"/>
          <w:szCs w:val="18"/>
          <w:u w:val="single"/>
          <w:lang w:eastAsia="zh-CN"/>
        </w:rPr>
      </w:pPr>
      <w:r w:rsidRPr="001A0E58">
        <w:rPr>
          <w:rFonts w:ascii="Marianne" w:hAnsi="Marianne"/>
          <w:b/>
          <w:sz w:val="18"/>
          <w:szCs w:val="18"/>
          <w:u w:val="single"/>
          <w:lang w:eastAsia="zh-CN"/>
        </w:rPr>
        <w:t>Les étapes de la désignation :</w:t>
      </w:r>
    </w:p>
    <w:p w14:paraId="03D5337A" w14:textId="77777777" w:rsidR="00D21D13" w:rsidRPr="001A0E58" w:rsidRDefault="00D21D13" w:rsidP="00FE004C">
      <w:pPr>
        <w:spacing w:after="0" w:line="240" w:lineRule="auto"/>
        <w:jc w:val="both"/>
        <w:rPr>
          <w:rFonts w:ascii="Marianne" w:hAnsi="Marianne"/>
          <w:sz w:val="18"/>
          <w:szCs w:val="18"/>
          <w:lang w:eastAsia="zh-CN"/>
        </w:rPr>
      </w:pPr>
    </w:p>
    <w:p w14:paraId="252485B8" w14:textId="68662571" w:rsidR="00D21D13" w:rsidRDefault="00D21D13" w:rsidP="00FE004C">
      <w:pPr>
        <w:numPr>
          <w:ilvl w:val="0"/>
          <w:numId w:val="21"/>
        </w:num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Répartition des sièges entre les OSP (hors périmètre </w:t>
      </w:r>
      <w:r w:rsidR="00FA3030" w:rsidRPr="001A0E58">
        <w:rPr>
          <w:rFonts w:ascii="Marianne" w:hAnsi="Marianne"/>
          <w:sz w:val="18"/>
          <w:szCs w:val="18"/>
          <w:lang w:eastAsia="zh-CN"/>
        </w:rPr>
        <w:t>du présent marché</w:t>
      </w:r>
      <w:r w:rsidRPr="001A0E58">
        <w:rPr>
          <w:rFonts w:ascii="Marianne" w:hAnsi="Marianne"/>
          <w:sz w:val="18"/>
          <w:szCs w:val="18"/>
          <w:lang w:eastAsia="zh-CN"/>
        </w:rPr>
        <w:t>) :</w:t>
      </w:r>
    </w:p>
    <w:p w14:paraId="31B74C06" w14:textId="77777777" w:rsidR="00E56E45" w:rsidRPr="001A0E58" w:rsidRDefault="00E56E45" w:rsidP="00B23F2E">
      <w:pPr>
        <w:spacing w:after="0" w:line="240" w:lineRule="auto"/>
        <w:ind w:left="720"/>
        <w:jc w:val="both"/>
        <w:rPr>
          <w:rFonts w:ascii="Marianne" w:hAnsi="Marianne"/>
          <w:sz w:val="18"/>
          <w:szCs w:val="18"/>
          <w:lang w:eastAsia="zh-CN"/>
        </w:rPr>
      </w:pPr>
    </w:p>
    <w:p w14:paraId="052AB8BE" w14:textId="652DE671"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Les sièges de conseiller prud’homme sont répartis entre les OSP, par conseil, collège et section, en fonction de l’audience de celles-ci et sur la base de la carte judiciaire (ensemble des conseils de prud’hommes au niveau national). Ils sont attribués pour 4 ans, à chaque fin de cycle de mesure de l’audience. </w:t>
      </w:r>
      <w:r w:rsidR="00FA3030" w:rsidRPr="001A0E58">
        <w:rPr>
          <w:rFonts w:ascii="Marianne" w:hAnsi="Marianne"/>
          <w:sz w:val="18"/>
          <w:szCs w:val="18"/>
          <w:lang w:eastAsia="zh-CN"/>
        </w:rPr>
        <w:t xml:space="preserve">Les conseillers prud’hommes qui seront nommés à l’issue des présentes opérations de désignation seront nommés pour </w:t>
      </w:r>
      <w:r w:rsidR="00F52A0A">
        <w:rPr>
          <w:rFonts w:ascii="Marianne" w:hAnsi="Marianne"/>
          <w:sz w:val="18"/>
          <w:szCs w:val="18"/>
          <w:lang w:eastAsia="zh-CN"/>
        </w:rPr>
        <w:t>4</w:t>
      </w:r>
      <w:r w:rsidR="00F52A0A" w:rsidRPr="001A0E58">
        <w:rPr>
          <w:rFonts w:ascii="Marianne" w:hAnsi="Marianne"/>
          <w:sz w:val="18"/>
          <w:szCs w:val="18"/>
          <w:lang w:eastAsia="zh-CN"/>
        </w:rPr>
        <w:t xml:space="preserve"> </w:t>
      </w:r>
      <w:r w:rsidR="00FA3030" w:rsidRPr="001A0E58">
        <w:rPr>
          <w:rFonts w:ascii="Marianne" w:hAnsi="Marianne"/>
          <w:sz w:val="18"/>
          <w:szCs w:val="18"/>
          <w:lang w:eastAsia="zh-CN"/>
        </w:rPr>
        <w:t>ans.</w:t>
      </w:r>
    </w:p>
    <w:p w14:paraId="52FDFCC8" w14:textId="77777777" w:rsidR="00D21D13" w:rsidRPr="001A0E58" w:rsidRDefault="00D21D13" w:rsidP="00FE004C">
      <w:pPr>
        <w:spacing w:after="0" w:line="240" w:lineRule="auto"/>
        <w:jc w:val="both"/>
        <w:rPr>
          <w:rFonts w:ascii="Marianne" w:hAnsi="Marianne"/>
          <w:sz w:val="18"/>
          <w:szCs w:val="18"/>
          <w:lang w:eastAsia="zh-CN"/>
        </w:rPr>
      </w:pPr>
    </w:p>
    <w:p w14:paraId="74D7617D" w14:textId="542E1973"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Le calcul des sièges attribués aux OSP est effectué sur la base des données issues du Système d’Information de Mesure d’Audience pour la Représentativité Syndicale (</w:t>
      </w:r>
      <w:r w:rsidRPr="001A0E58">
        <w:rPr>
          <w:rFonts w:ascii="Marianne" w:hAnsi="Marianne"/>
          <w:b/>
          <w:sz w:val="18"/>
          <w:szCs w:val="18"/>
          <w:lang w:eastAsia="zh-CN"/>
        </w:rPr>
        <w:t>SI MARS</w:t>
      </w:r>
      <w:r w:rsidRPr="001A0E58">
        <w:rPr>
          <w:rFonts w:ascii="Marianne" w:hAnsi="Marianne"/>
          <w:sz w:val="18"/>
          <w:szCs w:val="18"/>
          <w:lang w:eastAsia="zh-CN"/>
        </w:rPr>
        <w:t>) et du SI Représentativité Patronale (</w:t>
      </w:r>
      <w:r w:rsidRPr="001A0E58">
        <w:rPr>
          <w:rFonts w:ascii="Marianne" w:hAnsi="Marianne"/>
          <w:b/>
          <w:sz w:val="18"/>
          <w:szCs w:val="18"/>
          <w:lang w:eastAsia="zh-CN"/>
        </w:rPr>
        <w:t>SI RP</w:t>
      </w:r>
      <w:r w:rsidRPr="001A0E58">
        <w:rPr>
          <w:rFonts w:ascii="Marianne" w:hAnsi="Marianne"/>
          <w:sz w:val="18"/>
          <w:szCs w:val="18"/>
          <w:lang w:eastAsia="zh-CN"/>
        </w:rPr>
        <w:t xml:space="preserve">), en fonction de règles définies en concertation avec </w:t>
      </w:r>
      <w:r w:rsidR="009754BD" w:rsidRPr="001A0E58">
        <w:rPr>
          <w:rFonts w:ascii="Marianne" w:hAnsi="Marianne"/>
          <w:sz w:val="18"/>
          <w:szCs w:val="18"/>
          <w:lang w:eastAsia="zh-CN"/>
        </w:rPr>
        <w:t xml:space="preserve">les organisations syndicales de salariés et </w:t>
      </w:r>
      <w:r w:rsidR="00B544A3" w:rsidRPr="00776F65">
        <w:rPr>
          <w:rFonts w:ascii="Marianne" w:hAnsi="Marianne"/>
          <w:sz w:val="18"/>
          <w:szCs w:val="18"/>
          <w:lang w:eastAsia="zh-CN"/>
        </w:rPr>
        <w:t>les organisations</w:t>
      </w:r>
      <w:r w:rsidR="009754BD" w:rsidRPr="00776F65">
        <w:rPr>
          <w:rFonts w:ascii="Marianne" w:hAnsi="Marianne"/>
          <w:sz w:val="18"/>
          <w:szCs w:val="18"/>
          <w:lang w:eastAsia="zh-CN"/>
        </w:rPr>
        <w:t xml:space="preserve"> </w:t>
      </w:r>
      <w:r w:rsidR="009754BD" w:rsidRPr="001A0E58">
        <w:rPr>
          <w:rFonts w:ascii="Marianne" w:hAnsi="Marianne"/>
          <w:sz w:val="18"/>
          <w:szCs w:val="18"/>
          <w:lang w:eastAsia="zh-CN"/>
        </w:rPr>
        <w:t>professionnelles d’employeurs (</w:t>
      </w:r>
      <w:r w:rsidR="009754BD" w:rsidRPr="001A0E58">
        <w:rPr>
          <w:rFonts w:ascii="Marianne" w:hAnsi="Marianne"/>
          <w:b/>
          <w:sz w:val="18"/>
          <w:szCs w:val="18"/>
          <w:lang w:eastAsia="zh-CN"/>
        </w:rPr>
        <w:t>OSP</w:t>
      </w:r>
      <w:r w:rsidR="009754BD" w:rsidRPr="001A0E58">
        <w:rPr>
          <w:rFonts w:ascii="Marianne" w:hAnsi="Marianne"/>
          <w:sz w:val="18"/>
          <w:szCs w:val="18"/>
          <w:lang w:eastAsia="zh-CN"/>
        </w:rPr>
        <w:t>)</w:t>
      </w:r>
      <w:r w:rsidRPr="001A0E58">
        <w:rPr>
          <w:rFonts w:ascii="Marianne" w:hAnsi="Marianne"/>
          <w:sz w:val="18"/>
          <w:szCs w:val="18"/>
          <w:lang w:eastAsia="zh-CN"/>
        </w:rPr>
        <w:t>.</w:t>
      </w:r>
    </w:p>
    <w:p w14:paraId="05C3FAA4" w14:textId="77777777" w:rsidR="00D21D13" w:rsidRPr="001A0E58" w:rsidRDefault="00D21D13" w:rsidP="00FE004C">
      <w:pPr>
        <w:spacing w:after="0" w:line="240" w:lineRule="auto"/>
        <w:jc w:val="both"/>
        <w:rPr>
          <w:rFonts w:ascii="Marianne" w:hAnsi="Marianne"/>
          <w:sz w:val="18"/>
          <w:szCs w:val="18"/>
          <w:lang w:eastAsia="zh-CN"/>
        </w:rPr>
      </w:pPr>
    </w:p>
    <w:p w14:paraId="4A730D5D" w14:textId="3394A40C"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Les sièges sont ensuite </w:t>
      </w:r>
      <w:r w:rsidR="00812E85">
        <w:rPr>
          <w:rFonts w:ascii="Marianne" w:hAnsi="Marianne"/>
          <w:sz w:val="18"/>
          <w:szCs w:val="18"/>
          <w:lang w:eastAsia="zh-CN"/>
        </w:rPr>
        <w:t>répartis entre les OSP par collège, section et conseil de prud’homme</w:t>
      </w:r>
      <w:r w:rsidRPr="001A0E58">
        <w:rPr>
          <w:rFonts w:ascii="Marianne" w:hAnsi="Marianne"/>
          <w:sz w:val="18"/>
          <w:szCs w:val="18"/>
          <w:lang w:eastAsia="zh-CN"/>
        </w:rPr>
        <w:t xml:space="preserve"> par arrêté pris conj</w:t>
      </w:r>
      <w:r w:rsidR="00FA3030" w:rsidRPr="001A0E58">
        <w:rPr>
          <w:rFonts w:ascii="Marianne" w:hAnsi="Marianne"/>
          <w:sz w:val="18"/>
          <w:szCs w:val="18"/>
          <w:lang w:eastAsia="zh-CN"/>
        </w:rPr>
        <w:t>ointement par les ministres du t</w:t>
      </w:r>
      <w:r w:rsidRPr="001A0E58">
        <w:rPr>
          <w:rFonts w:ascii="Marianne" w:hAnsi="Marianne"/>
          <w:sz w:val="18"/>
          <w:szCs w:val="18"/>
          <w:lang w:eastAsia="zh-CN"/>
        </w:rPr>
        <w:t xml:space="preserve">ravail et de la </w:t>
      </w:r>
      <w:r w:rsidR="00FA3030" w:rsidRPr="001A0E58">
        <w:rPr>
          <w:rFonts w:ascii="Marianne" w:hAnsi="Marianne"/>
          <w:sz w:val="18"/>
          <w:szCs w:val="18"/>
          <w:lang w:eastAsia="zh-CN"/>
        </w:rPr>
        <w:t>j</w:t>
      </w:r>
      <w:r w:rsidRPr="001A0E58">
        <w:rPr>
          <w:rFonts w:ascii="Marianne" w:hAnsi="Marianne"/>
          <w:sz w:val="18"/>
          <w:szCs w:val="18"/>
          <w:lang w:eastAsia="zh-CN"/>
        </w:rPr>
        <w:t>ustice</w:t>
      </w:r>
      <w:r w:rsidR="00812E85">
        <w:rPr>
          <w:rFonts w:ascii="Marianne" w:hAnsi="Marianne"/>
          <w:sz w:val="18"/>
          <w:szCs w:val="18"/>
          <w:lang w:eastAsia="zh-CN"/>
        </w:rPr>
        <w:t xml:space="preserve"> (arrêté de répartition des sièges)</w:t>
      </w:r>
      <w:r w:rsidRPr="001A0E58">
        <w:rPr>
          <w:rFonts w:ascii="Marianne" w:hAnsi="Marianne"/>
          <w:sz w:val="18"/>
          <w:szCs w:val="18"/>
          <w:lang w:eastAsia="zh-CN"/>
        </w:rPr>
        <w:t>.</w:t>
      </w:r>
    </w:p>
    <w:p w14:paraId="3AD493EF" w14:textId="77777777" w:rsidR="00D21D13" w:rsidRPr="001A0E58" w:rsidRDefault="00D21D13" w:rsidP="00FE004C">
      <w:pPr>
        <w:spacing w:after="0" w:line="240" w:lineRule="auto"/>
        <w:jc w:val="both"/>
        <w:rPr>
          <w:rFonts w:ascii="Marianne" w:hAnsi="Marianne"/>
          <w:sz w:val="18"/>
          <w:szCs w:val="18"/>
          <w:lang w:eastAsia="zh-CN"/>
        </w:rPr>
      </w:pPr>
    </w:p>
    <w:p w14:paraId="083C07ED" w14:textId="20240F45" w:rsidR="00D21D13" w:rsidRPr="001A0E58" w:rsidRDefault="008A1BB8"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N.B. : l</w:t>
      </w:r>
      <w:r w:rsidR="00D21D13" w:rsidRPr="001A0E58">
        <w:rPr>
          <w:rFonts w:ascii="Marianne" w:hAnsi="Marianne"/>
          <w:sz w:val="18"/>
          <w:szCs w:val="18"/>
          <w:lang w:eastAsia="zh-CN"/>
        </w:rPr>
        <w:t>a phase de répartition des sièges ne concerne pas le centre de traitement des candidatures prud’homales et se situe donc hors du périmètre du présent marché.</w:t>
      </w:r>
    </w:p>
    <w:p w14:paraId="0208C93F" w14:textId="77777777" w:rsidR="00D21D13" w:rsidRPr="001A0E58" w:rsidRDefault="00D21D13" w:rsidP="00FE004C">
      <w:pPr>
        <w:spacing w:after="0" w:line="240" w:lineRule="auto"/>
        <w:jc w:val="both"/>
        <w:rPr>
          <w:rFonts w:ascii="Marianne" w:hAnsi="Marianne"/>
          <w:sz w:val="18"/>
          <w:szCs w:val="18"/>
          <w:lang w:eastAsia="zh-CN"/>
        </w:rPr>
      </w:pPr>
    </w:p>
    <w:p w14:paraId="261D2791" w14:textId="1DC6AA84" w:rsidR="00D21D13" w:rsidRDefault="00D21D13" w:rsidP="00FE004C">
      <w:pPr>
        <w:numPr>
          <w:ilvl w:val="0"/>
          <w:numId w:val="21"/>
        </w:numPr>
        <w:spacing w:after="0" w:line="240" w:lineRule="auto"/>
        <w:jc w:val="both"/>
        <w:rPr>
          <w:rFonts w:ascii="Marianne" w:hAnsi="Marianne"/>
          <w:sz w:val="18"/>
          <w:szCs w:val="18"/>
          <w:lang w:eastAsia="zh-CN"/>
        </w:rPr>
      </w:pPr>
      <w:r w:rsidRPr="001A0E58">
        <w:rPr>
          <w:rFonts w:ascii="Marianne" w:hAnsi="Marianne"/>
          <w:sz w:val="18"/>
          <w:szCs w:val="18"/>
          <w:lang w:eastAsia="zh-CN"/>
        </w:rPr>
        <w:t>Désignation générale :</w:t>
      </w:r>
    </w:p>
    <w:p w14:paraId="69885E05" w14:textId="77777777" w:rsidR="00812E85" w:rsidRPr="001A0E58" w:rsidRDefault="00812E85" w:rsidP="00E56E45">
      <w:pPr>
        <w:spacing w:after="0" w:line="240" w:lineRule="auto"/>
        <w:ind w:left="720"/>
        <w:jc w:val="both"/>
        <w:rPr>
          <w:rFonts w:ascii="Marianne" w:hAnsi="Marianne"/>
          <w:sz w:val="18"/>
          <w:szCs w:val="18"/>
          <w:lang w:eastAsia="zh-CN"/>
        </w:rPr>
      </w:pPr>
    </w:p>
    <w:p w14:paraId="4783A990" w14:textId="2285BEE2"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Suite à la publication de l’arrêté de répartition des sièges, la désignation générale débute </w:t>
      </w:r>
      <w:r w:rsidR="009754BD" w:rsidRPr="001A0E58">
        <w:rPr>
          <w:rFonts w:ascii="Marianne" w:hAnsi="Marianne"/>
          <w:sz w:val="18"/>
          <w:szCs w:val="18"/>
          <w:lang w:eastAsia="zh-CN"/>
        </w:rPr>
        <w:t xml:space="preserve">par un arrêté ouvrant la phase de </w:t>
      </w:r>
      <w:r w:rsidRPr="001A0E58">
        <w:rPr>
          <w:rFonts w:ascii="Marianne" w:hAnsi="Marianne"/>
          <w:sz w:val="18"/>
          <w:szCs w:val="18"/>
          <w:lang w:eastAsia="zh-CN"/>
        </w:rPr>
        <w:t>présentation des candidatures : chaque OSP ayant obtenu au moins un siège désigne des mandataires départementaux dans tous les départements où elle a obtenu des sièges.</w:t>
      </w:r>
    </w:p>
    <w:p w14:paraId="210CD986" w14:textId="77777777" w:rsidR="00D21D13" w:rsidRPr="001A0E58" w:rsidRDefault="00D21D13" w:rsidP="00FE004C">
      <w:pPr>
        <w:spacing w:after="0" w:line="240" w:lineRule="auto"/>
        <w:jc w:val="both"/>
        <w:rPr>
          <w:rFonts w:ascii="Marianne" w:hAnsi="Marianne"/>
          <w:sz w:val="18"/>
          <w:szCs w:val="18"/>
          <w:lang w:eastAsia="zh-CN"/>
        </w:rPr>
      </w:pPr>
    </w:p>
    <w:p w14:paraId="0501A5DA" w14:textId="14676722"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Les mandataires départementaux sollicitent alors les candidats et constituent des listes de candidats pour le ou les conseils de prud’hommes de leur département. Les dossiers de candidatures sont complétés via le </w:t>
      </w:r>
      <w:r w:rsidR="00B23F2E">
        <w:rPr>
          <w:rFonts w:ascii="Marianne" w:hAnsi="Marianne"/>
          <w:sz w:val="18"/>
          <w:szCs w:val="18"/>
          <w:lang w:eastAsia="zh-CN"/>
        </w:rPr>
        <w:t>SI-Candidatures</w:t>
      </w:r>
      <w:r w:rsidRPr="001A0E58">
        <w:rPr>
          <w:rFonts w:ascii="Marianne" w:hAnsi="Marianne"/>
          <w:sz w:val="18"/>
          <w:szCs w:val="18"/>
          <w:lang w:eastAsia="zh-CN"/>
        </w:rPr>
        <w:t xml:space="preserve"> selon deux modes : soit par le candidat préalablement inscrit dans le SI par le mandataire, soit par le mandataire. Le plus fréquemment, ce sont les mandataires qui déposent les dossiers de candidature dans le </w:t>
      </w:r>
      <w:r w:rsidR="00B23F2E">
        <w:rPr>
          <w:rFonts w:ascii="Marianne" w:hAnsi="Marianne"/>
          <w:sz w:val="18"/>
          <w:szCs w:val="18"/>
          <w:lang w:eastAsia="zh-CN"/>
        </w:rPr>
        <w:t>SI-Candidatures</w:t>
      </w:r>
      <w:r w:rsidRPr="001A0E58">
        <w:rPr>
          <w:rFonts w:ascii="Marianne" w:hAnsi="Marianne"/>
          <w:sz w:val="18"/>
          <w:szCs w:val="18"/>
          <w:lang w:eastAsia="zh-CN"/>
        </w:rPr>
        <w:t>.</w:t>
      </w:r>
    </w:p>
    <w:p w14:paraId="2B444A34" w14:textId="77777777" w:rsidR="00D21D13" w:rsidRPr="001A0E58" w:rsidRDefault="00D21D13" w:rsidP="00FE004C">
      <w:pPr>
        <w:spacing w:after="0" w:line="240" w:lineRule="auto"/>
        <w:jc w:val="both"/>
        <w:rPr>
          <w:rFonts w:ascii="Marianne" w:hAnsi="Marianne"/>
          <w:sz w:val="18"/>
          <w:szCs w:val="18"/>
          <w:lang w:eastAsia="zh-CN"/>
        </w:rPr>
      </w:pPr>
    </w:p>
    <w:p w14:paraId="75DF7498" w14:textId="7ED2A01E"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En cas de besoin, les mandataires départementaux peuvent faire appel au</w:t>
      </w:r>
      <w:r w:rsidR="002A60C2" w:rsidRPr="001A0E58">
        <w:rPr>
          <w:rFonts w:ascii="Marianne" w:hAnsi="Marianne"/>
          <w:sz w:val="18"/>
          <w:szCs w:val="18"/>
          <w:lang w:eastAsia="zh-CN"/>
        </w:rPr>
        <w:t xml:space="preserve"> centre de traitement des candidatures prud’homales</w:t>
      </w:r>
      <w:r w:rsidRPr="001A0E58">
        <w:rPr>
          <w:rFonts w:ascii="Marianne" w:hAnsi="Marianne"/>
          <w:sz w:val="18"/>
          <w:szCs w:val="18"/>
          <w:lang w:eastAsia="zh-CN"/>
        </w:rPr>
        <w:t xml:space="preserve"> </w:t>
      </w:r>
      <w:r w:rsidR="002A60C2" w:rsidRPr="001A0E58">
        <w:rPr>
          <w:rFonts w:ascii="Marianne" w:hAnsi="Marianne"/>
          <w:sz w:val="18"/>
          <w:szCs w:val="18"/>
          <w:lang w:eastAsia="zh-CN"/>
        </w:rPr>
        <w:t>(</w:t>
      </w:r>
      <w:r w:rsidRPr="001A0E58">
        <w:rPr>
          <w:rFonts w:ascii="Marianne" w:hAnsi="Marianne"/>
          <w:b/>
          <w:sz w:val="18"/>
          <w:szCs w:val="18"/>
          <w:lang w:eastAsia="zh-CN"/>
        </w:rPr>
        <w:t>CTCP</w:t>
      </w:r>
      <w:r w:rsidR="002A60C2" w:rsidRPr="001A0E58">
        <w:rPr>
          <w:rFonts w:ascii="Marianne" w:hAnsi="Marianne"/>
          <w:sz w:val="18"/>
          <w:szCs w:val="18"/>
          <w:lang w:eastAsia="zh-CN"/>
        </w:rPr>
        <w:t>)</w:t>
      </w:r>
      <w:r w:rsidRPr="001A0E58">
        <w:rPr>
          <w:rFonts w:ascii="Marianne" w:hAnsi="Marianne"/>
          <w:sz w:val="18"/>
          <w:szCs w:val="18"/>
          <w:lang w:eastAsia="zh-CN"/>
        </w:rPr>
        <w:t xml:space="preserve"> pour bénéficier d’une assistance utilisateur, qu’elle soit technique ou fonctionnelle. Les candidats eux-mêmes peuvent faire appel directement au CTCP, afin d’obtenir des </w:t>
      </w:r>
      <w:r w:rsidRPr="001A0E58">
        <w:rPr>
          <w:rFonts w:ascii="Marianne" w:hAnsi="Marianne"/>
          <w:sz w:val="18"/>
          <w:szCs w:val="18"/>
          <w:lang w:eastAsia="zh-CN"/>
        </w:rPr>
        <w:lastRenderedPageBreak/>
        <w:t>informations sur les conditions de candidatures ou encore, sur la procédure de dépôt de dossier, par exemple.</w:t>
      </w:r>
    </w:p>
    <w:p w14:paraId="1888E4E8" w14:textId="77777777" w:rsidR="00D21D13" w:rsidRPr="001A0E58" w:rsidRDefault="00D21D13" w:rsidP="00FE004C">
      <w:pPr>
        <w:spacing w:after="0" w:line="240" w:lineRule="auto"/>
        <w:jc w:val="both"/>
        <w:rPr>
          <w:rFonts w:ascii="Marianne" w:hAnsi="Marianne"/>
          <w:sz w:val="18"/>
          <w:szCs w:val="18"/>
          <w:lang w:eastAsia="zh-CN"/>
        </w:rPr>
      </w:pPr>
    </w:p>
    <w:p w14:paraId="56C24B28" w14:textId="62CFE2C6"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A l’issue de la période de dépôt des candidatures, le ministère de la </w:t>
      </w:r>
      <w:r w:rsidR="00B23F2E">
        <w:rPr>
          <w:rFonts w:ascii="Marianne" w:hAnsi="Marianne"/>
          <w:sz w:val="18"/>
          <w:szCs w:val="18"/>
          <w:lang w:eastAsia="zh-CN"/>
        </w:rPr>
        <w:t>J</w:t>
      </w:r>
      <w:r w:rsidRPr="001A0E58">
        <w:rPr>
          <w:rFonts w:ascii="Marianne" w:hAnsi="Marianne"/>
          <w:sz w:val="18"/>
          <w:szCs w:val="18"/>
          <w:lang w:eastAsia="zh-CN"/>
        </w:rPr>
        <w:t xml:space="preserve">ustice instruit </w:t>
      </w:r>
      <w:r w:rsidR="00812E85">
        <w:rPr>
          <w:rFonts w:ascii="Marianne" w:hAnsi="Marianne"/>
          <w:sz w:val="18"/>
          <w:szCs w:val="18"/>
          <w:lang w:eastAsia="zh-CN"/>
        </w:rPr>
        <w:t xml:space="preserve">administrativement et judiciairement </w:t>
      </w:r>
      <w:r w:rsidRPr="001A0E58">
        <w:rPr>
          <w:rFonts w:ascii="Marianne" w:hAnsi="Marianne"/>
          <w:sz w:val="18"/>
          <w:szCs w:val="18"/>
          <w:lang w:eastAsia="zh-CN"/>
        </w:rPr>
        <w:t>les candidatures afin de déterminer les candidats recevables.</w:t>
      </w:r>
    </w:p>
    <w:p w14:paraId="76CA242E" w14:textId="77777777" w:rsidR="00D21D13" w:rsidRPr="001A0E58" w:rsidRDefault="00D21D13" w:rsidP="00FE004C">
      <w:pPr>
        <w:spacing w:after="0" w:line="240" w:lineRule="auto"/>
        <w:jc w:val="both"/>
        <w:rPr>
          <w:rFonts w:ascii="Marianne" w:hAnsi="Marianne"/>
          <w:sz w:val="18"/>
          <w:szCs w:val="18"/>
          <w:lang w:eastAsia="zh-CN"/>
        </w:rPr>
      </w:pPr>
    </w:p>
    <w:p w14:paraId="43DAF312" w14:textId="33B36C57"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C’est le CTCP qui effectue </w:t>
      </w:r>
      <w:r w:rsidR="00E56E45">
        <w:rPr>
          <w:rFonts w:ascii="Marianne" w:hAnsi="Marianne"/>
          <w:sz w:val="18"/>
          <w:szCs w:val="18"/>
          <w:lang w:eastAsia="zh-CN"/>
        </w:rPr>
        <w:t xml:space="preserve">le contrôle du respect des conditions administratives </w:t>
      </w:r>
      <w:r w:rsidRPr="001A0E58">
        <w:rPr>
          <w:rFonts w:ascii="Marianne" w:hAnsi="Marianne"/>
          <w:sz w:val="18"/>
          <w:szCs w:val="18"/>
          <w:lang w:eastAsia="zh-CN"/>
        </w:rPr>
        <w:t xml:space="preserve">des candidatures pour le compte du </w:t>
      </w:r>
      <w:r w:rsidR="00D52843">
        <w:rPr>
          <w:rFonts w:ascii="Marianne" w:hAnsi="Marianne"/>
          <w:sz w:val="18"/>
          <w:szCs w:val="18"/>
          <w:lang w:eastAsia="zh-CN"/>
        </w:rPr>
        <w:t>ministère de la Justice</w:t>
      </w:r>
      <w:r w:rsidRPr="001A0E58">
        <w:rPr>
          <w:rFonts w:ascii="Marianne" w:hAnsi="Marianne"/>
          <w:sz w:val="18"/>
          <w:szCs w:val="18"/>
          <w:lang w:eastAsia="zh-CN"/>
        </w:rPr>
        <w:t xml:space="preserve">. </w:t>
      </w:r>
      <w:r w:rsidR="00776F65">
        <w:rPr>
          <w:rFonts w:ascii="Marianne" w:hAnsi="Marianne"/>
          <w:sz w:val="18"/>
          <w:szCs w:val="18"/>
          <w:lang w:eastAsia="zh-CN"/>
        </w:rPr>
        <w:t xml:space="preserve">L’examen des </w:t>
      </w:r>
      <w:r w:rsidR="00E56E45">
        <w:rPr>
          <w:rFonts w:ascii="Marianne" w:hAnsi="Marianne"/>
          <w:sz w:val="18"/>
          <w:szCs w:val="18"/>
          <w:lang w:eastAsia="zh-CN"/>
        </w:rPr>
        <w:t xml:space="preserve">conditions </w:t>
      </w:r>
      <w:r w:rsidR="00776F65">
        <w:rPr>
          <w:rFonts w:ascii="Marianne" w:hAnsi="Marianne"/>
          <w:sz w:val="18"/>
          <w:szCs w:val="18"/>
          <w:lang w:eastAsia="zh-CN"/>
        </w:rPr>
        <w:t xml:space="preserve">judiciaires </w:t>
      </w:r>
      <w:r w:rsidR="0027043C">
        <w:rPr>
          <w:rFonts w:ascii="Marianne" w:hAnsi="Marianne"/>
          <w:sz w:val="18"/>
          <w:szCs w:val="18"/>
          <w:lang w:eastAsia="zh-CN"/>
        </w:rPr>
        <w:t>est</w:t>
      </w:r>
      <w:r w:rsidR="00776F65">
        <w:rPr>
          <w:rFonts w:ascii="Marianne" w:hAnsi="Marianne"/>
          <w:sz w:val="18"/>
          <w:szCs w:val="18"/>
          <w:lang w:eastAsia="zh-CN"/>
        </w:rPr>
        <w:t xml:space="preserve"> effectué </w:t>
      </w:r>
      <w:r w:rsidR="00E56E45">
        <w:rPr>
          <w:rFonts w:ascii="Marianne" w:hAnsi="Marianne"/>
          <w:sz w:val="18"/>
          <w:szCs w:val="18"/>
          <w:lang w:eastAsia="zh-CN"/>
        </w:rPr>
        <w:t xml:space="preserve">exclusivement </w:t>
      </w:r>
      <w:r w:rsidR="00776F65">
        <w:rPr>
          <w:rFonts w:ascii="Marianne" w:hAnsi="Marianne"/>
          <w:sz w:val="18"/>
          <w:szCs w:val="18"/>
          <w:lang w:eastAsia="zh-CN"/>
        </w:rPr>
        <w:t>par le bureau RHM4.</w:t>
      </w:r>
    </w:p>
    <w:p w14:paraId="41ABC4D8" w14:textId="77777777" w:rsidR="00D21D13" w:rsidRPr="001A0E58" w:rsidRDefault="00D21D13" w:rsidP="00FE004C">
      <w:pPr>
        <w:spacing w:after="0" w:line="240" w:lineRule="auto"/>
        <w:jc w:val="both"/>
        <w:rPr>
          <w:rFonts w:ascii="Marianne" w:hAnsi="Marianne"/>
          <w:sz w:val="18"/>
          <w:szCs w:val="18"/>
          <w:lang w:eastAsia="zh-CN"/>
        </w:rPr>
      </w:pPr>
    </w:p>
    <w:p w14:paraId="75AB5AFF" w14:textId="4A623EF9" w:rsidR="00D21D13" w:rsidRPr="001A0E58" w:rsidRDefault="0058428F" w:rsidP="00FE004C">
      <w:pPr>
        <w:spacing w:after="0" w:line="240" w:lineRule="auto"/>
        <w:jc w:val="both"/>
        <w:rPr>
          <w:rFonts w:ascii="Marianne" w:hAnsi="Marianne"/>
          <w:sz w:val="18"/>
          <w:szCs w:val="18"/>
          <w:lang w:eastAsia="zh-CN"/>
        </w:rPr>
      </w:pPr>
      <w:r>
        <w:rPr>
          <w:rFonts w:ascii="Marianne" w:hAnsi="Marianne"/>
          <w:sz w:val="18"/>
          <w:szCs w:val="18"/>
          <w:lang w:eastAsia="zh-CN"/>
        </w:rPr>
        <w:t xml:space="preserve">Le dépôt des dossiers est dématérialisé et les </w:t>
      </w:r>
      <w:r w:rsidR="00D21D13" w:rsidRPr="001A0E58">
        <w:rPr>
          <w:rFonts w:ascii="Marianne" w:hAnsi="Marianne"/>
          <w:sz w:val="18"/>
          <w:szCs w:val="18"/>
          <w:lang w:eastAsia="zh-CN"/>
        </w:rPr>
        <w:t>contrôles sont réalisés à l’aide du</w:t>
      </w:r>
      <w:r w:rsidR="00B23F2E">
        <w:rPr>
          <w:rFonts w:ascii="Marianne" w:hAnsi="Marianne"/>
          <w:sz w:val="18"/>
          <w:szCs w:val="18"/>
          <w:lang w:eastAsia="zh-CN"/>
        </w:rPr>
        <w:t xml:space="preserve"> système d’information mis en place par le ministère de la Justice nommé SI-Candidatures (</w:t>
      </w:r>
      <w:proofErr w:type="spellStart"/>
      <w:proofErr w:type="gramStart"/>
      <w:r w:rsidR="00B23F2E">
        <w:rPr>
          <w:rFonts w:ascii="Marianne" w:hAnsi="Marianne"/>
          <w:sz w:val="18"/>
          <w:szCs w:val="18"/>
          <w:lang w:eastAsia="zh-CN"/>
        </w:rPr>
        <w:t>cf.infra</w:t>
      </w:r>
      <w:proofErr w:type="spellEnd"/>
      <w:proofErr w:type="gramEnd"/>
      <w:r w:rsidR="00B23F2E">
        <w:rPr>
          <w:rFonts w:ascii="Marianne" w:hAnsi="Marianne"/>
          <w:sz w:val="18"/>
          <w:szCs w:val="18"/>
          <w:lang w:eastAsia="zh-CN"/>
        </w:rPr>
        <w:t>)</w:t>
      </w:r>
      <w:r w:rsidR="00D21D13" w:rsidRPr="001A0E58">
        <w:rPr>
          <w:rFonts w:ascii="Marianne" w:hAnsi="Marianne"/>
          <w:sz w:val="18"/>
          <w:szCs w:val="18"/>
          <w:lang w:eastAsia="zh-CN"/>
        </w:rPr>
        <w:t>.</w:t>
      </w:r>
    </w:p>
    <w:p w14:paraId="49CEE23F" w14:textId="77777777" w:rsidR="00D21D13" w:rsidRPr="001A0E58" w:rsidRDefault="00D21D13" w:rsidP="00FE004C">
      <w:pPr>
        <w:spacing w:after="0" w:line="240" w:lineRule="auto"/>
        <w:jc w:val="both"/>
        <w:rPr>
          <w:rFonts w:ascii="Marianne" w:hAnsi="Marianne"/>
          <w:sz w:val="18"/>
          <w:szCs w:val="18"/>
          <w:lang w:eastAsia="zh-CN"/>
        </w:rPr>
      </w:pPr>
    </w:p>
    <w:p w14:paraId="20CA5D3C" w14:textId="052F3F5A"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En cas de besoin, des échanges complémentaires, via le </w:t>
      </w:r>
      <w:r w:rsidR="00B23F2E">
        <w:rPr>
          <w:rFonts w:ascii="Marianne" w:hAnsi="Marianne"/>
          <w:sz w:val="18"/>
          <w:szCs w:val="18"/>
          <w:lang w:eastAsia="zh-CN"/>
        </w:rPr>
        <w:t>SI-Candidatures</w:t>
      </w:r>
      <w:r w:rsidR="00776F65">
        <w:rPr>
          <w:rFonts w:ascii="Marianne" w:hAnsi="Marianne"/>
          <w:sz w:val="18"/>
          <w:szCs w:val="18"/>
          <w:lang w:eastAsia="zh-CN"/>
        </w:rPr>
        <w:t>,</w:t>
      </w:r>
      <w:r w:rsidRPr="001A0E58">
        <w:rPr>
          <w:rFonts w:ascii="Marianne" w:hAnsi="Marianne"/>
          <w:sz w:val="18"/>
          <w:szCs w:val="18"/>
          <w:lang w:eastAsia="zh-CN"/>
        </w:rPr>
        <w:t xml:space="preserve"> sont possibles avec les mandataires des OSP concernés afin de récupérer des informations ou pièces justificatives manquantes.</w:t>
      </w:r>
    </w:p>
    <w:p w14:paraId="0E67922E" w14:textId="77777777" w:rsidR="00D21D13" w:rsidRPr="001A0E58" w:rsidRDefault="00D21D13" w:rsidP="00FE004C">
      <w:pPr>
        <w:spacing w:after="0" w:line="240" w:lineRule="auto"/>
        <w:jc w:val="both"/>
        <w:rPr>
          <w:rFonts w:ascii="Marianne" w:hAnsi="Marianne"/>
          <w:sz w:val="18"/>
          <w:szCs w:val="18"/>
          <w:lang w:eastAsia="zh-CN"/>
        </w:rPr>
      </w:pPr>
    </w:p>
    <w:p w14:paraId="365F97D9" w14:textId="43488A09"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Le croisement des résultats des instructions administrative et judiciaire permet de déterminer la liste des candidats recevables qui sont ensuite nommés par arrêté conjoint des ministres </w:t>
      </w:r>
      <w:r w:rsidR="00B23F2E">
        <w:rPr>
          <w:rFonts w:ascii="Marianne" w:hAnsi="Marianne"/>
          <w:sz w:val="18"/>
          <w:szCs w:val="18"/>
          <w:lang w:eastAsia="zh-CN"/>
        </w:rPr>
        <w:t xml:space="preserve">chargés </w:t>
      </w:r>
      <w:r w:rsidR="00FA3030" w:rsidRPr="001A0E58">
        <w:rPr>
          <w:rFonts w:ascii="Marianne" w:hAnsi="Marianne"/>
          <w:sz w:val="18"/>
          <w:szCs w:val="18"/>
          <w:lang w:eastAsia="zh-CN"/>
        </w:rPr>
        <w:t>de la justice</w:t>
      </w:r>
      <w:r w:rsidRPr="001A0E58">
        <w:rPr>
          <w:rFonts w:ascii="Marianne" w:hAnsi="Marianne"/>
          <w:sz w:val="18"/>
          <w:szCs w:val="18"/>
          <w:lang w:eastAsia="zh-CN"/>
        </w:rPr>
        <w:t xml:space="preserve"> et </w:t>
      </w:r>
      <w:r w:rsidR="00FA3030" w:rsidRPr="001A0E58">
        <w:rPr>
          <w:rFonts w:ascii="Marianne" w:hAnsi="Marianne"/>
          <w:sz w:val="18"/>
          <w:szCs w:val="18"/>
          <w:lang w:eastAsia="zh-CN"/>
        </w:rPr>
        <w:t>du travail</w:t>
      </w:r>
      <w:r w:rsidRPr="001A0E58">
        <w:rPr>
          <w:rFonts w:ascii="Marianne" w:hAnsi="Marianne"/>
          <w:sz w:val="18"/>
          <w:szCs w:val="18"/>
          <w:lang w:eastAsia="zh-CN"/>
        </w:rPr>
        <w:t>.</w:t>
      </w:r>
    </w:p>
    <w:p w14:paraId="0C512EF6" w14:textId="77777777" w:rsidR="00D21D13" w:rsidRPr="001A0E58" w:rsidRDefault="00D21D13" w:rsidP="00FE004C">
      <w:pPr>
        <w:spacing w:after="0" w:line="240" w:lineRule="auto"/>
        <w:jc w:val="both"/>
        <w:rPr>
          <w:rFonts w:ascii="Marianne" w:hAnsi="Marianne"/>
          <w:sz w:val="18"/>
          <w:szCs w:val="18"/>
          <w:lang w:eastAsia="zh-CN"/>
        </w:rPr>
      </w:pPr>
    </w:p>
    <w:p w14:paraId="21833FA7" w14:textId="727B98BE" w:rsidR="00D21D13" w:rsidRPr="001A0E58" w:rsidRDefault="00D21D13" w:rsidP="00FE004C">
      <w:pPr>
        <w:spacing w:after="0" w:line="240" w:lineRule="auto"/>
        <w:jc w:val="both"/>
        <w:rPr>
          <w:rFonts w:ascii="Marianne" w:hAnsi="Marianne"/>
          <w:b/>
          <w:sz w:val="18"/>
          <w:szCs w:val="18"/>
          <w:lang w:eastAsia="zh-CN"/>
        </w:rPr>
      </w:pPr>
      <w:r w:rsidRPr="001A0E58">
        <w:rPr>
          <w:rFonts w:ascii="Marianne" w:hAnsi="Marianne"/>
          <w:b/>
          <w:sz w:val="18"/>
          <w:szCs w:val="18"/>
          <w:lang w:eastAsia="zh-CN"/>
        </w:rPr>
        <w:t xml:space="preserve">Le titulaire du présent marché met en œuvre le </w:t>
      </w:r>
      <w:r w:rsidR="00FA3030" w:rsidRPr="001A0E58">
        <w:rPr>
          <w:rFonts w:ascii="Marianne" w:hAnsi="Marianne"/>
          <w:b/>
          <w:sz w:val="18"/>
          <w:szCs w:val="18"/>
          <w:lang w:eastAsia="zh-CN"/>
        </w:rPr>
        <w:t>centre de traitement des candidatures prud’homales (</w:t>
      </w:r>
      <w:r w:rsidRPr="001A0E58">
        <w:rPr>
          <w:rFonts w:ascii="Marianne" w:hAnsi="Marianne"/>
          <w:b/>
          <w:sz w:val="18"/>
          <w:szCs w:val="18"/>
          <w:lang w:eastAsia="zh-CN"/>
        </w:rPr>
        <w:t>CTCP</w:t>
      </w:r>
      <w:r w:rsidR="00FA3030" w:rsidRPr="001A0E58">
        <w:rPr>
          <w:rFonts w:ascii="Marianne" w:hAnsi="Marianne"/>
          <w:b/>
          <w:sz w:val="18"/>
          <w:szCs w:val="18"/>
          <w:lang w:eastAsia="zh-CN"/>
        </w:rPr>
        <w:t>)</w:t>
      </w:r>
      <w:r w:rsidRPr="001A0E58">
        <w:rPr>
          <w:rFonts w:ascii="Marianne" w:hAnsi="Marianne"/>
          <w:b/>
          <w:sz w:val="18"/>
          <w:szCs w:val="18"/>
          <w:lang w:eastAsia="zh-CN"/>
        </w:rPr>
        <w:t xml:space="preserve"> pour les prestations d’assistance utilisateur et de contrôle administratif cité</w:t>
      </w:r>
      <w:r w:rsidR="0027043C">
        <w:rPr>
          <w:rFonts w:ascii="Marianne" w:hAnsi="Marianne"/>
          <w:b/>
          <w:sz w:val="18"/>
          <w:szCs w:val="18"/>
          <w:lang w:eastAsia="zh-CN"/>
        </w:rPr>
        <w:t>e</w:t>
      </w:r>
      <w:r w:rsidRPr="001A0E58">
        <w:rPr>
          <w:rFonts w:ascii="Marianne" w:hAnsi="Marianne"/>
          <w:b/>
          <w:sz w:val="18"/>
          <w:szCs w:val="18"/>
          <w:lang w:eastAsia="zh-CN"/>
        </w:rPr>
        <w:t xml:space="preserve">s ci-dessus. </w:t>
      </w:r>
    </w:p>
    <w:p w14:paraId="432DAA8E" w14:textId="77777777" w:rsidR="00D21D13" w:rsidRPr="001A0E58" w:rsidRDefault="00D21D13" w:rsidP="00FE004C">
      <w:pPr>
        <w:spacing w:after="0" w:line="240" w:lineRule="auto"/>
        <w:jc w:val="both"/>
        <w:rPr>
          <w:rFonts w:ascii="Marianne" w:hAnsi="Marianne"/>
          <w:sz w:val="18"/>
          <w:szCs w:val="18"/>
          <w:lang w:eastAsia="zh-CN"/>
        </w:rPr>
      </w:pPr>
    </w:p>
    <w:p w14:paraId="49F4EEF7" w14:textId="77777777" w:rsidR="00D21D13" w:rsidRPr="001A0E58" w:rsidRDefault="00D21D13" w:rsidP="00FE004C">
      <w:pPr>
        <w:spacing w:after="0" w:line="240" w:lineRule="auto"/>
        <w:jc w:val="both"/>
        <w:rPr>
          <w:rFonts w:ascii="Marianne" w:hAnsi="Marianne"/>
          <w:b/>
          <w:sz w:val="18"/>
          <w:szCs w:val="18"/>
          <w:u w:val="single"/>
          <w:lang w:eastAsia="zh-CN"/>
        </w:rPr>
      </w:pPr>
      <w:r w:rsidRPr="001A0E58">
        <w:rPr>
          <w:rFonts w:ascii="Marianne" w:hAnsi="Marianne"/>
          <w:b/>
          <w:sz w:val="18"/>
          <w:szCs w:val="18"/>
          <w:u w:val="single"/>
          <w:lang w:eastAsia="zh-CN"/>
        </w:rPr>
        <w:t>Focus sur la présentation et l’examen des candidatures :</w:t>
      </w:r>
    </w:p>
    <w:p w14:paraId="54804A5A" w14:textId="77777777" w:rsidR="00D21D13" w:rsidRPr="001A0E58" w:rsidRDefault="00D21D13" w:rsidP="00FE004C">
      <w:pPr>
        <w:spacing w:after="0" w:line="240" w:lineRule="auto"/>
        <w:jc w:val="both"/>
        <w:rPr>
          <w:rFonts w:ascii="Marianne" w:hAnsi="Marianne"/>
          <w:sz w:val="18"/>
          <w:szCs w:val="18"/>
          <w:lang w:eastAsia="zh-CN"/>
        </w:rPr>
      </w:pPr>
    </w:p>
    <w:p w14:paraId="58B1499E" w14:textId="39B4B4C3" w:rsidR="00D21D13" w:rsidRDefault="00D21D13" w:rsidP="00FE004C">
      <w:pPr>
        <w:numPr>
          <w:ilvl w:val="0"/>
          <w:numId w:val="21"/>
        </w:numPr>
        <w:spacing w:after="0" w:line="240" w:lineRule="auto"/>
        <w:jc w:val="both"/>
        <w:rPr>
          <w:rFonts w:ascii="Marianne" w:hAnsi="Marianne"/>
          <w:sz w:val="18"/>
          <w:szCs w:val="18"/>
          <w:lang w:eastAsia="zh-CN"/>
        </w:rPr>
      </w:pPr>
      <w:r w:rsidRPr="001A0E58">
        <w:rPr>
          <w:rFonts w:ascii="Marianne" w:hAnsi="Marianne"/>
          <w:sz w:val="18"/>
          <w:szCs w:val="18"/>
          <w:lang w:eastAsia="zh-CN"/>
        </w:rPr>
        <w:t>Présentation des candidats</w:t>
      </w:r>
      <w:r w:rsidR="006E7715">
        <w:rPr>
          <w:rFonts w:ascii="Marianne" w:hAnsi="Marianne"/>
          <w:sz w:val="18"/>
          <w:szCs w:val="18"/>
          <w:lang w:eastAsia="zh-CN"/>
        </w:rPr>
        <w:t xml:space="preserve"> : </w:t>
      </w:r>
    </w:p>
    <w:p w14:paraId="64877481" w14:textId="77777777" w:rsidR="006E7715" w:rsidRPr="001A0E58" w:rsidRDefault="006E7715" w:rsidP="00B23F2E">
      <w:pPr>
        <w:spacing w:after="0" w:line="240" w:lineRule="auto"/>
        <w:ind w:left="720"/>
        <w:jc w:val="both"/>
        <w:rPr>
          <w:rFonts w:ascii="Marianne" w:hAnsi="Marianne"/>
          <w:sz w:val="18"/>
          <w:szCs w:val="18"/>
          <w:lang w:eastAsia="zh-CN"/>
        </w:rPr>
      </w:pPr>
    </w:p>
    <w:p w14:paraId="246213F5" w14:textId="36302A9A"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Chaque </w:t>
      </w:r>
      <w:r w:rsidR="00812E85">
        <w:rPr>
          <w:rFonts w:ascii="Marianne" w:hAnsi="Marianne"/>
          <w:sz w:val="18"/>
          <w:szCs w:val="18"/>
          <w:lang w:eastAsia="zh-CN"/>
        </w:rPr>
        <w:t>OSP</w:t>
      </w:r>
      <w:r w:rsidRPr="001A0E58">
        <w:rPr>
          <w:rFonts w:ascii="Marianne" w:hAnsi="Marianne"/>
          <w:sz w:val="18"/>
          <w:szCs w:val="18"/>
          <w:lang w:eastAsia="zh-CN"/>
        </w:rPr>
        <w:t xml:space="preserve"> ayant obtenu au moins un siège désigne des mandataires départementaux dans tous les départements où elle a obtenu des sièges.</w:t>
      </w:r>
    </w:p>
    <w:p w14:paraId="61A46482" w14:textId="77777777" w:rsidR="00D21D13" w:rsidRPr="001A0E58" w:rsidRDefault="00D21D13" w:rsidP="00FE004C">
      <w:pPr>
        <w:spacing w:after="0" w:line="240" w:lineRule="auto"/>
        <w:jc w:val="both"/>
        <w:rPr>
          <w:rFonts w:ascii="Marianne" w:hAnsi="Marianne"/>
          <w:sz w:val="18"/>
          <w:szCs w:val="18"/>
          <w:lang w:eastAsia="zh-CN"/>
        </w:rPr>
      </w:pPr>
    </w:p>
    <w:p w14:paraId="7AB0CC81" w14:textId="4894F036"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Les principaux interlocuteurs du </w:t>
      </w:r>
      <w:r w:rsidR="00FA3030" w:rsidRPr="001A0E58">
        <w:rPr>
          <w:rFonts w:ascii="Marianne" w:hAnsi="Marianne"/>
          <w:sz w:val="18"/>
          <w:szCs w:val="18"/>
          <w:lang w:eastAsia="zh-CN"/>
        </w:rPr>
        <w:t>CTC</w:t>
      </w:r>
      <w:r w:rsidR="002A60C2" w:rsidRPr="001A0E58">
        <w:rPr>
          <w:rFonts w:ascii="Marianne" w:hAnsi="Marianne"/>
          <w:sz w:val="18"/>
          <w:szCs w:val="18"/>
          <w:lang w:eastAsia="zh-CN"/>
        </w:rPr>
        <w:t>P</w:t>
      </w:r>
      <w:r w:rsidR="00FA3030" w:rsidRPr="001A0E58">
        <w:rPr>
          <w:rFonts w:ascii="Marianne" w:hAnsi="Marianne"/>
          <w:sz w:val="18"/>
          <w:szCs w:val="18"/>
          <w:lang w:eastAsia="zh-CN"/>
        </w:rPr>
        <w:t xml:space="preserve"> </w:t>
      </w:r>
      <w:r w:rsidRPr="001A0E58">
        <w:rPr>
          <w:rFonts w:ascii="Marianne" w:hAnsi="Marianne"/>
          <w:sz w:val="18"/>
          <w:szCs w:val="18"/>
          <w:lang w:eastAsia="zh-CN"/>
        </w:rPr>
        <w:t xml:space="preserve">sont les mandataires départementaux, et accessoirement les candidats eux-mêmes. </w:t>
      </w:r>
      <w:r w:rsidR="00B318C3" w:rsidRPr="001A0E58">
        <w:rPr>
          <w:rFonts w:ascii="Marianne" w:hAnsi="Marianne"/>
          <w:sz w:val="18"/>
          <w:szCs w:val="18"/>
          <w:lang w:eastAsia="zh-CN"/>
        </w:rPr>
        <w:t>Seuls</w:t>
      </w:r>
      <w:r w:rsidR="009754BD" w:rsidRPr="001A0E58">
        <w:rPr>
          <w:rFonts w:ascii="Marianne" w:hAnsi="Marianne"/>
          <w:sz w:val="18"/>
          <w:szCs w:val="18"/>
          <w:lang w:eastAsia="zh-CN"/>
        </w:rPr>
        <w:t xml:space="preserve"> </w:t>
      </w:r>
      <w:r w:rsidRPr="001A0E58">
        <w:rPr>
          <w:rFonts w:ascii="Marianne" w:hAnsi="Marianne"/>
          <w:sz w:val="18"/>
          <w:szCs w:val="18"/>
          <w:lang w:eastAsia="zh-CN"/>
        </w:rPr>
        <w:t xml:space="preserve">les mandataires </w:t>
      </w:r>
      <w:r w:rsidR="00B318C3" w:rsidRPr="001A0E58">
        <w:rPr>
          <w:rFonts w:ascii="Marianne" w:hAnsi="Marianne"/>
          <w:sz w:val="18"/>
          <w:szCs w:val="18"/>
          <w:lang w:eastAsia="zh-CN"/>
        </w:rPr>
        <w:t xml:space="preserve">peuvent compléter </w:t>
      </w:r>
      <w:r w:rsidRPr="001A0E58">
        <w:rPr>
          <w:rFonts w:ascii="Marianne" w:hAnsi="Marianne"/>
          <w:sz w:val="18"/>
          <w:szCs w:val="18"/>
          <w:lang w:eastAsia="zh-CN"/>
        </w:rPr>
        <w:t xml:space="preserve">la liste des candidatures (via le </w:t>
      </w:r>
      <w:r w:rsidR="00B23F2E">
        <w:rPr>
          <w:rFonts w:ascii="Marianne" w:hAnsi="Marianne"/>
          <w:sz w:val="18"/>
          <w:szCs w:val="18"/>
          <w:lang w:eastAsia="zh-CN"/>
        </w:rPr>
        <w:t>SI-Candidatures</w:t>
      </w:r>
      <w:r w:rsidRPr="001A0E58">
        <w:rPr>
          <w:rFonts w:ascii="Marianne" w:hAnsi="Marianne"/>
          <w:sz w:val="18"/>
          <w:szCs w:val="18"/>
          <w:lang w:eastAsia="zh-CN"/>
        </w:rPr>
        <w:t xml:space="preserve">). </w:t>
      </w:r>
    </w:p>
    <w:p w14:paraId="6BA265AD" w14:textId="77777777" w:rsidR="00D21D13" w:rsidRPr="001A0E58" w:rsidRDefault="00D21D13" w:rsidP="00FE004C">
      <w:pPr>
        <w:spacing w:after="0" w:line="240" w:lineRule="auto"/>
        <w:jc w:val="both"/>
        <w:rPr>
          <w:rFonts w:ascii="Marianne" w:hAnsi="Marianne"/>
          <w:sz w:val="18"/>
          <w:szCs w:val="18"/>
          <w:lang w:eastAsia="zh-CN"/>
        </w:rPr>
      </w:pPr>
    </w:p>
    <w:p w14:paraId="50237E94" w14:textId="77777777"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La présentation des candidats par le mandataire départemental de l’organisation est effectuée pendant la période de dépôt des candidatures.</w:t>
      </w:r>
    </w:p>
    <w:p w14:paraId="7CBBE0C8" w14:textId="77777777" w:rsidR="00D21D13" w:rsidRPr="001A0E58" w:rsidRDefault="00D21D13" w:rsidP="00FE004C">
      <w:pPr>
        <w:spacing w:after="0" w:line="240" w:lineRule="auto"/>
        <w:jc w:val="both"/>
        <w:rPr>
          <w:rFonts w:ascii="Marianne" w:hAnsi="Marianne"/>
          <w:sz w:val="18"/>
          <w:szCs w:val="18"/>
          <w:lang w:eastAsia="zh-CN"/>
        </w:rPr>
      </w:pPr>
    </w:p>
    <w:p w14:paraId="4EAB63DF" w14:textId="097914DD"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Pour le renouvellement général de </w:t>
      </w:r>
      <w:r w:rsidR="00776F65">
        <w:rPr>
          <w:rFonts w:ascii="Marianne" w:hAnsi="Marianne"/>
          <w:sz w:val="18"/>
          <w:szCs w:val="18"/>
          <w:lang w:eastAsia="zh-CN"/>
        </w:rPr>
        <w:t>2025</w:t>
      </w:r>
      <w:r w:rsidRPr="001A0E58">
        <w:rPr>
          <w:rFonts w:ascii="Marianne" w:hAnsi="Marianne"/>
          <w:sz w:val="18"/>
          <w:szCs w:val="18"/>
          <w:lang w:eastAsia="zh-CN"/>
        </w:rPr>
        <w:t xml:space="preserve">, la période de dépôt des dossiers est prévue de </w:t>
      </w:r>
      <w:r w:rsidR="00B23F2E">
        <w:rPr>
          <w:rFonts w:ascii="Marianne" w:hAnsi="Marianne"/>
          <w:sz w:val="18"/>
          <w:szCs w:val="18"/>
          <w:lang w:eastAsia="zh-CN"/>
        </w:rPr>
        <w:t xml:space="preserve">mi-juillet à mi-septembre 2025 </w:t>
      </w:r>
      <w:r w:rsidRPr="001A0E58">
        <w:rPr>
          <w:rFonts w:ascii="Marianne" w:hAnsi="Marianne"/>
          <w:sz w:val="18"/>
          <w:szCs w:val="18"/>
          <w:lang w:eastAsia="zh-CN"/>
        </w:rPr>
        <w:t>en l’état actuel du planning des opérations.</w:t>
      </w:r>
    </w:p>
    <w:p w14:paraId="20234EBC" w14:textId="77777777" w:rsidR="00D21D13" w:rsidRPr="001A0E58" w:rsidRDefault="00D21D13" w:rsidP="00FE004C">
      <w:pPr>
        <w:spacing w:after="0" w:line="240" w:lineRule="auto"/>
        <w:jc w:val="both"/>
        <w:rPr>
          <w:rFonts w:ascii="Marianne" w:hAnsi="Marianne"/>
          <w:sz w:val="18"/>
          <w:szCs w:val="18"/>
          <w:lang w:eastAsia="zh-CN"/>
        </w:rPr>
      </w:pPr>
    </w:p>
    <w:p w14:paraId="6E4ABAB7" w14:textId="669980FE" w:rsidR="0058428F" w:rsidRPr="001A0E58" w:rsidRDefault="0058428F" w:rsidP="0058428F">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Pour l’ensemble des conseils de prud’hommes du département où son organisation a obtenu des sièges, </w:t>
      </w:r>
      <w:r>
        <w:rPr>
          <w:rFonts w:ascii="Marianne" w:hAnsi="Marianne"/>
          <w:sz w:val="18"/>
          <w:szCs w:val="18"/>
          <w:lang w:eastAsia="zh-CN"/>
        </w:rPr>
        <w:t xml:space="preserve">le mandataire de liste (départemental) </w:t>
      </w:r>
      <w:r w:rsidRPr="001A0E58">
        <w:rPr>
          <w:rFonts w:ascii="Marianne" w:hAnsi="Marianne"/>
          <w:sz w:val="18"/>
          <w:szCs w:val="18"/>
          <w:lang w:eastAsia="zh-CN"/>
        </w:rPr>
        <w:t xml:space="preserve">constitue </w:t>
      </w:r>
      <w:r>
        <w:rPr>
          <w:rFonts w:ascii="Marianne" w:hAnsi="Marianne"/>
          <w:sz w:val="18"/>
          <w:szCs w:val="18"/>
          <w:lang w:eastAsia="zh-CN"/>
        </w:rPr>
        <w:t xml:space="preserve">ensuite </w:t>
      </w:r>
      <w:r w:rsidRPr="001A0E58">
        <w:rPr>
          <w:rFonts w:ascii="Marianne" w:hAnsi="Marianne"/>
          <w:sz w:val="18"/>
          <w:szCs w:val="18"/>
          <w:lang w:eastAsia="zh-CN"/>
        </w:rPr>
        <w:t>les listes de candidats en veillant au respect des conditions de recevabilité de la liste (nombre de candidats, parité femme-homme, habilitation du mandataire)</w:t>
      </w:r>
      <w:r>
        <w:rPr>
          <w:rFonts w:ascii="Marianne" w:hAnsi="Marianne"/>
          <w:sz w:val="18"/>
          <w:szCs w:val="18"/>
          <w:lang w:eastAsia="zh-CN"/>
        </w:rPr>
        <w:t xml:space="preserve">. </w:t>
      </w:r>
    </w:p>
    <w:p w14:paraId="02B6F315" w14:textId="77777777" w:rsidR="0058428F" w:rsidRDefault="0058428F" w:rsidP="00FE004C">
      <w:pPr>
        <w:spacing w:after="0" w:line="240" w:lineRule="auto"/>
        <w:jc w:val="both"/>
        <w:rPr>
          <w:rFonts w:ascii="Marianne" w:hAnsi="Marianne"/>
          <w:sz w:val="18"/>
          <w:szCs w:val="18"/>
          <w:lang w:eastAsia="zh-CN"/>
        </w:rPr>
      </w:pPr>
    </w:p>
    <w:p w14:paraId="05904B48" w14:textId="43E9FDB5"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Durant cette période, le mandataire départemental contacte les candidats de son organisation :</w:t>
      </w:r>
    </w:p>
    <w:p w14:paraId="0BA4B97D" w14:textId="00A012BC" w:rsidR="00D21D13" w:rsidRPr="001A0E58" w:rsidRDefault="00D21D13" w:rsidP="00FE004C">
      <w:pPr>
        <w:numPr>
          <w:ilvl w:val="0"/>
          <w:numId w:val="21"/>
        </w:num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Soit il invite le candidat à saisir les informations via un compte candidat, </w:t>
      </w:r>
      <w:r w:rsidR="00812E85">
        <w:rPr>
          <w:rFonts w:ascii="Marianne" w:hAnsi="Marianne"/>
          <w:sz w:val="18"/>
          <w:szCs w:val="18"/>
          <w:lang w:eastAsia="zh-CN"/>
        </w:rPr>
        <w:t xml:space="preserve">à </w:t>
      </w:r>
      <w:r w:rsidRPr="001A0E58">
        <w:rPr>
          <w:rFonts w:ascii="Marianne" w:hAnsi="Marianne"/>
          <w:sz w:val="18"/>
          <w:szCs w:val="18"/>
          <w:lang w:eastAsia="zh-CN"/>
        </w:rPr>
        <w:t>déposer les pièces justificatives et vérifie ensuite l’ensemble des informations, avant de valider la saisie de la candidature ;</w:t>
      </w:r>
    </w:p>
    <w:p w14:paraId="496CA9F4" w14:textId="404DCCCC" w:rsidR="00D21D13" w:rsidRPr="001A0E58" w:rsidRDefault="00D21D13" w:rsidP="00FE004C">
      <w:pPr>
        <w:numPr>
          <w:ilvl w:val="0"/>
          <w:numId w:val="21"/>
        </w:numPr>
        <w:spacing w:after="0" w:line="240" w:lineRule="auto"/>
        <w:jc w:val="both"/>
        <w:rPr>
          <w:rFonts w:ascii="Marianne" w:hAnsi="Marianne"/>
          <w:sz w:val="18"/>
          <w:szCs w:val="18"/>
          <w:lang w:eastAsia="zh-CN"/>
        </w:rPr>
      </w:pPr>
      <w:r w:rsidRPr="001A0E58">
        <w:rPr>
          <w:rFonts w:ascii="Marianne" w:hAnsi="Marianne"/>
          <w:sz w:val="18"/>
          <w:szCs w:val="18"/>
          <w:lang w:eastAsia="zh-CN"/>
        </w:rPr>
        <w:t>Soit il récupère le dossier de candidature comprenant des pièces justificatives et vérifie l’ensemble des informations. Il saisit ces informations et dépose les pièces justificatives sur le portail candidats via son compte mandataire.</w:t>
      </w:r>
    </w:p>
    <w:p w14:paraId="77109970" w14:textId="77777777" w:rsidR="00812E85" w:rsidRPr="001A0E58" w:rsidRDefault="00812E85" w:rsidP="00FE004C">
      <w:pPr>
        <w:spacing w:after="0" w:line="240" w:lineRule="auto"/>
        <w:jc w:val="both"/>
        <w:rPr>
          <w:rFonts w:ascii="Marianne" w:hAnsi="Marianne"/>
          <w:sz w:val="18"/>
          <w:szCs w:val="18"/>
          <w:lang w:eastAsia="zh-CN"/>
        </w:rPr>
      </w:pPr>
    </w:p>
    <w:p w14:paraId="68942775" w14:textId="77777777" w:rsidR="00D21D13" w:rsidRPr="001A0E58" w:rsidRDefault="00D21D13" w:rsidP="00FE004C">
      <w:pPr>
        <w:spacing w:after="0" w:line="240" w:lineRule="auto"/>
        <w:jc w:val="both"/>
        <w:rPr>
          <w:rFonts w:ascii="Marianne" w:hAnsi="Marianne"/>
          <w:sz w:val="18"/>
          <w:szCs w:val="18"/>
          <w:lang w:eastAsia="zh-CN"/>
        </w:rPr>
      </w:pPr>
    </w:p>
    <w:p w14:paraId="16BA94EA" w14:textId="14FEA44F"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lastRenderedPageBreak/>
        <w:t xml:space="preserve">Le mandataire départemental transmet </w:t>
      </w:r>
      <w:r w:rsidRPr="00991EB1">
        <w:rPr>
          <w:rFonts w:ascii="Marianne" w:hAnsi="Marianne"/>
          <w:sz w:val="18"/>
          <w:szCs w:val="18"/>
          <w:lang w:eastAsia="zh-CN"/>
        </w:rPr>
        <w:t xml:space="preserve">ensuite ces dossiers de candidatures via le </w:t>
      </w:r>
      <w:r w:rsidR="00B23F2E" w:rsidRPr="00991EB1">
        <w:rPr>
          <w:rFonts w:ascii="Marianne" w:hAnsi="Marianne"/>
          <w:sz w:val="18"/>
          <w:szCs w:val="18"/>
          <w:lang w:eastAsia="zh-CN"/>
        </w:rPr>
        <w:t>SI-Candidatures</w:t>
      </w:r>
      <w:r w:rsidR="0058428F" w:rsidRPr="00991EB1">
        <w:rPr>
          <w:rFonts w:ascii="Marianne" w:hAnsi="Marianne"/>
          <w:sz w:val="18"/>
          <w:szCs w:val="18"/>
          <w:lang w:eastAsia="zh-CN"/>
        </w:rPr>
        <w:t xml:space="preserve"> (action de transmission de listes)</w:t>
      </w:r>
      <w:r w:rsidRPr="00991EB1">
        <w:rPr>
          <w:rFonts w:ascii="Marianne" w:hAnsi="Marianne"/>
          <w:sz w:val="18"/>
          <w:szCs w:val="18"/>
          <w:lang w:eastAsia="zh-CN"/>
        </w:rPr>
        <w:t>.</w:t>
      </w:r>
      <w:r w:rsidR="0058428F" w:rsidRPr="00991EB1">
        <w:rPr>
          <w:rFonts w:ascii="Marianne" w:hAnsi="Marianne"/>
          <w:sz w:val="18"/>
          <w:szCs w:val="18"/>
          <w:lang w:eastAsia="zh-CN"/>
        </w:rPr>
        <w:t xml:space="preserve"> Lors de cette transmission, il atteste que cette liste remplit les conditions de dépôt.</w:t>
      </w:r>
    </w:p>
    <w:p w14:paraId="0EEF8D95" w14:textId="77777777" w:rsidR="00D21D13" w:rsidRPr="001A0E58" w:rsidRDefault="00D21D13" w:rsidP="00FE004C">
      <w:pPr>
        <w:spacing w:after="0" w:line="240" w:lineRule="auto"/>
        <w:jc w:val="both"/>
        <w:rPr>
          <w:rFonts w:ascii="Marianne" w:hAnsi="Marianne"/>
          <w:sz w:val="18"/>
          <w:szCs w:val="18"/>
          <w:lang w:eastAsia="zh-CN"/>
        </w:rPr>
      </w:pPr>
    </w:p>
    <w:p w14:paraId="171745ED" w14:textId="49F072F7"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Jusqu’à la fin du délai de </w:t>
      </w:r>
      <w:r w:rsidR="00EA01DB">
        <w:rPr>
          <w:rFonts w:ascii="Marianne" w:hAnsi="Marianne"/>
          <w:sz w:val="18"/>
          <w:szCs w:val="18"/>
          <w:lang w:eastAsia="zh-CN"/>
        </w:rPr>
        <w:t>dépôt des candidatures</w:t>
      </w:r>
      <w:r w:rsidRPr="001A0E58">
        <w:rPr>
          <w:rFonts w:ascii="Marianne" w:hAnsi="Marianne"/>
          <w:sz w:val="18"/>
          <w:szCs w:val="18"/>
          <w:lang w:eastAsia="zh-CN"/>
        </w:rPr>
        <w:t>, une candidature peut être modifiée, en veillant à transmettre de nouveau</w:t>
      </w:r>
      <w:r w:rsidR="0058428F">
        <w:rPr>
          <w:rFonts w:ascii="Marianne" w:hAnsi="Marianne"/>
          <w:sz w:val="18"/>
          <w:szCs w:val="18"/>
          <w:lang w:eastAsia="zh-CN"/>
        </w:rPr>
        <w:t xml:space="preserve"> la</w:t>
      </w:r>
      <w:r w:rsidRPr="001A0E58">
        <w:rPr>
          <w:rFonts w:ascii="Marianne" w:hAnsi="Marianne"/>
          <w:sz w:val="18"/>
          <w:szCs w:val="18"/>
          <w:lang w:eastAsia="zh-CN"/>
        </w:rPr>
        <w:t xml:space="preserve"> </w:t>
      </w:r>
      <w:r w:rsidR="00564AFD">
        <w:rPr>
          <w:rFonts w:ascii="Marianne" w:hAnsi="Marianne"/>
          <w:sz w:val="18"/>
          <w:szCs w:val="18"/>
          <w:lang w:eastAsia="zh-CN"/>
        </w:rPr>
        <w:t xml:space="preserve">liste intégrant </w:t>
      </w:r>
      <w:r w:rsidRPr="001A0E58">
        <w:rPr>
          <w:rFonts w:ascii="Marianne" w:hAnsi="Marianne"/>
          <w:sz w:val="18"/>
          <w:szCs w:val="18"/>
          <w:lang w:eastAsia="zh-CN"/>
        </w:rPr>
        <w:t>la candidature modifiée dans les délais impartis</w:t>
      </w:r>
      <w:r w:rsidR="0058428F">
        <w:rPr>
          <w:rFonts w:ascii="Marianne" w:hAnsi="Marianne"/>
          <w:sz w:val="18"/>
          <w:szCs w:val="18"/>
          <w:lang w:eastAsia="zh-CN"/>
        </w:rPr>
        <w:t xml:space="preserve"> (avant la fin de la période de dépôt)</w:t>
      </w:r>
      <w:r w:rsidRPr="001A0E58">
        <w:rPr>
          <w:rFonts w:ascii="Marianne" w:hAnsi="Marianne"/>
          <w:sz w:val="18"/>
          <w:szCs w:val="18"/>
          <w:lang w:eastAsia="zh-CN"/>
        </w:rPr>
        <w:t>.</w:t>
      </w:r>
    </w:p>
    <w:p w14:paraId="72E262CC" w14:textId="77777777" w:rsidR="00D21D13" w:rsidRPr="001A0E58" w:rsidRDefault="00D21D13" w:rsidP="00FE004C">
      <w:pPr>
        <w:spacing w:after="0" w:line="240" w:lineRule="auto"/>
        <w:jc w:val="both"/>
        <w:rPr>
          <w:rFonts w:ascii="Marianne" w:hAnsi="Marianne"/>
          <w:sz w:val="18"/>
          <w:szCs w:val="18"/>
          <w:lang w:eastAsia="zh-CN"/>
        </w:rPr>
      </w:pPr>
    </w:p>
    <w:p w14:paraId="1BCF65F9" w14:textId="7CFE0784" w:rsidR="00991EB1"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Aucun candidat ne peut être présenté après la date limite de dépôt des candidatures. De même, il n’est pas possible de procéder à un remplacement de candidat, en cas d’erreur de transmission ou encore, en cas de désistement d’un candidat en cours d’instruction. En revanche, </w:t>
      </w:r>
      <w:r w:rsidR="00991EB1">
        <w:rPr>
          <w:rFonts w:ascii="Marianne" w:hAnsi="Marianne"/>
          <w:sz w:val="18"/>
          <w:szCs w:val="18"/>
          <w:lang w:eastAsia="zh-CN"/>
        </w:rPr>
        <w:t>sur</w:t>
      </w:r>
      <w:r w:rsidRPr="001A0E58">
        <w:rPr>
          <w:rFonts w:ascii="Marianne" w:hAnsi="Marianne"/>
          <w:sz w:val="18"/>
          <w:szCs w:val="18"/>
          <w:lang w:eastAsia="zh-CN"/>
        </w:rPr>
        <w:t xml:space="preserve"> demande </w:t>
      </w:r>
      <w:r w:rsidR="0058428F">
        <w:rPr>
          <w:rFonts w:ascii="Marianne" w:hAnsi="Marianne"/>
          <w:sz w:val="18"/>
          <w:szCs w:val="18"/>
          <w:lang w:eastAsia="zh-CN"/>
        </w:rPr>
        <w:t>du ministère de la Justice</w:t>
      </w:r>
      <w:r w:rsidRPr="001A0E58">
        <w:rPr>
          <w:rFonts w:ascii="Marianne" w:hAnsi="Marianne"/>
          <w:sz w:val="18"/>
          <w:szCs w:val="18"/>
          <w:lang w:eastAsia="zh-CN"/>
        </w:rPr>
        <w:t xml:space="preserve">, le mandataire </w:t>
      </w:r>
      <w:r w:rsidR="0058428F">
        <w:rPr>
          <w:rFonts w:ascii="Marianne" w:hAnsi="Marianne"/>
          <w:sz w:val="18"/>
          <w:szCs w:val="18"/>
          <w:lang w:eastAsia="zh-CN"/>
        </w:rPr>
        <w:t xml:space="preserve">est invité à </w:t>
      </w:r>
      <w:r w:rsidRPr="001A0E58">
        <w:rPr>
          <w:rFonts w:ascii="Marianne" w:hAnsi="Marianne"/>
          <w:sz w:val="18"/>
          <w:szCs w:val="18"/>
          <w:lang w:eastAsia="zh-CN"/>
        </w:rPr>
        <w:t xml:space="preserve">compléter un dossier par des pièces justificatives </w:t>
      </w:r>
      <w:r w:rsidR="00991EB1">
        <w:rPr>
          <w:rFonts w:ascii="Marianne" w:hAnsi="Marianne"/>
          <w:sz w:val="18"/>
          <w:szCs w:val="18"/>
          <w:lang w:eastAsia="zh-CN"/>
        </w:rPr>
        <w:t xml:space="preserve">pendant la phase d’instruction des candidatures. Cette phase est appelée « phase d’échanges complémentaires ». Ces échanges, qui interviennent pendant la phase d’instruction, sont appelés « échanges complémentaires ». </w:t>
      </w:r>
    </w:p>
    <w:p w14:paraId="377FC322" w14:textId="77777777" w:rsidR="00991EB1" w:rsidRDefault="00991EB1" w:rsidP="00FE004C">
      <w:pPr>
        <w:spacing w:after="0" w:line="240" w:lineRule="auto"/>
        <w:jc w:val="both"/>
        <w:rPr>
          <w:rFonts w:ascii="Marianne" w:hAnsi="Marianne"/>
          <w:sz w:val="18"/>
          <w:szCs w:val="18"/>
          <w:lang w:eastAsia="zh-CN"/>
        </w:rPr>
      </w:pPr>
    </w:p>
    <w:p w14:paraId="14CA2584" w14:textId="044D840B"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Pour pouvoir être candidat à la fonction de conseiller prud’homme, il est nécessaire de remplir certaines conditions </w:t>
      </w:r>
      <w:r w:rsidR="00991EB1">
        <w:rPr>
          <w:rFonts w:ascii="Marianne" w:hAnsi="Marianne"/>
          <w:sz w:val="18"/>
          <w:szCs w:val="18"/>
          <w:lang w:eastAsia="zh-CN"/>
        </w:rPr>
        <w:t xml:space="preserve">dites « conditions administratives » </w:t>
      </w:r>
      <w:r w:rsidRPr="001A0E58">
        <w:rPr>
          <w:rFonts w:ascii="Marianne" w:hAnsi="Marianne"/>
          <w:sz w:val="18"/>
          <w:szCs w:val="18"/>
          <w:lang w:eastAsia="zh-CN"/>
        </w:rPr>
        <w:t>:</w:t>
      </w:r>
    </w:p>
    <w:p w14:paraId="2A0E06BB" w14:textId="77777777" w:rsidR="00D21D13" w:rsidRPr="001A0E58" w:rsidRDefault="00D21D13" w:rsidP="00F8305B">
      <w:pPr>
        <w:numPr>
          <w:ilvl w:val="0"/>
          <w:numId w:val="64"/>
        </w:numPr>
        <w:spacing w:after="0" w:line="240" w:lineRule="auto"/>
        <w:jc w:val="both"/>
        <w:rPr>
          <w:rFonts w:ascii="Marianne" w:hAnsi="Marianne"/>
          <w:sz w:val="18"/>
          <w:szCs w:val="18"/>
          <w:lang w:eastAsia="zh-CN"/>
        </w:rPr>
      </w:pPr>
      <w:r w:rsidRPr="001A0E58">
        <w:rPr>
          <w:rFonts w:ascii="Marianne" w:hAnsi="Marianne"/>
          <w:sz w:val="18"/>
          <w:szCs w:val="18"/>
          <w:lang w:eastAsia="zh-CN"/>
        </w:rPr>
        <w:t>Être salarié/employeur/demandeur d’emploi/retraité ;</w:t>
      </w:r>
    </w:p>
    <w:p w14:paraId="7724FC3D" w14:textId="77777777" w:rsidR="00D21D13" w:rsidRPr="001A0E58" w:rsidRDefault="00D21D13" w:rsidP="00F8305B">
      <w:pPr>
        <w:numPr>
          <w:ilvl w:val="0"/>
          <w:numId w:val="64"/>
        </w:numPr>
        <w:spacing w:after="0" w:line="240" w:lineRule="auto"/>
        <w:jc w:val="both"/>
        <w:rPr>
          <w:rFonts w:ascii="Marianne" w:hAnsi="Marianne"/>
          <w:sz w:val="18"/>
          <w:szCs w:val="18"/>
          <w:lang w:eastAsia="zh-CN"/>
        </w:rPr>
      </w:pPr>
      <w:r w:rsidRPr="001A0E58">
        <w:rPr>
          <w:rFonts w:ascii="Marianne" w:hAnsi="Marianne"/>
          <w:sz w:val="18"/>
          <w:szCs w:val="18"/>
          <w:lang w:eastAsia="zh-CN"/>
        </w:rPr>
        <w:t>Être de nationalité française et jouir de ses droits civiques ;</w:t>
      </w:r>
    </w:p>
    <w:p w14:paraId="60ED94DD" w14:textId="4EEEF5EB" w:rsidR="00D21D13" w:rsidRPr="00F8305B" w:rsidRDefault="00D21D13" w:rsidP="00F8305B">
      <w:pPr>
        <w:numPr>
          <w:ilvl w:val="0"/>
          <w:numId w:val="64"/>
        </w:numPr>
        <w:spacing w:after="0" w:line="240" w:lineRule="auto"/>
        <w:jc w:val="both"/>
        <w:rPr>
          <w:rFonts w:ascii="Marianne" w:hAnsi="Marianne"/>
          <w:sz w:val="18"/>
          <w:szCs w:val="18"/>
          <w:lang w:eastAsia="zh-CN"/>
        </w:rPr>
      </w:pPr>
      <w:r w:rsidRPr="00F8305B">
        <w:rPr>
          <w:rFonts w:ascii="Marianne" w:hAnsi="Marianne"/>
          <w:sz w:val="18"/>
          <w:szCs w:val="18"/>
          <w:lang w:eastAsia="zh-CN"/>
        </w:rPr>
        <w:t>Être âgé de 21 ans au moins</w:t>
      </w:r>
      <w:r w:rsidR="00BD109D" w:rsidRPr="00F8305B">
        <w:rPr>
          <w:rFonts w:ascii="Marianne" w:hAnsi="Marianne"/>
          <w:sz w:val="18"/>
          <w:szCs w:val="18"/>
          <w:lang w:eastAsia="zh-CN"/>
        </w:rPr>
        <w:t xml:space="preserve"> et </w:t>
      </w:r>
      <w:r w:rsidR="00CB22EB" w:rsidRPr="00F8305B">
        <w:rPr>
          <w:rFonts w:ascii="Marianne" w:hAnsi="Marianne"/>
          <w:sz w:val="18"/>
          <w:szCs w:val="18"/>
          <w:lang w:eastAsia="zh-CN"/>
        </w:rPr>
        <w:t>ne pas avoir atteint l’</w:t>
      </w:r>
      <w:r w:rsidR="00CB22EB" w:rsidRPr="00C73767">
        <w:rPr>
          <w:rFonts w:ascii="Marianne" w:hAnsi="Marianne"/>
          <w:sz w:val="18"/>
          <w:szCs w:val="18"/>
          <w:lang w:eastAsia="zh-CN"/>
        </w:rPr>
        <w:t xml:space="preserve">âge </w:t>
      </w:r>
      <w:r w:rsidR="00BD109D" w:rsidRPr="00C73767">
        <w:rPr>
          <w:rFonts w:ascii="Marianne" w:hAnsi="Marianne"/>
          <w:sz w:val="18"/>
          <w:szCs w:val="18"/>
          <w:lang w:eastAsia="zh-CN"/>
        </w:rPr>
        <w:t xml:space="preserve">de 75 ans </w:t>
      </w:r>
      <w:r w:rsidR="00CB22EB" w:rsidRPr="00F8305B">
        <w:rPr>
          <w:rFonts w:ascii="Marianne" w:hAnsi="Marianne"/>
          <w:sz w:val="18"/>
          <w:szCs w:val="18"/>
          <w:lang w:eastAsia="zh-CN"/>
        </w:rPr>
        <w:t>l’année du dépôt des candidatures</w:t>
      </w:r>
      <w:r w:rsidRPr="00F8305B">
        <w:rPr>
          <w:rFonts w:ascii="Marianne" w:hAnsi="Marianne"/>
          <w:sz w:val="18"/>
          <w:szCs w:val="18"/>
          <w:lang w:eastAsia="zh-CN"/>
        </w:rPr>
        <w:t> ;</w:t>
      </w:r>
    </w:p>
    <w:p w14:paraId="1574C0EC" w14:textId="77777777" w:rsidR="00D21D13" w:rsidRPr="001A0E58" w:rsidRDefault="00D21D13" w:rsidP="00F8305B">
      <w:pPr>
        <w:numPr>
          <w:ilvl w:val="0"/>
          <w:numId w:val="64"/>
        </w:numPr>
        <w:spacing w:after="0" w:line="240" w:lineRule="auto"/>
        <w:jc w:val="both"/>
        <w:rPr>
          <w:rFonts w:ascii="Marianne" w:hAnsi="Marianne"/>
          <w:sz w:val="18"/>
          <w:szCs w:val="18"/>
          <w:lang w:eastAsia="zh-CN"/>
        </w:rPr>
      </w:pPr>
      <w:r w:rsidRPr="001A0E58">
        <w:rPr>
          <w:rFonts w:ascii="Marianne" w:hAnsi="Marianne"/>
          <w:sz w:val="18"/>
          <w:szCs w:val="18"/>
          <w:lang w:eastAsia="zh-CN"/>
        </w:rPr>
        <w:t>Travailler (ou avoir travaillé) dans le ressort du conseil ou de l’un des conseils limitrophes (ou y résider pour certaines catégories de personnes) ;</w:t>
      </w:r>
    </w:p>
    <w:p w14:paraId="3B19E105" w14:textId="6B49ABB7" w:rsidR="00D21D13" w:rsidRPr="001A0E58" w:rsidRDefault="00D21D13" w:rsidP="00F8305B">
      <w:pPr>
        <w:numPr>
          <w:ilvl w:val="0"/>
          <w:numId w:val="64"/>
        </w:numPr>
        <w:spacing w:after="0" w:line="240" w:lineRule="auto"/>
        <w:jc w:val="both"/>
        <w:rPr>
          <w:rFonts w:ascii="Marianne" w:hAnsi="Marianne"/>
          <w:sz w:val="18"/>
          <w:szCs w:val="18"/>
          <w:lang w:eastAsia="zh-CN"/>
        </w:rPr>
      </w:pPr>
      <w:r w:rsidRPr="001A0E58">
        <w:rPr>
          <w:rFonts w:ascii="Marianne" w:hAnsi="Marianne"/>
          <w:sz w:val="18"/>
          <w:szCs w:val="18"/>
          <w:lang w:eastAsia="zh-CN"/>
        </w:rPr>
        <w:t>N’être candidat que sur une seule liste</w:t>
      </w:r>
      <w:r w:rsidR="00991EB1">
        <w:rPr>
          <w:rFonts w:ascii="Marianne" w:hAnsi="Marianne"/>
          <w:sz w:val="18"/>
          <w:szCs w:val="18"/>
          <w:lang w:eastAsia="zh-CN"/>
        </w:rPr>
        <w:t xml:space="preserve">, donc dans un seul conseil de prud’hommes </w:t>
      </w:r>
      <w:r w:rsidRPr="001A0E58">
        <w:rPr>
          <w:rFonts w:ascii="Marianne" w:hAnsi="Marianne"/>
          <w:sz w:val="18"/>
          <w:szCs w:val="18"/>
          <w:lang w:eastAsia="zh-CN"/>
        </w:rPr>
        <w:t>;</w:t>
      </w:r>
    </w:p>
    <w:p w14:paraId="6ADA5B00" w14:textId="77777777" w:rsidR="00D21D13" w:rsidRPr="001A0E58" w:rsidRDefault="00D21D13" w:rsidP="00F8305B">
      <w:pPr>
        <w:numPr>
          <w:ilvl w:val="0"/>
          <w:numId w:val="64"/>
        </w:numPr>
        <w:spacing w:after="0" w:line="240" w:lineRule="auto"/>
        <w:jc w:val="both"/>
        <w:rPr>
          <w:rFonts w:ascii="Marianne" w:hAnsi="Marianne"/>
          <w:sz w:val="18"/>
          <w:szCs w:val="18"/>
          <w:lang w:eastAsia="zh-CN"/>
        </w:rPr>
      </w:pPr>
      <w:r w:rsidRPr="001A0E58">
        <w:rPr>
          <w:rFonts w:ascii="Marianne" w:hAnsi="Marianne"/>
          <w:sz w:val="18"/>
          <w:szCs w:val="18"/>
          <w:lang w:eastAsia="zh-CN"/>
        </w:rPr>
        <w:t>Relever de la section et du collège au titre desquels le candidat est présenté ;</w:t>
      </w:r>
    </w:p>
    <w:p w14:paraId="58889C70" w14:textId="77777777" w:rsidR="00D21D13" w:rsidRPr="001A0E58" w:rsidRDefault="00D21D13" w:rsidP="00F8305B">
      <w:pPr>
        <w:numPr>
          <w:ilvl w:val="0"/>
          <w:numId w:val="64"/>
        </w:numPr>
        <w:spacing w:after="0" w:line="240" w:lineRule="auto"/>
        <w:jc w:val="both"/>
        <w:rPr>
          <w:rFonts w:ascii="Marianne" w:hAnsi="Marianne"/>
          <w:sz w:val="18"/>
          <w:szCs w:val="18"/>
          <w:lang w:eastAsia="zh-CN"/>
        </w:rPr>
      </w:pPr>
      <w:r w:rsidRPr="001A0E58">
        <w:rPr>
          <w:rFonts w:ascii="Marianne" w:hAnsi="Marianne"/>
          <w:sz w:val="18"/>
          <w:szCs w:val="18"/>
          <w:lang w:eastAsia="zh-CN"/>
        </w:rPr>
        <w:t>Ne pas être frappé d’une interdiction de candidater ou d’une déchéance ;</w:t>
      </w:r>
    </w:p>
    <w:p w14:paraId="21D3268B" w14:textId="1BCD4677" w:rsidR="00BD109D" w:rsidRDefault="00D21D13" w:rsidP="00F8305B">
      <w:pPr>
        <w:numPr>
          <w:ilvl w:val="0"/>
          <w:numId w:val="64"/>
        </w:numPr>
        <w:spacing w:after="0" w:line="240" w:lineRule="auto"/>
        <w:jc w:val="both"/>
        <w:rPr>
          <w:rFonts w:ascii="Marianne" w:hAnsi="Marianne"/>
          <w:sz w:val="18"/>
          <w:szCs w:val="18"/>
          <w:lang w:eastAsia="zh-CN"/>
        </w:rPr>
      </w:pPr>
      <w:r w:rsidRPr="001A0E58">
        <w:rPr>
          <w:rFonts w:ascii="Marianne" w:hAnsi="Marianne"/>
          <w:sz w:val="18"/>
          <w:szCs w:val="18"/>
          <w:lang w:eastAsia="zh-CN"/>
        </w:rPr>
        <w:t>Au cours des dix dernières années, justifier de l’exercice d’une activité professionnelle pendant une durée totale cumulée de deux ans ou d</w:t>
      </w:r>
      <w:r w:rsidR="00EA01DB">
        <w:rPr>
          <w:rFonts w:ascii="Marianne" w:hAnsi="Marianne"/>
          <w:sz w:val="18"/>
          <w:szCs w:val="18"/>
          <w:lang w:eastAsia="zh-CN"/>
        </w:rPr>
        <w:t xml:space="preserve">e l’exercice d’un mandat de conseiller </w:t>
      </w:r>
      <w:r w:rsidR="00991EB1">
        <w:rPr>
          <w:rFonts w:ascii="Marianne" w:hAnsi="Marianne"/>
          <w:sz w:val="18"/>
          <w:szCs w:val="18"/>
          <w:lang w:eastAsia="zh-CN"/>
        </w:rPr>
        <w:t>prud’homme.</w:t>
      </w:r>
      <w:r w:rsidRPr="001A0E58">
        <w:rPr>
          <w:rFonts w:ascii="Marianne" w:hAnsi="Marianne"/>
          <w:sz w:val="18"/>
          <w:szCs w:val="18"/>
          <w:lang w:eastAsia="zh-CN"/>
        </w:rPr>
        <w:t xml:space="preserve"> </w:t>
      </w:r>
    </w:p>
    <w:p w14:paraId="18CAC09D" w14:textId="77777777" w:rsidR="00991EB1" w:rsidRDefault="00991EB1" w:rsidP="00991EB1">
      <w:pPr>
        <w:spacing w:after="0" w:line="240" w:lineRule="auto"/>
        <w:jc w:val="both"/>
        <w:rPr>
          <w:rFonts w:ascii="Marianne" w:hAnsi="Marianne"/>
          <w:sz w:val="18"/>
          <w:szCs w:val="18"/>
          <w:lang w:eastAsia="zh-CN"/>
        </w:rPr>
      </w:pPr>
    </w:p>
    <w:p w14:paraId="145A90C3" w14:textId="2D14FA15" w:rsidR="00991EB1" w:rsidRDefault="00991EB1" w:rsidP="00991EB1">
      <w:pPr>
        <w:spacing w:after="0" w:line="240" w:lineRule="auto"/>
        <w:jc w:val="both"/>
        <w:rPr>
          <w:rFonts w:ascii="Marianne" w:hAnsi="Marianne"/>
          <w:sz w:val="18"/>
          <w:szCs w:val="18"/>
          <w:lang w:eastAsia="zh-CN"/>
        </w:rPr>
      </w:pPr>
      <w:r>
        <w:rPr>
          <w:rFonts w:ascii="Marianne" w:hAnsi="Marianne"/>
          <w:sz w:val="18"/>
          <w:szCs w:val="18"/>
          <w:lang w:eastAsia="zh-CN"/>
        </w:rPr>
        <w:t>Il est également nécessaire de remplir une condition, dite « condition judiciaire »</w:t>
      </w:r>
    </w:p>
    <w:p w14:paraId="34C2B065" w14:textId="77777777" w:rsidR="00991EB1" w:rsidRPr="001A0E58" w:rsidRDefault="00991EB1" w:rsidP="00991EB1">
      <w:pPr>
        <w:numPr>
          <w:ilvl w:val="0"/>
          <w:numId w:val="64"/>
        </w:numPr>
        <w:spacing w:after="0" w:line="240" w:lineRule="auto"/>
        <w:jc w:val="both"/>
        <w:rPr>
          <w:rFonts w:ascii="Marianne" w:hAnsi="Marianne"/>
          <w:sz w:val="18"/>
          <w:szCs w:val="18"/>
          <w:lang w:eastAsia="zh-CN"/>
        </w:rPr>
      </w:pPr>
      <w:r w:rsidRPr="001A0E58">
        <w:rPr>
          <w:rFonts w:ascii="Marianne" w:hAnsi="Marianne"/>
          <w:sz w:val="18"/>
          <w:szCs w:val="18"/>
          <w:lang w:eastAsia="zh-CN"/>
        </w:rPr>
        <w:t>Ne pas avoir de mention incompatible avec l’exercice des fonctions prud’homales sur le bulletin n°2 du casier judiciaire ;</w:t>
      </w:r>
    </w:p>
    <w:p w14:paraId="607EC4E9" w14:textId="77777777" w:rsidR="00BD109D" w:rsidRPr="00BD109D" w:rsidRDefault="00BD109D" w:rsidP="00F8305B">
      <w:pPr>
        <w:spacing w:after="0" w:line="240" w:lineRule="auto"/>
        <w:jc w:val="both"/>
        <w:rPr>
          <w:rFonts w:ascii="Marianne" w:hAnsi="Marianne"/>
          <w:sz w:val="18"/>
          <w:szCs w:val="18"/>
          <w:lang w:eastAsia="zh-CN"/>
        </w:rPr>
      </w:pPr>
    </w:p>
    <w:p w14:paraId="167CB71D" w14:textId="77777777" w:rsidR="00D21D13" w:rsidRPr="001A0E58" w:rsidRDefault="00D21D13" w:rsidP="00FE004C">
      <w:pPr>
        <w:numPr>
          <w:ilvl w:val="0"/>
          <w:numId w:val="22"/>
        </w:numPr>
        <w:spacing w:after="0" w:line="240" w:lineRule="auto"/>
        <w:jc w:val="both"/>
        <w:rPr>
          <w:rFonts w:ascii="Marianne" w:hAnsi="Marianne"/>
          <w:sz w:val="18"/>
          <w:szCs w:val="18"/>
          <w:lang w:eastAsia="zh-CN"/>
        </w:rPr>
      </w:pPr>
      <w:r w:rsidRPr="001A0E58">
        <w:rPr>
          <w:rFonts w:ascii="Marianne" w:hAnsi="Marianne"/>
          <w:sz w:val="18"/>
          <w:szCs w:val="18"/>
          <w:lang w:eastAsia="zh-CN"/>
        </w:rPr>
        <w:t>Contrôle de la recevabilité des candidatures :</w:t>
      </w:r>
    </w:p>
    <w:p w14:paraId="7BA88EB6" w14:textId="77777777" w:rsidR="00157BBE" w:rsidRPr="001A0E58" w:rsidRDefault="00157BBE" w:rsidP="00FE004C">
      <w:pPr>
        <w:spacing w:after="0" w:line="240" w:lineRule="auto"/>
        <w:jc w:val="both"/>
        <w:rPr>
          <w:rFonts w:ascii="Marianne" w:hAnsi="Marianne"/>
          <w:sz w:val="18"/>
          <w:szCs w:val="18"/>
          <w:lang w:eastAsia="zh-CN"/>
        </w:rPr>
      </w:pPr>
    </w:p>
    <w:p w14:paraId="4989879C" w14:textId="6D927E5D"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Certaines conditions de recevabilité sont pré-contrôlées par le </w:t>
      </w:r>
      <w:r w:rsidR="00B23F2E">
        <w:rPr>
          <w:rFonts w:ascii="Marianne" w:hAnsi="Marianne"/>
          <w:sz w:val="18"/>
          <w:szCs w:val="18"/>
          <w:lang w:eastAsia="zh-CN"/>
        </w:rPr>
        <w:t>SI-Candidatures</w:t>
      </w:r>
      <w:r w:rsidRPr="001A0E58">
        <w:rPr>
          <w:rFonts w:ascii="Marianne" w:hAnsi="Marianne"/>
          <w:sz w:val="18"/>
          <w:szCs w:val="18"/>
          <w:lang w:eastAsia="zh-CN"/>
        </w:rPr>
        <w:t xml:space="preserve"> (identité du mandataire, nombre de candidats, parité femme-homme, date de naissance, rattachement au conseil…) et interdisent l</w:t>
      </w:r>
      <w:r w:rsidR="00991EB1">
        <w:rPr>
          <w:rFonts w:ascii="Marianne" w:hAnsi="Marianne"/>
          <w:sz w:val="18"/>
          <w:szCs w:val="18"/>
          <w:lang w:eastAsia="zh-CN"/>
        </w:rPr>
        <w:t>’enregistrement informatique</w:t>
      </w:r>
      <w:r w:rsidRPr="001A0E58">
        <w:rPr>
          <w:rFonts w:ascii="Marianne" w:hAnsi="Marianne"/>
          <w:sz w:val="18"/>
          <w:szCs w:val="18"/>
          <w:lang w:eastAsia="zh-CN"/>
        </w:rPr>
        <w:t xml:space="preserve"> de la candidature (rappel : il n’est pas non plus possible de soumettre une candidature après la date limite de dépôt).</w:t>
      </w:r>
    </w:p>
    <w:p w14:paraId="3C244EBA" w14:textId="77777777" w:rsidR="00D21D13" w:rsidRPr="001A0E58" w:rsidRDefault="00D21D13" w:rsidP="00FE004C">
      <w:pPr>
        <w:spacing w:after="0" w:line="240" w:lineRule="auto"/>
        <w:jc w:val="both"/>
        <w:rPr>
          <w:rFonts w:ascii="Marianne" w:hAnsi="Marianne"/>
          <w:sz w:val="18"/>
          <w:szCs w:val="18"/>
          <w:lang w:eastAsia="zh-CN"/>
        </w:rPr>
      </w:pPr>
    </w:p>
    <w:p w14:paraId="57ED145A" w14:textId="77777777"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Le contrôle définitif de la recevabilité est ensuite effectué lors des instructions administrative et judiciaire, c’est </w:t>
      </w:r>
      <w:r w:rsidR="009754BD" w:rsidRPr="001A0E58">
        <w:rPr>
          <w:rFonts w:ascii="Marianne" w:hAnsi="Marianne"/>
          <w:sz w:val="18"/>
          <w:szCs w:val="18"/>
          <w:lang w:eastAsia="zh-CN"/>
        </w:rPr>
        <w:t xml:space="preserve">également </w:t>
      </w:r>
      <w:r w:rsidRPr="001A0E58">
        <w:rPr>
          <w:rFonts w:ascii="Marianne" w:hAnsi="Marianne"/>
          <w:sz w:val="18"/>
          <w:szCs w:val="18"/>
          <w:lang w:eastAsia="zh-CN"/>
        </w:rPr>
        <w:t>l’objet du présent cahier des charges « Centre de Traitement des Candidatures Prud’homales ».</w:t>
      </w:r>
    </w:p>
    <w:p w14:paraId="3D32B848" w14:textId="77777777" w:rsidR="00D21D13" w:rsidRPr="001A0E58" w:rsidRDefault="00D21D13" w:rsidP="00FE004C">
      <w:pPr>
        <w:spacing w:after="0" w:line="240" w:lineRule="auto"/>
        <w:jc w:val="both"/>
        <w:rPr>
          <w:rFonts w:ascii="Marianne" w:hAnsi="Marianne"/>
          <w:sz w:val="18"/>
          <w:szCs w:val="18"/>
          <w:lang w:eastAsia="zh-CN"/>
        </w:rPr>
      </w:pPr>
    </w:p>
    <w:p w14:paraId="5DD47819" w14:textId="62E61B13"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L’instruction judiciaire est prise en charge directement par le </w:t>
      </w:r>
      <w:r w:rsidR="00D52843">
        <w:rPr>
          <w:rFonts w:ascii="Marianne" w:hAnsi="Marianne"/>
          <w:sz w:val="18"/>
          <w:szCs w:val="18"/>
          <w:lang w:eastAsia="zh-CN"/>
        </w:rPr>
        <w:t>ministère de la Justice</w:t>
      </w:r>
      <w:r w:rsidRPr="001A0E58">
        <w:rPr>
          <w:rFonts w:ascii="Marianne" w:hAnsi="Marianne"/>
          <w:sz w:val="18"/>
          <w:szCs w:val="18"/>
          <w:lang w:eastAsia="zh-CN"/>
        </w:rPr>
        <w:t xml:space="preserve">, la demande de bulletin n°2 du casier judiciaire est assurée via le </w:t>
      </w:r>
      <w:r w:rsidR="00B23F2E">
        <w:rPr>
          <w:rFonts w:ascii="Marianne" w:hAnsi="Marianne"/>
          <w:sz w:val="18"/>
          <w:szCs w:val="18"/>
          <w:lang w:eastAsia="zh-CN"/>
        </w:rPr>
        <w:t>SI-Candidatures</w:t>
      </w:r>
      <w:r w:rsidRPr="001A0E58">
        <w:rPr>
          <w:rFonts w:ascii="Marianne" w:hAnsi="Marianne"/>
          <w:sz w:val="18"/>
          <w:szCs w:val="18"/>
          <w:lang w:eastAsia="zh-CN"/>
        </w:rPr>
        <w:t xml:space="preserve">. Les anomalies d’état civil sont signalées par le </w:t>
      </w:r>
      <w:r w:rsidR="00D52843">
        <w:rPr>
          <w:rFonts w:ascii="Marianne" w:hAnsi="Marianne"/>
          <w:sz w:val="18"/>
          <w:szCs w:val="18"/>
          <w:lang w:eastAsia="zh-CN"/>
        </w:rPr>
        <w:t>ministère de la Justice</w:t>
      </w:r>
      <w:r w:rsidRPr="001A0E58">
        <w:rPr>
          <w:rFonts w:ascii="Marianne" w:hAnsi="Marianne"/>
          <w:sz w:val="18"/>
          <w:szCs w:val="18"/>
          <w:lang w:eastAsia="zh-CN"/>
        </w:rPr>
        <w:t xml:space="preserve"> aux fins de traitement par le CTCP.</w:t>
      </w:r>
    </w:p>
    <w:p w14:paraId="3B103E09" w14:textId="77777777" w:rsidR="00D21D13" w:rsidRPr="001A0E58" w:rsidRDefault="00D21D13" w:rsidP="00FE004C">
      <w:pPr>
        <w:spacing w:after="0" w:line="240" w:lineRule="auto"/>
        <w:jc w:val="both"/>
        <w:rPr>
          <w:rFonts w:ascii="Marianne" w:hAnsi="Marianne"/>
          <w:sz w:val="18"/>
          <w:szCs w:val="18"/>
          <w:lang w:eastAsia="zh-CN"/>
        </w:rPr>
      </w:pPr>
    </w:p>
    <w:p w14:paraId="7928A8C5" w14:textId="387BC4CB" w:rsidR="00D21D13" w:rsidRPr="001A0E58" w:rsidRDefault="00B23F2E" w:rsidP="00FE004C">
      <w:pPr>
        <w:spacing w:after="0" w:line="240" w:lineRule="auto"/>
        <w:jc w:val="both"/>
        <w:rPr>
          <w:rFonts w:ascii="Marianne" w:hAnsi="Marianne"/>
          <w:b/>
          <w:sz w:val="18"/>
          <w:szCs w:val="18"/>
          <w:u w:val="single"/>
          <w:lang w:eastAsia="zh-CN"/>
        </w:rPr>
      </w:pPr>
      <w:r>
        <w:rPr>
          <w:rFonts w:ascii="Marianne" w:hAnsi="Marianne"/>
          <w:b/>
          <w:sz w:val="18"/>
          <w:szCs w:val="18"/>
          <w:u w:val="single"/>
          <w:lang w:eastAsia="zh-CN"/>
        </w:rPr>
        <w:t>SI-Candidatures</w:t>
      </w:r>
      <w:r w:rsidR="00D21D13" w:rsidRPr="001A0E58">
        <w:rPr>
          <w:rFonts w:ascii="Marianne" w:hAnsi="Marianne"/>
          <w:b/>
          <w:sz w:val="18"/>
          <w:szCs w:val="18"/>
          <w:u w:val="single"/>
          <w:lang w:eastAsia="zh-CN"/>
        </w:rPr>
        <w:t xml:space="preserve"> : support de la prestation attendue :</w:t>
      </w:r>
    </w:p>
    <w:p w14:paraId="27DF950A" w14:textId="77777777" w:rsidR="00D21D13" w:rsidRPr="001A0E58" w:rsidRDefault="00D21D13" w:rsidP="00FE004C">
      <w:pPr>
        <w:spacing w:after="0" w:line="240" w:lineRule="auto"/>
        <w:jc w:val="both"/>
        <w:rPr>
          <w:rFonts w:ascii="Marianne" w:hAnsi="Marianne"/>
          <w:sz w:val="18"/>
          <w:szCs w:val="18"/>
          <w:lang w:eastAsia="zh-CN"/>
        </w:rPr>
      </w:pPr>
    </w:p>
    <w:p w14:paraId="476563B2" w14:textId="066C69DB" w:rsidR="00D21D13" w:rsidRPr="001A0E58" w:rsidRDefault="00BD109D" w:rsidP="00FE004C">
      <w:pPr>
        <w:spacing w:after="0" w:line="240" w:lineRule="auto"/>
        <w:jc w:val="both"/>
        <w:rPr>
          <w:rFonts w:ascii="Marianne" w:hAnsi="Marianne"/>
          <w:sz w:val="18"/>
          <w:szCs w:val="18"/>
          <w:lang w:eastAsia="zh-CN"/>
        </w:rPr>
      </w:pPr>
      <w:r>
        <w:rPr>
          <w:rFonts w:ascii="Marianne" w:hAnsi="Marianne"/>
          <w:sz w:val="18"/>
          <w:szCs w:val="18"/>
          <w:lang w:eastAsia="zh-CN"/>
        </w:rPr>
        <w:t>Le</w:t>
      </w:r>
      <w:r w:rsidR="00D21D13" w:rsidRPr="001A0E58">
        <w:rPr>
          <w:rFonts w:ascii="Marianne" w:hAnsi="Marianne"/>
          <w:sz w:val="18"/>
          <w:szCs w:val="18"/>
          <w:lang w:eastAsia="zh-CN"/>
        </w:rPr>
        <w:t xml:space="preserve"> système d’information « </w:t>
      </w:r>
      <w:r w:rsidR="00B23F2E">
        <w:rPr>
          <w:rFonts w:ascii="Marianne" w:hAnsi="Marianne"/>
          <w:sz w:val="18"/>
          <w:szCs w:val="18"/>
          <w:lang w:eastAsia="zh-CN"/>
        </w:rPr>
        <w:t>SI-Candidatures</w:t>
      </w:r>
      <w:r w:rsidRPr="001A0E58">
        <w:rPr>
          <w:rFonts w:ascii="Marianne" w:hAnsi="Marianne"/>
          <w:sz w:val="18"/>
          <w:szCs w:val="18"/>
          <w:lang w:eastAsia="zh-CN"/>
        </w:rPr>
        <w:t xml:space="preserve"> </w:t>
      </w:r>
      <w:r w:rsidR="00D21D13" w:rsidRPr="001A0E58">
        <w:rPr>
          <w:rFonts w:ascii="Marianne" w:hAnsi="Marianne"/>
          <w:sz w:val="18"/>
          <w:szCs w:val="18"/>
          <w:lang w:eastAsia="zh-CN"/>
        </w:rPr>
        <w:t>» nécessaire à la mise en œuvre d</w:t>
      </w:r>
      <w:r w:rsidR="00015A69">
        <w:rPr>
          <w:rFonts w:ascii="Marianne" w:hAnsi="Marianne"/>
          <w:sz w:val="18"/>
          <w:szCs w:val="18"/>
          <w:lang w:eastAsia="zh-CN"/>
        </w:rPr>
        <w:t>es opérations de</w:t>
      </w:r>
      <w:r w:rsidR="00D21D13" w:rsidRPr="001A0E58">
        <w:rPr>
          <w:rFonts w:ascii="Marianne" w:hAnsi="Marianne"/>
          <w:sz w:val="18"/>
          <w:szCs w:val="18"/>
          <w:lang w:eastAsia="zh-CN"/>
        </w:rPr>
        <w:t xml:space="preserve"> renouvellement général</w:t>
      </w:r>
      <w:r w:rsidR="00015A69">
        <w:rPr>
          <w:rFonts w:ascii="Marianne" w:hAnsi="Marianne"/>
          <w:sz w:val="18"/>
          <w:szCs w:val="18"/>
          <w:lang w:eastAsia="zh-CN"/>
        </w:rPr>
        <w:t xml:space="preserve"> de l’année 2022</w:t>
      </w:r>
      <w:r w:rsidR="00D21D13" w:rsidRPr="001A0E58">
        <w:rPr>
          <w:rFonts w:ascii="Marianne" w:hAnsi="Marianne"/>
          <w:sz w:val="18"/>
          <w:szCs w:val="18"/>
          <w:lang w:eastAsia="zh-CN"/>
        </w:rPr>
        <w:t xml:space="preserve"> (mandat </w:t>
      </w:r>
      <w:r>
        <w:rPr>
          <w:rFonts w:ascii="Marianne" w:hAnsi="Marianne"/>
          <w:sz w:val="18"/>
          <w:szCs w:val="18"/>
          <w:lang w:eastAsia="zh-CN"/>
        </w:rPr>
        <w:t>2023</w:t>
      </w:r>
      <w:r w:rsidR="00D21D13" w:rsidRPr="001A0E58">
        <w:rPr>
          <w:rFonts w:ascii="Marianne" w:hAnsi="Marianne"/>
          <w:sz w:val="18"/>
          <w:szCs w:val="18"/>
          <w:lang w:eastAsia="zh-CN"/>
        </w:rPr>
        <w:t>-</w:t>
      </w:r>
      <w:r>
        <w:rPr>
          <w:rFonts w:ascii="Marianne" w:hAnsi="Marianne"/>
          <w:sz w:val="18"/>
          <w:szCs w:val="18"/>
          <w:lang w:eastAsia="zh-CN"/>
        </w:rPr>
        <w:t>2025</w:t>
      </w:r>
      <w:r w:rsidR="00D21D13" w:rsidRPr="001A0E58">
        <w:rPr>
          <w:rFonts w:ascii="Marianne" w:hAnsi="Marianne"/>
          <w:sz w:val="18"/>
          <w:szCs w:val="18"/>
          <w:lang w:eastAsia="zh-CN"/>
        </w:rPr>
        <w:t xml:space="preserve">) a été conçu par le </w:t>
      </w:r>
      <w:r w:rsidR="00D52843">
        <w:rPr>
          <w:rFonts w:ascii="Marianne" w:hAnsi="Marianne"/>
          <w:sz w:val="18"/>
          <w:szCs w:val="18"/>
          <w:lang w:eastAsia="zh-CN"/>
        </w:rPr>
        <w:t>ministère de la Justice</w:t>
      </w:r>
      <w:r w:rsidR="00D21D13" w:rsidRPr="001A0E58">
        <w:rPr>
          <w:rFonts w:ascii="Marianne" w:hAnsi="Marianne"/>
          <w:sz w:val="18"/>
          <w:szCs w:val="18"/>
          <w:lang w:eastAsia="zh-CN"/>
        </w:rPr>
        <w:t xml:space="preserve">. Il a permis d’assurer le renouvellement général des 14 512 conseillers prud’hommes et </w:t>
      </w:r>
      <w:r w:rsidR="000A58AE">
        <w:rPr>
          <w:rFonts w:ascii="Marianne" w:hAnsi="Marianne"/>
          <w:sz w:val="18"/>
          <w:szCs w:val="18"/>
          <w:lang w:eastAsia="zh-CN"/>
        </w:rPr>
        <w:t>2</w:t>
      </w:r>
      <w:r w:rsidR="000A58AE" w:rsidRPr="001A0E58">
        <w:rPr>
          <w:rFonts w:ascii="Marianne" w:hAnsi="Marianne"/>
          <w:sz w:val="18"/>
          <w:szCs w:val="18"/>
          <w:lang w:eastAsia="zh-CN"/>
        </w:rPr>
        <w:t xml:space="preserve"> </w:t>
      </w:r>
      <w:r w:rsidR="00D21D13" w:rsidRPr="001A0E58">
        <w:rPr>
          <w:rFonts w:ascii="Marianne" w:hAnsi="Marianne"/>
          <w:sz w:val="18"/>
          <w:szCs w:val="18"/>
          <w:lang w:eastAsia="zh-CN"/>
        </w:rPr>
        <w:t>opérations de désignation</w:t>
      </w:r>
      <w:r w:rsidR="000A58AE">
        <w:rPr>
          <w:rFonts w:ascii="Marianne" w:hAnsi="Marianne"/>
          <w:sz w:val="18"/>
          <w:szCs w:val="18"/>
          <w:lang w:eastAsia="zh-CN"/>
        </w:rPr>
        <w:t>s</w:t>
      </w:r>
      <w:r w:rsidR="00D21D13" w:rsidRPr="001A0E58">
        <w:rPr>
          <w:rFonts w:ascii="Marianne" w:hAnsi="Marianne"/>
          <w:sz w:val="18"/>
          <w:szCs w:val="18"/>
          <w:lang w:eastAsia="zh-CN"/>
        </w:rPr>
        <w:t xml:space="preserve"> complémentaires </w:t>
      </w:r>
      <w:r w:rsidR="00C73767">
        <w:rPr>
          <w:rFonts w:ascii="Marianne" w:hAnsi="Marianne"/>
          <w:sz w:val="18"/>
          <w:szCs w:val="18"/>
          <w:lang w:eastAsia="zh-CN"/>
        </w:rPr>
        <w:t>conduites par la direction des services judicia</w:t>
      </w:r>
      <w:r w:rsidR="00E07C93">
        <w:rPr>
          <w:rFonts w:ascii="Marianne" w:hAnsi="Marianne"/>
          <w:sz w:val="18"/>
          <w:szCs w:val="18"/>
          <w:lang w:eastAsia="zh-CN"/>
        </w:rPr>
        <w:t>i</w:t>
      </w:r>
      <w:r w:rsidR="00C73767">
        <w:rPr>
          <w:rFonts w:ascii="Marianne" w:hAnsi="Marianne"/>
          <w:sz w:val="18"/>
          <w:szCs w:val="18"/>
          <w:lang w:eastAsia="zh-CN"/>
        </w:rPr>
        <w:t xml:space="preserve">res </w:t>
      </w:r>
      <w:r w:rsidR="00D21D13" w:rsidRPr="001A0E58">
        <w:rPr>
          <w:rFonts w:ascii="Marianne" w:hAnsi="Marianne"/>
          <w:sz w:val="18"/>
          <w:szCs w:val="18"/>
          <w:lang w:eastAsia="zh-CN"/>
        </w:rPr>
        <w:t xml:space="preserve">pour pourvoir les postes vacants </w:t>
      </w:r>
      <w:r w:rsidR="00C73767">
        <w:rPr>
          <w:rFonts w:ascii="Marianne" w:hAnsi="Marianne"/>
          <w:sz w:val="18"/>
          <w:szCs w:val="18"/>
          <w:lang w:eastAsia="zh-CN"/>
        </w:rPr>
        <w:t>(</w:t>
      </w:r>
      <w:r w:rsidR="00D21D13" w:rsidRPr="001A0E58">
        <w:rPr>
          <w:rFonts w:ascii="Marianne" w:hAnsi="Marianne"/>
          <w:sz w:val="18"/>
          <w:szCs w:val="18"/>
          <w:lang w:eastAsia="zh-CN"/>
        </w:rPr>
        <w:t xml:space="preserve">environ </w:t>
      </w:r>
      <w:r w:rsidR="000A58AE">
        <w:rPr>
          <w:rFonts w:ascii="Marianne" w:hAnsi="Marianne"/>
          <w:sz w:val="18"/>
          <w:szCs w:val="18"/>
          <w:lang w:eastAsia="zh-CN"/>
        </w:rPr>
        <w:t>10</w:t>
      </w:r>
      <w:r w:rsidR="00D21D13" w:rsidRPr="001A0E58">
        <w:rPr>
          <w:rFonts w:ascii="Marianne" w:hAnsi="Marianne"/>
          <w:sz w:val="18"/>
          <w:szCs w:val="18"/>
          <w:lang w:eastAsia="zh-CN"/>
        </w:rPr>
        <w:t>%</w:t>
      </w:r>
      <w:r w:rsidR="00C73767">
        <w:rPr>
          <w:rFonts w:ascii="Marianne" w:hAnsi="Marianne"/>
          <w:sz w:val="18"/>
          <w:szCs w:val="18"/>
          <w:lang w:eastAsia="zh-CN"/>
        </w:rPr>
        <w:t xml:space="preserve"> à chaque opération)</w:t>
      </w:r>
      <w:r w:rsidR="00D21D13" w:rsidRPr="001A0E58">
        <w:rPr>
          <w:rFonts w:ascii="Marianne" w:hAnsi="Marianne"/>
          <w:sz w:val="18"/>
          <w:szCs w:val="18"/>
          <w:lang w:eastAsia="zh-CN"/>
        </w:rPr>
        <w:t xml:space="preserve">. </w:t>
      </w:r>
    </w:p>
    <w:p w14:paraId="17AE6CF2" w14:textId="77777777" w:rsidR="00D21D13" w:rsidRPr="001A0E58" w:rsidRDefault="00D21D13" w:rsidP="00FE004C">
      <w:pPr>
        <w:spacing w:after="0" w:line="240" w:lineRule="auto"/>
        <w:jc w:val="both"/>
        <w:rPr>
          <w:rFonts w:ascii="Marianne" w:hAnsi="Marianne"/>
          <w:sz w:val="18"/>
          <w:szCs w:val="18"/>
          <w:lang w:eastAsia="zh-CN"/>
        </w:rPr>
      </w:pPr>
    </w:p>
    <w:p w14:paraId="35F2EA53" w14:textId="77777777" w:rsidR="00D21D13"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lastRenderedPageBreak/>
        <w:t>Il est le support des opérations objet du présent marché.</w:t>
      </w:r>
    </w:p>
    <w:p w14:paraId="43143A4F" w14:textId="77777777" w:rsidR="00D21D13" w:rsidRPr="001A0E58" w:rsidRDefault="00D21D13" w:rsidP="00FE004C">
      <w:pPr>
        <w:spacing w:after="0" w:line="240" w:lineRule="auto"/>
        <w:jc w:val="both"/>
        <w:rPr>
          <w:rFonts w:ascii="Marianne" w:hAnsi="Marianne"/>
          <w:sz w:val="18"/>
          <w:szCs w:val="18"/>
          <w:lang w:eastAsia="zh-CN"/>
        </w:rPr>
      </w:pPr>
    </w:p>
    <w:p w14:paraId="7C771F1B" w14:textId="4149006F" w:rsidR="009754BD" w:rsidRPr="001A0E58" w:rsidRDefault="00D21D13" w:rsidP="00FE004C">
      <w:p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Le </w:t>
      </w:r>
      <w:r w:rsidR="00B23F2E">
        <w:rPr>
          <w:rFonts w:ascii="Marianne" w:hAnsi="Marianne"/>
          <w:sz w:val="18"/>
          <w:szCs w:val="18"/>
          <w:lang w:eastAsia="zh-CN"/>
        </w:rPr>
        <w:t>SI-Candidatures</w:t>
      </w:r>
      <w:r w:rsidRPr="001A0E58">
        <w:rPr>
          <w:rFonts w:ascii="Marianne" w:hAnsi="Marianne"/>
          <w:sz w:val="18"/>
          <w:szCs w:val="18"/>
          <w:lang w:eastAsia="zh-CN"/>
        </w:rPr>
        <w:t xml:space="preserve"> est l’un des systèmes d’information mis en œuvre dans le cadre de la désignation des conseillers prud’hommes. Il a pour objectif de mettre en place une procédure souple et dématérialisée</w:t>
      </w:r>
      <w:r w:rsidR="009754BD" w:rsidRPr="001A0E58">
        <w:rPr>
          <w:rFonts w:ascii="Marianne" w:hAnsi="Marianne"/>
          <w:sz w:val="18"/>
          <w:szCs w:val="18"/>
          <w:lang w:eastAsia="zh-CN"/>
        </w:rPr>
        <w:t xml:space="preserve">. </w:t>
      </w:r>
      <w:r w:rsidRPr="001A0E58">
        <w:rPr>
          <w:rFonts w:ascii="Marianne" w:hAnsi="Marianne"/>
          <w:sz w:val="18"/>
          <w:szCs w:val="18"/>
          <w:lang w:eastAsia="zh-CN"/>
        </w:rPr>
        <w:t xml:space="preserve">Ce </w:t>
      </w:r>
      <w:r w:rsidR="00B23F2E">
        <w:rPr>
          <w:rFonts w:ascii="Marianne" w:hAnsi="Marianne"/>
          <w:sz w:val="18"/>
          <w:szCs w:val="18"/>
          <w:lang w:eastAsia="zh-CN"/>
        </w:rPr>
        <w:t>SI-Candidatures</w:t>
      </w:r>
      <w:r w:rsidRPr="001A0E58">
        <w:rPr>
          <w:rFonts w:ascii="Marianne" w:hAnsi="Marianne"/>
          <w:sz w:val="18"/>
          <w:szCs w:val="18"/>
          <w:lang w:eastAsia="zh-CN"/>
        </w:rPr>
        <w:t xml:space="preserve"> sera utilisé par le CTCP pour l’exécution des prestations du présent cahier des charges, il permet de</w:t>
      </w:r>
      <w:r w:rsidR="00B318C3" w:rsidRPr="001A0E58">
        <w:rPr>
          <w:rFonts w:ascii="Marianne" w:hAnsi="Marianne"/>
          <w:sz w:val="18"/>
          <w:szCs w:val="18"/>
          <w:lang w:eastAsia="zh-CN"/>
        </w:rPr>
        <w:t> :</w:t>
      </w:r>
    </w:p>
    <w:p w14:paraId="3A81E348" w14:textId="40FA177F" w:rsidR="000A58AE" w:rsidRDefault="000A58AE" w:rsidP="00FE004C">
      <w:pPr>
        <w:numPr>
          <w:ilvl w:val="0"/>
          <w:numId w:val="23"/>
        </w:numPr>
        <w:spacing w:after="0" w:line="240" w:lineRule="auto"/>
        <w:jc w:val="both"/>
        <w:rPr>
          <w:rFonts w:ascii="Marianne" w:hAnsi="Marianne"/>
          <w:sz w:val="18"/>
          <w:szCs w:val="18"/>
          <w:lang w:eastAsia="zh-CN"/>
        </w:rPr>
      </w:pPr>
      <w:r>
        <w:rPr>
          <w:rFonts w:ascii="Marianne" w:hAnsi="Marianne"/>
          <w:sz w:val="18"/>
          <w:szCs w:val="18"/>
          <w:lang w:eastAsia="zh-CN"/>
        </w:rPr>
        <w:t xml:space="preserve">Assurer la gestion des mandataires départementaux (par </w:t>
      </w:r>
      <w:r w:rsidR="00E07C93">
        <w:rPr>
          <w:rFonts w:ascii="Marianne" w:hAnsi="Marianne"/>
          <w:sz w:val="18"/>
          <w:szCs w:val="18"/>
          <w:lang w:eastAsia="zh-CN"/>
        </w:rPr>
        <w:t>action d</w:t>
      </w:r>
      <w:r>
        <w:rPr>
          <w:rFonts w:ascii="Marianne" w:hAnsi="Marianne"/>
          <w:sz w:val="18"/>
          <w:szCs w:val="18"/>
          <w:lang w:eastAsia="zh-CN"/>
        </w:rPr>
        <w:t>es représentants nationaux)</w:t>
      </w:r>
    </w:p>
    <w:p w14:paraId="00F137CA" w14:textId="564817D2" w:rsidR="00D21D13" w:rsidRDefault="00D21D13" w:rsidP="00FE004C">
      <w:pPr>
        <w:numPr>
          <w:ilvl w:val="0"/>
          <w:numId w:val="23"/>
        </w:numPr>
        <w:spacing w:after="0" w:line="240" w:lineRule="auto"/>
        <w:jc w:val="both"/>
        <w:rPr>
          <w:rFonts w:ascii="Marianne" w:hAnsi="Marianne"/>
          <w:sz w:val="18"/>
          <w:szCs w:val="18"/>
          <w:lang w:eastAsia="zh-CN"/>
        </w:rPr>
      </w:pPr>
      <w:r w:rsidRPr="001A0E58">
        <w:rPr>
          <w:rFonts w:ascii="Marianne" w:hAnsi="Marianne"/>
          <w:sz w:val="18"/>
          <w:szCs w:val="18"/>
          <w:lang w:eastAsia="zh-CN"/>
        </w:rPr>
        <w:t>Déposer une candidature (pour les mandataires et candidats) ;</w:t>
      </w:r>
    </w:p>
    <w:p w14:paraId="26C6C003" w14:textId="2B9E05F3" w:rsidR="008D44F3" w:rsidRDefault="008D44F3" w:rsidP="00FE004C">
      <w:pPr>
        <w:numPr>
          <w:ilvl w:val="0"/>
          <w:numId w:val="23"/>
        </w:numPr>
        <w:spacing w:after="0" w:line="240" w:lineRule="auto"/>
        <w:jc w:val="both"/>
        <w:rPr>
          <w:rFonts w:ascii="Marianne" w:hAnsi="Marianne"/>
          <w:sz w:val="18"/>
          <w:szCs w:val="18"/>
          <w:lang w:eastAsia="zh-CN"/>
        </w:rPr>
      </w:pPr>
      <w:r>
        <w:rPr>
          <w:rFonts w:ascii="Marianne" w:hAnsi="Marianne"/>
          <w:sz w:val="18"/>
          <w:szCs w:val="18"/>
          <w:lang w:eastAsia="zh-CN"/>
        </w:rPr>
        <w:t>Transférer informatiquement une liste de dossiers de candidatures (par le mandataire de liste) ;</w:t>
      </w:r>
    </w:p>
    <w:p w14:paraId="7F08D112" w14:textId="625D529D" w:rsidR="00E07C93" w:rsidRDefault="00D21D13" w:rsidP="00FE004C">
      <w:pPr>
        <w:numPr>
          <w:ilvl w:val="0"/>
          <w:numId w:val="23"/>
        </w:numPr>
        <w:spacing w:after="0" w:line="240" w:lineRule="auto"/>
        <w:jc w:val="both"/>
        <w:rPr>
          <w:rFonts w:ascii="Marianne" w:hAnsi="Marianne"/>
          <w:sz w:val="18"/>
          <w:szCs w:val="18"/>
          <w:lang w:eastAsia="zh-CN"/>
        </w:rPr>
      </w:pPr>
      <w:r w:rsidRPr="001A0E58">
        <w:rPr>
          <w:rFonts w:ascii="Marianne" w:hAnsi="Marianne"/>
          <w:sz w:val="18"/>
          <w:szCs w:val="18"/>
          <w:lang w:eastAsia="zh-CN"/>
        </w:rPr>
        <w:t xml:space="preserve">Traiter administrativement </w:t>
      </w:r>
      <w:r w:rsidR="00E07C93" w:rsidRPr="001A0E58">
        <w:rPr>
          <w:rFonts w:ascii="Marianne" w:hAnsi="Marianne"/>
          <w:sz w:val="18"/>
          <w:szCs w:val="18"/>
          <w:lang w:eastAsia="zh-CN"/>
        </w:rPr>
        <w:t>les candidatures (</w:t>
      </w:r>
      <w:r w:rsidR="00E07C93">
        <w:rPr>
          <w:rFonts w:ascii="Marianne" w:hAnsi="Marianne"/>
          <w:sz w:val="18"/>
          <w:szCs w:val="18"/>
          <w:lang w:eastAsia="zh-CN"/>
        </w:rPr>
        <w:t>périmètre du présent marché</w:t>
      </w:r>
      <w:r w:rsidR="00E07C93" w:rsidRPr="001A0E58">
        <w:rPr>
          <w:rFonts w:ascii="Marianne" w:hAnsi="Marianne"/>
          <w:sz w:val="18"/>
          <w:szCs w:val="18"/>
          <w:lang w:eastAsia="zh-CN"/>
        </w:rPr>
        <w:t>) ;</w:t>
      </w:r>
    </w:p>
    <w:p w14:paraId="728905DB" w14:textId="629BBAAB" w:rsidR="008D44F3" w:rsidRDefault="008D44F3" w:rsidP="008D44F3">
      <w:pPr>
        <w:numPr>
          <w:ilvl w:val="1"/>
          <w:numId w:val="23"/>
        </w:numPr>
        <w:spacing w:after="0" w:line="240" w:lineRule="auto"/>
        <w:jc w:val="both"/>
        <w:rPr>
          <w:rFonts w:ascii="Marianne" w:hAnsi="Marianne"/>
          <w:sz w:val="18"/>
          <w:szCs w:val="18"/>
          <w:lang w:eastAsia="zh-CN"/>
        </w:rPr>
      </w:pPr>
      <w:r>
        <w:rPr>
          <w:rFonts w:ascii="Marianne" w:hAnsi="Marianne"/>
          <w:sz w:val="18"/>
          <w:szCs w:val="18"/>
          <w:lang w:eastAsia="zh-CN"/>
        </w:rPr>
        <w:t>Procéder à des « échanges complémentaires » entre le CTCP et les mandataires ;</w:t>
      </w:r>
    </w:p>
    <w:p w14:paraId="4AF07229" w14:textId="7469CB38" w:rsidR="008D44F3" w:rsidRPr="001A0E58" w:rsidRDefault="008D44F3" w:rsidP="008D44F3">
      <w:pPr>
        <w:numPr>
          <w:ilvl w:val="1"/>
          <w:numId w:val="23"/>
        </w:numPr>
        <w:spacing w:after="0" w:line="240" w:lineRule="auto"/>
        <w:jc w:val="both"/>
        <w:rPr>
          <w:rFonts w:ascii="Marianne" w:hAnsi="Marianne"/>
          <w:sz w:val="18"/>
          <w:szCs w:val="18"/>
          <w:lang w:eastAsia="zh-CN"/>
        </w:rPr>
      </w:pPr>
      <w:r>
        <w:rPr>
          <w:rFonts w:ascii="Marianne" w:hAnsi="Marianne"/>
          <w:sz w:val="18"/>
          <w:szCs w:val="18"/>
          <w:lang w:eastAsia="zh-CN"/>
        </w:rPr>
        <w:t>Valider ou rejeter administrativement les dossiers ;</w:t>
      </w:r>
    </w:p>
    <w:p w14:paraId="1255F67F" w14:textId="444D6EC8" w:rsidR="008D44F3" w:rsidRDefault="00E07C93" w:rsidP="008D44F3">
      <w:pPr>
        <w:numPr>
          <w:ilvl w:val="0"/>
          <w:numId w:val="23"/>
        </w:numPr>
        <w:spacing w:after="0" w:line="240" w:lineRule="auto"/>
        <w:jc w:val="both"/>
        <w:rPr>
          <w:rFonts w:ascii="Marianne" w:hAnsi="Marianne"/>
          <w:sz w:val="18"/>
          <w:szCs w:val="18"/>
          <w:lang w:eastAsia="zh-CN"/>
        </w:rPr>
      </w:pPr>
      <w:r>
        <w:rPr>
          <w:rFonts w:ascii="Marianne" w:hAnsi="Marianne"/>
          <w:sz w:val="18"/>
          <w:szCs w:val="18"/>
          <w:lang w:eastAsia="zh-CN"/>
        </w:rPr>
        <w:t>Traiter</w:t>
      </w:r>
      <w:r w:rsidR="00D21D13" w:rsidRPr="001A0E58">
        <w:rPr>
          <w:rFonts w:ascii="Marianne" w:hAnsi="Marianne"/>
          <w:sz w:val="18"/>
          <w:szCs w:val="18"/>
          <w:lang w:eastAsia="zh-CN"/>
        </w:rPr>
        <w:t xml:space="preserve"> judiciairement les candidatures (</w:t>
      </w:r>
      <w:r w:rsidR="008D44F3">
        <w:rPr>
          <w:rFonts w:ascii="Marianne" w:hAnsi="Marianne"/>
          <w:sz w:val="18"/>
          <w:szCs w:val="18"/>
          <w:lang w:eastAsia="zh-CN"/>
        </w:rPr>
        <w:t xml:space="preserve">par </w:t>
      </w:r>
      <w:r w:rsidR="000A58AE">
        <w:rPr>
          <w:rFonts w:ascii="Marianne" w:hAnsi="Marianne"/>
          <w:sz w:val="18"/>
          <w:szCs w:val="18"/>
          <w:lang w:eastAsia="zh-CN"/>
        </w:rPr>
        <w:t xml:space="preserve">le </w:t>
      </w:r>
      <w:r w:rsidR="00D52843">
        <w:rPr>
          <w:rFonts w:ascii="Marianne" w:hAnsi="Marianne"/>
          <w:sz w:val="18"/>
          <w:szCs w:val="18"/>
          <w:lang w:eastAsia="zh-CN"/>
        </w:rPr>
        <w:t>ministère de la Justice</w:t>
      </w:r>
      <w:r w:rsidR="00D21D13" w:rsidRPr="001A0E58">
        <w:rPr>
          <w:rFonts w:ascii="Marianne" w:hAnsi="Marianne"/>
          <w:sz w:val="18"/>
          <w:szCs w:val="18"/>
          <w:lang w:eastAsia="zh-CN"/>
        </w:rPr>
        <w:t>) ;</w:t>
      </w:r>
    </w:p>
    <w:p w14:paraId="24780B6E" w14:textId="55C28228" w:rsidR="008D44F3" w:rsidRPr="008D44F3" w:rsidRDefault="008D44F3" w:rsidP="008D44F3">
      <w:pPr>
        <w:numPr>
          <w:ilvl w:val="1"/>
          <w:numId w:val="23"/>
        </w:numPr>
        <w:spacing w:after="0" w:line="240" w:lineRule="auto"/>
        <w:jc w:val="both"/>
        <w:rPr>
          <w:rFonts w:ascii="Marianne" w:hAnsi="Marianne"/>
          <w:sz w:val="18"/>
          <w:szCs w:val="18"/>
          <w:lang w:eastAsia="zh-CN"/>
        </w:rPr>
      </w:pPr>
      <w:r>
        <w:rPr>
          <w:rFonts w:ascii="Marianne" w:hAnsi="Marianne"/>
          <w:sz w:val="18"/>
          <w:szCs w:val="18"/>
          <w:lang w:eastAsia="zh-CN"/>
        </w:rPr>
        <w:t>Valider ou rejeter judiciairement les dossiers ;</w:t>
      </w:r>
    </w:p>
    <w:p w14:paraId="339C72FF" w14:textId="340648DA" w:rsidR="00D21D13" w:rsidRPr="001A0E58" w:rsidRDefault="00D21D13" w:rsidP="00FE004C">
      <w:pPr>
        <w:numPr>
          <w:ilvl w:val="0"/>
          <w:numId w:val="23"/>
        </w:numPr>
        <w:spacing w:after="0" w:line="240" w:lineRule="auto"/>
        <w:jc w:val="both"/>
        <w:rPr>
          <w:rFonts w:ascii="Marianne" w:hAnsi="Marianne"/>
          <w:sz w:val="18"/>
          <w:szCs w:val="18"/>
          <w:lang w:eastAsia="zh-CN"/>
        </w:rPr>
      </w:pPr>
      <w:r w:rsidRPr="001A0E58">
        <w:rPr>
          <w:rFonts w:ascii="Marianne" w:hAnsi="Marianne"/>
          <w:sz w:val="18"/>
          <w:szCs w:val="18"/>
          <w:lang w:eastAsia="zh-CN"/>
        </w:rPr>
        <w:t>Administrer</w:t>
      </w:r>
      <w:r w:rsidR="00F031BD">
        <w:rPr>
          <w:rFonts w:ascii="Marianne" w:hAnsi="Marianne"/>
          <w:sz w:val="18"/>
          <w:szCs w:val="18"/>
          <w:lang w:eastAsia="zh-CN"/>
        </w:rPr>
        <w:t xml:space="preserve"> et superviser</w:t>
      </w:r>
      <w:r w:rsidRPr="001A0E58">
        <w:rPr>
          <w:rFonts w:ascii="Marianne" w:hAnsi="Marianne"/>
          <w:sz w:val="18"/>
          <w:szCs w:val="18"/>
          <w:lang w:eastAsia="zh-CN"/>
        </w:rPr>
        <w:t xml:space="preserve"> l’opération (pour </w:t>
      </w:r>
      <w:r w:rsidR="000A58AE">
        <w:rPr>
          <w:rFonts w:ascii="Marianne" w:hAnsi="Marianne"/>
          <w:sz w:val="18"/>
          <w:szCs w:val="18"/>
          <w:lang w:eastAsia="zh-CN"/>
        </w:rPr>
        <w:t xml:space="preserve">le </w:t>
      </w:r>
      <w:r w:rsidR="00D52843">
        <w:rPr>
          <w:rFonts w:ascii="Marianne" w:hAnsi="Marianne"/>
          <w:sz w:val="18"/>
          <w:szCs w:val="18"/>
          <w:lang w:eastAsia="zh-CN"/>
        </w:rPr>
        <w:t>ministère de la Justice</w:t>
      </w:r>
      <w:r w:rsidR="000A58AE">
        <w:rPr>
          <w:rFonts w:ascii="Marianne" w:hAnsi="Marianne"/>
          <w:sz w:val="18"/>
          <w:szCs w:val="18"/>
          <w:lang w:eastAsia="zh-CN"/>
        </w:rPr>
        <w:t xml:space="preserve"> </w:t>
      </w:r>
      <w:r w:rsidRPr="001A0E58">
        <w:rPr>
          <w:rFonts w:ascii="Marianne" w:hAnsi="Marianne"/>
          <w:sz w:val="18"/>
          <w:szCs w:val="18"/>
          <w:lang w:eastAsia="zh-CN"/>
        </w:rPr>
        <w:t>et/via le CTCP).</w:t>
      </w:r>
    </w:p>
    <w:p w14:paraId="13F47529" w14:textId="77777777" w:rsidR="00571D25" w:rsidRPr="001A0E58" w:rsidRDefault="00571D25" w:rsidP="00FE004C">
      <w:pPr>
        <w:spacing w:after="0" w:line="240" w:lineRule="auto"/>
        <w:jc w:val="both"/>
        <w:rPr>
          <w:rFonts w:ascii="Marianne" w:hAnsi="Marianne"/>
          <w:sz w:val="18"/>
          <w:szCs w:val="18"/>
          <w:lang w:eastAsia="zh-CN"/>
        </w:rPr>
      </w:pPr>
    </w:p>
    <w:p w14:paraId="243F552D" w14:textId="07859BF7" w:rsidR="004D5C3A" w:rsidRPr="001A0E58" w:rsidRDefault="004D5C3A" w:rsidP="00FE004C">
      <w:pPr>
        <w:suppressAutoHyphens/>
        <w:spacing w:after="0" w:line="240" w:lineRule="auto"/>
        <w:jc w:val="both"/>
        <w:rPr>
          <w:rFonts w:ascii="Marianne" w:eastAsia="Times New Roman" w:hAnsi="Marianne"/>
          <w:b/>
          <w:sz w:val="18"/>
          <w:szCs w:val="18"/>
          <w:u w:val="single"/>
          <w:lang w:eastAsia="zh-CN"/>
        </w:rPr>
      </w:pPr>
      <w:r w:rsidRPr="001A0E58">
        <w:rPr>
          <w:rFonts w:ascii="Marianne" w:eastAsia="Times New Roman" w:hAnsi="Marianne"/>
          <w:b/>
          <w:sz w:val="18"/>
          <w:szCs w:val="18"/>
          <w:u w:val="single"/>
          <w:lang w:eastAsia="zh-CN"/>
        </w:rPr>
        <w:t>Les parties prenantes du proj</w:t>
      </w:r>
      <w:r w:rsidR="00A538B0" w:rsidRPr="001A0E58">
        <w:rPr>
          <w:rFonts w:ascii="Marianne" w:eastAsia="Times New Roman" w:hAnsi="Marianne"/>
          <w:b/>
          <w:sz w:val="18"/>
          <w:szCs w:val="18"/>
          <w:u w:val="single"/>
          <w:lang w:eastAsia="zh-CN"/>
        </w:rPr>
        <w:t>et :</w:t>
      </w:r>
    </w:p>
    <w:p w14:paraId="2CB36A6D" w14:textId="77777777" w:rsidR="0088328D" w:rsidRPr="001A0E58" w:rsidRDefault="0088328D" w:rsidP="00FE004C">
      <w:pPr>
        <w:suppressAutoHyphens/>
        <w:spacing w:after="0" w:line="240" w:lineRule="auto"/>
        <w:jc w:val="both"/>
        <w:rPr>
          <w:rFonts w:ascii="Marianne" w:eastAsia="Times New Roman" w:hAnsi="Marianne"/>
          <w:sz w:val="18"/>
          <w:szCs w:val="18"/>
          <w:lang w:eastAsia="zh-CN"/>
        </w:rPr>
      </w:pPr>
    </w:p>
    <w:p w14:paraId="7A06B195" w14:textId="319ECEAD" w:rsidR="004D5C3A" w:rsidRPr="001A0E58" w:rsidRDefault="006C108B" w:rsidP="00FE004C">
      <w:pPr>
        <w:suppressAutoHyphens/>
        <w:spacing w:after="0" w:line="240" w:lineRule="auto"/>
        <w:jc w:val="both"/>
        <w:rPr>
          <w:rFonts w:ascii="Marianne" w:eastAsia="Times New Roman" w:hAnsi="Marianne"/>
          <w:sz w:val="18"/>
          <w:szCs w:val="18"/>
          <w:u w:val="single"/>
          <w:lang w:eastAsia="zh-CN"/>
        </w:rPr>
      </w:pPr>
      <w:r w:rsidRPr="001A0E58">
        <w:rPr>
          <w:rFonts w:ascii="Marianne" w:eastAsia="Times New Roman" w:hAnsi="Marianne"/>
          <w:sz w:val="18"/>
          <w:szCs w:val="18"/>
          <w:u w:val="single"/>
          <w:lang w:eastAsia="zh-CN"/>
        </w:rPr>
        <w:t>Le b</w:t>
      </w:r>
      <w:r w:rsidR="004D5C3A" w:rsidRPr="001A0E58">
        <w:rPr>
          <w:rFonts w:ascii="Marianne" w:eastAsia="Times New Roman" w:hAnsi="Marianne"/>
          <w:sz w:val="18"/>
          <w:szCs w:val="18"/>
          <w:u w:val="single"/>
          <w:lang w:eastAsia="zh-CN"/>
        </w:rPr>
        <w:t>ureau d</w:t>
      </w:r>
      <w:r w:rsidR="00685C03">
        <w:rPr>
          <w:rFonts w:ascii="Marianne" w:eastAsia="Times New Roman" w:hAnsi="Marianne"/>
          <w:sz w:val="18"/>
          <w:szCs w:val="18"/>
          <w:u w:val="single"/>
          <w:lang w:eastAsia="zh-CN"/>
        </w:rPr>
        <w:t>u pilotage des</w:t>
      </w:r>
      <w:r w:rsidR="004D5C3A" w:rsidRPr="001A0E58">
        <w:rPr>
          <w:rFonts w:ascii="Marianne" w:eastAsia="Times New Roman" w:hAnsi="Marianne"/>
          <w:sz w:val="18"/>
          <w:szCs w:val="18"/>
          <w:u w:val="single"/>
          <w:lang w:eastAsia="zh-CN"/>
        </w:rPr>
        <w:t xml:space="preserve"> frais de justice (</w:t>
      </w:r>
      <w:r w:rsidR="004D5C3A" w:rsidRPr="001A0E58">
        <w:rPr>
          <w:rFonts w:ascii="Marianne" w:eastAsia="Times New Roman" w:hAnsi="Marianne"/>
          <w:b/>
          <w:sz w:val="18"/>
          <w:szCs w:val="18"/>
          <w:u w:val="single"/>
          <w:lang w:eastAsia="zh-CN"/>
        </w:rPr>
        <w:t>FIP4</w:t>
      </w:r>
      <w:r w:rsidR="004D5C3A" w:rsidRPr="001A0E58">
        <w:rPr>
          <w:rFonts w:ascii="Marianne" w:eastAsia="Times New Roman" w:hAnsi="Marianne"/>
          <w:sz w:val="18"/>
          <w:szCs w:val="18"/>
          <w:u w:val="single"/>
          <w:lang w:eastAsia="zh-CN"/>
        </w:rPr>
        <w:t>) :</w:t>
      </w:r>
    </w:p>
    <w:p w14:paraId="6DD7A719" w14:textId="2F546C33" w:rsidR="004D5C3A" w:rsidRPr="001A0E58" w:rsidRDefault="006C108B" w:rsidP="00FE004C">
      <w:pPr>
        <w:suppressAutoHyphens/>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Le bureau FIP4</w:t>
      </w:r>
      <w:r w:rsidR="004D5C3A" w:rsidRPr="001A0E58">
        <w:rPr>
          <w:rFonts w:ascii="Marianne" w:eastAsia="Times New Roman" w:hAnsi="Marianne"/>
          <w:sz w:val="18"/>
          <w:szCs w:val="18"/>
          <w:lang w:eastAsia="zh-CN"/>
        </w:rPr>
        <w:t xml:space="preserve"> de la Sous-direction des finances, de l'immobilier et de la performance (</w:t>
      </w:r>
      <w:r w:rsidR="004D5C3A" w:rsidRPr="001A0E58">
        <w:rPr>
          <w:rFonts w:ascii="Marianne" w:eastAsia="Times New Roman" w:hAnsi="Marianne"/>
          <w:b/>
          <w:sz w:val="18"/>
          <w:szCs w:val="18"/>
          <w:lang w:eastAsia="zh-CN"/>
        </w:rPr>
        <w:t>SDFIP</w:t>
      </w:r>
      <w:r w:rsidRPr="001A0E58">
        <w:rPr>
          <w:rFonts w:ascii="Marianne" w:eastAsia="Times New Roman" w:hAnsi="Marianne"/>
          <w:sz w:val="18"/>
          <w:szCs w:val="18"/>
          <w:lang w:eastAsia="zh-CN"/>
        </w:rPr>
        <w:t xml:space="preserve">) de la direction des services judiciaires, est chargé </w:t>
      </w:r>
      <w:r w:rsidR="004D5C3A" w:rsidRPr="001A0E58">
        <w:rPr>
          <w:rFonts w:ascii="Marianne" w:eastAsia="Times New Roman" w:hAnsi="Marianne"/>
          <w:sz w:val="18"/>
          <w:szCs w:val="18"/>
          <w:lang w:eastAsia="zh-CN"/>
        </w:rPr>
        <w:t>de la passation et du suivi co</w:t>
      </w:r>
      <w:r w:rsidR="001674AE" w:rsidRPr="001A0E58">
        <w:rPr>
          <w:rFonts w:ascii="Marianne" w:eastAsia="Times New Roman" w:hAnsi="Marianne"/>
          <w:sz w:val="18"/>
          <w:szCs w:val="18"/>
          <w:lang w:eastAsia="zh-CN"/>
        </w:rPr>
        <w:t xml:space="preserve">ntractuel des marchés publics. </w:t>
      </w:r>
      <w:r w:rsidR="004D5C3A" w:rsidRPr="001A0E58">
        <w:rPr>
          <w:rFonts w:ascii="Marianne" w:eastAsia="Times New Roman" w:hAnsi="Marianne"/>
          <w:sz w:val="18"/>
          <w:szCs w:val="18"/>
          <w:lang w:eastAsia="zh-CN"/>
        </w:rPr>
        <w:t>Il sera l’in</w:t>
      </w:r>
      <w:r w:rsidR="001674AE" w:rsidRPr="001A0E58">
        <w:rPr>
          <w:rFonts w:ascii="Marianne" w:eastAsia="Times New Roman" w:hAnsi="Marianne"/>
          <w:sz w:val="18"/>
          <w:szCs w:val="18"/>
          <w:lang w:eastAsia="zh-CN"/>
        </w:rPr>
        <w:t>terlocuteur ministériel pour la phase</w:t>
      </w:r>
      <w:r w:rsidR="004D5C3A" w:rsidRPr="001A0E58">
        <w:rPr>
          <w:rFonts w:ascii="Marianne" w:eastAsia="Times New Roman" w:hAnsi="Marianne"/>
          <w:sz w:val="18"/>
          <w:szCs w:val="18"/>
          <w:lang w:eastAsia="zh-CN"/>
        </w:rPr>
        <w:t xml:space="preserve"> de mise en</w:t>
      </w:r>
      <w:r w:rsidR="00D02C8A" w:rsidRPr="001A0E58">
        <w:rPr>
          <w:rFonts w:ascii="Marianne" w:eastAsia="Times New Roman" w:hAnsi="Marianne"/>
          <w:sz w:val="18"/>
          <w:szCs w:val="18"/>
          <w:lang w:eastAsia="zh-CN"/>
        </w:rPr>
        <w:t xml:space="preserve"> concurrence </w:t>
      </w:r>
      <w:r w:rsidR="003758EF" w:rsidRPr="001A0E58">
        <w:rPr>
          <w:rFonts w:ascii="Marianne" w:eastAsia="Times New Roman" w:hAnsi="Marianne"/>
          <w:sz w:val="18"/>
          <w:szCs w:val="18"/>
          <w:lang w:eastAsia="zh-CN"/>
        </w:rPr>
        <w:t>et pour celle du suivi contractuel de</w:t>
      </w:r>
      <w:r w:rsidR="0017110A" w:rsidRPr="001A0E58">
        <w:rPr>
          <w:rFonts w:ascii="Marianne" w:eastAsia="Times New Roman" w:hAnsi="Marianne"/>
          <w:sz w:val="18"/>
          <w:szCs w:val="18"/>
          <w:lang w:eastAsia="zh-CN"/>
        </w:rPr>
        <w:t xml:space="preserve"> l’exécution </w:t>
      </w:r>
      <w:r w:rsidR="00314118" w:rsidRPr="001A0E58">
        <w:rPr>
          <w:rFonts w:ascii="Marianne" w:eastAsia="Times New Roman" w:hAnsi="Marianne"/>
          <w:sz w:val="18"/>
          <w:szCs w:val="18"/>
          <w:lang w:eastAsia="zh-CN"/>
        </w:rPr>
        <w:t>du</w:t>
      </w:r>
      <w:r w:rsidR="00642023">
        <w:rPr>
          <w:rFonts w:ascii="Marianne" w:eastAsia="Times New Roman" w:hAnsi="Marianne"/>
          <w:sz w:val="18"/>
          <w:szCs w:val="18"/>
          <w:lang w:eastAsia="zh-CN"/>
        </w:rPr>
        <w:t xml:space="preserve"> présent</w:t>
      </w:r>
      <w:r w:rsidR="00314118" w:rsidRPr="001A0E58">
        <w:rPr>
          <w:rFonts w:ascii="Marianne" w:eastAsia="Times New Roman" w:hAnsi="Marianne"/>
          <w:sz w:val="18"/>
          <w:szCs w:val="18"/>
          <w:lang w:eastAsia="zh-CN"/>
        </w:rPr>
        <w:t xml:space="preserve"> marché</w:t>
      </w:r>
      <w:r w:rsidR="003758EF" w:rsidRPr="001A0E58">
        <w:rPr>
          <w:rFonts w:ascii="Marianne" w:eastAsia="Times New Roman" w:hAnsi="Marianne"/>
          <w:sz w:val="18"/>
          <w:szCs w:val="18"/>
          <w:lang w:eastAsia="zh-CN"/>
        </w:rPr>
        <w:t>.</w:t>
      </w:r>
    </w:p>
    <w:p w14:paraId="7DE1AD04" w14:textId="77777777" w:rsidR="00C10ED5" w:rsidRPr="001A0E58" w:rsidRDefault="00C10ED5" w:rsidP="00FE004C">
      <w:pPr>
        <w:suppressAutoHyphens/>
        <w:spacing w:after="0" w:line="240" w:lineRule="auto"/>
        <w:jc w:val="both"/>
        <w:rPr>
          <w:rFonts w:ascii="Marianne" w:eastAsia="Times New Roman" w:hAnsi="Marianne"/>
          <w:sz w:val="18"/>
          <w:szCs w:val="18"/>
          <w:lang w:eastAsia="zh-CN"/>
        </w:rPr>
      </w:pPr>
    </w:p>
    <w:p w14:paraId="78D6D344" w14:textId="6DDCB4A1" w:rsidR="00571D25" w:rsidRPr="001A0E58" w:rsidRDefault="00571D25" w:rsidP="00FE004C">
      <w:pPr>
        <w:suppressAutoHyphens/>
        <w:spacing w:after="0" w:line="240" w:lineRule="auto"/>
        <w:jc w:val="both"/>
        <w:rPr>
          <w:rFonts w:ascii="Marianne" w:eastAsia="Times New Roman" w:hAnsi="Marianne"/>
          <w:sz w:val="18"/>
          <w:szCs w:val="18"/>
          <w:u w:val="single"/>
          <w:lang w:eastAsia="zh-CN"/>
        </w:rPr>
      </w:pPr>
      <w:r w:rsidRPr="001A0E58">
        <w:rPr>
          <w:rFonts w:ascii="Marianne" w:eastAsia="Times New Roman" w:hAnsi="Marianne"/>
          <w:sz w:val="18"/>
          <w:szCs w:val="18"/>
          <w:u w:val="single"/>
          <w:lang w:eastAsia="zh-CN"/>
        </w:rPr>
        <w:t>Le bureau des magistrats exerçant à titre temporaire et des juges élus ou désignés (</w:t>
      </w:r>
      <w:r w:rsidRPr="001A0E58">
        <w:rPr>
          <w:rFonts w:ascii="Marianne" w:eastAsia="Times New Roman" w:hAnsi="Marianne"/>
          <w:b/>
          <w:sz w:val="18"/>
          <w:szCs w:val="18"/>
          <w:u w:val="single"/>
          <w:lang w:eastAsia="zh-CN"/>
        </w:rPr>
        <w:t>RHM4</w:t>
      </w:r>
      <w:r w:rsidRPr="001A0E58">
        <w:rPr>
          <w:rFonts w:ascii="Marianne" w:eastAsia="Times New Roman" w:hAnsi="Marianne"/>
          <w:sz w:val="18"/>
          <w:szCs w:val="18"/>
          <w:u w:val="single"/>
          <w:lang w:eastAsia="zh-CN"/>
        </w:rPr>
        <w:t>) :</w:t>
      </w:r>
    </w:p>
    <w:p w14:paraId="6473C9BE" w14:textId="2F190FF2" w:rsidR="00571D25" w:rsidRPr="001A0E58" w:rsidRDefault="00571D25" w:rsidP="00FE004C">
      <w:pPr>
        <w:suppressAutoHyphens/>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 xml:space="preserve">Le bureau RHM4 qui relève de la </w:t>
      </w:r>
      <w:r w:rsidR="00D02ABA">
        <w:rPr>
          <w:rFonts w:ascii="Marianne" w:eastAsia="Times New Roman" w:hAnsi="Marianne"/>
          <w:sz w:val="18"/>
          <w:szCs w:val="18"/>
          <w:lang w:eastAsia="zh-CN"/>
        </w:rPr>
        <w:t>s</w:t>
      </w:r>
      <w:r w:rsidRPr="001A0E58">
        <w:rPr>
          <w:rFonts w:ascii="Marianne" w:eastAsia="Times New Roman" w:hAnsi="Marianne"/>
          <w:sz w:val="18"/>
          <w:szCs w:val="18"/>
          <w:lang w:eastAsia="zh-CN"/>
        </w:rPr>
        <w:t>ous-direction des ressources humaines de la magistrature (</w:t>
      </w:r>
      <w:r w:rsidRPr="001A0E58">
        <w:rPr>
          <w:rFonts w:ascii="Marianne" w:eastAsia="Times New Roman" w:hAnsi="Marianne"/>
          <w:b/>
          <w:sz w:val="18"/>
          <w:szCs w:val="18"/>
          <w:lang w:eastAsia="zh-CN"/>
        </w:rPr>
        <w:t>SDRHM</w:t>
      </w:r>
      <w:r w:rsidRPr="001A0E58">
        <w:rPr>
          <w:rFonts w:ascii="Marianne" w:eastAsia="Times New Roman" w:hAnsi="Marianne"/>
          <w:sz w:val="18"/>
          <w:szCs w:val="18"/>
          <w:lang w:eastAsia="zh-CN"/>
        </w:rPr>
        <w:t xml:space="preserve">) </w:t>
      </w:r>
      <w:r w:rsidR="009754BD" w:rsidRPr="001A0E58">
        <w:rPr>
          <w:rFonts w:ascii="Marianne" w:eastAsia="Times New Roman" w:hAnsi="Marianne"/>
          <w:sz w:val="18"/>
          <w:szCs w:val="18"/>
          <w:lang w:eastAsia="zh-CN"/>
        </w:rPr>
        <w:t>de la direction des services judiciaires. C’est</w:t>
      </w:r>
      <w:r w:rsidRPr="001A0E58">
        <w:rPr>
          <w:rFonts w:ascii="Marianne" w:eastAsia="Times New Roman" w:hAnsi="Marianne"/>
          <w:sz w:val="18"/>
          <w:szCs w:val="18"/>
          <w:lang w:eastAsia="zh-CN"/>
        </w:rPr>
        <w:t xml:space="preserve"> l’acteur principal de l’opération et</w:t>
      </w:r>
      <w:r w:rsidR="003758EF" w:rsidRPr="001A0E58">
        <w:rPr>
          <w:rFonts w:ascii="Marianne" w:eastAsia="Times New Roman" w:hAnsi="Marianne"/>
          <w:sz w:val="18"/>
          <w:szCs w:val="18"/>
          <w:lang w:eastAsia="zh-CN"/>
        </w:rPr>
        <w:t xml:space="preserve"> le correspondant du titulaire du marché</w:t>
      </w:r>
      <w:r w:rsidRPr="001A0E58">
        <w:rPr>
          <w:rFonts w:ascii="Marianne" w:eastAsia="Times New Roman" w:hAnsi="Marianne"/>
          <w:sz w:val="18"/>
          <w:szCs w:val="18"/>
          <w:lang w:eastAsia="zh-CN"/>
        </w:rPr>
        <w:t xml:space="preserve"> pour </w:t>
      </w:r>
      <w:r w:rsidR="003758EF" w:rsidRPr="001A0E58">
        <w:rPr>
          <w:rFonts w:ascii="Marianne" w:eastAsia="Times New Roman" w:hAnsi="Marianne"/>
          <w:sz w:val="18"/>
          <w:szCs w:val="18"/>
          <w:lang w:eastAsia="zh-CN"/>
        </w:rPr>
        <w:t xml:space="preserve">le suivi opérationnel des prestations et </w:t>
      </w:r>
      <w:r w:rsidR="00FA3030" w:rsidRPr="001A0E58">
        <w:rPr>
          <w:rFonts w:ascii="Marianne" w:eastAsia="Times New Roman" w:hAnsi="Marianne"/>
          <w:sz w:val="18"/>
          <w:szCs w:val="18"/>
          <w:lang w:eastAsia="zh-CN"/>
        </w:rPr>
        <w:t xml:space="preserve">la vérification du </w:t>
      </w:r>
      <w:r w:rsidRPr="001A0E58">
        <w:rPr>
          <w:rFonts w:ascii="Marianne" w:eastAsia="Times New Roman" w:hAnsi="Marianne"/>
          <w:sz w:val="18"/>
          <w:szCs w:val="18"/>
          <w:lang w:eastAsia="zh-CN"/>
        </w:rPr>
        <w:t>bon déroulement des opérations</w:t>
      </w:r>
      <w:r w:rsidR="003758EF" w:rsidRPr="001A0E58">
        <w:rPr>
          <w:rFonts w:ascii="Marianne" w:eastAsia="Times New Roman" w:hAnsi="Marianne"/>
          <w:sz w:val="18"/>
          <w:szCs w:val="18"/>
          <w:lang w:eastAsia="zh-CN"/>
        </w:rPr>
        <w:t xml:space="preserve"> qui lui sont </w:t>
      </w:r>
      <w:r w:rsidR="003758EF" w:rsidRPr="00D52843">
        <w:rPr>
          <w:rFonts w:ascii="Marianne" w:eastAsia="Times New Roman" w:hAnsi="Marianne"/>
          <w:sz w:val="18"/>
          <w:szCs w:val="18"/>
          <w:lang w:eastAsia="zh-CN"/>
        </w:rPr>
        <w:t>confiées</w:t>
      </w:r>
      <w:r w:rsidRPr="00D52843">
        <w:rPr>
          <w:rFonts w:ascii="Marianne" w:eastAsia="Times New Roman" w:hAnsi="Marianne"/>
          <w:sz w:val="18"/>
          <w:szCs w:val="18"/>
          <w:lang w:eastAsia="zh-CN"/>
        </w:rPr>
        <w:t>.</w:t>
      </w:r>
      <w:r w:rsidR="00021129" w:rsidRPr="00D52843">
        <w:rPr>
          <w:rFonts w:ascii="Marianne" w:eastAsia="Times New Roman" w:hAnsi="Marianne"/>
          <w:sz w:val="18"/>
          <w:szCs w:val="18"/>
          <w:lang w:eastAsia="zh-CN"/>
        </w:rPr>
        <w:t xml:space="preserve"> Il assure la maitrise d’ouvrage du </w:t>
      </w:r>
      <w:r w:rsidR="00B23F2E" w:rsidRPr="00D52843">
        <w:rPr>
          <w:rFonts w:ascii="Marianne" w:eastAsia="Times New Roman" w:hAnsi="Marianne"/>
          <w:sz w:val="18"/>
          <w:szCs w:val="18"/>
          <w:lang w:eastAsia="zh-CN"/>
        </w:rPr>
        <w:t>SI-Candidatures</w:t>
      </w:r>
      <w:r w:rsidR="00021129" w:rsidRPr="00D52843">
        <w:rPr>
          <w:rFonts w:ascii="Marianne" w:eastAsia="Times New Roman" w:hAnsi="Marianne"/>
          <w:sz w:val="18"/>
          <w:szCs w:val="18"/>
          <w:lang w:eastAsia="zh-CN"/>
        </w:rPr>
        <w:t>, effectuera</w:t>
      </w:r>
      <w:r w:rsidR="00021129" w:rsidRPr="001A0E58">
        <w:rPr>
          <w:rFonts w:ascii="Marianne" w:eastAsia="Times New Roman" w:hAnsi="Marianne"/>
          <w:sz w:val="18"/>
          <w:szCs w:val="18"/>
          <w:lang w:eastAsia="zh-CN"/>
        </w:rPr>
        <w:t xml:space="preserve"> le support de niveau 2 auprès du titulaire, et transmettra les questions </w:t>
      </w:r>
      <w:r w:rsidR="00A74F35" w:rsidRPr="001A0E58">
        <w:rPr>
          <w:rFonts w:ascii="Marianne" w:eastAsia="Times New Roman" w:hAnsi="Marianne"/>
          <w:sz w:val="18"/>
          <w:szCs w:val="18"/>
          <w:lang w:eastAsia="zh-CN"/>
        </w:rPr>
        <w:t>techniques</w:t>
      </w:r>
      <w:r w:rsidR="00021129" w:rsidRPr="001A0E58">
        <w:rPr>
          <w:rFonts w:ascii="Marianne" w:eastAsia="Times New Roman" w:hAnsi="Marianne"/>
          <w:sz w:val="18"/>
          <w:szCs w:val="18"/>
          <w:lang w:eastAsia="zh-CN"/>
        </w:rPr>
        <w:t xml:space="preserve"> </w:t>
      </w:r>
      <w:r w:rsidR="00F57842">
        <w:rPr>
          <w:rFonts w:ascii="Marianne" w:eastAsia="Times New Roman" w:hAnsi="Marianne"/>
          <w:sz w:val="18"/>
          <w:szCs w:val="18"/>
          <w:lang w:eastAsia="zh-CN"/>
        </w:rPr>
        <w:t>à la D</w:t>
      </w:r>
      <w:r w:rsidR="00021129" w:rsidRPr="001A0E58">
        <w:rPr>
          <w:rFonts w:ascii="Marianne" w:eastAsia="Times New Roman" w:hAnsi="Marianne"/>
          <w:sz w:val="18"/>
          <w:szCs w:val="18"/>
          <w:lang w:eastAsia="zh-CN"/>
        </w:rPr>
        <w:t>NUM.</w:t>
      </w:r>
    </w:p>
    <w:p w14:paraId="490F698C" w14:textId="77777777" w:rsidR="00571D25" w:rsidRPr="001A0E58" w:rsidRDefault="00571D25" w:rsidP="00FE004C">
      <w:pPr>
        <w:suppressAutoHyphens/>
        <w:spacing w:after="0" w:line="240" w:lineRule="auto"/>
        <w:jc w:val="both"/>
        <w:rPr>
          <w:rFonts w:ascii="Marianne" w:eastAsia="Times New Roman" w:hAnsi="Marianne"/>
          <w:sz w:val="18"/>
          <w:szCs w:val="18"/>
          <w:lang w:eastAsia="zh-CN"/>
        </w:rPr>
      </w:pPr>
    </w:p>
    <w:p w14:paraId="6F50EC6F" w14:textId="4FC6820E" w:rsidR="00571D25" w:rsidRPr="001A0E58" w:rsidRDefault="00571D25" w:rsidP="00FE004C">
      <w:pPr>
        <w:suppressAutoHyphens/>
        <w:spacing w:after="0" w:line="240" w:lineRule="auto"/>
        <w:jc w:val="both"/>
        <w:rPr>
          <w:rFonts w:ascii="Marianne" w:eastAsia="Times New Roman" w:hAnsi="Marianne"/>
          <w:sz w:val="18"/>
          <w:szCs w:val="18"/>
          <w:u w:val="single"/>
          <w:lang w:eastAsia="zh-CN"/>
        </w:rPr>
      </w:pPr>
      <w:r w:rsidRPr="001A0E58">
        <w:rPr>
          <w:rFonts w:ascii="Marianne" w:eastAsia="Times New Roman" w:hAnsi="Marianne"/>
          <w:sz w:val="18"/>
          <w:szCs w:val="18"/>
          <w:u w:val="single"/>
          <w:lang w:eastAsia="zh-CN"/>
        </w:rPr>
        <w:t>L</w:t>
      </w:r>
      <w:r w:rsidR="00685C03">
        <w:rPr>
          <w:rFonts w:ascii="Marianne" w:eastAsia="Times New Roman" w:hAnsi="Marianne"/>
          <w:sz w:val="18"/>
          <w:szCs w:val="18"/>
          <w:u w:val="single"/>
          <w:lang w:eastAsia="zh-CN"/>
        </w:rPr>
        <w:t>a direction</w:t>
      </w:r>
      <w:r w:rsidRPr="001A0E58">
        <w:rPr>
          <w:rFonts w:ascii="Marianne" w:eastAsia="Times New Roman" w:hAnsi="Marianne"/>
          <w:sz w:val="18"/>
          <w:szCs w:val="18"/>
          <w:u w:val="single"/>
          <w:lang w:eastAsia="zh-CN"/>
        </w:rPr>
        <w:t xml:space="preserve"> du numérique</w:t>
      </w:r>
      <w:r w:rsidR="00314118" w:rsidRPr="001A0E58">
        <w:rPr>
          <w:rFonts w:ascii="Marianne" w:eastAsia="Times New Roman" w:hAnsi="Marianne"/>
          <w:sz w:val="18"/>
          <w:szCs w:val="18"/>
          <w:u w:val="single"/>
          <w:lang w:eastAsia="zh-CN"/>
        </w:rPr>
        <w:t xml:space="preserve"> du </w:t>
      </w:r>
      <w:r w:rsidR="00D52843">
        <w:rPr>
          <w:rFonts w:ascii="Marianne" w:eastAsia="Times New Roman" w:hAnsi="Marianne"/>
          <w:sz w:val="18"/>
          <w:szCs w:val="18"/>
          <w:u w:val="single"/>
          <w:lang w:eastAsia="zh-CN"/>
        </w:rPr>
        <w:t>ministère de la Justice</w:t>
      </w:r>
      <w:r w:rsidRPr="001A0E58">
        <w:rPr>
          <w:rFonts w:ascii="Marianne" w:eastAsia="Times New Roman" w:hAnsi="Marianne"/>
          <w:sz w:val="18"/>
          <w:szCs w:val="18"/>
          <w:u w:val="single"/>
          <w:lang w:eastAsia="zh-CN"/>
        </w:rPr>
        <w:t xml:space="preserve"> </w:t>
      </w:r>
      <w:r w:rsidR="00685C03">
        <w:rPr>
          <w:rFonts w:ascii="Marianne" w:eastAsia="Times New Roman" w:hAnsi="Marianne"/>
          <w:sz w:val="18"/>
          <w:szCs w:val="18"/>
          <w:u w:val="single"/>
          <w:lang w:eastAsia="zh-CN"/>
        </w:rPr>
        <w:t>(</w:t>
      </w:r>
      <w:r w:rsidR="00685C03">
        <w:rPr>
          <w:rFonts w:ascii="Marianne" w:eastAsia="Times New Roman" w:hAnsi="Marianne"/>
          <w:b/>
          <w:sz w:val="18"/>
          <w:szCs w:val="18"/>
          <w:u w:val="single"/>
          <w:lang w:eastAsia="zh-CN"/>
        </w:rPr>
        <w:t>DN</w:t>
      </w:r>
      <w:r w:rsidRPr="001A0E58">
        <w:rPr>
          <w:rFonts w:ascii="Marianne" w:eastAsia="Times New Roman" w:hAnsi="Marianne"/>
          <w:b/>
          <w:sz w:val="18"/>
          <w:szCs w:val="18"/>
          <w:u w:val="single"/>
          <w:lang w:eastAsia="zh-CN"/>
        </w:rPr>
        <w:t>UM</w:t>
      </w:r>
      <w:r w:rsidRPr="001A0E58">
        <w:rPr>
          <w:rFonts w:ascii="Marianne" w:eastAsia="Times New Roman" w:hAnsi="Marianne"/>
          <w:sz w:val="18"/>
          <w:szCs w:val="18"/>
          <w:u w:val="single"/>
          <w:lang w:eastAsia="zh-CN"/>
        </w:rPr>
        <w:t>) :</w:t>
      </w:r>
    </w:p>
    <w:p w14:paraId="0E8B5098" w14:textId="28D4D97C" w:rsidR="00571D25" w:rsidRDefault="00571D25" w:rsidP="00FE004C">
      <w:pPr>
        <w:suppressAutoHyphens/>
        <w:spacing w:after="0" w:line="240" w:lineRule="auto"/>
        <w:jc w:val="both"/>
        <w:rPr>
          <w:rFonts w:ascii="Marianne" w:eastAsia="Times New Roman" w:hAnsi="Marianne"/>
          <w:sz w:val="18"/>
          <w:szCs w:val="18"/>
          <w:lang w:eastAsia="zh-CN"/>
        </w:rPr>
      </w:pPr>
      <w:r w:rsidRPr="001A0E58">
        <w:rPr>
          <w:rFonts w:ascii="Marianne" w:eastAsia="Times New Roman" w:hAnsi="Marianne"/>
          <w:sz w:val="18"/>
          <w:szCs w:val="18"/>
          <w:lang w:eastAsia="zh-CN"/>
        </w:rPr>
        <w:t>L</w:t>
      </w:r>
      <w:r w:rsidR="00685C03">
        <w:rPr>
          <w:rFonts w:ascii="Marianne" w:eastAsia="Times New Roman" w:hAnsi="Marianne"/>
          <w:sz w:val="18"/>
          <w:szCs w:val="18"/>
          <w:lang w:eastAsia="zh-CN"/>
        </w:rPr>
        <w:t>a D</w:t>
      </w:r>
      <w:r w:rsidRPr="001A0E58">
        <w:rPr>
          <w:rFonts w:ascii="Marianne" w:eastAsia="Times New Roman" w:hAnsi="Marianne"/>
          <w:sz w:val="18"/>
          <w:szCs w:val="18"/>
          <w:lang w:eastAsia="zh-CN"/>
        </w:rPr>
        <w:t xml:space="preserve">NUM </w:t>
      </w:r>
      <w:r w:rsidR="009754BD" w:rsidRPr="001A0E58">
        <w:rPr>
          <w:rFonts w:ascii="Marianne" w:eastAsia="Times New Roman" w:hAnsi="Marianne"/>
          <w:sz w:val="18"/>
          <w:szCs w:val="18"/>
          <w:lang w:eastAsia="zh-CN"/>
        </w:rPr>
        <w:t xml:space="preserve">(Secrétariat général du ministère) </w:t>
      </w:r>
      <w:r w:rsidRPr="001A0E58">
        <w:rPr>
          <w:rFonts w:ascii="Marianne" w:eastAsia="Times New Roman" w:hAnsi="Marianne"/>
          <w:sz w:val="18"/>
          <w:szCs w:val="18"/>
          <w:lang w:eastAsia="zh-CN"/>
        </w:rPr>
        <w:t>définit, au regard des orientations interministérielles et en lien avec les directions et services maîtres d’ouvrage, la stratégie de développement des systèmes d’information</w:t>
      </w:r>
      <w:r w:rsidR="00D72D6D">
        <w:rPr>
          <w:rFonts w:ascii="Marianne" w:eastAsia="Times New Roman" w:hAnsi="Marianne"/>
          <w:sz w:val="18"/>
          <w:szCs w:val="18"/>
          <w:lang w:eastAsia="zh-CN"/>
        </w:rPr>
        <w:t>s</w:t>
      </w:r>
      <w:r w:rsidRPr="001A0E58">
        <w:rPr>
          <w:rFonts w:ascii="Marianne" w:eastAsia="Times New Roman" w:hAnsi="Marianne"/>
          <w:sz w:val="18"/>
          <w:szCs w:val="18"/>
          <w:lang w:eastAsia="zh-CN"/>
        </w:rPr>
        <w:t xml:space="preserve"> et</w:t>
      </w:r>
      <w:r w:rsidR="008B16A9" w:rsidRPr="001A0E58">
        <w:rPr>
          <w:rFonts w:ascii="Marianne" w:eastAsia="Times New Roman" w:hAnsi="Marianne"/>
          <w:sz w:val="18"/>
          <w:szCs w:val="18"/>
          <w:lang w:eastAsia="zh-CN"/>
        </w:rPr>
        <w:t xml:space="preserve"> de communication du ministère. </w:t>
      </w:r>
      <w:r w:rsidR="00642023">
        <w:rPr>
          <w:rFonts w:ascii="Marianne" w:eastAsia="Times New Roman" w:hAnsi="Marianne"/>
          <w:sz w:val="18"/>
          <w:szCs w:val="18"/>
          <w:lang w:eastAsia="zh-CN"/>
        </w:rPr>
        <w:t>Elle</w:t>
      </w:r>
      <w:r w:rsidRPr="001A0E58">
        <w:rPr>
          <w:rFonts w:ascii="Marianne" w:eastAsia="Times New Roman" w:hAnsi="Marianne"/>
          <w:sz w:val="18"/>
          <w:szCs w:val="18"/>
          <w:lang w:eastAsia="zh-CN"/>
        </w:rPr>
        <w:t xml:space="preserve"> est responsable de la réalisation des applications informatiques, de leur mise en œuvre technique et de leur maintenance.</w:t>
      </w:r>
    </w:p>
    <w:p w14:paraId="141F0AC5" w14:textId="77777777" w:rsidR="004C6E70" w:rsidRPr="00685C03" w:rsidRDefault="004C6E70" w:rsidP="004C6E70">
      <w:pPr>
        <w:suppressAutoHyphens/>
        <w:spacing w:after="0" w:line="240" w:lineRule="auto"/>
        <w:jc w:val="both"/>
        <w:rPr>
          <w:rFonts w:ascii="Marianne" w:eastAsia="Times New Roman" w:hAnsi="Marianne"/>
          <w:bCs/>
          <w:sz w:val="18"/>
          <w:szCs w:val="18"/>
          <w:lang w:eastAsia="zh-CN"/>
        </w:rPr>
      </w:pPr>
      <w:r w:rsidRPr="00685C03">
        <w:rPr>
          <w:rFonts w:ascii="Marianne" w:hAnsi="Marianne"/>
          <w:bCs/>
          <w:sz w:val="18"/>
          <w:szCs w:val="18"/>
        </w:rPr>
        <w:t>La DNUM est un interlocuteur privilégié du bureau RHM4</w:t>
      </w:r>
      <w:r>
        <w:rPr>
          <w:rFonts w:ascii="Marianne" w:hAnsi="Marianne"/>
          <w:bCs/>
          <w:sz w:val="18"/>
          <w:szCs w:val="18"/>
        </w:rPr>
        <w:t xml:space="preserve"> dans le cadre du maintien en conditions opérationnelles du SI-Candidatures.</w:t>
      </w:r>
    </w:p>
    <w:p w14:paraId="6F5219E5" w14:textId="2DD36654" w:rsidR="00685C03" w:rsidRPr="00685C03" w:rsidRDefault="00685C03" w:rsidP="00FE004C">
      <w:pPr>
        <w:suppressAutoHyphens/>
        <w:spacing w:after="0" w:line="240" w:lineRule="auto"/>
        <w:jc w:val="both"/>
        <w:rPr>
          <w:rFonts w:ascii="Marianne" w:eastAsia="Times New Roman" w:hAnsi="Marianne"/>
          <w:bCs/>
          <w:sz w:val="18"/>
          <w:szCs w:val="18"/>
          <w:lang w:eastAsia="zh-CN"/>
        </w:rPr>
      </w:pPr>
    </w:p>
    <w:p w14:paraId="44F5F0B1" w14:textId="4455EAAF" w:rsidR="00F57842" w:rsidRPr="0030227A" w:rsidRDefault="00F57842" w:rsidP="00F57842">
      <w:pPr>
        <w:spacing w:after="0" w:line="240" w:lineRule="auto"/>
        <w:jc w:val="both"/>
        <w:rPr>
          <w:rFonts w:ascii="Marianne" w:hAnsi="Marianne"/>
          <w:sz w:val="18"/>
          <w:szCs w:val="18"/>
          <w:u w:val="single"/>
        </w:rPr>
      </w:pPr>
      <w:r>
        <w:rPr>
          <w:rFonts w:ascii="Marianne" w:hAnsi="Marianne"/>
          <w:sz w:val="18"/>
          <w:szCs w:val="18"/>
          <w:u w:val="single"/>
        </w:rPr>
        <w:t>Au sein de la DNUM, l</w:t>
      </w:r>
      <w:r w:rsidRPr="0030227A">
        <w:rPr>
          <w:rFonts w:ascii="Marianne" w:hAnsi="Marianne"/>
          <w:sz w:val="18"/>
          <w:szCs w:val="18"/>
          <w:u w:val="single"/>
        </w:rPr>
        <w:t>e département de l’informatique et des télécommunications de l’administration centrale (</w:t>
      </w:r>
      <w:r w:rsidRPr="004C6E70">
        <w:rPr>
          <w:rFonts w:ascii="Marianne" w:hAnsi="Marianne"/>
          <w:b/>
          <w:bCs/>
          <w:sz w:val="18"/>
          <w:szCs w:val="18"/>
          <w:u w:val="single"/>
        </w:rPr>
        <w:t>DITAC</w:t>
      </w:r>
      <w:r w:rsidRPr="0030227A">
        <w:rPr>
          <w:rFonts w:ascii="Marianne" w:hAnsi="Marianne"/>
          <w:sz w:val="18"/>
          <w:szCs w:val="18"/>
          <w:u w:val="single"/>
        </w:rPr>
        <w:t>)</w:t>
      </w:r>
      <w:r>
        <w:rPr>
          <w:rFonts w:ascii="Marianne" w:hAnsi="Marianne"/>
          <w:sz w:val="18"/>
          <w:szCs w:val="18"/>
          <w:u w:val="single"/>
        </w:rPr>
        <w:t> :</w:t>
      </w:r>
    </w:p>
    <w:p w14:paraId="2A1F9922" w14:textId="77777777" w:rsidR="00F57842" w:rsidRPr="001A0E58" w:rsidRDefault="00F57842" w:rsidP="00F57842">
      <w:pPr>
        <w:spacing w:after="0" w:line="240" w:lineRule="auto"/>
        <w:jc w:val="both"/>
        <w:rPr>
          <w:rFonts w:ascii="Marianne" w:hAnsi="Marianne"/>
          <w:sz w:val="18"/>
          <w:szCs w:val="18"/>
        </w:rPr>
      </w:pPr>
      <w:r>
        <w:rPr>
          <w:rFonts w:ascii="Marianne" w:hAnsi="Marianne"/>
          <w:sz w:val="18"/>
          <w:szCs w:val="18"/>
        </w:rPr>
        <w:t xml:space="preserve">Il fournit les ordinateurs portables sécurisés aux agents et prestataires du ministère de la justice y inclus le titulaire du présent marché sur la base des déclarations (fiches navettes) établies par le bureau RHM4. Il est également l’interlocuteur technique concernant le raccordement au réseau interne du ministère de la justice (VPN privé et accès RPVJ) ainsi que de la mise en place des outils télécoms dans le cadre du transfert du numéro vert. </w:t>
      </w:r>
    </w:p>
    <w:p w14:paraId="03E6DDB9" w14:textId="3492BAFF" w:rsidR="00A40B93" w:rsidRPr="001A0E58" w:rsidRDefault="00A40B93" w:rsidP="00FE004C">
      <w:pPr>
        <w:spacing w:after="0" w:line="240" w:lineRule="auto"/>
        <w:jc w:val="both"/>
        <w:rPr>
          <w:rFonts w:ascii="Marianne" w:hAnsi="Marianne"/>
          <w:sz w:val="18"/>
          <w:szCs w:val="18"/>
        </w:rPr>
      </w:pPr>
    </w:p>
    <w:p w14:paraId="26D84BF0" w14:textId="3425E9F2" w:rsidR="009A657F" w:rsidRPr="001A0E58" w:rsidRDefault="009A657F" w:rsidP="00FE004C">
      <w:pPr>
        <w:spacing w:after="0" w:line="240" w:lineRule="auto"/>
        <w:jc w:val="both"/>
        <w:rPr>
          <w:rFonts w:ascii="Marianne" w:hAnsi="Marianne"/>
          <w:sz w:val="18"/>
          <w:szCs w:val="18"/>
        </w:rPr>
      </w:pPr>
      <w:r w:rsidRPr="001A0E58">
        <w:rPr>
          <w:rFonts w:ascii="Marianne" w:hAnsi="Marianne"/>
          <w:sz w:val="18"/>
          <w:szCs w:val="18"/>
          <w:u w:val="single"/>
        </w:rPr>
        <w:t>La direction générale du travail (</w:t>
      </w:r>
      <w:r w:rsidRPr="001A0E58">
        <w:rPr>
          <w:rFonts w:ascii="Marianne" w:hAnsi="Marianne"/>
          <w:b/>
          <w:sz w:val="18"/>
          <w:szCs w:val="18"/>
          <w:u w:val="single"/>
        </w:rPr>
        <w:t>DGT</w:t>
      </w:r>
      <w:r w:rsidRPr="001A0E58">
        <w:rPr>
          <w:rFonts w:ascii="Marianne" w:hAnsi="Marianne"/>
          <w:sz w:val="18"/>
          <w:szCs w:val="18"/>
          <w:u w:val="single"/>
        </w:rPr>
        <w:t xml:space="preserve">) du </w:t>
      </w:r>
      <w:r w:rsidR="00907FE0">
        <w:rPr>
          <w:rFonts w:ascii="Marianne" w:hAnsi="Marianne"/>
          <w:sz w:val="18"/>
          <w:szCs w:val="18"/>
          <w:u w:val="single"/>
        </w:rPr>
        <w:t>m</w:t>
      </w:r>
      <w:r w:rsidRPr="001A0E58">
        <w:rPr>
          <w:rFonts w:ascii="Marianne" w:hAnsi="Marianne"/>
          <w:sz w:val="18"/>
          <w:szCs w:val="18"/>
          <w:u w:val="single"/>
        </w:rPr>
        <w:t xml:space="preserve">inistère du </w:t>
      </w:r>
      <w:r w:rsidR="00907FE0">
        <w:rPr>
          <w:rFonts w:ascii="Marianne" w:hAnsi="Marianne"/>
          <w:sz w:val="18"/>
          <w:szCs w:val="18"/>
          <w:u w:val="single"/>
        </w:rPr>
        <w:t>T</w:t>
      </w:r>
      <w:r w:rsidRPr="001A0E58">
        <w:rPr>
          <w:rFonts w:ascii="Marianne" w:hAnsi="Marianne"/>
          <w:sz w:val="18"/>
          <w:szCs w:val="18"/>
          <w:u w:val="single"/>
        </w:rPr>
        <w:t>ravail</w:t>
      </w:r>
      <w:r w:rsidR="00907FE0">
        <w:rPr>
          <w:rFonts w:ascii="Marianne" w:hAnsi="Marianne"/>
          <w:sz w:val="18"/>
          <w:szCs w:val="18"/>
          <w:u w:val="single"/>
        </w:rPr>
        <w:t xml:space="preserve"> et</w:t>
      </w:r>
      <w:r w:rsidRPr="001A0E58">
        <w:rPr>
          <w:rFonts w:ascii="Marianne" w:hAnsi="Marianne"/>
          <w:sz w:val="18"/>
          <w:szCs w:val="18"/>
          <w:u w:val="single"/>
        </w:rPr>
        <w:t xml:space="preserve"> de l’</w:t>
      </w:r>
      <w:r w:rsidR="00907FE0">
        <w:rPr>
          <w:rFonts w:ascii="Marianne" w:hAnsi="Marianne"/>
          <w:sz w:val="18"/>
          <w:szCs w:val="18"/>
          <w:u w:val="single"/>
        </w:rPr>
        <w:t>E</w:t>
      </w:r>
      <w:r w:rsidRPr="001A0E58">
        <w:rPr>
          <w:rFonts w:ascii="Marianne" w:hAnsi="Marianne"/>
          <w:sz w:val="18"/>
          <w:szCs w:val="18"/>
          <w:u w:val="single"/>
        </w:rPr>
        <w:t>mploi</w:t>
      </w:r>
      <w:r w:rsidR="00907FE0" w:rsidRPr="00907FE0">
        <w:rPr>
          <w:rFonts w:ascii="Marianne" w:hAnsi="Marianne"/>
          <w:sz w:val="18"/>
          <w:szCs w:val="18"/>
        </w:rPr>
        <w:t xml:space="preserve"> </w:t>
      </w:r>
      <w:r w:rsidRPr="001A0E58">
        <w:rPr>
          <w:rFonts w:ascii="Marianne" w:hAnsi="Marianne"/>
          <w:sz w:val="18"/>
          <w:szCs w:val="18"/>
        </w:rPr>
        <w:t xml:space="preserve">: </w:t>
      </w:r>
    </w:p>
    <w:p w14:paraId="59646EE0" w14:textId="0A6AF2A5" w:rsidR="009A657F" w:rsidRPr="001A0E58" w:rsidRDefault="009A657F" w:rsidP="00FE004C">
      <w:pPr>
        <w:spacing w:after="0" w:line="240" w:lineRule="auto"/>
        <w:jc w:val="both"/>
        <w:rPr>
          <w:rFonts w:ascii="Marianne" w:hAnsi="Marianne"/>
          <w:sz w:val="18"/>
          <w:szCs w:val="18"/>
        </w:rPr>
      </w:pPr>
      <w:r w:rsidRPr="001A0E58">
        <w:rPr>
          <w:rFonts w:ascii="Marianne" w:hAnsi="Marianne"/>
          <w:sz w:val="18"/>
          <w:szCs w:val="18"/>
        </w:rPr>
        <w:t xml:space="preserve">Elle </w:t>
      </w:r>
      <w:r w:rsidR="00EA01DB">
        <w:rPr>
          <w:rFonts w:ascii="Marianne" w:hAnsi="Marianne"/>
          <w:sz w:val="18"/>
          <w:szCs w:val="18"/>
        </w:rPr>
        <w:t>est en charge d’établir la représentativité des organisations syndicales de salariés et professionnelles d’employeur</w:t>
      </w:r>
      <w:r w:rsidR="00D52843">
        <w:rPr>
          <w:rFonts w:ascii="Marianne" w:hAnsi="Marianne"/>
          <w:sz w:val="18"/>
          <w:szCs w:val="18"/>
        </w:rPr>
        <w:t>. Elle contribue</w:t>
      </w:r>
      <w:r w:rsidRPr="001A0E58">
        <w:rPr>
          <w:rFonts w:ascii="Marianne" w:hAnsi="Marianne"/>
          <w:sz w:val="18"/>
          <w:szCs w:val="18"/>
        </w:rPr>
        <w:t xml:space="preserve"> en amont à établir la répartition des sièges entre </w:t>
      </w:r>
      <w:r w:rsidR="00EA01DB">
        <w:rPr>
          <w:rFonts w:ascii="Marianne" w:hAnsi="Marianne"/>
          <w:sz w:val="18"/>
          <w:szCs w:val="18"/>
        </w:rPr>
        <w:t>ces organisations</w:t>
      </w:r>
      <w:r w:rsidR="00D52843">
        <w:rPr>
          <w:rFonts w:ascii="Marianne" w:hAnsi="Marianne"/>
          <w:sz w:val="18"/>
          <w:szCs w:val="18"/>
        </w:rPr>
        <w:t>, c</w:t>
      </w:r>
      <w:r w:rsidRPr="001A0E58">
        <w:rPr>
          <w:rFonts w:ascii="Marianne" w:hAnsi="Marianne"/>
          <w:sz w:val="18"/>
          <w:szCs w:val="18"/>
        </w:rPr>
        <w:t xml:space="preserve">ette phase relève de la compétence conjointe du ministère du </w:t>
      </w:r>
      <w:r w:rsidR="00907FE0">
        <w:rPr>
          <w:rFonts w:ascii="Marianne" w:hAnsi="Marianne"/>
          <w:sz w:val="18"/>
          <w:szCs w:val="18"/>
        </w:rPr>
        <w:t>T</w:t>
      </w:r>
      <w:r w:rsidRPr="001A0E58">
        <w:rPr>
          <w:rFonts w:ascii="Marianne" w:hAnsi="Marianne"/>
          <w:sz w:val="18"/>
          <w:szCs w:val="18"/>
        </w:rPr>
        <w:t xml:space="preserve">ravail et du </w:t>
      </w:r>
      <w:r w:rsidR="00D52843">
        <w:rPr>
          <w:rFonts w:ascii="Marianne" w:hAnsi="Marianne"/>
          <w:sz w:val="18"/>
          <w:szCs w:val="18"/>
        </w:rPr>
        <w:t>ministère de la Justice</w:t>
      </w:r>
      <w:r w:rsidRPr="001A0E58">
        <w:rPr>
          <w:rFonts w:ascii="Marianne" w:hAnsi="Marianne"/>
          <w:sz w:val="18"/>
          <w:szCs w:val="18"/>
        </w:rPr>
        <w:t xml:space="preserve"> dans la mesure où c’est le </w:t>
      </w:r>
      <w:r w:rsidR="00D52843">
        <w:rPr>
          <w:rFonts w:ascii="Marianne" w:hAnsi="Marianne"/>
          <w:sz w:val="18"/>
          <w:szCs w:val="18"/>
        </w:rPr>
        <w:t>ministère de la Justice</w:t>
      </w:r>
      <w:r w:rsidRPr="001A0E58">
        <w:rPr>
          <w:rFonts w:ascii="Marianne" w:hAnsi="Marianne"/>
          <w:sz w:val="18"/>
          <w:szCs w:val="18"/>
        </w:rPr>
        <w:t xml:space="preserve"> qui établit la cartographie des sièges à pourvoir par conseil de prud’hommes, section et collège.</w:t>
      </w:r>
    </w:p>
    <w:p w14:paraId="7CFE7C09" w14:textId="130AA821" w:rsidR="009A657F" w:rsidRPr="001A0E58" w:rsidRDefault="009A657F" w:rsidP="00FE004C">
      <w:pPr>
        <w:spacing w:after="0" w:line="240" w:lineRule="auto"/>
        <w:jc w:val="both"/>
        <w:rPr>
          <w:rFonts w:ascii="Marianne" w:hAnsi="Marianne"/>
          <w:sz w:val="18"/>
          <w:szCs w:val="18"/>
        </w:rPr>
      </w:pPr>
      <w:r w:rsidRPr="001A0E58">
        <w:rPr>
          <w:rFonts w:ascii="Marianne" w:hAnsi="Marianne"/>
          <w:sz w:val="18"/>
          <w:szCs w:val="18"/>
        </w:rPr>
        <w:t xml:space="preserve">Elle établit, en amont, en lien avec les partenaires sociaux, l’arrêté répartissant </w:t>
      </w:r>
      <w:r w:rsidR="00E240AE" w:rsidRPr="001A0E58">
        <w:rPr>
          <w:rFonts w:ascii="Marianne" w:hAnsi="Marianne"/>
          <w:sz w:val="18"/>
          <w:szCs w:val="18"/>
        </w:rPr>
        <w:t>les conventions collectives dans les sections</w:t>
      </w:r>
      <w:r w:rsidRPr="001A0E58">
        <w:rPr>
          <w:rFonts w:ascii="Marianne" w:hAnsi="Marianne"/>
          <w:sz w:val="18"/>
          <w:szCs w:val="18"/>
        </w:rPr>
        <w:t xml:space="preserve"> à l’aide de l’identifiant de convention collective.</w:t>
      </w:r>
    </w:p>
    <w:p w14:paraId="7C1C8780" w14:textId="2BFC8205" w:rsidR="009A657F" w:rsidRDefault="009A657F" w:rsidP="00FE004C">
      <w:pPr>
        <w:spacing w:after="0" w:line="240" w:lineRule="auto"/>
        <w:jc w:val="both"/>
        <w:rPr>
          <w:rFonts w:ascii="Marianne" w:hAnsi="Marianne"/>
          <w:sz w:val="18"/>
          <w:szCs w:val="18"/>
        </w:rPr>
      </w:pPr>
      <w:r w:rsidRPr="001A0E58">
        <w:rPr>
          <w:rFonts w:ascii="Marianne" w:hAnsi="Marianne"/>
          <w:sz w:val="18"/>
          <w:szCs w:val="18"/>
        </w:rPr>
        <w:t>Cette répartition des sièges est un préalable qui intervient hors marché.</w:t>
      </w:r>
    </w:p>
    <w:p w14:paraId="1114D4A2" w14:textId="3C391D79" w:rsidR="00685C03" w:rsidRPr="001A0E58" w:rsidRDefault="00685C03" w:rsidP="00FE004C">
      <w:pPr>
        <w:spacing w:after="0" w:line="240" w:lineRule="auto"/>
        <w:jc w:val="both"/>
        <w:rPr>
          <w:rFonts w:ascii="Marianne" w:hAnsi="Marianne"/>
          <w:sz w:val="18"/>
          <w:szCs w:val="18"/>
        </w:rPr>
      </w:pPr>
      <w:r>
        <w:rPr>
          <w:rFonts w:ascii="Marianne" w:hAnsi="Marianne"/>
          <w:sz w:val="18"/>
          <w:szCs w:val="18"/>
        </w:rPr>
        <w:lastRenderedPageBreak/>
        <w:t>La DGT est un interlocuteur privilégié du bureau RHM4.</w:t>
      </w:r>
    </w:p>
    <w:p w14:paraId="3781352A" w14:textId="226AA159" w:rsidR="009A657F" w:rsidRPr="001A0E58" w:rsidRDefault="009A657F" w:rsidP="00FE004C">
      <w:pPr>
        <w:spacing w:after="0" w:line="240" w:lineRule="auto"/>
        <w:jc w:val="both"/>
        <w:rPr>
          <w:rFonts w:ascii="Marianne" w:hAnsi="Marianne"/>
          <w:sz w:val="18"/>
          <w:szCs w:val="18"/>
        </w:rPr>
      </w:pPr>
    </w:p>
    <w:p w14:paraId="0534E42D" w14:textId="1FEF1A2C" w:rsidR="009A657F" w:rsidRPr="001A0E58" w:rsidRDefault="009A657F" w:rsidP="00FE004C">
      <w:pPr>
        <w:spacing w:after="0" w:line="240" w:lineRule="auto"/>
        <w:jc w:val="both"/>
        <w:rPr>
          <w:rFonts w:ascii="Marianne" w:hAnsi="Marianne"/>
          <w:sz w:val="18"/>
          <w:szCs w:val="18"/>
          <w:u w:val="single"/>
        </w:rPr>
      </w:pPr>
      <w:r w:rsidRPr="001A0E58">
        <w:rPr>
          <w:rFonts w:ascii="Marianne" w:hAnsi="Marianne"/>
          <w:sz w:val="18"/>
          <w:szCs w:val="18"/>
          <w:u w:val="single"/>
        </w:rPr>
        <w:t xml:space="preserve">Le service du </w:t>
      </w:r>
      <w:r w:rsidR="00D52843">
        <w:rPr>
          <w:rFonts w:ascii="Marianne" w:hAnsi="Marianne"/>
          <w:sz w:val="18"/>
          <w:szCs w:val="18"/>
          <w:u w:val="single"/>
        </w:rPr>
        <w:t>Casier judiciaire national</w:t>
      </w:r>
      <w:r w:rsidRPr="001A0E58">
        <w:rPr>
          <w:rFonts w:ascii="Marianne" w:hAnsi="Marianne"/>
          <w:sz w:val="18"/>
          <w:szCs w:val="18"/>
          <w:u w:val="single"/>
        </w:rPr>
        <w:t xml:space="preserve"> du </w:t>
      </w:r>
      <w:r w:rsidR="00D52843">
        <w:rPr>
          <w:rFonts w:ascii="Marianne" w:hAnsi="Marianne"/>
          <w:sz w:val="18"/>
          <w:szCs w:val="18"/>
          <w:u w:val="single"/>
        </w:rPr>
        <w:t>ministère de la Justice</w:t>
      </w:r>
      <w:r w:rsidR="00021129" w:rsidRPr="001A0E58">
        <w:rPr>
          <w:rFonts w:ascii="Marianne" w:hAnsi="Marianne"/>
          <w:sz w:val="18"/>
          <w:szCs w:val="18"/>
          <w:u w:val="single"/>
        </w:rPr>
        <w:t xml:space="preserve"> (</w:t>
      </w:r>
      <w:r w:rsidR="00021129" w:rsidRPr="001A0E58">
        <w:rPr>
          <w:rFonts w:ascii="Marianne" w:hAnsi="Marianne"/>
          <w:b/>
          <w:sz w:val="18"/>
          <w:szCs w:val="18"/>
          <w:u w:val="single"/>
        </w:rPr>
        <w:t>CJN</w:t>
      </w:r>
      <w:r w:rsidR="00021129" w:rsidRPr="001A0E58">
        <w:rPr>
          <w:rFonts w:ascii="Marianne" w:hAnsi="Marianne"/>
          <w:sz w:val="18"/>
          <w:szCs w:val="18"/>
          <w:u w:val="single"/>
        </w:rPr>
        <w:t>)</w:t>
      </w:r>
      <w:r w:rsidRPr="001A0E58">
        <w:rPr>
          <w:rFonts w:ascii="Marianne" w:hAnsi="Marianne"/>
          <w:sz w:val="18"/>
          <w:szCs w:val="18"/>
          <w:u w:val="single"/>
        </w:rPr>
        <w:t> :</w:t>
      </w:r>
    </w:p>
    <w:p w14:paraId="592237A9" w14:textId="4AF619CC" w:rsidR="009A657F" w:rsidRPr="001A0E58" w:rsidRDefault="009A657F" w:rsidP="00FE004C">
      <w:pPr>
        <w:spacing w:after="0" w:line="240" w:lineRule="auto"/>
        <w:jc w:val="both"/>
        <w:rPr>
          <w:rFonts w:ascii="Marianne" w:hAnsi="Marianne"/>
          <w:sz w:val="18"/>
          <w:szCs w:val="18"/>
        </w:rPr>
      </w:pPr>
      <w:r w:rsidRPr="001A0E58">
        <w:rPr>
          <w:rFonts w:ascii="Marianne" w:hAnsi="Marianne"/>
          <w:sz w:val="18"/>
          <w:szCs w:val="18"/>
        </w:rPr>
        <w:t xml:space="preserve">C’est un centre de traitement, situé à Nantes, sous l’autorité du </w:t>
      </w:r>
      <w:r w:rsidR="00D52843">
        <w:rPr>
          <w:rFonts w:ascii="Marianne" w:hAnsi="Marianne"/>
          <w:sz w:val="18"/>
          <w:szCs w:val="18"/>
        </w:rPr>
        <w:t>ministère de la Justice</w:t>
      </w:r>
      <w:r w:rsidRPr="001A0E58">
        <w:rPr>
          <w:rFonts w:ascii="Marianne" w:hAnsi="Marianne"/>
          <w:sz w:val="18"/>
          <w:szCs w:val="18"/>
        </w:rPr>
        <w:t xml:space="preserve"> et plus particulièrement de la direction des affaires criminelles et des grâces.</w:t>
      </w:r>
    </w:p>
    <w:p w14:paraId="10BE39C5" w14:textId="272A743D" w:rsidR="009A657F" w:rsidRPr="001A0E58" w:rsidRDefault="009A657F" w:rsidP="00FE004C">
      <w:pPr>
        <w:spacing w:after="0" w:line="240" w:lineRule="auto"/>
        <w:jc w:val="both"/>
        <w:rPr>
          <w:rFonts w:ascii="Marianne" w:hAnsi="Marianne"/>
          <w:sz w:val="18"/>
          <w:szCs w:val="18"/>
        </w:rPr>
      </w:pPr>
      <w:r w:rsidRPr="001A0E58">
        <w:rPr>
          <w:rFonts w:ascii="Marianne" w:hAnsi="Marianne"/>
          <w:sz w:val="18"/>
          <w:szCs w:val="18"/>
        </w:rPr>
        <w:t xml:space="preserve">Il </w:t>
      </w:r>
      <w:r w:rsidR="00021129" w:rsidRPr="001A0E58">
        <w:rPr>
          <w:rFonts w:ascii="Marianne" w:hAnsi="Marianne"/>
          <w:sz w:val="18"/>
          <w:szCs w:val="18"/>
        </w:rPr>
        <w:t xml:space="preserve">est responsable du </w:t>
      </w:r>
      <w:r w:rsidRPr="001A0E58">
        <w:rPr>
          <w:rFonts w:ascii="Marianne" w:hAnsi="Marianne"/>
          <w:sz w:val="18"/>
          <w:szCs w:val="18"/>
        </w:rPr>
        <w:t>fichier informatisé recensant les condamnations pénales des personnes référencées au Casier judiciaire national et délivre les trois types de bulletins qui communiquent les informations.</w:t>
      </w:r>
    </w:p>
    <w:p w14:paraId="6FBC85E8" w14:textId="762C8ED5" w:rsidR="009A657F" w:rsidRDefault="009A657F" w:rsidP="00FE004C">
      <w:pPr>
        <w:spacing w:after="0" w:line="240" w:lineRule="auto"/>
        <w:jc w:val="both"/>
        <w:rPr>
          <w:rFonts w:ascii="Marianne" w:hAnsi="Marianne"/>
          <w:sz w:val="18"/>
          <w:szCs w:val="18"/>
        </w:rPr>
      </w:pPr>
      <w:r w:rsidRPr="001A0E58">
        <w:rPr>
          <w:rFonts w:ascii="Marianne" w:hAnsi="Marianne"/>
          <w:sz w:val="18"/>
          <w:szCs w:val="18"/>
        </w:rPr>
        <w:t>Dans le cadre de la désignation des conseillers prud’hommes, le CJN fournira</w:t>
      </w:r>
      <w:r w:rsidR="00EA01DB">
        <w:rPr>
          <w:rFonts w:ascii="Marianne" w:hAnsi="Marianne"/>
          <w:sz w:val="18"/>
          <w:szCs w:val="18"/>
        </w:rPr>
        <w:t xml:space="preserve"> au ministère de la </w:t>
      </w:r>
      <w:r w:rsidR="00D52843">
        <w:rPr>
          <w:rFonts w:ascii="Marianne" w:hAnsi="Marianne"/>
          <w:sz w:val="18"/>
          <w:szCs w:val="18"/>
        </w:rPr>
        <w:t>J</w:t>
      </w:r>
      <w:r w:rsidR="00EA01DB">
        <w:rPr>
          <w:rFonts w:ascii="Marianne" w:hAnsi="Marianne"/>
          <w:sz w:val="18"/>
          <w:szCs w:val="18"/>
        </w:rPr>
        <w:t>ustice</w:t>
      </w:r>
      <w:r w:rsidRPr="001A0E58">
        <w:rPr>
          <w:rFonts w:ascii="Marianne" w:hAnsi="Marianne"/>
          <w:sz w:val="18"/>
          <w:szCs w:val="18"/>
        </w:rPr>
        <w:t xml:space="preserve"> le bulletin n°2 (B2) du casier judiciaire des candidats afin de permettre la vérification du respect de la condition dite de « moralité »</w:t>
      </w:r>
      <w:r w:rsidR="00D52843">
        <w:rPr>
          <w:rFonts w:ascii="Marianne" w:hAnsi="Marianne"/>
          <w:sz w:val="18"/>
          <w:szCs w:val="18"/>
        </w:rPr>
        <w:t xml:space="preserve"> ou « condition judiciaire »</w:t>
      </w:r>
      <w:r w:rsidRPr="001A0E58">
        <w:rPr>
          <w:rFonts w:ascii="Marianne" w:hAnsi="Marianne"/>
          <w:sz w:val="18"/>
          <w:szCs w:val="18"/>
        </w:rPr>
        <w:t>. Le titulaire du marché n’aura pas connaissance de mentions portées au casier judiciaire des candidats.</w:t>
      </w:r>
    </w:p>
    <w:p w14:paraId="26708674" w14:textId="306B3835" w:rsidR="00685C03" w:rsidRPr="001A0E58" w:rsidRDefault="00685C03" w:rsidP="00FE004C">
      <w:pPr>
        <w:spacing w:after="0" w:line="240" w:lineRule="auto"/>
        <w:jc w:val="both"/>
        <w:rPr>
          <w:rFonts w:ascii="Marianne" w:hAnsi="Marianne"/>
          <w:sz w:val="18"/>
          <w:szCs w:val="18"/>
        </w:rPr>
      </w:pPr>
      <w:r>
        <w:rPr>
          <w:rFonts w:ascii="Marianne" w:hAnsi="Marianne"/>
          <w:sz w:val="18"/>
          <w:szCs w:val="18"/>
        </w:rPr>
        <w:t>Le CJN est un interlocuteur privilégié du bureau RHM4.</w:t>
      </w:r>
    </w:p>
    <w:p w14:paraId="7EC17D27" w14:textId="7AA39F25" w:rsidR="009A657F" w:rsidRDefault="009A657F" w:rsidP="00FE004C">
      <w:pPr>
        <w:spacing w:after="0" w:line="240" w:lineRule="auto"/>
        <w:jc w:val="both"/>
        <w:rPr>
          <w:rFonts w:ascii="Marianne" w:hAnsi="Marianne"/>
          <w:sz w:val="18"/>
          <w:szCs w:val="18"/>
        </w:rPr>
      </w:pPr>
    </w:p>
    <w:p w14:paraId="2DCD513C" w14:textId="77777777" w:rsidR="004C6E70" w:rsidRPr="001A0E58" w:rsidRDefault="004C6E70" w:rsidP="00FE004C">
      <w:pPr>
        <w:spacing w:after="0" w:line="240" w:lineRule="auto"/>
        <w:jc w:val="both"/>
        <w:rPr>
          <w:rFonts w:ascii="Marianne" w:hAnsi="Marianne"/>
          <w:sz w:val="18"/>
          <w:szCs w:val="18"/>
        </w:rPr>
      </w:pPr>
    </w:p>
    <w:p w14:paraId="0A8BDC7B" w14:textId="7D9097C4" w:rsidR="009A657F" w:rsidRPr="001A0E58" w:rsidRDefault="009A657F" w:rsidP="00FE004C">
      <w:pPr>
        <w:spacing w:after="0" w:line="240" w:lineRule="auto"/>
        <w:jc w:val="both"/>
        <w:rPr>
          <w:rFonts w:ascii="Marianne" w:hAnsi="Marianne"/>
          <w:sz w:val="18"/>
          <w:szCs w:val="18"/>
          <w:u w:val="single"/>
        </w:rPr>
      </w:pPr>
      <w:r w:rsidRPr="001A0E58">
        <w:rPr>
          <w:rFonts w:ascii="Marianne" w:hAnsi="Marianne"/>
          <w:sz w:val="18"/>
          <w:szCs w:val="18"/>
          <w:u w:val="single"/>
        </w:rPr>
        <w:t xml:space="preserve">Les </w:t>
      </w:r>
      <w:r w:rsidR="00EA01DB">
        <w:rPr>
          <w:rFonts w:ascii="Marianne" w:hAnsi="Marianne"/>
          <w:sz w:val="18"/>
          <w:szCs w:val="18"/>
          <w:u w:val="single"/>
        </w:rPr>
        <w:t>o</w:t>
      </w:r>
      <w:r w:rsidRPr="001A0E58">
        <w:rPr>
          <w:rFonts w:ascii="Marianne" w:hAnsi="Marianne"/>
          <w:sz w:val="18"/>
          <w:szCs w:val="18"/>
          <w:u w:val="single"/>
        </w:rPr>
        <w:t>rganisations syndicales et professionnelles (</w:t>
      </w:r>
      <w:r w:rsidRPr="001A0E58">
        <w:rPr>
          <w:rFonts w:ascii="Marianne" w:hAnsi="Marianne"/>
          <w:b/>
          <w:sz w:val="18"/>
          <w:szCs w:val="18"/>
          <w:u w:val="single"/>
        </w:rPr>
        <w:t>OSP</w:t>
      </w:r>
      <w:r w:rsidRPr="001A0E58">
        <w:rPr>
          <w:rFonts w:ascii="Marianne" w:hAnsi="Marianne"/>
          <w:sz w:val="18"/>
          <w:szCs w:val="18"/>
          <w:u w:val="single"/>
        </w:rPr>
        <w:t>)</w:t>
      </w:r>
      <w:r w:rsidRPr="001A0E58">
        <w:rPr>
          <w:rFonts w:ascii="Marianne" w:hAnsi="Marianne"/>
          <w:sz w:val="18"/>
          <w:szCs w:val="18"/>
        </w:rPr>
        <w:t> :</w:t>
      </w:r>
    </w:p>
    <w:p w14:paraId="329612CF" w14:textId="052A3858" w:rsidR="009A657F" w:rsidRPr="001A0E58" w:rsidRDefault="009A657F" w:rsidP="00FE004C">
      <w:pPr>
        <w:spacing w:after="0" w:line="240" w:lineRule="auto"/>
        <w:jc w:val="both"/>
        <w:rPr>
          <w:rFonts w:ascii="Marianne" w:hAnsi="Marianne"/>
          <w:sz w:val="18"/>
          <w:szCs w:val="18"/>
        </w:rPr>
      </w:pPr>
      <w:r w:rsidRPr="001A0E58">
        <w:rPr>
          <w:rFonts w:ascii="Marianne" w:hAnsi="Marianne"/>
          <w:sz w:val="18"/>
          <w:szCs w:val="18"/>
        </w:rPr>
        <w:t>Les organisations professionnelles d’employeurs et syndicales de salariés (</w:t>
      </w:r>
      <w:r w:rsidRPr="001A0E58">
        <w:rPr>
          <w:rFonts w:ascii="Marianne" w:hAnsi="Marianne"/>
          <w:b/>
          <w:sz w:val="18"/>
          <w:szCs w:val="18"/>
        </w:rPr>
        <w:t>OSP</w:t>
      </w:r>
      <w:r w:rsidRPr="001A0E58">
        <w:rPr>
          <w:rFonts w:ascii="Marianne" w:hAnsi="Marianne"/>
          <w:sz w:val="18"/>
          <w:szCs w:val="18"/>
        </w:rPr>
        <w:t xml:space="preserve">) </w:t>
      </w:r>
      <w:r w:rsidR="00EA01DB">
        <w:rPr>
          <w:rFonts w:ascii="Marianne" w:hAnsi="Marianne"/>
          <w:sz w:val="18"/>
          <w:szCs w:val="18"/>
        </w:rPr>
        <w:t>avaient</w:t>
      </w:r>
      <w:r w:rsidRPr="001A0E58">
        <w:rPr>
          <w:rFonts w:ascii="Marianne" w:hAnsi="Marianne"/>
          <w:sz w:val="18"/>
          <w:szCs w:val="18"/>
        </w:rPr>
        <w:t xml:space="preserve"> </w:t>
      </w:r>
      <w:r w:rsidR="00D52843">
        <w:rPr>
          <w:rFonts w:ascii="Marianne" w:hAnsi="Marianne"/>
          <w:sz w:val="18"/>
          <w:szCs w:val="18"/>
        </w:rPr>
        <w:t xml:space="preserve">initialement </w:t>
      </w:r>
      <w:r w:rsidRPr="001A0E58">
        <w:rPr>
          <w:rFonts w:ascii="Marianne" w:hAnsi="Marianne"/>
          <w:sz w:val="18"/>
          <w:szCs w:val="18"/>
        </w:rPr>
        <w:t>participé aux travaux de définition des modalités de renouvellement des conseillers prud’hommes</w:t>
      </w:r>
      <w:r w:rsidR="00EA01DB">
        <w:rPr>
          <w:rFonts w:ascii="Marianne" w:hAnsi="Marianne"/>
          <w:sz w:val="18"/>
          <w:szCs w:val="18"/>
        </w:rPr>
        <w:t xml:space="preserve"> qui ont conduit à la réforme de 2017</w:t>
      </w:r>
      <w:r w:rsidRPr="001A0E58">
        <w:rPr>
          <w:rFonts w:ascii="Marianne" w:hAnsi="Marianne"/>
          <w:sz w:val="18"/>
          <w:szCs w:val="18"/>
        </w:rPr>
        <w:t>.</w:t>
      </w:r>
    </w:p>
    <w:p w14:paraId="425C500D" w14:textId="5375B624" w:rsidR="009A657F" w:rsidRPr="001A0E58" w:rsidRDefault="009A657F" w:rsidP="00FE004C">
      <w:pPr>
        <w:spacing w:after="0" w:line="240" w:lineRule="auto"/>
        <w:jc w:val="both"/>
        <w:rPr>
          <w:rFonts w:ascii="Marianne" w:hAnsi="Marianne"/>
          <w:sz w:val="18"/>
          <w:szCs w:val="18"/>
        </w:rPr>
      </w:pPr>
      <w:r w:rsidRPr="001A0E58">
        <w:rPr>
          <w:rFonts w:ascii="Marianne" w:hAnsi="Marianne"/>
          <w:sz w:val="18"/>
          <w:szCs w:val="18"/>
        </w:rPr>
        <w:t>Les OSP ont la charge de la présentation des candidats.</w:t>
      </w:r>
    </w:p>
    <w:p w14:paraId="2F7D1111" w14:textId="33A3299A" w:rsidR="009A657F" w:rsidRPr="001A0E58" w:rsidRDefault="009A657F" w:rsidP="00FE004C">
      <w:pPr>
        <w:spacing w:after="0" w:line="240" w:lineRule="auto"/>
        <w:jc w:val="both"/>
        <w:rPr>
          <w:rFonts w:ascii="Marianne" w:hAnsi="Marianne"/>
          <w:sz w:val="18"/>
          <w:szCs w:val="18"/>
        </w:rPr>
      </w:pPr>
      <w:r w:rsidRPr="001A0E58">
        <w:rPr>
          <w:rFonts w:ascii="Marianne" w:hAnsi="Marianne"/>
          <w:sz w:val="18"/>
          <w:szCs w:val="18"/>
        </w:rPr>
        <w:t xml:space="preserve">Le représentant OS/OP est le représentant </w:t>
      </w:r>
      <w:r w:rsidR="00D52843">
        <w:rPr>
          <w:rFonts w:ascii="Marianne" w:hAnsi="Marianne"/>
          <w:sz w:val="18"/>
          <w:szCs w:val="18"/>
        </w:rPr>
        <w:t xml:space="preserve">désigné par </w:t>
      </w:r>
      <w:r w:rsidRPr="001A0E58">
        <w:rPr>
          <w:rFonts w:ascii="Marianne" w:hAnsi="Marianne"/>
          <w:sz w:val="18"/>
          <w:szCs w:val="18"/>
        </w:rPr>
        <w:t>la personne morale correspondante (au niveau le plus haut de l’organisation), c’est-à-dire celui qui peut engager juridiquement celle-ci.</w:t>
      </w:r>
      <w:r w:rsidR="00F90490">
        <w:rPr>
          <w:rFonts w:ascii="Marianne" w:hAnsi="Marianne"/>
          <w:sz w:val="18"/>
          <w:szCs w:val="18"/>
        </w:rPr>
        <w:t xml:space="preserve"> </w:t>
      </w:r>
      <w:r w:rsidRPr="001A0E58">
        <w:rPr>
          <w:rFonts w:ascii="Marianne" w:hAnsi="Marianne"/>
          <w:sz w:val="18"/>
          <w:szCs w:val="18"/>
        </w:rPr>
        <w:t>Il désigne les mandataires départementaux de son organisation.</w:t>
      </w:r>
    </w:p>
    <w:p w14:paraId="625FFABD" w14:textId="08053760" w:rsidR="009A657F" w:rsidRPr="001A0E58" w:rsidRDefault="009A657F" w:rsidP="00FE004C">
      <w:pPr>
        <w:spacing w:after="0" w:line="240" w:lineRule="auto"/>
        <w:jc w:val="both"/>
        <w:rPr>
          <w:rFonts w:ascii="Marianne" w:hAnsi="Marianne"/>
          <w:sz w:val="18"/>
          <w:szCs w:val="18"/>
        </w:rPr>
      </w:pPr>
    </w:p>
    <w:p w14:paraId="3C9DC9CF" w14:textId="6305A35B" w:rsidR="00CC6861" w:rsidRPr="001A0E58" w:rsidRDefault="00CC6861" w:rsidP="00FE004C">
      <w:pPr>
        <w:spacing w:after="0" w:line="240" w:lineRule="auto"/>
        <w:jc w:val="both"/>
        <w:rPr>
          <w:rFonts w:ascii="Marianne" w:hAnsi="Marianne"/>
          <w:sz w:val="18"/>
          <w:szCs w:val="18"/>
        </w:rPr>
      </w:pPr>
      <w:r w:rsidRPr="001A0E58">
        <w:rPr>
          <w:rFonts w:ascii="Marianne" w:hAnsi="Marianne"/>
          <w:sz w:val="18"/>
          <w:szCs w:val="18"/>
          <w:u w:val="single"/>
        </w:rPr>
        <w:t xml:space="preserve">Les </w:t>
      </w:r>
      <w:r w:rsidR="00D52843">
        <w:rPr>
          <w:rFonts w:ascii="Marianne" w:hAnsi="Marianne"/>
          <w:sz w:val="18"/>
          <w:szCs w:val="18"/>
          <w:u w:val="single"/>
        </w:rPr>
        <w:t>m</w:t>
      </w:r>
      <w:r w:rsidRPr="001A0E58">
        <w:rPr>
          <w:rFonts w:ascii="Marianne" w:hAnsi="Marianne"/>
          <w:sz w:val="18"/>
          <w:szCs w:val="18"/>
          <w:u w:val="single"/>
        </w:rPr>
        <w:t>andataires départementaux</w:t>
      </w:r>
      <w:r w:rsidRPr="001A0E58">
        <w:rPr>
          <w:rFonts w:ascii="Marianne" w:hAnsi="Marianne"/>
          <w:sz w:val="18"/>
          <w:szCs w:val="18"/>
        </w:rPr>
        <w:t> :</w:t>
      </w:r>
    </w:p>
    <w:p w14:paraId="3F6AA445" w14:textId="7AFB5185" w:rsidR="00F90490" w:rsidRPr="00F90490" w:rsidRDefault="00CC6861" w:rsidP="00FE004C">
      <w:pPr>
        <w:spacing w:after="0" w:line="240" w:lineRule="auto"/>
        <w:jc w:val="both"/>
        <w:rPr>
          <w:rFonts w:ascii="Marianne" w:hAnsi="Marianne"/>
          <w:sz w:val="18"/>
          <w:szCs w:val="18"/>
        </w:rPr>
      </w:pPr>
      <w:r w:rsidRPr="001A0E58">
        <w:rPr>
          <w:rFonts w:ascii="Marianne" w:hAnsi="Marianne"/>
          <w:sz w:val="18"/>
          <w:szCs w:val="18"/>
        </w:rPr>
        <w:t>Ils constituent les listes de candidats dans les conseils de prud’hommes de leur département où l’organisation a obtenu des sièges. Ils sollicitent les candidats afin de constituer leur candidature et la dépose</w:t>
      </w:r>
      <w:r w:rsidR="00FF5733" w:rsidRPr="001A0E58">
        <w:rPr>
          <w:rFonts w:ascii="Marianne" w:hAnsi="Marianne"/>
          <w:sz w:val="18"/>
          <w:szCs w:val="18"/>
        </w:rPr>
        <w:t xml:space="preserve"> dans le </w:t>
      </w:r>
      <w:r w:rsidR="00B23F2E">
        <w:rPr>
          <w:rFonts w:ascii="Marianne" w:hAnsi="Marianne"/>
          <w:sz w:val="18"/>
          <w:szCs w:val="18"/>
        </w:rPr>
        <w:t>SI-Candidatures</w:t>
      </w:r>
      <w:r w:rsidRPr="001A0E58">
        <w:rPr>
          <w:rFonts w:ascii="Marianne" w:hAnsi="Marianne"/>
          <w:sz w:val="18"/>
          <w:szCs w:val="18"/>
        </w:rPr>
        <w:t>.</w:t>
      </w:r>
    </w:p>
    <w:p w14:paraId="4B2A12D9" w14:textId="31948E07" w:rsidR="00CC6861" w:rsidRPr="001A0E58" w:rsidRDefault="00CC6861" w:rsidP="00FE004C">
      <w:pPr>
        <w:spacing w:after="0" w:line="240" w:lineRule="auto"/>
        <w:jc w:val="both"/>
        <w:rPr>
          <w:rFonts w:ascii="Marianne" w:hAnsi="Marianne"/>
          <w:sz w:val="18"/>
          <w:szCs w:val="18"/>
        </w:rPr>
      </w:pPr>
      <w:r w:rsidRPr="001A0E58">
        <w:rPr>
          <w:rFonts w:ascii="Marianne" w:hAnsi="Marianne"/>
          <w:b/>
          <w:sz w:val="18"/>
          <w:szCs w:val="18"/>
        </w:rPr>
        <w:t>C</w:t>
      </w:r>
      <w:r w:rsidR="00FF5733" w:rsidRPr="001A0E58">
        <w:rPr>
          <w:rFonts w:ascii="Marianne" w:hAnsi="Marianne"/>
          <w:b/>
          <w:sz w:val="18"/>
          <w:szCs w:val="18"/>
        </w:rPr>
        <w:t>e sont les</w:t>
      </w:r>
      <w:r w:rsidRPr="001A0E58">
        <w:rPr>
          <w:rFonts w:ascii="Marianne" w:hAnsi="Marianne"/>
          <w:b/>
          <w:sz w:val="18"/>
          <w:szCs w:val="18"/>
        </w:rPr>
        <w:t xml:space="preserve"> interlocuteur</w:t>
      </w:r>
      <w:r w:rsidR="00FF5733" w:rsidRPr="001A0E58">
        <w:rPr>
          <w:rFonts w:ascii="Marianne" w:hAnsi="Marianne"/>
          <w:b/>
          <w:sz w:val="18"/>
          <w:szCs w:val="18"/>
        </w:rPr>
        <w:t>s</w:t>
      </w:r>
      <w:r w:rsidRPr="001A0E58">
        <w:rPr>
          <w:rFonts w:ascii="Marianne" w:hAnsi="Marianne"/>
          <w:b/>
          <w:sz w:val="18"/>
          <w:szCs w:val="18"/>
        </w:rPr>
        <w:t xml:space="preserve"> privilégié</w:t>
      </w:r>
      <w:r w:rsidR="00FF5733" w:rsidRPr="001A0E58">
        <w:rPr>
          <w:rFonts w:ascii="Marianne" w:hAnsi="Marianne"/>
          <w:b/>
          <w:sz w:val="18"/>
          <w:szCs w:val="18"/>
        </w:rPr>
        <w:t>s</w:t>
      </w:r>
      <w:r w:rsidRPr="001A0E58">
        <w:rPr>
          <w:rFonts w:ascii="Marianne" w:hAnsi="Marianne"/>
          <w:b/>
          <w:sz w:val="18"/>
          <w:szCs w:val="18"/>
        </w:rPr>
        <w:t xml:space="preserve"> </w:t>
      </w:r>
      <w:r w:rsidR="00D72D6D">
        <w:rPr>
          <w:rFonts w:ascii="Marianne" w:hAnsi="Marianne"/>
          <w:b/>
          <w:sz w:val="18"/>
          <w:szCs w:val="18"/>
        </w:rPr>
        <w:t>du bureau RHM4</w:t>
      </w:r>
      <w:r w:rsidRPr="001A0E58">
        <w:rPr>
          <w:rFonts w:ascii="Marianne" w:hAnsi="Marianne"/>
          <w:b/>
          <w:sz w:val="18"/>
          <w:szCs w:val="18"/>
        </w:rPr>
        <w:t xml:space="preserve"> </w:t>
      </w:r>
      <w:r w:rsidR="00907FE0">
        <w:rPr>
          <w:rFonts w:ascii="Marianne" w:hAnsi="Marianne"/>
          <w:b/>
          <w:sz w:val="18"/>
          <w:szCs w:val="18"/>
        </w:rPr>
        <w:t xml:space="preserve">de la direction des services judiciaires </w:t>
      </w:r>
      <w:r w:rsidRPr="001A0E58">
        <w:rPr>
          <w:rFonts w:ascii="Marianne" w:hAnsi="Marianne"/>
          <w:b/>
          <w:sz w:val="18"/>
          <w:szCs w:val="18"/>
        </w:rPr>
        <w:t>et du CTCP</w:t>
      </w:r>
      <w:r w:rsidR="00907FE0">
        <w:rPr>
          <w:rFonts w:ascii="Marianne" w:hAnsi="Marianne"/>
          <w:b/>
          <w:sz w:val="18"/>
          <w:szCs w:val="18"/>
        </w:rPr>
        <w:t> </w:t>
      </w:r>
      <w:r w:rsidRPr="001A0E58">
        <w:rPr>
          <w:rFonts w:ascii="Marianne" w:hAnsi="Marianne"/>
          <w:b/>
          <w:sz w:val="18"/>
          <w:szCs w:val="18"/>
        </w:rPr>
        <w:t>: il</w:t>
      </w:r>
      <w:r w:rsidR="00FF5733" w:rsidRPr="001A0E58">
        <w:rPr>
          <w:rFonts w:ascii="Marianne" w:hAnsi="Marianne"/>
          <w:b/>
          <w:sz w:val="18"/>
          <w:szCs w:val="18"/>
        </w:rPr>
        <w:t>s font</w:t>
      </w:r>
      <w:r w:rsidRPr="001A0E58">
        <w:rPr>
          <w:rFonts w:ascii="Marianne" w:hAnsi="Marianne"/>
          <w:b/>
          <w:sz w:val="18"/>
          <w:szCs w:val="18"/>
        </w:rPr>
        <w:t xml:space="preserve"> le lien entre les candidats et les services de l’Etat au travers du </w:t>
      </w:r>
      <w:r w:rsidR="00B23F2E">
        <w:rPr>
          <w:rFonts w:ascii="Marianne" w:hAnsi="Marianne"/>
          <w:b/>
          <w:sz w:val="18"/>
          <w:szCs w:val="18"/>
        </w:rPr>
        <w:t>SI-Candidatures</w:t>
      </w:r>
      <w:r w:rsidRPr="001A0E58">
        <w:rPr>
          <w:rFonts w:ascii="Marianne" w:hAnsi="Marianne"/>
          <w:sz w:val="18"/>
          <w:szCs w:val="18"/>
        </w:rPr>
        <w:t>.</w:t>
      </w:r>
    </w:p>
    <w:p w14:paraId="01F4A17D" w14:textId="5436EE7D" w:rsidR="00314118" w:rsidRDefault="00314118">
      <w:pPr>
        <w:spacing w:after="0" w:line="240" w:lineRule="auto"/>
        <w:rPr>
          <w:rFonts w:ascii="Times New Roman" w:eastAsia="Times New Roman" w:hAnsi="Times New Roman"/>
          <w:lang w:eastAsia="zh-CN"/>
        </w:rPr>
      </w:pPr>
      <w:r>
        <w:rPr>
          <w:rFonts w:ascii="Times New Roman" w:eastAsia="Times New Roman" w:hAnsi="Times New Roman"/>
          <w:lang w:eastAsia="zh-CN"/>
        </w:rPr>
        <w:br w:type="page"/>
      </w:r>
    </w:p>
    <w:p w14:paraId="5A6805EE" w14:textId="77777777" w:rsidR="007A7BB0" w:rsidRPr="00B002AB" w:rsidRDefault="007A7BB0" w:rsidP="007A7BB0">
      <w:pPr>
        <w:spacing w:after="0" w:line="240" w:lineRule="auto"/>
        <w:jc w:val="both"/>
        <w:rPr>
          <w:rFonts w:ascii="Marianne" w:eastAsia="Times New Roman" w:hAnsi="Marianne"/>
          <w:lang w:eastAsia="zh-CN"/>
        </w:rPr>
      </w:pPr>
    </w:p>
    <w:p w14:paraId="20E3D6C2" w14:textId="77777777" w:rsidR="007A7BB0" w:rsidRPr="00B002AB" w:rsidRDefault="007A7BB0" w:rsidP="0010394E">
      <w:pPr>
        <w:pStyle w:val="StyleNiv2"/>
      </w:pPr>
      <w:bookmarkStart w:id="3" w:name="_Toc50632298"/>
      <w:bookmarkStart w:id="4" w:name="_Toc182993746"/>
      <w:bookmarkStart w:id="5" w:name="_Toc185352409"/>
      <w:r w:rsidRPr="00B002AB">
        <w:t>Co-contractants</w:t>
      </w:r>
      <w:bookmarkEnd w:id="3"/>
      <w:bookmarkEnd w:id="4"/>
      <w:bookmarkEnd w:id="5"/>
    </w:p>
    <w:p w14:paraId="5FB2999B" w14:textId="77777777" w:rsidR="007A7BB0" w:rsidRPr="00B002AB" w:rsidRDefault="007A7BB0" w:rsidP="007A7BB0">
      <w:pPr>
        <w:spacing w:after="0" w:line="240" w:lineRule="auto"/>
        <w:jc w:val="both"/>
        <w:rPr>
          <w:rFonts w:ascii="Marianne" w:eastAsia="Times New Roman" w:hAnsi="Marianne"/>
          <w:sz w:val="18"/>
          <w:szCs w:val="18"/>
          <w:lang w:eastAsia="fr-FR"/>
        </w:rPr>
      </w:pPr>
    </w:p>
    <w:p w14:paraId="12A4524A" w14:textId="77777777" w:rsidR="00B002AB" w:rsidRPr="00B002AB" w:rsidRDefault="00B002AB" w:rsidP="00B002AB">
      <w:pPr>
        <w:spacing w:after="0" w:line="240" w:lineRule="auto"/>
        <w:rPr>
          <w:rFonts w:ascii="Marianne" w:eastAsia="Times New Roman" w:hAnsi="Marianne"/>
          <w:sz w:val="18"/>
          <w:szCs w:val="18"/>
        </w:rPr>
      </w:pPr>
      <w:bookmarkStart w:id="6" w:name="_Hlk148521967"/>
      <w:r w:rsidRPr="00B002AB">
        <w:rPr>
          <w:rFonts w:ascii="Marianne" w:eastAsia="Times New Roman" w:hAnsi="Marianne"/>
          <w:sz w:val="18"/>
          <w:szCs w:val="18"/>
        </w:rPr>
        <w:t xml:space="preserve">Le présent contrat est conclu entre : </w:t>
      </w:r>
    </w:p>
    <w:p w14:paraId="44F5AD03" w14:textId="77777777" w:rsidR="00B002AB" w:rsidRPr="00B002AB" w:rsidRDefault="00B002AB" w:rsidP="00B002AB">
      <w:pPr>
        <w:spacing w:after="0" w:line="240" w:lineRule="auto"/>
        <w:rPr>
          <w:rFonts w:ascii="Marianne" w:eastAsia="Times New Roman" w:hAnsi="Marianne"/>
          <w:sz w:val="18"/>
          <w:szCs w:val="18"/>
        </w:rPr>
      </w:pPr>
    </w:p>
    <w:p w14:paraId="1FFB148C" w14:textId="77777777" w:rsidR="00B002AB" w:rsidRPr="0010394E" w:rsidRDefault="00B002AB" w:rsidP="00157098">
      <w:pPr>
        <w:pStyle w:val="Style3"/>
        <w:numPr>
          <w:ilvl w:val="1"/>
          <w:numId w:val="13"/>
        </w:numPr>
        <w:spacing w:before="0"/>
      </w:pPr>
      <w:bookmarkStart w:id="7" w:name="__RefHeading__9991_1829490496"/>
      <w:bookmarkStart w:id="8" w:name="_Toc50632299"/>
      <w:bookmarkStart w:id="9" w:name="_Toc152600545"/>
      <w:bookmarkStart w:id="10" w:name="_Toc182993747"/>
      <w:bookmarkStart w:id="11" w:name="_Toc185352410"/>
      <w:bookmarkEnd w:id="7"/>
      <w:r w:rsidRPr="0010394E">
        <w:t>D’une part, le pouvoir adjudicateur, personne publique contractante :</w:t>
      </w:r>
      <w:bookmarkEnd w:id="8"/>
      <w:bookmarkEnd w:id="9"/>
      <w:bookmarkEnd w:id="10"/>
      <w:bookmarkEnd w:id="11"/>
    </w:p>
    <w:p w14:paraId="7E500B22" w14:textId="77777777" w:rsidR="00B002AB" w:rsidRPr="00B002AB" w:rsidRDefault="00B002AB" w:rsidP="00B002AB">
      <w:pPr>
        <w:spacing w:after="0" w:line="240" w:lineRule="auto"/>
        <w:rPr>
          <w:rFonts w:ascii="Marianne" w:eastAsia="Times New Roman" w:hAnsi="Marianne"/>
          <w:sz w:val="18"/>
          <w:szCs w:val="18"/>
        </w:rPr>
      </w:pPr>
    </w:p>
    <w:p w14:paraId="5FC8141B" w14:textId="77777777" w:rsidR="00B002AB" w:rsidRPr="00B002AB" w:rsidRDefault="00B002AB" w:rsidP="00B002AB">
      <w:pPr>
        <w:spacing w:after="0" w:line="240" w:lineRule="auto"/>
        <w:jc w:val="center"/>
        <w:rPr>
          <w:rFonts w:ascii="Marianne" w:eastAsia="Times New Roman" w:hAnsi="Marianne"/>
          <w:sz w:val="18"/>
          <w:szCs w:val="18"/>
        </w:rPr>
      </w:pPr>
      <w:r w:rsidRPr="00B002AB">
        <w:rPr>
          <w:rFonts w:ascii="Marianne" w:eastAsia="Times New Roman" w:hAnsi="Marianne"/>
          <w:sz w:val="18"/>
          <w:szCs w:val="18"/>
        </w:rPr>
        <w:t>L’ÉTAT - MINISTÈRE DE LA JUSTICE</w:t>
      </w:r>
    </w:p>
    <w:p w14:paraId="19B83A49" w14:textId="77777777" w:rsidR="00B002AB" w:rsidRPr="00B002AB" w:rsidRDefault="00B002AB" w:rsidP="00B002AB">
      <w:pPr>
        <w:spacing w:after="0" w:line="240" w:lineRule="auto"/>
        <w:jc w:val="center"/>
        <w:rPr>
          <w:rFonts w:ascii="Marianne" w:eastAsia="Times New Roman" w:hAnsi="Marianne"/>
          <w:sz w:val="18"/>
          <w:szCs w:val="18"/>
        </w:rPr>
      </w:pPr>
      <w:r w:rsidRPr="00B002AB">
        <w:rPr>
          <w:rFonts w:ascii="Marianne" w:eastAsia="Times New Roman" w:hAnsi="Marianne"/>
          <w:sz w:val="18"/>
          <w:szCs w:val="18"/>
        </w:rPr>
        <w:t>Direction des services judiciaires (DSJ)</w:t>
      </w:r>
    </w:p>
    <w:p w14:paraId="4BA0BA44" w14:textId="77777777" w:rsidR="00B002AB" w:rsidRPr="00B002AB" w:rsidRDefault="00B002AB" w:rsidP="00B002AB">
      <w:pPr>
        <w:spacing w:after="0" w:line="240" w:lineRule="auto"/>
        <w:jc w:val="center"/>
        <w:rPr>
          <w:rFonts w:ascii="Marianne" w:eastAsia="Times New Roman" w:hAnsi="Marianne"/>
          <w:sz w:val="18"/>
          <w:szCs w:val="18"/>
        </w:rPr>
      </w:pPr>
      <w:r w:rsidRPr="00B002AB">
        <w:rPr>
          <w:rFonts w:ascii="Marianne" w:eastAsia="Times New Roman" w:hAnsi="Marianne"/>
          <w:sz w:val="18"/>
          <w:szCs w:val="18"/>
        </w:rPr>
        <w:t>13, place Vendôme 75042 PARIS CEDEX 01</w:t>
      </w:r>
    </w:p>
    <w:p w14:paraId="7016A1EF" w14:textId="77777777" w:rsidR="00B002AB" w:rsidRPr="00B002AB" w:rsidRDefault="00B002AB" w:rsidP="00B002AB">
      <w:pPr>
        <w:spacing w:after="0" w:line="240" w:lineRule="auto"/>
        <w:rPr>
          <w:rFonts w:ascii="Marianne" w:eastAsia="Times New Roman" w:hAnsi="Marianne"/>
          <w:sz w:val="18"/>
          <w:szCs w:val="18"/>
        </w:rPr>
      </w:pPr>
    </w:p>
    <w:p w14:paraId="2F4F48DC" w14:textId="2168B803" w:rsidR="00B002AB" w:rsidRPr="00B002AB" w:rsidRDefault="00B002AB" w:rsidP="00F90490">
      <w:pPr>
        <w:spacing w:after="0" w:line="240" w:lineRule="auto"/>
        <w:jc w:val="both"/>
        <w:rPr>
          <w:rFonts w:ascii="Marianne" w:eastAsia="Times New Roman" w:hAnsi="Marianne"/>
          <w:sz w:val="18"/>
          <w:szCs w:val="18"/>
        </w:rPr>
      </w:pPr>
      <w:r w:rsidRPr="00B002AB">
        <w:rPr>
          <w:rFonts w:ascii="Marianne" w:eastAsia="Times New Roman" w:hAnsi="Marianne"/>
          <w:sz w:val="18"/>
          <w:szCs w:val="18"/>
        </w:rPr>
        <w:t xml:space="preserve">Représenté par le garde des Sceaux, ministre de la Justice, agissant pour le compte de l’État, et par la personne représentant le pouvoir adjudicateur habilitée à signer le présent contrat : le Directeur des services judiciaires, habilité à signer l’ensemble des actes, </w:t>
      </w:r>
      <w:r w:rsidR="00F90490">
        <w:rPr>
          <w:rFonts w:ascii="Marianne" w:eastAsia="Times New Roman" w:hAnsi="Marianne"/>
          <w:sz w:val="18"/>
          <w:szCs w:val="18"/>
        </w:rPr>
        <w:t xml:space="preserve">à l’exception des décrets, </w:t>
      </w:r>
      <w:r w:rsidRPr="00B002AB">
        <w:rPr>
          <w:rFonts w:ascii="Marianne" w:eastAsia="Times New Roman" w:hAnsi="Marianne"/>
          <w:sz w:val="18"/>
          <w:szCs w:val="18"/>
        </w:rPr>
        <w:t>au nom du ministre, par décret n° 2005-850 du 27 juillet 2005, paru au journal officiel de la République Française (JO) du 28 juillet 2005.</w:t>
      </w:r>
    </w:p>
    <w:p w14:paraId="0FAADD4B" w14:textId="77777777" w:rsidR="00B002AB" w:rsidRPr="00B002AB" w:rsidRDefault="00B002AB" w:rsidP="00B002AB">
      <w:pPr>
        <w:spacing w:after="0" w:line="240" w:lineRule="auto"/>
        <w:rPr>
          <w:rFonts w:ascii="Marianne" w:eastAsia="Times New Roman" w:hAnsi="Marianne"/>
          <w:sz w:val="18"/>
          <w:szCs w:val="18"/>
        </w:rPr>
      </w:pPr>
    </w:p>
    <w:p w14:paraId="28F830A8" w14:textId="77777777" w:rsidR="00B002AB" w:rsidRPr="00B002AB" w:rsidRDefault="00B002AB" w:rsidP="00B002AB">
      <w:pPr>
        <w:spacing w:after="0" w:line="240" w:lineRule="auto"/>
        <w:ind w:left="284"/>
        <w:rPr>
          <w:rFonts w:ascii="Marianne" w:eastAsia="Times New Roman" w:hAnsi="Marianne"/>
          <w:sz w:val="18"/>
          <w:szCs w:val="18"/>
        </w:rPr>
      </w:pPr>
      <w:r w:rsidRPr="00B002AB">
        <w:rPr>
          <w:rFonts w:ascii="Marianne" w:eastAsia="Times New Roman" w:hAnsi="Marianne"/>
          <w:b/>
          <w:bCs/>
          <w:sz w:val="18"/>
          <w:szCs w:val="18"/>
        </w:rPr>
        <w:t>Ci-après, dénommé : « l’administration » ou « le ministère de la Justice »</w:t>
      </w:r>
      <w:r w:rsidRPr="00B002AB">
        <w:rPr>
          <w:rFonts w:ascii="Marianne" w:eastAsia="Times New Roman" w:hAnsi="Marianne"/>
          <w:sz w:val="18"/>
          <w:szCs w:val="18"/>
        </w:rPr>
        <w:t>,</w:t>
      </w:r>
    </w:p>
    <w:bookmarkEnd w:id="6"/>
    <w:p w14:paraId="546F6F87" w14:textId="77777777" w:rsidR="00B002AB" w:rsidRPr="00B002AB" w:rsidRDefault="00B002AB" w:rsidP="00B002AB">
      <w:pPr>
        <w:spacing w:after="0" w:line="240" w:lineRule="auto"/>
        <w:rPr>
          <w:rFonts w:ascii="Marianne" w:eastAsia="Times New Roman" w:hAnsi="Marianne"/>
          <w:sz w:val="18"/>
          <w:szCs w:val="18"/>
        </w:rPr>
      </w:pPr>
    </w:p>
    <w:p w14:paraId="5216675B" w14:textId="7BAC8C65" w:rsidR="00B002AB" w:rsidRPr="0010394E" w:rsidRDefault="00B002AB" w:rsidP="00157098">
      <w:pPr>
        <w:pStyle w:val="Style3"/>
        <w:numPr>
          <w:ilvl w:val="1"/>
          <w:numId w:val="13"/>
        </w:numPr>
        <w:spacing w:before="0"/>
      </w:pPr>
      <w:bookmarkStart w:id="12" w:name="_Toc50632300"/>
      <w:bookmarkStart w:id="13" w:name="_Toc152600546"/>
      <w:bookmarkStart w:id="14" w:name="_Toc182993748"/>
      <w:bookmarkStart w:id="15" w:name="_Toc185352411"/>
      <w:r w:rsidRPr="0010394E">
        <w:rPr>
          <w:color w:val="FF0000"/>
          <w:sz w:val="40"/>
        </w:rPr>
        <w:sym w:font="Wingdings" w:char="F046"/>
      </w:r>
      <w:r w:rsidRPr="0010394E">
        <w:rPr>
          <w:color w:val="FF0000"/>
          <w:sz w:val="36"/>
        </w:rPr>
        <w:t xml:space="preserve"> </w:t>
      </w:r>
      <w:r w:rsidRPr="0010394E">
        <w:t>Et, d'autre part, l’opérateur économique, co-contractant unique du ministère, se présentant seul, identifié comme suit</w:t>
      </w:r>
      <w:bookmarkStart w:id="16" w:name="_Ref523751390"/>
      <w:r w:rsidR="00E053CF" w:rsidRPr="00B002AB">
        <w:rPr>
          <w:rStyle w:val="Appelnotedebasdep"/>
          <w:szCs w:val="20"/>
          <w:u w:val="single"/>
          <w:lang w:eastAsia="fr-FR"/>
        </w:rPr>
        <w:footnoteReference w:id="2"/>
      </w:r>
      <w:bookmarkEnd w:id="16"/>
      <w:r w:rsidRPr="0010394E">
        <w:t> :</w:t>
      </w:r>
      <w:bookmarkEnd w:id="12"/>
      <w:bookmarkEnd w:id="13"/>
      <w:bookmarkEnd w:id="14"/>
      <w:bookmarkEnd w:id="15"/>
    </w:p>
    <w:p w14:paraId="53579C15" w14:textId="77777777" w:rsidR="007A7BB0" w:rsidRPr="00B002AB" w:rsidRDefault="007A7BB0" w:rsidP="007A7BB0">
      <w:pPr>
        <w:spacing w:after="0" w:line="240" w:lineRule="auto"/>
        <w:jc w:val="both"/>
        <w:rPr>
          <w:rFonts w:ascii="Marianne" w:eastAsia="Times New Roman" w:hAnsi="Marianne"/>
          <w:sz w:val="20"/>
          <w:szCs w:val="20"/>
          <w:lang w:eastAsia="fr-FR"/>
        </w:rPr>
      </w:pPr>
    </w:p>
    <w:p w14:paraId="630BA7F2" w14:textId="77777777" w:rsidR="007A7BB0" w:rsidRPr="00B002AB" w:rsidRDefault="007A7BB0" w:rsidP="007A7BB0">
      <w:pPr>
        <w:pBdr>
          <w:bottom w:val="single" w:sz="6" w:space="1" w:color="auto"/>
        </w:pBdr>
        <w:spacing w:after="0" w:line="240" w:lineRule="auto"/>
        <w:jc w:val="both"/>
        <w:rPr>
          <w:rFonts w:ascii="Marianne" w:eastAsia="Times New Roman" w:hAnsi="Marianne"/>
          <w:vanish/>
          <w:sz w:val="18"/>
          <w:szCs w:val="18"/>
          <w:lang w:eastAsia="fr-FR"/>
        </w:rPr>
      </w:pPr>
      <w:r w:rsidRPr="00B002AB">
        <w:rPr>
          <w:rFonts w:ascii="Marianne" w:eastAsia="Times New Roman" w:hAnsi="Marianne"/>
          <w:vanish/>
          <w:sz w:val="18"/>
          <w:szCs w:val="18"/>
          <w:lang w:eastAsia="fr-FR"/>
        </w:rPr>
        <w:t>Haut du formulaire</w:t>
      </w:r>
    </w:p>
    <w:p w14:paraId="5136D258" w14:textId="48192163" w:rsidR="007A7BB0" w:rsidRPr="00B002AB" w:rsidRDefault="007A7BB0" w:rsidP="007A7BB0">
      <w:pPr>
        <w:spacing w:after="0" w:line="240" w:lineRule="auto"/>
        <w:jc w:val="both"/>
        <w:rPr>
          <w:rFonts w:ascii="Marianne" w:eastAsia="Times New Roman" w:hAnsi="Marianne"/>
          <w:b/>
          <w:bCs/>
          <w:sz w:val="20"/>
          <w:szCs w:val="20"/>
          <w:u w:val="single"/>
          <w:lang w:eastAsia="fr-FR"/>
        </w:rPr>
      </w:pPr>
      <w:r w:rsidRPr="00B002AB">
        <w:rPr>
          <w:rFonts w:ascii="Marianne" w:eastAsia="Times New Roman" w:hAnsi="Marianne"/>
          <w:color w:val="000000"/>
          <w:sz w:val="20"/>
          <w:szCs w:val="20"/>
          <w:lang w:eastAsia="fr-FR"/>
        </w:rPr>
        <w:fldChar w:fldCharType="begin">
          <w:ffData>
            <w:name w:val="CaseACocher1"/>
            <w:enabled/>
            <w:calcOnExit w:val="0"/>
            <w:checkBox>
              <w:sizeAuto/>
              <w:default w:val="0"/>
              <w:checked w:val="0"/>
            </w:checkBox>
          </w:ffData>
        </w:fldChar>
      </w:r>
      <w:bookmarkStart w:id="18" w:name="CaseACocher1"/>
      <w:r w:rsidRPr="00B002AB">
        <w:rPr>
          <w:rFonts w:ascii="Marianne" w:eastAsia="Times New Roman" w:hAnsi="Marianne"/>
          <w:color w:val="000000"/>
          <w:sz w:val="20"/>
          <w:szCs w:val="20"/>
          <w:lang w:eastAsia="fr-FR"/>
        </w:rPr>
        <w:instrText xml:space="preserve"> FORMCHECKBOX </w:instrText>
      </w:r>
      <w:r w:rsidR="00782789">
        <w:rPr>
          <w:rFonts w:ascii="Marianne" w:eastAsia="Times New Roman" w:hAnsi="Marianne"/>
          <w:color w:val="000000"/>
          <w:sz w:val="20"/>
          <w:szCs w:val="20"/>
          <w:lang w:eastAsia="fr-FR"/>
        </w:rPr>
      </w:r>
      <w:r w:rsidR="00782789">
        <w:rPr>
          <w:rFonts w:ascii="Marianne" w:eastAsia="Times New Roman" w:hAnsi="Marianne"/>
          <w:color w:val="000000"/>
          <w:sz w:val="20"/>
          <w:szCs w:val="20"/>
          <w:lang w:eastAsia="fr-FR"/>
        </w:rPr>
        <w:fldChar w:fldCharType="separate"/>
      </w:r>
      <w:r w:rsidRPr="00B002AB">
        <w:rPr>
          <w:rFonts w:ascii="Marianne" w:eastAsia="Times New Roman" w:hAnsi="Marianne"/>
          <w:color w:val="000000"/>
          <w:sz w:val="20"/>
          <w:szCs w:val="20"/>
          <w:lang w:eastAsia="fr-FR"/>
        </w:rPr>
        <w:fldChar w:fldCharType="end"/>
      </w:r>
      <w:bookmarkEnd w:id="18"/>
      <w:r w:rsidRPr="00B002AB">
        <w:rPr>
          <w:rFonts w:ascii="Marianne" w:eastAsia="Times New Roman" w:hAnsi="Marianne"/>
          <w:color w:val="000000"/>
          <w:sz w:val="20"/>
          <w:szCs w:val="20"/>
          <w:lang w:eastAsia="fr-FR"/>
        </w:rPr>
        <w:t xml:space="preserve"> </w:t>
      </w:r>
      <w:r w:rsidRPr="00B002AB">
        <w:rPr>
          <w:rFonts w:ascii="Marianne" w:eastAsia="Times New Roman" w:hAnsi="Marianne"/>
          <w:b/>
          <w:bCs/>
          <w:sz w:val="20"/>
          <w:szCs w:val="20"/>
          <w:lang w:eastAsia="fr-FR"/>
        </w:rPr>
        <w:t xml:space="preserve">L'opérateur économique se présentant seul, </w:t>
      </w:r>
      <w:r w:rsidRPr="00B002AB">
        <w:rPr>
          <w:rFonts w:ascii="Marianne" w:eastAsia="Times New Roman" w:hAnsi="Marianne"/>
          <w:b/>
          <w:bCs/>
          <w:sz w:val="20"/>
          <w:szCs w:val="20"/>
          <w:u w:val="single"/>
          <w:lang w:eastAsia="fr-FR"/>
        </w:rPr>
        <w:t>co-contractant unique</w:t>
      </w:r>
      <w:r w:rsidR="00E053CF" w:rsidRPr="0010394E">
        <w:rPr>
          <w:rFonts w:ascii="Marianne" w:hAnsi="Marianne"/>
          <w:b/>
          <w:sz w:val="20"/>
          <w:u w:val="single"/>
        </w:rPr>
        <w:t xml:space="preserve"> </w:t>
      </w:r>
      <w:r w:rsidRPr="00B002AB">
        <w:rPr>
          <w:rFonts w:ascii="Marianne" w:eastAsia="Times New Roman" w:hAnsi="Marianne"/>
          <w:b/>
          <w:bCs/>
          <w:sz w:val="20"/>
          <w:szCs w:val="20"/>
          <w:lang w:eastAsia="fr-FR"/>
        </w:rPr>
        <w:t>:</w:t>
      </w:r>
    </w:p>
    <w:p w14:paraId="3F30553B" w14:textId="77777777" w:rsidR="007A7BB0" w:rsidRPr="00B002AB" w:rsidRDefault="007A7BB0" w:rsidP="007A7BB0">
      <w:pPr>
        <w:spacing w:after="0" w:line="240" w:lineRule="auto"/>
        <w:jc w:val="both"/>
        <w:rPr>
          <w:rFonts w:ascii="Marianne" w:eastAsia="Times New Roman" w:hAnsi="Marianne"/>
          <w:sz w:val="18"/>
          <w:szCs w:val="18"/>
          <w:lang w:eastAsia="fr-FR"/>
        </w:rPr>
      </w:pPr>
    </w:p>
    <w:p w14:paraId="3C429B6A" w14:textId="77777777" w:rsidR="007A7BB0" w:rsidRPr="00B002AB" w:rsidRDefault="007A7BB0" w:rsidP="00884A4E">
      <w:pPr>
        <w:spacing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Nom de l'opérateur économique :</w:t>
      </w:r>
    </w:p>
    <w:p w14:paraId="62510952" w14:textId="77777777" w:rsidR="007A7BB0" w:rsidRPr="00B002AB" w:rsidRDefault="007A7BB0" w:rsidP="00D17932">
      <w:pPr>
        <w:spacing w:before="12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Dénomination sociale : </w:t>
      </w:r>
      <w:r w:rsidRPr="00B002AB">
        <w:rPr>
          <w:rFonts w:ascii="Marianne" w:eastAsia="Times New Roman" w:hAnsi="Marianne"/>
          <w:sz w:val="18"/>
          <w:szCs w:val="18"/>
          <w:lang w:eastAsia="fr-FR"/>
        </w:rPr>
        <w:fldChar w:fldCharType="begin">
          <w:ffData>
            <w:name w:val="Texte1"/>
            <w:enabled/>
            <w:calcOnExit w:val="0"/>
            <w:textInput/>
          </w:ffData>
        </w:fldChar>
      </w:r>
      <w:bookmarkStart w:id="19" w:name="Texte1"/>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00975FD0" w:rsidRPr="00B002AB">
        <w:rPr>
          <w:rFonts w:ascii="Marianne" w:eastAsia="Times New Roman" w:hAnsi="Marianne"/>
          <w:sz w:val="18"/>
          <w:szCs w:val="18"/>
          <w:lang w:eastAsia="fr-FR"/>
        </w:rPr>
        <w:t> </w:t>
      </w:r>
      <w:r w:rsidR="00975FD0" w:rsidRPr="00B002AB">
        <w:rPr>
          <w:rFonts w:ascii="Marianne" w:eastAsia="Times New Roman" w:hAnsi="Marianne"/>
          <w:sz w:val="18"/>
          <w:szCs w:val="18"/>
          <w:lang w:eastAsia="fr-FR"/>
        </w:rPr>
        <w:t> </w:t>
      </w:r>
      <w:r w:rsidR="00975FD0" w:rsidRPr="00B002AB">
        <w:rPr>
          <w:rFonts w:ascii="Marianne" w:eastAsia="Times New Roman" w:hAnsi="Marianne"/>
          <w:sz w:val="18"/>
          <w:szCs w:val="18"/>
          <w:lang w:eastAsia="fr-FR"/>
        </w:rPr>
        <w:t> </w:t>
      </w:r>
      <w:r w:rsidR="00975FD0" w:rsidRPr="00B002AB">
        <w:rPr>
          <w:rFonts w:ascii="Marianne" w:eastAsia="Times New Roman" w:hAnsi="Marianne"/>
          <w:sz w:val="18"/>
          <w:szCs w:val="18"/>
          <w:lang w:eastAsia="fr-FR"/>
        </w:rPr>
        <w:t> </w:t>
      </w:r>
      <w:r w:rsidR="00975FD0" w:rsidRPr="00B002AB">
        <w:rPr>
          <w:rFonts w:ascii="Marianne" w:eastAsia="Times New Roman" w:hAnsi="Marianne"/>
          <w:sz w:val="18"/>
          <w:szCs w:val="18"/>
          <w:lang w:eastAsia="fr-FR"/>
        </w:rPr>
        <w:t> </w:t>
      </w:r>
      <w:r w:rsidRPr="00B002AB">
        <w:rPr>
          <w:rFonts w:ascii="Marianne" w:eastAsia="Times New Roman" w:hAnsi="Marianne"/>
          <w:sz w:val="18"/>
          <w:szCs w:val="18"/>
          <w:lang w:eastAsia="fr-FR"/>
        </w:rPr>
        <w:fldChar w:fldCharType="end"/>
      </w:r>
      <w:bookmarkEnd w:id="19"/>
    </w:p>
    <w:p w14:paraId="59DF8A7F" w14:textId="77777777" w:rsidR="007A7BB0" w:rsidRPr="00B002AB" w:rsidRDefault="007A7BB0" w:rsidP="00D17932">
      <w:pPr>
        <w:spacing w:before="120" w:after="0" w:line="240" w:lineRule="auto"/>
        <w:ind w:left="28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t>Ayant son siège social à :</w:t>
      </w:r>
      <w:r w:rsidRPr="00B002AB">
        <w:rPr>
          <w:rFonts w:ascii="Marianne" w:eastAsia="Times New Roman" w:hAnsi="Marianne"/>
          <w:sz w:val="18"/>
          <w:szCs w:val="18"/>
          <w:lang w:eastAsia="fr-FR"/>
        </w:rPr>
        <w:t xml:space="preserve"> </w:t>
      </w:r>
      <w:r w:rsidRPr="00B002AB">
        <w:rPr>
          <w:rFonts w:ascii="Marianne" w:eastAsia="Times New Roman" w:hAnsi="Marianne"/>
          <w:color w:val="000000"/>
          <w:sz w:val="18"/>
          <w:szCs w:val="18"/>
          <w:lang w:eastAsia="fr-FR"/>
        </w:rPr>
        <w:fldChar w:fldCharType="begin">
          <w:ffData>
            <w:name w:val="Texte2"/>
            <w:enabled/>
            <w:calcOnExit w:val="0"/>
            <w:textInput/>
          </w:ffData>
        </w:fldChar>
      </w:r>
      <w:bookmarkStart w:id="20" w:name="Texte2"/>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color w:val="000000"/>
          <w:sz w:val="18"/>
          <w:szCs w:val="18"/>
          <w:lang w:eastAsia="fr-FR"/>
        </w:rPr>
        <w:fldChar w:fldCharType="end"/>
      </w:r>
      <w:bookmarkEnd w:id="20"/>
    </w:p>
    <w:p w14:paraId="6FD0FFB4" w14:textId="77777777" w:rsidR="007A7BB0" w:rsidRPr="00B002AB" w:rsidRDefault="007A7BB0" w:rsidP="00D17932">
      <w:pPr>
        <w:spacing w:before="12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Numéro unique d’identité du siège social (SIRET) : </w:t>
      </w:r>
      <w:r w:rsidRPr="00B002AB">
        <w:rPr>
          <w:rFonts w:ascii="Marianne" w:eastAsia="Times New Roman" w:hAnsi="Marianne"/>
          <w:sz w:val="18"/>
          <w:szCs w:val="18"/>
          <w:lang w:eastAsia="fr-FR"/>
        </w:rPr>
        <w:fldChar w:fldCharType="begin">
          <w:ffData>
            <w:name w:val="Texte3"/>
            <w:enabled/>
            <w:calcOnExit w:val="0"/>
            <w:textInput/>
          </w:ffData>
        </w:fldChar>
      </w:r>
      <w:bookmarkStart w:id="21" w:name="Texte3"/>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21"/>
    </w:p>
    <w:p w14:paraId="3FEE86DD" w14:textId="77777777" w:rsidR="007A7BB0" w:rsidRPr="00B002AB" w:rsidRDefault="007A7BB0" w:rsidP="00D17932">
      <w:pPr>
        <w:spacing w:before="12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Code d’activité économique principale (APE) : </w:t>
      </w:r>
      <w:r w:rsidRPr="00B002AB">
        <w:rPr>
          <w:rFonts w:ascii="Marianne" w:eastAsia="Times New Roman" w:hAnsi="Marianne"/>
          <w:sz w:val="18"/>
          <w:szCs w:val="18"/>
          <w:lang w:eastAsia="fr-FR"/>
        </w:rPr>
        <w:fldChar w:fldCharType="begin">
          <w:ffData>
            <w:name w:val="Texte4"/>
            <w:enabled/>
            <w:calcOnExit w:val="0"/>
            <w:textInput/>
          </w:ffData>
        </w:fldChar>
      </w:r>
      <w:bookmarkStart w:id="22" w:name="Texte4"/>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22"/>
    </w:p>
    <w:p w14:paraId="3CB8AA78" w14:textId="77777777" w:rsidR="007A7BB0" w:rsidRPr="00B002AB" w:rsidRDefault="007A7BB0" w:rsidP="007A7BB0">
      <w:pPr>
        <w:spacing w:after="0" w:line="240" w:lineRule="auto"/>
        <w:jc w:val="both"/>
        <w:rPr>
          <w:rFonts w:ascii="Marianne" w:eastAsia="Times New Roman" w:hAnsi="Marianne"/>
          <w:sz w:val="18"/>
          <w:szCs w:val="18"/>
          <w:lang w:eastAsia="fr-FR"/>
        </w:rPr>
      </w:pPr>
    </w:p>
    <w:p w14:paraId="1370A3CD" w14:textId="77777777" w:rsidR="007A7BB0" w:rsidRPr="00B002AB" w:rsidRDefault="007A7BB0" w:rsidP="007A7BB0">
      <w:pPr>
        <w:spacing w:after="0" w:line="240" w:lineRule="auto"/>
        <w:jc w:val="both"/>
        <w:rPr>
          <w:rFonts w:ascii="Marianne" w:eastAsia="Times New Roman" w:hAnsi="Marianne"/>
          <w:sz w:val="18"/>
          <w:szCs w:val="18"/>
          <w:lang w:eastAsia="fr-FR"/>
        </w:rPr>
      </w:pPr>
      <w:r w:rsidRPr="00B002AB">
        <w:rPr>
          <w:rFonts w:ascii="Marianne" w:eastAsia="Times New Roman" w:hAnsi="Marianne"/>
          <w:b/>
          <w:bCs/>
          <w:color w:val="000000"/>
          <w:sz w:val="18"/>
          <w:szCs w:val="18"/>
          <w:lang w:eastAsia="fr-FR"/>
        </w:rPr>
        <w:t>Ayant le statut juridique légal de</w:t>
      </w:r>
      <w:bookmarkStart w:id="23" w:name="_Ref523993671"/>
      <w:r w:rsidRPr="00B002AB">
        <w:rPr>
          <w:rStyle w:val="Appelnotedebasdep"/>
          <w:rFonts w:ascii="Marianne" w:eastAsia="Times New Roman" w:hAnsi="Marianne"/>
          <w:b/>
          <w:bCs/>
          <w:color w:val="000000"/>
          <w:sz w:val="18"/>
          <w:szCs w:val="18"/>
          <w:lang w:eastAsia="fr-FR"/>
        </w:rPr>
        <w:footnoteReference w:id="3"/>
      </w:r>
      <w:bookmarkEnd w:id="23"/>
      <w:r w:rsidRPr="00B002AB">
        <w:rPr>
          <w:rFonts w:ascii="Marianne" w:eastAsia="Times New Roman" w:hAnsi="Marianne"/>
          <w:b/>
          <w:bCs/>
          <w:color w:val="000000"/>
          <w:sz w:val="18"/>
          <w:szCs w:val="18"/>
          <w:lang w:eastAsia="fr-FR"/>
        </w:rPr>
        <w:t xml:space="preserve"> :</w:t>
      </w:r>
    </w:p>
    <w:p w14:paraId="634899A8" w14:textId="77777777" w:rsidR="007A7BB0" w:rsidRPr="00B002AB" w:rsidRDefault="007A7BB0" w:rsidP="007A7BB0">
      <w:pPr>
        <w:spacing w:after="0" w:line="240" w:lineRule="auto"/>
        <w:ind w:left="301"/>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b/>
          <w:bCs/>
          <w:sz w:val="18"/>
          <w:szCs w:val="18"/>
          <w:lang w:eastAsia="fr-FR"/>
        </w:rPr>
        <w:t>personne</w:t>
      </w:r>
      <w:proofErr w:type="gramEnd"/>
      <w:r w:rsidRPr="00B002AB">
        <w:rPr>
          <w:rFonts w:ascii="Marianne" w:eastAsia="Times New Roman" w:hAnsi="Marianne"/>
          <w:b/>
          <w:bCs/>
          <w:sz w:val="18"/>
          <w:szCs w:val="18"/>
          <w:lang w:eastAsia="fr-FR"/>
        </w:rPr>
        <w:t xml:space="preserve"> morale :</w:t>
      </w:r>
    </w:p>
    <w:p w14:paraId="733BA5FC"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anonyme (SA), </w:t>
      </w:r>
    </w:p>
    <w:p w14:paraId="525B9A39"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par actions simplifiée (SAS)</w:t>
      </w:r>
    </w:p>
    <w:p w14:paraId="1F386948"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par actions simplifiée unipersonnelle (SASU)</w:t>
      </w:r>
    </w:p>
    <w:p w14:paraId="522BAA33"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société</w:t>
      </w:r>
      <w:proofErr w:type="gramEnd"/>
      <w:r w:rsidRPr="00B002AB">
        <w:rPr>
          <w:rFonts w:ascii="Marianne" w:eastAsia="Times New Roman" w:hAnsi="Marianne"/>
          <w:color w:val="000000"/>
          <w:sz w:val="18"/>
          <w:szCs w:val="18"/>
          <w:lang w:eastAsia="fr-FR"/>
        </w:rPr>
        <w:t xml:space="preserve"> à responsabilité limitée (SARL), </w:t>
      </w:r>
    </w:p>
    <w:p w14:paraId="702D4575"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sz w:val="18"/>
          <w:szCs w:val="18"/>
          <w:lang w:eastAsia="fr-FR"/>
        </w:rPr>
        <w:t>entreprise</w:t>
      </w:r>
      <w:proofErr w:type="gramEnd"/>
      <w:r w:rsidRPr="00B002AB">
        <w:rPr>
          <w:rFonts w:ascii="Marianne" w:eastAsia="Times New Roman" w:hAnsi="Marianne"/>
          <w:sz w:val="18"/>
          <w:szCs w:val="18"/>
          <w:lang w:eastAsia="fr-FR"/>
        </w:rPr>
        <w:t xml:space="preserve"> unipersonnelle à responsabilité limitée (EURL ou SARL unipersonnelle)</w:t>
      </w:r>
    </w:p>
    <w:p w14:paraId="13CE9F07"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en nom collectif (SNC)</w:t>
      </w:r>
    </w:p>
    <w:p w14:paraId="78B79D64"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en commandite simple (SCS)</w:t>
      </w:r>
    </w:p>
    <w:p w14:paraId="371DFAF7"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sz w:val="18"/>
          <w:szCs w:val="18"/>
          <w:lang w:eastAsia="fr-FR"/>
        </w:rPr>
        <w:t xml:space="preserve">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en commandite par actions (SCA)</w:t>
      </w:r>
    </w:p>
    <w:p w14:paraId="1431B677"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civile professionnelle (SCP) ou Société d'exercice libéral (SEL)</w:t>
      </w:r>
    </w:p>
    <w:p w14:paraId="5231B9D0"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sz w:val="18"/>
          <w:szCs w:val="18"/>
          <w:lang w:eastAsia="fr-FR"/>
        </w:rPr>
        <w:t xml:space="preserve"> </w:t>
      </w:r>
      <w:proofErr w:type="gramStart"/>
      <w:r w:rsidRPr="00B002AB">
        <w:rPr>
          <w:rFonts w:ascii="Marianne" w:eastAsia="Times New Roman" w:hAnsi="Marianne"/>
          <w:sz w:val="18"/>
          <w:szCs w:val="18"/>
          <w:lang w:eastAsia="fr-FR"/>
        </w:rPr>
        <w:t>autre</w:t>
      </w:r>
      <w:proofErr w:type="gramEnd"/>
      <w:r w:rsidRPr="00B002AB">
        <w:rPr>
          <w:rFonts w:ascii="Marianne" w:eastAsia="Times New Roman" w:hAnsi="Marianne"/>
          <w:sz w:val="18"/>
          <w:szCs w:val="18"/>
          <w:lang w:eastAsia="fr-FR"/>
        </w:rPr>
        <w:t xml:space="preserve"> statut juridique : </w:t>
      </w:r>
      <w:r w:rsidRPr="00B002AB">
        <w:rPr>
          <w:rFonts w:ascii="Marianne" w:eastAsia="Times New Roman" w:hAnsi="Marianne"/>
          <w:sz w:val="18"/>
          <w:szCs w:val="18"/>
          <w:lang w:eastAsia="fr-FR"/>
        </w:rPr>
        <w:fldChar w:fldCharType="begin">
          <w:ffData>
            <w:name w:val="Texte4"/>
            <w:enabled/>
            <w:calcOnExit w:val="0"/>
            <w:textInput/>
          </w:ffData>
        </w:fldChar>
      </w:r>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p>
    <w:p w14:paraId="58B23E72" w14:textId="77777777" w:rsidR="007A7BB0" w:rsidRPr="00B002AB" w:rsidRDefault="007A7BB0" w:rsidP="007A7BB0">
      <w:pPr>
        <w:spacing w:after="0" w:line="240" w:lineRule="auto"/>
        <w:ind w:left="612"/>
        <w:jc w:val="both"/>
        <w:rPr>
          <w:rFonts w:ascii="Marianne" w:eastAsia="Times New Roman" w:hAnsi="Marianne"/>
          <w:sz w:val="18"/>
          <w:szCs w:val="18"/>
          <w:lang w:eastAsia="fr-FR"/>
        </w:rPr>
      </w:pPr>
    </w:p>
    <w:p w14:paraId="49128C1B" w14:textId="77777777" w:rsidR="007A7BB0" w:rsidRPr="00B002AB" w:rsidRDefault="007A7BB0" w:rsidP="007A7BB0">
      <w:pPr>
        <w:spacing w:after="0" w:line="240" w:lineRule="auto"/>
        <w:ind w:left="335"/>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b/>
          <w:bCs/>
          <w:sz w:val="18"/>
          <w:szCs w:val="18"/>
          <w:lang w:eastAsia="fr-FR"/>
        </w:rPr>
        <w:t>personne</w:t>
      </w:r>
      <w:proofErr w:type="gramEnd"/>
      <w:r w:rsidRPr="00B002AB">
        <w:rPr>
          <w:rFonts w:ascii="Marianne" w:eastAsia="Times New Roman" w:hAnsi="Marianne"/>
          <w:b/>
          <w:bCs/>
          <w:sz w:val="18"/>
          <w:szCs w:val="18"/>
          <w:lang w:eastAsia="fr-FR"/>
        </w:rPr>
        <w:t xml:space="preserve"> physique, entreprise individuelle :</w:t>
      </w:r>
    </w:p>
    <w:p w14:paraId="6795C8D7"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sz w:val="18"/>
          <w:szCs w:val="18"/>
          <w:lang w:eastAsia="fr-FR"/>
        </w:rPr>
        <w:t>régime</w:t>
      </w:r>
      <w:proofErr w:type="gramEnd"/>
      <w:r w:rsidRPr="00B002AB">
        <w:rPr>
          <w:rFonts w:ascii="Marianne" w:eastAsia="Times New Roman" w:hAnsi="Marianne"/>
          <w:sz w:val="18"/>
          <w:szCs w:val="18"/>
          <w:lang w:eastAsia="fr-FR"/>
        </w:rPr>
        <w:t xml:space="preserve"> classique</w:t>
      </w:r>
    </w:p>
    <w:p w14:paraId="7846C28F"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r w:rsidRPr="00B002AB">
        <w:rPr>
          <w:rFonts w:ascii="Marianne" w:eastAsia="Times New Roman" w:hAnsi="Marianne"/>
          <w:sz w:val="18"/>
          <w:szCs w:val="18"/>
          <w:lang w:eastAsia="fr-FR"/>
        </w:rPr>
        <w:t>EURL </w:t>
      </w:r>
    </w:p>
    <w:p w14:paraId="4DA2DBB7" w14:textId="77777777" w:rsidR="007A7BB0" w:rsidRPr="00B002AB" w:rsidRDefault="007A7BB0" w:rsidP="007A7BB0">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sz w:val="18"/>
          <w:szCs w:val="18"/>
          <w:lang w:eastAsia="fr-FR"/>
        </w:rPr>
        <w:t>auto</w:t>
      </w:r>
      <w:proofErr w:type="gramEnd"/>
      <w:r w:rsidRPr="00B002AB">
        <w:rPr>
          <w:rFonts w:ascii="Marianne" w:eastAsia="Times New Roman" w:hAnsi="Marianne"/>
          <w:sz w:val="18"/>
          <w:szCs w:val="18"/>
          <w:lang w:eastAsia="fr-FR"/>
        </w:rPr>
        <w:t xml:space="preserve"> entrepreneur </w:t>
      </w:r>
    </w:p>
    <w:p w14:paraId="7BD3C761" w14:textId="77777777" w:rsidR="007A7BB0" w:rsidRPr="00B002AB" w:rsidRDefault="007A7BB0" w:rsidP="007A7BB0">
      <w:pPr>
        <w:spacing w:after="0" w:line="240" w:lineRule="auto"/>
        <w:ind w:left="612"/>
        <w:jc w:val="both"/>
        <w:rPr>
          <w:rFonts w:ascii="Marianne" w:eastAsia="Times New Roman" w:hAnsi="Marianne"/>
          <w:sz w:val="18"/>
          <w:szCs w:val="18"/>
          <w:lang w:eastAsia="fr-FR"/>
        </w:rPr>
      </w:pPr>
    </w:p>
    <w:p w14:paraId="0694D485" w14:textId="77777777" w:rsidR="00884A4E" w:rsidRPr="00B002AB" w:rsidRDefault="007A7BB0" w:rsidP="007A7BB0">
      <w:pPr>
        <w:spacing w:after="0" w:line="240" w:lineRule="auto"/>
        <w:jc w:val="both"/>
        <w:rPr>
          <w:rFonts w:ascii="Marianne" w:eastAsia="Times New Roman" w:hAnsi="Marianne"/>
          <w:color w:val="000000"/>
          <w:sz w:val="18"/>
          <w:szCs w:val="18"/>
          <w:lang w:eastAsia="fr-FR"/>
        </w:rPr>
      </w:pPr>
      <w:r w:rsidRPr="00B002AB">
        <w:rPr>
          <w:rFonts w:ascii="Marianne" w:eastAsia="Times New Roman" w:hAnsi="Marianne"/>
          <w:b/>
          <w:color w:val="000000"/>
          <w:sz w:val="18"/>
          <w:szCs w:val="18"/>
          <w:lang w:eastAsia="fr-FR"/>
        </w:rPr>
        <w:t>Déclarant entrer dans la catégorie</w:t>
      </w:r>
      <w:r w:rsidRPr="00B002AB">
        <w:rPr>
          <w:rStyle w:val="Appelnotedebasdep"/>
          <w:rFonts w:ascii="Marianne" w:eastAsia="Times New Roman" w:hAnsi="Marianne"/>
          <w:b/>
          <w:color w:val="000000"/>
          <w:sz w:val="18"/>
          <w:szCs w:val="18"/>
          <w:lang w:eastAsia="fr-FR"/>
        </w:rPr>
        <w:footnoteReference w:id="4"/>
      </w:r>
      <w:r w:rsidRPr="00B002AB">
        <w:rPr>
          <w:rFonts w:ascii="Marianne" w:eastAsia="Times New Roman" w:hAnsi="Marianne"/>
          <w:b/>
          <w:color w:val="000000"/>
          <w:sz w:val="18"/>
          <w:szCs w:val="18"/>
          <w:lang w:eastAsia="fr-FR"/>
        </w:rPr>
        <w:t xml:space="preserve"> </w:t>
      </w:r>
      <w:r w:rsidRPr="00B002AB">
        <w:rPr>
          <w:rFonts w:ascii="Marianne" w:eastAsia="Times New Roman" w:hAnsi="Marianne"/>
          <w:color w:val="000000"/>
          <w:sz w:val="18"/>
          <w:szCs w:val="18"/>
          <w:lang w:eastAsia="fr-FR"/>
        </w:rPr>
        <w:t xml:space="preserve">: </w:t>
      </w:r>
    </w:p>
    <w:p w14:paraId="16A9A499" w14:textId="77777777" w:rsidR="007A7BB0" w:rsidRPr="00B002AB" w:rsidRDefault="007A7BB0" w:rsidP="007A7BB0">
      <w:pPr>
        <w:spacing w:after="0" w:line="240" w:lineRule="auto"/>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micro</w:t>
      </w:r>
      <w:proofErr w:type="gramEnd"/>
      <w:r w:rsidRPr="00B002AB">
        <w:rPr>
          <w:rFonts w:ascii="Marianne" w:eastAsia="Times New Roman" w:hAnsi="Marianne"/>
          <w:color w:val="000000"/>
          <w:sz w:val="18"/>
          <w:szCs w:val="18"/>
          <w:lang w:eastAsia="fr-FR"/>
        </w:rPr>
        <w:t xml:space="preserve"> entreprise moins de 10 salariés</w:t>
      </w:r>
    </w:p>
    <w:p w14:paraId="051C307E" w14:textId="77777777" w:rsidR="007A7BB0" w:rsidRPr="00B002AB" w:rsidRDefault="007A7BB0" w:rsidP="007A7BB0">
      <w:pPr>
        <w:spacing w:after="0" w:line="240" w:lineRule="auto"/>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PME plus de 10 salariés     </w:t>
      </w: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entreprise </w:t>
      </w:r>
      <w:r w:rsidR="00884A4E" w:rsidRPr="00B002AB">
        <w:rPr>
          <w:rFonts w:ascii="Marianne" w:eastAsia="Times New Roman" w:hAnsi="Marianne"/>
          <w:color w:val="000000"/>
          <w:sz w:val="18"/>
          <w:szCs w:val="18"/>
          <w:lang w:eastAsia="fr-FR"/>
        </w:rPr>
        <w:t xml:space="preserve">taille intermédiaire (ETI°) </w:t>
      </w: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Grande entreprise (GE)</w:t>
      </w:r>
    </w:p>
    <w:p w14:paraId="257CFA03" w14:textId="77777777" w:rsidR="007A7BB0" w:rsidRPr="00B002AB" w:rsidRDefault="007A7BB0" w:rsidP="007A7BB0">
      <w:pPr>
        <w:spacing w:after="0" w:line="240" w:lineRule="auto"/>
        <w:ind w:left="284"/>
        <w:jc w:val="both"/>
        <w:rPr>
          <w:rFonts w:ascii="Marianne" w:eastAsia="Times New Roman" w:hAnsi="Marianne"/>
          <w:bCs/>
          <w:sz w:val="18"/>
          <w:szCs w:val="18"/>
          <w:lang w:eastAsia="fr-FR"/>
        </w:rPr>
      </w:pPr>
    </w:p>
    <w:p w14:paraId="46900D52" w14:textId="323E5141" w:rsidR="007A7BB0" w:rsidRPr="00B002AB" w:rsidRDefault="007A7BB0" w:rsidP="007A7BB0">
      <w:pPr>
        <w:spacing w:after="0" w:line="240" w:lineRule="auto"/>
        <w:jc w:val="both"/>
        <w:rPr>
          <w:rFonts w:ascii="Marianne" w:eastAsia="Times New Roman" w:hAnsi="Marianne"/>
          <w:sz w:val="18"/>
          <w:szCs w:val="18"/>
          <w:lang w:eastAsia="fr-FR"/>
        </w:rPr>
      </w:pPr>
      <w:r w:rsidRPr="00B002AB">
        <w:rPr>
          <w:rFonts w:ascii="Marianne" w:eastAsia="Times New Roman" w:hAnsi="Marianne"/>
          <w:b/>
          <w:bCs/>
          <w:color w:val="000000"/>
          <w:sz w:val="18"/>
          <w:szCs w:val="18"/>
          <w:lang w:eastAsia="fr-FR"/>
        </w:rPr>
        <w:t>Indiquant que les prestations faisant l’objet du présent accord-cadre seront exécutées</w:t>
      </w:r>
      <w:r w:rsidRPr="00B002AB">
        <w:rPr>
          <w:rFonts w:ascii="Marianne" w:eastAsia="Times New Roman" w:hAnsi="Marianne"/>
          <w:b/>
          <w:bCs/>
          <w:color w:val="000000"/>
          <w:sz w:val="18"/>
          <w:szCs w:val="18"/>
          <w:lang w:eastAsia="fr-FR"/>
        </w:rPr>
        <w:fldChar w:fldCharType="begin"/>
      </w:r>
      <w:r w:rsidRPr="00B002AB">
        <w:rPr>
          <w:rFonts w:ascii="Marianne" w:eastAsia="Times New Roman" w:hAnsi="Marianne"/>
          <w:b/>
          <w:bCs/>
          <w:color w:val="000000"/>
          <w:sz w:val="18"/>
          <w:szCs w:val="18"/>
          <w:lang w:eastAsia="fr-FR"/>
        </w:rPr>
        <w:instrText xml:space="preserve"> NOTEREF _Ref523993671 \f </w:instrText>
      </w:r>
      <w:r w:rsidR="00B002AB" w:rsidRPr="00B002AB">
        <w:rPr>
          <w:rFonts w:ascii="Marianne" w:eastAsia="Times New Roman" w:hAnsi="Marianne"/>
          <w:b/>
          <w:bCs/>
          <w:color w:val="000000"/>
          <w:sz w:val="18"/>
          <w:szCs w:val="18"/>
          <w:lang w:eastAsia="fr-FR"/>
        </w:rPr>
        <w:instrText xml:space="preserve"> \* MERGEFORMAT </w:instrText>
      </w:r>
      <w:r w:rsidRPr="00B002AB">
        <w:rPr>
          <w:rFonts w:ascii="Marianne" w:eastAsia="Times New Roman" w:hAnsi="Marianne"/>
          <w:b/>
          <w:bCs/>
          <w:color w:val="000000"/>
          <w:sz w:val="18"/>
          <w:szCs w:val="18"/>
          <w:lang w:eastAsia="fr-FR"/>
        </w:rPr>
        <w:fldChar w:fldCharType="separate"/>
      </w:r>
      <w:r w:rsidR="006A27D0" w:rsidRPr="006A27D0">
        <w:rPr>
          <w:rStyle w:val="Appelnotedebasdep"/>
        </w:rPr>
        <w:t>2</w:t>
      </w:r>
      <w:r w:rsidRPr="00B002AB">
        <w:rPr>
          <w:rFonts w:ascii="Marianne" w:eastAsia="Times New Roman" w:hAnsi="Marianne"/>
          <w:b/>
          <w:bCs/>
          <w:color w:val="000000"/>
          <w:sz w:val="18"/>
          <w:szCs w:val="18"/>
          <w:lang w:eastAsia="fr-FR"/>
        </w:rPr>
        <w:fldChar w:fldCharType="end"/>
      </w:r>
      <w:r w:rsidRPr="00B002AB">
        <w:rPr>
          <w:rFonts w:ascii="Marianne" w:eastAsia="Times New Roman" w:hAnsi="Marianne"/>
          <w:b/>
          <w:bCs/>
          <w:color w:val="000000"/>
          <w:sz w:val="18"/>
          <w:szCs w:val="18"/>
          <w:lang w:eastAsia="fr-FR"/>
        </w:rPr>
        <w:t> </w:t>
      </w:r>
      <w:r w:rsidRPr="00B002AB">
        <w:rPr>
          <w:rFonts w:ascii="Marianne" w:eastAsia="Times New Roman" w:hAnsi="Marianne"/>
          <w:color w:val="000000"/>
          <w:sz w:val="18"/>
          <w:szCs w:val="18"/>
          <w:lang w:eastAsia="fr-FR"/>
        </w:rPr>
        <w:t>:</w:t>
      </w:r>
    </w:p>
    <w:p w14:paraId="1F5BE087" w14:textId="77777777" w:rsidR="007A7BB0" w:rsidRPr="00B002AB" w:rsidRDefault="007A7BB0" w:rsidP="007A7BB0">
      <w:pPr>
        <w:spacing w:after="0" w:line="240" w:lineRule="auto"/>
        <w:ind w:left="289"/>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par</w:t>
      </w:r>
      <w:proofErr w:type="gramEnd"/>
      <w:r w:rsidRPr="00B002AB">
        <w:rPr>
          <w:rFonts w:ascii="Marianne" w:eastAsia="Times New Roman" w:hAnsi="Marianne"/>
          <w:color w:val="000000"/>
          <w:sz w:val="18"/>
          <w:szCs w:val="18"/>
          <w:lang w:eastAsia="fr-FR"/>
        </w:rPr>
        <w:t xml:space="preserve"> le siège social</w:t>
      </w:r>
    </w:p>
    <w:p w14:paraId="22C15770" w14:textId="77777777" w:rsidR="007A7BB0" w:rsidRPr="00B002AB" w:rsidRDefault="007A7BB0" w:rsidP="007A7BB0">
      <w:pPr>
        <w:spacing w:after="0" w:line="240" w:lineRule="auto"/>
        <w:ind w:left="289"/>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par</w:t>
      </w:r>
      <w:proofErr w:type="gramEnd"/>
      <w:r w:rsidRPr="00B002AB">
        <w:rPr>
          <w:rFonts w:ascii="Marianne" w:eastAsia="Times New Roman" w:hAnsi="Marianne"/>
          <w:color w:val="000000"/>
          <w:sz w:val="18"/>
          <w:szCs w:val="18"/>
          <w:lang w:eastAsia="fr-FR"/>
        </w:rPr>
        <w:t xml:space="preserve"> l'établissement suivant, </w:t>
      </w:r>
      <w:r w:rsidRPr="00B002AB">
        <w:rPr>
          <w:rFonts w:ascii="Marianne" w:eastAsia="Times New Roman" w:hAnsi="Marianne"/>
          <w:i/>
          <w:iCs/>
          <w:color w:val="000000"/>
          <w:sz w:val="18"/>
          <w:szCs w:val="18"/>
          <w:u w:val="single"/>
          <w:lang w:eastAsia="fr-FR"/>
        </w:rPr>
        <w:t>sans personnalité morale</w:t>
      </w:r>
      <w:r w:rsidRPr="00B002AB">
        <w:rPr>
          <w:rFonts w:ascii="Marianne" w:eastAsia="Times New Roman" w:hAnsi="Marianne"/>
          <w:i/>
          <w:iCs/>
          <w:color w:val="000000"/>
          <w:sz w:val="18"/>
          <w:szCs w:val="18"/>
          <w:lang w:eastAsia="fr-FR"/>
        </w:rPr>
        <w:t xml:space="preserve">, lié au siège social </w:t>
      </w:r>
      <w:r w:rsidRPr="00B002AB">
        <w:rPr>
          <w:rFonts w:ascii="Marianne" w:eastAsia="Times New Roman" w:hAnsi="Marianne"/>
          <w:color w:val="000000"/>
          <w:sz w:val="18"/>
          <w:szCs w:val="18"/>
          <w:lang w:eastAsia="fr-FR"/>
        </w:rPr>
        <w:t>:</w:t>
      </w:r>
    </w:p>
    <w:p w14:paraId="6E442699" w14:textId="77777777" w:rsidR="007A7BB0" w:rsidRPr="00B002AB" w:rsidRDefault="007A7BB0" w:rsidP="007A7BB0">
      <w:pPr>
        <w:spacing w:after="0" w:line="240" w:lineRule="auto"/>
        <w:ind w:left="318"/>
        <w:jc w:val="both"/>
        <w:rPr>
          <w:rFonts w:ascii="Marianne" w:eastAsia="Times New Roman" w:hAnsi="Marianne"/>
          <w:sz w:val="18"/>
          <w:szCs w:val="18"/>
          <w:lang w:eastAsia="fr-FR"/>
        </w:rPr>
      </w:pPr>
    </w:p>
    <w:p w14:paraId="47899D4A" w14:textId="77777777" w:rsidR="007A7BB0" w:rsidRPr="00B002AB" w:rsidRDefault="007A7BB0" w:rsidP="007A7BB0">
      <w:pPr>
        <w:spacing w:after="0" w:line="240" w:lineRule="auto"/>
        <w:ind w:left="851"/>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t xml:space="preserve">Nom de l'établissement : </w:t>
      </w:r>
      <w:r w:rsidRPr="00B002AB">
        <w:rPr>
          <w:rFonts w:ascii="Marianne" w:eastAsia="Times New Roman" w:hAnsi="Marianne"/>
          <w:color w:val="000000"/>
          <w:sz w:val="18"/>
          <w:szCs w:val="18"/>
          <w:lang w:eastAsia="fr-FR"/>
        </w:rPr>
        <w:fldChar w:fldCharType="begin">
          <w:ffData>
            <w:name w:val="Texte5"/>
            <w:enabled/>
            <w:calcOnExit w:val="0"/>
            <w:textInput/>
          </w:ffData>
        </w:fldChar>
      </w:r>
      <w:bookmarkStart w:id="24" w:name="Texte5"/>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color w:val="000000"/>
          <w:sz w:val="18"/>
          <w:szCs w:val="18"/>
          <w:lang w:eastAsia="fr-FR"/>
        </w:rPr>
        <w:fldChar w:fldCharType="end"/>
      </w:r>
      <w:bookmarkEnd w:id="24"/>
    </w:p>
    <w:p w14:paraId="0563F455" w14:textId="77777777" w:rsidR="007A7BB0" w:rsidRPr="00B002AB" w:rsidRDefault="007A7BB0" w:rsidP="007A7BB0">
      <w:pPr>
        <w:spacing w:after="0" w:line="240" w:lineRule="auto"/>
        <w:ind w:left="851"/>
        <w:jc w:val="both"/>
        <w:rPr>
          <w:rFonts w:ascii="Marianne" w:eastAsia="Times New Roman" w:hAnsi="Marianne"/>
          <w:color w:val="000000"/>
          <w:sz w:val="18"/>
          <w:szCs w:val="18"/>
          <w:lang w:eastAsia="fr-FR"/>
        </w:rPr>
      </w:pPr>
    </w:p>
    <w:p w14:paraId="66A10930" w14:textId="77777777" w:rsidR="007A7BB0" w:rsidRPr="00B002AB" w:rsidRDefault="007A7BB0" w:rsidP="007A7BB0">
      <w:pPr>
        <w:spacing w:after="0" w:line="240" w:lineRule="auto"/>
        <w:ind w:left="851"/>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t xml:space="preserve">Adresse : </w:t>
      </w:r>
      <w:r w:rsidRPr="00B002AB">
        <w:rPr>
          <w:rFonts w:ascii="Marianne" w:eastAsia="Times New Roman" w:hAnsi="Marianne"/>
          <w:color w:val="000000"/>
          <w:sz w:val="18"/>
          <w:szCs w:val="18"/>
          <w:lang w:eastAsia="fr-FR"/>
        </w:rPr>
        <w:fldChar w:fldCharType="begin">
          <w:ffData>
            <w:name w:val="Texte6"/>
            <w:enabled/>
            <w:calcOnExit w:val="0"/>
            <w:textInput/>
          </w:ffData>
        </w:fldChar>
      </w:r>
      <w:bookmarkStart w:id="25" w:name="Texte6"/>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color w:val="000000"/>
          <w:sz w:val="18"/>
          <w:szCs w:val="18"/>
          <w:lang w:eastAsia="fr-FR"/>
        </w:rPr>
        <w:fldChar w:fldCharType="end"/>
      </w:r>
      <w:bookmarkEnd w:id="25"/>
    </w:p>
    <w:p w14:paraId="4AEA6C00" w14:textId="77777777" w:rsidR="007A7BB0" w:rsidRPr="00B002AB" w:rsidRDefault="007A7BB0" w:rsidP="007A7BB0">
      <w:pPr>
        <w:spacing w:after="0" w:line="240" w:lineRule="auto"/>
        <w:ind w:left="851"/>
        <w:jc w:val="center"/>
        <w:rPr>
          <w:rFonts w:ascii="Marianne" w:eastAsia="Times New Roman" w:hAnsi="Marianne"/>
          <w:sz w:val="18"/>
          <w:szCs w:val="18"/>
          <w:lang w:eastAsia="fr-FR"/>
        </w:rPr>
      </w:pPr>
    </w:p>
    <w:p w14:paraId="1E3E159E" w14:textId="77777777" w:rsidR="007A7BB0" w:rsidRPr="00B002AB" w:rsidRDefault="007A7BB0" w:rsidP="007A7BB0">
      <w:pPr>
        <w:spacing w:after="0" w:line="240" w:lineRule="auto"/>
        <w:ind w:left="851"/>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t xml:space="preserve">Numéro unique d’identité de l'établissement (SIRET) : </w:t>
      </w:r>
      <w:r w:rsidRPr="00B002AB">
        <w:rPr>
          <w:rFonts w:ascii="Marianne" w:eastAsia="Times New Roman" w:hAnsi="Marianne"/>
          <w:color w:val="000000"/>
          <w:sz w:val="18"/>
          <w:szCs w:val="18"/>
          <w:lang w:eastAsia="fr-FR"/>
        </w:rPr>
        <w:fldChar w:fldCharType="begin">
          <w:ffData>
            <w:name w:val="Texte7"/>
            <w:enabled/>
            <w:calcOnExit w:val="0"/>
            <w:textInput/>
          </w:ffData>
        </w:fldChar>
      </w:r>
      <w:bookmarkStart w:id="26" w:name="Texte7"/>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color w:val="000000"/>
          <w:sz w:val="18"/>
          <w:szCs w:val="18"/>
          <w:lang w:eastAsia="fr-FR"/>
        </w:rPr>
        <w:fldChar w:fldCharType="end"/>
      </w:r>
      <w:bookmarkEnd w:id="26"/>
    </w:p>
    <w:p w14:paraId="4ED00B2A" w14:textId="77777777" w:rsidR="007A7BB0" w:rsidRPr="00B002AB" w:rsidRDefault="007A7BB0" w:rsidP="007A7BB0">
      <w:pPr>
        <w:spacing w:after="0" w:line="240" w:lineRule="auto"/>
        <w:jc w:val="both"/>
        <w:rPr>
          <w:rFonts w:ascii="Marianne" w:eastAsia="Times New Roman" w:hAnsi="Marianne"/>
          <w:sz w:val="18"/>
          <w:szCs w:val="18"/>
          <w:lang w:eastAsia="fr-FR"/>
        </w:rPr>
      </w:pPr>
    </w:p>
    <w:p w14:paraId="1E493003" w14:textId="77777777" w:rsidR="007A7BB0" w:rsidRPr="00B002AB" w:rsidRDefault="007A7BB0" w:rsidP="007A7BB0">
      <w:pPr>
        <w:spacing w:after="0" w:line="240" w:lineRule="auto"/>
        <w:jc w:val="both"/>
        <w:rPr>
          <w:rFonts w:ascii="Marianne" w:eastAsia="Times New Roman" w:hAnsi="Marianne"/>
          <w:sz w:val="18"/>
          <w:szCs w:val="18"/>
          <w:lang w:eastAsia="fr-FR"/>
        </w:rPr>
      </w:pPr>
      <w:r w:rsidRPr="00B002AB">
        <w:rPr>
          <w:rFonts w:ascii="Marianne" w:eastAsia="Times New Roman" w:hAnsi="Marianne"/>
          <w:b/>
          <w:bCs/>
          <w:sz w:val="18"/>
          <w:szCs w:val="18"/>
          <w:lang w:eastAsia="fr-FR"/>
        </w:rPr>
        <w:t xml:space="preserve">Et représenté par le </w:t>
      </w:r>
      <w:r w:rsidRPr="00B002AB">
        <w:rPr>
          <w:rFonts w:ascii="Marianne" w:eastAsia="Times New Roman" w:hAnsi="Marianne"/>
          <w:b/>
          <w:bCs/>
          <w:color w:val="000000"/>
          <w:sz w:val="18"/>
          <w:szCs w:val="18"/>
          <w:lang w:eastAsia="fr-FR"/>
        </w:rPr>
        <w:t>signataire du présent acte d'engagement</w:t>
      </w:r>
      <w:r w:rsidRPr="00B002AB">
        <w:rPr>
          <w:rFonts w:ascii="Marianne" w:eastAsia="Times New Roman" w:hAnsi="Marianne"/>
          <w:sz w:val="18"/>
          <w:szCs w:val="18"/>
          <w:lang w:eastAsia="fr-FR"/>
        </w:rPr>
        <w:t> :</w:t>
      </w:r>
    </w:p>
    <w:p w14:paraId="78C3B030" w14:textId="77777777" w:rsidR="007A7BB0" w:rsidRPr="00B002AB" w:rsidRDefault="007A7BB0" w:rsidP="007A7BB0">
      <w:pPr>
        <w:spacing w:after="0" w:line="240" w:lineRule="auto"/>
        <w:ind w:left="329"/>
        <w:jc w:val="both"/>
        <w:rPr>
          <w:rFonts w:ascii="Marianne" w:eastAsia="Times New Roman" w:hAnsi="Marianne"/>
          <w:sz w:val="18"/>
          <w:szCs w:val="18"/>
          <w:lang w:eastAsia="fr-FR"/>
        </w:rPr>
      </w:pPr>
    </w:p>
    <w:p w14:paraId="064B1E1F" w14:textId="77777777" w:rsidR="007A7BB0" w:rsidRPr="00B002AB" w:rsidRDefault="007A7BB0" w:rsidP="007A7BB0">
      <w:pPr>
        <w:spacing w:after="0" w:line="240" w:lineRule="auto"/>
        <w:ind w:left="329"/>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Nom : </w:t>
      </w:r>
      <w:r w:rsidRPr="00B002AB">
        <w:rPr>
          <w:rFonts w:ascii="Marianne" w:eastAsia="Times New Roman" w:hAnsi="Marianne"/>
          <w:sz w:val="18"/>
          <w:szCs w:val="18"/>
          <w:lang w:eastAsia="fr-FR"/>
        </w:rPr>
        <w:fldChar w:fldCharType="begin">
          <w:ffData>
            <w:name w:val="Texte8"/>
            <w:enabled/>
            <w:calcOnExit w:val="0"/>
            <w:textInput/>
          </w:ffData>
        </w:fldChar>
      </w:r>
      <w:bookmarkStart w:id="27" w:name="Texte8"/>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27"/>
    </w:p>
    <w:p w14:paraId="0ACF4855" w14:textId="77777777" w:rsidR="007A7BB0" w:rsidRPr="00B002AB" w:rsidRDefault="007A7BB0" w:rsidP="007A7BB0">
      <w:pPr>
        <w:spacing w:after="0" w:line="240" w:lineRule="auto"/>
        <w:ind w:left="329"/>
        <w:jc w:val="both"/>
        <w:rPr>
          <w:rFonts w:ascii="Marianne" w:eastAsia="Times New Roman" w:hAnsi="Marianne"/>
          <w:sz w:val="18"/>
          <w:szCs w:val="18"/>
          <w:lang w:eastAsia="fr-FR"/>
        </w:rPr>
      </w:pPr>
    </w:p>
    <w:p w14:paraId="4D1699C7" w14:textId="2F5554E0" w:rsidR="007A7BB0" w:rsidRPr="00B002AB" w:rsidRDefault="007A7BB0" w:rsidP="007A7BB0">
      <w:pPr>
        <w:spacing w:after="0" w:line="240" w:lineRule="auto"/>
        <w:ind w:left="301"/>
        <w:jc w:val="both"/>
        <w:rPr>
          <w:rFonts w:ascii="Marianne" w:eastAsia="Times New Roman" w:hAnsi="Marianne"/>
          <w:sz w:val="18"/>
          <w:szCs w:val="18"/>
          <w:lang w:eastAsia="fr-FR"/>
        </w:rPr>
      </w:pPr>
      <w:bookmarkStart w:id="28" w:name="sdfootnote2anc"/>
      <w:proofErr w:type="gramStart"/>
      <w:r w:rsidRPr="00B002AB">
        <w:rPr>
          <w:rFonts w:ascii="Marianne" w:eastAsia="Times New Roman" w:hAnsi="Marianne"/>
          <w:color w:val="000000"/>
          <w:sz w:val="18"/>
          <w:szCs w:val="18"/>
          <w:lang w:eastAsia="fr-FR"/>
        </w:rPr>
        <w:t>en</w:t>
      </w:r>
      <w:proofErr w:type="gramEnd"/>
      <w:r w:rsidRPr="00B002AB">
        <w:rPr>
          <w:rFonts w:ascii="Marianne" w:eastAsia="Times New Roman" w:hAnsi="Marianne"/>
          <w:color w:val="000000"/>
          <w:sz w:val="18"/>
          <w:szCs w:val="18"/>
          <w:lang w:eastAsia="fr-FR"/>
        </w:rPr>
        <w:t xml:space="preserve"> sa qualité d</w:t>
      </w:r>
      <w:bookmarkEnd w:id="28"/>
      <w:r w:rsidRPr="00B002AB">
        <w:rPr>
          <w:rFonts w:ascii="Marianne" w:eastAsia="Times New Roman" w:hAnsi="Marianne"/>
          <w:color w:val="000000"/>
          <w:sz w:val="18"/>
          <w:szCs w:val="18"/>
          <w:lang w:eastAsia="fr-FR"/>
        </w:rPr>
        <w:t>e</w:t>
      </w:r>
      <w:r w:rsidRPr="00B002AB">
        <w:rPr>
          <w:rFonts w:ascii="Marianne" w:eastAsia="Times New Roman" w:hAnsi="Marianne"/>
          <w:color w:val="000000"/>
          <w:sz w:val="18"/>
          <w:szCs w:val="18"/>
          <w:lang w:eastAsia="fr-FR"/>
        </w:rPr>
        <w:fldChar w:fldCharType="begin"/>
      </w:r>
      <w:r w:rsidRPr="00B002AB">
        <w:rPr>
          <w:rFonts w:ascii="Marianne" w:eastAsia="Times New Roman" w:hAnsi="Marianne"/>
          <w:color w:val="000000"/>
          <w:sz w:val="18"/>
          <w:szCs w:val="18"/>
          <w:lang w:eastAsia="fr-FR"/>
        </w:rPr>
        <w:instrText xml:space="preserve"> NOTEREF _Ref523993671 \f </w:instrText>
      </w:r>
      <w:r w:rsidR="00B002AB" w:rsidRPr="00B002AB">
        <w:rPr>
          <w:rFonts w:ascii="Marianne" w:eastAsia="Times New Roman" w:hAnsi="Marianne"/>
          <w:color w:val="000000"/>
          <w:sz w:val="18"/>
          <w:szCs w:val="18"/>
          <w:lang w:eastAsia="fr-FR"/>
        </w:rPr>
        <w:instrText xml:space="preserve"> \* MERGEFORMAT </w:instrText>
      </w:r>
      <w:r w:rsidRPr="00B002AB">
        <w:rPr>
          <w:rFonts w:ascii="Marianne" w:eastAsia="Times New Roman" w:hAnsi="Marianne"/>
          <w:color w:val="000000"/>
          <w:sz w:val="18"/>
          <w:szCs w:val="18"/>
          <w:lang w:eastAsia="fr-FR"/>
        </w:rPr>
        <w:fldChar w:fldCharType="separate"/>
      </w:r>
      <w:r w:rsidR="006A27D0" w:rsidRPr="006A27D0">
        <w:rPr>
          <w:rStyle w:val="Appelnotedebasdep"/>
        </w:rPr>
        <w:t>2</w:t>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w:t>
      </w:r>
    </w:p>
    <w:p w14:paraId="77164A45" w14:textId="77777777" w:rsidR="007A7BB0" w:rsidRPr="00B002AB" w:rsidRDefault="007A7BB0" w:rsidP="003D1DC3">
      <w:pPr>
        <w:spacing w:after="0" w:line="240" w:lineRule="auto"/>
        <w:ind w:left="28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représentant</w:t>
      </w:r>
      <w:proofErr w:type="gramEnd"/>
      <w:r w:rsidRPr="00B002AB">
        <w:rPr>
          <w:rFonts w:ascii="Marianne" w:eastAsia="Times New Roman" w:hAnsi="Marianne"/>
          <w:color w:val="000000"/>
          <w:sz w:val="18"/>
          <w:szCs w:val="18"/>
          <w:lang w:eastAsia="fr-FR"/>
        </w:rPr>
        <w:t xml:space="preserve"> légal de l'entreprise</w:t>
      </w:r>
    </w:p>
    <w:p w14:paraId="2D2C373F" w14:textId="77777777" w:rsidR="007A7BB0" w:rsidRPr="00B002AB" w:rsidRDefault="007A7BB0" w:rsidP="003D1DC3">
      <w:pPr>
        <w:spacing w:after="0" w:line="240" w:lineRule="auto"/>
        <w:ind w:left="28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signataire</w:t>
      </w:r>
      <w:proofErr w:type="gramEnd"/>
      <w:r w:rsidRPr="00B002AB">
        <w:rPr>
          <w:rFonts w:ascii="Marianne" w:eastAsia="Times New Roman" w:hAnsi="Marianne"/>
          <w:color w:val="000000"/>
          <w:sz w:val="18"/>
          <w:szCs w:val="18"/>
          <w:lang w:eastAsia="fr-FR"/>
        </w:rPr>
        <w:t xml:space="preserve"> ayant reçu pouvoir du représentant légal de l'entreprise</w:t>
      </w:r>
    </w:p>
    <w:p w14:paraId="1450413C" w14:textId="77777777" w:rsidR="007A7BB0" w:rsidRPr="00B002AB" w:rsidRDefault="007A7BB0" w:rsidP="007A7BB0">
      <w:pPr>
        <w:spacing w:after="0" w:line="240" w:lineRule="auto"/>
        <w:jc w:val="both"/>
        <w:rPr>
          <w:rFonts w:ascii="Marianne" w:eastAsia="Times New Roman" w:hAnsi="Marianne"/>
          <w:sz w:val="18"/>
          <w:szCs w:val="18"/>
          <w:lang w:eastAsia="fr-FR"/>
        </w:rPr>
      </w:pPr>
    </w:p>
    <w:p w14:paraId="65E34A00" w14:textId="77777777" w:rsidR="007A7BB0" w:rsidRPr="00B002AB" w:rsidRDefault="00884A4E" w:rsidP="007A7BB0">
      <w:pPr>
        <w:spacing w:after="0" w:line="240" w:lineRule="auto"/>
        <w:ind w:left="-17"/>
        <w:jc w:val="both"/>
        <w:rPr>
          <w:rFonts w:ascii="Marianne" w:eastAsia="Times New Roman" w:hAnsi="Marianne"/>
          <w:i/>
          <w:sz w:val="18"/>
          <w:szCs w:val="18"/>
          <w:lang w:eastAsia="fr-FR"/>
        </w:rPr>
      </w:pPr>
      <w:proofErr w:type="gramStart"/>
      <w:r w:rsidRPr="00B002AB">
        <w:rPr>
          <w:rFonts w:ascii="Marianne" w:eastAsia="Times New Roman" w:hAnsi="Marianne"/>
          <w:b/>
          <w:bCs/>
          <w:i/>
          <w:sz w:val="18"/>
          <w:szCs w:val="18"/>
          <w:lang w:eastAsia="fr-FR"/>
        </w:rPr>
        <w:t>ci</w:t>
      </w:r>
      <w:proofErr w:type="gramEnd"/>
      <w:r w:rsidRPr="00B002AB">
        <w:rPr>
          <w:rFonts w:ascii="Marianne" w:eastAsia="Times New Roman" w:hAnsi="Marianne"/>
          <w:b/>
          <w:bCs/>
          <w:i/>
          <w:sz w:val="18"/>
          <w:szCs w:val="18"/>
          <w:lang w:eastAsia="fr-FR"/>
        </w:rPr>
        <w:t xml:space="preserve">-après, dénommé </w:t>
      </w:r>
      <w:r w:rsidRPr="00B002AB">
        <w:rPr>
          <w:rFonts w:ascii="Marianne" w:eastAsia="Times New Roman" w:hAnsi="Marianne"/>
          <w:b/>
          <w:bCs/>
          <w:sz w:val="18"/>
          <w:szCs w:val="18"/>
          <w:lang w:eastAsia="fr-FR"/>
        </w:rPr>
        <w:t>« </w:t>
      </w:r>
      <w:r w:rsidRPr="00B002AB">
        <w:rPr>
          <w:rFonts w:ascii="Marianne" w:eastAsia="Times New Roman" w:hAnsi="Marianne"/>
          <w:b/>
          <w:bCs/>
          <w:iCs/>
          <w:sz w:val="18"/>
          <w:szCs w:val="18"/>
          <w:lang w:eastAsia="fr-FR"/>
        </w:rPr>
        <w:t>le titulaire »</w:t>
      </w:r>
      <w:r w:rsidR="007A7BB0" w:rsidRPr="00B002AB">
        <w:rPr>
          <w:rFonts w:ascii="Marianne" w:eastAsia="Times New Roman" w:hAnsi="Marianne"/>
          <w:b/>
          <w:bCs/>
          <w:i/>
          <w:iCs/>
          <w:sz w:val="18"/>
          <w:szCs w:val="18"/>
          <w:lang w:eastAsia="fr-FR"/>
        </w:rPr>
        <w:t>,</w:t>
      </w:r>
    </w:p>
    <w:p w14:paraId="5B9ACC79" w14:textId="30A8F367" w:rsidR="007A7BB0" w:rsidRPr="00B002AB" w:rsidRDefault="007A7BB0" w:rsidP="007A7BB0">
      <w:pPr>
        <w:spacing w:before="60" w:after="0" w:line="240" w:lineRule="auto"/>
        <w:jc w:val="both"/>
        <w:rPr>
          <w:rFonts w:ascii="Marianne" w:eastAsia="Times New Roman" w:hAnsi="Marianne"/>
          <w:sz w:val="18"/>
          <w:szCs w:val="18"/>
          <w:lang w:eastAsia="fr-FR"/>
        </w:rPr>
      </w:pPr>
      <w:proofErr w:type="gramStart"/>
      <w:r w:rsidRPr="00B002AB">
        <w:rPr>
          <w:rFonts w:ascii="Marianne" w:eastAsia="Times New Roman" w:hAnsi="Marianne"/>
          <w:sz w:val="18"/>
          <w:szCs w:val="18"/>
          <w:lang w:eastAsia="fr-FR"/>
        </w:rPr>
        <w:t>ayant</w:t>
      </w:r>
      <w:proofErr w:type="gramEnd"/>
      <w:r w:rsidRPr="00B002AB">
        <w:rPr>
          <w:rFonts w:ascii="Marianne" w:eastAsia="Times New Roman" w:hAnsi="Marianne"/>
          <w:sz w:val="18"/>
          <w:szCs w:val="18"/>
          <w:lang w:eastAsia="fr-FR"/>
        </w:rPr>
        <w:t xml:space="preserve"> pris connaissance des documents contractuels listés à l’article 3</w:t>
      </w:r>
      <w:r w:rsidR="003E05F7" w:rsidRPr="00B002AB">
        <w:rPr>
          <w:rFonts w:ascii="Marianne" w:eastAsia="Times New Roman" w:hAnsi="Marianne"/>
          <w:sz w:val="18"/>
          <w:szCs w:val="18"/>
          <w:lang w:eastAsia="fr-FR"/>
        </w:rPr>
        <w:t xml:space="preserve"> ci-dessous</w:t>
      </w:r>
      <w:r w:rsidR="003E05F7" w:rsidRPr="00F90490">
        <w:rPr>
          <w:rFonts w:ascii="Marianne" w:eastAsia="Times New Roman" w:hAnsi="Marianne"/>
          <w:sz w:val="18"/>
          <w:szCs w:val="18"/>
          <w:lang w:eastAsia="fr-FR"/>
        </w:rPr>
        <w:t>, S</w:t>
      </w:r>
      <w:r w:rsidRPr="00F90490">
        <w:rPr>
          <w:rFonts w:ascii="Marianne" w:eastAsia="Times New Roman" w:hAnsi="Marianne"/>
          <w:sz w:val="18"/>
          <w:szCs w:val="18"/>
          <w:lang w:eastAsia="fr-FR"/>
        </w:rPr>
        <w:t>’ENGAG</w:t>
      </w:r>
      <w:r w:rsidR="00314118" w:rsidRPr="00F90490">
        <w:rPr>
          <w:rFonts w:ascii="Marianne" w:eastAsia="Times New Roman" w:hAnsi="Marianne"/>
          <w:sz w:val="18"/>
          <w:szCs w:val="18"/>
          <w:lang w:eastAsia="fr-FR"/>
        </w:rPr>
        <w:t>E sans</w:t>
      </w:r>
      <w:r w:rsidR="00314118" w:rsidRPr="00B002AB">
        <w:rPr>
          <w:rFonts w:ascii="Marianne" w:eastAsia="Times New Roman" w:hAnsi="Marianne"/>
          <w:sz w:val="18"/>
          <w:szCs w:val="18"/>
          <w:lang w:eastAsia="fr-FR"/>
        </w:rPr>
        <w:t xml:space="preserve"> réserve, sur la base de s</w:t>
      </w:r>
      <w:r w:rsidRPr="00B002AB">
        <w:rPr>
          <w:rFonts w:ascii="Marianne" w:eastAsia="Times New Roman" w:hAnsi="Marianne"/>
          <w:sz w:val="18"/>
          <w:szCs w:val="18"/>
          <w:lang w:eastAsia="fr-FR"/>
        </w:rPr>
        <w:t>on offre, et conformément aux dispositions de ces documents contractuels, à exécuter les prestations demandées dans les conditions définies ci-après.</w:t>
      </w:r>
    </w:p>
    <w:p w14:paraId="5CA31C11" w14:textId="77777777" w:rsidR="00E8446C" w:rsidRPr="00B002AB" w:rsidRDefault="00E8446C" w:rsidP="00E8446C">
      <w:pPr>
        <w:spacing w:after="0" w:line="240" w:lineRule="auto"/>
        <w:jc w:val="both"/>
        <w:rPr>
          <w:rFonts w:ascii="Marianne" w:eastAsia="Times New Roman" w:hAnsi="Marianne"/>
          <w:b/>
          <w:color w:val="000000"/>
          <w:sz w:val="18"/>
          <w:szCs w:val="18"/>
          <w:lang w:eastAsia="fr-FR"/>
        </w:rPr>
      </w:pPr>
    </w:p>
    <w:p w14:paraId="78789768" w14:textId="77777777" w:rsidR="00D17932" w:rsidRPr="00B002AB" w:rsidRDefault="00D17932" w:rsidP="00E8446C">
      <w:pPr>
        <w:spacing w:after="0" w:line="240" w:lineRule="auto"/>
        <w:jc w:val="both"/>
        <w:rPr>
          <w:rFonts w:ascii="Marianne" w:eastAsia="Times New Roman" w:hAnsi="Marianne"/>
          <w:b/>
          <w:color w:val="000000"/>
          <w:sz w:val="18"/>
          <w:szCs w:val="18"/>
          <w:lang w:eastAsia="fr-FR"/>
        </w:rPr>
      </w:pPr>
    </w:p>
    <w:p w14:paraId="45556BD0" w14:textId="77777777" w:rsidR="00E8446C" w:rsidRPr="0010394E" w:rsidRDefault="00E8446C" w:rsidP="00E8446C">
      <w:pPr>
        <w:spacing w:after="0" w:line="240" w:lineRule="auto"/>
        <w:jc w:val="both"/>
        <w:rPr>
          <w:rFonts w:ascii="Marianne" w:hAnsi="Marianne"/>
          <w:b/>
          <w:color w:val="000000"/>
          <w:sz w:val="40"/>
        </w:rPr>
      </w:pPr>
      <w:proofErr w:type="gramStart"/>
      <w:r w:rsidRPr="0010394E">
        <w:rPr>
          <w:rFonts w:ascii="Marianne" w:hAnsi="Marianne"/>
          <w:b/>
          <w:color w:val="000000"/>
          <w:sz w:val="40"/>
        </w:rPr>
        <w:t>OU</w:t>
      </w:r>
      <w:proofErr w:type="gramEnd"/>
    </w:p>
    <w:p w14:paraId="59638405" w14:textId="4B5F28BD" w:rsidR="00D17932" w:rsidRDefault="00D17932" w:rsidP="00E8446C">
      <w:pPr>
        <w:spacing w:after="0" w:line="240" w:lineRule="auto"/>
        <w:jc w:val="both"/>
        <w:rPr>
          <w:rFonts w:ascii="Marianne" w:eastAsia="Times New Roman" w:hAnsi="Marianne"/>
          <w:b/>
          <w:color w:val="000000"/>
          <w:sz w:val="18"/>
          <w:szCs w:val="18"/>
          <w:lang w:eastAsia="fr-FR"/>
        </w:rPr>
      </w:pPr>
    </w:p>
    <w:p w14:paraId="1CAAB0E8" w14:textId="77777777" w:rsidR="001B6872" w:rsidRPr="00B002AB" w:rsidRDefault="001B6872" w:rsidP="00E8446C">
      <w:pPr>
        <w:spacing w:after="0" w:line="240" w:lineRule="auto"/>
        <w:jc w:val="both"/>
        <w:rPr>
          <w:rFonts w:ascii="Marianne" w:eastAsia="Times New Roman" w:hAnsi="Marianne"/>
          <w:b/>
          <w:color w:val="000000"/>
          <w:sz w:val="18"/>
          <w:szCs w:val="18"/>
          <w:lang w:eastAsia="fr-FR"/>
        </w:rPr>
      </w:pPr>
    </w:p>
    <w:p w14:paraId="59CC8676" w14:textId="2A351D4A" w:rsidR="00E8446C" w:rsidRPr="00B002AB" w:rsidRDefault="00E8446C" w:rsidP="00157098">
      <w:pPr>
        <w:spacing w:after="0" w:line="240" w:lineRule="auto"/>
        <w:ind w:left="426" w:hanging="426"/>
        <w:jc w:val="both"/>
        <w:rPr>
          <w:rFonts w:ascii="Marianne" w:eastAsia="Times New Roman" w:hAnsi="Marianne"/>
          <w:sz w:val="20"/>
          <w:szCs w:val="20"/>
          <w:lang w:eastAsia="fr-FR"/>
        </w:rPr>
      </w:pPr>
      <w:r w:rsidRPr="00B002AB">
        <w:rPr>
          <w:rFonts w:ascii="Marianne" w:eastAsia="Times New Roman" w:hAnsi="Marianne"/>
          <w:color w:val="000000"/>
          <w:lang w:eastAsia="fr-FR"/>
        </w:rPr>
        <w:fldChar w:fldCharType="begin">
          <w:ffData>
            <w:name w:val="CaseACocher71"/>
            <w:enabled/>
            <w:calcOnExit w:val="0"/>
            <w:checkBox>
              <w:sizeAuto/>
              <w:default w:val="0"/>
              <w:checked w:val="0"/>
            </w:checkBox>
          </w:ffData>
        </w:fldChar>
      </w:r>
      <w:bookmarkStart w:id="29" w:name="CaseACocher71"/>
      <w:r w:rsidRPr="00B002AB">
        <w:rPr>
          <w:rFonts w:ascii="Marianne" w:eastAsia="Times New Roman" w:hAnsi="Marianne"/>
          <w:color w:val="000000"/>
          <w:lang w:eastAsia="fr-FR"/>
        </w:rPr>
        <w:instrText xml:space="preserve"> FORMCHECKBOX </w:instrText>
      </w:r>
      <w:r w:rsidR="00782789">
        <w:rPr>
          <w:rFonts w:ascii="Marianne" w:eastAsia="Times New Roman" w:hAnsi="Marianne"/>
          <w:color w:val="000000"/>
          <w:lang w:eastAsia="fr-FR"/>
        </w:rPr>
      </w:r>
      <w:r w:rsidR="00782789">
        <w:rPr>
          <w:rFonts w:ascii="Marianne" w:eastAsia="Times New Roman" w:hAnsi="Marianne"/>
          <w:color w:val="000000"/>
          <w:lang w:eastAsia="fr-FR"/>
        </w:rPr>
        <w:fldChar w:fldCharType="separate"/>
      </w:r>
      <w:r w:rsidRPr="00B002AB">
        <w:rPr>
          <w:rFonts w:ascii="Marianne" w:eastAsia="Times New Roman" w:hAnsi="Marianne"/>
          <w:color w:val="000000"/>
          <w:lang w:eastAsia="fr-FR"/>
        </w:rPr>
        <w:fldChar w:fldCharType="end"/>
      </w:r>
      <w:bookmarkEnd w:id="29"/>
      <w:r w:rsidRPr="00B002AB">
        <w:rPr>
          <w:rFonts w:ascii="Marianne" w:eastAsia="Times New Roman" w:hAnsi="Marianne"/>
          <w:color w:val="000000"/>
          <w:lang w:eastAsia="fr-FR"/>
        </w:rPr>
        <w:t xml:space="preserve"> </w:t>
      </w:r>
      <w:r w:rsidRPr="00B002AB">
        <w:rPr>
          <w:rFonts w:ascii="Marianne" w:eastAsia="Times New Roman" w:hAnsi="Marianne"/>
          <w:b/>
          <w:bCs/>
          <w:sz w:val="20"/>
          <w:szCs w:val="20"/>
          <w:u w:val="single"/>
          <w:lang w:eastAsia="fr-FR"/>
        </w:rPr>
        <w:t>Le groupement momentané d'entreprises,</w:t>
      </w:r>
      <w:r w:rsidRPr="00B002AB">
        <w:rPr>
          <w:rFonts w:ascii="Marianne" w:eastAsia="Times New Roman" w:hAnsi="Marianne"/>
          <w:b/>
          <w:bCs/>
          <w:sz w:val="20"/>
          <w:szCs w:val="20"/>
          <w:lang w:eastAsia="fr-FR"/>
        </w:rPr>
        <w:t xml:space="preserve"> </w:t>
      </w:r>
      <w:r w:rsidRPr="00B002AB">
        <w:rPr>
          <w:rFonts w:ascii="Marianne" w:eastAsia="Times New Roman" w:hAnsi="Marianne"/>
          <w:b/>
          <w:bCs/>
          <w:i/>
          <w:iCs/>
          <w:color w:val="000000"/>
          <w:sz w:val="20"/>
          <w:szCs w:val="20"/>
          <w:lang w:eastAsia="fr-FR"/>
        </w:rPr>
        <w:t xml:space="preserve">ci-après dénommé « le titulaire » en cas d’attribution de l’accord-cadre </w:t>
      </w:r>
      <w:r w:rsidRPr="00B002AB">
        <w:rPr>
          <w:rFonts w:ascii="Marianne" w:eastAsia="Times New Roman" w:hAnsi="Marianne"/>
          <w:b/>
          <w:bCs/>
          <w:color w:val="000000"/>
          <w:sz w:val="20"/>
          <w:szCs w:val="20"/>
          <w:lang w:eastAsia="fr-FR"/>
        </w:rPr>
        <w:t xml:space="preserve">et </w:t>
      </w:r>
      <w:r w:rsidRPr="00B002AB">
        <w:rPr>
          <w:rFonts w:ascii="Marianne" w:eastAsia="Times New Roman" w:hAnsi="Marianne"/>
          <w:b/>
          <w:bCs/>
          <w:color w:val="000000"/>
          <w:sz w:val="20"/>
          <w:szCs w:val="20"/>
          <w:u w:val="single"/>
          <w:lang w:eastAsia="fr-FR"/>
        </w:rPr>
        <w:t>composé des entreprises suivantes</w:t>
      </w:r>
      <w:r w:rsidRPr="00B002AB">
        <w:rPr>
          <w:rFonts w:ascii="Marianne" w:eastAsia="Times New Roman" w:hAnsi="Marianne"/>
          <w:b/>
          <w:bCs/>
          <w:color w:val="000000"/>
          <w:sz w:val="20"/>
          <w:szCs w:val="20"/>
          <w:lang w:eastAsia="fr-FR"/>
        </w:rPr>
        <w:fldChar w:fldCharType="begin"/>
      </w:r>
      <w:r w:rsidRPr="00B002AB">
        <w:rPr>
          <w:rFonts w:ascii="Marianne" w:eastAsia="Times New Roman" w:hAnsi="Marianne"/>
          <w:b/>
          <w:bCs/>
          <w:color w:val="000000"/>
          <w:sz w:val="20"/>
          <w:szCs w:val="20"/>
          <w:u w:val="single"/>
          <w:lang w:eastAsia="fr-FR"/>
        </w:rPr>
        <w:instrText xml:space="preserve"> NOTEREF _Ref523993671 \f </w:instrText>
      </w:r>
      <w:r w:rsidR="00B002AB" w:rsidRPr="00B002AB">
        <w:rPr>
          <w:rFonts w:ascii="Marianne" w:eastAsia="Times New Roman" w:hAnsi="Marianne"/>
          <w:b/>
          <w:bCs/>
          <w:color w:val="000000"/>
          <w:sz w:val="20"/>
          <w:szCs w:val="20"/>
          <w:u w:val="single"/>
          <w:lang w:eastAsia="fr-FR"/>
        </w:rPr>
        <w:instrText xml:space="preserve"> \* MERGEFORMAT </w:instrText>
      </w:r>
      <w:r w:rsidRPr="00B002AB">
        <w:rPr>
          <w:rFonts w:ascii="Marianne" w:eastAsia="Times New Roman" w:hAnsi="Marianne"/>
          <w:b/>
          <w:bCs/>
          <w:color w:val="000000"/>
          <w:sz w:val="20"/>
          <w:szCs w:val="20"/>
          <w:lang w:eastAsia="fr-FR"/>
        </w:rPr>
        <w:fldChar w:fldCharType="separate"/>
      </w:r>
      <w:r w:rsidR="006A27D0" w:rsidRPr="006A27D0">
        <w:rPr>
          <w:rStyle w:val="Appelnotedebasdep"/>
        </w:rPr>
        <w:t>2</w:t>
      </w:r>
      <w:r w:rsidRPr="00B002AB">
        <w:rPr>
          <w:rFonts w:ascii="Marianne" w:eastAsia="Times New Roman" w:hAnsi="Marianne"/>
          <w:b/>
          <w:bCs/>
          <w:color w:val="000000"/>
          <w:sz w:val="20"/>
          <w:szCs w:val="20"/>
          <w:lang w:eastAsia="fr-FR"/>
        </w:rPr>
        <w:fldChar w:fldCharType="end"/>
      </w:r>
      <w:r w:rsidRPr="00B002AB">
        <w:rPr>
          <w:rFonts w:ascii="Marianne" w:eastAsia="Times New Roman" w:hAnsi="Marianne"/>
          <w:b/>
          <w:bCs/>
          <w:color w:val="000000"/>
          <w:sz w:val="20"/>
          <w:szCs w:val="20"/>
          <w:lang w:eastAsia="fr-FR"/>
        </w:rPr>
        <w:t xml:space="preserve"> : </w:t>
      </w:r>
    </w:p>
    <w:p w14:paraId="164F441F" w14:textId="77777777" w:rsidR="00E8446C" w:rsidRPr="00B002AB" w:rsidRDefault="00E8446C" w:rsidP="00E8446C">
      <w:pPr>
        <w:spacing w:after="0" w:line="240" w:lineRule="auto"/>
        <w:jc w:val="both"/>
        <w:rPr>
          <w:rFonts w:ascii="Marianne" w:eastAsia="Times New Roman" w:hAnsi="Marianne"/>
          <w:sz w:val="18"/>
          <w:szCs w:val="18"/>
          <w:lang w:eastAsia="fr-FR"/>
        </w:rPr>
      </w:pPr>
    </w:p>
    <w:p w14:paraId="79F51846" w14:textId="77777777" w:rsidR="00E8446C" w:rsidRPr="00B002AB" w:rsidRDefault="00E8446C" w:rsidP="00E8446C">
      <w:pPr>
        <w:spacing w:after="0" w:line="240" w:lineRule="auto"/>
        <w:jc w:val="both"/>
        <w:rPr>
          <w:rFonts w:ascii="Marianne" w:eastAsia="Times New Roman" w:hAnsi="Marianne"/>
          <w:sz w:val="24"/>
          <w:szCs w:val="24"/>
          <w:lang w:eastAsia="fr-FR"/>
        </w:rPr>
      </w:pPr>
      <w:r w:rsidRPr="00B002AB">
        <w:rPr>
          <w:rFonts w:ascii="Marianne" w:eastAsia="Times New Roman" w:hAnsi="Marianne"/>
          <w:b/>
          <w:bCs/>
          <w:color w:val="000000"/>
          <w:sz w:val="24"/>
          <w:szCs w:val="24"/>
          <w:lang w:eastAsia="fr-FR"/>
        </w:rPr>
        <w:t>1</w:t>
      </w:r>
      <w:r w:rsidRPr="00B002AB">
        <w:rPr>
          <w:rFonts w:ascii="Marianne" w:eastAsia="Times New Roman" w:hAnsi="Marianne"/>
          <w:b/>
          <w:bCs/>
          <w:color w:val="000000"/>
          <w:sz w:val="24"/>
          <w:szCs w:val="24"/>
          <w:vertAlign w:val="superscript"/>
          <w:lang w:eastAsia="fr-FR"/>
        </w:rPr>
        <w:t>ère</w:t>
      </w:r>
      <w:r w:rsidRPr="00B002AB">
        <w:rPr>
          <w:rFonts w:ascii="Marianne" w:eastAsia="Times New Roman" w:hAnsi="Marianne"/>
          <w:b/>
          <w:bCs/>
          <w:color w:val="000000"/>
          <w:sz w:val="24"/>
          <w:szCs w:val="24"/>
          <w:lang w:eastAsia="fr-FR"/>
        </w:rPr>
        <w:t xml:space="preserve"> co-traitant, mandataire du groupement : </w:t>
      </w:r>
    </w:p>
    <w:p w14:paraId="4AB12C6A" w14:textId="77777777" w:rsidR="00E8446C" w:rsidRPr="00B002AB" w:rsidRDefault="00E8446C" w:rsidP="009A06AF">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Nom de l'opérateur économique :</w:t>
      </w:r>
    </w:p>
    <w:p w14:paraId="0A01C96F" w14:textId="77777777" w:rsidR="00E8446C" w:rsidRPr="00B002AB" w:rsidRDefault="00E8446C" w:rsidP="00E8446C">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Dénomination sociale : </w:t>
      </w:r>
      <w:r w:rsidRPr="00B002AB">
        <w:rPr>
          <w:rFonts w:ascii="Marianne" w:eastAsia="Times New Roman" w:hAnsi="Marianne"/>
          <w:sz w:val="18"/>
          <w:szCs w:val="18"/>
          <w:lang w:eastAsia="fr-FR"/>
        </w:rPr>
        <w:fldChar w:fldCharType="begin">
          <w:ffData>
            <w:name w:val="Texte9"/>
            <w:enabled/>
            <w:calcOnExit w:val="0"/>
            <w:textInput/>
          </w:ffData>
        </w:fldChar>
      </w:r>
      <w:bookmarkStart w:id="30" w:name="Texte9"/>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30"/>
    </w:p>
    <w:p w14:paraId="01996286" w14:textId="77777777" w:rsidR="00E8446C" w:rsidRPr="00B002AB" w:rsidRDefault="00E8446C" w:rsidP="00E8446C">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t>Ayant son siège social à :</w:t>
      </w:r>
      <w:r w:rsidRPr="00B002AB">
        <w:rPr>
          <w:rFonts w:ascii="Marianne" w:eastAsia="Times New Roman" w:hAnsi="Marianne"/>
          <w:sz w:val="18"/>
          <w:szCs w:val="18"/>
          <w:lang w:eastAsia="fr-FR"/>
        </w:rPr>
        <w:t xml:space="preserve"> </w:t>
      </w:r>
      <w:r w:rsidRPr="00B002AB">
        <w:rPr>
          <w:rFonts w:ascii="Marianne" w:eastAsia="Times New Roman" w:hAnsi="Marianne"/>
          <w:color w:val="000000"/>
          <w:sz w:val="18"/>
          <w:szCs w:val="18"/>
          <w:lang w:eastAsia="fr-FR"/>
        </w:rPr>
        <w:fldChar w:fldCharType="begin">
          <w:ffData>
            <w:name w:val="Texte10"/>
            <w:enabled/>
            <w:calcOnExit w:val="0"/>
            <w:textInput/>
          </w:ffData>
        </w:fldChar>
      </w:r>
      <w:bookmarkStart w:id="31" w:name="Texte10"/>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color w:val="000000"/>
          <w:sz w:val="18"/>
          <w:szCs w:val="18"/>
          <w:lang w:eastAsia="fr-FR"/>
        </w:rPr>
        <w:fldChar w:fldCharType="end"/>
      </w:r>
      <w:bookmarkEnd w:id="31"/>
    </w:p>
    <w:p w14:paraId="74654ED2" w14:textId="77777777" w:rsidR="00E8446C" w:rsidRPr="00B002AB" w:rsidRDefault="00E8446C" w:rsidP="00E8446C">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Numéro unique d’identité du siège social (SIRET) : </w:t>
      </w:r>
      <w:r w:rsidRPr="00B002AB">
        <w:rPr>
          <w:rFonts w:ascii="Marianne" w:eastAsia="Times New Roman" w:hAnsi="Marianne"/>
          <w:sz w:val="18"/>
          <w:szCs w:val="18"/>
          <w:lang w:eastAsia="fr-FR"/>
        </w:rPr>
        <w:fldChar w:fldCharType="begin">
          <w:ffData>
            <w:name w:val="Texte11"/>
            <w:enabled/>
            <w:calcOnExit w:val="0"/>
            <w:textInput/>
          </w:ffData>
        </w:fldChar>
      </w:r>
      <w:bookmarkStart w:id="32" w:name="Texte11"/>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32"/>
    </w:p>
    <w:p w14:paraId="6D8DCB91" w14:textId="77777777" w:rsidR="00E8446C" w:rsidRPr="00B002AB" w:rsidRDefault="00E8446C" w:rsidP="00E8446C">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Code d’activité économique principale (APE) : </w:t>
      </w:r>
      <w:r w:rsidRPr="00B002AB">
        <w:rPr>
          <w:rFonts w:ascii="Marianne" w:eastAsia="Times New Roman" w:hAnsi="Marianne"/>
          <w:sz w:val="18"/>
          <w:szCs w:val="18"/>
          <w:lang w:eastAsia="fr-FR"/>
        </w:rPr>
        <w:fldChar w:fldCharType="begin">
          <w:ffData>
            <w:name w:val="Texte12"/>
            <w:enabled/>
            <w:calcOnExit w:val="0"/>
            <w:textInput/>
          </w:ffData>
        </w:fldChar>
      </w:r>
      <w:bookmarkStart w:id="33" w:name="Texte12"/>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33"/>
    </w:p>
    <w:p w14:paraId="73C77A06" w14:textId="77777777" w:rsidR="00E8446C" w:rsidRPr="00B002AB" w:rsidRDefault="00E8446C" w:rsidP="00E8446C">
      <w:pPr>
        <w:spacing w:after="0" w:line="240" w:lineRule="auto"/>
        <w:jc w:val="both"/>
        <w:rPr>
          <w:rFonts w:ascii="Marianne" w:eastAsia="Times New Roman" w:hAnsi="Marianne"/>
          <w:sz w:val="18"/>
          <w:szCs w:val="18"/>
          <w:lang w:eastAsia="fr-FR"/>
        </w:rPr>
      </w:pPr>
    </w:p>
    <w:p w14:paraId="46A13E3A" w14:textId="7BE7BEB6" w:rsidR="00E8446C" w:rsidRPr="00B002AB" w:rsidRDefault="00E8446C" w:rsidP="00E8446C">
      <w:pPr>
        <w:spacing w:after="0" w:line="240" w:lineRule="auto"/>
        <w:jc w:val="both"/>
        <w:rPr>
          <w:rFonts w:ascii="Marianne" w:eastAsia="Times New Roman" w:hAnsi="Marianne"/>
          <w:sz w:val="18"/>
          <w:szCs w:val="18"/>
          <w:lang w:eastAsia="fr-FR"/>
        </w:rPr>
      </w:pPr>
      <w:r w:rsidRPr="00B002AB">
        <w:rPr>
          <w:rFonts w:ascii="Marianne" w:eastAsia="Times New Roman" w:hAnsi="Marianne"/>
          <w:b/>
          <w:bCs/>
          <w:color w:val="000000"/>
          <w:sz w:val="18"/>
          <w:szCs w:val="18"/>
          <w:lang w:eastAsia="fr-FR"/>
        </w:rPr>
        <w:t>Ayant le statut juridique légal de</w:t>
      </w:r>
      <w:r w:rsidRPr="00B002AB">
        <w:rPr>
          <w:rFonts w:ascii="Marianne" w:eastAsia="Times New Roman" w:hAnsi="Marianne"/>
          <w:b/>
          <w:bCs/>
          <w:color w:val="000000"/>
          <w:sz w:val="18"/>
          <w:szCs w:val="18"/>
          <w:lang w:eastAsia="fr-FR"/>
        </w:rPr>
        <w:fldChar w:fldCharType="begin"/>
      </w:r>
      <w:r w:rsidRPr="00B002AB">
        <w:rPr>
          <w:rFonts w:ascii="Marianne" w:eastAsia="Times New Roman" w:hAnsi="Marianne"/>
          <w:b/>
          <w:bCs/>
          <w:color w:val="000000"/>
          <w:sz w:val="18"/>
          <w:szCs w:val="18"/>
          <w:lang w:eastAsia="fr-FR"/>
        </w:rPr>
        <w:instrText xml:space="preserve"> NOTEREF _Ref523993671 \f </w:instrText>
      </w:r>
      <w:r w:rsidR="00B002AB" w:rsidRPr="00B002AB">
        <w:rPr>
          <w:rFonts w:ascii="Marianne" w:eastAsia="Times New Roman" w:hAnsi="Marianne"/>
          <w:b/>
          <w:bCs/>
          <w:color w:val="000000"/>
          <w:sz w:val="18"/>
          <w:szCs w:val="18"/>
          <w:lang w:eastAsia="fr-FR"/>
        </w:rPr>
        <w:instrText xml:space="preserve"> \* MERGEFORMAT </w:instrText>
      </w:r>
      <w:r w:rsidRPr="00B002AB">
        <w:rPr>
          <w:rFonts w:ascii="Marianne" w:eastAsia="Times New Roman" w:hAnsi="Marianne"/>
          <w:b/>
          <w:bCs/>
          <w:color w:val="000000"/>
          <w:sz w:val="18"/>
          <w:szCs w:val="18"/>
          <w:lang w:eastAsia="fr-FR"/>
        </w:rPr>
        <w:fldChar w:fldCharType="separate"/>
      </w:r>
      <w:r w:rsidR="006A27D0" w:rsidRPr="006A27D0">
        <w:rPr>
          <w:rStyle w:val="Appelnotedebasdep"/>
        </w:rPr>
        <w:t>2</w:t>
      </w:r>
      <w:r w:rsidRPr="00B002AB">
        <w:rPr>
          <w:rFonts w:ascii="Marianne" w:eastAsia="Times New Roman" w:hAnsi="Marianne"/>
          <w:b/>
          <w:bCs/>
          <w:color w:val="000000"/>
          <w:sz w:val="18"/>
          <w:szCs w:val="18"/>
          <w:lang w:eastAsia="fr-FR"/>
        </w:rPr>
        <w:fldChar w:fldCharType="end"/>
      </w:r>
      <w:r w:rsidRPr="00B002AB">
        <w:rPr>
          <w:rFonts w:ascii="Marianne" w:eastAsia="Times New Roman" w:hAnsi="Marianne"/>
          <w:b/>
          <w:bCs/>
          <w:color w:val="000000"/>
          <w:sz w:val="18"/>
          <w:szCs w:val="18"/>
          <w:lang w:eastAsia="fr-FR"/>
        </w:rPr>
        <w:t xml:space="preserve"> :</w:t>
      </w:r>
    </w:p>
    <w:p w14:paraId="32DD0F43" w14:textId="77777777" w:rsidR="00E8446C" w:rsidRPr="00B002AB" w:rsidRDefault="00E8446C" w:rsidP="00E8446C">
      <w:pPr>
        <w:spacing w:before="120" w:after="0" w:line="240" w:lineRule="auto"/>
        <w:ind w:left="301"/>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25"/>
            <w:enabled/>
            <w:calcOnExit w:val="0"/>
            <w:checkBox>
              <w:sizeAuto/>
              <w:default w:val="0"/>
            </w:checkBox>
          </w:ffData>
        </w:fldChar>
      </w:r>
      <w:bookmarkStart w:id="34" w:name="CaseACocher25"/>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34"/>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b/>
          <w:bCs/>
          <w:sz w:val="18"/>
          <w:szCs w:val="18"/>
          <w:lang w:eastAsia="fr-FR"/>
        </w:rPr>
        <w:t>personne</w:t>
      </w:r>
      <w:proofErr w:type="gramEnd"/>
      <w:r w:rsidRPr="00B002AB">
        <w:rPr>
          <w:rFonts w:ascii="Marianne" w:eastAsia="Times New Roman" w:hAnsi="Marianne"/>
          <w:b/>
          <w:bCs/>
          <w:sz w:val="18"/>
          <w:szCs w:val="18"/>
          <w:lang w:eastAsia="fr-FR"/>
        </w:rPr>
        <w:t xml:space="preserve"> morale :</w:t>
      </w:r>
    </w:p>
    <w:p w14:paraId="659F4F29"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26"/>
            <w:enabled/>
            <w:calcOnExit w:val="0"/>
            <w:checkBox>
              <w:sizeAuto/>
              <w:default w:val="0"/>
            </w:checkBox>
          </w:ffData>
        </w:fldChar>
      </w:r>
      <w:bookmarkStart w:id="35" w:name="CaseACocher26"/>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35"/>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anonyme (SA), </w:t>
      </w:r>
    </w:p>
    <w:p w14:paraId="2BACBF39"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27"/>
            <w:enabled/>
            <w:calcOnExit w:val="0"/>
            <w:checkBox>
              <w:sizeAuto/>
              <w:default w:val="0"/>
            </w:checkBox>
          </w:ffData>
        </w:fldChar>
      </w:r>
      <w:bookmarkStart w:id="36" w:name="CaseACocher27"/>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36"/>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par actions simplifiée (SAS),</w:t>
      </w:r>
    </w:p>
    <w:p w14:paraId="1D30B3B1"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28"/>
            <w:enabled/>
            <w:calcOnExit w:val="0"/>
            <w:checkBox>
              <w:sizeAuto/>
              <w:default w:val="0"/>
            </w:checkBox>
          </w:ffData>
        </w:fldChar>
      </w:r>
      <w:bookmarkStart w:id="37" w:name="CaseACocher28"/>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37"/>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par actions simplifiée unipersonnelle (SASU),</w:t>
      </w:r>
    </w:p>
    <w:p w14:paraId="706A59CD"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29"/>
            <w:enabled/>
            <w:calcOnExit w:val="0"/>
            <w:checkBox>
              <w:sizeAuto/>
              <w:default w:val="0"/>
            </w:checkBox>
          </w:ffData>
        </w:fldChar>
      </w:r>
      <w:bookmarkStart w:id="38" w:name="CaseACocher29"/>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38"/>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société</w:t>
      </w:r>
      <w:proofErr w:type="gramEnd"/>
      <w:r w:rsidRPr="00B002AB">
        <w:rPr>
          <w:rFonts w:ascii="Marianne" w:eastAsia="Times New Roman" w:hAnsi="Marianne"/>
          <w:color w:val="000000"/>
          <w:sz w:val="18"/>
          <w:szCs w:val="18"/>
          <w:lang w:eastAsia="fr-FR"/>
        </w:rPr>
        <w:t xml:space="preserve"> à responsabilité limitée (SARL), </w:t>
      </w:r>
    </w:p>
    <w:p w14:paraId="3B03F8C5"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lastRenderedPageBreak/>
        <w:fldChar w:fldCharType="begin">
          <w:ffData>
            <w:name w:val="CaseACocher30"/>
            <w:enabled/>
            <w:calcOnExit w:val="0"/>
            <w:checkBox>
              <w:sizeAuto/>
              <w:default w:val="0"/>
            </w:checkBox>
          </w:ffData>
        </w:fldChar>
      </w:r>
      <w:bookmarkStart w:id="39" w:name="CaseACocher30"/>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39"/>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entreprise</w:t>
      </w:r>
      <w:proofErr w:type="gramEnd"/>
      <w:r w:rsidRPr="00B002AB">
        <w:rPr>
          <w:rFonts w:ascii="Marianne" w:eastAsia="Times New Roman" w:hAnsi="Marianne"/>
          <w:sz w:val="18"/>
          <w:szCs w:val="18"/>
          <w:lang w:eastAsia="fr-FR"/>
        </w:rPr>
        <w:t xml:space="preserve"> unipersonnelle à responsabilité limitée (EURL ou SARL unipersonnelle),</w:t>
      </w:r>
    </w:p>
    <w:p w14:paraId="226B7B9B"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31"/>
            <w:enabled/>
            <w:calcOnExit w:val="0"/>
            <w:checkBox>
              <w:sizeAuto/>
              <w:default w:val="0"/>
            </w:checkBox>
          </w:ffData>
        </w:fldChar>
      </w:r>
      <w:bookmarkStart w:id="40" w:name="CaseACocher31"/>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40"/>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en nom collectif (SNC),</w:t>
      </w:r>
    </w:p>
    <w:p w14:paraId="10719B37"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32"/>
            <w:enabled/>
            <w:calcOnExit w:val="0"/>
            <w:checkBox>
              <w:sizeAuto/>
              <w:default w:val="0"/>
            </w:checkBox>
          </w:ffData>
        </w:fldChar>
      </w:r>
      <w:bookmarkStart w:id="41" w:name="CaseACocher32"/>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41"/>
      <w:r w:rsidRPr="00B002AB">
        <w:rPr>
          <w:rFonts w:ascii="Marianne" w:eastAsia="Times New Roman" w:hAnsi="Marianne"/>
          <w:sz w:val="18"/>
          <w:szCs w:val="18"/>
          <w:lang w:eastAsia="fr-FR"/>
        </w:rPr>
        <w:t xml:space="preserve">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en commandite simple (SCS),</w:t>
      </w:r>
    </w:p>
    <w:p w14:paraId="715C3F68"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33"/>
            <w:enabled/>
            <w:calcOnExit w:val="0"/>
            <w:checkBox>
              <w:sizeAuto/>
              <w:default w:val="0"/>
            </w:checkBox>
          </w:ffData>
        </w:fldChar>
      </w:r>
      <w:bookmarkStart w:id="42" w:name="CaseACocher33"/>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42"/>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en commandite par actions (SCA),</w:t>
      </w:r>
    </w:p>
    <w:p w14:paraId="7AF95BFC"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34"/>
            <w:enabled/>
            <w:calcOnExit w:val="0"/>
            <w:checkBox>
              <w:sizeAuto/>
              <w:default w:val="0"/>
            </w:checkBox>
          </w:ffData>
        </w:fldChar>
      </w:r>
      <w:bookmarkStart w:id="43" w:name="CaseACocher34"/>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43"/>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civile professionnelle (SCP) ou Société d'exercice libéral (SEL),</w:t>
      </w:r>
    </w:p>
    <w:p w14:paraId="4B4ABF44"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35"/>
            <w:enabled/>
            <w:calcOnExit w:val="0"/>
            <w:checkBox>
              <w:sizeAuto/>
              <w:default w:val="0"/>
            </w:checkBox>
          </w:ffData>
        </w:fldChar>
      </w:r>
      <w:bookmarkStart w:id="44" w:name="CaseACocher35"/>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44"/>
      <w:r w:rsidRPr="00B002AB">
        <w:rPr>
          <w:rFonts w:ascii="Marianne" w:eastAsia="Times New Roman" w:hAnsi="Marianne"/>
          <w:sz w:val="18"/>
          <w:szCs w:val="18"/>
          <w:lang w:eastAsia="fr-FR"/>
        </w:rPr>
        <w:t xml:space="preserve"> </w:t>
      </w:r>
      <w:proofErr w:type="gramStart"/>
      <w:r w:rsidRPr="00B002AB">
        <w:rPr>
          <w:rFonts w:ascii="Marianne" w:eastAsia="Times New Roman" w:hAnsi="Marianne"/>
          <w:sz w:val="18"/>
          <w:szCs w:val="18"/>
          <w:lang w:eastAsia="fr-FR"/>
        </w:rPr>
        <w:t>autre</w:t>
      </w:r>
      <w:proofErr w:type="gramEnd"/>
      <w:r w:rsidRPr="00B002AB">
        <w:rPr>
          <w:rFonts w:ascii="Marianne" w:eastAsia="Times New Roman" w:hAnsi="Marianne"/>
          <w:sz w:val="18"/>
          <w:szCs w:val="18"/>
          <w:lang w:eastAsia="fr-FR"/>
        </w:rPr>
        <w:t xml:space="preserve"> statut juridique : </w:t>
      </w:r>
      <w:r w:rsidRPr="00B002AB">
        <w:rPr>
          <w:rFonts w:ascii="Marianne" w:eastAsia="Times New Roman" w:hAnsi="Marianne"/>
          <w:sz w:val="18"/>
          <w:szCs w:val="18"/>
          <w:lang w:eastAsia="fr-FR"/>
        </w:rPr>
        <w:fldChar w:fldCharType="begin">
          <w:ffData>
            <w:name w:val="Texte13"/>
            <w:enabled/>
            <w:calcOnExit w:val="0"/>
            <w:textInput/>
          </w:ffData>
        </w:fldChar>
      </w:r>
      <w:bookmarkStart w:id="45" w:name="Texte13"/>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45"/>
    </w:p>
    <w:p w14:paraId="0D988320" w14:textId="77777777" w:rsidR="00E8446C" w:rsidRPr="00B002AB" w:rsidRDefault="00E8446C" w:rsidP="00E8446C">
      <w:pPr>
        <w:spacing w:after="0" w:line="240" w:lineRule="auto"/>
        <w:ind w:left="612"/>
        <w:jc w:val="both"/>
        <w:rPr>
          <w:rFonts w:ascii="Marianne" w:eastAsia="Times New Roman" w:hAnsi="Marianne"/>
          <w:sz w:val="18"/>
          <w:szCs w:val="18"/>
          <w:lang w:eastAsia="fr-FR"/>
        </w:rPr>
      </w:pPr>
    </w:p>
    <w:p w14:paraId="2EEB19EC" w14:textId="77777777" w:rsidR="00E8446C" w:rsidRPr="00B002AB" w:rsidRDefault="00E8446C" w:rsidP="00E8446C">
      <w:pPr>
        <w:spacing w:after="0" w:line="240" w:lineRule="auto"/>
        <w:ind w:left="335"/>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36"/>
            <w:enabled/>
            <w:calcOnExit w:val="0"/>
            <w:checkBox>
              <w:sizeAuto/>
              <w:default w:val="0"/>
            </w:checkBox>
          </w:ffData>
        </w:fldChar>
      </w:r>
      <w:bookmarkStart w:id="46" w:name="CaseACocher36"/>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46"/>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b/>
          <w:bCs/>
          <w:sz w:val="18"/>
          <w:szCs w:val="18"/>
          <w:lang w:eastAsia="fr-FR"/>
        </w:rPr>
        <w:t>personne</w:t>
      </w:r>
      <w:proofErr w:type="gramEnd"/>
      <w:r w:rsidRPr="00B002AB">
        <w:rPr>
          <w:rFonts w:ascii="Marianne" w:eastAsia="Times New Roman" w:hAnsi="Marianne"/>
          <w:b/>
          <w:bCs/>
          <w:sz w:val="18"/>
          <w:szCs w:val="18"/>
          <w:lang w:eastAsia="fr-FR"/>
        </w:rPr>
        <w:t xml:space="preserve"> physique, entreprise individuelle :</w:t>
      </w:r>
    </w:p>
    <w:p w14:paraId="0C4E4E86"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37"/>
            <w:enabled/>
            <w:calcOnExit w:val="0"/>
            <w:checkBox>
              <w:sizeAuto/>
              <w:default w:val="0"/>
            </w:checkBox>
          </w:ffData>
        </w:fldChar>
      </w:r>
      <w:bookmarkStart w:id="47" w:name="CaseACocher37"/>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47"/>
      <w:r w:rsidRPr="00B002AB">
        <w:rPr>
          <w:rFonts w:ascii="Marianne" w:eastAsia="Times New Roman" w:hAnsi="Marianne"/>
          <w:sz w:val="18"/>
          <w:szCs w:val="18"/>
          <w:lang w:eastAsia="fr-FR"/>
        </w:rPr>
        <w:t xml:space="preserve"> </w:t>
      </w:r>
      <w:proofErr w:type="gramStart"/>
      <w:r w:rsidRPr="00B002AB">
        <w:rPr>
          <w:rFonts w:ascii="Marianne" w:eastAsia="Times New Roman" w:hAnsi="Marianne"/>
          <w:sz w:val="18"/>
          <w:szCs w:val="18"/>
          <w:lang w:eastAsia="fr-FR"/>
        </w:rPr>
        <w:t>régime</w:t>
      </w:r>
      <w:proofErr w:type="gramEnd"/>
      <w:r w:rsidRPr="00B002AB">
        <w:rPr>
          <w:rFonts w:ascii="Marianne" w:eastAsia="Times New Roman" w:hAnsi="Marianne"/>
          <w:sz w:val="18"/>
          <w:szCs w:val="18"/>
          <w:lang w:eastAsia="fr-FR"/>
        </w:rPr>
        <w:t xml:space="preserve"> classique</w:t>
      </w:r>
    </w:p>
    <w:p w14:paraId="332731B6"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38"/>
            <w:enabled/>
            <w:calcOnExit w:val="0"/>
            <w:checkBox>
              <w:sizeAuto/>
              <w:default w:val="0"/>
            </w:checkBox>
          </w:ffData>
        </w:fldChar>
      </w:r>
      <w:bookmarkStart w:id="48" w:name="CaseACocher38"/>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48"/>
      <w:r w:rsidRPr="00B002AB">
        <w:rPr>
          <w:rFonts w:ascii="Marianne" w:eastAsia="Times New Roman" w:hAnsi="Marianne"/>
          <w:sz w:val="18"/>
          <w:szCs w:val="18"/>
          <w:lang w:eastAsia="fr-FR"/>
        </w:rPr>
        <w:t xml:space="preserve"> EURL </w:t>
      </w:r>
    </w:p>
    <w:p w14:paraId="01AAF474"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39"/>
            <w:enabled/>
            <w:calcOnExit w:val="0"/>
            <w:checkBox>
              <w:sizeAuto/>
              <w:default w:val="0"/>
            </w:checkBox>
          </w:ffData>
        </w:fldChar>
      </w:r>
      <w:bookmarkStart w:id="49" w:name="CaseACocher39"/>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49"/>
      <w:r w:rsidRPr="00B002AB">
        <w:rPr>
          <w:rFonts w:ascii="Marianne" w:eastAsia="Times New Roman" w:hAnsi="Marianne"/>
          <w:sz w:val="18"/>
          <w:szCs w:val="18"/>
          <w:lang w:eastAsia="fr-FR"/>
        </w:rPr>
        <w:t xml:space="preserve"> </w:t>
      </w:r>
      <w:proofErr w:type="gramStart"/>
      <w:r w:rsidRPr="00B002AB">
        <w:rPr>
          <w:rFonts w:ascii="Marianne" w:eastAsia="Times New Roman" w:hAnsi="Marianne"/>
          <w:sz w:val="18"/>
          <w:szCs w:val="18"/>
          <w:lang w:eastAsia="fr-FR"/>
        </w:rPr>
        <w:t>auto</w:t>
      </w:r>
      <w:proofErr w:type="gramEnd"/>
      <w:r w:rsidRPr="00B002AB">
        <w:rPr>
          <w:rFonts w:ascii="Marianne" w:eastAsia="Times New Roman" w:hAnsi="Marianne"/>
          <w:sz w:val="18"/>
          <w:szCs w:val="18"/>
          <w:lang w:eastAsia="fr-FR"/>
        </w:rPr>
        <w:t xml:space="preserve"> entrepreneur </w:t>
      </w:r>
    </w:p>
    <w:p w14:paraId="1670B7BF" w14:textId="77777777" w:rsidR="00E8446C" w:rsidRPr="00B002AB" w:rsidRDefault="00E8446C" w:rsidP="00E8446C">
      <w:pPr>
        <w:spacing w:after="0" w:line="240" w:lineRule="auto"/>
        <w:ind w:left="612"/>
        <w:jc w:val="both"/>
        <w:rPr>
          <w:rFonts w:ascii="Marianne" w:eastAsia="Times New Roman" w:hAnsi="Marianne"/>
          <w:sz w:val="18"/>
          <w:szCs w:val="18"/>
          <w:lang w:eastAsia="fr-FR"/>
        </w:rPr>
      </w:pPr>
    </w:p>
    <w:p w14:paraId="7D45D74D" w14:textId="77777777" w:rsidR="00884A4E" w:rsidRPr="00B002AB" w:rsidRDefault="00E8446C" w:rsidP="00E8446C">
      <w:pPr>
        <w:spacing w:after="0" w:line="240" w:lineRule="auto"/>
        <w:jc w:val="both"/>
        <w:rPr>
          <w:rFonts w:ascii="Marianne" w:eastAsia="Times New Roman" w:hAnsi="Marianne"/>
          <w:color w:val="000000"/>
          <w:sz w:val="18"/>
          <w:szCs w:val="18"/>
          <w:lang w:eastAsia="fr-FR"/>
        </w:rPr>
      </w:pPr>
      <w:r w:rsidRPr="00B002AB">
        <w:rPr>
          <w:rFonts w:ascii="Marianne" w:eastAsia="Times New Roman" w:hAnsi="Marianne"/>
          <w:b/>
          <w:color w:val="000000"/>
          <w:sz w:val="18"/>
          <w:szCs w:val="18"/>
          <w:lang w:eastAsia="fr-FR"/>
        </w:rPr>
        <w:t>Déclarant entrer dans la catégorie</w:t>
      </w:r>
      <w:r w:rsidRPr="00B002AB">
        <w:rPr>
          <w:rStyle w:val="Appelnotedebasdep"/>
          <w:rFonts w:ascii="Marianne" w:eastAsia="Times New Roman" w:hAnsi="Marianne"/>
          <w:b/>
          <w:color w:val="000000"/>
          <w:sz w:val="18"/>
          <w:szCs w:val="18"/>
          <w:lang w:eastAsia="fr-FR"/>
        </w:rPr>
        <w:footnoteReference w:id="5"/>
      </w:r>
      <w:r w:rsidRPr="00B002AB">
        <w:rPr>
          <w:rFonts w:ascii="Marianne" w:eastAsia="Times New Roman" w:hAnsi="Marianne"/>
          <w:b/>
          <w:color w:val="000000"/>
          <w:sz w:val="18"/>
          <w:szCs w:val="18"/>
          <w:lang w:eastAsia="fr-FR"/>
        </w:rPr>
        <w:t xml:space="preserve"> </w:t>
      </w:r>
      <w:r w:rsidRPr="00B002AB">
        <w:rPr>
          <w:rFonts w:ascii="Marianne" w:eastAsia="Times New Roman" w:hAnsi="Marianne"/>
          <w:color w:val="000000"/>
          <w:sz w:val="18"/>
          <w:szCs w:val="18"/>
          <w:lang w:eastAsia="fr-FR"/>
        </w:rPr>
        <w:t xml:space="preserve">: </w:t>
      </w:r>
    </w:p>
    <w:p w14:paraId="7B61AFA9" w14:textId="77777777" w:rsidR="00E8446C" w:rsidRPr="00B002AB" w:rsidRDefault="00E8446C" w:rsidP="00E8446C">
      <w:pPr>
        <w:spacing w:after="0" w:line="240" w:lineRule="auto"/>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fldChar w:fldCharType="begin">
          <w:ffData>
            <w:name w:val="CaseACocher40"/>
            <w:enabled/>
            <w:calcOnExit w:val="0"/>
            <w:checkBox>
              <w:sizeAuto/>
              <w:default w:val="0"/>
            </w:checkBox>
          </w:ffData>
        </w:fldChar>
      </w:r>
      <w:bookmarkStart w:id="50" w:name="CaseACocher40"/>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50"/>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micro</w:t>
      </w:r>
      <w:proofErr w:type="gramEnd"/>
      <w:r w:rsidRPr="00B002AB">
        <w:rPr>
          <w:rFonts w:ascii="Marianne" w:eastAsia="Times New Roman" w:hAnsi="Marianne"/>
          <w:color w:val="000000"/>
          <w:sz w:val="18"/>
          <w:szCs w:val="18"/>
          <w:lang w:eastAsia="fr-FR"/>
        </w:rPr>
        <w:t xml:space="preserve"> entreprise moins de 10 salariés</w:t>
      </w:r>
    </w:p>
    <w:p w14:paraId="6D9CEEFD" w14:textId="77777777" w:rsidR="00E8446C" w:rsidRPr="00B002AB" w:rsidRDefault="00E8446C" w:rsidP="00E8446C">
      <w:pPr>
        <w:spacing w:after="0" w:line="240" w:lineRule="auto"/>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fldChar w:fldCharType="begin">
          <w:ffData>
            <w:name w:val="CaseACocher41"/>
            <w:enabled/>
            <w:calcOnExit w:val="0"/>
            <w:checkBox>
              <w:sizeAuto/>
              <w:default w:val="0"/>
            </w:checkBox>
          </w:ffData>
        </w:fldChar>
      </w:r>
      <w:bookmarkStart w:id="51" w:name="CaseACocher41"/>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51"/>
      <w:r w:rsidRPr="00B002AB">
        <w:rPr>
          <w:rFonts w:ascii="Marianne" w:eastAsia="Times New Roman" w:hAnsi="Marianne"/>
          <w:color w:val="000000"/>
          <w:sz w:val="18"/>
          <w:szCs w:val="18"/>
          <w:lang w:eastAsia="fr-FR"/>
        </w:rPr>
        <w:t xml:space="preserve"> PME plus de 10 salariés       </w:t>
      </w:r>
      <w:r w:rsidRPr="00B002AB">
        <w:rPr>
          <w:rFonts w:ascii="Marianne" w:eastAsia="Times New Roman" w:hAnsi="Marianne"/>
          <w:color w:val="000000"/>
          <w:sz w:val="18"/>
          <w:szCs w:val="18"/>
          <w:lang w:eastAsia="fr-FR"/>
        </w:rPr>
        <w:fldChar w:fldCharType="begin">
          <w:ffData>
            <w:name w:val="CaseACocher42"/>
            <w:enabled/>
            <w:calcOnExit w:val="0"/>
            <w:checkBox>
              <w:sizeAuto/>
              <w:default w:val="0"/>
            </w:checkBox>
          </w:ffData>
        </w:fldChar>
      </w:r>
      <w:bookmarkStart w:id="52" w:name="CaseACocher42"/>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52"/>
      <w:r w:rsidRPr="00B002AB">
        <w:rPr>
          <w:rFonts w:ascii="Marianne" w:eastAsia="Times New Roman" w:hAnsi="Marianne"/>
          <w:color w:val="000000"/>
          <w:sz w:val="18"/>
          <w:szCs w:val="18"/>
          <w:lang w:eastAsia="fr-FR"/>
        </w:rPr>
        <w:t xml:space="preserve"> entreprise taille intermédiaire (ETI°) </w:t>
      </w:r>
      <w:r w:rsidRPr="00B002AB">
        <w:rPr>
          <w:rFonts w:ascii="Marianne" w:eastAsia="Times New Roman" w:hAnsi="Marianne"/>
          <w:color w:val="000000"/>
          <w:sz w:val="18"/>
          <w:szCs w:val="18"/>
          <w:lang w:eastAsia="fr-FR"/>
        </w:rPr>
        <w:fldChar w:fldCharType="begin">
          <w:ffData>
            <w:name w:val="CaseACocher43"/>
            <w:enabled/>
            <w:calcOnExit w:val="0"/>
            <w:checkBox>
              <w:sizeAuto/>
              <w:default w:val="0"/>
            </w:checkBox>
          </w:ffData>
        </w:fldChar>
      </w:r>
      <w:bookmarkStart w:id="53" w:name="CaseACocher43"/>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53"/>
      <w:r w:rsidRPr="00B002AB">
        <w:rPr>
          <w:rFonts w:ascii="Marianne" w:eastAsia="Times New Roman" w:hAnsi="Marianne"/>
          <w:color w:val="000000"/>
          <w:sz w:val="18"/>
          <w:szCs w:val="18"/>
          <w:lang w:eastAsia="fr-FR"/>
        </w:rPr>
        <w:t xml:space="preserve"> Grande entreprise (GE)</w:t>
      </w:r>
    </w:p>
    <w:p w14:paraId="38893ED8" w14:textId="77777777" w:rsidR="00E8446C" w:rsidRPr="00B002AB" w:rsidRDefault="00E8446C" w:rsidP="00E8446C">
      <w:pPr>
        <w:spacing w:after="0" w:line="240" w:lineRule="auto"/>
        <w:jc w:val="both"/>
        <w:rPr>
          <w:rFonts w:ascii="Marianne" w:eastAsia="Times New Roman" w:hAnsi="Marianne"/>
          <w:bCs/>
          <w:sz w:val="18"/>
          <w:szCs w:val="18"/>
          <w:lang w:eastAsia="fr-FR"/>
        </w:rPr>
      </w:pPr>
    </w:p>
    <w:p w14:paraId="043CC3B5" w14:textId="162D6DF8" w:rsidR="00E8446C" w:rsidRPr="00B002AB" w:rsidRDefault="00E8446C" w:rsidP="00E8446C">
      <w:pPr>
        <w:spacing w:after="0" w:line="240" w:lineRule="auto"/>
        <w:jc w:val="both"/>
        <w:rPr>
          <w:rFonts w:ascii="Marianne" w:eastAsia="Times New Roman" w:hAnsi="Marianne"/>
          <w:bCs/>
          <w:sz w:val="18"/>
          <w:szCs w:val="18"/>
          <w:lang w:eastAsia="fr-FR"/>
        </w:rPr>
      </w:pPr>
      <w:r w:rsidRPr="00B002AB">
        <w:rPr>
          <w:rFonts w:ascii="Marianne" w:eastAsia="Times New Roman" w:hAnsi="Marianne"/>
          <w:b/>
          <w:bCs/>
          <w:color w:val="000000"/>
          <w:sz w:val="18"/>
          <w:szCs w:val="18"/>
          <w:lang w:eastAsia="fr-FR"/>
        </w:rPr>
        <w:t>Indiquant que les prestations faisant l’objet du présent accord-cadre seront exécutées</w:t>
      </w:r>
      <w:r w:rsidRPr="00B002AB">
        <w:rPr>
          <w:rFonts w:ascii="Marianne" w:eastAsia="Times New Roman" w:hAnsi="Marianne"/>
          <w:b/>
          <w:bCs/>
          <w:color w:val="000000"/>
          <w:sz w:val="18"/>
          <w:szCs w:val="18"/>
          <w:lang w:eastAsia="fr-FR"/>
        </w:rPr>
        <w:fldChar w:fldCharType="begin"/>
      </w:r>
      <w:r w:rsidRPr="00B002AB">
        <w:rPr>
          <w:rFonts w:ascii="Marianne" w:eastAsia="Times New Roman" w:hAnsi="Marianne"/>
          <w:b/>
          <w:bCs/>
          <w:color w:val="000000"/>
          <w:sz w:val="18"/>
          <w:szCs w:val="18"/>
          <w:lang w:eastAsia="fr-FR"/>
        </w:rPr>
        <w:instrText xml:space="preserve"> NOTEREF _Ref523993671 \f </w:instrText>
      </w:r>
      <w:r w:rsidR="00B002AB" w:rsidRPr="00B002AB">
        <w:rPr>
          <w:rFonts w:ascii="Marianne" w:eastAsia="Times New Roman" w:hAnsi="Marianne"/>
          <w:b/>
          <w:bCs/>
          <w:color w:val="000000"/>
          <w:sz w:val="18"/>
          <w:szCs w:val="18"/>
          <w:lang w:eastAsia="fr-FR"/>
        </w:rPr>
        <w:instrText xml:space="preserve"> \* MERGEFORMAT </w:instrText>
      </w:r>
      <w:r w:rsidRPr="00B002AB">
        <w:rPr>
          <w:rFonts w:ascii="Marianne" w:eastAsia="Times New Roman" w:hAnsi="Marianne"/>
          <w:b/>
          <w:bCs/>
          <w:color w:val="000000"/>
          <w:sz w:val="18"/>
          <w:szCs w:val="18"/>
          <w:lang w:eastAsia="fr-FR"/>
        </w:rPr>
        <w:fldChar w:fldCharType="separate"/>
      </w:r>
      <w:r w:rsidR="006A27D0" w:rsidRPr="006A27D0">
        <w:rPr>
          <w:rStyle w:val="Appelnotedebasdep"/>
        </w:rPr>
        <w:t>2</w:t>
      </w:r>
      <w:r w:rsidRPr="00B002AB">
        <w:rPr>
          <w:rFonts w:ascii="Marianne" w:eastAsia="Times New Roman" w:hAnsi="Marianne"/>
          <w:b/>
          <w:bCs/>
          <w:color w:val="000000"/>
          <w:sz w:val="18"/>
          <w:szCs w:val="18"/>
          <w:lang w:eastAsia="fr-FR"/>
        </w:rPr>
        <w:fldChar w:fldCharType="end"/>
      </w:r>
      <w:r w:rsidRPr="00B002AB">
        <w:rPr>
          <w:rFonts w:ascii="Marianne" w:eastAsia="Times New Roman" w:hAnsi="Marianne"/>
          <w:b/>
          <w:bCs/>
          <w:color w:val="000000"/>
          <w:sz w:val="18"/>
          <w:szCs w:val="18"/>
          <w:lang w:eastAsia="fr-FR"/>
        </w:rPr>
        <w:t> </w:t>
      </w:r>
      <w:r w:rsidRPr="00B002AB">
        <w:rPr>
          <w:rFonts w:ascii="Marianne" w:eastAsia="Times New Roman" w:hAnsi="Marianne"/>
          <w:color w:val="000000"/>
          <w:sz w:val="18"/>
          <w:szCs w:val="18"/>
          <w:lang w:eastAsia="fr-FR"/>
        </w:rPr>
        <w:t>:</w:t>
      </w:r>
    </w:p>
    <w:p w14:paraId="2A2CA510" w14:textId="77777777" w:rsidR="00E8446C" w:rsidRPr="00B002AB" w:rsidRDefault="00E8446C" w:rsidP="00E8446C">
      <w:pPr>
        <w:spacing w:before="60" w:after="0" w:line="240" w:lineRule="auto"/>
        <w:ind w:left="289"/>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44"/>
            <w:enabled/>
            <w:calcOnExit w:val="0"/>
            <w:checkBox>
              <w:sizeAuto/>
              <w:default w:val="0"/>
              <w:checked w:val="0"/>
            </w:checkBox>
          </w:ffData>
        </w:fldChar>
      </w:r>
      <w:bookmarkStart w:id="54" w:name="CaseACocher44"/>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54"/>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par</w:t>
      </w:r>
      <w:proofErr w:type="gramEnd"/>
      <w:r w:rsidRPr="00B002AB">
        <w:rPr>
          <w:rFonts w:ascii="Marianne" w:eastAsia="Times New Roman" w:hAnsi="Marianne"/>
          <w:color w:val="000000"/>
          <w:sz w:val="18"/>
          <w:szCs w:val="18"/>
          <w:lang w:eastAsia="fr-FR"/>
        </w:rPr>
        <w:t xml:space="preserve"> le siège social</w:t>
      </w:r>
    </w:p>
    <w:p w14:paraId="0DC51408" w14:textId="77777777" w:rsidR="00E8446C" w:rsidRPr="00B002AB" w:rsidRDefault="00E8446C" w:rsidP="00E8446C">
      <w:pPr>
        <w:spacing w:before="60" w:after="0" w:line="240" w:lineRule="auto"/>
        <w:ind w:left="289"/>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45"/>
            <w:enabled/>
            <w:calcOnExit w:val="0"/>
            <w:checkBox>
              <w:sizeAuto/>
              <w:default w:val="0"/>
            </w:checkBox>
          </w:ffData>
        </w:fldChar>
      </w:r>
      <w:bookmarkStart w:id="55" w:name="CaseACocher45"/>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55"/>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par</w:t>
      </w:r>
      <w:proofErr w:type="gramEnd"/>
      <w:r w:rsidRPr="00B002AB">
        <w:rPr>
          <w:rFonts w:ascii="Marianne" w:eastAsia="Times New Roman" w:hAnsi="Marianne"/>
          <w:color w:val="000000"/>
          <w:sz w:val="18"/>
          <w:szCs w:val="18"/>
          <w:lang w:eastAsia="fr-FR"/>
        </w:rPr>
        <w:t xml:space="preserve"> l'établissement suivant, </w:t>
      </w:r>
      <w:r w:rsidRPr="00B002AB">
        <w:rPr>
          <w:rFonts w:ascii="Marianne" w:eastAsia="Times New Roman" w:hAnsi="Marianne"/>
          <w:i/>
          <w:iCs/>
          <w:color w:val="000000"/>
          <w:sz w:val="18"/>
          <w:szCs w:val="18"/>
          <w:u w:val="single"/>
          <w:lang w:eastAsia="fr-FR"/>
        </w:rPr>
        <w:t>sans personnalité morale</w:t>
      </w:r>
      <w:r w:rsidRPr="00B002AB">
        <w:rPr>
          <w:rFonts w:ascii="Marianne" w:eastAsia="Times New Roman" w:hAnsi="Marianne"/>
          <w:i/>
          <w:iCs/>
          <w:color w:val="000000"/>
          <w:sz w:val="18"/>
          <w:szCs w:val="18"/>
          <w:lang w:eastAsia="fr-FR"/>
        </w:rPr>
        <w:t xml:space="preserve">, lié au siège social </w:t>
      </w:r>
      <w:r w:rsidRPr="00B002AB">
        <w:rPr>
          <w:rFonts w:ascii="Marianne" w:eastAsia="Times New Roman" w:hAnsi="Marianne"/>
          <w:color w:val="000000"/>
          <w:sz w:val="18"/>
          <w:szCs w:val="18"/>
          <w:lang w:eastAsia="fr-FR"/>
        </w:rPr>
        <w:t>:</w:t>
      </w:r>
    </w:p>
    <w:p w14:paraId="5C9E39BE" w14:textId="77777777" w:rsidR="00E8446C" w:rsidRPr="00B002AB" w:rsidRDefault="00E8446C" w:rsidP="00E8446C">
      <w:pPr>
        <w:spacing w:after="0" w:line="240" w:lineRule="auto"/>
        <w:ind w:left="318"/>
        <w:jc w:val="both"/>
        <w:rPr>
          <w:rFonts w:ascii="Marianne" w:eastAsia="Times New Roman" w:hAnsi="Marianne"/>
          <w:sz w:val="18"/>
          <w:szCs w:val="18"/>
          <w:lang w:eastAsia="fr-FR"/>
        </w:rPr>
      </w:pPr>
    </w:p>
    <w:p w14:paraId="3D1A08C3" w14:textId="77777777" w:rsidR="00E8446C" w:rsidRPr="00B002AB" w:rsidRDefault="00E8446C" w:rsidP="00E8446C">
      <w:pPr>
        <w:spacing w:after="0" w:line="240" w:lineRule="auto"/>
        <w:ind w:left="851"/>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t xml:space="preserve">Nom de l'établissement : </w:t>
      </w:r>
      <w:r w:rsidRPr="00B002AB">
        <w:rPr>
          <w:rFonts w:ascii="Marianne" w:eastAsia="Times New Roman" w:hAnsi="Marianne"/>
          <w:color w:val="000000"/>
          <w:sz w:val="18"/>
          <w:szCs w:val="18"/>
          <w:lang w:eastAsia="fr-FR"/>
        </w:rPr>
        <w:fldChar w:fldCharType="begin">
          <w:ffData>
            <w:name w:val="Texte14"/>
            <w:enabled/>
            <w:calcOnExit w:val="0"/>
            <w:textInput/>
          </w:ffData>
        </w:fldChar>
      </w:r>
      <w:bookmarkStart w:id="56" w:name="Texte14"/>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t> </w:t>
      </w:r>
      <w:r w:rsidRPr="00B002AB">
        <w:rPr>
          <w:rFonts w:ascii="Marianne" w:eastAsia="Times New Roman" w:hAnsi="Marianne"/>
          <w:color w:val="000000"/>
          <w:sz w:val="18"/>
          <w:szCs w:val="18"/>
          <w:lang w:eastAsia="fr-FR"/>
        </w:rPr>
        <w:t> </w:t>
      </w:r>
      <w:r w:rsidRPr="00B002AB">
        <w:rPr>
          <w:rFonts w:ascii="Marianne" w:eastAsia="Times New Roman" w:hAnsi="Marianne"/>
          <w:color w:val="000000"/>
          <w:sz w:val="18"/>
          <w:szCs w:val="18"/>
          <w:lang w:eastAsia="fr-FR"/>
        </w:rPr>
        <w:t> </w:t>
      </w:r>
      <w:r w:rsidRPr="00B002AB">
        <w:rPr>
          <w:rFonts w:ascii="Marianne" w:eastAsia="Times New Roman" w:hAnsi="Marianne"/>
          <w:color w:val="000000"/>
          <w:sz w:val="18"/>
          <w:szCs w:val="18"/>
          <w:lang w:eastAsia="fr-FR"/>
        </w:rPr>
        <w:t> </w:t>
      </w:r>
      <w:r w:rsidRPr="00B002AB">
        <w:rPr>
          <w:rFonts w:ascii="Marianne" w:eastAsia="Times New Roman" w:hAnsi="Marianne"/>
          <w:color w:val="000000"/>
          <w:sz w:val="18"/>
          <w:szCs w:val="18"/>
          <w:lang w:eastAsia="fr-FR"/>
        </w:rPr>
        <w:t> </w:t>
      </w:r>
      <w:r w:rsidRPr="00B002AB">
        <w:rPr>
          <w:rFonts w:ascii="Marianne" w:eastAsia="Times New Roman" w:hAnsi="Marianne"/>
          <w:color w:val="000000"/>
          <w:sz w:val="18"/>
          <w:szCs w:val="18"/>
          <w:lang w:eastAsia="fr-FR"/>
        </w:rPr>
        <w:fldChar w:fldCharType="end"/>
      </w:r>
      <w:bookmarkEnd w:id="56"/>
    </w:p>
    <w:p w14:paraId="2ACEF968" w14:textId="77777777" w:rsidR="00E8446C" w:rsidRPr="00B002AB" w:rsidRDefault="00E8446C" w:rsidP="00E8446C">
      <w:pPr>
        <w:spacing w:after="0" w:line="240" w:lineRule="auto"/>
        <w:ind w:left="851"/>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t xml:space="preserve">Adresse : </w:t>
      </w:r>
      <w:r w:rsidRPr="00B002AB">
        <w:rPr>
          <w:rFonts w:ascii="Marianne" w:eastAsia="Times New Roman" w:hAnsi="Marianne"/>
          <w:color w:val="000000"/>
          <w:sz w:val="18"/>
          <w:szCs w:val="18"/>
          <w:lang w:eastAsia="fr-FR"/>
        </w:rPr>
        <w:fldChar w:fldCharType="begin">
          <w:ffData>
            <w:name w:val="Texte15"/>
            <w:enabled/>
            <w:calcOnExit w:val="0"/>
            <w:textInput/>
          </w:ffData>
        </w:fldChar>
      </w:r>
      <w:bookmarkStart w:id="57" w:name="Texte15"/>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t> </w:t>
      </w:r>
      <w:r w:rsidRPr="00B002AB">
        <w:rPr>
          <w:rFonts w:ascii="Marianne" w:eastAsia="Times New Roman" w:hAnsi="Marianne"/>
          <w:color w:val="000000"/>
          <w:sz w:val="18"/>
          <w:szCs w:val="18"/>
          <w:lang w:eastAsia="fr-FR"/>
        </w:rPr>
        <w:t> </w:t>
      </w:r>
      <w:r w:rsidRPr="00B002AB">
        <w:rPr>
          <w:rFonts w:ascii="Marianne" w:eastAsia="Times New Roman" w:hAnsi="Marianne"/>
          <w:color w:val="000000"/>
          <w:sz w:val="18"/>
          <w:szCs w:val="18"/>
          <w:lang w:eastAsia="fr-FR"/>
        </w:rPr>
        <w:t> </w:t>
      </w:r>
      <w:r w:rsidRPr="00B002AB">
        <w:rPr>
          <w:rFonts w:ascii="Marianne" w:eastAsia="Times New Roman" w:hAnsi="Marianne"/>
          <w:color w:val="000000"/>
          <w:sz w:val="18"/>
          <w:szCs w:val="18"/>
          <w:lang w:eastAsia="fr-FR"/>
        </w:rPr>
        <w:t> </w:t>
      </w:r>
      <w:r w:rsidRPr="00B002AB">
        <w:rPr>
          <w:rFonts w:ascii="Marianne" w:eastAsia="Times New Roman" w:hAnsi="Marianne"/>
          <w:color w:val="000000"/>
          <w:sz w:val="18"/>
          <w:szCs w:val="18"/>
          <w:lang w:eastAsia="fr-FR"/>
        </w:rPr>
        <w:t> </w:t>
      </w:r>
      <w:r w:rsidRPr="00B002AB">
        <w:rPr>
          <w:rFonts w:ascii="Marianne" w:eastAsia="Times New Roman" w:hAnsi="Marianne"/>
          <w:color w:val="000000"/>
          <w:sz w:val="18"/>
          <w:szCs w:val="18"/>
          <w:lang w:eastAsia="fr-FR"/>
        </w:rPr>
        <w:fldChar w:fldCharType="end"/>
      </w:r>
      <w:bookmarkEnd w:id="57"/>
    </w:p>
    <w:p w14:paraId="6142D914" w14:textId="77777777" w:rsidR="00E8446C" w:rsidRPr="00B002AB" w:rsidRDefault="00E8446C" w:rsidP="00E8446C">
      <w:pPr>
        <w:spacing w:after="0" w:line="240" w:lineRule="auto"/>
        <w:ind w:left="851"/>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t xml:space="preserve">Numéro unique d’identité de l'établissement (SIRET) : </w:t>
      </w:r>
      <w:r w:rsidRPr="00B002AB">
        <w:rPr>
          <w:rFonts w:ascii="Marianne" w:eastAsia="Times New Roman" w:hAnsi="Marianne"/>
          <w:color w:val="000000"/>
          <w:sz w:val="18"/>
          <w:szCs w:val="18"/>
          <w:lang w:eastAsia="fr-FR"/>
        </w:rPr>
        <w:fldChar w:fldCharType="begin">
          <w:ffData>
            <w:name w:val="Texte16"/>
            <w:enabled/>
            <w:calcOnExit w:val="0"/>
            <w:textInput/>
          </w:ffData>
        </w:fldChar>
      </w:r>
      <w:bookmarkStart w:id="58" w:name="Texte16"/>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color w:val="000000"/>
          <w:sz w:val="18"/>
          <w:szCs w:val="18"/>
          <w:lang w:eastAsia="fr-FR"/>
        </w:rPr>
        <w:fldChar w:fldCharType="end"/>
      </w:r>
      <w:bookmarkEnd w:id="58"/>
    </w:p>
    <w:p w14:paraId="5C8ECD59" w14:textId="77777777" w:rsidR="00E8446C" w:rsidRPr="00B002AB" w:rsidRDefault="00E8446C" w:rsidP="00E8446C">
      <w:pPr>
        <w:spacing w:after="0" w:line="240" w:lineRule="auto"/>
        <w:jc w:val="both"/>
        <w:rPr>
          <w:rFonts w:ascii="Marianne" w:eastAsia="Times New Roman" w:hAnsi="Marianne"/>
          <w:sz w:val="18"/>
          <w:szCs w:val="18"/>
          <w:lang w:eastAsia="fr-FR"/>
        </w:rPr>
      </w:pPr>
    </w:p>
    <w:p w14:paraId="6D68BD8D" w14:textId="77777777" w:rsidR="00E8446C" w:rsidRPr="00B002AB" w:rsidRDefault="00E8446C" w:rsidP="00E8446C">
      <w:pPr>
        <w:spacing w:after="0" w:line="240" w:lineRule="auto"/>
        <w:jc w:val="both"/>
        <w:rPr>
          <w:rFonts w:ascii="Marianne" w:eastAsia="Times New Roman" w:hAnsi="Marianne"/>
          <w:sz w:val="18"/>
          <w:szCs w:val="18"/>
          <w:lang w:eastAsia="fr-FR"/>
        </w:rPr>
      </w:pPr>
      <w:r w:rsidRPr="00B002AB">
        <w:rPr>
          <w:rFonts w:ascii="Marianne" w:eastAsia="Times New Roman" w:hAnsi="Marianne"/>
          <w:b/>
          <w:bCs/>
          <w:sz w:val="18"/>
          <w:szCs w:val="18"/>
          <w:lang w:eastAsia="fr-FR"/>
        </w:rPr>
        <w:t xml:space="preserve">Et représenté par le </w:t>
      </w:r>
      <w:r w:rsidRPr="00B002AB">
        <w:rPr>
          <w:rFonts w:ascii="Marianne" w:eastAsia="Times New Roman" w:hAnsi="Marianne"/>
          <w:b/>
          <w:bCs/>
          <w:color w:val="000000"/>
          <w:sz w:val="18"/>
          <w:szCs w:val="18"/>
          <w:lang w:eastAsia="fr-FR"/>
        </w:rPr>
        <w:t>signataire du présent acte d'engagement</w:t>
      </w:r>
      <w:r w:rsidRPr="00B002AB">
        <w:rPr>
          <w:rFonts w:ascii="Marianne" w:eastAsia="Times New Roman" w:hAnsi="Marianne"/>
          <w:sz w:val="18"/>
          <w:szCs w:val="18"/>
          <w:lang w:eastAsia="fr-FR"/>
        </w:rPr>
        <w:t> :</w:t>
      </w:r>
    </w:p>
    <w:p w14:paraId="663CAB7A" w14:textId="77777777" w:rsidR="00E8446C" w:rsidRPr="00B002AB" w:rsidRDefault="00E8446C" w:rsidP="00E8446C">
      <w:pPr>
        <w:spacing w:after="0" w:line="240" w:lineRule="auto"/>
        <w:ind w:left="329"/>
        <w:jc w:val="both"/>
        <w:rPr>
          <w:rFonts w:ascii="Marianne" w:eastAsia="Times New Roman" w:hAnsi="Marianne"/>
          <w:sz w:val="18"/>
          <w:szCs w:val="18"/>
          <w:lang w:eastAsia="fr-FR"/>
        </w:rPr>
      </w:pPr>
    </w:p>
    <w:p w14:paraId="408B5ED5" w14:textId="77777777" w:rsidR="00E8446C" w:rsidRPr="00B002AB" w:rsidRDefault="00E8446C" w:rsidP="00E8446C">
      <w:pPr>
        <w:spacing w:after="0" w:line="240" w:lineRule="auto"/>
        <w:ind w:left="329"/>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Nom : </w:t>
      </w:r>
      <w:r w:rsidRPr="00B002AB">
        <w:rPr>
          <w:rFonts w:ascii="Marianne" w:eastAsia="Times New Roman" w:hAnsi="Marianne"/>
          <w:sz w:val="18"/>
          <w:szCs w:val="18"/>
          <w:lang w:eastAsia="fr-FR"/>
        </w:rPr>
        <w:fldChar w:fldCharType="begin">
          <w:ffData>
            <w:name w:val="Texte17"/>
            <w:enabled/>
            <w:calcOnExit w:val="0"/>
            <w:textInput/>
          </w:ffData>
        </w:fldChar>
      </w:r>
      <w:bookmarkStart w:id="59" w:name="Texte17"/>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59"/>
    </w:p>
    <w:p w14:paraId="3DC1E05B" w14:textId="77777777" w:rsidR="00E8446C" w:rsidRPr="00B002AB" w:rsidRDefault="00E8446C" w:rsidP="00E8446C">
      <w:pPr>
        <w:spacing w:after="0" w:line="240" w:lineRule="auto"/>
        <w:ind w:left="329"/>
        <w:jc w:val="both"/>
        <w:rPr>
          <w:rFonts w:ascii="Marianne" w:eastAsia="Times New Roman" w:hAnsi="Marianne"/>
          <w:sz w:val="18"/>
          <w:szCs w:val="18"/>
          <w:lang w:eastAsia="fr-FR"/>
        </w:rPr>
      </w:pPr>
    </w:p>
    <w:p w14:paraId="51C8C7C4" w14:textId="2A766219" w:rsidR="00E8446C" w:rsidRPr="00B002AB" w:rsidRDefault="00E8446C" w:rsidP="00E8446C">
      <w:pPr>
        <w:spacing w:after="0" w:line="240" w:lineRule="auto"/>
        <w:ind w:left="301"/>
        <w:jc w:val="both"/>
        <w:rPr>
          <w:rFonts w:ascii="Marianne" w:eastAsia="Times New Roman" w:hAnsi="Marianne"/>
          <w:sz w:val="18"/>
          <w:szCs w:val="18"/>
          <w:lang w:eastAsia="fr-FR"/>
        </w:rPr>
      </w:pPr>
      <w:proofErr w:type="gramStart"/>
      <w:r w:rsidRPr="00B002AB">
        <w:rPr>
          <w:rFonts w:ascii="Marianne" w:eastAsia="Times New Roman" w:hAnsi="Marianne"/>
          <w:color w:val="000000"/>
          <w:sz w:val="18"/>
          <w:szCs w:val="18"/>
          <w:lang w:eastAsia="fr-FR"/>
        </w:rPr>
        <w:t>en</w:t>
      </w:r>
      <w:proofErr w:type="gramEnd"/>
      <w:r w:rsidRPr="00B002AB">
        <w:rPr>
          <w:rFonts w:ascii="Marianne" w:eastAsia="Times New Roman" w:hAnsi="Marianne"/>
          <w:color w:val="000000"/>
          <w:sz w:val="18"/>
          <w:szCs w:val="18"/>
          <w:lang w:eastAsia="fr-FR"/>
        </w:rPr>
        <w:t xml:space="preserve"> sa qualité de</w:t>
      </w:r>
      <w:r w:rsidRPr="00B002AB">
        <w:rPr>
          <w:rFonts w:ascii="Marianne" w:eastAsia="Times New Roman" w:hAnsi="Marianne"/>
          <w:color w:val="000000"/>
          <w:sz w:val="18"/>
          <w:szCs w:val="18"/>
          <w:lang w:eastAsia="fr-FR"/>
        </w:rPr>
        <w:fldChar w:fldCharType="begin"/>
      </w:r>
      <w:r w:rsidRPr="00B002AB">
        <w:rPr>
          <w:rFonts w:ascii="Marianne" w:eastAsia="Times New Roman" w:hAnsi="Marianne"/>
          <w:color w:val="000000"/>
          <w:sz w:val="18"/>
          <w:szCs w:val="18"/>
          <w:lang w:eastAsia="fr-FR"/>
        </w:rPr>
        <w:instrText xml:space="preserve"> NOTEREF _Ref523993671 \f </w:instrText>
      </w:r>
      <w:r w:rsidR="00B002AB" w:rsidRPr="00B002AB">
        <w:rPr>
          <w:rFonts w:ascii="Marianne" w:eastAsia="Times New Roman" w:hAnsi="Marianne"/>
          <w:color w:val="000000"/>
          <w:sz w:val="18"/>
          <w:szCs w:val="18"/>
          <w:lang w:eastAsia="fr-FR"/>
        </w:rPr>
        <w:instrText xml:space="preserve"> \* MERGEFORMAT </w:instrText>
      </w:r>
      <w:r w:rsidRPr="00B002AB">
        <w:rPr>
          <w:rFonts w:ascii="Marianne" w:eastAsia="Times New Roman" w:hAnsi="Marianne"/>
          <w:color w:val="000000"/>
          <w:sz w:val="18"/>
          <w:szCs w:val="18"/>
          <w:lang w:eastAsia="fr-FR"/>
        </w:rPr>
        <w:fldChar w:fldCharType="separate"/>
      </w:r>
      <w:r w:rsidR="006A27D0" w:rsidRPr="006A27D0">
        <w:rPr>
          <w:rStyle w:val="Appelnotedebasdep"/>
        </w:rPr>
        <w:t>2</w:t>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w:t>
      </w:r>
    </w:p>
    <w:p w14:paraId="1EA499B3" w14:textId="77777777" w:rsidR="00E8446C" w:rsidRPr="00B002AB" w:rsidRDefault="00E8446C" w:rsidP="003D1DC3">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69"/>
            <w:enabled/>
            <w:calcOnExit w:val="0"/>
            <w:checkBox>
              <w:sizeAuto/>
              <w:default w:val="0"/>
            </w:checkBox>
          </w:ffData>
        </w:fldChar>
      </w:r>
      <w:bookmarkStart w:id="60" w:name="CaseACocher69"/>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60"/>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représentant</w:t>
      </w:r>
      <w:proofErr w:type="gramEnd"/>
      <w:r w:rsidRPr="00B002AB">
        <w:rPr>
          <w:rFonts w:ascii="Marianne" w:eastAsia="Times New Roman" w:hAnsi="Marianne"/>
          <w:color w:val="000000"/>
          <w:sz w:val="18"/>
          <w:szCs w:val="18"/>
          <w:lang w:eastAsia="fr-FR"/>
        </w:rPr>
        <w:t xml:space="preserve"> légal de l'entreprise</w:t>
      </w:r>
    </w:p>
    <w:p w14:paraId="2BA9264B" w14:textId="77777777" w:rsidR="00E8446C" w:rsidRPr="00B002AB" w:rsidRDefault="00E8446C" w:rsidP="003D1DC3">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70"/>
            <w:enabled/>
            <w:calcOnExit w:val="0"/>
            <w:checkBox>
              <w:sizeAuto/>
              <w:default w:val="0"/>
            </w:checkBox>
          </w:ffData>
        </w:fldChar>
      </w:r>
      <w:bookmarkStart w:id="61" w:name="CaseACocher70"/>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61"/>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signataire</w:t>
      </w:r>
      <w:proofErr w:type="gramEnd"/>
      <w:r w:rsidRPr="00B002AB">
        <w:rPr>
          <w:rFonts w:ascii="Marianne" w:eastAsia="Times New Roman" w:hAnsi="Marianne"/>
          <w:color w:val="000000"/>
          <w:sz w:val="18"/>
          <w:szCs w:val="18"/>
          <w:lang w:eastAsia="fr-FR"/>
        </w:rPr>
        <w:t xml:space="preserve"> ayant reçu pouvoir du représentant légal de l'entreprise</w:t>
      </w:r>
    </w:p>
    <w:p w14:paraId="132EE2EA" w14:textId="77777777" w:rsidR="00E8446C" w:rsidRPr="00B002AB" w:rsidRDefault="00E8446C" w:rsidP="00E8446C">
      <w:pPr>
        <w:spacing w:after="0" w:line="240" w:lineRule="auto"/>
        <w:jc w:val="both"/>
        <w:rPr>
          <w:rFonts w:ascii="Marianne" w:eastAsia="Times New Roman" w:hAnsi="Marianne"/>
          <w:sz w:val="18"/>
          <w:szCs w:val="18"/>
          <w:lang w:eastAsia="fr-FR"/>
        </w:rPr>
      </w:pPr>
    </w:p>
    <w:p w14:paraId="08C3F26B" w14:textId="67FD6C21" w:rsidR="00E8446C" w:rsidRPr="00B002AB" w:rsidRDefault="00E8446C" w:rsidP="00E8446C">
      <w:pPr>
        <w:spacing w:after="0" w:line="240" w:lineRule="auto"/>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En cas de groupement conjoint, le mandataire est solidaire, pour l’exécution </w:t>
      </w:r>
      <w:r w:rsidR="00314118" w:rsidRPr="00B002AB">
        <w:rPr>
          <w:rFonts w:ascii="Marianne" w:eastAsia="Times New Roman" w:hAnsi="Marianne"/>
          <w:sz w:val="18"/>
          <w:szCs w:val="18"/>
          <w:lang w:eastAsia="fr-FR"/>
        </w:rPr>
        <w:t>du marché</w:t>
      </w:r>
      <w:r w:rsidRPr="00B002AB">
        <w:rPr>
          <w:rFonts w:ascii="Marianne" w:eastAsia="Times New Roman" w:hAnsi="Marianne"/>
          <w:sz w:val="18"/>
          <w:szCs w:val="18"/>
          <w:lang w:eastAsia="fr-FR"/>
        </w:rPr>
        <w:t xml:space="preserve">, de chacun des membres du groupement pour ses obligations contractuelles à l’égard du </w:t>
      </w:r>
      <w:r w:rsidR="00574950" w:rsidRPr="00B002AB">
        <w:rPr>
          <w:rFonts w:ascii="Marianne" w:eastAsia="Times New Roman" w:hAnsi="Marianne"/>
          <w:sz w:val="18"/>
          <w:szCs w:val="18"/>
          <w:lang w:eastAsia="fr-FR"/>
        </w:rPr>
        <w:t>m</w:t>
      </w:r>
      <w:r w:rsidRPr="00B002AB">
        <w:rPr>
          <w:rFonts w:ascii="Marianne" w:eastAsia="Times New Roman" w:hAnsi="Marianne"/>
          <w:sz w:val="18"/>
          <w:szCs w:val="18"/>
          <w:lang w:eastAsia="fr-FR"/>
        </w:rPr>
        <w:t xml:space="preserve">inistère. </w:t>
      </w:r>
    </w:p>
    <w:p w14:paraId="6037AA51" w14:textId="77777777" w:rsidR="00E8446C" w:rsidRPr="00B002AB" w:rsidRDefault="00E8446C" w:rsidP="00E8446C">
      <w:pPr>
        <w:spacing w:after="0" w:line="240" w:lineRule="auto"/>
        <w:jc w:val="both"/>
        <w:rPr>
          <w:rFonts w:ascii="Marianne" w:eastAsia="Times New Roman" w:hAnsi="Marianne"/>
          <w:sz w:val="18"/>
          <w:szCs w:val="18"/>
          <w:lang w:eastAsia="fr-FR"/>
        </w:rPr>
      </w:pPr>
    </w:p>
    <w:p w14:paraId="528DCF26" w14:textId="77777777" w:rsidR="00E8446C" w:rsidRPr="00B002AB" w:rsidRDefault="00E8446C" w:rsidP="00E8446C">
      <w:pPr>
        <w:spacing w:after="0" w:line="240" w:lineRule="auto"/>
        <w:jc w:val="both"/>
        <w:rPr>
          <w:rFonts w:ascii="Marianne" w:eastAsia="Times New Roman" w:hAnsi="Marianne"/>
          <w:lang w:eastAsia="fr-FR"/>
        </w:rPr>
      </w:pPr>
      <w:r w:rsidRPr="00B002AB">
        <w:rPr>
          <w:rFonts w:ascii="Marianne" w:eastAsia="Times New Roman" w:hAnsi="Marianne"/>
          <w:b/>
          <w:bCs/>
          <w:color w:val="000000"/>
          <w:lang w:eastAsia="fr-FR"/>
        </w:rPr>
        <w:t>2</w:t>
      </w:r>
      <w:r w:rsidRPr="00B002AB">
        <w:rPr>
          <w:rFonts w:ascii="Marianne" w:eastAsia="Times New Roman" w:hAnsi="Marianne"/>
          <w:b/>
          <w:bCs/>
          <w:color w:val="000000"/>
          <w:vertAlign w:val="superscript"/>
          <w:lang w:eastAsia="fr-FR"/>
        </w:rPr>
        <w:t>ème</w:t>
      </w:r>
      <w:r w:rsidRPr="00B002AB">
        <w:rPr>
          <w:rFonts w:ascii="Marianne" w:eastAsia="Times New Roman" w:hAnsi="Marianne"/>
          <w:b/>
          <w:bCs/>
          <w:color w:val="000000"/>
          <w:lang w:eastAsia="fr-FR"/>
        </w:rPr>
        <w:t xml:space="preserve"> cotraitant : </w:t>
      </w:r>
    </w:p>
    <w:p w14:paraId="2550C9F6" w14:textId="77777777" w:rsidR="00E8446C" w:rsidRPr="00B002AB" w:rsidRDefault="00E8446C" w:rsidP="009A06AF">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Nom de l'opérateur économique :</w:t>
      </w:r>
    </w:p>
    <w:p w14:paraId="27609E16" w14:textId="77777777" w:rsidR="00E8446C" w:rsidRPr="00B002AB" w:rsidRDefault="00E8446C" w:rsidP="00E8446C">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Dénomination sociale : </w:t>
      </w:r>
      <w:r w:rsidRPr="00B002AB">
        <w:rPr>
          <w:rFonts w:ascii="Marianne" w:eastAsia="Times New Roman" w:hAnsi="Marianne"/>
          <w:sz w:val="18"/>
          <w:szCs w:val="18"/>
          <w:lang w:eastAsia="fr-FR"/>
        </w:rPr>
        <w:fldChar w:fldCharType="begin">
          <w:ffData>
            <w:name w:val="Texte18"/>
            <w:enabled/>
            <w:calcOnExit w:val="0"/>
            <w:textInput/>
          </w:ffData>
        </w:fldChar>
      </w:r>
      <w:bookmarkStart w:id="62" w:name="Texte18"/>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62"/>
    </w:p>
    <w:p w14:paraId="409D82EA" w14:textId="77777777" w:rsidR="00E8446C" w:rsidRPr="00B002AB" w:rsidRDefault="00E8446C" w:rsidP="00E8446C">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t>Ayant son siège social à :</w:t>
      </w:r>
      <w:r w:rsidRPr="00B002AB">
        <w:rPr>
          <w:rFonts w:ascii="Marianne" w:eastAsia="Times New Roman" w:hAnsi="Marianne"/>
          <w:sz w:val="18"/>
          <w:szCs w:val="18"/>
          <w:lang w:eastAsia="fr-FR"/>
        </w:rPr>
        <w:t xml:space="preserve"> </w:t>
      </w:r>
      <w:r w:rsidRPr="00B002AB">
        <w:rPr>
          <w:rFonts w:ascii="Marianne" w:eastAsia="Times New Roman" w:hAnsi="Marianne"/>
          <w:color w:val="000000"/>
          <w:sz w:val="18"/>
          <w:szCs w:val="18"/>
          <w:lang w:eastAsia="fr-FR"/>
        </w:rPr>
        <w:fldChar w:fldCharType="begin">
          <w:ffData>
            <w:name w:val="Texte19"/>
            <w:enabled/>
            <w:calcOnExit w:val="0"/>
            <w:textInput/>
          </w:ffData>
        </w:fldChar>
      </w:r>
      <w:bookmarkStart w:id="63" w:name="Texte19"/>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color w:val="000000"/>
          <w:sz w:val="18"/>
          <w:szCs w:val="18"/>
          <w:lang w:eastAsia="fr-FR"/>
        </w:rPr>
        <w:fldChar w:fldCharType="end"/>
      </w:r>
      <w:bookmarkEnd w:id="63"/>
    </w:p>
    <w:p w14:paraId="75B42B70" w14:textId="77777777" w:rsidR="00E8446C" w:rsidRPr="00B002AB" w:rsidRDefault="00E8446C" w:rsidP="00E8446C">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Numéro unique d’identité du siège social (SIRET) : </w:t>
      </w:r>
      <w:r w:rsidRPr="00B002AB">
        <w:rPr>
          <w:rFonts w:ascii="Marianne" w:eastAsia="Times New Roman" w:hAnsi="Marianne"/>
          <w:sz w:val="18"/>
          <w:szCs w:val="18"/>
          <w:lang w:eastAsia="fr-FR"/>
        </w:rPr>
        <w:fldChar w:fldCharType="begin">
          <w:ffData>
            <w:name w:val="Texte20"/>
            <w:enabled/>
            <w:calcOnExit w:val="0"/>
            <w:textInput/>
          </w:ffData>
        </w:fldChar>
      </w:r>
      <w:bookmarkStart w:id="64" w:name="Texte20"/>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64"/>
    </w:p>
    <w:p w14:paraId="1BF35F20" w14:textId="77777777" w:rsidR="00E8446C" w:rsidRPr="00B002AB" w:rsidRDefault="00E8446C" w:rsidP="00E8446C">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Code d’activité économique principale (APE) : </w:t>
      </w:r>
      <w:r w:rsidRPr="00B002AB">
        <w:rPr>
          <w:rFonts w:ascii="Marianne" w:eastAsia="Times New Roman" w:hAnsi="Marianne"/>
          <w:sz w:val="18"/>
          <w:szCs w:val="18"/>
          <w:lang w:eastAsia="fr-FR"/>
        </w:rPr>
        <w:fldChar w:fldCharType="begin">
          <w:ffData>
            <w:name w:val="Texte21"/>
            <w:enabled/>
            <w:calcOnExit w:val="0"/>
            <w:textInput/>
          </w:ffData>
        </w:fldChar>
      </w:r>
      <w:bookmarkStart w:id="65" w:name="Texte21"/>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65"/>
    </w:p>
    <w:p w14:paraId="629516C7" w14:textId="77777777" w:rsidR="00E8446C" w:rsidRPr="00B002AB" w:rsidRDefault="00E8446C" w:rsidP="00E8446C">
      <w:pPr>
        <w:spacing w:after="0" w:line="240" w:lineRule="auto"/>
        <w:jc w:val="both"/>
        <w:rPr>
          <w:rFonts w:ascii="Marianne" w:eastAsia="Times New Roman" w:hAnsi="Marianne"/>
          <w:sz w:val="18"/>
          <w:szCs w:val="18"/>
          <w:lang w:eastAsia="fr-FR"/>
        </w:rPr>
      </w:pPr>
    </w:p>
    <w:p w14:paraId="0C97CD6D" w14:textId="4137035D" w:rsidR="00E8446C" w:rsidRPr="00B002AB" w:rsidRDefault="00E8446C" w:rsidP="00E8446C">
      <w:pPr>
        <w:spacing w:after="0" w:line="240" w:lineRule="auto"/>
        <w:jc w:val="both"/>
        <w:rPr>
          <w:rFonts w:ascii="Marianne" w:eastAsia="Times New Roman" w:hAnsi="Marianne"/>
          <w:sz w:val="18"/>
          <w:szCs w:val="18"/>
          <w:lang w:eastAsia="fr-FR"/>
        </w:rPr>
      </w:pPr>
      <w:r w:rsidRPr="00B002AB">
        <w:rPr>
          <w:rFonts w:ascii="Marianne" w:eastAsia="Times New Roman" w:hAnsi="Marianne"/>
          <w:b/>
          <w:bCs/>
          <w:color w:val="000000"/>
          <w:sz w:val="18"/>
          <w:szCs w:val="18"/>
          <w:lang w:eastAsia="fr-FR"/>
        </w:rPr>
        <w:t>Ayant le statut juridique légal de</w:t>
      </w:r>
      <w:r w:rsidRPr="00B002AB">
        <w:rPr>
          <w:rFonts w:ascii="Marianne" w:eastAsia="Times New Roman" w:hAnsi="Marianne"/>
          <w:b/>
          <w:bCs/>
          <w:color w:val="000000"/>
          <w:sz w:val="18"/>
          <w:szCs w:val="18"/>
          <w:lang w:eastAsia="fr-FR"/>
        </w:rPr>
        <w:fldChar w:fldCharType="begin"/>
      </w:r>
      <w:r w:rsidRPr="00B002AB">
        <w:rPr>
          <w:rFonts w:ascii="Marianne" w:eastAsia="Times New Roman" w:hAnsi="Marianne"/>
          <w:b/>
          <w:bCs/>
          <w:color w:val="000000"/>
          <w:sz w:val="18"/>
          <w:szCs w:val="18"/>
          <w:lang w:eastAsia="fr-FR"/>
        </w:rPr>
        <w:instrText xml:space="preserve"> NOTEREF _Ref523993671 \f </w:instrText>
      </w:r>
      <w:r w:rsidR="00B002AB" w:rsidRPr="00B002AB">
        <w:rPr>
          <w:rFonts w:ascii="Marianne" w:eastAsia="Times New Roman" w:hAnsi="Marianne"/>
          <w:b/>
          <w:bCs/>
          <w:color w:val="000000"/>
          <w:sz w:val="18"/>
          <w:szCs w:val="18"/>
          <w:lang w:eastAsia="fr-FR"/>
        </w:rPr>
        <w:instrText xml:space="preserve"> \* MERGEFORMAT </w:instrText>
      </w:r>
      <w:r w:rsidRPr="00B002AB">
        <w:rPr>
          <w:rFonts w:ascii="Marianne" w:eastAsia="Times New Roman" w:hAnsi="Marianne"/>
          <w:b/>
          <w:bCs/>
          <w:color w:val="000000"/>
          <w:sz w:val="18"/>
          <w:szCs w:val="18"/>
          <w:lang w:eastAsia="fr-FR"/>
        </w:rPr>
        <w:fldChar w:fldCharType="separate"/>
      </w:r>
      <w:r w:rsidR="006A27D0" w:rsidRPr="006A27D0">
        <w:rPr>
          <w:rStyle w:val="Appelnotedebasdep"/>
        </w:rPr>
        <w:t>2</w:t>
      </w:r>
      <w:r w:rsidRPr="00B002AB">
        <w:rPr>
          <w:rFonts w:ascii="Marianne" w:eastAsia="Times New Roman" w:hAnsi="Marianne"/>
          <w:b/>
          <w:bCs/>
          <w:color w:val="000000"/>
          <w:sz w:val="18"/>
          <w:szCs w:val="18"/>
          <w:lang w:eastAsia="fr-FR"/>
        </w:rPr>
        <w:fldChar w:fldCharType="end"/>
      </w:r>
      <w:r w:rsidRPr="00B002AB">
        <w:rPr>
          <w:rFonts w:ascii="Marianne" w:eastAsia="Times New Roman" w:hAnsi="Marianne"/>
          <w:b/>
          <w:bCs/>
          <w:color w:val="000000"/>
          <w:sz w:val="18"/>
          <w:szCs w:val="18"/>
          <w:lang w:eastAsia="fr-FR"/>
        </w:rPr>
        <w:t xml:space="preserve"> :</w:t>
      </w:r>
    </w:p>
    <w:p w14:paraId="36B08F1D" w14:textId="77777777" w:rsidR="00E8446C" w:rsidRPr="00B002AB" w:rsidRDefault="00E8446C" w:rsidP="00E8446C">
      <w:pPr>
        <w:spacing w:before="120" w:after="0" w:line="240" w:lineRule="auto"/>
        <w:ind w:left="301"/>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46"/>
            <w:enabled/>
            <w:calcOnExit w:val="0"/>
            <w:checkBox>
              <w:sizeAuto/>
              <w:default w:val="0"/>
            </w:checkBox>
          </w:ffData>
        </w:fldChar>
      </w:r>
      <w:bookmarkStart w:id="66" w:name="CaseACocher46"/>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66"/>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b/>
          <w:bCs/>
          <w:sz w:val="18"/>
          <w:szCs w:val="18"/>
          <w:lang w:eastAsia="fr-FR"/>
        </w:rPr>
        <w:t>personne</w:t>
      </w:r>
      <w:proofErr w:type="gramEnd"/>
      <w:r w:rsidRPr="00B002AB">
        <w:rPr>
          <w:rFonts w:ascii="Marianne" w:eastAsia="Times New Roman" w:hAnsi="Marianne"/>
          <w:b/>
          <w:bCs/>
          <w:sz w:val="18"/>
          <w:szCs w:val="18"/>
          <w:lang w:eastAsia="fr-FR"/>
        </w:rPr>
        <w:t xml:space="preserve"> morale :</w:t>
      </w:r>
    </w:p>
    <w:p w14:paraId="2E6F0E13"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47"/>
            <w:enabled/>
            <w:calcOnExit w:val="0"/>
            <w:checkBox>
              <w:sizeAuto/>
              <w:default w:val="0"/>
            </w:checkBox>
          </w:ffData>
        </w:fldChar>
      </w:r>
      <w:bookmarkStart w:id="67" w:name="CaseACocher47"/>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67"/>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anonyme (SA), </w:t>
      </w:r>
    </w:p>
    <w:p w14:paraId="757BADC4"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48"/>
            <w:enabled/>
            <w:calcOnExit w:val="0"/>
            <w:checkBox>
              <w:sizeAuto/>
              <w:default w:val="0"/>
            </w:checkBox>
          </w:ffData>
        </w:fldChar>
      </w:r>
      <w:bookmarkStart w:id="68" w:name="CaseACocher48"/>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68"/>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par actions simplifiée (SAS),</w:t>
      </w:r>
    </w:p>
    <w:p w14:paraId="24C62141"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49"/>
            <w:enabled/>
            <w:calcOnExit w:val="0"/>
            <w:checkBox>
              <w:sizeAuto/>
              <w:default w:val="0"/>
            </w:checkBox>
          </w:ffData>
        </w:fldChar>
      </w:r>
      <w:bookmarkStart w:id="69" w:name="CaseACocher49"/>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69"/>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par actions simplifiée unipersonnelle (SASU),</w:t>
      </w:r>
    </w:p>
    <w:p w14:paraId="5FF68790"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50"/>
            <w:enabled/>
            <w:calcOnExit w:val="0"/>
            <w:checkBox>
              <w:sizeAuto/>
              <w:default w:val="0"/>
            </w:checkBox>
          </w:ffData>
        </w:fldChar>
      </w:r>
      <w:bookmarkStart w:id="70" w:name="CaseACocher50"/>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70"/>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société</w:t>
      </w:r>
      <w:proofErr w:type="gramEnd"/>
      <w:r w:rsidRPr="00B002AB">
        <w:rPr>
          <w:rFonts w:ascii="Marianne" w:eastAsia="Times New Roman" w:hAnsi="Marianne"/>
          <w:color w:val="000000"/>
          <w:sz w:val="18"/>
          <w:szCs w:val="18"/>
          <w:lang w:eastAsia="fr-FR"/>
        </w:rPr>
        <w:t xml:space="preserve"> à responsabilité limitée (SARL), </w:t>
      </w:r>
    </w:p>
    <w:p w14:paraId="0FBB8E0F"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51"/>
            <w:enabled/>
            <w:calcOnExit w:val="0"/>
            <w:checkBox>
              <w:sizeAuto/>
              <w:default w:val="0"/>
            </w:checkBox>
          </w:ffData>
        </w:fldChar>
      </w:r>
      <w:bookmarkStart w:id="71" w:name="CaseACocher51"/>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71"/>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entreprise</w:t>
      </w:r>
      <w:proofErr w:type="gramEnd"/>
      <w:r w:rsidRPr="00B002AB">
        <w:rPr>
          <w:rFonts w:ascii="Marianne" w:eastAsia="Times New Roman" w:hAnsi="Marianne"/>
          <w:sz w:val="18"/>
          <w:szCs w:val="18"/>
          <w:lang w:eastAsia="fr-FR"/>
        </w:rPr>
        <w:t xml:space="preserve"> unipersonnelle à responsabilité limitée (EURL ou SARL unipersonnelle),</w:t>
      </w:r>
    </w:p>
    <w:p w14:paraId="29459AC2"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lastRenderedPageBreak/>
        <w:fldChar w:fldCharType="begin">
          <w:ffData>
            <w:name w:val="CaseACocher52"/>
            <w:enabled/>
            <w:calcOnExit w:val="0"/>
            <w:checkBox>
              <w:sizeAuto/>
              <w:default w:val="0"/>
            </w:checkBox>
          </w:ffData>
        </w:fldChar>
      </w:r>
      <w:bookmarkStart w:id="72" w:name="CaseACocher52"/>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72"/>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en nom collectif (SNC),</w:t>
      </w:r>
    </w:p>
    <w:p w14:paraId="6E4EDEFD"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53"/>
            <w:enabled/>
            <w:calcOnExit w:val="0"/>
            <w:checkBox>
              <w:sizeAuto/>
              <w:default w:val="0"/>
            </w:checkBox>
          </w:ffData>
        </w:fldChar>
      </w:r>
      <w:bookmarkStart w:id="73" w:name="CaseACocher53"/>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73"/>
      <w:r w:rsidRPr="00B002AB">
        <w:rPr>
          <w:rFonts w:ascii="Marianne" w:eastAsia="Times New Roman" w:hAnsi="Marianne"/>
          <w:sz w:val="18"/>
          <w:szCs w:val="18"/>
          <w:lang w:eastAsia="fr-FR"/>
        </w:rPr>
        <w:t xml:space="preserve">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en commandite simple (SCS),</w:t>
      </w:r>
    </w:p>
    <w:p w14:paraId="62CD79EF"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54"/>
            <w:enabled/>
            <w:calcOnExit w:val="0"/>
            <w:checkBox>
              <w:sizeAuto/>
              <w:default w:val="0"/>
            </w:checkBox>
          </w:ffData>
        </w:fldChar>
      </w:r>
      <w:bookmarkStart w:id="74" w:name="CaseACocher54"/>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74"/>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en commandite par actions (SCA),</w:t>
      </w:r>
    </w:p>
    <w:p w14:paraId="7FCBA08F"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55"/>
            <w:enabled/>
            <w:calcOnExit w:val="0"/>
            <w:checkBox>
              <w:sizeAuto/>
              <w:default w:val="0"/>
            </w:checkBox>
          </w:ffData>
        </w:fldChar>
      </w:r>
      <w:bookmarkStart w:id="75" w:name="CaseACocher55"/>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75"/>
      <w:r w:rsidRPr="00B002AB">
        <w:rPr>
          <w:rFonts w:ascii="Marianne" w:eastAsia="Times New Roman" w:hAnsi="Marianne"/>
          <w:sz w:val="18"/>
          <w:szCs w:val="18"/>
          <w:lang w:eastAsia="fr-FR"/>
        </w:rPr>
        <w:t> </w:t>
      </w:r>
      <w:proofErr w:type="gramStart"/>
      <w:r w:rsidRPr="00B002AB">
        <w:rPr>
          <w:rFonts w:ascii="Marianne" w:eastAsia="Times New Roman" w:hAnsi="Marianne"/>
          <w:sz w:val="18"/>
          <w:szCs w:val="18"/>
          <w:lang w:eastAsia="fr-FR"/>
        </w:rPr>
        <w:t>société</w:t>
      </w:r>
      <w:proofErr w:type="gramEnd"/>
      <w:r w:rsidRPr="00B002AB">
        <w:rPr>
          <w:rFonts w:ascii="Marianne" w:eastAsia="Times New Roman" w:hAnsi="Marianne"/>
          <w:sz w:val="18"/>
          <w:szCs w:val="18"/>
          <w:lang w:eastAsia="fr-FR"/>
        </w:rPr>
        <w:t xml:space="preserve"> civile professionnelle (SCP) ou Société d'exercice libéral (SEL),</w:t>
      </w:r>
    </w:p>
    <w:p w14:paraId="41DB8CE1"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56"/>
            <w:enabled/>
            <w:calcOnExit w:val="0"/>
            <w:checkBox>
              <w:sizeAuto/>
              <w:default w:val="0"/>
            </w:checkBox>
          </w:ffData>
        </w:fldChar>
      </w:r>
      <w:bookmarkStart w:id="76" w:name="CaseACocher56"/>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76"/>
      <w:r w:rsidRPr="00B002AB">
        <w:rPr>
          <w:rFonts w:ascii="Marianne" w:eastAsia="Times New Roman" w:hAnsi="Marianne"/>
          <w:sz w:val="18"/>
          <w:szCs w:val="18"/>
          <w:lang w:eastAsia="fr-FR"/>
        </w:rPr>
        <w:t xml:space="preserve"> </w:t>
      </w:r>
      <w:proofErr w:type="gramStart"/>
      <w:r w:rsidRPr="00B002AB">
        <w:rPr>
          <w:rFonts w:ascii="Marianne" w:eastAsia="Times New Roman" w:hAnsi="Marianne"/>
          <w:sz w:val="18"/>
          <w:szCs w:val="18"/>
          <w:lang w:eastAsia="fr-FR"/>
        </w:rPr>
        <w:t>autre</w:t>
      </w:r>
      <w:proofErr w:type="gramEnd"/>
      <w:r w:rsidRPr="00B002AB">
        <w:rPr>
          <w:rFonts w:ascii="Marianne" w:eastAsia="Times New Roman" w:hAnsi="Marianne"/>
          <w:sz w:val="18"/>
          <w:szCs w:val="18"/>
          <w:lang w:eastAsia="fr-FR"/>
        </w:rPr>
        <w:t xml:space="preserve"> statut juridique : </w:t>
      </w:r>
      <w:r w:rsidRPr="00B002AB">
        <w:rPr>
          <w:rFonts w:ascii="Marianne" w:eastAsia="Times New Roman" w:hAnsi="Marianne"/>
          <w:sz w:val="18"/>
          <w:szCs w:val="18"/>
          <w:lang w:eastAsia="fr-FR"/>
        </w:rPr>
        <w:fldChar w:fldCharType="begin">
          <w:ffData>
            <w:name w:val="Texte22"/>
            <w:enabled/>
            <w:calcOnExit w:val="0"/>
            <w:textInput/>
          </w:ffData>
        </w:fldChar>
      </w:r>
      <w:bookmarkStart w:id="77" w:name="Texte22"/>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77"/>
    </w:p>
    <w:p w14:paraId="1EB86231" w14:textId="77777777" w:rsidR="00E8446C" w:rsidRPr="00B002AB" w:rsidRDefault="00E8446C" w:rsidP="00E8446C">
      <w:pPr>
        <w:spacing w:after="0" w:line="240" w:lineRule="auto"/>
        <w:ind w:left="612"/>
        <w:jc w:val="both"/>
        <w:rPr>
          <w:rFonts w:ascii="Marianne" w:eastAsia="Times New Roman" w:hAnsi="Marianne"/>
          <w:sz w:val="18"/>
          <w:szCs w:val="18"/>
          <w:lang w:eastAsia="fr-FR"/>
        </w:rPr>
      </w:pPr>
    </w:p>
    <w:p w14:paraId="229BAC19" w14:textId="77777777" w:rsidR="00E8446C" w:rsidRPr="00B002AB" w:rsidRDefault="00E8446C" w:rsidP="00E8446C">
      <w:pPr>
        <w:spacing w:after="0" w:line="240" w:lineRule="auto"/>
        <w:ind w:left="335"/>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57"/>
            <w:enabled/>
            <w:calcOnExit w:val="0"/>
            <w:checkBox>
              <w:sizeAuto/>
              <w:default w:val="0"/>
            </w:checkBox>
          </w:ffData>
        </w:fldChar>
      </w:r>
      <w:bookmarkStart w:id="78" w:name="CaseACocher57"/>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78"/>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b/>
          <w:bCs/>
          <w:sz w:val="18"/>
          <w:szCs w:val="18"/>
          <w:lang w:eastAsia="fr-FR"/>
        </w:rPr>
        <w:t>personne</w:t>
      </w:r>
      <w:proofErr w:type="gramEnd"/>
      <w:r w:rsidRPr="00B002AB">
        <w:rPr>
          <w:rFonts w:ascii="Marianne" w:eastAsia="Times New Roman" w:hAnsi="Marianne"/>
          <w:b/>
          <w:bCs/>
          <w:sz w:val="18"/>
          <w:szCs w:val="18"/>
          <w:lang w:eastAsia="fr-FR"/>
        </w:rPr>
        <w:t xml:space="preserve"> physique, entreprise individuelle :</w:t>
      </w:r>
    </w:p>
    <w:p w14:paraId="4925FAB2"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58"/>
            <w:enabled/>
            <w:calcOnExit w:val="0"/>
            <w:checkBox>
              <w:sizeAuto/>
              <w:default w:val="0"/>
            </w:checkBox>
          </w:ffData>
        </w:fldChar>
      </w:r>
      <w:bookmarkStart w:id="79" w:name="CaseACocher58"/>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79"/>
      <w:r w:rsidRPr="00B002AB">
        <w:rPr>
          <w:rFonts w:ascii="Marianne" w:eastAsia="Times New Roman" w:hAnsi="Marianne"/>
          <w:sz w:val="18"/>
          <w:szCs w:val="18"/>
          <w:lang w:eastAsia="fr-FR"/>
        </w:rPr>
        <w:t xml:space="preserve"> </w:t>
      </w:r>
      <w:proofErr w:type="gramStart"/>
      <w:r w:rsidRPr="00B002AB">
        <w:rPr>
          <w:rFonts w:ascii="Marianne" w:eastAsia="Times New Roman" w:hAnsi="Marianne"/>
          <w:sz w:val="18"/>
          <w:szCs w:val="18"/>
          <w:lang w:eastAsia="fr-FR"/>
        </w:rPr>
        <w:t>régime</w:t>
      </w:r>
      <w:proofErr w:type="gramEnd"/>
      <w:r w:rsidRPr="00B002AB">
        <w:rPr>
          <w:rFonts w:ascii="Marianne" w:eastAsia="Times New Roman" w:hAnsi="Marianne"/>
          <w:sz w:val="18"/>
          <w:szCs w:val="18"/>
          <w:lang w:eastAsia="fr-FR"/>
        </w:rPr>
        <w:t xml:space="preserve"> classique</w:t>
      </w:r>
    </w:p>
    <w:p w14:paraId="510F60AB"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59"/>
            <w:enabled/>
            <w:calcOnExit w:val="0"/>
            <w:checkBox>
              <w:sizeAuto/>
              <w:default w:val="0"/>
            </w:checkBox>
          </w:ffData>
        </w:fldChar>
      </w:r>
      <w:bookmarkStart w:id="80" w:name="CaseACocher59"/>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80"/>
      <w:r w:rsidRPr="00B002AB">
        <w:rPr>
          <w:rFonts w:ascii="Marianne" w:eastAsia="Times New Roman" w:hAnsi="Marianne"/>
          <w:sz w:val="18"/>
          <w:szCs w:val="18"/>
          <w:lang w:eastAsia="fr-FR"/>
        </w:rPr>
        <w:t xml:space="preserve"> EURL </w:t>
      </w:r>
    </w:p>
    <w:p w14:paraId="55FC7070" w14:textId="77777777" w:rsidR="00E8446C" w:rsidRPr="00B002AB" w:rsidRDefault="00E8446C" w:rsidP="00E8446C">
      <w:pPr>
        <w:spacing w:after="0" w:line="240" w:lineRule="auto"/>
        <w:ind w:left="794"/>
        <w:jc w:val="both"/>
        <w:rPr>
          <w:rFonts w:ascii="Marianne" w:eastAsia="Times New Roman" w:hAnsi="Marianne"/>
          <w:sz w:val="18"/>
          <w:szCs w:val="18"/>
          <w:lang w:eastAsia="fr-FR"/>
        </w:rPr>
      </w:pPr>
      <w:r w:rsidRPr="00B002AB">
        <w:rPr>
          <w:rFonts w:ascii="Marianne" w:eastAsia="Times New Roman" w:hAnsi="Marianne"/>
          <w:sz w:val="18"/>
          <w:szCs w:val="18"/>
          <w:lang w:eastAsia="fr-FR"/>
        </w:rPr>
        <w:fldChar w:fldCharType="begin">
          <w:ffData>
            <w:name w:val="CaseACocher60"/>
            <w:enabled/>
            <w:calcOnExit w:val="0"/>
            <w:checkBox>
              <w:sizeAuto/>
              <w:default w:val="0"/>
            </w:checkBox>
          </w:ffData>
        </w:fldChar>
      </w:r>
      <w:bookmarkStart w:id="81" w:name="CaseACocher60"/>
      <w:r w:rsidRPr="00B002AB">
        <w:rPr>
          <w:rFonts w:ascii="Marianne" w:eastAsia="Times New Roman" w:hAnsi="Marianne"/>
          <w:sz w:val="18"/>
          <w:szCs w:val="18"/>
          <w:lang w:eastAsia="fr-FR"/>
        </w:rPr>
        <w:instrText xml:space="preserve"> FORMCHECKBOX </w:instrText>
      </w:r>
      <w:r w:rsidR="00782789">
        <w:rPr>
          <w:rFonts w:ascii="Marianne" w:eastAsia="Times New Roman" w:hAnsi="Marianne"/>
          <w:sz w:val="18"/>
          <w:szCs w:val="18"/>
          <w:lang w:eastAsia="fr-FR"/>
        </w:rPr>
      </w:r>
      <w:r w:rsidR="00782789">
        <w:rPr>
          <w:rFonts w:ascii="Marianne" w:eastAsia="Times New Roman" w:hAnsi="Marianne"/>
          <w:sz w:val="18"/>
          <w:szCs w:val="18"/>
          <w:lang w:eastAsia="fr-FR"/>
        </w:rPr>
        <w:fldChar w:fldCharType="separate"/>
      </w:r>
      <w:r w:rsidRPr="00B002AB">
        <w:rPr>
          <w:rFonts w:ascii="Marianne" w:eastAsia="Times New Roman" w:hAnsi="Marianne"/>
          <w:sz w:val="18"/>
          <w:szCs w:val="18"/>
          <w:lang w:eastAsia="fr-FR"/>
        </w:rPr>
        <w:fldChar w:fldCharType="end"/>
      </w:r>
      <w:bookmarkEnd w:id="81"/>
      <w:r w:rsidRPr="00B002AB">
        <w:rPr>
          <w:rFonts w:ascii="Marianne" w:eastAsia="Times New Roman" w:hAnsi="Marianne"/>
          <w:sz w:val="18"/>
          <w:szCs w:val="18"/>
          <w:lang w:eastAsia="fr-FR"/>
        </w:rPr>
        <w:t xml:space="preserve"> </w:t>
      </w:r>
      <w:proofErr w:type="gramStart"/>
      <w:r w:rsidRPr="00B002AB">
        <w:rPr>
          <w:rFonts w:ascii="Marianne" w:eastAsia="Times New Roman" w:hAnsi="Marianne"/>
          <w:sz w:val="18"/>
          <w:szCs w:val="18"/>
          <w:lang w:eastAsia="fr-FR"/>
        </w:rPr>
        <w:t>auto</w:t>
      </w:r>
      <w:proofErr w:type="gramEnd"/>
      <w:r w:rsidRPr="00B002AB">
        <w:rPr>
          <w:rFonts w:ascii="Marianne" w:eastAsia="Times New Roman" w:hAnsi="Marianne"/>
          <w:sz w:val="18"/>
          <w:szCs w:val="18"/>
          <w:lang w:eastAsia="fr-FR"/>
        </w:rPr>
        <w:t xml:space="preserve"> entrepreneur </w:t>
      </w:r>
    </w:p>
    <w:p w14:paraId="50725D3E" w14:textId="77777777" w:rsidR="00E8446C" w:rsidRPr="00B002AB" w:rsidRDefault="00E8446C" w:rsidP="00E8446C">
      <w:pPr>
        <w:spacing w:after="0" w:line="240" w:lineRule="auto"/>
        <w:jc w:val="both"/>
        <w:rPr>
          <w:rFonts w:ascii="Marianne" w:eastAsia="Times New Roman" w:hAnsi="Marianne"/>
          <w:b/>
          <w:color w:val="000000"/>
          <w:sz w:val="18"/>
          <w:szCs w:val="18"/>
          <w:lang w:eastAsia="fr-FR"/>
        </w:rPr>
      </w:pPr>
    </w:p>
    <w:p w14:paraId="4E6FE438" w14:textId="77777777" w:rsidR="00884A4E" w:rsidRPr="00B002AB" w:rsidRDefault="00E8446C" w:rsidP="00E8446C">
      <w:pPr>
        <w:spacing w:after="0" w:line="240" w:lineRule="auto"/>
        <w:jc w:val="both"/>
        <w:rPr>
          <w:rFonts w:ascii="Marianne" w:eastAsia="Times New Roman" w:hAnsi="Marianne"/>
          <w:color w:val="000000"/>
          <w:sz w:val="18"/>
          <w:szCs w:val="18"/>
          <w:lang w:eastAsia="fr-FR"/>
        </w:rPr>
      </w:pPr>
      <w:r w:rsidRPr="00B002AB">
        <w:rPr>
          <w:rFonts w:ascii="Marianne" w:eastAsia="Times New Roman" w:hAnsi="Marianne"/>
          <w:b/>
          <w:color w:val="000000"/>
          <w:sz w:val="18"/>
          <w:szCs w:val="18"/>
          <w:lang w:eastAsia="fr-FR"/>
        </w:rPr>
        <w:t>Déclarant entrer dans la catégorie</w:t>
      </w:r>
      <w:r w:rsidRPr="00B002AB">
        <w:rPr>
          <w:rStyle w:val="Appelnotedebasdep"/>
          <w:rFonts w:ascii="Marianne" w:eastAsia="Times New Roman" w:hAnsi="Marianne"/>
          <w:b/>
          <w:color w:val="000000"/>
          <w:sz w:val="18"/>
          <w:szCs w:val="18"/>
          <w:lang w:eastAsia="fr-FR"/>
        </w:rPr>
        <w:footnoteReference w:id="6"/>
      </w:r>
      <w:r w:rsidRPr="00B002AB">
        <w:rPr>
          <w:rFonts w:ascii="Marianne" w:eastAsia="Times New Roman" w:hAnsi="Marianne"/>
          <w:b/>
          <w:color w:val="000000"/>
          <w:sz w:val="18"/>
          <w:szCs w:val="18"/>
          <w:lang w:eastAsia="fr-FR"/>
        </w:rPr>
        <w:t xml:space="preserve"> </w:t>
      </w:r>
      <w:r w:rsidRPr="00B002AB">
        <w:rPr>
          <w:rFonts w:ascii="Marianne" w:eastAsia="Times New Roman" w:hAnsi="Marianne"/>
          <w:color w:val="000000"/>
          <w:sz w:val="18"/>
          <w:szCs w:val="18"/>
          <w:lang w:eastAsia="fr-FR"/>
        </w:rPr>
        <w:t xml:space="preserve">: </w:t>
      </w:r>
    </w:p>
    <w:p w14:paraId="35932A3C" w14:textId="77777777" w:rsidR="00E8446C" w:rsidRPr="00B002AB" w:rsidRDefault="00E8446C" w:rsidP="00E8446C">
      <w:pPr>
        <w:spacing w:after="0" w:line="240" w:lineRule="auto"/>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fldChar w:fldCharType="begin">
          <w:ffData>
            <w:name w:val="CaseACocher61"/>
            <w:enabled/>
            <w:calcOnExit w:val="0"/>
            <w:checkBox>
              <w:sizeAuto/>
              <w:default w:val="0"/>
            </w:checkBox>
          </w:ffData>
        </w:fldChar>
      </w:r>
      <w:bookmarkStart w:id="82" w:name="CaseACocher61"/>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82"/>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micro</w:t>
      </w:r>
      <w:proofErr w:type="gramEnd"/>
      <w:r w:rsidRPr="00B002AB">
        <w:rPr>
          <w:rFonts w:ascii="Marianne" w:eastAsia="Times New Roman" w:hAnsi="Marianne"/>
          <w:color w:val="000000"/>
          <w:sz w:val="18"/>
          <w:szCs w:val="18"/>
          <w:lang w:eastAsia="fr-FR"/>
        </w:rPr>
        <w:t xml:space="preserve"> entreprise moins de 10 salariés</w:t>
      </w:r>
    </w:p>
    <w:p w14:paraId="69C81D3B" w14:textId="77777777" w:rsidR="00E8446C" w:rsidRPr="00B002AB" w:rsidRDefault="00E8446C" w:rsidP="00E8446C">
      <w:pPr>
        <w:spacing w:before="120" w:after="0" w:line="240" w:lineRule="auto"/>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fldChar w:fldCharType="begin">
          <w:ffData>
            <w:name w:val="CaseACocher62"/>
            <w:enabled/>
            <w:calcOnExit w:val="0"/>
            <w:checkBox>
              <w:sizeAuto/>
              <w:default w:val="0"/>
            </w:checkBox>
          </w:ffData>
        </w:fldChar>
      </w:r>
      <w:bookmarkStart w:id="83" w:name="CaseACocher62"/>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83"/>
      <w:r w:rsidRPr="00B002AB">
        <w:rPr>
          <w:rFonts w:ascii="Marianne" w:eastAsia="Times New Roman" w:hAnsi="Marianne"/>
          <w:color w:val="000000"/>
          <w:sz w:val="18"/>
          <w:szCs w:val="18"/>
          <w:lang w:eastAsia="fr-FR"/>
        </w:rPr>
        <w:t xml:space="preserve"> PME plus de 10 salariés       </w:t>
      </w:r>
      <w:r w:rsidRPr="00B002AB">
        <w:rPr>
          <w:rFonts w:ascii="Marianne" w:eastAsia="Times New Roman" w:hAnsi="Marianne"/>
          <w:color w:val="000000"/>
          <w:sz w:val="18"/>
          <w:szCs w:val="18"/>
          <w:lang w:eastAsia="fr-FR"/>
        </w:rPr>
        <w:fldChar w:fldCharType="begin">
          <w:ffData>
            <w:name w:val="CaseACocher63"/>
            <w:enabled/>
            <w:calcOnExit w:val="0"/>
            <w:checkBox>
              <w:sizeAuto/>
              <w:default w:val="0"/>
            </w:checkBox>
          </w:ffData>
        </w:fldChar>
      </w:r>
      <w:bookmarkStart w:id="84" w:name="CaseACocher63"/>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84"/>
      <w:r w:rsidRPr="00B002AB">
        <w:rPr>
          <w:rFonts w:ascii="Marianne" w:eastAsia="Times New Roman" w:hAnsi="Marianne"/>
          <w:color w:val="000000"/>
          <w:sz w:val="18"/>
          <w:szCs w:val="18"/>
          <w:lang w:eastAsia="fr-FR"/>
        </w:rPr>
        <w:t xml:space="preserve"> entreprise taille intermédiaire (ETI°) </w:t>
      </w:r>
      <w:r w:rsidRPr="00B002AB">
        <w:rPr>
          <w:rFonts w:ascii="Marianne" w:eastAsia="Times New Roman" w:hAnsi="Marianne"/>
          <w:color w:val="000000"/>
          <w:sz w:val="18"/>
          <w:szCs w:val="18"/>
          <w:lang w:eastAsia="fr-FR"/>
        </w:rPr>
        <w:fldChar w:fldCharType="begin">
          <w:ffData>
            <w:name w:val="CaseACocher64"/>
            <w:enabled/>
            <w:calcOnExit w:val="0"/>
            <w:checkBox>
              <w:sizeAuto/>
              <w:default w:val="0"/>
            </w:checkBox>
          </w:ffData>
        </w:fldChar>
      </w:r>
      <w:bookmarkStart w:id="85" w:name="CaseACocher64"/>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85"/>
      <w:r w:rsidRPr="00B002AB">
        <w:rPr>
          <w:rFonts w:ascii="Marianne" w:eastAsia="Times New Roman" w:hAnsi="Marianne"/>
          <w:color w:val="000000"/>
          <w:sz w:val="18"/>
          <w:szCs w:val="18"/>
          <w:lang w:eastAsia="fr-FR"/>
        </w:rPr>
        <w:t xml:space="preserve"> Grande entreprise (GE)</w:t>
      </w:r>
    </w:p>
    <w:p w14:paraId="3D164DAE" w14:textId="77777777" w:rsidR="00E8446C" w:rsidRPr="00B002AB" w:rsidRDefault="00E8446C" w:rsidP="00E8446C">
      <w:pPr>
        <w:spacing w:after="0" w:line="240" w:lineRule="auto"/>
        <w:ind w:left="284"/>
        <w:jc w:val="both"/>
        <w:rPr>
          <w:rFonts w:ascii="Marianne" w:eastAsia="Times New Roman" w:hAnsi="Marianne"/>
          <w:bCs/>
          <w:sz w:val="18"/>
          <w:szCs w:val="18"/>
          <w:lang w:eastAsia="fr-FR"/>
        </w:rPr>
      </w:pPr>
    </w:p>
    <w:p w14:paraId="1BAEDF9C" w14:textId="7D9C7A98" w:rsidR="00E8446C" w:rsidRPr="00B002AB" w:rsidRDefault="00E8446C" w:rsidP="00E8446C">
      <w:pPr>
        <w:spacing w:after="0" w:line="240" w:lineRule="auto"/>
        <w:jc w:val="both"/>
        <w:rPr>
          <w:rFonts w:ascii="Marianne" w:eastAsia="Times New Roman" w:hAnsi="Marianne"/>
          <w:sz w:val="18"/>
          <w:szCs w:val="18"/>
          <w:lang w:eastAsia="fr-FR"/>
        </w:rPr>
      </w:pPr>
      <w:r w:rsidRPr="00B002AB">
        <w:rPr>
          <w:rFonts w:ascii="Marianne" w:eastAsia="Times New Roman" w:hAnsi="Marianne"/>
          <w:b/>
          <w:bCs/>
          <w:color w:val="000000"/>
          <w:sz w:val="18"/>
          <w:szCs w:val="18"/>
          <w:lang w:eastAsia="fr-FR"/>
        </w:rPr>
        <w:t>Indiquant que les prestations faisant l’objet du présent accord-cadre seront exécutées</w:t>
      </w:r>
      <w:r w:rsidRPr="00B002AB">
        <w:rPr>
          <w:rFonts w:ascii="Marianne" w:eastAsia="Times New Roman" w:hAnsi="Marianne"/>
          <w:b/>
          <w:bCs/>
          <w:color w:val="000000"/>
          <w:sz w:val="18"/>
          <w:szCs w:val="18"/>
          <w:lang w:eastAsia="fr-FR"/>
        </w:rPr>
        <w:fldChar w:fldCharType="begin"/>
      </w:r>
      <w:r w:rsidRPr="00B002AB">
        <w:rPr>
          <w:rFonts w:ascii="Marianne" w:eastAsia="Times New Roman" w:hAnsi="Marianne"/>
          <w:b/>
          <w:bCs/>
          <w:color w:val="000000"/>
          <w:sz w:val="18"/>
          <w:szCs w:val="18"/>
          <w:lang w:eastAsia="fr-FR"/>
        </w:rPr>
        <w:instrText xml:space="preserve"> NOTEREF _Ref523993671 \f </w:instrText>
      </w:r>
      <w:r w:rsidR="00B002AB" w:rsidRPr="00B002AB">
        <w:rPr>
          <w:rFonts w:ascii="Marianne" w:eastAsia="Times New Roman" w:hAnsi="Marianne"/>
          <w:b/>
          <w:bCs/>
          <w:color w:val="000000"/>
          <w:sz w:val="18"/>
          <w:szCs w:val="18"/>
          <w:lang w:eastAsia="fr-FR"/>
        </w:rPr>
        <w:instrText xml:space="preserve"> \* MERGEFORMAT </w:instrText>
      </w:r>
      <w:r w:rsidRPr="00B002AB">
        <w:rPr>
          <w:rFonts w:ascii="Marianne" w:eastAsia="Times New Roman" w:hAnsi="Marianne"/>
          <w:b/>
          <w:bCs/>
          <w:color w:val="000000"/>
          <w:sz w:val="18"/>
          <w:szCs w:val="18"/>
          <w:lang w:eastAsia="fr-FR"/>
        </w:rPr>
        <w:fldChar w:fldCharType="separate"/>
      </w:r>
      <w:r w:rsidR="006A27D0" w:rsidRPr="006A27D0">
        <w:rPr>
          <w:rStyle w:val="Appelnotedebasdep"/>
        </w:rPr>
        <w:t>2</w:t>
      </w:r>
      <w:r w:rsidRPr="00B002AB">
        <w:rPr>
          <w:rFonts w:ascii="Marianne" w:eastAsia="Times New Roman" w:hAnsi="Marianne"/>
          <w:b/>
          <w:bCs/>
          <w:color w:val="000000"/>
          <w:sz w:val="18"/>
          <w:szCs w:val="18"/>
          <w:lang w:eastAsia="fr-FR"/>
        </w:rPr>
        <w:fldChar w:fldCharType="end"/>
      </w:r>
      <w:r w:rsidRPr="00B002AB">
        <w:rPr>
          <w:rFonts w:ascii="Marianne" w:eastAsia="Times New Roman" w:hAnsi="Marianne"/>
          <w:b/>
          <w:bCs/>
          <w:color w:val="000000"/>
          <w:sz w:val="18"/>
          <w:szCs w:val="18"/>
          <w:lang w:eastAsia="fr-FR"/>
        </w:rPr>
        <w:t> </w:t>
      </w:r>
      <w:r w:rsidRPr="00B002AB">
        <w:rPr>
          <w:rFonts w:ascii="Marianne" w:eastAsia="Times New Roman" w:hAnsi="Marianne"/>
          <w:color w:val="000000"/>
          <w:sz w:val="18"/>
          <w:szCs w:val="18"/>
          <w:lang w:eastAsia="fr-FR"/>
        </w:rPr>
        <w:t>:</w:t>
      </w:r>
    </w:p>
    <w:p w14:paraId="1EC51D85" w14:textId="77777777" w:rsidR="00E8446C" w:rsidRPr="00B002AB" w:rsidRDefault="00E8446C" w:rsidP="00E8446C">
      <w:pPr>
        <w:spacing w:before="60" w:after="0" w:line="240" w:lineRule="auto"/>
        <w:ind w:left="289"/>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65"/>
            <w:enabled/>
            <w:calcOnExit w:val="0"/>
            <w:checkBox>
              <w:sizeAuto/>
              <w:default w:val="0"/>
            </w:checkBox>
          </w:ffData>
        </w:fldChar>
      </w:r>
      <w:bookmarkStart w:id="86" w:name="CaseACocher65"/>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86"/>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par</w:t>
      </w:r>
      <w:proofErr w:type="gramEnd"/>
      <w:r w:rsidRPr="00B002AB">
        <w:rPr>
          <w:rFonts w:ascii="Marianne" w:eastAsia="Times New Roman" w:hAnsi="Marianne"/>
          <w:color w:val="000000"/>
          <w:sz w:val="18"/>
          <w:szCs w:val="18"/>
          <w:lang w:eastAsia="fr-FR"/>
        </w:rPr>
        <w:t xml:space="preserve"> le siège social</w:t>
      </w:r>
    </w:p>
    <w:p w14:paraId="0B0A337D" w14:textId="77777777" w:rsidR="00E8446C" w:rsidRPr="00B002AB" w:rsidRDefault="00E8446C" w:rsidP="00E8446C">
      <w:pPr>
        <w:spacing w:before="60" w:after="0" w:line="240" w:lineRule="auto"/>
        <w:ind w:left="289"/>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66"/>
            <w:enabled/>
            <w:calcOnExit w:val="0"/>
            <w:checkBox>
              <w:sizeAuto/>
              <w:default w:val="0"/>
            </w:checkBox>
          </w:ffData>
        </w:fldChar>
      </w:r>
      <w:bookmarkStart w:id="87" w:name="CaseACocher66"/>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87"/>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par</w:t>
      </w:r>
      <w:proofErr w:type="gramEnd"/>
      <w:r w:rsidRPr="00B002AB">
        <w:rPr>
          <w:rFonts w:ascii="Marianne" w:eastAsia="Times New Roman" w:hAnsi="Marianne"/>
          <w:color w:val="000000"/>
          <w:sz w:val="18"/>
          <w:szCs w:val="18"/>
          <w:lang w:eastAsia="fr-FR"/>
        </w:rPr>
        <w:t xml:space="preserve"> l'établissement suivant, </w:t>
      </w:r>
      <w:r w:rsidRPr="00B002AB">
        <w:rPr>
          <w:rFonts w:ascii="Marianne" w:eastAsia="Times New Roman" w:hAnsi="Marianne"/>
          <w:i/>
          <w:iCs/>
          <w:color w:val="000000"/>
          <w:sz w:val="18"/>
          <w:szCs w:val="18"/>
          <w:lang w:eastAsia="fr-FR"/>
        </w:rPr>
        <w:t xml:space="preserve">établissement sans personnalité morale, lié au siège social </w:t>
      </w:r>
      <w:r w:rsidRPr="00B002AB">
        <w:rPr>
          <w:rFonts w:ascii="Marianne" w:eastAsia="Times New Roman" w:hAnsi="Marianne"/>
          <w:color w:val="000000"/>
          <w:sz w:val="18"/>
          <w:szCs w:val="18"/>
          <w:lang w:eastAsia="fr-FR"/>
        </w:rPr>
        <w:t>:</w:t>
      </w:r>
    </w:p>
    <w:p w14:paraId="2165F06B" w14:textId="77777777" w:rsidR="00E8446C" w:rsidRPr="00B002AB" w:rsidRDefault="00E8446C" w:rsidP="00E8446C">
      <w:pPr>
        <w:spacing w:after="0" w:line="240" w:lineRule="auto"/>
        <w:ind w:left="318"/>
        <w:jc w:val="both"/>
        <w:rPr>
          <w:rFonts w:ascii="Marianne" w:eastAsia="Times New Roman" w:hAnsi="Marianne"/>
          <w:sz w:val="18"/>
          <w:szCs w:val="18"/>
          <w:lang w:eastAsia="fr-FR"/>
        </w:rPr>
      </w:pPr>
    </w:p>
    <w:p w14:paraId="5EC50093" w14:textId="77777777" w:rsidR="00E8446C" w:rsidRPr="00B002AB" w:rsidRDefault="00E8446C" w:rsidP="00E8446C">
      <w:pPr>
        <w:spacing w:after="0" w:line="240" w:lineRule="auto"/>
        <w:ind w:left="851"/>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t xml:space="preserve">Nom de l'établissement : </w:t>
      </w:r>
      <w:r w:rsidRPr="00B002AB">
        <w:rPr>
          <w:rFonts w:ascii="Marianne" w:eastAsia="Times New Roman" w:hAnsi="Marianne"/>
          <w:color w:val="000000"/>
          <w:sz w:val="18"/>
          <w:szCs w:val="18"/>
          <w:lang w:eastAsia="fr-FR"/>
        </w:rPr>
        <w:fldChar w:fldCharType="begin">
          <w:ffData>
            <w:name w:val="Texte23"/>
            <w:enabled/>
            <w:calcOnExit w:val="0"/>
            <w:textInput/>
          </w:ffData>
        </w:fldChar>
      </w:r>
      <w:bookmarkStart w:id="88" w:name="Texte23"/>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color w:val="000000"/>
          <w:sz w:val="18"/>
          <w:szCs w:val="18"/>
          <w:lang w:eastAsia="fr-FR"/>
        </w:rPr>
        <w:fldChar w:fldCharType="end"/>
      </w:r>
      <w:bookmarkEnd w:id="88"/>
    </w:p>
    <w:p w14:paraId="46B40116" w14:textId="77777777" w:rsidR="00E8446C" w:rsidRPr="00B002AB" w:rsidRDefault="00E8446C" w:rsidP="00E8446C">
      <w:pPr>
        <w:spacing w:after="0" w:line="240" w:lineRule="auto"/>
        <w:ind w:left="851"/>
        <w:jc w:val="both"/>
        <w:rPr>
          <w:rFonts w:ascii="Marianne" w:eastAsia="Times New Roman" w:hAnsi="Marianne"/>
          <w:color w:val="000000"/>
          <w:sz w:val="18"/>
          <w:szCs w:val="18"/>
          <w:lang w:eastAsia="fr-FR"/>
        </w:rPr>
      </w:pPr>
    </w:p>
    <w:p w14:paraId="029A823C" w14:textId="77777777" w:rsidR="00E8446C" w:rsidRPr="00B002AB" w:rsidRDefault="00E8446C" w:rsidP="00E8446C">
      <w:pPr>
        <w:spacing w:after="0" w:line="240" w:lineRule="auto"/>
        <w:ind w:left="851"/>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t xml:space="preserve">Adresse : </w:t>
      </w:r>
      <w:r w:rsidRPr="00B002AB">
        <w:rPr>
          <w:rFonts w:ascii="Marianne" w:eastAsia="Times New Roman" w:hAnsi="Marianne"/>
          <w:color w:val="000000"/>
          <w:sz w:val="18"/>
          <w:szCs w:val="18"/>
          <w:lang w:eastAsia="fr-FR"/>
        </w:rPr>
        <w:fldChar w:fldCharType="begin">
          <w:ffData>
            <w:name w:val="Texte24"/>
            <w:enabled/>
            <w:calcOnExit w:val="0"/>
            <w:textInput/>
          </w:ffData>
        </w:fldChar>
      </w:r>
      <w:bookmarkStart w:id="89" w:name="Texte24"/>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color w:val="000000"/>
          <w:sz w:val="18"/>
          <w:szCs w:val="18"/>
          <w:lang w:eastAsia="fr-FR"/>
        </w:rPr>
        <w:fldChar w:fldCharType="end"/>
      </w:r>
      <w:bookmarkEnd w:id="89"/>
    </w:p>
    <w:p w14:paraId="7C82F815" w14:textId="77777777" w:rsidR="00E8446C" w:rsidRPr="00B002AB" w:rsidRDefault="00E8446C" w:rsidP="00E8446C">
      <w:pPr>
        <w:spacing w:after="0" w:line="240" w:lineRule="auto"/>
        <w:ind w:left="851"/>
        <w:jc w:val="center"/>
        <w:rPr>
          <w:rFonts w:ascii="Marianne" w:eastAsia="Times New Roman" w:hAnsi="Marianne"/>
          <w:sz w:val="18"/>
          <w:szCs w:val="18"/>
          <w:lang w:eastAsia="fr-FR"/>
        </w:rPr>
      </w:pPr>
    </w:p>
    <w:p w14:paraId="477437FD" w14:textId="77777777" w:rsidR="00E8446C" w:rsidRPr="00B002AB" w:rsidRDefault="00E8446C" w:rsidP="00E8446C">
      <w:pPr>
        <w:spacing w:after="0" w:line="240" w:lineRule="auto"/>
        <w:ind w:left="851"/>
        <w:jc w:val="both"/>
        <w:rPr>
          <w:rFonts w:ascii="Marianne" w:eastAsia="Times New Roman" w:hAnsi="Marianne"/>
          <w:color w:val="000000"/>
          <w:sz w:val="18"/>
          <w:szCs w:val="18"/>
          <w:lang w:eastAsia="fr-FR"/>
        </w:rPr>
      </w:pPr>
      <w:r w:rsidRPr="00B002AB">
        <w:rPr>
          <w:rFonts w:ascii="Marianne" w:eastAsia="Times New Roman" w:hAnsi="Marianne"/>
          <w:color w:val="000000"/>
          <w:sz w:val="18"/>
          <w:szCs w:val="18"/>
          <w:lang w:eastAsia="fr-FR"/>
        </w:rPr>
        <w:t xml:space="preserve">Numéro unique d’identité de l'établissement (SIRET) : </w:t>
      </w:r>
      <w:r w:rsidRPr="00B002AB">
        <w:rPr>
          <w:rFonts w:ascii="Marianne" w:eastAsia="Times New Roman" w:hAnsi="Marianne"/>
          <w:color w:val="000000"/>
          <w:sz w:val="18"/>
          <w:szCs w:val="18"/>
          <w:lang w:eastAsia="fr-FR"/>
        </w:rPr>
        <w:fldChar w:fldCharType="begin">
          <w:ffData>
            <w:name w:val="Texte25"/>
            <w:enabled/>
            <w:calcOnExit w:val="0"/>
            <w:textInput/>
          </w:ffData>
        </w:fldChar>
      </w:r>
      <w:bookmarkStart w:id="90" w:name="Texte25"/>
      <w:r w:rsidRPr="00B002AB">
        <w:rPr>
          <w:rFonts w:ascii="Marianne" w:eastAsia="Times New Roman" w:hAnsi="Marianne"/>
          <w:color w:val="000000"/>
          <w:sz w:val="18"/>
          <w:szCs w:val="18"/>
          <w:lang w:eastAsia="fr-FR"/>
        </w:rPr>
        <w:instrText xml:space="preserve"> FORMTEXT </w:instrText>
      </w:r>
      <w:r w:rsidRPr="00B002AB">
        <w:rPr>
          <w:rFonts w:ascii="Marianne" w:eastAsia="Times New Roman" w:hAnsi="Marianne"/>
          <w:color w:val="000000"/>
          <w:sz w:val="18"/>
          <w:szCs w:val="18"/>
          <w:lang w:eastAsia="fr-FR"/>
        </w:rPr>
      </w:r>
      <w:r w:rsidRPr="00B002AB">
        <w:rPr>
          <w:rFonts w:ascii="Marianne" w:eastAsia="Times New Roman" w:hAnsi="Marianne"/>
          <w:color w:val="000000"/>
          <w:sz w:val="18"/>
          <w:szCs w:val="18"/>
          <w:lang w:eastAsia="fr-FR"/>
        </w:rPr>
        <w:fldChar w:fldCharType="separate"/>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noProof/>
          <w:color w:val="000000"/>
          <w:sz w:val="18"/>
          <w:szCs w:val="18"/>
          <w:lang w:eastAsia="fr-FR"/>
        </w:rPr>
        <w:t> </w:t>
      </w:r>
      <w:r w:rsidRPr="00B002AB">
        <w:rPr>
          <w:rFonts w:ascii="Marianne" w:eastAsia="Times New Roman" w:hAnsi="Marianne"/>
          <w:color w:val="000000"/>
          <w:sz w:val="18"/>
          <w:szCs w:val="18"/>
          <w:lang w:eastAsia="fr-FR"/>
        </w:rPr>
        <w:fldChar w:fldCharType="end"/>
      </w:r>
      <w:bookmarkEnd w:id="90"/>
    </w:p>
    <w:p w14:paraId="5094C724" w14:textId="77777777" w:rsidR="00E8446C" w:rsidRPr="00B002AB" w:rsidRDefault="00E8446C" w:rsidP="00E8446C">
      <w:pPr>
        <w:spacing w:after="0" w:line="240" w:lineRule="auto"/>
        <w:jc w:val="both"/>
        <w:rPr>
          <w:rFonts w:ascii="Marianne" w:eastAsia="Times New Roman" w:hAnsi="Marianne"/>
          <w:sz w:val="18"/>
          <w:szCs w:val="18"/>
          <w:lang w:eastAsia="fr-FR"/>
        </w:rPr>
      </w:pPr>
    </w:p>
    <w:p w14:paraId="76A88EEF" w14:textId="77777777" w:rsidR="00E8446C" w:rsidRPr="00B002AB" w:rsidRDefault="00E8446C" w:rsidP="00E8446C">
      <w:pPr>
        <w:spacing w:after="0" w:line="240" w:lineRule="auto"/>
        <w:jc w:val="both"/>
        <w:rPr>
          <w:rFonts w:ascii="Marianne" w:eastAsia="Times New Roman" w:hAnsi="Marianne"/>
          <w:sz w:val="18"/>
          <w:szCs w:val="18"/>
          <w:lang w:eastAsia="fr-FR"/>
        </w:rPr>
      </w:pPr>
      <w:r w:rsidRPr="00B002AB">
        <w:rPr>
          <w:rFonts w:ascii="Marianne" w:eastAsia="Times New Roman" w:hAnsi="Marianne"/>
          <w:b/>
          <w:bCs/>
          <w:sz w:val="18"/>
          <w:szCs w:val="18"/>
          <w:lang w:eastAsia="fr-FR"/>
        </w:rPr>
        <w:t xml:space="preserve">Et représenté par le </w:t>
      </w:r>
      <w:r w:rsidRPr="00B002AB">
        <w:rPr>
          <w:rFonts w:ascii="Marianne" w:eastAsia="Times New Roman" w:hAnsi="Marianne"/>
          <w:b/>
          <w:bCs/>
          <w:color w:val="000000"/>
          <w:sz w:val="18"/>
          <w:szCs w:val="18"/>
          <w:lang w:eastAsia="fr-FR"/>
        </w:rPr>
        <w:t>signataire du présent acte d'engagement</w:t>
      </w:r>
      <w:r w:rsidRPr="00B002AB">
        <w:rPr>
          <w:rFonts w:ascii="Marianne" w:eastAsia="Times New Roman" w:hAnsi="Marianne"/>
          <w:sz w:val="18"/>
          <w:szCs w:val="18"/>
          <w:lang w:eastAsia="fr-FR"/>
        </w:rPr>
        <w:t> :</w:t>
      </w:r>
    </w:p>
    <w:p w14:paraId="3B806561" w14:textId="77777777" w:rsidR="00E8446C" w:rsidRPr="00B002AB" w:rsidRDefault="00E8446C" w:rsidP="00E8446C">
      <w:pPr>
        <w:spacing w:after="0" w:line="240" w:lineRule="auto"/>
        <w:ind w:left="329"/>
        <w:jc w:val="both"/>
        <w:rPr>
          <w:rFonts w:ascii="Marianne" w:eastAsia="Times New Roman" w:hAnsi="Marianne"/>
          <w:sz w:val="18"/>
          <w:szCs w:val="18"/>
          <w:lang w:eastAsia="fr-FR"/>
        </w:rPr>
      </w:pPr>
    </w:p>
    <w:p w14:paraId="47BE0C22" w14:textId="77777777" w:rsidR="00E8446C" w:rsidRPr="00B002AB" w:rsidRDefault="00E8446C" w:rsidP="00E8446C">
      <w:pPr>
        <w:spacing w:after="0" w:line="240" w:lineRule="auto"/>
        <w:ind w:left="329"/>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Nom : </w:t>
      </w:r>
      <w:r w:rsidRPr="00B002AB">
        <w:rPr>
          <w:rFonts w:ascii="Marianne" w:eastAsia="Times New Roman" w:hAnsi="Marianne"/>
          <w:sz w:val="18"/>
          <w:szCs w:val="18"/>
          <w:lang w:eastAsia="fr-FR"/>
        </w:rPr>
        <w:fldChar w:fldCharType="begin">
          <w:ffData>
            <w:name w:val="Texte26"/>
            <w:enabled/>
            <w:calcOnExit w:val="0"/>
            <w:textInput/>
          </w:ffData>
        </w:fldChar>
      </w:r>
      <w:bookmarkStart w:id="91" w:name="Texte26"/>
      <w:r w:rsidRPr="00B002AB">
        <w:rPr>
          <w:rFonts w:ascii="Marianne" w:eastAsia="Times New Roman" w:hAnsi="Marianne"/>
          <w:sz w:val="18"/>
          <w:szCs w:val="18"/>
          <w:lang w:eastAsia="fr-FR"/>
        </w:rPr>
        <w:instrText xml:space="preserve"> FORMTEXT </w:instrText>
      </w:r>
      <w:r w:rsidRPr="00B002AB">
        <w:rPr>
          <w:rFonts w:ascii="Marianne" w:eastAsia="Times New Roman" w:hAnsi="Marianne"/>
          <w:sz w:val="18"/>
          <w:szCs w:val="18"/>
          <w:lang w:eastAsia="fr-FR"/>
        </w:rPr>
      </w:r>
      <w:r w:rsidRPr="00B002AB">
        <w:rPr>
          <w:rFonts w:ascii="Marianne" w:eastAsia="Times New Roman" w:hAnsi="Marianne"/>
          <w:sz w:val="18"/>
          <w:szCs w:val="18"/>
          <w:lang w:eastAsia="fr-FR"/>
        </w:rPr>
        <w:fldChar w:fldCharType="separate"/>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noProof/>
          <w:sz w:val="18"/>
          <w:szCs w:val="18"/>
          <w:lang w:eastAsia="fr-FR"/>
        </w:rPr>
        <w:t> </w:t>
      </w:r>
      <w:r w:rsidRPr="00B002AB">
        <w:rPr>
          <w:rFonts w:ascii="Marianne" w:eastAsia="Times New Roman" w:hAnsi="Marianne"/>
          <w:sz w:val="18"/>
          <w:szCs w:val="18"/>
          <w:lang w:eastAsia="fr-FR"/>
        </w:rPr>
        <w:fldChar w:fldCharType="end"/>
      </w:r>
      <w:bookmarkEnd w:id="91"/>
    </w:p>
    <w:p w14:paraId="60E462A5" w14:textId="77777777" w:rsidR="00E8446C" w:rsidRPr="00B002AB" w:rsidRDefault="00E8446C" w:rsidP="00E8446C">
      <w:pPr>
        <w:spacing w:after="0" w:line="240" w:lineRule="auto"/>
        <w:ind w:left="329"/>
        <w:jc w:val="both"/>
        <w:rPr>
          <w:rFonts w:ascii="Marianne" w:eastAsia="Times New Roman" w:hAnsi="Marianne"/>
          <w:sz w:val="18"/>
          <w:szCs w:val="18"/>
          <w:lang w:eastAsia="fr-FR"/>
        </w:rPr>
      </w:pPr>
    </w:p>
    <w:p w14:paraId="34A93C2B" w14:textId="70DF29A3" w:rsidR="00E8446C" w:rsidRPr="00B002AB" w:rsidRDefault="00E8446C" w:rsidP="00E8446C">
      <w:pPr>
        <w:spacing w:after="0" w:line="240" w:lineRule="auto"/>
        <w:ind w:left="301"/>
        <w:jc w:val="both"/>
        <w:rPr>
          <w:rFonts w:ascii="Marianne" w:eastAsia="Times New Roman" w:hAnsi="Marianne"/>
          <w:sz w:val="18"/>
          <w:szCs w:val="18"/>
          <w:lang w:eastAsia="fr-FR"/>
        </w:rPr>
      </w:pPr>
      <w:proofErr w:type="gramStart"/>
      <w:r w:rsidRPr="00B002AB">
        <w:rPr>
          <w:rFonts w:ascii="Marianne" w:eastAsia="Times New Roman" w:hAnsi="Marianne"/>
          <w:color w:val="000000"/>
          <w:sz w:val="18"/>
          <w:szCs w:val="18"/>
          <w:lang w:eastAsia="fr-FR"/>
        </w:rPr>
        <w:t>en</w:t>
      </w:r>
      <w:proofErr w:type="gramEnd"/>
      <w:r w:rsidRPr="00B002AB">
        <w:rPr>
          <w:rFonts w:ascii="Marianne" w:eastAsia="Times New Roman" w:hAnsi="Marianne"/>
          <w:color w:val="000000"/>
          <w:sz w:val="18"/>
          <w:szCs w:val="18"/>
          <w:lang w:eastAsia="fr-FR"/>
        </w:rPr>
        <w:t xml:space="preserve"> sa qualité de</w:t>
      </w:r>
      <w:r w:rsidRPr="00B002AB">
        <w:rPr>
          <w:rFonts w:ascii="Marianne" w:eastAsia="Times New Roman" w:hAnsi="Marianne"/>
          <w:color w:val="000000"/>
          <w:sz w:val="18"/>
          <w:szCs w:val="18"/>
          <w:lang w:eastAsia="fr-FR"/>
        </w:rPr>
        <w:fldChar w:fldCharType="begin"/>
      </w:r>
      <w:r w:rsidRPr="00B002AB">
        <w:rPr>
          <w:rFonts w:ascii="Marianne" w:eastAsia="Times New Roman" w:hAnsi="Marianne"/>
          <w:color w:val="000000"/>
          <w:sz w:val="18"/>
          <w:szCs w:val="18"/>
          <w:lang w:eastAsia="fr-FR"/>
        </w:rPr>
        <w:instrText xml:space="preserve"> NOTEREF _Ref523993671 \f </w:instrText>
      </w:r>
      <w:r w:rsidR="00B002AB" w:rsidRPr="00B002AB">
        <w:rPr>
          <w:rFonts w:ascii="Marianne" w:eastAsia="Times New Roman" w:hAnsi="Marianne"/>
          <w:color w:val="000000"/>
          <w:sz w:val="18"/>
          <w:szCs w:val="18"/>
          <w:lang w:eastAsia="fr-FR"/>
        </w:rPr>
        <w:instrText xml:space="preserve"> \* MERGEFORMAT </w:instrText>
      </w:r>
      <w:r w:rsidRPr="00B002AB">
        <w:rPr>
          <w:rFonts w:ascii="Marianne" w:eastAsia="Times New Roman" w:hAnsi="Marianne"/>
          <w:color w:val="000000"/>
          <w:sz w:val="18"/>
          <w:szCs w:val="18"/>
          <w:lang w:eastAsia="fr-FR"/>
        </w:rPr>
        <w:fldChar w:fldCharType="separate"/>
      </w:r>
      <w:r w:rsidR="006A27D0" w:rsidRPr="006A27D0">
        <w:rPr>
          <w:rStyle w:val="Appelnotedebasdep"/>
        </w:rPr>
        <w:t>2</w:t>
      </w:r>
      <w:r w:rsidRPr="00B002AB">
        <w:rPr>
          <w:rFonts w:ascii="Marianne" w:eastAsia="Times New Roman" w:hAnsi="Marianne"/>
          <w:color w:val="000000"/>
          <w:sz w:val="18"/>
          <w:szCs w:val="18"/>
          <w:lang w:eastAsia="fr-FR"/>
        </w:rPr>
        <w:fldChar w:fldCharType="end"/>
      </w:r>
      <w:r w:rsidRPr="00B002AB">
        <w:rPr>
          <w:rFonts w:ascii="Marianne" w:eastAsia="Times New Roman" w:hAnsi="Marianne"/>
          <w:color w:val="000000"/>
          <w:sz w:val="18"/>
          <w:szCs w:val="18"/>
          <w:lang w:eastAsia="fr-FR"/>
        </w:rPr>
        <w:t xml:space="preserve"> :</w:t>
      </w:r>
    </w:p>
    <w:p w14:paraId="5B760A7F" w14:textId="77777777" w:rsidR="00E8446C" w:rsidRPr="00B002AB" w:rsidRDefault="00E8446C" w:rsidP="009A06AF">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67"/>
            <w:enabled/>
            <w:calcOnExit w:val="0"/>
            <w:checkBox>
              <w:sizeAuto/>
              <w:default w:val="0"/>
            </w:checkBox>
          </w:ffData>
        </w:fldChar>
      </w:r>
      <w:bookmarkStart w:id="92" w:name="CaseACocher67"/>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92"/>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représentant</w:t>
      </w:r>
      <w:proofErr w:type="gramEnd"/>
      <w:r w:rsidRPr="00B002AB">
        <w:rPr>
          <w:rFonts w:ascii="Marianne" w:eastAsia="Times New Roman" w:hAnsi="Marianne"/>
          <w:color w:val="000000"/>
          <w:sz w:val="18"/>
          <w:szCs w:val="18"/>
          <w:lang w:eastAsia="fr-FR"/>
        </w:rPr>
        <w:t xml:space="preserve"> légal de l'entreprise</w:t>
      </w:r>
    </w:p>
    <w:p w14:paraId="5A7D91E9" w14:textId="77777777" w:rsidR="00E8446C" w:rsidRPr="00B002AB" w:rsidRDefault="00E8446C" w:rsidP="009A06AF">
      <w:pPr>
        <w:spacing w:before="60" w:after="0" w:line="240" w:lineRule="auto"/>
        <w:ind w:left="284"/>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fldChar w:fldCharType="begin">
          <w:ffData>
            <w:name w:val="CaseACocher68"/>
            <w:enabled/>
            <w:calcOnExit w:val="0"/>
            <w:checkBox>
              <w:sizeAuto/>
              <w:default w:val="0"/>
            </w:checkBox>
          </w:ffData>
        </w:fldChar>
      </w:r>
      <w:bookmarkStart w:id="93" w:name="CaseACocher68"/>
      <w:r w:rsidRPr="00B002AB">
        <w:rPr>
          <w:rFonts w:ascii="Marianne" w:eastAsia="Times New Roman" w:hAnsi="Marianne"/>
          <w:color w:val="000000"/>
          <w:sz w:val="18"/>
          <w:szCs w:val="18"/>
          <w:lang w:eastAsia="fr-FR"/>
        </w:rPr>
        <w:instrText xml:space="preserve"> FORMCHECKBOX </w:instrText>
      </w:r>
      <w:r w:rsidR="00782789">
        <w:rPr>
          <w:rFonts w:ascii="Marianne" w:eastAsia="Times New Roman" w:hAnsi="Marianne"/>
          <w:color w:val="000000"/>
          <w:sz w:val="18"/>
          <w:szCs w:val="18"/>
          <w:lang w:eastAsia="fr-FR"/>
        </w:rPr>
      </w:r>
      <w:r w:rsidR="00782789">
        <w:rPr>
          <w:rFonts w:ascii="Marianne" w:eastAsia="Times New Roman" w:hAnsi="Marianne"/>
          <w:color w:val="000000"/>
          <w:sz w:val="18"/>
          <w:szCs w:val="18"/>
          <w:lang w:eastAsia="fr-FR"/>
        </w:rPr>
        <w:fldChar w:fldCharType="separate"/>
      </w:r>
      <w:r w:rsidRPr="00B002AB">
        <w:rPr>
          <w:rFonts w:ascii="Marianne" w:eastAsia="Times New Roman" w:hAnsi="Marianne"/>
          <w:color w:val="000000"/>
          <w:sz w:val="18"/>
          <w:szCs w:val="18"/>
          <w:lang w:eastAsia="fr-FR"/>
        </w:rPr>
        <w:fldChar w:fldCharType="end"/>
      </w:r>
      <w:bookmarkEnd w:id="93"/>
      <w:r w:rsidRPr="00B002AB">
        <w:rPr>
          <w:rFonts w:ascii="Marianne" w:eastAsia="Times New Roman" w:hAnsi="Marianne"/>
          <w:color w:val="000000"/>
          <w:sz w:val="18"/>
          <w:szCs w:val="18"/>
          <w:lang w:eastAsia="fr-FR"/>
        </w:rPr>
        <w:t xml:space="preserve"> </w:t>
      </w:r>
      <w:proofErr w:type="gramStart"/>
      <w:r w:rsidRPr="00B002AB">
        <w:rPr>
          <w:rFonts w:ascii="Marianne" w:eastAsia="Times New Roman" w:hAnsi="Marianne"/>
          <w:color w:val="000000"/>
          <w:sz w:val="18"/>
          <w:szCs w:val="18"/>
          <w:lang w:eastAsia="fr-FR"/>
        </w:rPr>
        <w:t>signataire</w:t>
      </w:r>
      <w:proofErr w:type="gramEnd"/>
      <w:r w:rsidRPr="00B002AB">
        <w:rPr>
          <w:rFonts w:ascii="Marianne" w:eastAsia="Times New Roman" w:hAnsi="Marianne"/>
          <w:color w:val="000000"/>
          <w:sz w:val="18"/>
          <w:szCs w:val="18"/>
          <w:lang w:eastAsia="fr-FR"/>
        </w:rPr>
        <w:t xml:space="preserve"> ayant reçu pouvoir du représentant légal de l'entreprise</w:t>
      </w:r>
    </w:p>
    <w:p w14:paraId="1E538771" w14:textId="5D6AEA9F" w:rsidR="00E8446C" w:rsidRDefault="00E8446C" w:rsidP="00E8446C">
      <w:pPr>
        <w:spacing w:after="0" w:line="240" w:lineRule="auto"/>
        <w:jc w:val="both"/>
        <w:rPr>
          <w:rFonts w:ascii="Marianne" w:eastAsia="Times New Roman" w:hAnsi="Marianne"/>
          <w:sz w:val="18"/>
          <w:szCs w:val="18"/>
          <w:lang w:eastAsia="fr-FR"/>
        </w:rPr>
      </w:pPr>
    </w:p>
    <w:p w14:paraId="69B7B85D" w14:textId="77777777" w:rsidR="001B6872" w:rsidRPr="00B002AB" w:rsidRDefault="001B6872" w:rsidP="00E8446C">
      <w:pPr>
        <w:spacing w:after="0" w:line="240" w:lineRule="auto"/>
        <w:jc w:val="both"/>
        <w:rPr>
          <w:rFonts w:ascii="Marianne" w:eastAsia="Times New Roman" w:hAnsi="Marianne"/>
          <w:sz w:val="18"/>
          <w:szCs w:val="18"/>
          <w:lang w:eastAsia="fr-FR"/>
        </w:rPr>
      </w:pPr>
    </w:p>
    <w:p w14:paraId="057FADD5" w14:textId="00686E0A" w:rsidR="007A7BB0" w:rsidRPr="00B002AB" w:rsidRDefault="00E8446C" w:rsidP="00B214A9">
      <w:pPr>
        <w:spacing w:after="0" w:line="240" w:lineRule="auto"/>
        <w:jc w:val="both"/>
        <w:rPr>
          <w:rFonts w:ascii="Marianne" w:eastAsia="Times New Roman" w:hAnsi="Marianne"/>
          <w:sz w:val="18"/>
          <w:szCs w:val="18"/>
          <w:lang w:eastAsia="fr-FR"/>
        </w:rPr>
      </w:pPr>
      <w:r w:rsidRPr="00B002AB">
        <w:rPr>
          <w:rFonts w:ascii="Marianne" w:eastAsia="Times New Roman" w:hAnsi="Marianne"/>
          <w:color w:val="000000"/>
          <w:sz w:val="18"/>
          <w:szCs w:val="18"/>
          <w:lang w:eastAsia="fr-FR"/>
        </w:rPr>
        <w:t xml:space="preserve">Les membres du groupement ayant pris connaissance des documents contractuels listés à l’article 3 ci-dessous, </w:t>
      </w:r>
      <w:r w:rsidR="009C7D75" w:rsidRPr="00B002AB">
        <w:rPr>
          <w:rFonts w:ascii="Marianne" w:eastAsia="Times New Roman" w:hAnsi="Marianne"/>
          <w:sz w:val="18"/>
          <w:szCs w:val="18"/>
          <w:lang w:eastAsia="fr-FR"/>
        </w:rPr>
        <w:t>S’ENGAGENT sans réserve, sur la base de leur offre</w:t>
      </w:r>
      <w:r w:rsidRPr="00B002AB">
        <w:rPr>
          <w:rFonts w:ascii="Marianne" w:eastAsia="Times New Roman" w:hAnsi="Marianne"/>
          <w:sz w:val="18"/>
          <w:szCs w:val="18"/>
          <w:lang w:eastAsia="fr-FR"/>
        </w:rPr>
        <w:t xml:space="preserve">, et conformément aux dispositions </w:t>
      </w:r>
      <w:r w:rsidR="00884A4E" w:rsidRPr="00B002AB">
        <w:rPr>
          <w:rFonts w:ascii="Marianne" w:eastAsia="Times New Roman" w:hAnsi="Marianne"/>
          <w:sz w:val="18"/>
          <w:szCs w:val="18"/>
          <w:lang w:eastAsia="fr-FR"/>
        </w:rPr>
        <w:t xml:space="preserve">de ces documents contractuels </w:t>
      </w:r>
      <w:r w:rsidRPr="00B002AB">
        <w:rPr>
          <w:rFonts w:ascii="Marianne" w:eastAsia="Times New Roman" w:hAnsi="Marianne"/>
          <w:sz w:val="18"/>
          <w:szCs w:val="18"/>
          <w:lang w:eastAsia="fr-FR"/>
        </w:rPr>
        <w:t>à exécuter les prestations demandées dans les conditio</w:t>
      </w:r>
      <w:r w:rsidR="00CE44A7" w:rsidRPr="00B002AB">
        <w:rPr>
          <w:rFonts w:ascii="Marianne" w:eastAsia="Times New Roman" w:hAnsi="Marianne"/>
          <w:sz w:val="18"/>
          <w:szCs w:val="18"/>
          <w:lang w:eastAsia="fr-FR"/>
        </w:rPr>
        <w:t xml:space="preserve">ns </w:t>
      </w:r>
      <w:r w:rsidR="003D1DC3" w:rsidRPr="00B002AB">
        <w:rPr>
          <w:rFonts w:ascii="Marianne" w:eastAsia="Times New Roman" w:hAnsi="Marianne"/>
          <w:sz w:val="18"/>
          <w:szCs w:val="18"/>
          <w:lang w:eastAsia="fr-FR"/>
        </w:rPr>
        <w:t>définies ci-après.</w:t>
      </w:r>
    </w:p>
    <w:p w14:paraId="0E3C6533" w14:textId="77777777" w:rsidR="00287825" w:rsidRPr="00B002AB" w:rsidRDefault="00AE3B43" w:rsidP="007A7BB0">
      <w:pPr>
        <w:spacing w:after="0" w:line="240" w:lineRule="auto"/>
        <w:jc w:val="both"/>
        <w:rPr>
          <w:rFonts w:ascii="Marianne" w:eastAsia="Times New Roman" w:hAnsi="Marianne"/>
          <w:sz w:val="18"/>
          <w:szCs w:val="18"/>
          <w:lang w:eastAsia="fr-FR"/>
        </w:rPr>
      </w:pPr>
      <w:r w:rsidRPr="00B002AB">
        <w:rPr>
          <w:rFonts w:ascii="Marianne" w:eastAsia="Times New Roman" w:hAnsi="Marianne"/>
          <w:sz w:val="18"/>
          <w:szCs w:val="18"/>
          <w:lang w:eastAsia="fr-FR"/>
        </w:rPr>
        <w:t xml:space="preserve"> </w:t>
      </w:r>
    </w:p>
    <w:p w14:paraId="3E031E6F" w14:textId="77777777" w:rsidR="007A7BB0" w:rsidRPr="00B002AB" w:rsidRDefault="00287825" w:rsidP="007A7BB0">
      <w:pPr>
        <w:spacing w:after="0" w:line="240" w:lineRule="auto"/>
        <w:jc w:val="both"/>
        <w:rPr>
          <w:rFonts w:ascii="Marianne" w:eastAsia="Times New Roman" w:hAnsi="Marianne"/>
          <w:lang w:eastAsia="fr-FR"/>
        </w:rPr>
      </w:pPr>
      <w:r w:rsidRPr="00B002AB">
        <w:rPr>
          <w:rFonts w:ascii="Marianne" w:eastAsia="Times New Roman" w:hAnsi="Marianne"/>
          <w:lang w:eastAsia="fr-FR"/>
        </w:rPr>
        <w:br w:type="page"/>
      </w:r>
    </w:p>
    <w:p w14:paraId="18B3580D" w14:textId="0AEEE27A" w:rsidR="00DF6CC0" w:rsidRPr="00B002AB" w:rsidRDefault="00384CA7" w:rsidP="0010394E">
      <w:pPr>
        <w:pStyle w:val="StyleNiv2"/>
      </w:pPr>
      <w:bookmarkStart w:id="94" w:name="_Toc182993749"/>
      <w:bookmarkStart w:id="95" w:name="_Toc185352412"/>
      <w:r w:rsidRPr="00B002AB">
        <w:lastRenderedPageBreak/>
        <w:t xml:space="preserve">Objet </w:t>
      </w:r>
      <w:r w:rsidR="00904B75" w:rsidRPr="00B002AB">
        <w:rPr>
          <w:lang w:val="fr-FR"/>
        </w:rPr>
        <w:t xml:space="preserve">et forme </w:t>
      </w:r>
      <w:r w:rsidRPr="00B002AB">
        <w:t>d</w:t>
      </w:r>
      <w:r w:rsidR="00CE44A7" w:rsidRPr="00B002AB">
        <w:t>u marché</w:t>
      </w:r>
      <w:bookmarkEnd w:id="94"/>
      <w:bookmarkEnd w:id="95"/>
    </w:p>
    <w:p w14:paraId="3345A864" w14:textId="77777777" w:rsidR="000C5968" w:rsidRPr="00157098" w:rsidRDefault="000C5968" w:rsidP="00384CA7">
      <w:pPr>
        <w:suppressAutoHyphens/>
        <w:spacing w:after="0" w:line="240" w:lineRule="auto"/>
        <w:jc w:val="both"/>
        <w:rPr>
          <w:rFonts w:ascii="Marianne" w:eastAsia="Times New Roman" w:hAnsi="Marianne"/>
          <w:sz w:val="20"/>
          <w:szCs w:val="20"/>
          <w:lang w:eastAsia="zh-CN"/>
        </w:rPr>
      </w:pPr>
    </w:p>
    <w:p w14:paraId="1259CA9D" w14:textId="3C150F1F" w:rsidR="00E8446C" w:rsidRPr="0010394E" w:rsidRDefault="00E8446C" w:rsidP="00C96E1D">
      <w:pPr>
        <w:pStyle w:val="Style3"/>
        <w:numPr>
          <w:ilvl w:val="1"/>
          <w:numId w:val="61"/>
        </w:numPr>
        <w:spacing w:before="0"/>
      </w:pPr>
      <w:bookmarkStart w:id="96" w:name="_Toc529458342"/>
      <w:bookmarkStart w:id="97" w:name="_Toc182993750"/>
      <w:bookmarkStart w:id="98" w:name="_Toc185352413"/>
      <w:r w:rsidRPr="0010394E">
        <w:t>Objet d</w:t>
      </w:r>
      <w:bookmarkEnd w:id="96"/>
      <w:r w:rsidR="00CE44A7" w:rsidRPr="0010394E">
        <w:t>u marché</w:t>
      </w:r>
      <w:bookmarkEnd w:id="97"/>
      <w:bookmarkEnd w:id="98"/>
    </w:p>
    <w:p w14:paraId="19BEAB0D" w14:textId="77777777" w:rsidR="00E8446C" w:rsidRPr="00157098" w:rsidRDefault="00E8446C" w:rsidP="00E8446C">
      <w:pPr>
        <w:suppressAutoHyphens/>
        <w:spacing w:after="0" w:line="240" w:lineRule="auto"/>
        <w:jc w:val="both"/>
        <w:rPr>
          <w:rFonts w:ascii="Marianne" w:eastAsia="Times New Roman" w:hAnsi="Marianne"/>
          <w:sz w:val="18"/>
          <w:szCs w:val="18"/>
          <w:lang w:eastAsia="zh-CN"/>
        </w:rPr>
      </w:pPr>
    </w:p>
    <w:p w14:paraId="42B4C62C" w14:textId="35B0015E" w:rsidR="004B0C6B" w:rsidRPr="00157098" w:rsidRDefault="00E8446C" w:rsidP="004B0C6B">
      <w:pPr>
        <w:suppressAutoHyphens/>
        <w:spacing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 xml:space="preserve">Le présent </w:t>
      </w:r>
      <w:r w:rsidR="00CE44A7" w:rsidRPr="00157098">
        <w:rPr>
          <w:rFonts w:ascii="Marianne" w:eastAsia="Times New Roman" w:hAnsi="Marianne"/>
          <w:sz w:val="18"/>
          <w:szCs w:val="18"/>
          <w:lang w:eastAsia="zh-CN"/>
        </w:rPr>
        <w:t>marché</w:t>
      </w:r>
      <w:r w:rsidR="004F4A11" w:rsidRPr="00157098">
        <w:rPr>
          <w:rFonts w:ascii="Marianne" w:eastAsia="Times New Roman" w:hAnsi="Marianne"/>
          <w:sz w:val="18"/>
          <w:szCs w:val="18"/>
          <w:lang w:eastAsia="zh-CN"/>
        </w:rPr>
        <w:t xml:space="preserve"> </w:t>
      </w:r>
      <w:r w:rsidR="00742240" w:rsidRPr="00157098">
        <w:rPr>
          <w:rFonts w:ascii="Marianne" w:eastAsia="Times New Roman" w:hAnsi="Marianne"/>
          <w:sz w:val="18"/>
          <w:szCs w:val="18"/>
          <w:lang w:eastAsia="zh-CN"/>
        </w:rPr>
        <w:t>a</w:t>
      </w:r>
      <w:r w:rsidR="00064167" w:rsidRPr="00157098">
        <w:rPr>
          <w:rFonts w:ascii="Marianne" w:eastAsia="Times New Roman" w:hAnsi="Marianne"/>
          <w:sz w:val="18"/>
          <w:szCs w:val="18"/>
          <w:lang w:eastAsia="zh-CN"/>
        </w:rPr>
        <w:t xml:space="preserve"> pour objet</w:t>
      </w:r>
      <w:r w:rsidR="004B0C6B" w:rsidRPr="00157098">
        <w:rPr>
          <w:rFonts w:ascii="Marianne" w:eastAsia="Times New Roman" w:hAnsi="Marianne"/>
          <w:sz w:val="18"/>
          <w:szCs w:val="18"/>
          <w:lang w:eastAsia="zh-CN"/>
        </w:rPr>
        <w:t xml:space="preserve"> la mise en œuvre d’un centre de traitement </w:t>
      </w:r>
      <w:r w:rsidR="00F86DE6" w:rsidRPr="00157098">
        <w:rPr>
          <w:rFonts w:ascii="Marianne" w:eastAsia="Times New Roman" w:hAnsi="Marianne"/>
          <w:sz w:val="18"/>
          <w:szCs w:val="18"/>
          <w:lang w:eastAsia="zh-CN"/>
        </w:rPr>
        <w:t xml:space="preserve">des candidatures </w:t>
      </w:r>
      <w:r w:rsidR="004B0C6B" w:rsidRPr="00157098">
        <w:rPr>
          <w:rFonts w:ascii="Marianne" w:eastAsia="Times New Roman" w:hAnsi="Marianne"/>
          <w:sz w:val="18"/>
          <w:szCs w:val="18"/>
          <w:lang w:eastAsia="zh-CN"/>
        </w:rPr>
        <w:t>prud’homal</w:t>
      </w:r>
      <w:r w:rsidR="00F86DE6" w:rsidRPr="00157098">
        <w:rPr>
          <w:rFonts w:ascii="Marianne" w:eastAsia="Times New Roman" w:hAnsi="Marianne"/>
          <w:sz w:val="18"/>
          <w:szCs w:val="18"/>
          <w:lang w:eastAsia="zh-CN"/>
        </w:rPr>
        <w:t>es</w:t>
      </w:r>
      <w:r w:rsidR="004B0C6B" w:rsidRPr="00157098">
        <w:rPr>
          <w:rFonts w:ascii="Marianne" w:eastAsia="Times New Roman" w:hAnsi="Marianne"/>
          <w:sz w:val="18"/>
          <w:szCs w:val="18"/>
          <w:lang w:eastAsia="zh-CN"/>
        </w:rPr>
        <w:t xml:space="preserve"> (</w:t>
      </w:r>
      <w:r w:rsidR="004B0C6B" w:rsidRPr="00157098">
        <w:rPr>
          <w:rFonts w:ascii="Marianne" w:eastAsia="Times New Roman" w:hAnsi="Marianne"/>
          <w:b/>
          <w:sz w:val="18"/>
          <w:szCs w:val="18"/>
          <w:lang w:eastAsia="zh-CN"/>
        </w:rPr>
        <w:t>CTCP</w:t>
      </w:r>
      <w:r w:rsidR="004B0C6B" w:rsidRPr="00157098">
        <w:rPr>
          <w:rFonts w:ascii="Marianne" w:eastAsia="Times New Roman" w:hAnsi="Marianne"/>
          <w:sz w:val="18"/>
          <w:szCs w:val="18"/>
          <w:lang w:eastAsia="zh-CN"/>
        </w:rPr>
        <w:t>)</w:t>
      </w:r>
      <w:r w:rsidR="00904B75" w:rsidRPr="00157098">
        <w:rPr>
          <w:rFonts w:ascii="Marianne" w:eastAsia="Times New Roman" w:hAnsi="Marianne"/>
          <w:sz w:val="18"/>
          <w:szCs w:val="18"/>
          <w:lang w:eastAsia="zh-CN"/>
        </w:rPr>
        <w:t xml:space="preserve"> ayant pour objet l’information, l’accompagnement et l’instruction des candidatures prud’homales</w:t>
      </w:r>
      <w:r w:rsidR="004B0C6B" w:rsidRPr="00157098">
        <w:rPr>
          <w:rFonts w:ascii="Marianne" w:eastAsia="Times New Roman" w:hAnsi="Marianne"/>
          <w:sz w:val="18"/>
          <w:szCs w:val="18"/>
          <w:lang w:eastAsia="zh-CN"/>
        </w:rPr>
        <w:t xml:space="preserve"> lors des opérations liées au renouvellement général des conseillers prud’hommes qui aura lieu au cours de </w:t>
      </w:r>
      <w:r w:rsidR="004B0C6B" w:rsidRPr="00907FE0">
        <w:rPr>
          <w:rFonts w:ascii="Marianne" w:eastAsia="Times New Roman" w:hAnsi="Marianne"/>
          <w:sz w:val="18"/>
          <w:szCs w:val="18"/>
          <w:lang w:eastAsia="zh-CN"/>
        </w:rPr>
        <w:t xml:space="preserve">l’année </w:t>
      </w:r>
      <w:r w:rsidR="00C14480" w:rsidRPr="00907FE0">
        <w:rPr>
          <w:rFonts w:ascii="Marianne" w:eastAsia="Times New Roman" w:hAnsi="Marianne"/>
          <w:sz w:val="18"/>
          <w:szCs w:val="18"/>
          <w:lang w:eastAsia="zh-CN"/>
        </w:rPr>
        <w:t>2025</w:t>
      </w:r>
      <w:r w:rsidR="004B0C6B" w:rsidRPr="00907FE0">
        <w:rPr>
          <w:rFonts w:ascii="Marianne" w:eastAsia="Times New Roman" w:hAnsi="Marianne"/>
          <w:sz w:val="18"/>
          <w:szCs w:val="18"/>
          <w:lang w:eastAsia="zh-CN"/>
        </w:rPr>
        <w:t>.</w:t>
      </w:r>
    </w:p>
    <w:p w14:paraId="2C236585" w14:textId="77777777" w:rsidR="004B0C6B" w:rsidRPr="00157098" w:rsidRDefault="004B0C6B" w:rsidP="004B0C6B">
      <w:pPr>
        <w:suppressAutoHyphens/>
        <w:spacing w:after="0" w:line="240" w:lineRule="auto"/>
        <w:jc w:val="both"/>
        <w:rPr>
          <w:rFonts w:ascii="Marianne" w:eastAsia="Times New Roman" w:hAnsi="Marianne"/>
          <w:sz w:val="18"/>
          <w:szCs w:val="18"/>
          <w:lang w:eastAsia="zh-CN"/>
        </w:rPr>
      </w:pPr>
    </w:p>
    <w:p w14:paraId="64FA697E" w14:textId="77777777" w:rsidR="004B0C6B" w:rsidRPr="00157098" w:rsidRDefault="00F86DE6" w:rsidP="004B0C6B">
      <w:pPr>
        <w:suppressAutoHyphens/>
        <w:spacing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Les prestations attendues dans le cadre du présent contrat</w:t>
      </w:r>
      <w:r w:rsidR="004B0C6B" w:rsidRPr="00157098">
        <w:rPr>
          <w:rFonts w:ascii="Marianne" w:eastAsia="Times New Roman" w:hAnsi="Marianne"/>
          <w:sz w:val="18"/>
          <w:szCs w:val="18"/>
          <w:lang w:eastAsia="zh-CN"/>
        </w:rPr>
        <w:t xml:space="preserve"> portent sur :</w:t>
      </w:r>
    </w:p>
    <w:p w14:paraId="2F62ED90" w14:textId="79F711E7" w:rsidR="00E240AE" w:rsidRPr="00157098" w:rsidRDefault="00E240AE" w:rsidP="00F90490">
      <w:pPr>
        <w:numPr>
          <w:ilvl w:val="0"/>
          <w:numId w:val="14"/>
        </w:numPr>
        <w:suppressAutoHyphens/>
        <w:spacing w:before="120" w:after="0" w:line="240" w:lineRule="auto"/>
        <w:ind w:left="714" w:hanging="357"/>
        <w:jc w:val="both"/>
        <w:rPr>
          <w:rFonts w:ascii="Marianne" w:eastAsia="Times New Roman" w:hAnsi="Marianne"/>
          <w:sz w:val="18"/>
          <w:szCs w:val="18"/>
          <w:lang w:eastAsia="zh-CN"/>
        </w:rPr>
      </w:pPr>
      <w:r w:rsidRPr="00F90490">
        <w:rPr>
          <w:rFonts w:ascii="Marianne" w:eastAsia="Times New Roman" w:hAnsi="Marianne"/>
          <w:sz w:val="18"/>
          <w:szCs w:val="18"/>
          <w:u w:val="single"/>
          <w:lang w:eastAsia="zh-CN"/>
        </w:rPr>
        <w:t>La mise en place d’un centre d’appel</w:t>
      </w:r>
      <w:r w:rsidR="00CE44A7" w:rsidRPr="00F90490">
        <w:rPr>
          <w:rFonts w:ascii="Marianne" w:eastAsia="Times New Roman" w:hAnsi="Marianne"/>
          <w:sz w:val="18"/>
          <w:szCs w:val="18"/>
          <w:u w:val="single"/>
          <w:lang w:eastAsia="zh-CN"/>
        </w:rPr>
        <w:t>s</w:t>
      </w:r>
      <w:r w:rsidRPr="00F90490">
        <w:rPr>
          <w:rFonts w:ascii="Marianne" w:eastAsia="Times New Roman" w:hAnsi="Marianne"/>
          <w:sz w:val="18"/>
          <w:szCs w:val="18"/>
          <w:u w:val="single"/>
          <w:lang w:eastAsia="zh-CN"/>
        </w:rPr>
        <w:t xml:space="preserve"> téléphonique</w:t>
      </w:r>
      <w:r w:rsidR="00CE44A7" w:rsidRPr="00F90490">
        <w:rPr>
          <w:rFonts w:ascii="Marianne" w:eastAsia="Times New Roman" w:hAnsi="Marianne"/>
          <w:sz w:val="18"/>
          <w:szCs w:val="18"/>
          <w:u w:val="single"/>
          <w:lang w:eastAsia="zh-CN"/>
        </w:rPr>
        <w:t>s</w:t>
      </w:r>
      <w:r w:rsidRPr="00F90490">
        <w:rPr>
          <w:rFonts w:ascii="Marianne" w:eastAsia="Times New Roman" w:hAnsi="Marianne"/>
          <w:sz w:val="18"/>
          <w:szCs w:val="18"/>
          <w:u w:val="single"/>
          <w:lang w:eastAsia="zh-CN"/>
        </w:rPr>
        <w:t xml:space="preserve"> pour accompagner les utilisateurs de la plateforme de dépôt des candidatures prud’homales (</w:t>
      </w:r>
      <w:r w:rsidR="00B23F2E">
        <w:rPr>
          <w:rFonts w:ascii="Marianne" w:eastAsia="Times New Roman" w:hAnsi="Marianne"/>
          <w:sz w:val="18"/>
          <w:szCs w:val="18"/>
          <w:u w:val="single"/>
          <w:lang w:eastAsia="zh-CN"/>
        </w:rPr>
        <w:t>SI-Candidatures</w:t>
      </w:r>
      <w:r w:rsidRPr="00F90490">
        <w:rPr>
          <w:rFonts w:ascii="Marianne" w:eastAsia="Times New Roman" w:hAnsi="Marianne"/>
          <w:sz w:val="18"/>
          <w:szCs w:val="18"/>
          <w:u w:val="single"/>
          <w:lang w:eastAsia="zh-CN"/>
        </w:rPr>
        <w:t>)</w:t>
      </w:r>
      <w:r w:rsidR="005076CC" w:rsidRPr="00F90490">
        <w:rPr>
          <w:rFonts w:ascii="Marianne" w:eastAsia="Times New Roman" w:hAnsi="Marianne"/>
          <w:sz w:val="18"/>
          <w:szCs w:val="18"/>
          <w:u w:val="single"/>
          <w:lang w:eastAsia="zh-CN"/>
        </w:rPr>
        <w:t>, qui est</w:t>
      </w:r>
      <w:r w:rsidRPr="00F90490">
        <w:rPr>
          <w:rFonts w:ascii="Marianne" w:eastAsia="Times New Roman" w:hAnsi="Marianne"/>
          <w:sz w:val="18"/>
          <w:szCs w:val="18"/>
          <w:u w:val="single"/>
          <w:lang w:eastAsia="zh-CN"/>
        </w:rPr>
        <w:t xml:space="preserve"> mis</w:t>
      </w:r>
      <w:r w:rsidR="005076CC" w:rsidRPr="00F90490">
        <w:rPr>
          <w:rFonts w:ascii="Marianne" w:eastAsia="Times New Roman" w:hAnsi="Marianne"/>
          <w:sz w:val="18"/>
          <w:szCs w:val="18"/>
          <w:u w:val="single"/>
          <w:lang w:eastAsia="zh-CN"/>
        </w:rPr>
        <w:t>e</w:t>
      </w:r>
      <w:r w:rsidRPr="00F90490">
        <w:rPr>
          <w:rFonts w:ascii="Marianne" w:eastAsia="Times New Roman" w:hAnsi="Marianne"/>
          <w:sz w:val="18"/>
          <w:szCs w:val="18"/>
          <w:u w:val="single"/>
          <w:lang w:eastAsia="zh-CN"/>
        </w:rPr>
        <w:t xml:space="preserve"> à disposition du titulaire par le </w:t>
      </w:r>
      <w:r w:rsidR="00D52843">
        <w:rPr>
          <w:rFonts w:ascii="Marianne" w:eastAsia="Times New Roman" w:hAnsi="Marianne"/>
          <w:sz w:val="18"/>
          <w:szCs w:val="18"/>
          <w:u w:val="single"/>
          <w:lang w:eastAsia="zh-CN"/>
        </w:rPr>
        <w:t>ministère de la Justice</w:t>
      </w:r>
      <w:r w:rsidR="00CE44A7" w:rsidRPr="00157098">
        <w:rPr>
          <w:rFonts w:ascii="Marianne" w:eastAsia="Times New Roman" w:hAnsi="Marianne"/>
          <w:sz w:val="18"/>
          <w:szCs w:val="18"/>
          <w:lang w:eastAsia="zh-CN"/>
        </w:rPr>
        <w:t xml:space="preserve"> ; dans ce cadre, le titulaire bénéficie </w:t>
      </w:r>
      <w:r w:rsidR="005076CC" w:rsidRPr="00157098">
        <w:rPr>
          <w:rFonts w:ascii="Marianne" w:eastAsia="Times New Roman" w:hAnsi="Marianne"/>
          <w:sz w:val="18"/>
          <w:szCs w:val="18"/>
          <w:lang w:eastAsia="zh-CN"/>
        </w:rPr>
        <w:t xml:space="preserve">également </w:t>
      </w:r>
      <w:r w:rsidR="00CE44A7" w:rsidRPr="00157098">
        <w:rPr>
          <w:rFonts w:ascii="Marianne" w:eastAsia="Times New Roman" w:hAnsi="Marianne"/>
          <w:sz w:val="18"/>
          <w:szCs w:val="18"/>
          <w:lang w:eastAsia="zh-CN"/>
        </w:rPr>
        <w:t xml:space="preserve">de la mise à disposition d’un numéro vert fourni par le </w:t>
      </w:r>
      <w:r w:rsidR="00907FE0">
        <w:rPr>
          <w:rFonts w:ascii="Marianne" w:eastAsia="Times New Roman" w:hAnsi="Marianne"/>
          <w:sz w:val="18"/>
          <w:szCs w:val="18"/>
          <w:lang w:eastAsia="zh-CN"/>
        </w:rPr>
        <w:t>m</w:t>
      </w:r>
      <w:r w:rsidR="00CE44A7" w:rsidRPr="00157098">
        <w:rPr>
          <w:rFonts w:ascii="Marianne" w:eastAsia="Times New Roman" w:hAnsi="Marianne"/>
          <w:sz w:val="18"/>
          <w:szCs w:val="18"/>
          <w:lang w:eastAsia="zh-CN"/>
        </w:rPr>
        <w:t xml:space="preserve">inistère de la </w:t>
      </w:r>
      <w:r w:rsidR="00907FE0">
        <w:rPr>
          <w:rFonts w:ascii="Marianne" w:eastAsia="Times New Roman" w:hAnsi="Marianne"/>
          <w:sz w:val="18"/>
          <w:szCs w:val="18"/>
          <w:lang w:eastAsia="zh-CN"/>
        </w:rPr>
        <w:t>J</w:t>
      </w:r>
      <w:r w:rsidR="00CE44A7" w:rsidRPr="00157098">
        <w:rPr>
          <w:rFonts w:ascii="Marianne" w:eastAsia="Times New Roman" w:hAnsi="Marianne"/>
          <w:sz w:val="18"/>
          <w:szCs w:val="18"/>
          <w:lang w:eastAsia="zh-CN"/>
        </w:rPr>
        <w:t>ustice et doit mettre en place l’infrastructure technique</w:t>
      </w:r>
      <w:r w:rsidR="005076CC" w:rsidRPr="00157098">
        <w:rPr>
          <w:rFonts w:ascii="Marianne" w:eastAsia="Times New Roman" w:hAnsi="Marianne"/>
          <w:sz w:val="18"/>
          <w:szCs w:val="18"/>
          <w:lang w:eastAsia="zh-CN"/>
        </w:rPr>
        <w:t xml:space="preserve"> aux fins de gérer la réception des appels et la réception de messages électroniques</w:t>
      </w:r>
      <w:r w:rsidR="00CE44A7" w:rsidRPr="00157098">
        <w:rPr>
          <w:rFonts w:ascii="Marianne" w:eastAsia="Times New Roman" w:hAnsi="Marianne"/>
          <w:sz w:val="18"/>
          <w:szCs w:val="18"/>
          <w:lang w:eastAsia="zh-CN"/>
        </w:rPr>
        <w:t>.</w:t>
      </w:r>
    </w:p>
    <w:p w14:paraId="2F4BC222" w14:textId="5C23E4BA" w:rsidR="004B0C6B" w:rsidRPr="00157098" w:rsidRDefault="00C35C9F" w:rsidP="00F90490">
      <w:pPr>
        <w:numPr>
          <w:ilvl w:val="0"/>
          <w:numId w:val="14"/>
        </w:numPr>
        <w:suppressAutoHyphens/>
        <w:spacing w:before="120" w:after="0" w:line="240" w:lineRule="auto"/>
        <w:ind w:left="714" w:hanging="357"/>
        <w:jc w:val="both"/>
        <w:rPr>
          <w:rFonts w:ascii="Marianne" w:eastAsia="Times New Roman" w:hAnsi="Marianne"/>
          <w:sz w:val="18"/>
          <w:szCs w:val="18"/>
          <w:lang w:eastAsia="zh-CN"/>
        </w:rPr>
      </w:pPr>
      <w:r w:rsidRPr="00F90490">
        <w:rPr>
          <w:rFonts w:ascii="Marianne" w:eastAsia="Times New Roman" w:hAnsi="Marianne"/>
          <w:sz w:val="18"/>
          <w:szCs w:val="18"/>
          <w:u w:val="single"/>
          <w:lang w:eastAsia="zh-CN"/>
        </w:rPr>
        <w:t xml:space="preserve">Le contrôle administratif des candidatures </w:t>
      </w:r>
      <w:r w:rsidR="00D3302C" w:rsidRPr="00F90490">
        <w:rPr>
          <w:rFonts w:ascii="Marianne" w:eastAsia="Times New Roman" w:hAnsi="Marianne"/>
          <w:sz w:val="18"/>
          <w:szCs w:val="18"/>
          <w:u w:val="single"/>
          <w:lang w:eastAsia="zh-CN"/>
        </w:rPr>
        <w:t xml:space="preserve">prud’homales </w:t>
      </w:r>
      <w:r w:rsidRPr="00F90490">
        <w:rPr>
          <w:rFonts w:ascii="Marianne" w:eastAsia="Times New Roman" w:hAnsi="Marianne"/>
          <w:sz w:val="18"/>
          <w:szCs w:val="18"/>
          <w:u w:val="single"/>
          <w:lang w:eastAsia="zh-CN"/>
        </w:rPr>
        <w:t>déposé</w:t>
      </w:r>
      <w:r w:rsidR="00D3302C" w:rsidRPr="00F90490">
        <w:rPr>
          <w:rFonts w:ascii="Marianne" w:eastAsia="Times New Roman" w:hAnsi="Marianne"/>
          <w:sz w:val="18"/>
          <w:szCs w:val="18"/>
          <w:u w:val="single"/>
          <w:lang w:eastAsia="zh-CN"/>
        </w:rPr>
        <w:t>e</w:t>
      </w:r>
      <w:r w:rsidRPr="00F90490">
        <w:rPr>
          <w:rFonts w:ascii="Marianne" w:eastAsia="Times New Roman" w:hAnsi="Marianne"/>
          <w:sz w:val="18"/>
          <w:szCs w:val="18"/>
          <w:u w:val="single"/>
          <w:lang w:eastAsia="zh-CN"/>
        </w:rPr>
        <w:t>s sur la plateforme</w:t>
      </w:r>
      <w:r w:rsidRPr="00907FE0">
        <w:rPr>
          <w:rFonts w:ascii="Marianne" w:eastAsia="Times New Roman" w:hAnsi="Marianne"/>
          <w:sz w:val="18"/>
          <w:szCs w:val="18"/>
          <w:lang w:eastAsia="zh-CN"/>
        </w:rPr>
        <w:t> </w:t>
      </w:r>
      <w:r w:rsidR="004B0C6B" w:rsidRPr="00907FE0">
        <w:rPr>
          <w:rFonts w:ascii="Marianne" w:eastAsia="Times New Roman" w:hAnsi="Marianne"/>
          <w:sz w:val="18"/>
          <w:szCs w:val="18"/>
          <w:lang w:eastAsia="zh-CN"/>
        </w:rPr>
        <w:t>;</w:t>
      </w:r>
      <w:r w:rsidRPr="00157098">
        <w:rPr>
          <w:rFonts w:ascii="Marianne" w:eastAsia="Times New Roman" w:hAnsi="Marianne"/>
          <w:sz w:val="18"/>
          <w:szCs w:val="18"/>
          <w:lang w:eastAsia="zh-CN"/>
        </w:rPr>
        <w:t xml:space="preserve"> dans ce cadre, le titulaire devra vérifier la conformité des dossiers de candidature et le respect des conditions de candidature à l’aide de justificatifs télécharg</w:t>
      </w:r>
      <w:r w:rsidR="008D02FB" w:rsidRPr="00157098">
        <w:rPr>
          <w:rFonts w:ascii="Marianne" w:eastAsia="Times New Roman" w:hAnsi="Marianne"/>
          <w:sz w:val="18"/>
          <w:szCs w:val="18"/>
          <w:lang w:eastAsia="zh-CN"/>
        </w:rPr>
        <w:t xml:space="preserve">és dans le </w:t>
      </w:r>
      <w:r w:rsidR="00B23F2E">
        <w:rPr>
          <w:rFonts w:ascii="Marianne" w:eastAsia="Times New Roman" w:hAnsi="Marianne"/>
          <w:sz w:val="18"/>
          <w:szCs w:val="18"/>
          <w:lang w:eastAsia="zh-CN"/>
        </w:rPr>
        <w:t>SI-Candidatures</w:t>
      </w:r>
      <w:r w:rsidRPr="00157098">
        <w:rPr>
          <w:rFonts w:ascii="Marianne" w:eastAsia="Times New Roman" w:hAnsi="Marianne"/>
          <w:sz w:val="18"/>
          <w:szCs w:val="18"/>
          <w:lang w:eastAsia="zh-CN"/>
        </w:rPr>
        <w:t xml:space="preserve"> ; il devra échanger avec les dépositaires </w:t>
      </w:r>
      <w:r w:rsidR="00D02ABA">
        <w:rPr>
          <w:rFonts w:ascii="Marianne" w:eastAsia="Times New Roman" w:hAnsi="Marianne"/>
          <w:sz w:val="18"/>
          <w:szCs w:val="18"/>
          <w:lang w:eastAsia="zh-CN"/>
        </w:rPr>
        <w:t xml:space="preserve">(mandataires de liste ou candidats eux-mêmes, le cas échéant) </w:t>
      </w:r>
      <w:r w:rsidRPr="00157098">
        <w:rPr>
          <w:rFonts w:ascii="Marianne" w:eastAsia="Times New Roman" w:hAnsi="Marianne"/>
          <w:sz w:val="18"/>
          <w:szCs w:val="18"/>
          <w:lang w:eastAsia="zh-CN"/>
        </w:rPr>
        <w:t>pour compléter les dossiers non conformes.</w:t>
      </w:r>
    </w:p>
    <w:p w14:paraId="08635F02" w14:textId="4828C97C" w:rsidR="00C35C9F" w:rsidRPr="00157098" w:rsidRDefault="001751A2" w:rsidP="00F90490">
      <w:pPr>
        <w:numPr>
          <w:ilvl w:val="0"/>
          <w:numId w:val="14"/>
        </w:numPr>
        <w:suppressAutoHyphens/>
        <w:spacing w:before="120" w:after="0" w:line="240" w:lineRule="auto"/>
        <w:ind w:left="714" w:hanging="357"/>
        <w:jc w:val="both"/>
        <w:rPr>
          <w:rFonts w:ascii="Marianne" w:eastAsia="Times New Roman" w:hAnsi="Marianne"/>
          <w:sz w:val="18"/>
          <w:szCs w:val="18"/>
          <w:lang w:eastAsia="zh-CN"/>
        </w:rPr>
      </w:pPr>
      <w:r w:rsidRPr="00F90490">
        <w:rPr>
          <w:rFonts w:ascii="Marianne" w:eastAsia="Times New Roman" w:hAnsi="Marianne"/>
          <w:sz w:val="18"/>
          <w:szCs w:val="18"/>
          <w:u w:val="single"/>
          <w:lang w:eastAsia="zh-CN"/>
        </w:rPr>
        <w:t>Le pilotage de l’ensemble des prestations ci-dessus par la mise en place d’un comité de suivi, a minima hebdomadaire</w:t>
      </w:r>
      <w:r w:rsidR="00F90490" w:rsidRPr="00F90490">
        <w:rPr>
          <w:rFonts w:ascii="Marianne" w:eastAsia="Times New Roman" w:hAnsi="Marianne"/>
          <w:sz w:val="18"/>
          <w:szCs w:val="18"/>
          <w:u w:val="single"/>
          <w:lang w:eastAsia="zh-CN"/>
        </w:rPr>
        <w:t xml:space="preserve"> </w:t>
      </w:r>
      <w:r w:rsidR="00CC6861" w:rsidRPr="00F90490">
        <w:rPr>
          <w:rFonts w:ascii="Marianne" w:eastAsia="Times New Roman" w:hAnsi="Marianne"/>
          <w:sz w:val="18"/>
          <w:szCs w:val="18"/>
          <w:u w:val="single"/>
          <w:lang w:eastAsia="zh-CN"/>
        </w:rPr>
        <w:t>et de comités de pilotage</w:t>
      </w:r>
      <w:r w:rsidR="003716B9" w:rsidRPr="00157098">
        <w:rPr>
          <w:rFonts w:ascii="Marianne" w:eastAsia="Times New Roman" w:hAnsi="Marianne"/>
          <w:sz w:val="18"/>
          <w:szCs w:val="18"/>
          <w:lang w:eastAsia="zh-CN"/>
        </w:rPr>
        <w:t>.</w:t>
      </w:r>
      <w:r w:rsidRPr="00157098">
        <w:rPr>
          <w:rFonts w:ascii="Marianne" w:eastAsia="Times New Roman" w:hAnsi="Marianne"/>
          <w:sz w:val="18"/>
          <w:szCs w:val="18"/>
          <w:lang w:eastAsia="zh-CN"/>
        </w:rPr>
        <w:t xml:space="preserve"> </w:t>
      </w:r>
      <w:r w:rsidR="003716B9" w:rsidRPr="00157098">
        <w:rPr>
          <w:rFonts w:ascii="Marianne" w:eastAsia="Times New Roman" w:hAnsi="Marianne"/>
          <w:sz w:val="18"/>
          <w:szCs w:val="18"/>
          <w:lang w:eastAsia="zh-CN"/>
        </w:rPr>
        <w:t>D</w:t>
      </w:r>
      <w:r w:rsidRPr="00157098">
        <w:rPr>
          <w:rFonts w:ascii="Marianne" w:eastAsia="Times New Roman" w:hAnsi="Marianne"/>
          <w:sz w:val="18"/>
          <w:szCs w:val="18"/>
          <w:lang w:eastAsia="zh-CN"/>
        </w:rPr>
        <w:t xml:space="preserve">ans ce cadre, le titulaire doit </w:t>
      </w:r>
      <w:r w:rsidRPr="00F90490">
        <w:rPr>
          <w:rFonts w:ascii="Marianne" w:eastAsia="Times New Roman" w:hAnsi="Marianne"/>
          <w:sz w:val="18"/>
          <w:szCs w:val="18"/>
          <w:u w:val="single"/>
          <w:lang w:eastAsia="zh-CN"/>
        </w:rPr>
        <w:t>mettre</w:t>
      </w:r>
      <w:r w:rsidR="008D02FB" w:rsidRPr="00F90490">
        <w:rPr>
          <w:rFonts w:ascii="Marianne" w:eastAsia="Times New Roman" w:hAnsi="Marianne"/>
          <w:sz w:val="18"/>
          <w:szCs w:val="18"/>
          <w:u w:val="single"/>
          <w:lang w:eastAsia="zh-CN"/>
        </w:rPr>
        <w:t xml:space="preserve"> en place</w:t>
      </w:r>
      <w:r w:rsidR="00C35C9F" w:rsidRPr="00F90490">
        <w:rPr>
          <w:rFonts w:ascii="Marianne" w:eastAsia="Times New Roman" w:hAnsi="Marianne"/>
          <w:sz w:val="18"/>
          <w:szCs w:val="18"/>
          <w:u w:val="single"/>
          <w:lang w:eastAsia="zh-CN"/>
        </w:rPr>
        <w:t xml:space="preserve"> d</w:t>
      </w:r>
      <w:r w:rsidRPr="00F90490">
        <w:rPr>
          <w:rFonts w:ascii="Marianne" w:eastAsia="Times New Roman" w:hAnsi="Marianne"/>
          <w:sz w:val="18"/>
          <w:szCs w:val="18"/>
          <w:u w:val="single"/>
          <w:lang w:eastAsia="zh-CN"/>
        </w:rPr>
        <w:t xml:space="preserve">es </w:t>
      </w:r>
      <w:r w:rsidR="00C35C9F" w:rsidRPr="00F90490">
        <w:rPr>
          <w:rFonts w:ascii="Marianne" w:eastAsia="Times New Roman" w:hAnsi="Marianne"/>
          <w:sz w:val="18"/>
          <w:szCs w:val="18"/>
          <w:u w:val="single"/>
          <w:lang w:eastAsia="zh-CN"/>
        </w:rPr>
        <w:t xml:space="preserve">outils de suivi qualitatifs et quantitatifs des prestations en temps </w:t>
      </w:r>
      <w:r w:rsidR="00D3302C" w:rsidRPr="00F90490">
        <w:rPr>
          <w:rFonts w:ascii="Marianne" w:eastAsia="Times New Roman" w:hAnsi="Marianne"/>
          <w:sz w:val="18"/>
          <w:szCs w:val="18"/>
          <w:u w:val="single"/>
          <w:lang w:eastAsia="zh-CN"/>
        </w:rPr>
        <w:t>réel</w:t>
      </w:r>
      <w:r w:rsidR="00C35C9F" w:rsidRPr="00157098">
        <w:rPr>
          <w:rFonts w:ascii="Marianne" w:eastAsia="Times New Roman" w:hAnsi="Marianne"/>
          <w:sz w:val="18"/>
          <w:szCs w:val="18"/>
          <w:lang w:eastAsia="zh-CN"/>
        </w:rPr>
        <w:t xml:space="preserve"> permettant de suivre l’avancement du support utilisateur, du dépôt des dossiers et </w:t>
      </w:r>
      <w:r w:rsidR="00C10ED5" w:rsidRPr="00157098">
        <w:rPr>
          <w:rFonts w:ascii="Marianne" w:eastAsia="Times New Roman" w:hAnsi="Marianne"/>
          <w:sz w:val="18"/>
          <w:szCs w:val="18"/>
          <w:lang w:eastAsia="zh-CN"/>
        </w:rPr>
        <w:t xml:space="preserve">de </w:t>
      </w:r>
      <w:r w:rsidR="00C35C9F" w:rsidRPr="00157098">
        <w:rPr>
          <w:rFonts w:ascii="Marianne" w:eastAsia="Times New Roman" w:hAnsi="Marianne"/>
          <w:sz w:val="18"/>
          <w:szCs w:val="18"/>
          <w:lang w:eastAsia="zh-CN"/>
        </w:rPr>
        <w:t>l’examen des dossiers de candidatures</w:t>
      </w:r>
      <w:r w:rsidR="001B6872">
        <w:rPr>
          <w:rFonts w:ascii="Marianne" w:eastAsia="Times New Roman" w:hAnsi="Marianne"/>
          <w:sz w:val="18"/>
          <w:szCs w:val="18"/>
          <w:lang w:eastAsia="zh-CN"/>
        </w:rPr>
        <w:t>,</w:t>
      </w:r>
      <w:r w:rsidRPr="00157098">
        <w:rPr>
          <w:rFonts w:ascii="Marianne" w:eastAsia="Times New Roman" w:hAnsi="Marianne"/>
          <w:sz w:val="18"/>
          <w:szCs w:val="18"/>
          <w:lang w:eastAsia="zh-CN"/>
        </w:rPr>
        <w:t xml:space="preserve"> </w:t>
      </w:r>
      <w:r w:rsidRPr="00F90490">
        <w:rPr>
          <w:rFonts w:ascii="Marianne" w:eastAsia="Times New Roman" w:hAnsi="Marianne"/>
          <w:sz w:val="18"/>
          <w:szCs w:val="18"/>
          <w:u w:val="single"/>
          <w:lang w:eastAsia="zh-CN"/>
        </w:rPr>
        <w:t>ainsi que</w:t>
      </w:r>
      <w:r w:rsidR="00C35C9F" w:rsidRPr="00F90490">
        <w:rPr>
          <w:rFonts w:ascii="Marianne" w:eastAsia="Times New Roman" w:hAnsi="Marianne"/>
          <w:sz w:val="18"/>
          <w:szCs w:val="18"/>
          <w:u w:val="single"/>
          <w:lang w:eastAsia="zh-CN"/>
        </w:rPr>
        <w:t xml:space="preserve"> des outils de capitalisation des réponses apportées</w:t>
      </w:r>
      <w:r w:rsidR="00C35C9F" w:rsidRPr="00157098">
        <w:rPr>
          <w:rFonts w:ascii="Marianne" w:eastAsia="Times New Roman" w:hAnsi="Marianne"/>
          <w:sz w:val="18"/>
          <w:szCs w:val="18"/>
          <w:lang w:eastAsia="zh-CN"/>
        </w:rPr>
        <w:t>.</w:t>
      </w:r>
    </w:p>
    <w:p w14:paraId="2FEADF97" w14:textId="77777777" w:rsidR="00D3302C" w:rsidRPr="00157098" w:rsidRDefault="00D3302C" w:rsidP="00533857">
      <w:pPr>
        <w:suppressAutoHyphens/>
        <w:spacing w:after="0" w:line="240" w:lineRule="auto"/>
        <w:jc w:val="both"/>
        <w:rPr>
          <w:rFonts w:ascii="Marianne" w:eastAsia="Times New Roman" w:hAnsi="Marianne"/>
          <w:sz w:val="18"/>
          <w:szCs w:val="18"/>
          <w:lang w:eastAsia="zh-CN"/>
        </w:rPr>
      </w:pPr>
    </w:p>
    <w:p w14:paraId="60907CDE" w14:textId="27AAFA31" w:rsidR="00533857" w:rsidRPr="00907FE0" w:rsidRDefault="00533857" w:rsidP="00533857">
      <w:pPr>
        <w:suppressAutoHyphens/>
        <w:spacing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 xml:space="preserve">Les prestations </w:t>
      </w:r>
      <w:r w:rsidR="00D3302C" w:rsidRPr="00157098">
        <w:rPr>
          <w:rFonts w:ascii="Marianne" w:eastAsia="Times New Roman" w:hAnsi="Marianne"/>
          <w:sz w:val="18"/>
          <w:szCs w:val="18"/>
          <w:lang w:eastAsia="zh-CN"/>
        </w:rPr>
        <w:t xml:space="preserve">attendues </w:t>
      </w:r>
      <w:r w:rsidRPr="00157098">
        <w:rPr>
          <w:rFonts w:ascii="Marianne" w:eastAsia="Times New Roman" w:hAnsi="Marianne"/>
          <w:sz w:val="18"/>
          <w:szCs w:val="18"/>
          <w:lang w:eastAsia="zh-CN"/>
        </w:rPr>
        <w:t xml:space="preserve">sont </w:t>
      </w:r>
      <w:r w:rsidR="00F57842" w:rsidRPr="00157098">
        <w:rPr>
          <w:rFonts w:ascii="Marianne" w:eastAsia="Times New Roman" w:hAnsi="Marianne"/>
          <w:sz w:val="18"/>
          <w:szCs w:val="18"/>
          <w:lang w:eastAsia="zh-CN"/>
        </w:rPr>
        <w:t>dé</w:t>
      </w:r>
      <w:r w:rsidR="00F57842">
        <w:rPr>
          <w:rFonts w:ascii="Marianne" w:eastAsia="Times New Roman" w:hAnsi="Marianne"/>
          <w:sz w:val="18"/>
          <w:szCs w:val="18"/>
          <w:lang w:eastAsia="zh-CN"/>
        </w:rPr>
        <w:t xml:space="preserve">crites dans le </w:t>
      </w:r>
      <w:r w:rsidRPr="00157098">
        <w:rPr>
          <w:rFonts w:ascii="Marianne" w:eastAsia="Times New Roman" w:hAnsi="Marianne"/>
          <w:sz w:val="18"/>
          <w:szCs w:val="18"/>
          <w:lang w:eastAsia="zh-CN"/>
        </w:rPr>
        <w:t>présent acte d’engagement</w:t>
      </w:r>
      <w:r w:rsidR="00F57842">
        <w:rPr>
          <w:rFonts w:ascii="Marianne" w:eastAsia="Times New Roman" w:hAnsi="Marianne"/>
          <w:sz w:val="18"/>
          <w:szCs w:val="18"/>
          <w:lang w:eastAsia="zh-CN"/>
        </w:rPr>
        <w:t xml:space="preserve"> et</w:t>
      </w:r>
      <w:r w:rsidR="001B6872">
        <w:rPr>
          <w:rFonts w:ascii="Marianne" w:eastAsia="Times New Roman" w:hAnsi="Marianne"/>
          <w:sz w:val="18"/>
          <w:szCs w:val="18"/>
          <w:lang w:eastAsia="zh-CN"/>
        </w:rPr>
        <w:t xml:space="preserve"> </w:t>
      </w:r>
      <w:r w:rsidR="004C290B" w:rsidRPr="00157098">
        <w:rPr>
          <w:rFonts w:ascii="Marianne" w:eastAsia="Times New Roman" w:hAnsi="Marianne"/>
          <w:sz w:val="18"/>
          <w:szCs w:val="18"/>
          <w:lang w:eastAsia="zh-CN"/>
        </w:rPr>
        <w:t xml:space="preserve">dans </w:t>
      </w:r>
      <w:r w:rsidRPr="00157098">
        <w:rPr>
          <w:rFonts w:ascii="Marianne" w:eastAsia="Times New Roman" w:hAnsi="Marianne"/>
          <w:sz w:val="18"/>
          <w:szCs w:val="18"/>
          <w:lang w:eastAsia="zh-CN"/>
        </w:rPr>
        <w:t>le bordereau de prix</w:t>
      </w:r>
      <w:r w:rsidR="001B6872">
        <w:rPr>
          <w:rFonts w:ascii="Marianne" w:eastAsia="Times New Roman" w:hAnsi="Marianne"/>
          <w:sz w:val="18"/>
          <w:szCs w:val="18"/>
          <w:lang w:eastAsia="zh-CN"/>
        </w:rPr>
        <w:t xml:space="preserve"> </w:t>
      </w:r>
      <w:r w:rsidRPr="00157098">
        <w:rPr>
          <w:rFonts w:ascii="Marianne" w:eastAsia="Times New Roman" w:hAnsi="Marianne"/>
          <w:sz w:val="18"/>
          <w:szCs w:val="18"/>
          <w:lang w:eastAsia="zh-CN"/>
        </w:rPr>
        <w:t>précisant le</w:t>
      </w:r>
      <w:r w:rsidR="008D02FB" w:rsidRPr="00157098">
        <w:rPr>
          <w:rFonts w:ascii="Marianne" w:eastAsia="Times New Roman" w:hAnsi="Marianne"/>
          <w:sz w:val="18"/>
          <w:szCs w:val="18"/>
          <w:lang w:eastAsia="zh-CN"/>
        </w:rPr>
        <w:t>s exigences de l’administration</w:t>
      </w:r>
      <w:r w:rsidR="00F57842">
        <w:rPr>
          <w:rFonts w:ascii="Marianne" w:eastAsia="Times New Roman" w:hAnsi="Marianne"/>
          <w:sz w:val="18"/>
          <w:szCs w:val="18"/>
          <w:lang w:eastAsia="zh-CN"/>
        </w:rPr>
        <w:t xml:space="preserve">. Elles sont </w:t>
      </w:r>
      <w:r w:rsidR="0030062B">
        <w:rPr>
          <w:rFonts w:ascii="Marianne" w:eastAsia="Times New Roman" w:hAnsi="Marianne"/>
          <w:sz w:val="18"/>
          <w:szCs w:val="18"/>
          <w:lang w:eastAsia="zh-CN"/>
        </w:rPr>
        <w:t>précisées</w:t>
      </w:r>
      <w:r w:rsidR="002454A2">
        <w:rPr>
          <w:rFonts w:ascii="Marianne" w:eastAsia="Times New Roman" w:hAnsi="Marianne"/>
          <w:sz w:val="18"/>
          <w:szCs w:val="18"/>
          <w:lang w:eastAsia="zh-CN"/>
        </w:rPr>
        <w:t xml:space="preserve"> </w:t>
      </w:r>
      <w:r w:rsidRPr="00157098">
        <w:rPr>
          <w:rFonts w:ascii="Marianne" w:eastAsia="Times New Roman" w:hAnsi="Marianne"/>
          <w:sz w:val="18"/>
          <w:szCs w:val="18"/>
          <w:lang w:eastAsia="zh-CN"/>
        </w:rPr>
        <w:t xml:space="preserve">que dans le mémoire technique remis dans l’offre du titulaire </w:t>
      </w:r>
      <w:r w:rsidR="0030062B">
        <w:rPr>
          <w:rFonts w:ascii="Marianne" w:eastAsia="Times New Roman" w:hAnsi="Marianne"/>
          <w:sz w:val="18"/>
          <w:szCs w:val="18"/>
          <w:lang w:eastAsia="zh-CN"/>
        </w:rPr>
        <w:t>qui doit indiquer</w:t>
      </w:r>
      <w:r w:rsidRPr="00157098">
        <w:rPr>
          <w:rFonts w:ascii="Marianne" w:eastAsia="Times New Roman" w:hAnsi="Marianne"/>
          <w:sz w:val="18"/>
          <w:szCs w:val="18"/>
          <w:lang w:eastAsia="zh-CN"/>
        </w:rPr>
        <w:t xml:space="preserve"> la composition</w:t>
      </w:r>
      <w:r w:rsidR="00BA357F" w:rsidRPr="00157098">
        <w:rPr>
          <w:rFonts w:ascii="Marianne" w:eastAsia="Times New Roman" w:hAnsi="Marianne"/>
          <w:sz w:val="18"/>
          <w:szCs w:val="18"/>
          <w:lang w:eastAsia="zh-CN"/>
        </w:rPr>
        <w:t xml:space="preserve"> et l’expérience de</w:t>
      </w:r>
      <w:r w:rsidR="002B5EDD" w:rsidRPr="00157098">
        <w:rPr>
          <w:rFonts w:ascii="Marianne" w:eastAsia="Times New Roman" w:hAnsi="Marianne"/>
          <w:sz w:val="18"/>
          <w:szCs w:val="18"/>
          <w:lang w:eastAsia="zh-CN"/>
        </w:rPr>
        <w:t xml:space="preserve">s </w:t>
      </w:r>
      <w:r w:rsidR="00BA357F" w:rsidRPr="00157098">
        <w:rPr>
          <w:rFonts w:ascii="Marianne" w:eastAsia="Times New Roman" w:hAnsi="Marianne"/>
          <w:sz w:val="18"/>
          <w:szCs w:val="18"/>
          <w:lang w:eastAsia="zh-CN"/>
        </w:rPr>
        <w:t>équipe</w:t>
      </w:r>
      <w:r w:rsidR="002B5EDD" w:rsidRPr="00157098">
        <w:rPr>
          <w:rFonts w:ascii="Marianne" w:eastAsia="Times New Roman" w:hAnsi="Marianne"/>
          <w:sz w:val="18"/>
          <w:szCs w:val="18"/>
          <w:lang w:eastAsia="zh-CN"/>
        </w:rPr>
        <w:t>s</w:t>
      </w:r>
      <w:r w:rsidR="00BA357F" w:rsidRPr="00157098">
        <w:rPr>
          <w:rFonts w:ascii="Marianne" w:eastAsia="Times New Roman" w:hAnsi="Marianne"/>
          <w:sz w:val="18"/>
          <w:szCs w:val="18"/>
          <w:lang w:eastAsia="zh-CN"/>
        </w:rPr>
        <w:t xml:space="preserve"> dédiée</w:t>
      </w:r>
      <w:r w:rsidR="002B5EDD" w:rsidRPr="00157098">
        <w:rPr>
          <w:rFonts w:ascii="Marianne" w:eastAsia="Times New Roman" w:hAnsi="Marianne"/>
          <w:sz w:val="18"/>
          <w:szCs w:val="18"/>
          <w:lang w:eastAsia="zh-CN"/>
        </w:rPr>
        <w:t>s</w:t>
      </w:r>
      <w:r w:rsidR="00BA357F" w:rsidRPr="00157098">
        <w:rPr>
          <w:rFonts w:ascii="Marianne" w:eastAsia="Times New Roman" w:hAnsi="Marianne"/>
          <w:sz w:val="18"/>
          <w:szCs w:val="18"/>
          <w:lang w:eastAsia="zh-CN"/>
        </w:rPr>
        <w:t xml:space="preserve"> ainsi que </w:t>
      </w:r>
      <w:r w:rsidR="00BA357F" w:rsidRPr="00907FE0">
        <w:rPr>
          <w:rFonts w:ascii="Marianne" w:eastAsia="Times New Roman" w:hAnsi="Marianne"/>
          <w:sz w:val="18"/>
          <w:szCs w:val="18"/>
          <w:lang w:eastAsia="zh-CN"/>
        </w:rPr>
        <w:t xml:space="preserve">l’organisation </w:t>
      </w:r>
      <w:r w:rsidR="001B6872">
        <w:rPr>
          <w:rFonts w:ascii="Marianne" w:eastAsia="Times New Roman" w:hAnsi="Marianne"/>
          <w:sz w:val="18"/>
          <w:szCs w:val="18"/>
          <w:lang w:eastAsia="zh-CN"/>
        </w:rPr>
        <w:t xml:space="preserve">et les moyens </w:t>
      </w:r>
      <w:r w:rsidR="0030062B">
        <w:rPr>
          <w:rFonts w:ascii="Marianne" w:eastAsia="Times New Roman" w:hAnsi="Marianne"/>
          <w:sz w:val="18"/>
          <w:szCs w:val="18"/>
          <w:lang w:eastAsia="zh-CN"/>
        </w:rPr>
        <w:t xml:space="preserve">qu’il s’engage de mettre </w:t>
      </w:r>
      <w:r w:rsidRPr="00907FE0">
        <w:rPr>
          <w:rFonts w:ascii="Marianne" w:eastAsia="Times New Roman" w:hAnsi="Marianne"/>
          <w:sz w:val="18"/>
          <w:szCs w:val="18"/>
          <w:lang w:eastAsia="zh-CN"/>
        </w:rPr>
        <w:t>en place pour la réalisation des prestations.</w:t>
      </w:r>
    </w:p>
    <w:p w14:paraId="221348C3" w14:textId="77777777" w:rsidR="002B5EDD" w:rsidRPr="00907FE0" w:rsidRDefault="002B5EDD" w:rsidP="00533857">
      <w:pPr>
        <w:suppressAutoHyphens/>
        <w:spacing w:after="0" w:line="240" w:lineRule="auto"/>
        <w:jc w:val="both"/>
        <w:rPr>
          <w:rFonts w:ascii="Marianne" w:eastAsia="Times New Roman" w:hAnsi="Marianne"/>
          <w:sz w:val="18"/>
          <w:szCs w:val="18"/>
          <w:lang w:eastAsia="zh-CN"/>
        </w:rPr>
      </w:pPr>
    </w:p>
    <w:p w14:paraId="58DB1AD5" w14:textId="633C19F6" w:rsidR="002B5EDD" w:rsidRPr="00907FE0" w:rsidRDefault="002B5EDD" w:rsidP="00533857">
      <w:pPr>
        <w:suppressAutoHyphens/>
        <w:spacing w:after="0" w:line="240" w:lineRule="auto"/>
        <w:jc w:val="both"/>
        <w:rPr>
          <w:rFonts w:ascii="Marianne" w:eastAsia="Times New Roman" w:hAnsi="Marianne"/>
          <w:sz w:val="18"/>
          <w:szCs w:val="18"/>
          <w:lang w:eastAsia="zh-CN"/>
        </w:rPr>
      </w:pPr>
      <w:r w:rsidRPr="00907FE0">
        <w:rPr>
          <w:rFonts w:ascii="Marianne" w:eastAsia="Times New Roman" w:hAnsi="Marianne"/>
          <w:sz w:val="18"/>
          <w:szCs w:val="18"/>
          <w:lang w:eastAsia="zh-CN"/>
        </w:rPr>
        <w:t xml:space="preserve">Le titulaire devra impérativement assurer l’exécution des prestations dans le planning général des opérations de l’année </w:t>
      </w:r>
      <w:r w:rsidR="00C14480" w:rsidRPr="00907FE0">
        <w:rPr>
          <w:rFonts w:ascii="Marianne" w:eastAsia="Times New Roman" w:hAnsi="Marianne"/>
          <w:sz w:val="18"/>
          <w:szCs w:val="18"/>
          <w:lang w:eastAsia="zh-CN"/>
        </w:rPr>
        <w:t xml:space="preserve">2025 </w:t>
      </w:r>
      <w:r w:rsidR="00904B75" w:rsidRPr="00907FE0">
        <w:rPr>
          <w:rFonts w:ascii="Marianne" w:eastAsia="Times New Roman" w:hAnsi="Marianne"/>
          <w:sz w:val="18"/>
          <w:szCs w:val="18"/>
          <w:lang w:eastAsia="zh-CN"/>
        </w:rPr>
        <w:t>indiqué</w:t>
      </w:r>
      <w:r w:rsidRPr="00907FE0">
        <w:rPr>
          <w:rFonts w:ascii="Marianne" w:eastAsia="Times New Roman" w:hAnsi="Marianne"/>
          <w:sz w:val="18"/>
          <w:szCs w:val="18"/>
          <w:lang w:eastAsia="zh-CN"/>
        </w:rPr>
        <w:t xml:space="preserve"> ci-dessous.</w:t>
      </w:r>
    </w:p>
    <w:p w14:paraId="0F3449F6" w14:textId="77E4AA0E" w:rsidR="002D1343" w:rsidRPr="00907FE0" w:rsidRDefault="002D1343" w:rsidP="002D1343">
      <w:pPr>
        <w:suppressAutoHyphens/>
        <w:spacing w:after="0" w:line="240" w:lineRule="auto"/>
        <w:jc w:val="both"/>
        <w:rPr>
          <w:rFonts w:ascii="Marianne" w:eastAsia="Times New Roman" w:hAnsi="Marianne"/>
          <w:sz w:val="18"/>
          <w:szCs w:val="18"/>
          <w:lang w:eastAsia="zh-CN"/>
        </w:rPr>
      </w:pPr>
    </w:p>
    <w:p w14:paraId="1A5CCA0F" w14:textId="77777777" w:rsidR="005076CC" w:rsidRPr="00907FE0" w:rsidRDefault="005076CC" w:rsidP="002D1343">
      <w:pPr>
        <w:suppressAutoHyphens/>
        <w:spacing w:after="0" w:line="240" w:lineRule="auto"/>
        <w:jc w:val="both"/>
        <w:rPr>
          <w:rFonts w:ascii="Marianne" w:eastAsia="Times New Roman" w:hAnsi="Marianne"/>
          <w:sz w:val="18"/>
          <w:szCs w:val="18"/>
          <w:lang w:eastAsia="zh-CN"/>
        </w:rPr>
      </w:pPr>
    </w:p>
    <w:p w14:paraId="64062AD2" w14:textId="3D6EA651" w:rsidR="002D1343" w:rsidRPr="0010394E" w:rsidRDefault="002D1343" w:rsidP="00C96E1D">
      <w:pPr>
        <w:pStyle w:val="Style3"/>
        <w:numPr>
          <w:ilvl w:val="1"/>
          <w:numId w:val="61"/>
        </w:numPr>
        <w:spacing w:before="0"/>
        <w:rPr>
          <w:lang w:val="fr-FR"/>
        </w:rPr>
      </w:pPr>
      <w:bookmarkStart w:id="99" w:name="_Toc182993751"/>
      <w:bookmarkStart w:id="100" w:name="_Toc185352414"/>
      <w:r w:rsidRPr="0010394E">
        <w:rPr>
          <w:lang w:val="fr-FR"/>
        </w:rPr>
        <w:t>P</w:t>
      </w:r>
      <w:r w:rsidR="00BB3794" w:rsidRPr="0010394E">
        <w:rPr>
          <w:lang w:val="fr-FR"/>
        </w:rPr>
        <w:t xml:space="preserve">lanning général des opérations de l’année </w:t>
      </w:r>
      <w:r w:rsidR="00C14480" w:rsidRPr="0010394E">
        <w:rPr>
          <w:lang w:val="fr-FR"/>
        </w:rPr>
        <w:t>2025</w:t>
      </w:r>
      <w:bookmarkEnd w:id="99"/>
      <w:bookmarkEnd w:id="100"/>
    </w:p>
    <w:p w14:paraId="5BA5ACEE" w14:textId="77777777" w:rsidR="00F877D4" w:rsidRPr="00907FE0" w:rsidRDefault="00F877D4" w:rsidP="004A0FD9">
      <w:pPr>
        <w:suppressAutoHyphens/>
        <w:spacing w:after="0" w:line="240" w:lineRule="auto"/>
        <w:jc w:val="both"/>
        <w:rPr>
          <w:rFonts w:ascii="Marianne" w:eastAsia="Times New Roman" w:hAnsi="Marianne"/>
          <w:sz w:val="18"/>
          <w:szCs w:val="18"/>
          <w:lang w:eastAsia="zh-CN"/>
        </w:rPr>
      </w:pPr>
    </w:p>
    <w:p w14:paraId="7DE7FCDA" w14:textId="6D5E35EF" w:rsidR="00BB3794" w:rsidRPr="00A20369" w:rsidRDefault="00BB3794" w:rsidP="00BB3794">
      <w:pPr>
        <w:pStyle w:val="Paragraphedeliste"/>
        <w:ind w:left="0"/>
        <w:jc w:val="both"/>
        <w:rPr>
          <w:rFonts w:ascii="Marianne" w:hAnsi="Marianne"/>
          <w:sz w:val="18"/>
          <w:szCs w:val="18"/>
        </w:rPr>
      </w:pPr>
      <w:r w:rsidRPr="00907FE0">
        <w:rPr>
          <w:rFonts w:ascii="Marianne" w:hAnsi="Marianne"/>
          <w:sz w:val="18"/>
          <w:szCs w:val="18"/>
        </w:rPr>
        <w:t xml:space="preserve">Le planning ci-dessous présente la vue d’ensemble des grandes étapes « opérationnelles » qui jalonneront l’année </w:t>
      </w:r>
      <w:r w:rsidR="00C14480" w:rsidRPr="00907FE0">
        <w:rPr>
          <w:rFonts w:ascii="Marianne" w:hAnsi="Marianne"/>
          <w:sz w:val="18"/>
          <w:szCs w:val="18"/>
        </w:rPr>
        <w:t xml:space="preserve">2025 </w:t>
      </w:r>
      <w:r w:rsidR="00CE44A7" w:rsidRPr="00907FE0">
        <w:rPr>
          <w:rFonts w:ascii="Marianne" w:hAnsi="Marianne"/>
          <w:sz w:val="18"/>
          <w:szCs w:val="18"/>
        </w:rPr>
        <w:t>et dans lesquelles les prestations doivent s’inscrire obligatoirement</w:t>
      </w:r>
      <w:r w:rsidRPr="00907FE0">
        <w:rPr>
          <w:rFonts w:ascii="Marianne" w:hAnsi="Marianne"/>
          <w:sz w:val="18"/>
          <w:szCs w:val="18"/>
        </w:rPr>
        <w:t> :</w:t>
      </w:r>
    </w:p>
    <w:p w14:paraId="47DC2198" w14:textId="77777777" w:rsidR="00BB3794" w:rsidRPr="00A20369" w:rsidRDefault="00BB3794" w:rsidP="00BB3794">
      <w:pPr>
        <w:pStyle w:val="Paragraphedeliste"/>
        <w:ind w:left="0"/>
        <w:jc w:val="both"/>
        <w:rPr>
          <w:rFonts w:ascii="Marianne" w:hAnsi="Marianne"/>
          <w:sz w:val="18"/>
          <w:szCs w:val="18"/>
        </w:rPr>
      </w:pPr>
    </w:p>
    <w:p w14:paraId="63019B5C" w14:textId="1547743A" w:rsidR="00BB3794" w:rsidRDefault="00BB3794" w:rsidP="00BB3794">
      <w:pPr>
        <w:widowControl w:val="0"/>
        <w:autoSpaceDE w:val="0"/>
        <w:autoSpaceDN w:val="0"/>
        <w:contextualSpacing/>
        <w:jc w:val="both"/>
      </w:pPr>
    </w:p>
    <w:p w14:paraId="4FB1FBC7" w14:textId="324D03D7" w:rsidR="00BB3794" w:rsidRDefault="00BB3794" w:rsidP="00BB3794">
      <w:pPr>
        <w:widowControl w:val="0"/>
        <w:autoSpaceDE w:val="0"/>
        <w:autoSpaceDN w:val="0"/>
        <w:contextualSpacing/>
        <w:jc w:val="both"/>
        <w:rPr>
          <w:rFonts w:ascii="Marianne" w:hAnsi="Marianne"/>
          <w:sz w:val="18"/>
          <w:szCs w:val="18"/>
        </w:rPr>
      </w:pPr>
    </w:p>
    <w:p w14:paraId="4F991949" w14:textId="0B800AE9" w:rsidR="00907FE0" w:rsidRDefault="00907FE0" w:rsidP="00BB3794">
      <w:pPr>
        <w:widowControl w:val="0"/>
        <w:autoSpaceDE w:val="0"/>
        <w:autoSpaceDN w:val="0"/>
        <w:contextualSpacing/>
        <w:jc w:val="both"/>
        <w:rPr>
          <w:rFonts w:ascii="Marianne" w:hAnsi="Marianne"/>
          <w:sz w:val="18"/>
          <w:szCs w:val="18"/>
        </w:rPr>
      </w:pPr>
      <w:r>
        <w:rPr>
          <w:rFonts w:ascii="Marianne" w:hAnsi="Marianne"/>
          <w:noProof/>
          <w:sz w:val="18"/>
          <w:szCs w:val="18"/>
        </w:rPr>
        <w:lastRenderedPageBreak/>
        <w:drawing>
          <wp:inline distT="0" distB="0" distL="0" distR="0" wp14:anchorId="750A4AD0" wp14:editId="3B54412B">
            <wp:extent cx="5760552" cy="2409226"/>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80932" cy="2417749"/>
                    </a:xfrm>
                    <a:prstGeom prst="rect">
                      <a:avLst/>
                    </a:prstGeom>
                    <a:noFill/>
                  </pic:spPr>
                </pic:pic>
              </a:graphicData>
            </a:graphic>
          </wp:inline>
        </w:drawing>
      </w:r>
    </w:p>
    <w:p w14:paraId="2761E9BC" w14:textId="77777777" w:rsidR="00907FE0" w:rsidRPr="00157098" w:rsidRDefault="00907FE0" w:rsidP="00BB3794">
      <w:pPr>
        <w:widowControl w:val="0"/>
        <w:autoSpaceDE w:val="0"/>
        <w:autoSpaceDN w:val="0"/>
        <w:contextualSpacing/>
        <w:jc w:val="both"/>
        <w:rPr>
          <w:rFonts w:ascii="Marianne" w:hAnsi="Marianne"/>
          <w:sz w:val="18"/>
          <w:szCs w:val="18"/>
        </w:rPr>
      </w:pPr>
    </w:p>
    <w:p w14:paraId="7A14D596" w14:textId="3ED5BCA0" w:rsidR="00BB3794" w:rsidRPr="00BD5FB3" w:rsidRDefault="00BB3794" w:rsidP="00BB3794">
      <w:pPr>
        <w:widowControl w:val="0"/>
        <w:autoSpaceDE w:val="0"/>
        <w:autoSpaceDN w:val="0"/>
        <w:contextualSpacing/>
        <w:jc w:val="both"/>
        <w:rPr>
          <w:rFonts w:ascii="Marianne" w:hAnsi="Marianne"/>
          <w:sz w:val="18"/>
          <w:szCs w:val="18"/>
        </w:rPr>
      </w:pPr>
      <w:r w:rsidRPr="00BD5FB3">
        <w:rPr>
          <w:rFonts w:ascii="Marianne" w:hAnsi="Marianne"/>
          <w:sz w:val="18"/>
          <w:szCs w:val="18"/>
        </w:rPr>
        <w:t xml:space="preserve">Ainsi, </w:t>
      </w:r>
      <w:r w:rsidR="00BD5FB3" w:rsidRPr="00BD5FB3">
        <w:rPr>
          <w:rFonts w:ascii="Marianne" w:hAnsi="Marianne"/>
          <w:sz w:val="18"/>
          <w:szCs w:val="18"/>
        </w:rPr>
        <w:t>quatre</w:t>
      </w:r>
      <w:r w:rsidRPr="00BD5FB3">
        <w:rPr>
          <w:rFonts w:ascii="Marianne" w:hAnsi="Marianne"/>
          <w:sz w:val="18"/>
          <w:szCs w:val="18"/>
        </w:rPr>
        <w:t xml:space="preserve"> grandes </w:t>
      </w:r>
      <w:r w:rsidR="00BD5FB3">
        <w:rPr>
          <w:rFonts w:ascii="Marianne" w:hAnsi="Marianne"/>
          <w:sz w:val="18"/>
          <w:szCs w:val="18"/>
        </w:rPr>
        <w:t>phases</w:t>
      </w:r>
      <w:r w:rsidRPr="00BD5FB3">
        <w:rPr>
          <w:rFonts w:ascii="Marianne" w:hAnsi="Marianne"/>
          <w:sz w:val="18"/>
          <w:szCs w:val="18"/>
        </w:rPr>
        <w:t xml:space="preserve"> marqueront l’année </w:t>
      </w:r>
      <w:r w:rsidR="00C14480" w:rsidRPr="00BD5FB3">
        <w:rPr>
          <w:rFonts w:ascii="Marianne" w:hAnsi="Marianne"/>
          <w:sz w:val="18"/>
          <w:szCs w:val="18"/>
        </w:rPr>
        <w:t>2025</w:t>
      </w:r>
      <w:r w:rsidRPr="00BD5FB3">
        <w:rPr>
          <w:rFonts w:ascii="Marianne" w:hAnsi="Marianne"/>
          <w:sz w:val="18"/>
          <w:szCs w:val="18"/>
        </w:rPr>
        <w:t xml:space="preserve">, à savoir : </w:t>
      </w:r>
    </w:p>
    <w:p w14:paraId="5A8DA4F1" w14:textId="5481DEA6" w:rsidR="00BD5FB3" w:rsidRPr="00BD5FB3" w:rsidRDefault="00BB3794" w:rsidP="003F5BE3">
      <w:pPr>
        <w:widowControl w:val="0"/>
        <w:numPr>
          <w:ilvl w:val="0"/>
          <w:numId w:val="15"/>
        </w:numPr>
        <w:autoSpaceDE w:val="0"/>
        <w:autoSpaceDN w:val="0"/>
        <w:contextualSpacing/>
        <w:jc w:val="both"/>
        <w:rPr>
          <w:rFonts w:ascii="Marianne" w:hAnsi="Marianne"/>
          <w:sz w:val="18"/>
          <w:szCs w:val="18"/>
        </w:rPr>
      </w:pPr>
      <w:r w:rsidRPr="00BD5FB3">
        <w:rPr>
          <w:rFonts w:ascii="Marianne" w:hAnsi="Marianne"/>
          <w:sz w:val="18"/>
          <w:szCs w:val="18"/>
        </w:rPr>
        <w:t>La phase préparatoire</w:t>
      </w:r>
      <w:r w:rsidR="00BD5FB3" w:rsidRPr="00BD5FB3">
        <w:rPr>
          <w:rFonts w:ascii="Marianne" w:hAnsi="Marianne"/>
          <w:sz w:val="18"/>
          <w:szCs w:val="18"/>
        </w:rPr>
        <w:t xml:space="preserve"> des </w:t>
      </w:r>
      <w:r w:rsidR="00BD5FB3" w:rsidRPr="0030062B">
        <w:rPr>
          <w:rFonts w:ascii="Marianne" w:hAnsi="Marianne"/>
          <w:sz w:val="18"/>
          <w:szCs w:val="18"/>
        </w:rPr>
        <w:t xml:space="preserve">opérations </w:t>
      </w:r>
      <w:r w:rsidR="00BD5FB3" w:rsidRPr="002454A2">
        <w:rPr>
          <w:rFonts w:ascii="Marianne" w:hAnsi="Marianne"/>
          <w:sz w:val="18"/>
        </w:rPr>
        <w:t>au cours du mois</w:t>
      </w:r>
      <w:r w:rsidR="00BD5FB3" w:rsidRPr="0030062B">
        <w:rPr>
          <w:rFonts w:ascii="Marianne" w:hAnsi="Marianne"/>
          <w:sz w:val="18"/>
          <w:szCs w:val="18"/>
        </w:rPr>
        <w:t xml:space="preserve"> de</w:t>
      </w:r>
      <w:r w:rsidR="00BD5FB3" w:rsidRPr="00BD5FB3">
        <w:rPr>
          <w:rFonts w:ascii="Marianne" w:hAnsi="Marianne"/>
          <w:sz w:val="18"/>
          <w:szCs w:val="18"/>
        </w:rPr>
        <w:t xml:space="preserve"> juin </w:t>
      </w:r>
      <w:r w:rsidR="00D126C7">
        <w:rPr>
          <w:rFonts w:ascii="Marianne" w:hAnsi="Marianne"/>
          <w:sz w:val="18"/>
          <w:szCs w:val="18"/>
        </w:rPr>
        <w:t xml:space="preserve">2025 </w:t>
      </w:r>
      <w:r w:rsidR="00BD5FB3" w:rsidRPr="00BD5FB3">
        <w:rPr>
          <w:rFonts w:ascii="Marianne" w:hAnsi="Marianne"/>
          <w:sz w:val="18"/>
          <w:szCs w:val="18"/>
        </w:rPr>
        <w:t>;</w:t>
      </w:r>
    </w:p>
    <w:p w14:paraId="0C52C299" w14:textId="359137BE" w:rsidR="00BB3794" w:rsidRPr="00BD5FB3" w:rsidRDefault="00BD5FB3" w:rsidP="003F5BE3">
      <w:pPr>
        <w:widowControl w:val="0"/>
        <w:numPr>
          <w:ilvl w:val="0"/>
          <w:numId w:val="15"/>
        </w:numPr>
        <w:autoSpaceDE w:val="0"/>
        <w:autoSpaceDN w:val="0"/>
        <w:contextualSpacing/>
        <w:jc w:val="both"/>
        <w:rPr>
          <w:rFonts w:ascii="Marianne" w:hAnsi="Marianne"/>
          <w:sz w:val="18"/>
          <w:szCs w:val="18"/>
        </w:rPr>
      </w:pPr>
      <w:r w:rsidRPr="00BD5FB3">
        <w:rPr>
          <w:rFonts w:ascii="Marianne" w:hAnsi="Marianne"/>
          <w:sz w:val="18"/>
          <w:szCs w:val="18"/>
        </w:rPr>
        <w:t>La phase</w:t>
      </w:r>
      <w:r w:rsidR="00BB3794" w:rsidRPr="00BD5FB3">
        <w:rPr>
          <w:rFonts w:ascii="Marianne" w:hAnsi="Marianne"/>
          <w:sz w:val="18"/>
          <w:szCs w:val="18"/>
        </w:rPr>
        <w:t xml:space="preserve"> d’assistance </w:t>
      </w:r>
      <w:r w:rsidR="00D126C7">
        <w:rPr>
          <w:rFonts w:ascii="Marianne" w:hAnsi="Marianne"/>
          <w:sz w:val="18"/>
          <w:szCs w:val="18"/>
        </w:rPr>
        <w:t xml:space="preserve">(support) </w:t>
      </w:r>
      <w:r w:rsidR="00BB3794" w:rsidRPr="00BD5FB3">
        <w:rPr>
          <w:rFonts w:ascii="Marianne" w:hAnsi="Marianne"/>
          <w:sz w:val="18"/>
          <w:szCs w:val="18"/>
        </w:rPr>
        <w:t>au</w:t>
      </w:r>
      <w:r w:rsidRPr="00BD5FB3">
        <w:rPr>
          <w:rFonts w:ascii="Marianne" w:hAnsi="Marianne"/>
          <w:sz w:val="18"/>
          <w:szCs w:val="18"/>
        </w:rPr>
        <w:t>x utilisateurs de juillet</w:t>
      </w:r>
      <w:r w:rsidR="00BB3794" w:rsidRPr="00BD5FB3">
        <w:rPr>
          <w:rFonts w:ascii="Marianne" w:hAnsi="Marianne"/>
          <w:sz w:val="18"/>
          <w:szCs w:val="18"/>
        </w:rPr>
        <w:t xml:space="preserve"> </w:t>
      </w:r>
      <w:r w:rsidRPr="00BD5FB3">
        <w:rPr>
          <w:rFonts w:ascii="Marianne" w:hAnsi="Marianne"/>
          <w:sz w:val="18"/>
          <w:szCs w:val="18"/>
        </w:rPr>
        <w:t>à novembre 2025 ;</w:t>
      </w:r>
    </w:p>
    <w:p w14:paraId="5E0018A9" w14:textId="6EEBF9BC" w:rsidR="00BB3794" w:rsidRPr="00BD5FB3" w:rsidRDefault="00BB3794" w:rsidP="003F5BE3">
      <w:pPr>
        <w:widowControl w:val="0"/>
        <w:numPr>
          <w:ilvl w:val="0"/>
          <w:numId w:val="15"/>
        </w:numPr>
        <w:autoSpaceDE w:val="0"/>
        <w:autoSpaceDN w:val="0"/>
        <w:contextualSpacing/>
        <w:jc w:val="both"/>
        <w:rPr>
          <w:rFonts w:ascii="Marianne" w:hAnsi="Marianne"/>
          <w:sz w:val="18"/>
          <w:szCs w:val="18"/>
        </w:rPr>
      </w:pPr>
      <w:r w:rsidRPr="00BD5FB3">
        <w:rPr>
          <w:rFonts w:ascii="Marianne" w:hAnsi="Marianne"/>
          <w:sz w:val="18"/>
          <w:szCs w:val="18"/>
        </w:rPr>
        <w:t xml:space="preserve">La phase d’instruction des candidatures de </w:t>
      </w:r>
      <w:r w:rsidR="00BD5FB3" w:rsidRPr="00BD5FB3">
        <w:rPr>
          <w:rFonts w:ascii="Marianne" w:hAnsi="Marianne"/>
          <w:sz w:val="18"/>
          <w:szCs w:val="18"/>
        </w:rPr>
        <w:t>mi-septembre au 5 décembre 2025</w:t>
      </w:r>
      <w:r w:rsidRPr="00BD5FB3">
        <w:rPr>
          <w:rFonts w:ascii="Marianne" w:hAnsi="Marianne"/>
          <w:sz w:val="18"/>
          <w:szCs w:val="18"/>
        </w:rPr>
        <w:t> ;</w:t>
      </w:r>
      <w:r w:rsidR="00D31994">
        <w:rPr>
          <w:rFonts w:ascii="Marianne" w:hAnsi="Marianne"/>
          <w:sz w:val="18"/>
          <w:szCs w:val="18"/>
        </w:rPr>
        <w:t xml:space="preserve"> </w:t>
      </w:r>
    </w:p>
    <w:p w14:paraId="44BEE442" w14:textId="4A036B27" w:rsidR="00BB3794" w:rsidRDefault="00BB3794" w:rsidP="003F5BE3">
      <w:pPr>
        <w:widowControl w:val="0"/>
        <w:numPr>
          <w:ilvl w:val="0"/>
          <w:numId w:val="15"/>
        </w:numPr>
        <w:autoSpaceDE w:val="0"/>
        <w:autoSpaceDN w:val="0"/>
        <w:contextualSpacing/>
        <w:jc w:val="both"/>
        <w:rPr>
          <w:rFonts w:ascii="Marianne" w:hAnsi="Marianne"/>
          <w:sz w:val="18"/>
          <w:szCs w:val="18"/>
        </w:rPr>
      </w:pPr>
      <w:r w:rsidRPr="00BD5FB3">
        <w:rPr>
          <w:rFonts w:ascii="Marianne" w:hAnsi="Marianne"/>
          <w:sz w:val="18"/>
          <w:szCs w:val="18"/>
        </w:rPr>
        <w:t xml:space="preserve">La phase </w:t>
      </w:r>
      <w:r w:rsidR="00BD5FB3">
        <w:rPr>
          <w:rFonts w:ascii="Marianne" w:hAnsi="Marianne"/>
          <w:sz w:val="18"/>
          <w:szCs w:val="18"/>
        </w:rPr>
        <w:t xml:space="preserve">de finalisation d’instruction en vue de </w:t>
      </w:r>
      <w:r w:rsidRPr="00BD5FB3">
        <w:rPr>
          <w:rFonts w:ascii="Marianne" w:hAnsi="Marianne"/>
          <w:sz w:val="18"/>
          <w:szCs w:val="18"/>
        </w:rPr>
        <w:t>la publication d’un arrêté de nomination des conseillers prud’hommes</w:t>
      </w:r>
      <w:r w:rsidR="00BD5FB3" w:rsidRPr="00BD5FB3">
        <w:rPr>
          <w:rFonts w:ascii="Marianne" w:hAnsi="Marianne"/>
          <w:sz w:val="18"/>
          <w:szCs w:val="18"/>
        </w:rPr>
        <w:t xml:space="preserve"> du 1</w:t>
      </w:r>
      <w:r w:rsidR="00BD5FB3" w:rsidRPr="00BD5FB3">
        <w:rPr>
          <w:rFonts w:ascii="Marianne" w:hAnsi="Marianne"/>
          <w:sz w:val="18"/>
          <w:szCs w:val="18"/>
          <w:vertAlign w:val="superscript"/>
        </w:rPr>
        <w:t>er</w:t>
      </w:r>
      <w:r w:rsidR="00BD5FB3" w:rsidRPr="00BD5FB3">
        <w:rPr>
          <w:rFonts w:ascii="Marianne" w:hAnsi="Marianne"/>
          <w:sz w:val="18"/>
          <w:szCs w:val="18"/>
        </w:rPr>
        <w:t xml:space="preserve"> au 15 décembre 2025.</w:t>
      </w:r>
    </w:p>
    <w:p w14:paraId="25D7E1D0" w14:textId="77777777" w:rsidR="001B6872" w:rsidRDefault="001B6872" w:rsidP="00BD5FB3">
      <w:pPr>
        <w:widowControl w:val="0"/>
        <w:autoSpaceDE w:val="0"/>
        <w:autoSpaceDN w:val="0"/>
        <w:contextualSpacing/>
        <w:jc w:val="both"/>
        <w:rPr>
          <w:rFonts w:ascii="Marianne" w:hAnsi="Marianne"/>
          <w:sz w:val="18"/>
          <w:szCs w:val="18"/>
        </w:rPr>
      </w:pPr>
    </w:p>
    <w:p w14:paraId="538953F1" w14:textId="2CE9F139" w:rsidR="00BD5FB3" w:rsidRPr="00BD5FB3" w:rsidRDefault="00BD5FB3" w:rsidP="00BD5FB3">
      <w:pPr>
        <w:widowControl w:val="0"/>
        <w:autoSpaceDE w:val="0"/>
        <w:autoSpaceDN w:val="0"/>
        <w:contextualSpacing/>
        <w:jc w:val="both"/>
        <w:rPr>
          <w:rFonts w:ascii="Marianne" w:hAnsi="Marianne"/>
          <w:sz w:val="18"/>
          <w:szCs w:val="18"/>
        </w:rPr>
      </w:pPr>
      <w:r w:rsidRPr="003017D1">
        <w:rPr>
          <w:rFonts w:ascii="Marianne" w:hAnsi="Marianne"/>
          <w:sz w:val="18"/>
        </w:rPr>
        <w:t>Le calendrier de ces phases est un calendrier prévisionnel.</w:t>
      </w:r>
      <w:r>
        <w:rPr>
          <w:rFonts w:ascii="Marianne" w:hAnsi="Marianne"/>
          <w:sz w:val="18"/>
          <w:szCs w:val="18"/>
        </w:rPr>
        <w:t xml:space="preserve"> </w:t>
      </w:r>
    </w:p>
    <w:p w14:paraId="59247467" w14:textId="77777777" w:rsidR="00904B75" w:rsidRPr="00157098" w:rsidRDefault="00904B75" w:rsidP="00157098">
      <w:pPr>
        <w:suppressAutoHyphens/>
        <w:spacing w:after="0" w:line="240" w:lineRule="auto"/>
        <w:jc w:val="both"/>
        <w:rPr>
          <w:rFonts w:ascii="Marianne" w:eastAsia="Times New Roman" w:hAnsi="Marianne"/>
          <w:sz w:val="18"/>
          <w:szCs w:val="18"/>
          <w:lang w:eastAsia="x-none"/>
        </w:rPr>
      </w:pPr>
    </w:p>
    <w:p w14:paraId="66928322" w14:textId="5BA9F611" w:rsidR="00904B75" w:rsidRPr="0010394E" w:rsidRDefault="00904B75" w:rsidP="00C96E1D">
      <w:pPr>
        <w:pStyle w:val="Style3"/>
        <w:numPr>
          <w:ilvl w:val="1"/>
          <w:numId w:val="61"/>
        </w:numPr>
        <w:spacing w:before="0"/>
        <w:rPr>
          <w:lang w:val="fr-FR"/>
        </w:rPr>
      </w:pPr>
      <w:bookmarkStart w:id="101" w:name="_Toc182993752"/>
      <w:bookmarkStart w:id="102" w:name="_Toc185352415"/>
      <w:r w:rsidRPr="0010394E">
        <w:rPr>
          <w:lang w:val="fr-FR"/>
        </w:rPr>
        <w:t>Forme d</w:t>
      </w:r>
      <w:r w:rsidR="00CE44A7" w:rsidRPr="0010394E">
        <w:rPr>
          <w:lang w:val="fr-FR"/>
        </w:rPr>
        <w:t>u marché</w:t>
      </w:r>
      <w:bookmarkEnd w:id="101"/>
      <w:bookmarkEnd w:id="102"/>
    </w:p>
    <w:p w14:paraId="1DBDA8E3" w14:textId="77777777" w:rsidR="00904B75" w:rsidRPr="00157098" w:rsidRDefault="00904B75" w:rsidP="00904B75">
      <w:pPr>
        <w:suppressAutoHyphens/>
        <w:spacing w:after="0" w:line="240" w:lineRule="auto"/>
        <w:jc w:val="both"/>
        <w:rPr>
          <w:rFonts w:ascii="Marianne" w:eastAsia="Times New Roman" w:hAnsi="Marianne"/>
          <w:sz w:val="18"/>
          <w:szCs w:val="18"/>
          <w:lang w:eastAsia="zh-CN"/>
        </w:rPr>
      </w:pPr>
    </w:p>
    <w:p w14:paraId="1004D7C5" w14:textId="29255ED6" w:rsidR="00BB3794" w:rsidRPr="00157098" w:rsidRDefault="00CE44A7" w:rsidP="004A0FD9">
      <w:pPr>
        <w:suppressAutoHyphens/>
        <w:spacing w:after="0" w:line="240" w:lineRule="auto"/>
        <w:jc w:val="both"/>
        <w:rPr>
          <w:rFonts w:ascii="Marianne" w:eastAsia="Times New Roman" w:hAnsi="Marianne"/>
          <w:sz w:val="18"/>
          <w:szCs w:val="18"/>
          <w:lang w:eastAsia="zh-CN"/>
        </w:rPr>
      </w:pPr>
      <w:r w:rsidRPr="008B3A74">
        <w:rPr>
          <w:rFonts w:ascii="Marianne" w:eastAsia="Times New Roman" w:hAnsi="Marianne"/>
          <w:sz w:val="18"/>
          <w:szCs w:val="18"/>
          <w:lang w:eastAsia="zh-CN"/>
        </w:rPr>
        <w:t>Le marché est un marché simple comprenant toutes les prestations et les attendus décrits dans le présent contrat.</w:t>
      </w:r>
    </w:p>
    <w:p w14:paraId="24D66919" w14:textId="77777777" w:rsidR="002359A1" w:rsidRPr="00157098" w:rsidRDefault="002359A1" w:rsidP="004A0FD9">
      <w:pPr>
        <w:suppressAutoHyphens/>
        <w:spacing w:after="0" w:line="240" w:lineRule="auto"/>
        <w:jc w:val="both"/>
        <w:rPr>
          <w:rFonts w:ascii="Marianne" w:eastAsia="Times New Roman" w:hAnsi="Marianne"/>
          <w:sz w:val="18"/>
          <w:szCs w:val="18"/>
          <w:lang w:eastAsia="zh-CN"/>
        </w:rPr>
      </w:pPr>
    </w:p>
    <w:p w14:paraId="568A4423" w14:textId="654CFFBE" w:rsidR="004C6E70" w:rsidRPr="00BD5FB3" w:rsidRDefault="004C6E70" w:rsidP="004C6E70">
      <w:pPr>
        <w:suppressAutoHyphens/>
        <w:spacing w:after="0" w:line="240" w:lineRule="auto"/>
        <w:jc w:val="both"/>
        <w:rPr>
          <w:rFonts w:ascii="Marianne" w:eastAsia="Times New Roman" w:hAnsi="Marianne"/>
          <w:sz w:val="18"/>
          <w:szCs w:val="18"/>
          <w:lang w:eastAsia="zh-CN"/>
        </w:rPr>
      </w:pPr>
      <w:r w:rsidRPr="00BD5FB3">
        <w:rPr>
          <w:rFonts w:ascii="Marianne" w:eastAsia="Times New Roman" w:hAnsi="Marianne"/>
          <w:sz w:val="18"/>
          <w:szCs w:val="18"/>
          <w:lang w:eastAsia="zh-CN"/>
        </w:rPr>
        <w:t>A titre d’information, le</w:t>
      </w:r>
      <w:r>
        <w:rPr>
          <w:rFonts w:ascii="Marianne" w:eastAsia="Times New Roman" w:hAnsi="Marianne"/>
          <w:sz w:val="18"/>
          <w:szCs w:val="18"/>
          <w:lang w:eastAsia="zh-CN"/>
        </w:rPr>
        <w:t xml:space="preserve">s opérations </w:t>
      </w:r>
      <w:r w:rsidR="0030062B">
        <w:rPr>
          <w:rFonts w:ascii="Marianne" w:eastAsia="Times New Roman" w:hAnsi="Marianne"/>
          <w:sz w:val="18"/>
          <w:szCs w:val="18"/>
          <w:lang w:eastAsia="zh-CN"/>
        </w:rPr>
        <w:t xml:space="preserve">précédentes </w:t>
      </w:r>
      <w:r>
        <w:rPr>
          <w:rFonts w:ascii="Marianne" w:eastAsia="Times New Roman" w:hAnsi="Marianne"/>
          <w:sz w:val="18"/>
          <w:szCs w:val="18"/>
          <w:lang w:eastAsia="zh-CN"/>
        </w:rPr>
        <w:t xml:space="preserve">de </w:t>
      </w:r>
      <w:r w:rsidRPr="00BD5FB3">
        <w:rPr>
          <w:rFonts w:ascii="Marianne" w:eastAsia="Times New Roman" w:hAnsi="Marianne"/>
          <w:sz w:val="18"/>
          <w:szCs w:val="18"/>
          <w:lang w:eastAsia="zh-CN"/>
        </w:rPr>
        <w:t xml:space="preserve">renouvellement des conseillers </w:t>
      </w:r>
      <w:r>
        <w:rPr>
          <w:rFonts w:ascii="Marianne" w:eastAsia="Times New Roman" w:hAnsi="Marianne"/>
          <w:sz w:val="18"/>
          <w:szCs w:val="18"/>
          <w:lang w:eastAsia="zh-CN"/>
        </w:rPr>
        <w:t xml:space="preserve">prud’hommes au cours de l’année </w:t>
      </w:r>
      <w:r w:rsidRPr="00BD5FB3">
        <w:rPr>
          <w:rFonts w:ascii="Marianne" w:eastAsia="Times New Roman" w:hAnsi="Marianne"/>
          <w:sz w:val="18"/>
          <w:szCs w:val="18"/>
          <w:lang w:eastAsia="zh-CN"/>
        </w:rPr>
        <w:t xml:space="preserve">2022 </w:t>
      </w:r>
      <w:r>
        <w:rPr>
          <w:rFonts w:ascii="Marianne" w:eastAsia="Times New Roman" w:hAnsi="Marianne"/>
          <w:sz w:val="18"/>
          <w:szCs w:val="18"/>
          <w:lang w:eastAsia="zh-CN"/>
        </w:rPr>
        <w:t>nous permettent</w:t>
      </w:r>
      <w:r w:rsidRPr="00BD5FB3">
        <w:rPr>
          <w:rFonts w:ascii="Marianne" w:eastAsia="Times New Roman" w:hAnsi="Marianne"/>
          <w:sz w:val="18"/>
          <w:szCs w:val="18"/>
          <w:lang w:eastAsia="zh-CN"/>
        </w:rPr>
        <w:t xml:space="preserve"> d</w:t>
      </w:r>
      <w:r>
        <w:rPr>
          <w:rFonts w:ascii="Marianne" w:eastAsia="Times New Roman" w:hAnsi="Marianne"/>
          <w:sz w:val="18"/>
          <w:szCs w:val="18"/>
          <w:lang w:eastAsia="zh-CN"/>
        </w:rPr>
        <w:t xml:space="preserve">’établir </w:t>
      </w:r>
      <w:r w:rsidRPr="00BD5FB3">
        <w:rPr>
          <w:rFonts w:ascii="Marianne" w:eastAsia="Times New Roman" w:hAnsi="Marianne"/>
          <w:sz w:val="18"/>
          <w:szCs w:val="18"/>
          <w:lang w:eastAsia="zh-CN"/>
        </w:rPr>
        <w:t xml:space="preserve">les estimations suivantes </w:t>
      </w:r>
      <w:r>
        <w:rPr>
          <w:rFonts w:ascii="Marianne" w:eastAsia="Times New Roman" w:hAnsi="Marianne"/>
          <w:sz w:val="18"/>
          <w:szCs w:val="18"/>
          <w:lang w:eastAsia="zh-CN"/>
        </w:rPr>
        <w:t>:</w:t>
      </w:r>
    </w:p>
    <w:p w14:paraId="1164CF1B" w14:textId="5A5FFB35" w:rsidR="004C6E70" w:rsidRPr="002C2B1A" w:rsidRDefault="004C6E70" w:rsidP="004C6E70">
      <w:pPr>
        <w:pStyle w:val="Paragraphedeliste"/>
        <w:numPr>
          <w:ilvl w:val="0"/>
          <w:numId w:val="59"/>
        </w:numPr>
        <w:suppressAutoHyphens/>
        <w:jc w:val="both"/>
        <w:rPr>
          <w:rFonts w:ascii="Marianne" w:hAnsi="Marianne"/>
          <w:sz w:val="18"/>
          <w:szCs w:val="18"/>
          <w:lang w:eastAsia="zh-CN"/>
        </w:rPr>
      </w:pPr>
      <w:r w:rsidRPr="00BD5FB3">
        <w:rPr>
          <w:rFonts w:ascii="Marianne" w:hAnsi="Marianne"/>
          <w:sz w:val="18"/>
          <w:szCs w:val="18"/>
          <w:lang w:eastAsia="zh-CN"/>
        </w:rPr>
        <w:t xml:space="preserve">Le nombre de candidatures à instruire </w:t>
      </w:r>
      <w:r>
        <w:rPr>
          <w:rFonts w:ascii="Marianne" w:hAnsi="Marianne"/>
          <w:sz w:val="18"/>
          <w:szCs w:val="18"/>
          <w:lang w:eastAsia="zh-CN"/>
        </w:rPr>
        <w:t>se situera entre 13</w:t>
      </w:r>
      <w:r w:rsidR="002454A2">
        <w:rPr>
          <w:rFonts w:ascii="Marianne" w:hAnsi="Marianne"/>
          <w:sz w:val="18"/>
          <w:szCs w:val="18"/>
          <w:lang w:eastAsia="zh-CN"/>
        </w:rPr>
        <w:t xml:space="preserve"> </w:t>
      </w:r>
      <w:r>
        <w:rPr>
          <w:rFonts w:ascii="Marianne" w:hAnsi="Marianne"/>
          <w:sz w:val="18"/>
          <w:szCs w:val="18"/>
          <w:lang w:eastAsia="zh-CN"/>
        </w:rPr>
        <w:t xml:space="preserve">200 et au </w:t>
      </w:r>
      <w:r w:rsidRPr="00BD5FB3">
        <w:rPr>
          <w:rFonts w:ascii="Marianne" w:hAnsi="Marianne"/>
          <w:sz w:val="18"/>
          <w:szCs w:val="18"/>
          <w:lang w:eastAsia="zh-CN"/>
        </w:rPr>
        <w:t>maximum 14</w:t>
      </w:r>
      <w:r>
        <w:rPr>
          <w:rFonts w:ascii="Marianne" w:hAnsi="Marianne"/>
          <w:sz w:val="18"/>
          <w:szCs w:val="18"/>
          <w:lang w:eastAsia="zh-CN"/>
        </w:rPr>
        <w:t xml:space="preserve"> </w:t>
      </w:r>
      <w:r w:rsidRPr="00BD5FB3">
        <w:rPr>
          <w:rFonts w:ascii="Marianne" w:hAnsi="Marianne"/>
          <w:sz w:val="18"/>
          <w:szCs w:val="18"/>
          <w:lang w:eastAsia="zh-CN"/>
        </w:rPr>
        <w:t>512 ;</w:t>
      </w:r>
    </w:p>
    <w:p w14:paraId="6369F0DC" w14:textId="2F34F380" w:rsidR="004C6E70" w:rsidRPr="00BD5FB3" w:rsidRDefault="004C6E70" w:rsidP="004C6E70">
      <w:pPr>
        <w:pStyle w:val="Paragraphedeliste"/>
        <w:numPr>
          <w:ilvl w:val="0"/>
          <w:numId w:val="59"/>
        </w:numPr>
        <w:suppressAutoHyphens/>
        <w:jc w:val="both"/>
        <w:rPr>
          <w:rFonts w:ascii="Marianne" w:hAnsi="Marianne"/>
          <w:sz w:val="18"/>
          <w:szCs w:val="18"/>
          <w:lang w:eastAsia="zh-CN"/>
        </w:rPr>
      </w:pPr>
      <w:r w:rsidRPr="00BD5FB3">
        <w:rPr>
          <w:rFonts w:ascii="Marianne" w:hAnsi="Marianne"/>
          <w:sz w:val="18"/>
          <w:szCs w:val="18"/>
          <w:lang w:eastAsia="zh-CN"/>
        </w:rPr>
        <w:t>Le nombre d’appels au support est évalué à environ 3</w:t>
      </w:r>
      <w:r w:rsidR="002454A2">
        <w:rPr>
          <w:rFonts w:ascii="Marianne" w:hAnsi="Marianne"/>
          <w:sz w:val="18"/>
          <w:szCs w:val="18"/>
          <w:lang w:eastAsia="zh-CN"/>
        </w:rPr>
        <w:t xml:space="preserve"> </w:t>
      </w:r>
      <w:r w:rsidRPr="00BD5FB3">
        <w:rPr>
          <w:rFonts w:ascii="Marianne" w:hAnsi="Marianne"/>
          <w:sz w:val="18"/>
          <w:szCs w:val="18"/>
          <w:lang w:eastAsia="zh-CN"/>
        </w:rPr>
        <w:t>000</w:t>
      </w:r>
      <w:r>
        <w:rPr>
          <w:rFonts w:ascii="Marianne" w:hAnsi="Marianne"/>
          <w:sz w:val="18"/>
          <w:szCs w:val="18"/>
          <w:lang w:eastAsia="zh-CN"/>
        </w:rPr>
        <w:t> ;</w:t>
      </w:r>
    </w:p>
    <w:p w14:paraId="2B0462B6" w14:textId="32D1F9EA" w:rsidR="00AE3E86" w:rsidRPr="004C6E70" w:rsidRDefault="004C6E70" w:rsidP="004C6E70">
      <w:pPr>
        <w:pStyle w:val="Paragraphedeliste"/>
        <w:numPr>
          <w:ilvl w:val="0"/>
          <w:numId w:val="59"/>
        </w:numPr>
        <w:suppressAutoHyphens/>
        <w:jc w:val="both"/>
        <w:rPr>
          <w:rFonts w:ascii="Marianne" w:hAnsi="Marianne"/>
          <w:sz w:val="18"/>
          <w:szCs w:val="18"/>
          <w:lang w:eastAsia="zh-CN"/>
        </w:rPr>
      </w:pPr>
      <w:r w:rsidRPr="00BD5FB3">
        <w:rPr>
          <w:rFonts w:ascii="Marianne" w:hAnsi="Marianne"/>
          <w:sz w:val="18"/>
          <w:szCs w:val="18"/>
          <w:lang w:eastAsia="zh-CN"/>
        </w:rPr>
        <w:t>Le nombre de réponse par mail est d’environ 200</w:t>
      </w:r>
      <w:r>
        <w:rPr>
          <w:rFonts w:ascii="Marianne" w:hAnsi="Marianne"/>
          <w:sz w:val="18"/>
          <w:szCs w:val="18"/>
          <w:lang w:eastAsia="zh-CN"/>
        </w:rPr>
        <w:t>.</w:t>
      </w:r>
    </w:p>
    <w:p w14:paraId="7D1B507F" w14:textId="77777777" w:rsidR="00FD6B4F" w:rsidRPr="00157098" w:rsidRDefault="00FD6B4F" w:rsidP="004A0FD9">
      <w:pPr>
        <w:suppressAutoHyphens/>
        <w:spacing w:after="0" w:line="240" w:lineRule="auto"/>
        <w:jc w:val="both"/>
        <w:rPr>
          <w:rFonts w:ascii="Marianne" w:eastAsia="Times New Roman" w:hAnsi="Marianne"/>
          <w:sz w:val="18"/>
          <w:szCs w:val="18"/>
          <w:lang w:eastAsia="zh-CN"/>
        </w:rPr>
      </w:pPr>
    </w:p>
    <w:p w14:paraId="61A0CE2D" w14:textId="6BDCD83E" w:rsidR="00FD6B4F" w:rsidRPr="0010394E" w:rsidRDefault="00FD6B4F" w:rsidP="00C96E1D">
      <w:pPr>
        <w:pStyle w:val="Style3"/>
        <w:numPr>
          <w:ilvl w:val="1"/>
          <w:numId w:val="61"/>
        </w:numPr>
        <w:spacing w:before="0"/>
      </w:pPr>
      <w:bookmarkStart w:id="103" w:name="_Toc182993753"/>
      <w:bookmarkStart w:id="104" w:name="_Toc185352416"/>
      <w:r w:rsidRPr="0010394E">
        <w:rPr>
          <w:lang w:val="fr-FR"/>
        </w:rPr>
        <w:t>Lieux d’exécution des prestations</w:t>
      </w:r>
      <w:bookmarkEnd w:id="103"/>
      <w:bookmarkEnd w:id="104"/>
    </w:p>
    <w:p w14:paraId="71127D9F" w14:textId="77777777" w:rsidR="00FD6B4F" w:rsidRPr="00157098" w:rsidRDefault="00FD6B4F" w:rsidP="00FD6B4F">
      <w:pPr>
        <w:suppressAutoHyphens/>
        <w:spacing w:after="0" w:line="240" w:lineRule="auto"/>
        <w:jc w:val="both"/>
        <w:rPr>
          <w:rFonts w:ascii="Marianne" w:eastAsia="Times New Roman" w:hAnsi="Marianne"/>
          <w:sz w:val="18"/>
          <w:szCs w:val="18"/>
          <w:lang w:eastAsia="zh-CN"/>
        </w:rPr>
      </w:pPr>
    </w:p>
    <w:p w14:paraId="4854C129" w14:textId="791ED875" w:rsidR="00CE44A7" w:rsidRPr="00157098" w:rsidRDefault="00CC6861" w:rsidP="004A0FD9">
      <w:pPr>
        <w:suppressAutoHyphens/>
        <w:spacing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 xml:space="preserve">Les prestations (hors réunions et comités de suivi) se déroulent dans les locaux du titulaire via un accès distant au </w:t>
      </w:r>
      <w:r w:rsidR="00B23F2E">
        <w:rPr>
          <w:rFonts w:ascii="Marianne" w:eastAsia="Times New Roman" w:hAnsi="Marianne"/>
          <w:sz w:val="18"/>
          <w:szCs w:val="18"/>
          <w:lang w:eastAsia="zh-CN"/>
        </w:rPr>
        <w:t>SI-Candidatures</w:t>
      </w:r>
      <w:r w:rsidR="001C0F77">
        <w:rPr>
          <w:rFonts w:ascii="Marianne" w:eastAsia="Times New Roman" w:hAnsi="Marianne"/>
          <w:sz w:val="18"/>
          <w:szCs w:val="18"/>
          <w:lang w:eastAsia="zh-CN"/>
        </w:rPr>
        <w:t xml:space="preserve"> (VPN)</w:t>
      </w:r>
      <w:r w:rsidRPr="00157098">
        <w:rPr>
          <w:rFonts w:ascii="Marianne" w:eastAsia="Times New Roman" w:hAnsi="Marianne"/>
          <w:sz w:val="18"/>
          <w:szCs w:val="18"/>
          <w:lang w:eastAsia="zh-CN"/>
        </w:rPr>
        <w:t xml:space="preserve">. </w:t>
      </w:r>
    </w:p>
    <w:p w14:paraId="53972212" w14:textId="77777777" w:rsidR="00CE44A7" w:rsidRPr="00157098" w:rsidRDefault="00CE44A7" w:rsidP="004A0FD9">
      <w:pPr>
        <w:suppressAutoHyphens/>
        <w:spacing w:after="0" w:line="240" w:lineRule="auto"/>
        <w:jc w:val="both"/>
        <w:rPr>
          <w:rFonts w:ascii="Marianne" w:eastAsia="Times New Roman" w:hAnsi="Marianne"/>
          <w:sz w:val="18"/>
          <w:szCs w:val="18"/>
          <w:lang w:eastAsia="zh-CN"/>
        </w:rPr>
      </w:pPr>
    </w:p>
    <w:p w14:paraId="5B469C01" w14:textId="77777777" w:rsidR="005076CC" w:rsidRPr="00157098" w:rsidRDefault="00CC6861" w:rsidP="004A0FD9">
      <w:pPr>
        <w:suppressAutoHyphens/>
        <w:spacing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 xml:space="preserve">La formation </w:t>
      </w:r>
      <w:r w:rsidR="005076CC" w:rsidRPr="00157098">
        <w:rPr>
          <w:rFonts w:ascii="Marianne" w:eastAsia="Times New Roman" w:hAnsi="Marianne"/>
          <w:sz w:val="18"/>
          <w:szCs w:val="18"/>
          <w:lang w:eastAsia="zh-CN"/>
        </w:rPr>
        <w:t>et le transfert de compétence assurés</w:t>
      </w:r>
      <w:r w:rsidRPr="00157098">
        <w:rPr>
          <w:rFonts w:ascii="Marianne" w:eastAsia="Times New Roman" w:hAnsi="Marianne"/>
          <w:sz w:val="18"/>
          <w:szCs w:val="18"/>
          <w:lang w:eastAsia="zh-CN"/>
        </w:rPr>
        <w:t xml:space="preserve"> par le ministère est </w:t>
      </w:r>
      <w:r w:rsidR="005076CC" w:rsidRPr="00157098">
        <w:rPr>
          <w:rFonts w:ascii="Marianne" w:eastAsia="Times New Roman" w:hAnsi="Marianne"/>
          <w:sz w:val="18"/>
          <w:szCs w:val="18"/>
          <w:lang w:eastAsia="zh-CN"/>
        </w:rPr>
        <w:t>effectué</w:t>
      </w:r>
      <w:r w:rsidRPr="00157098">
        <w:rPr>
          <w:rFonts w:ascii="Marianne" w:eastAsia="Times New Roman" w:hAnsi="Marianne"/>
          <w:sz w:val="18"/>
          <w:szCs w:val="18"/>
          <w:lang w:eastAsia="zh-CN"/>
        </w:rPr>
        <w:t xml:space="preserve"> dans les locaux du titulaire. </w:t>
      </w:r>
    </w:p>
    <w:p w14:paraId="2F0A54F4" w14:textId="77777777" w:rsidR="005076CC" w:rsidRPr="00157098" w:rsidRDefault="005076CC" w:rsidP="004A0FD9">
      <w:pPr>
        <w:suppressAutoHyphens/>
        <w:spacing w:after="0" w:line="240" w:lineRule="auto"/>
        <w:jc w:val="both"/>
        <w:rPr>
          <w:rFonts w:ascii="Marianne" w:eastAsia="Times New Roman" w:hAnsi="Marianne"/>
          <w:sz w:val="18"/>
          <w:szCs w:val="18"/>
          <w:lang w:eastAsia="zh-CN"/>
        </w:rPr>
      </w:pPr>
    </w:p>
    <w:p w14:paraId="366E482A" w14:textId="2912A825" w:rsidR="007139CD" w:rsidRPr="002454A2" w:rsidRDefault="005938CE" w:rsidP="002454A2">
      <w:pPr>
        <w:suppressAutoHyphens/>
        <w:spacing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 xml:space="preserve">Les conditions de mise à disposition </w:t>
      </w:r>
      <w:r w:rsidR="00014645" w:rsidRPr="00157098">
        <w:rPr>
          <w:rFonts w:ascii="Marianne" w:eastAsia="Times New Roman" w:hAnsi="Marianne"/>
          <w:sz w:val="18"/>
          <w:szCs w:val="18"/>
          <w:lang w:eastAsia="zh-CN"/>
        </w:rPr>
        <w:t>du SI</w:t>
      </w:r>
      <w:r w:rsidR="001C0F77">
        <w:rPr>
          <w:rFonts w:ascii="Marianne" w:eastAsia="Times New Roman" w:hAnsi="Marianne"/>
          <w:sz w:val="18"/>
          <w:szCs w:val="18"/>
          <w:lang w:eastAsia="zh-CN"/>
        </w:rPr>
        <w:t>-</w:t>
      </w:r>
      <w:r w:rsidR="00014645" w:rsidRPr="00157098">
        <w:rPr>
          <w:rFonts w:ascii="Marianne" w:eastAsia="Times New Roman" w:hAnsi="Marianne"/>
          <w:sz w:val="18"/>
          <w:szCs w:val="18"/>
          <w:lang w:eastAsia="zh-CN"/>
        </w:rPr>
        <w:t>C</w:t>
      </w:r>
      <w:r w:rsidR="00D126C7" w:rsidRPr="00157098">
        <w:rPr>
          <w:rFonts w:ascii="Marianne" w:eastAsia="Times New Roman" w:hAnsi="Marianne"/>
          <w:sz w:val="18"/>
          <w:szCs w:val="18"/>
          <w:lang w:eastAsia="zh-CN"/>
        </w:rPr>
        <w:t>andidatures</w:t>
      </w:r>
      <w:r w:rsidR="00014645" w:rsidRPr="00157098">
        <w:rPr>
          <w:rFonts w:ascii="Marianne" w:eastAsia="Times New Roman" w:hAnsi="Marianne"/>
          <w:sz w:val="18"/>
          <w:szCs w:val="18"/>
          <w:lang w:eastAsia="zh-CN"/>
        </w:rPr>
        <w:t xml:space="preserve"> et </w:t>
      </w:r>
      <w:r w:rsidR="00CE44A7" w:rsidRPr="00157098">
        <w:rPr>
          <w:rFonts w:ascii="Marianne" w:eastAsia="Times New Roman" w:hAnsi="Marianne"/>
          <w:sz w:val="18"/>
          <w:szCs w:val="18"/>
          <w:lang w:eastAsia="zh-CN"/>
        </w:rPr>
        <w:t>des postes informatique</w:t>
      </w:r>
      <w:r w:rsidR="00014645" w:rsidRPr="00157098">
        <w:rPr>
          <w:rFonts w:ascii="Marianne" w:eastAsia="Times New Roman" w:hAnsi="Marianne"/>
          <w:sz w:val="18"/>
          <w:szCs w:val="18"/>
          <w:lang w:eastAsia="zh-CN"/>
        </w:rPr>
        <w:t>s</w:t>
      </w:r>
      <w:r w:rsidRPr="00157098">
        <w:rPr>
          <w:rFonts w:ascii="Marianne" w:eastAsia="Times New Roman" w:hAnsi="Marianne"/>
          <w:sz w:val="18"/>
          <w:szCs w:val="18"/>
          <w:lang w:eastAsia="zh-CN"/>
        </w:rPr>
        <w:t xml:space="preserve">, la formation </w:t>
      </w:r>
      <w:r w:rsidR="00014645" w:rsidRPr="00157098">
        <w:rPr>
          <w:rFonts w:ascii="Marianne" w:eastAsia="Times New Roman" w:hAnsi="Marianne"/>
          <w:sz w:val="18"/>
          <w:szCs w:val="18"/>
          <w:lang w:eastAsia="zh-CN"/>
        </w:rPr>
        <w:t>et le transfert de compétence dispensés</w:t>
      </w:r>
      <w:r w:rsidRPr="00157098">
        <w:rPr>
          <w:rFonts w:ascii="Marianne" w:eastAsia="Times New Roman" w:hAnsi="Marianne"/>
          <w:sz w:val="18"/>
          <w:szCs w:val="18"/>
          <w:lang w:eastAsia="zh-CN"/>
        </w:rPr>
        <w:t xml:space="preserve"> par le ministère en faveur du prestataire et </w:t>
      </w:r>
      <w:r w:rsidRPr="00D126C7">
        <w:rPr>
          <w:rFonts w:ascii="Marianne" w:eastAsia="Times New Roman" w:hAnsi="Marianne"/>
          <w:sz w:val="18"/>
          <w:szCs w:val="18"/>
          <w:lang w:eastAsia="zh-CN"/>
        </w:rPr>
        <w:t>les conditions de transfert de l’utilisation du N° Vert</w:t>
      </w:r>
      <w:r w:rsidRPr="001C0F77">
        <w:rPr>
          <w:rFonts w:ascii="Marianne" w:eastAsia="Times New Roman" w:hAnsi="Marianne"/>
          <w:sz w:val="18"/>
          <w:szCs w:val="18"/>
          <w:lang w:eastAsia="zh-CN"/>
        </w:rPr>
        <w:t xml:space="preserve"> i</w:t>
      </w:r>
      <w:r w:rsidRPr="00157098">
        <w:rPr>
          <w:rFonts w:ascii="Marianne" w:eastAsia="Times New Roman" w:hAnsi="Marianne"/>
          <w:sz w:val="18"/>
          <w:szCs w:val="18"/>
          <w:lang w:eastAsia="zh-CN"/>
        </w:rPr>
        <w:t>mposent que la prestation se déroule en France métropolitaine.</w:t>
      </w:r>
    </w:p>
    <w:p w14:paraId="63844581" w14:textId="07E7A5D2" w:rsidR="002454A2" w:rsidRDefault="002454A2">
      <w:pPr>
        <w:spacing w:after="0" w:line="240" w:lineRule="auto"/>
        <w:rPr>
          <w:rFonts w:ascii="Times New Roman" w:eastAsia="Times New Roman" w:hAnsi="Times New Roman"/>
          <w:lang w:eastAsia="zh-CN"/>
        </w:rPr>
      </w:pPr>
      <w:r>
        <w:rPr>
          <w:rFonts w:ascii="Times New Roman" w:eastAsia="Times New Roman" w:hAnsi="Times New Roman"/>
          <w:lang w:eastAsia="zh-CN"/>
        </w:rPr>
        <w:br w:type="page"/>
      </w:r>
    </w:p>
    <w:p w14:paraId="448BBF71" w14:textId="1E3BD84F" w:rsidR="00220DCD" w:rsidRPr="001F028B" w:rsidRDefault="001F028B" w:rsidP="0010394E">
      <w:pPr>
        <w:pStyle w:val="StyleNiv2"/>
        <w:rPr>
          <w:lang w:eastAsia="zh-CN"/>
        </w:rPr>
      </w:pPr>
      <w:bookmarkStart w:id="105" w:name="_Toc182993755"/>
      <w:bookmarkStart w:id="106" w:name="_Toc185352418"/>
      <w:r w:rsidRPr="00A80C67">
        <w:rPr>
          <w:lang w:val="fr-FR"/>
        </w:rPr>
        <w:lastRenderedPageBreak/>
        <w:t>Piè</w:t>
      </w:r>
      <w:r w:rsidR="004A0FD9" w:rsidRPr="00A80C67">
        <w:rPr>
          <w:lang w:val="fr-FR"/>
        </w:rPr>
        <w:t>ces</w:t>
      </w:r>
      <w:r w:rsidR="004A0FD9">
        <w:t xml:space="preserve"> contractuelles </w:t>
      </w:r>
      <w:r w:rsidR="00E26556">
        <w:rPr>
          <w:lang w:val="fr-FR"/>
        </w:rPr>
        <w:t>d</w:t>
      </w:r>
      <w:r w:rsidR="00014645">
        <w:rPr>
          <w:lang w:val="fr-FR"/>
        </w:rPr>
        <w:t>u marché</w:t>
      </w:r>
      <w:bookmarkEnd w:id="105"/>
      <w:bookmarkEnd w:id="106"/>
    </w:p>
    <w:p w14:paraId="403C27C5" w14:textId="77777777" w:rsidR="002D1343" w:rsidRPr="00157098" w:rsidRDefault="002D1343" w:rsidP="001474B7">
      <w:pPr>
        <w:tabs>
          <w:tab w:val="left" w:pos="1950"/>
        </w:tabs>
        <w:suppressAutoHyphens/>
        <w:spacing w:after="0" w:line="240" w:lineRule="auto"/>
        <w:jc w:val="both"/>
        <w:rPr>
          <w:rFonts w:ascii="Marianne" w:eastAsia="Times New Roman" w:hAnsi="Marianne"/>
          <w:sz w:val="18"/>
          <w:szCs w:val="18"/>
          <w:lang w:eastAsia="zh-CN"/>
        </w:rPr>
      </w:pPr>
    </w:p>
    <w:p w14:paraId="5ECE829D" w14:textId="5A5C37C0" w:rsidR="00F725C0" w:rsidRPr="00157098" w:rsidRDefault="00F725C0" w:rsidP="00F725C0">
      <w:pPr>
        <w:suppressAutoHyphens/>
        <w:spacing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 xml:space="preserve">Le présent </w:t>
      </w:r>
      <w:r w:rsidR="00014645" w:rsidRPr="00157098">
        <w:rPr>
          <w:rFonts w:ascii="Marianne" w:eastAsia="Times New Roman" w:hAnsi="Marianne"/>
          <w:sz w:val="18"/>
          <w:szCs w:val="18"/>
          <w:lang w:eastAsia="zh-CN"/>
        </w:rPr>
        <w:t>marché</w:t>
      </w:r>
      <w:r w:rsidRPr="00157098">
        <w:rPr>
          <w:rFonts w:ascii="Marianne" w:eastAsia="Times New Roman" w:hAnsi="Marianne"/>
          <w:sz w:val="18"/>
          <w:szCs w:val="18"/>
          <w:lang w:eastAsia="zh-CN"/>
        </w:rPr>
        <w:t xml:space="preserve"> est constitué des documents contractuels énumérés ci-dessous, par ordre de priorité décroissante :</w:t>
      </w:r>
    </w:p>
    <w:p w14:paraId="337596E7" w14:textId="5EF15C00" w:rsidR="00F725C0" w:rsidRPr="00157098" w:rsidRDefault="00F725C0" w:rsidP="00E0639D">
      <w:pPr>
        <w:numPr>
          <w:ilvl w:val="0"/>
          <w:numId w:val="9"/>
        </w:numPr>
        <w:spacing w:before="60" w:after="0" w:line="240" w:lineRule="auto"/>
        <w:ind w:left="1066" w:hanging="357"/>
        <w:jc w:val="both"/>
        <w:rPr>
          <w:rFonts w:ascii="Marianne" w:eastAsia="Times New Roman" w:hAnsi="Marianne"/>
          <w:sz w:val="18"/>
          <w:szCs w:val="18"/>
          <w:lang w:eastAsia="fr-FR"/>
        </w:rPr>
      </w:pPr>
      <w:r w:rsidRPr="00157098">
        <w:rPr>
          <w:rFonts w:ascii="Marianne" w:eastAsia="Times New Roman" w:hAnsi="Marianne"/>
          <w:sz w:val="18"/>
          <w:szCs w:val="18"/>
          <w:lang w:eastAsia="fr-FR"/>
        </w:rPr>
        <w:t xml:space="preserve">Le présent acte d'engagement valant cahier des clauses </w:t>
      </w:r>
      <w:r w:rsidR="00862366" w:rsidRPr="00157098">
        <w:rPr>
          <w:rFonts w:ascii="Marianne" w:eastAsia="Times New Roman" w:hAnsi="Marianne"/>
          <w:sz w:val="18"/>
          <w:szCs w:val="18"/>
          <w:lang w:eastAsia="fr-FR"/>
        </w:rPr>
        <w:t>particulières (AE v</w:t>
      </w:r>
      <w:r w:rsidR="00014645" w:rsidRPr="00157098">
        <w:rPr>
          <w:rFonts w:ascii="Marianne" w:eastAsia="Times New Roman" w:hAnsi="Marianne"/>
          <w:sz w:val="18"/>
          <w:szCs w:val="18"/>
          <w:lang w:eastAsia="fr-FR"/>
        </w:rPr>
        <w:t>alant CC</w:t>
      </w:r>
      <w:r w:rsidRPr="00157098">
        <w:rPr>
          <w:rFonts w:ascii="Marianne" w:eastAsia="Times New Roman" w:hAnsi="Marianne"/>
          <w:sz w:val="18"/>
          <w:szCs w:val="18"/>
          <w:lang w:eastAsia="fr-FR"/>
        </w:rPr>
        <w:t>P)</w:t>
      </w:r>
      <w:r w:rsidR="003D56DE">
        <w:rPr>
          <w:rFonts w:ascii="Marianne" w:eastAsia="Times New Roman" w:hAnsi="Marianne"/>
          <w:sz w:val="18"/>
          <w:szCs w:val="18"/>
          <w:lang w:eastAsia="fr-FR"/>
        </w:rPr>
        <w:t xml:space="preserve"> remis dans l’offre du titulaire</w:t>
      </w:r>
      <w:r w:rsidRPr="00157098">
        <w:rPr>
          <w:rFonts w:ascii="Marianne" w:eastAsia="Times New Roman" w:hAnsi="Marianne"/>
          <w:sz w:val="18"/>
          <w:szCs w:val="18"/>
          <w:lang w:eastAsia="fr-FR"/>
        </w:rPr>
        <w:t> ;</w:t>
      </w:r>
    </w:p>
    <w:p w14:paraId="290E9A8C" w14:textId="77777777" w:rsidR="00F725C0" w:rsidRPr="00157098" w:rsidRDefault="00F725C0" w:rsidP="00E0639D">
      <w:pPr>
        <w:numPr>
          <w:ilvl w:val="0"/>
          <w:numId w:val="9"/>
        </w:numPr>
        <w:spacing w:before="60" w:after="0" w:line="240" w:lineRule="auto"/>
        <w:ind w:left="1066" w:hanging="357"/>
        <w:jc w:val="both"/>
        <w:rPr>
          <w:rFonts w:ascii="Marianne" w:eastAsia="Times New Roman" w:hAnsi="Marianne"/>
          <w:sz w:val="18"/>
          <w:szCs w:val="18"/>
          <w:lang w:eastAsia="fr-FR"/>
        </w:rPr>
      </w:pPr>
      <w:r w:rsidRPr="00157098">
        <w:rPr>
          <w:rFonts w:ascii="Marianne" w:eastAsia="Times New Roman" w:hAnsi="Marianne"/>
          <w:sz w:val="18"/>
          <w:szCs w:val="18"/>
          <w:lang w:eastAsia="fr-FR"/>
        </w:rPr>
        <w:t>Le bordereau des prix remis dans l’offre</w:t>
      </w:r>
      <w:r w:rsidR="00E44367" w:rsidRPr="00157098">
        <w:rPr>
          <w:rFonts w:ascii="Marianne" w:eastAsia="Times New Roman" w:hAnsi="Marianne"/>
          <w:sz w:val="18"/>
          <w:szCs w:val="18"/>
          <w:lang w:eastAsia="fr-FR"/>
        </w:rPr>
        <w:t xml:space="preserve"> du titulaire</w:t>
      </w:r>
      <w:r w:rsidRPr="00157098">
        <w:rPr>
          <w:rFonts w:ascii="Marianne" w:eastAsia="Times New Roman" w:hAnsi="Marianne"/>
          <w:sz w:val="18"/>
          <w:szCs w:val="18"/>
          <w:lang w:eastAsia="fr-FR"/>
        </w:rPr>
        <w:t> ;</w:t>
      </w:r>
    </w:p>
    <w:p w14:paraId="304BA73B" w14:textId="77777777" w:rsidR="00F725C0" w:rsidRPr="00157098" w:rsidRDefault="00F725C0" w:rsidP="00E0639D">
      <w:pPr>
        <w:numPr>
          <w:ilvl w:val="0"/>
          <w:numId w:val="9"/>
        </w:numPr>
        <w:spacing w:before="60" w:after="0" w:line="240" w:lineRule="auto"/>
        <w:ind w:left="1066" w:hanging="357"/>
        <w:jc w:val="both"/>
        <w:rPr>
          <w:rFonts w:ascii="Marianne" w:eastAsia="Times New Roman" w:hAnsi="Marianne"/>
          <w:sz w:val="18"/>
          <w:szCs w:val="18"/>
          <w:lang w:eastAsia="fr-FR"/>
        </w:rPr>
      </w:pPr>
      <w:r w:rsidRPr="00157098">
        <w:rPr>
          <w:rFonts w:ascii="Marianne" w:eastAsia="Times New Roman" w:hAnsi="Marianne"/>
          <w:sz w:val="18"/>
          <w:szCs w:val="18"/>
          <w:lang w:eastAsia="fr-FR"/>
        </w:rPr>
        <w:t>Le cahier des clauses administratives générales applicables aux marchés publics de</w:t>
      </w:r>
      <w:r w:rsidR="001F028B" w:rsidRPr="00157098">
        <w:rPr>
          <w:rFonts w:ascii="Marianne" w:eastAsia="Times New Roman" w:hAnsi="Marianne"/>
          <w:sz w:val="18"/>
          <w:szCs w:val="18"/>
          <w:lang w:eastAsia="fr-FR"/>
        </w:rPr>
        <w:t xml:space="preserve"> fournitures courantes et services </w:t>
      </w:r>
      <w:r w:rsidRPr="00157098">
        <w:rPr>
          <w:rFonts w:ascii="Marianne" w:eastAsia="Times New Roman" w:hAnsi="Marianne"/>
          <w:sz w:val="18"/>
          <w:szCs w:val="18"/>
          <w:lang w:eastAsia="fr-FR"/>
        </w:rPr>
        <w:t xml:space="preserve">(CCAG – </w:t>
      </w:r>
      <w:r w:rsidR="00B76A15" w:rsidRPr="00157098">
        <w:rPr>
          <w:rFonts w:ascii="Marianne" w:eastAsia="Times New Roman" w:hAnsi="Marianne"/>
          <w:sz w:val="18"/>
          <w:szCs w:val="18"/>
          <w:lang w:eastAsia="fr-FR"/>
        </w:rPr>
        <w:t>FCS</w:t>
      </w:r>
      <w:r w:rsidRPr="00157098">
        <w:rPr>
          <w:rFonts w:ascii="Marianne" w:eastAsia="Times New Roman" w:hAnsi="Marianne"/>
          <w:sz w:val="18"/>
          <w:szCs w:val="18"/>
          <w:lang w:eastAsia="fr-FR"/>
        </w:rPr>
        <w:t xml:space="preserve">) approuvé par </w:t>
      </w:r>
      <w:r w:rsidR="00904B75" w:rsidRPr="00157098">
        <w:rPr>
          <w:rFonts w:ascii="Marianne" w:eastAsia="Times New Roman" w:hAnsi="Marianne"/>
          <w:sz w:val="18"/>
          <w:szCs w:val="18"/>
          <w:lang w:eastAsia="fr-FR"/>
        </w:rPr>
        <w:t xml:space="preserve">arrêté du 30 mars 2021 </w:t>
      </w:r>
      <w:r w:rsidRPr="00157098">
        <w:rPr>
          <w:rFonts w:ascii="Marianne" w:eastAsia="Times New Roman" w:hAnsi="Marianne"/>
          <w:sz w:val="18"/>
          <w:szCs w:val="18"/>
          <w:lang w:eastAsia="fr-FR"/>
        </w:rPr>
        <w:t>(</w:t>
      </w:r>
      <w:r w:rsidRPr="00157098">
        <w:rPr>
          <w:rFonts w:ascii="Marianne" w:eastAsia="Times New Roman" w:hAnsi="Marianne"/>
          <w:i/>
          <w:sz w:val="18"/>
          <w:szCs w:val="18"/>
          <w:lang w:eastAsia="fr-FR"/>
        </w:rPr>
        <w:t>non joint</w:t>
      </w:r>
      <w:r w:rsidRPr="00157098">
        <w:rPr>
          <w:rFonts w:ascii="Marianne" w:eastAsia="Times New Roman" w:hAnsi="Marianne"/>
          <w:sz w:val="18"/>
          <w:szCs w:val="18"/>
          <w:lang w:eastAsia="fr-FR"/>
        </w:rPr>
        <w:t>) ;</w:t>
      </w:r>
    </w:p>
    <w:p w14:paraId="615B4904" w14:textId="6AA53E99" w:rsidR="00F725C0" w:rsidRPr="00157098" w:rsidRDefault="00F725C0" w:rsidP="00E0639D">
      <w:pPr>
        <w:numPr>
          <w:ilvl w:val="0"/>
          <w:numId w:val="9"/>
        </w:numPr>
        <w:spacing w:before="60" w:after="0" w:line="240" w:lineRule="auto"/>
        <w:ind w:left="1066" w:hanging="357"/>
        <w:jc w:val="both"/>
        <w:rPr>
          <w:rFonts w:ascii="Marianne" w:eastAsia="Times New Roman" w:hAnsi="Marianne"/>
          <w:sz w:val="18"/>
          <w:szCs w:val="18"/>
          <w:lang w:eastAsia="fr-FR"/>
        </w:rPr>
      </w:pPr>
      <w:r w:rsidRPr="00157098">
        <w:rPr>
          <w:rFonts w:ascii="Marianne" w:eastAsia="Times New Roman" w:hAnsi="Marianne"/>
          <w:sz w:val="18"/>
          <w:szCs w:val="18"/>
          <w:lang w:eastAsia="fr-FR"/>
        </w:rPr>
        <w:t>L</w:t>
      </w:r>
      <w:r w:rsidR="003544A3" w:rsidRPr="00157098">
        <w:rPr>
          <w:rFonts w:ascii="Marianne" w:eastAsia="Times New Roman" w:hAnsi="Marianne"/>
          <w:sz w:val="18"/>
          <w:szCs w:val="18"/>
          <w:lang w:eastAsia="fr-FR"/>
        </w:rPr>
        <w:t>e mémoire technique remis dans l</w:t>
      </w:r>
      <w:r w:rsidRPr="00157098">
        <w:rPr>
          <w:rFonts w:ascii="Marianne" w:eastAsia="Times New Roman" w:hAnsi="Marianne"/>
          <w:sz w:val="18"/>
          <w:szCs w:val="18"/>
          <w:lang w:eastAsia="fr-FR"/>
        </w:rPr>
        <w:t>'offre</w:t>
      </w:r>
      <w:r w:rsidR="004553A7" w:rsidRPr="00157098">
        <w:rPr>
          <w:rFonts w:ascii="Marianne" w:eastAsia="Times New Roman" w:hAnsi="Marianne"/>
          <w:sz w:val="18"/>
          <w:szCs w:val="18"/>
          <w:lang w:eastAsia="fr-FR"/>
        </w:rPr>
        <w:t xml:space="preserve"> du titu</w:t>
      </w:r>
      <w:r w:rsidR="00FF04FD" w:rsidRPr="00157098">
        <w:rPr>
          <w:rFonts w:ascii="Marianne" w:eastAsia="Times New Roman" w:hAnsi="Marianne"/>
          <w:sz w:val="18"/>
          <w:szCs w:val="18"/>
          <w:lang w:eastAsia="fr-FR"/>
        </w:rPr>
        <w:t>l</w:t>
      </w:r>
      <w:r w:rsidR="004553A7" w:rsidRPr="00157098">
        <w:rPr>
          <w:rFonts w:ascii="Marianne" w:eastAsia="Times New Roman" w:hAnsi="Marianne"/>
          <w:sz w:val="18"/>
          <w:szCs w:val="18"/>
          <w:lang w:eastAsia="fr-FR"/>
        </w:rPr>
        <w:t>aire</w:t>
      </w:r>
      <w:r w:rsidR="00157098">
        <w:rPr>
          <w:rFonts w:ascii="Marianne" w:eastAsia="Times New Roman" w:hAnsi="Marianne"/>
          <w:sz w:val="18"/>
          <w:szCs w:val="18"/>
          <w:lang w:eastAsia="fr-FR"/>
        </w:rPr>
        <w:t>.</w:t>
      </w:r>
    </w:p>
    <w:p w14:paraId="060CFC58" w14:textId="77777777" w:rsidR="00944FE3" w:rsidRPr="00157098" w:rsidRDefault="00944FE3" w:rsidP="00E26556">
      <w:pPr>
        <w:spacing w:before="60" w:after="0" w:line="240" w:lineRule="auto"/>
        <w:ind w:left="709"/>
        <w:jc w:val="both"/>
        <w:rPr>
          <w:rFonts w:ascii="Marianne" w:eastAsia="Times New Roman" w:hAnsi="Marianne"/>
          <w:sz w:val="18"/>
          <w:szCs w:val="18"/>
          <w:lang w:eastAsia="fr-FR"/>
        </w:rPr>
      </w:pPr>
    </w:p>
    <w:p w14:paraId="3B395FEF" w14:textId="28BE5694" w:rsidR="002D1343" w:rsidRPr="00157098" w:rsidRDefault="002D1343" w:rsidP="002D1343">
      <w:pPr>
        <w:spacing w:after="0" w:line="240" w:lineRule="auto"/>
        <w:jc w:val="both"/>
        <w:rPr>
          <w:rFonts w:ascii="Marianne" w:eastAsia="Times New Roman" w:hAnsi="Marianne"/>
          <w:sz w:val="18"/>
          <w:szCs w:val="18"/>
          <w:lang w:eastAsia="fr-FR"/>
        </w:rPr>
      </w:pPr>
      <w:r w:rsidRPr="00157098">
        <w:rPr>
          <w:rFonts w:ascii="Marianne" w:eastAsia="Times New Roman" w:hAnsi="Marianne"/>
          <w:sz w:val="18"/>
          <w:szCs w:val="18"/>
          <w:lang w:eastAsia="fr-FR"/>
        </w:rPr>
        <w:t xml:space="preserve">En cas de contradiction ou de différence entre les </w:t>
      </w:r>
      <w:r w:rsidR="00B76A15" w:rsidRPr="00157098">
        <w:rPr>
          <w:rFonts w:ascii="Marianne" w:eastAsia="Times New Roman" w:hAnsi="Marianne"/>
          <w:sz w:val="18"/>
          <w:szCs w:val="18"/>
          <w:lang w:eastAsia="fr-FR"/>
        </w:rPr>
        <w:t>pi</w:t>
      </w:r>
      <w:r w:rsidRPr="00157098">
        <w:rPr>
          <w:rFonts w:ascii="Marianne" w:eastAsia="Times New Roman" w:hAnsi="Marianne"/>
          <w:sz w:val="18"/>
          <w:szCs w:val="18"/>
          <w:lang w:eastAsia="fr-FR"/>
        </w:rPr>
        <w:t xml:space="preserve">èces contractuelles </w:t>
      </w:r>
      <w:r w:rsidR="00014645" w:rsidRPr="00157098">
        <w:rPr>
          <w:rFonts w:ascii="Marianne" w:eastAsia="Times New Roman" w:hAnsi="Marianne"/>
          <w:sz w:val="18"/>
          <w:szCs w:val="18"/>
          <w:lang w:eastAsia="fr-FR"/>
        </w:rPr>
        <w:t>du marché</w:t>
      </w:r>
      <w:r w:rsidRPr="00157098">
        <w:rPr>
          <w:rFonts w:ascii="Marianne" w:eastAsia="Times New Roman" w:hAnsi="Marianne"/>
          <w:sz w:val="18"/>
          <w:szCs w:val="18"/>
          <w:lang w:eastAsia="fr-FR"/>
        </w:rPr>
        <w:t xml:space="preserve">, ces </w:t>
      </w:r>
      <w:r w:rsidR="00B76A15" w:rsidRPr="00157098">
        <w:rPr>
          <w:rFonts w:ascii="Marianne" w:eastAsia="Times New Roman" w:hAnsi="Marianne"/>
          <w:sz w:val="18"/>
          <w:szCs w:val="18"/>
          <w:lang w:eastAsia="fr-FR"/>
        </w:rPr>
        <w:t>pi</w:t>
      </w:r>
      <w:r w:rsidRPr="00157098">
        <w:rPr>
          <w:rFonts w:ascii="Marianne" w:eastAsia="Times New Roman" w:hAnsi="Marianne"/>
          <w:sz w:val="18"/>
          <w:szCs w:val="18"/>
          <w:lang w:eastAsia="fr-FR"/>
        </w:rPr>
        <w:t xml:space="preserve">èces prévalent dans l’ordre où elles sont énumérées. </w:t>
      </w:r>
    </w:p>
    <w:p w14:paraId="232234DC" w14:textId="77777777" w:rsidR="002D1343" w:rsidRPr="00157098" w:rsidRDefault="002D1343" w:rsidP="002D1343">
      <w:pPr>
        <w:spacing w:after="0" w:line="240" w:lineRule="auto"/>
        <w:jc w:val="both"/>
        <w:rPr>
          <w:rFonts w:ascii="Marianne" w:eastAsia="Times New Roman" w:hAnsi="Marianne"/>
          <w:b/>
          <w:sz w:val="18"/>
          <w:szCs w:val="18"/>
          <w:lang w:eastAsia="fr-FR"/>
        </w:rPr>
      </w:pPr>
    </w:p>
    <w:p w14:paraId="72529803" w14:textId="77777777" w:rsidR="002D1343" w:rsidRPr="00157098" w:rsidRDefault="002D1343" w:rsidP="002D1343">
      <w:pPr>
        <w:suppressAutoHyphens/>
        <w:spacing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 xml:space="preserve">Par dérogation aux articles 4.2.1 et 4.2.2 du CCAG </w:t>
      </w:r>
      <w:r w:rsidR="00B76A15" w:rsidRPr="00157098">
        <w:rPr>
          <w:rFonts w:ascii="Marianne" w:eastAsia="Times New Roman" w:hAnsi="Marianne"/>
          <w:sz w:val="18"/>
          <w:szCs w:val="18"/>
          <w:lang w:eastAsia="zh-CN"/>
        </w:rPr>
        <w:t>FCS</w:t>
      </w:r>
      <w:r w:rsidRPr="00157098">
        <w:rPr>
          <w:rFonts w:ascii="Marianne" w:eastAsia="Times New Roman" w:hAnsi="Marianne"/>
          <w:sz w:val="18"/>
          <w:szCs w:val="18"/>
          <w:lang w:eastAsia="zh-CN"/>
        </w:rPr>
        <w:t>, seuls seront notifiés au titulaire les documents suivants :</w:t>
      </w:r>
    </w:p>
    <w:p w14:paraId="659E9EDA" w14:textId="0EA7B605" w:rsidR="002D1343" w:rsidRPr="00157098" w:rsidRDefault="002D1343" w:rsidP="003F5BE3">
      <w:pPr>
        <w:numPr>
          <w:ilvl w:val="0"/>
          <w:numId w:val="16"/>
        </w:numPr>
        <w:suppressAutoHyphens/>
        <w:spacing w:before="60"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La co</w:t>
      </w:r>
      <w:r w:rsidR="001F028B" w:rsidRPr="00157098">
        <w:rPr>
          <w:rFonts w:ascii="Marianne" w:eastAsia="Times New Roman" w:hAnsi="Marianne"/>
          <w:sz w:val="18"/>
          <w:szCs w:val="18"/>
          <w:lang w:eastAsia="zh-CN"/>
        </w:rPr>
        <w:t>pi</w:t>
      </w:r>
      <w:r w:rsidRPr="00157098">
        <w:rPr>
          <w:rFonts w:ascii="Marianne" w:eastAsia="Times New Roman" w:hAnsi="Marianne"/>
          <w:sz w:val="18"/>
          <w:szCs w:val="18"/>
          <w:lang w:eastAsia="zh-CN"/>
        </w:rPr>
        <w:t xml:space="preserve">e </w:t>
      </w:r>
      <w:r w:rsidR="00014645" w:rsidRPr="00157098">
        <w:rPr>
          <w:rFonts w:ascii="Marianne" w:eastAsia="Times New Roman" w:hAnsi="Marianne"/>
          <w:sz w:val="18"/>
          <w:szCs w:val="18"/>
          <w:lang w:eastAsia="zh-CN"/>
        </w:rPr>
        <w:t>du marché</w:t>
      </w:r>
      <w:r w:rsidR="00A20369">
        <w:rPr>
          <w:rFonts w:ascii="Marianne" w:eastAsia="Times New Roman" w:hAnsi="Marianne"/>
          <w:sz w:val="18"/>
          <w:szCs w:val="18"/>
          <w:lang w:eastAsia="zh-CN"/>
        </w:rPr>
        <w:t> ;</w:t>
      </w:r>
    </w:p>
    <w:p w14:paraId="11410377" w14:textId="77777777" w:rsidR="002D1343" w:rsidRPr="00157098" w:rsidRDefault="002D1343" w:rsidP="003F5BE3">
      <w:pPr>
        <w:numPr>
          <w:ilvl w:val="0"/>
          <w:numId w:val="16"/>
        </w:numPr>
        <w:suppressAutoHyphens/>
        <w:spacing w:before="60"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La co</w:t>
      </w:r>
      <w:r w:rsidR="001F028B" w:rsidRPr="00157098">
        <w:rPr>
          <w:rFonts w:ascii="Marianne" w:eastAsia="Times New Roman" w:hAnsi="Marianne"/>
          <w:sz w:val="18"/>
          <w:szCs w:val="18"/>
          <w:lang w:eastAsia="zh-CN"/>
        </w:rPr>
        <w:t>pi</w:t>
      </w:r>
      <w:r w:rsidRPr="00157098">
        <w:rPr>
          <w:rFonts w:ascii="Marianne" w:eastAsia="Times New Roman" w:hAnsi="Marianne"/>
          <w:sz w:val="18"/>
          <w:szCs w:val="18"/>
          <w:lang w:eastAsia="zh-CN"/>
        </w:rPr>
        <w:t>e du bordereau des prix.</w:t>
      </w:r>
    </w:p>
    <w:p w14:paraId="062E9FC9" w14:textId="77777777" w:rsidR="002D1343" w:rsidRPr="00157098" w:rsidRDefault="002D1343" w:rsidP="002D1343">
      <w:pPr>
        <w:suppressAutoHyphens/>
        <w:spacing w:after="0" w:line="240" w:lineRule="auto"/>
        <w:ind w:left="720"/>
        <w:jc w:val="both"/>
        <w:rPr>
          <w:rFonts w:ascii="Marianne" w:eastAsia="Times New Roman" w:hAnsi="Marianne"/>
          <w:sz w:val="18"/>
          <w:szCs w:val="18"/>
          <w:lang w:eastAsia="zh-CN"/>
        </w:rPr>
      </w:pPr>
    </w:p>
    <w:p w14:paraId="45B4944C" w14:textId="25E390C3" w:rsidR="002D1343" w:rsidRDefault="002D1343" w:rsidP="002D1343">
      <w:pPr>
        <w:suppressAutoHyphens/>
        <w:spacing w:after="0" w:line="240" w:lineRule="auto"/>
        <w:jc w:val="both"/>
        <w:rPr>
          <w:rFonts w:ascii="Marianne" w:eastAsia="Times New Roman" w:hAnsi="Marianne"/>
          <w:sz w:val="18"/>
          <w:szCs w:val="18"/>
          <w:lang w:eastAsia="zh-CN"/>
        </w:rPr>
      </w:pPr>
      <w:r w:rsidRPr="00157098">
        <w:rPr>
          <w:rFonts w:ascii="Marianne" w:eastAsia="Times New Roman" w:hAnsi="Marianne"/>
          <w:sz w:val="18"/>
          <w:szCs w:val="18"/>
          <w:lang w:eastAsia="zh-CN"/>
        </w:rPr>
        <w:t>L</w:t>
      </w:r>
      <w:r w:rsidR="00944FE3" w:rsidRPr="00157098">
        <w:rPr>
          <w:rFonts w:ascii="Marianne" w:eastAsia="Times New Roman" w:hAnsi="Marianne"/>
          <w:sz w:val="18"/>
          <w:szCs w:val="18"/>
          <w:lang w:eastAsia="zh-CN"/>
        </w:rPr>
        <w:t xml:space="preserve">e </w:t>
      </w:r>
      <w:r w:rsidR="00D52843">
        <w:rPr>
          <w:rFonts w:ascii="Marianne" w:eastAsia="Times New Roman" w:hAnsi="Marianne"/>
          <w:sz w:val="18"/>
          <w:szCs w:val="18"/>
          <w:lang w:eastAsia="zh-CN"/>
        </w:rPr>
        <w:t>ministère de la Justice</w:t>
      </w:r>
      <w:r w:rsidRPr="00157098">
        <w:rPr>
          <w:rFonts w:ascii="Marianne" w:eastAsia="Times New Roman" w:hAnsi="Marianne"/>
          <w:sz w:val="18"/>
          <w:szCs w:val="18"/>
          <w:lang w:eastAsia="zh-CN"/>
        </w:rPr>
        <w:t xml:space="preserve"> délivrera ultérieurement l’exemplaire unique </w:t>
      </w:r>
      <w:r w:rsidR="005076CC" w:rsidRPr="00157098">
        <w:rPr>
          <w:rFonts w:ascii="Marianne" w:eastAsia="Times New Roman" w:hAnsi="Marianne"/>
          <w:sz w:val="18"/>
          <w:szCs w:val="18"/>
          <w:lang w:eastAsia="zh-CN"/>
        </w:rPr>
        <w:t xml:space="preserve">ou le certificat de cessibilité </w:t>
      </w:r>
      <w:r w:rsidR="00014645" w:rsidRPr="00157098">
        <w:rPr>
          <w:rFonts w:ascii="Marianne" w:eastAsia="Times New Roman" w:hAnsi="Marianne"/>
          <w:sz w:val="18"/>
          <w:szCs w:val="18"/>
          <w:lang w:eastAsia="zh-CN"/>
        </w:rPr>
        <w:t xml:space="preserve">du marché </w:t>
      </w:r>
      <w:r w:rsidRPr="00157098">
        <w:rPr>
          <w:rFonts w:ascii="Marianne" w:eastAsia="Times New Roman" w:hAnsi="Marianne"/>
          <w:sz w:val="18"/>
          <w:szCs w:val="18"/>
          <w:lang w:eastAsia="zh-CN"/>
        </w:rPr>
        <w:t>sur demande écrite du titulaire.</w:t>
      </w:r>
    </w:p>
    <w:p w14:paraId="263555A5" w14:textId="67235562" w:rsidR="00685C03" w:rsidRDefault="00685C03" w:rsidP="002D1343">
      <w:pPr>
        <w:suppressAutoHyphens/>
        <w:spacing w:after="0" w:line="240" w:lineRule="auto"/>
        <w:jc w:val="both"/>
        <w:rPr>
          <w:rFonts w:ascii="Marianne" w:eastAsia="Times New Roman" w:hAnsi="Marianne"/>
          <w:sz w:val="18"/>
          <w:szCs w:val="18"/>
          <w:lang w:eastAsia="zh-CN"/>
        </w:rPr>
      </w:pPr>
    </w:p>
    <w:p w14:paraId="3BA9FCE1" w14:textId="779D8417" w:rsidR="00DC04E6" w:rsidRDefault="00BA4C53" w:rsidP="00DF6CC0">
      <w:pPr>
        <w:suppressAutoHyphens/>
        <w:spacing w:after="0" w:line="240" w:lineRule="auto"/>
        <w:jc w:val="both"/>
        <w:rPr>
          <w:rFonts w:ascii="Marianne" w:eastAsia="Times New Roman" w:hAnsi="Marianne"/>
          <w:sz w:val="18"/>
          <w:szCs w:val="18"/>
          <w:lang w:eastAsia="fr-FR"/>
        </w:rPr>
      </w:pPr>
      <w:r w:rsidRPr="00D24544">
        <w:rPr>
          <w:rFonts w:ascii="Marianne" w:eastAsia="Times New Roman" w:hAnsi="Marianne"/>
          <w:sz w:val="18"/>
          <w:szCs w:val="18"/>
          <w:lang w:eastAsia="fr-FR"/>
        </w:rPr>
        <w:t>Par dérogation à l’article 1.2 du CCAG-FCS, le présent marché ne prévoit pas d’article récapitulant les dérogations au CCAG.</w:t>
      </w:r>
    </w:p>
    <w:p w14:paraId="70E16222" w14:textId="77777777" w:rsidR="0002064C" w:rsidRPr="00157098" w:rsidRDefault="0002064C" w:rsidP="00DF6CC0">
      <w:pPr>
        <w:suppressAutoHyphens/>
        <w:spacing w:after="0" w:line="240" w:lineRule="auto"/>
        <w:jc w:val="both"/>
        <w:rPr>
          <w:rFonts w:ascii="Marianne" w:eastAsia="Times New Roman" w:hAnsi="Marianne"/>
          <w:sz w:val="18"/>
          <w:szCs w:val="18"/>
          <w:lang w:eastAsia="zh-CN"/>
        </w:rPr>
      </w:pPr>
    </w:p>
    <w:p w14:paraId="03571258" w14:textId="28AD9F75" w:rsidR="00DF6CC0" w:rsidRDefault="00DC04E6" w:rsidP="0010394E">
      <w:pPr>
        <w:pStyle w:val="StyleNiv2"/>
      </w:pPr>
      <w:bookmarkStart w:id="107" w:name="_Toc182993756"/>
      <w:bookmarkStart w:id="108" w:name="_Toc185352419"/>
      <w:r>
        <w:t>Durée</w:t>
      </w:r>
      <w:r w:rsidR="00F03105">
        <w:t xml:space="preserve"> d</w:t>
      </w:r>
      <w:r w:rsidR="00014645">
        <w:t>u marché</w:t>
      </w:r>
      <w:bookmarkEnd w:id="107"/>
      <w:bookmarkEnd w:id="108"/>
    </w:p>
    <w:p w14:paraId="3E675BD6" w14:textId="77777777" w:rsidR="00D8741C" w:rsidRPr="008A10D8" w:rsidRDefault="00D8741C" w:rsidP="001337D4">
      <w:pPr>
        <w:suppressAutoHyphens/>
        <w:spacing w:after="0" w:line="240" w:lineRule="auto"/>
        <w:jc w:val="both"/>
        <w:rPr>
          <w:rFonts w:ascii="Marianne" w:eastAsia="Times New Roman" w:hAnsi="Marianne"/>
          <w:sz w:val="18"/>
          <w:szCs w:val="18"/>
          <w:lang w:eastAsia="zh-CN"/>
        </w:rPr>
      </w:pPr>
    </w:p>
    <w:p w14:paraId="0064BA12" w14:textId="77777777" w:rsidR="0030062B" w:rsidRDefault="0030062B" w:rsidP="0030062B">
      <w:pPr>
        <w:suppressAutoHyphens/>
        <w:spacing w:after="0" w:line="240" w:lineRule="auto"/>
        <w:jc w:val="both"/>
        <w:rPr>
          <w:rFonts w:ascii="Marianne" w:eastAsia="Times New Roman" w:hAnsi="Marianne"/>
          <w:sz w:val="18"/>
          <w:szCs w:val="18"/>
          <w:lang w:eastAsia="zh-CN"/>
        </w:rPr>
      </w:pPr>
      <w:r>
        <w:rPr>
          <w:rFonts w:ascii="Marianne" w:eastAsia="Times New Roman" w:hAnsi="Marianne"/>
          <w:sz w:val="18"/>
          <w:szCs w:val="18"/>
          <w:lang w:eastAsia="zh-CN"/>
        </w:rPr>
        <w:t>Le marché prend</w:t>
      </w:r>
      <w:r w:rsidRPr="008A10D8">
        <w:rPr>
          <w:rFonts w:ascii="Marianne" w:eastAsia="Times New Roman" w:hAnsi="Marianne"/>
          <w:sz w:val="18"/>
          <w:szCs w:val="18"/>
          <w:lang w:eastAsia="zh-CN"/>
        </w:rPr>
        <w:t xml:space="preserve"> effet à compter de la date de sa notification au titulaire. La date de notification correspond à la date de réception par le titulaire de la copie du présent marché. Les prestations ne peuvent débuter avant cette date.</w:t>
      </w:r>
    </w:p>
    <w:p w14:paraId="28E71D83" w14:textId="77777777" w:rsidR="0030062B" w:rsidRDefault="0030062B" w:rsidP="00126CE5">
      <w:pPr>
        <w:suppressAutoHyphens/>
        <w:spacing w:after="0" w:line="240" w:lineRule="auto"/>
        <w:jc w:val="both"/>
        <w:rPr>
          <w:ins w:id="109" w:author="ABBATUCCI Ioana" w:date="2024-12-18T15:31:00Z"/>
          <w:rFonts w:ascii="Marianne" w:eastAsia="Times New Roman" w:hAnsi="Marianne"/>
          <w:sz w:val="18"/>
          <w:szCs w:val="18"/>
          <w:lang w:eastAsia="zh-CN"/>
        </w:rPr>
      </w:pPr>
    </w:p>
    <w:p w14:paraId="1E3AFE7B" w14:textId="4EB4978D" w:rsidR="00126CE5" w:rsidRPr="008A10D8" w:rsidRDefault="00014645" w:rsidP="00126CE5">
      <w:pPr>
        <w:suppressAutoHyphens/>
        <w:spacing w:after="0" w:line="240" w:lineRule="auto"/>
        <w:jc w:val="both"/>
        <w:rPr>
          <w:rFonts w:ascii="Marianne" w:eastAsia="Times New Roman" w:hAnsi="Marianne"/>
          <w:sz w:val="18"/>
          <w:szCs w:val="18"/>
          <w:lang w:eastAsia="zh-CN"/>
        </w:rPr>
      </w:pPr>
      <w:r w:rsidRPr="008A10D8">
        <w:rPr>
          <w:rFonts w:ascii="Marianne" w:eastAsia="Times New Roman" w:hAnsi="Marianne"/>
          <w:sz w:val="18"/>
          <w:szCs w:val="18"/>
          <w:lang w:eastAsia="zh-CN"/>
        </w:rPr>
        <w:t>L</w:t>
      </w:r>
      <w:r w:rsidR="0030062B">
        <w:rPr>
          <w:rFonts w:ascii="Marianne" w:eastAsia="Times New Roman" w:hAnsi="Marianne"/>
          <w:sz w:val="18"/>
          <w:szCs w:val="18"/>
          <w:lang w:eastAsia="zh-CN"/>
        </w:rPr>
        <w:t xml:space="preserve">a durée des prestations est </w:t>
      </w:r>
      <w:r w:rsidR="00126CE5" w:rsidRPr="00977F84">
        <w:rPr>
          <w:rFonts w:ascii="Marianne" w:eastAsia="Times New Roman" w:hAnsi="Marianne"/>
          <w:sz w:val="18"/>
          <w:szCs w:val="18"/>
          <w:lang w:eastAsia="zh-CN"/>
        </w:rPr>
        <w:t xml:space="preserve">de </w:t>
      </w:r>
      <w:r w:rsidR="00685C03">
        <w:rPr>
          <w:rFonts w:ascii="Marianne" w:eastAsia="Times New Roman" w:hAnsi="Marianne"/>
          <w:sz w:val="18"/>
          <w:szCs w:val="18"/>
          <w:lang w:eastAsia="zh-CN"/>
        </w:rPr>
        <w:t>0</w:t>
      </w:r>
      <w:r w:rsidR="00D126C7" w:rsidRPr="00977F84">
        <w:rPr>
          <w:rFonts w:ascii="Marianne" w:eastAsia="Times New Roman" w:hAnsi="Marianne"/>
          <w:sz w:val="18"/>
          <w:szCs w:val="18"/>
          <w:lang w:eastAsia="zh-CN"/>
        </w:rPr>
        <w:t>7</w:t>
      </w:r>
      <w:r w:rsidR="0009765B" w:rsidRPr="00977F84">
        <w:rPr>
          <w:rFonts w:ascii="Marianne" w:eastAsia="Times New Roman" w:hAnsi="Marianne"/>
          <w:sz w:val="18"/>
          <w:szCs w:val="18"/>
          <w:lang w:eastAsia="zh-CN"/>
        </w:rPr>
        <w:t xml:space="preserve"> mois</w:t>
      </w:r>
      <w:r w:rsidR="00685C03">
        <w:rPr>
          <w:rFonts w:ascii="Marianne" w:eastAsia="Times New Roman" w:hAnsi="Marianne"/>
          <w:sz w:val="18"/>
          <w:szCs w:val="18"/>
          <w:lang w:eastAsia="zh-CN"/>
        </w:rPr>
        <w:t xml:space="preserve"> (sept mois)</w:t>
      </w:r>
      <w:r w:rsidR="00F81A28" w:rsidRPr="00977F84">
        <w:rPr>
          <w:rFonts w:ascii="Marianne" w:eastAsia="Times New Roman" w:hAnsi="Marianne"/>
          <w:sz w:val="18"/>
          <w:szCs w:val="18"/>
          <w:lang w:eastAsia="zh-CN"/>
        </w:rPr>
        <w:t xml:space="preserve"> </w:t>
      </w:r>
      <w:r w:rsidR="00B60E72">
        <w:rPr>
          <w:rFonts w:ascii="Marianne" w:eastAsia="Times New Roman" w:hAnsi="Marianne"/>
          <w:sz w:val="18"/>
          <w:szCs w:val="18"/>
          <w:lang w:eastAsia="zh-CN"/>
        </w:rPr>
        <w:t xml:space="preserve">à </w:t>
      </w:r>
      <w:r w:rsidR="00B60E72" w:rsidRPr="007139CD">
        <w:rPr>
          <w:rFonts w:ascii="Marianne" w:eastAsia="Times New Roman" w:hAnsi="Marianne"/>
          <w:sz w:val="18"/>
          <w:szCs w:val="18"/>
          <w:lang w:eastAsia="zh-CN"/>
        </w:rPr>
        <w:t>compter du 2 juin 2025,</w:t>
      </w:r>
      <w:r w:rsidR="00E26556" w:rsidRPr="007139CD">
        <w:rPr>
          <w:rFonts w:ascii="Marianne" w:eastAsia="Times New Roman" w:hAnsi="Marianne"/>
          <w:sz w:val="18"/>
          <w:szCs w:val="18"/>
          <w:lang w:eastAsia="zh-CN"/>
        </w:rPr>
        <w:t xml:space="preserve"> non reconductible</w:t>
      </w:r>
      <w:r w:rsidR="00E26556" w:rsidRPr="008A10D8">
        <w:rPr>
          <w:rFonts w:ascii="Marianne" w:eastAsia="Times New Roman" w:hAnsi="Marianne"/>
          <w:sz w:val="18"/>
          <w:szCs w:val="18"/>
          <w:lang w:eastAsia="zh-CN"/>
        </w:rPr>
        <w:t xml:space="preserve">. </w:t>
      </w:r>
    </w:p>
    <w:p w14:paraId="58417113" w14:textId="77777777" w:rsidR="00F65CE9" w:rsidRPr="008A10D8" w:rsidRDefault="00F65CE9" w:rsidP="00F979B8">
      <w:pPr>
        <w:suppressAutoHyphens/>
        <w:spacing w:after="0" w:line="240" w:lineRule="auto"/>
        <w:jc w:val="both"/>
        <w:rPr>
          <w:rFonts w:ascii="Marianne" w:eastAsia="Times New Roman" w:hAnsi="Marianne"/>
          <w:sz w:val="18"/>
          <w:szCs w:val="18"/>
          <w:lang w:eastAsia="zh-CN"/>
        </w:rPr>
      </w:pPr>
    </w:p>
    <w:p w14:paraId="0506F416" w14:textId="1C5D6582" w:rsidR="009446CA" w:rsidRPr="008A10D8" w:rsidRDefault="009446CA" w:rsidP="00FD1D19">
      <w:pPr>
        <w:suppressAutoHyphens/>
        <w:spacing w:after="0" w:line="240" w:lineRule="auto"/>
        <w:jc w:val="both"/>
        <w:rPr>
          <w:rFonts w:ascii="Marianne" w:eastAsia="Times New Roman" w:hAnsi="Marianne"/>
          <w:sz w:val="18"/>
          <w:szCs w:val="18"/>
          <w:lang w:eastAsia="zh-CN"/>
        </w:rPr>
      </w:pPr>
    </w:p>
    <w:p w14:paraId="76CE98FA" w14:textId="77777777" w:rsidR="005F6E9C" w:rsidRPr="006C10B5" w:rsidRDefault="00384CA7" w:rsidP="0010394E">
      <w:pPr>
        <w:pStyle w:val="StyleNiv2"/>
      </w:pPr>
      <w:r>
        <w:t xml:space="preserve"> </w:t>
      </w:r>
      <w:bookmarkStart w:id="110" w:name="_Toc182993757"/>
      <w:bookmarkStart w:id="111" w:name="_Toc185352420"/>
      <w:r w:rsidR="00F93D8D">
        <w:t>Détail des prestations attendues</w:t>
      </w:r>
      <w:bookmarkEnd w:id="110"/>
      <w:bookmarkEnd w:id="111"/>
    </w:p>
    <w:p w14:paraId="6ECF965E" w14:textId="77777777" w:rsidR="00A84ECD" w:rsidRPr="008A10D8" w:rsidRDefault="00A84ECD" w:rsidP="002E70F2">
      <w:pPr>
        <w:spacing w:after="0" w:line="240" w:lineRule="auto"/>
        <w:jc w:val="both"/>
        <w:rPr>
          <w:rFonts w:ascii="Marianne" w:eastAsia="Times New Roman" w:hAnsi="Marianne"/>
          <w:bCs/>
          <w:iCs/>
          <w:sz w:val="18"/>
          <w:szCs w:val="18"/>
          <w:lang w:eastAsia="zh-CN"/>
        </w:rPr>
      </w:pPr>
    </w:p>
    <w:p w14:paraId="2CC8958D" w14:textId="77777777" w:rsidR="0068363D" w:rsidRPr="008A10D8" w:rsidRDefault="0068363D" w:rsidP="005076CC">
      <w:pPr>
        <w:spacing w:after="0" w:line="240" w:lineRule="auto"/>
        <w:jc w:val="both"/>
        <w:rPr>
          <w:rFonts w:ascii="Marianne" w:hAnsi="Marianne"/>
          <w:sz w:val="18"/>
          <w:szCs w:val="18"/>
        </w:rPr>
      </w:pPr>
      <w:r w:rsidRPr="008A10D8">
        <w:rPr>
          <w:rFonts w:ascii="Marianne" w:hAnsi="Marianne"/>
          <w:sz w:val="18"/>
          <w:szCs w:val="18"/>
        </w:rPr>
        <w:t>Les prestations portent sur :</w:t>
      </w:r>
    </w:p>
    <w:p w14:paraId="261E1060" w14:textId="77777777" w:rsidR="0068363D" w:rsidRPr="008A10D8" w:rsidRDefault="0068363D" w:rsidP="003F5BE3">
      <w:pPr>
        <w:pStyle w:val="Paragraphedeliste"/>
        <w:numPr>
          <w:ilvl w:val="0"/>
          <w:numId w:val="17"/>
        </w:numPr>
        <w:contextualSpacing/>
        <w:jc w:val="both"/>
        <w:rPr>
          <w:rFonts w:ascii="Marianne" w:hAnsi="Marianne"/>
          <w:sz w:val="18"/>
          <w:szCs w:val="18"/>
        </w:rPr>
      </w:pPr>
      <w:r w:rsidRPr="008A10D8">
        <w:rPr>
          <w:rFonts w:ascii="Marianne" w:hAnsi="Marianne"/>
          <w:sz w:val="18"/>
          <w:szCs w:val="18"/>
        </w:rPr>
        <w:t>Le cadrage et la prise de connaissance (</w:t>
      </w:r>
      <w:r w:rsidRPr="008A10D8">
        <w:rPr>
          <w:rFonts w:ascii="Marianne" w:hAnsi="Marianne"/>
          <w:b/>
          <w:sz w:val="18"/>
          <w:szCs w:val="18"/>
        </w:rPr>
        <w:t>P1</w:t>
      </w:r>
      <w:r w:rsidRPr="008A10D8">
        <w:rPr>
          <w:rFonts w:ascii="Marianne" w:hAnsi="Marianne"/>
          <w:sz w:val="18"/>
          <w:szCs w:val="18"/>
        </w:rPr>
        <w:t>) ;</w:t>
      </w:r>
    </w:p>
    <w:p w14:paraId="6A66F7A8" w14:textId="77777777" w:rsidR="0068363D" w:rsidRPr="008A10D8" w:rsidRDefault="0068363D" w:rsidP="003F5BE3">
      <w:pPr>
        <w:pStyle w:val="Paragraphedeliste"/>
        <w:numPr>
          <w:ilvl w:val="0"/>
          <w:numId w:val="17"/>
        </w:numPr>
        <w:contextualSpacing/>
        <w:jc w:val="both"/>
        <w:rPr>
          <w:rFonts w:ascii="Marianne" w:hAnsi="Marianne"/>
          <w:sz w:val="18"/>
          <w:szCs w:val="18"/>
        </w:rPr>
      </w:pPr>
      <w:r w:rsidRPr="008A10D8">
        <w:rPr>
          <w:rFonts w:ascii="Marianne" w:hAnsi="Marianne"/>
          <w:sz w:val="18"/>
          <w:szCs w:val="18"/>
        </w:rPr>
        <w:t>Le pilotage de la prestation (</w:t>
      </w:r>
      <w:r w:rsidRPr="008A10D8">
        <w:rPr>
          <w:rFonts w:ascii="Marianne" w:hAnsi="Marianne"/>
          <w:b/>
          <w:sz w:val="18"/>
          <w:szCs w:val="18"/>
        </w:rPr>
        <w:t>P2</w:t>
      </w:r>
      <w:r w:rsidRPr="008A10D8">
        <w:rPr>
          <w:rFonts w:ascii="Marianne" w:hAnsi="Marianne"/>
          <w:sz w:val="18"/>
          <w:szCs w:val="18"/>
        </w:rPr>
        <w:t>) ;</w:t>
      </w:r>
    </w:p>
    <w:p w14:paraId="0B37DE7F" w14:textId="77777777" w:rsidR="0068363D" w:rsidRPr="008A10D8" w:rsidRDefault="0068363D" w:rsidP="003F5BE3">
      <w:pPr>
        <w:pStyle w:val="Paragraphedeliste"/>
        <w:numPr>
          <w:ilvl w:val="0"/>
          <w:numId w:val="17"/>
        </w:numPr>
        <w:contextualSpacing/>
        <w:jc w:val="both"/>
        <w:rPr>
          <w:rFonts w:ascii="Marianne" w:hAnsi="Marianne"/>
          <w:sz w:val="18"/>
          <w:szCs w:val="18"/>
        </w:rPr>
      </w:pPr>
      <w:r w:rsidRPr="008A10D8">
        <w:rPr>
          <w:rFonts w:ascii="Marianne" w:hAnsi="Marianne"/>
          <w:sz w:val="18"/>
          <w:szCs w:val="18"/>
        </w:rPr>
        <w:t>Le support fonctionnel et technique (</w:t>
      </w:r>
      <w:r w:rsidRPr="008A10D8">
        <w:rPr>
          <w:rFonts w:ascii="Marianne" w:hAnsi="Marianne"/>
          <w:b/>
          <w:sz w:val="18"/>
          <w:szCs w:val="18"/>
        </w:rPr>
        <w:t>P3</w:t>
      </w:r>
      <w:r w:rsidRPr="008A10D8">
        <w:rPr>
          <w:rFonts w:ascii="Marianne" w:hAnsi="Marianne"/>
          <w:sz w:val="18"/>
          <w:szCs w:val="18"/>
        </w:rPr>
        <w:t>) ;</w:t>
      </w:r>
    </w:p>
    <w:p w14:paraId="795F6847" w14:textId="047DCD29" w:rsidR="0068363D" w:rsidRPr="008A10D8" w:rsidRDefault="0068363D" w:rsidP="003F5BE3">
      <w:pPr>
        <w:pStyle w:val="Paragraphedeliste"/>
        <w:numPr>
          <w:ilvl w:val="0"/>
          <w:numId w:val="17"/>
        </w:numPr>
        <w:ind w:left="714" w:hanging="357"/>
        <w:contextualSpacing/>
        <w:jc w:val="both"/>
        <w:rPr>
          <w:rFonts w:ascii="Marianne" w:hAnsi="Marianne"/>
          <w:sz w:val="18"/>
          <w:szCs w:val="18"/>
        </w:rPr>
      </w:pPr>
      <w:r w:rsidRPr="008A10D8">
        <w:rPr>
          <w:rFonts w:ascii="Marianne" w:hAnsi="Marianne"/>
          <w:sz w:val="18"/>
          <w:szCs w:val="18"/>
        </w:rPr>
        <w:t>Le contrôle administratif</w:t>
      </w:r>
      <w:r w:rsidR="008D02FB" w:rsidRPr="008A10D8">
        <w:rPr>
          <w:rFonts w:ascii="Marianne" w:hAnsi="Marianne"/>
          <w:sz w:val="18"/>
          <w:szCs w:val="18"/>
        </w:rPr>
        <w:t xml:space="preserve"> des candidatures prud’homales déposées sur le </w:t>
      </w:r>
      <w:r w:rsidR="00B23F2E">
        <w:rPr>
          <w:rFonts w:ascii="Marianne" w:hAnsi="Marianne"/>
          <w:sz w:val="18"/>
          <w:szCs w:val="18"/>
        </w:rPr>
        <w:t>SI-Candidatures</w:t>
      </w:r>
      <w:r w:rsidRPr="008A10D8">
        <w:rPr>
          <w:rFonts w:ascii="Marianne" w:hAnsi="Marianne"/>
          <w:sz w:val="18"/>
          <w:szCs w:val="18"/>
        </w:rPr>
        <w:t xml:space="preserve"> (</w:t>
      </w:r>
      <w:r w:rsidRPr="008A10D8">
        <w:rPr>
          <w:rFonts w:ascii="Marianne" w:hAnsi="Marianne"/>
          <w:b/>
          <w:sz w:val="18"/>
          <w:szCs w:val="18"/>
        </w:rPr>
        <w:t>P4</w:t>
      </w:r>
      <w:r w:rsidRPr="008A10D8">
        <w:rPr>
          <w:rFonts w:ascii="Marianne" w:hAnsi="Marianne"/>
          <w:sz w:val="18"/>
          <w:szCs w:val="18"/>
        </w:rPr>
        <w:t>)</w:t>
      </w:r>
      <w:r w:rsidR="00F93D8D" w:rsidRPr="008A10D8">
        <w:rPr>
          <w:rFonts w:ascii="Marianne" w:hAnsi="Marianne"/>
          <w:sz w:val="18"/>
          <w:szCs w:val="18"/>
        </w:rPr>
        <w:t>.</w:t>
      </w:r>
    </w:p>
    <w:p w14:paraId="5C306A32" w14:textId="77777777" w:rsidR="007C15F6" w:rsidRPr="008A10D8" w:rsidRDefault="007C15F6" w:rsidP="008A10D8">
      <w:pPr>
        <w:suppressAutoHyphens/>
        <w:spacing w:after="0" w:line="240" w:lineRule="auto"/>
        <w:jc w:val="both"/>
        <w:rPr>
          <w:rFonts w:ascii="Marianne" w:eastAsia="Times New Roman" w:hAnsi="Marianne"/>
          <w:sz w:val="18"/>
          <w:szCs w:val="18"/>
          <w:lang w:eastAsia="zh-CN"/>
        </w:rPr>
      </w:pPr>
    </w:p>
    <w:p w14:paraId="4866EA7D" w14:textId="3D539802" w:rsidR="0068363D" w:rsidRPr="008A10D8" w:rsidRDefault="0068363D" w:rsidP="008A10D8">
      <w:pPr>
        <w:suppressAutoHyphens/>
        <w:spacing w:after="0" w:line="240" w:lineRule="auto"/>
        <w:jc w:val="both"/>
        <w:rPr>
          <w:rFonts w:ascii="Marianne" w:eastAsia="Times New Roman" w:hAnsi="Marianne"/>
          <w:sz w:val="18"/>
          <w:szCs w:val="18"/>
          <w:lang w:eastAsia="zh-CN"/>
        </w:rPr>
      </w:pPr>
      <w:r w:rsidRPr="008A10D8">
        <w:rPr>
          <w:rFonts w:ascii="Marianne" w:eastAsia="Times New Roman" w:hAnsi="Marianne"/>
          <w:sz w:val="18"/>
          <w:szCs w:val="18"/>
          <w:lang w:eastAsia="zh-CN"/>
        </w:rPr>
        <w:t xml:space="preserve">Le planning envisagé pour leur mise en œuvre dans le cadre du renouvellement général est </w:t>
      </w:r>
      <w:r w:rsidR="0009765B" w:rsidRPr="008A10D8">
        <w:rPr>
          <w:rFonts w:ascii="Marianne" w:eastAsia="Times New Roman" w:hAnsi="Marianne"/>
          <w:sz w:val="18"/>
          <w:szCs w:val="18"/>
          <w:lang w:eastAsia="zh-CN"/>
        </w:rPr>
        <w:t xml:space="preserve">défini </w:t>
      </w:r>
      <w:r w:rsidR="00014645" w:rsidRPr="008A10D8">
        <w:rPr>
          <w:rFonts w:ascii="Marianne" w:eastAsia="Times New Roman" w:hAnsi="Marianne"/>
          <w:sz w:val="18"/>
          <w:szCs w:val="18"/>
          <w:lang w:eastAsia="zh-CN"/>
        </w:rPr>
        <w:t>ci-dessous</w:t>
      </w:r>
      <w:r w:rsidRPr="008A10D8">
        <w:rPr>
          <w:rFonts w:ascii="Marianne" w:eastAsia="Times New Roman" w:hAnsi="Marianne"/>
          <w:sz w:val="18"/>
          <w:szCs w:val="18"/>
          <w:lang w:eastAsia="zh-CN"/>
        </w:rPr>
        <w:t>. Le calendrier pourra être actualisé lors de la notification du marché.</w:t>
      </w:r>
    </w:p>
    <w:p w14:paraId="38A32D75" w14:textId="77777777" w:rsidR="003D56DE" w:rsidRDefault="003D56DE" w:rsidP="008A10D8">
      <w:pPr>
        <w:suppressAutoHyphens/>
        <w:spacing w:after="0" w:line="240" w:lineRule="auto"/>
        <w:jc w:val="both"/>
        <w:rPr>
          <w:rFonts w:ascii="Marianne" w:eastAsia="Times New Roman" w:hAnsi="Marianne"/>
          <w:sz w:val="18"/>
          <w:szCs w:val="18"/>
          <w:lang w:eastAsia="zh-CN"/>
        </w:rPr>
      </w:pPr>
    </w:p>
    <w:p w14:paraId="2F3E8D96" w14:textId="6774C1CF" w:rsidR="0068363D" w:rsidRPr="008A10D8" w:rsidRDefault="0068363D" w:rsidP="008A10D8">
      <w:pPr>
        <w:suppressAutoHyphens/>
        <w:spacing w:after="0" w:line="240" w:lineRule="auto"/>
        <w:jc w:val="both"/>
        <w:rPr>
          <w:rFonts w:ascii="Marianne" w:eastAsia="Times New Roman" w:hAnsi="Marianne"/>
          <w:sz w:val="18"/>
          <w:szCs w:val="18"/>
          <w:lang w:eastAsia="zh-CN"/>
        </w:rPr>
      </w:pPr>
      <w:r w:rsidRPr="008A10D8">
        <w:rPr>
          <w:rFonts w:ascii="Marianne" w:eastAsia="Times New Roman" w:hAnsi="Marianne"/>
          <w:sz w:val="18"/>
          <w:szCs w:val="18"/>
          <w:lang w:eastAsia="zh-CN"/>
        </w:rPr>
        <w:t xml:space="preserve">Il </w:t>
      </w:r>
      <w:r w:rsidR="00833079">
        <w:rPr>
          <w:rFonts w:ascii="Marianne" w:eastAsia="Times New Roman" w:hAnsi="Marianne"/>
          <w:sz w:val="18"/>
          <w:szCs w:val="18"/>
          <w:lang w:eastAsia="zh-CN"/>
        </w:rPr>
        <w:t>concerne</w:t>
      </w:r>
      <w:r w:rsidR="00833079" w:rsidRPr="008A10D8">
        <w:rPr>
          <w:rFonts w:ascii="Marianne" w:eastAsia="Times New Roman" w:hAnsi="Marianne"/>
          <w:sz w:val="18"/>
          <w:szCs w:val="18"/>
          <w:lang w:eastAsia="zh-CN"/>
        </w:rPr>
        <w:t xml:space="preserve"> </w:t>
      </w:r>
      <w:r w:rsidRPr="008A10D8">
        <w:rPr>
          <w:rFonts w:ascii="Marianne" w:eastAsia="Times New Roman" w:hAnsi="Marianne"/>
          <w:sz w:val="18"/>
          <w:szCs w:val="18"/>
          <w:lang w:eastAsia="zh-CN"/>
        </w:rPr>
        <w:t>l’ensemble de l</w:t>
      </w:r>
      <w:r w:rsidR="00A747C6" w:rsidRPr="008A10D8">
        <w:rPr>
          <w:rFonts w:ascii="Marianne" w:eastAsia="Times New Roman" w:hAnsi="Marianne"/>
          <w:sz w:val="18"/>
          <w:szCs w:val="18"/>
          <w:lang w:eastAsia="zh-CN"/>
        </w:rPr>
        <w:t>a prestation et le dispositif d</w:t>
      </w:r>
      <w:r w:rsidRPr="008A10D8">
        <w:rPr>
          <w:rFonts w:ascii="Marianne" w:eastAsia="Times New Roman" w:hAnsi="Marianne"/>
          <w:sz w:val="18"/>
          <w:szCs w:val="18"/>
          <w:lang w:eastAsia="zh-CN"/>
        </w:rPr>
        <w:t xml:space="preserve">’accompagnement des utilisateurs. Y figure le dispositif de soutien mis en place par le bureau RHM4 à destination du CTCP. </w:t>
      </w:r>
    </w:p>
    <w:p w14:paraId="0DCA749C" w14:textId="64FF07D9" w:rsidR="0068363D" w:rsidRDefault="0068363D" w:rsidP="002E70F2">
      <w:pPr>
        <w:spacing w:after="0" w:line="240" w:lineRule="auto"/>
        <w:jc w:val="both"/>
        <w:rPr>
          <w:rFonts w:ascii="Times New Roman" w:eastAsia="Times New Roman" w:hAnsi="Times New Roman"/>
          <w:bCs/>
          <w:iCs/>
          <w:lang w:eastAsia="zh-CN"/>
        </w:rPr>
      </w:pPr>
    </w:p>
    <w:p w14:paraId="6779AD14" w14:textId="26DCF92F" w:rsidR="00833079" w:rsidRDefault="00833079" w:rsidP="002E70F2">
      <w:pPr>
        <w:spacing w:after="0" w:line="240" w:lineRule="auto"/>
        <w:jc w:val="both"/>
        <w:rPr>
          <w:rFonts w:ascii="Times New Roman" w:eastAsia="Times New Roman" w:hAnsi="Times New Roman"/>
          <w:bCs/>
          <w:iCs/>
          <w:lang w:eastAsia="zh-CN"/>
        </w:rPr>
      </w:pPr>
    </w:p>
    <w:p w14:paraId="2AE8323B" w14:textId="786A608B" w:rsidR="0068363D" w:rsidRDefault="0068363D" w:rsidP="002E70F2">
      <w:pPr>
        <w:spacing w:after="0" w:line="240" w:lineRule="auto"/>
        <w:jc w:val="both"/>
        <w:rPr>
          <w:rFonts w:ascii="Times New Roman" w:eastAsia="Times New Roman" w:hAnsi="Times New Roman"/>
          <w:bCs/>
          <w:iCs/>
          <w:lang w:eastAsia="zh-CN"/>
        </w:rPr>
      </w:pPr>
    </w:p>
    <w:p w14:paraId="71599996" w14:textId="4D4AB7E5" w:rsidR="007954D3" w:rsidRDefault="007954D3" w:rsidP="002E70F2">
      <w:pPr>
        <w:spacing w:after="0" w:line="240" w:lineRule="auto"/>
        <w:jc w:val="both"/>
        <w:rPr>
          <w:rFonts w:ascii="Times New Roman" w:eastAsia="Times New Roman" w:hAnsi="Times New Roman"/>
          <w:bCs/>
          <w:iCs/>
          <w:lang w:eastAsia="zh-CN"/>
        </w:rPr>
      </w:pPr>
      <w:r>
        <w:rPr>
          <w:rFonts w:ascii="Times New Roman" w:eastAsia="Times New Roman" w:hAnsi="Times New Roman"/>
          <w:bCs/>
          <w:iCs/>
          <w:noProof/>
          <w:lang w:eastAsia="zh-CN"/>
        </w:rPr>
        <w:lastRenderedPageBreak/>
        <w:drawing>
          <wp:inline distT="0" distB="0" distL="0" distR="0" wp14:anchorId="7DBA8CE4" wp14:editId="6D2176D2">
            <wp:extent cx="6176281" cy="34004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76281" cy="3400425"/>
                    </a:xfrm>
                    <a:prstGeom prst="rect">
                      <a:avLst/>
                    </a:prstGeom>
                    <a:noFill/>
                  </pic:spPr>
                </pic:pic>
              </a:graphicData>
            </a:graphic>
          </wp:inline>
        </w:drawing>
      </w:r>
    </w:p>
    <w:p w14:paraId="500FA04A" w14:textId="77777777" w:rsidR="007954D3" w:rsidRDefault="007954D3" w:rsidP="002E70F2">
      <w:pPr>
        <w:spacing w:after="0" w:line="240" w:lineRule="auto"/>
        <w:jc w:val="both"/>
        <w:rPr>
          <w:rFonts w:ascii="Times New Roman" w:eastAsia="Times New Roman" w:hAnsi="Times New Roman"/>
          <w:bCs/>
          <w:iCs/>
          <w:lang w:eastAsia="zh-CN"/>
        </w:rPr>
      </w:pPr>
    </w:p>
    <w:p w14:paraId="28DBC5B2" w14:textId="68E1C58C" w:rsidR="00537A8E" w:rsidRPr="0010394E" w:rsidRDefault="00537A8E" w:rsidP="00C96E1D">
      <w:pPr>
        <w:pStyle w:val="Style3"/>
        <w:numPr>
          <w:ilvl w:val="1"/>
          <w:numId w:val="62"/>
        </w:numPr>
        <w:spacing w:before="0"/>
        <w:rPr>
          <w:lang w:val="fr-FR"/>
        </w:rPr>
      </w:pPr>
      <w:bookmarkStart w:id="112" w:name="_Toc182993758"/>
      <w:bookmarkStart w:id="113" w:name="_Toc185352421"/>
      <w:r w:rsidRPr="0010394E">
        <w:rPr>
          <w:lang w:val="fr-FR"/>
        </w:rPr>
        <w:t>Cadrage et prise de connaissance (P1)</w:t>
      </w:r>
      <w:bookmarkEnd w:id="112"/>
      <w:bookmarkEnd w:id="113"/>
    </w:p>
    <w:p w14:paraId="123C035A" w14:textId="77777777" w:rsidR="00A747C6" w:rsidRPr="008A10D8" w:rsidRDefault="00A747C6" w:rsidP="00A747C6">
      <w:pPr>
        <w:pStyle w:val="Paragraphedeliste"/>
        <w:ind w:left="0"/>
        <w:jc w:val="both"/>
        <w:rPr>
          <w:rFonts w:ascii="Marianne" w:hAnsi="Marianne"/>
          <w:sz w:val="18"/>
          <w:szCs w:val="18"/>
        </w:rPr>
      </w:pPr>
    </w:p>
    <w:p w14:paraId="23594453" w14:textId="4B134EEF" w:rsidR="00537A8E" w:rsidRPr="008A10D8" w:rsidRDefault="00537A8E" w:rsidP="00537A8E">
      <w:pPr>
        <w:pStyle w:val="Paragraphedeliste"/>
        <w:ind w:left="0"/>
        <w:jc w:val="both"/>
        <w:rPr>
          <w:rFonts w:ascii="Marianne" w:hAnsi="Marianne"/>
          <w:sz w:val="18"/>
          <w:szCs w:val="18"/>
        </w:rPr>
      </w:pPr>
      <w:r w:rsidRPr="008A10D8">
        <w:rPr>
          <w:rFonts w:ascii="Marianne" w:hAnsi="Marianne"/>
          <w:sz w:val="18"/>
          <w:szCs w:val="18"/>
        </w:rPr>
        <w:t>L’objectif de cette prestation est de prendre connaissance des éléments de contexte de l’opération, d</w:t>
      </w:r>
      <w:r w:rsidR="00640A8F" w:rsidRPr="008A10D8">
        <w:rPr>
          <w:rFonts w:ascii="Marianne" w:hAnsi="Marianne"/>
          <w:sz w:val="18"/>
          <w:szCs w:val="18"/>
        </w:rPr>
        <w:t>’arrêter</w:t>
      </w:r>
      <w:r w:rsidRPr="008A10D8">
        <w:rPr>
          <w:rFonts w:ascii="Marianne" w:hAnsi="Marianne"/>
          <w:sz w:val="18"/>
          <w:szCs w:val="18"/>
        </w:rPr>
        <w:t xml:space="preserve"> les modalités d’exécution de la prestation et d’en organiser le démarrage.</w:t>
      </w:r>
    </w:p>
    <w:p w14:paraId="329EF992" w14:textId="77777777" w:rsidR="00537A8E" w:rsidRPr="008A10D8" w:rsidRDefault="00537A8E" w:rsidP="00537A8E">
      <w:pPr>
        <w:pStyle w:val="Paragraphedeliste"/>
        <w:ind w:left="0"/>
        <w:jc w:val="both"/>
        <w:rPr>
          <w:rFonts w:ascii="Marianne" w:hAnsi="Marianne"/>
          <w:sz w:val="18"/>
          <w:szCs w:val="18"/>
        </w:rPr>
      </w:pPr>
    </w:p>
    <w:p w14:paraId="17D93294" w14:textId="77777777" w:rsidR="00537A8E" w:rsidRPr="008A10D8" w:rsidRDefault="00537A8E" w:rsidP="00537A8E">
      <w:pPr>
        <w:pStyle w:val="Paragraphedeliste"/>
        <w:ind w:left="0"/>
        <w:jc w:val="both"/>
        <w:rPr>
          <w:rFonts w:ascii="Marianne" w:hAnsi="Marianne"/>
          <w:sz w:val="18"/>
          <w:szCs w:val="18"/>
        </w:rPr>
      </w:pPr>
      <w:r w:rsidRPr="008A10D8">
        <w:rPr>
          <w:rFonts w:ascii="Marianne" w:hAnsi="Marianne"/>
          <w:sz w:val="18"/>
          <w:szCs w:val="18"/>
        </w:rPr>
        <w:t>Il s’agit donc de réaliser la prise de connaissance et le cadrage de l’opération :</w:t>
      </w:r>
    </w:p>
    <w:p w14:paraId="376EDD81" w14:textId="0F4710E6" w:rsidR="000E249B" w:rsidRPr="008A10D8" w:rsidRDefault="000E249B" w:rsidP="003F5BE3">
      <w:pPr>
        <w:pStyle w:val="Paragraphedeliste"/>
        <w:numPr>
          <w:ilvl w:val="0"/>
          <w:numId w:val="24"/>
        </w:numPr>
        <w:jc w:val="both"/>
        <w:rPr>
          <w:rFonts w:ascii="Marianne" w:hAnsi="Marianne"/>
          <w:sz w:val="18"/>
          <w:szCs w:val="18"/>
        </w:rPr>
      </w:pPr>
      <w:r w:rsidRPr="008A10D8">
        <w:rPr>
          <w:rFonts w:ascii="Marianne" w:hAnsi="Marianne"/>
          <w:sz w:val="18"/>
          <w:szCs w:val="18"/>
        </w:rPr>
        <w:t>Réunion de lancement du marché</w:t>
      </w:r>
      <w:r w:rsidR="008E749B" w:rsidRPr="008A10D8">
        <w:rPr>
          <w:rFonts w:ascii="Marianne" w:hAnsi="Marianne"/>
          <w:sz w:val="18"/>
          <w:szCs w:val="18"/>
        </w:rPr>
        <w:t> ;</w:t>
      </w:r>
    </w:p>
    <w:p w14:paraId="45C0A910" w14:textId="7A99B58D" w:rsidR="00195553" w:rsidRPr="008A10D8" w:rsidRDefault="00195553" w:rsidP="003F5BE3">
      <w:pPr>
        <w:pStyle w:val="Paragraphedeliste"/>
        <w:numPr>
          <w:ilvl w:val="0"/>
          <w:numId w:val="24"/>
        </w:numPr>
        <w:jc w:val="both"/>
        <w:rPr>
          <w:rFonts w:ascii="Marianne" w:hAnsi="Marianne"/>
          <w:sz w:val="18"/>
          <w:szCs w:val="18"/>
        </w:rPr>
      </w:pPr>
      <w:r w:rsidRPr="008A10D8">
        <w:rPr>
          <w:rFonts w:ascii="Marianne" w:hAnsi="Marianne"/>
          <w:sz w:val="18"/>
          <w:szCs w:val="18"/>
        </w:rPr>
        <w:t>Réunions de cadrage avec le ministère (2 à 3 réunions) ;</w:t>
      </w:r>
    </w:p>
    <w:p w14:paraId="027617C2" w14:textId="7230EEC3" w:rsidR="00537A8E" w:rsidRPr="008A10D8" w:rsidRDefault="00537A8E" w:rsidP="003F5BE3">
      <w:pPr>
        <w:pStyle w:val="Paragraphedeliste"/>
        <w:numPr>
          <w:ilvl w:val="0"/>
          <w:numId w:val="24"/>
        </w:numPr>
        <w:jc w:val="both"/>
        <w:rPr>
          <w:rFonts w:ascii="Marianne" w:hAnsi="Marianne"/>
          <w:sz w:val="18"/>
          <w:szCs w:val="18"/>
        </w:rPr>
      </w:pPr>
      <w:r w:rsidRPr="008A10D8">
        <w:rPr>
          <w:rFonts w:ascii="Marianne" w:hAnsi="Marianne"/>
          <w:sz w:val="18"/>
          <w:szCs w:val="18"/>
        </w:rPr>
        <w:t>Montée en compétence à partir de la documentation fournie</w:t>
      </w:r>
      <w:r w:rsidR="00590625" w:rsidRPr="008A10D8">
        <w:rPr>
          <w:rFonts w:ascii="Marianne" w:hAnsi="Marianne"/>
          <w:sz w:val="18"/>
          <w:szCs w:val="18"/>
        </w:rPr>
        <w:t xml:space="preserve"> et de la formation délivrée par le </w:t>
      </w:r>
      <w:r w:rsidR="00D52843">
        <w:rPr>
          <w:rFonts w:ascii="Marianne" w:hAnsi="Marianne"/>
          <w:sz w:val="18"/>
          <w:szCs w:val="18"/>
        </w:rPr>
        <w:t>ministère de la Justice</w:t>
      </w:r>
      <w:r w:rsidRPr="008A10D8">
        <w:rPr>
          <w:rFonts w:ascii="Marianne" w:hAnsi="Marianne"/>
          <w:sz w:val="18"/>
          <w:szCs w:val="18"/>
        </w:rPr>
        <w:t xml:space="preserve"> ;</w:t>
      </w:r>
    </w:p>
    <w:p w14:paraId="74013A4B" w14:textId="3B822054" w:rsidR="00537A8E" w:rsidRPr="008A10D8" w:rsidRDefault="00537A8E" w:rsidP="003F5BE3">
      <w:pPr>
        <w:pStyle w:val="Paragraphedeliste"/>
        <w:numPr>
          <w:ilvl w:val="0"/>
          <w:numId w:val="24"/>
        </w:numPr>
        <w:jc w:val="both"/>
        <w:rPr>
          <w:rFonts w:ascii="Marianne" w:hAnsi="Marianne"/>
          <w:sz w:val="18"/>
          <w:szCs w:val="18"/>
        </w:rPr>
      </w:pPr>
      <w:r w:rsidRPr="008A10D8">
        <w:rPr>
          <w:rFonts w:ascii="Marianne" w:hAnsi="Marianne"/>
          <w:sz w:val="18"/>
          <w:szCs w:val="18"/>
        </w:rPr>
        <w:t>Réalisation du PAQ</w:t>
      </w:r>
      <w:r w:rsidR="000A3FC5">
        <w:rPr>
          <w:rFonts w:ascii="Marianne" w:hAnsi="Marianne"/>
          <w:sz w:val="18"/>
          <w:szCs w:val="18"/>
        </w:rPr>
        <w:t xml:space="preserve"> </w:t>
      </w:r>
      <w:r w:rsidR="00A0682B">
        <w:rPr>
          <w:rFonts w:ascii="Marianne" w:hAnsi="Marianne"/>
          <w:sz w:val="18"/>
          <w:szCs w:val="18"/>
        </w:rPr>
        <w:t xml:space="preserve">du </w:t>
      </w:r>
      <w:r w:rsidR="000A3FC5">
        <w:rPr>
          <w:rFonts w:ascii="Marianne" w:hAnsi="Marianne"/>
          <w:sz w:val="18"/>
          <w:szCs w:val="18"/>
        </w:rPr>
        <w:t>marché ;</w:t>
      </w:r>
    </w:p>
    <w:p w14:paraId="6E264CAA" w14:textId="77777777" w:rsidR="00537A8E" w:rsidRPr="008A10D8" w:rsidRDefault="00537A8E" w:rsidP="003F5BE3">
      <w:pPr>
        <w:pStyle w:val="Paragraphedeliste"/>
        <w:numPr>
          <w:ilvl w:val="0"/>
          <w:numId w:val="24"/>
        </w:numPr>
        <w:jc w:val="both"/>
        <w:rPr>
          <w:rFonts w:ascii="Marianne" w:hAnsi="Marianne"/>
          <w:sz w:val="18"/>
          <w:szCs w:val="18"/>
        </w:rPr>
      </w:pPr>
      <w:r w:rsidRPr="008A10D8">
        <w:rPr>
          <w:rFonts w:ascii="Marianne" w:hAnsi="Marianne"/>
          <w:sz w:val="18"/>
          <w:szCs w:val="18"/>
        </w:rPr>
        <w:t>Organisation du démarrage des activités.</w:t>
      </w:r>
    </w:p>
    <w:p w14:paraId="4E58095F" w14:textId="77777777" w:rsidR="00537A8E" w:rsidRPr="008A10D8" w:rsidRDefault="00537A8E" w:rsidP="00A747C6">
      <w:pPr>
        <w:pStyle w:val="Paragraphedeliste"/>
        <w:ind w:left="0"/>
        <w:jc w:val="both"/>
        <w:rPr>
          <w:rFonts w:ascii="Marianne" w:hAnsi="Marianne"/>
          <w:sz w:val="18"/>
          <w:szCs w:val="18"/>
        </w:rPr>
      </w:pPr>
    </w:p>
    <w:p w14:paraId="226C65D8" w14:textId="6727BBF1" w:rsidR="00537A8E" w:rsidRPr="008A10D8" w:rsidRDefault="00590625" w:rsidP="0010394E">
      <w:pPr>
        <w:pStyle w:val="StyleNiv4"/>
        <w:numPr>
          <w:ilvl w:val="2"/>
          <w:numId w:val="76"/>
        </w:numPr>
        <w:rPr>
          <w:rFonts w:ascii="Marianne" w:hAnsi="Marianne"/>
          <w:sz w:val="20"/>
          <w:szCs w:val="20"/>
        </w:rPr>
      </w:pPr>
      <w:bookmarkStart w:id="114" w:name="_Toc182993759"/>
      <w:bookmarkStart w:id="115" w:name="_Toc185352422"/>
      <w:r w:rsidRPr="008A10D8">
        <w:rPr>
          <w:rFonts w:ascii="Marianne" w:hAnsi="Marianne"/>
          <w:sz w:val="20"/>
          <w:szCs w:val="20"/>
        </w:rPr>
        <w:t>Description des tâches</w:t>
      </w:r>
      <w:bookmarkEnd w:id="114"/>
      <w:bookmarkEnd w:id="115"/>
    </w:p>
    <w:p w14:paraId="338BCB43" w14:textId="77777777" w:rsidR="00537A8E" w:rsidRPr="008A10D8" w:rsidRDefault="00537A8E" w:rsidP="00A747C6">
      <w:pPr>
        <w:pStyle w:val="Paragraphedeliste"/>
        <w:ind w:left="0"/>
        <w:jc w:val="both"/>
        <w:rPr>
          <w:rFonts w:ascii="Marianne" w:hAnsi="Marianne"/>
          <w:sz w:val="18"/>
          <w:szCs w:val="18"/>
        </w:rPr>
      </w:pPr>
    </w:p>
    <w:p w14:paraId="1501A13C" w14:textId="1089C7FE" w:rsidR="00537A8E" w:rsidRPr="008A10D8" w:rsidRDefault="00B60E72" w:rsidP="00537A8E">
      <w:pPr>
        <w:pStyle w:val="Paragraphedeliste"/>
        <w:ind w:left="0"/>
        <w:jc w:val="both"/>
        <w:rPr>
          <w:rFonts w:ascii="Marianne" w:hAnsi="Marianne"/>
          <w:sz w:val="18"/>
          <w:szCs w:val="18"/>
        </w:rPr>
      </w:pPr>
      <w:r>
        <w:rPr>
          <w:rFonts w:ascii="Marianne" w:hAnsi="Marianne"/>
          <w:b/>
          <w:sz w:val="18"/>
          <w:szCs w:val="18"/>
        </w:rPr>
        <w:t>La</w:t>
      </w:r>
      <w:r w:rsidRPr="008A10D8">
        <w:rPr>
          <w:rFonts w:ascii="Marianne" w:hAnsi="Marianne"/>
          <w:b/>
          <w:sz w:val="18"/>
          <w:szCs w:val="18"/>
        </w:rPr>
        <w:t xml:space="preserve"> </w:t>
      </w:r>
      <w:r w:rsidR="00537A8E" w:rsidRPr="008A10D8">
        <w:rPr>
          <w:rFonts w:ascii="Marianne" w:hAnsi="Marianne"/>
          <w:b/>
          <w:sz w:val="18"/>
          <w:szCs w:val="18"/>
        </w:rPr>
        <w:t xml:space="preserve">réunion de lancement </w:t>
      </w:r>
      <w:r w:rsidR="00537A8E" w:rsidRPr="008A10D8">
        <w:rPr>
          <w:rFonts w:ascii="Marianne" w:hAnsi="Marianne"/>
          <w:sz w:val="18"/>
          <w:szCs w:val="18"/>
        </w:rPr>
        <w:t>est organisée entre l’équipe de pilotage du titulaire et l’équipe projet du ministère.</w:t>
      </w:r>
      <w:r w:rsidR="00D30D94" w:rsidRPr="008A10D8">
        <w:rPr>
          <w:rFonts w:ascii="Marianne" w:hAnsi="Marianne"/>
          <w:sz w:val="18"/>
          <w:szCs w:val="18"/>
        </w:rPr>
        <w:t xml:space="preserve"> Cette réunion se tient dans les </w:t>
      </w:r>
      <w:r w:rsidR="00D30D94" w:rsidRPr="007139CD">
        <w:rPr>
          <w:rFonts w:ascii="Marianne" w:hAnsi="Marianne"/>
          <w:sz w:val="18"/>
          <w:szCs w:val="18"/>
        </w:rPr>
        <w:t xml:space="preserve">locaux de l’administration à Paris </w:t>
      </w:r>
      <w:r w:rsidR="00D30D94" w:rsidRPr="007139CD">
        <w:rPr>
          <w:rFonts w:ascii="Marianne" w:hAnsi="Marianne"/>
          <w:sz w:val="18"/>
        </w:rPr>
        <w:t>ou par visioconférence à la demande de l’administration.</w:t>
      </w:r>
    </w:p>
    <w:p w14:paraId="7A9330BE" w14:textId="77777777" w:rsidR="00537A8E" w:rsidRPr="008A10D8" w:rsidRDefault="00537A8E" w:rsidP="00537A8E">
      <w:pPr>
        <w:pStyle w:val="Paragraphedeliste"/>
        <w:ind w:left="0"/>
        <w:jc w:val="both"/>
        <w:rPr>
          <w:rFonts w:ascii="Marianne" w:hAnsi="Marianne"/>
          <w:sz w:val="18"/>
          <w:szCs w:val="18"/>
        </w:rPr>
      </w:pPr>
    </w:p>
    <w:p w14:paraId="7BC1E0D5" w14:textId="5337800F" w:rsidR="00537A8E" w:rsidRPr="008A10D8" w:rsidRDefault="00537A8E" w:rsidP="00537A8E">
      <w:pPr>
        <w:pStyle w:val="Paragraphedeliste"/>
        <w:ind w:left="0"/>
        <w:jc w:val="both"/>
        <w:rPr>
          <w:rFonts w:ascii="Marianne" w:hAnsi="Marianne"/>
          <w:sz w:val="18"/>
          <w:szCs w:val="18"/>
        </w:rPr>
      </w:pPr>
      <w:r w:rsidRPr="008A10D8">
        <w:rPr>
          <w:rFonts w:ascii="Marianne" w:hAnsi="Marianne"/>
          <w:sz w:val="18"/>
          <w:szCs w:val="18"/>
        </w:rPr>
        <w:t>Cette réunion est organisée par le ministère au plus tôt</w:t>
      </w:r>
      <w:r w:rsidR="003D56DE">
        <w:rPr>
          <w:rFonts w:ascii="Marianne" w:hAnsi="Marianne"/>
          <w:sz w:val="18"/>
          <w:szCs w:val="18"/>
        </w:rPr>
        <w:t xml:space="preserve"> après la notification du marché</w:t>
      </w:r>
      <w:r w:rsidRPr="008A10D8">
        <w:rPr>
          <w:rFonts w:ascii="Marianne" w:hAnsi="Marianne"/>
          <w:sz w:val="18"/>
          <w:szCs w:val="18"/>
        </w:rPr>
        <w:t xml:space="preserve"> et a pour objet :</w:t>
      </w:r>
    </w:p>
    <w:p w14:paraId="57DB364D" w14:textId="77777777" w:rsidR="00537A8E" w:rsidRPr="008A10D8" w:rsidRDefault="00537A8E" w:rsidP="003F5BE3">
      <w:pPr>
        <w:pStyle w:val="Paragraphedeliste"/>
        <w:numPr>
          <w:ilvl w:val="0"/>
          <w:numId w:val="25"/>
        </w:numPr>
        <w:jc w:val="both"/>
        <w:rPr>
          <w:rFonts w:ascii="Marianne" w:hAnsi="Marianne"/>
          <w:sz w:val="18"/>
          <w:szCs w:val="18"/>
        </w:rPr>
      </w:pPr>
      <w:r w:rsidRPr="008A10D8">
        <w:rPr>
          <w:rFonts w:ascii="Marianne" w:hAnsi="Marianne"/>
          <w:sz w:val="18"/>
          <w:szCs w:val="18"/>
        </w:rPr>
        <w:t>La présentation des équipes du titulaire et du ministère ;</w:t>
      </w:r>
    </w:p>
    <w:p w14:paraId="0FBF099C" w14:textId="3C4CB142" w:rsidR="00537A8E" w:rsidRPr="008A10D8" w:rsidRDefault="00537A8E" w:rsidP="003F5BE3">
      <w:pPr>
        <w:pStyle w:val="Paragraphedeliste"/>
        <w:numPr>
          <w:ilvl w:val="0"/>
          <w:numId w:val="25"/>
        </w:numPr>
        <w:jc w:val="both"/>
        <w:rPr>
          <w:rFonts w:ascii="Marianne" w:hAnsi="Marianne"/>
          <w:sz w:val="18"/>
          <w:szCs w:val="18"/>
        </w:rPr>
      </w:pPr>
      <w:r w:rsidRPr="008A10D8">
        <w:rPr>
          <w:rFonts w:ascii="Marianne" w:hAnsi="Marianne"/>
          <w:sz w:val="18"/>
          <w:szCs w:val="18"/>
        </w:rPr>
        <w:t xml:space="preserve">La présentation </w:t>
      </w:r>
      <w:r w:rsidR="00A0682B">
        <w:rPr>
          <w:rFonts w:ascii="Marianne" w:hAnsi="Marianne"/>
          <w:sz w:val="18"/>
          <w:szCs w:val="18"/>
        </w:rPr>
        <w:t xml:space="preserve">générale des outils mis à disposition dans le cadre </w:t>
      </w:r>
      <w:r w:rsidR="005047D6" w:rsidRPr="008A10D8">
        <w:rPr>
          <w:rFonts w:ascii="Marianne" w:hAnsi="Marianne"/>
          <w:sz w:val="18"/>
          <w:szCs w:val="18"/>
        </w:rPr>
        <w:t xml:space="preserve">des prestations à réaliser </w:t>
      </w:r>
      <w:r w:rsidRPr="008A10D8">
        <w:rPr>
          <w:rFonts w:ascii="Marianne" w:hAnsi="Marianne"/>
          <w:sz w:val="18"/>
          <w:szCs w:val="18"/>
        </w:rPr>
        <w:t>;</w:t>
      </w:r>
    </w:p>
    <w:p w14:paraId="6DEE8DD0" w14:textId="2A4F9138" w:rsidR="00537A8E" w:rsidRPr="008A10D8" w:rsidRDefault="00537A8E" w:rsidP="003F5BE3">
      <w:pPr>
        <w:pStyle w:val="Paragraphedeliste"/>
        <w:numPr>
          <w:ilvl w:val="0"/>
          <w:numId w:val="25"/>
        </w:numPr>
        <w:jc w:val="both"/>
        <w:rPr>
          <w:rFonts w:ascii="Marianne" w:hAnsi="Marianne"/>
          <w:sz w:val="18"/>
          <w:szCs w:val="18"/>
        </w:rPr>
      </w:pPr>
      <w:r w:rsidRPr="008A10D8">
        <w:rPr>
          <w:rFonts w:ascii="Marianne" w:hAnsi="Marianne"/>
          <w:sz w:val="18"/>
          <w:szCs w:val="18"/>
        </w:rPr>
        <w:t>La mise à disposition du titulaire de la documentatio</w:t>
      </w:r>
      <w:r w:rsidR="00014645" w:rsidRPr="008A10D8">
        <w:rPr>
          <w:rFonts w:ascii="Marianne" w:hAnsi="Marianne"/>
          <w:sz w:val="18"/>
          <w:szCs w:val="18"/>
        </w:rPr>
        <w:t>n</w:t>
      </w:r>
      <w:r w:rsidR="008E749B" w:rsidRPr="008A10D8">
        <w:rPr>
          <w:rFonts w:ascii="Marianne" w:hAnsi="Marianne"/>
          <w:sz w:val="18"/>
          <w:szCs w:val="18"/>
        </w:rPr>
        <w:t xml:space="preserve"> pour la prise de connaissance. </w:t>
      </w:r>
      <w:r w:rsidRPr="008A10D8">
        <w:rPr>
          <w:rFonts w:ascii="Marianne" w:hAnsi="Marianne"/>
          <w:sz w:val="18"/>
          <w:szCs w:val="18"/>
        </w:rPr>
        <w:t>Elle permet également de valider après d’éventuels ajustements les documents fournis par le titulaire pour le cadrage de sa prestation</w:t>
      </w:r>
      <w:r w:rsidR="005863A8" w:rsidRPr="008A10D8">
        <w:rPr>
          <w:rFonts w:ascii="Marianne" w:hAnsi="Marianne"/>
          <w:sz w:val="18"/>
          <w:szCs w:val="18"/>
        </w:rPr>
        <w:t> ;</w:t>
      </w:r>
    </w:p>
    <w:p w14:paraId="6CC13C0A" w14:textId="65390844" w:rsidR="00A0682B" w:rsidRDefault="008E749B" w:rsidP="003F5BE3">
      <w:pPr>
        <w:pStyle w:val="Paragraphedeliste"/>
        <w:numPr>
          <w:ilvl w:val="0"/>
          <w:numId w:val="25"/>
        </w:numPr>
        <w:jc w:val="both"/>
        <w:rPr>
          <w:rFonts w:ascii="Marianne" w:hAnsi="Marianne"/>
          <w:sz w:val="18"/>
          <w:szCs w:val="18"/>
        </w:rPr>
      </w:pPr>
      <w:r w:rsidRPr="008A10D8">
        <w:rPr>
          <w:rFonts w:ascii="Marianne" w:hAnsi="Marianne"/>
          <w:sz w:val="18"/>
          <w:szCs w:val="18"/>
        </w:rPr>
        <w:t>De définir l</w:t>
      </w:r>
      <w:r w:rsidR="005863A8" w:rsidRPr="008A10D8">
        <w:rPr>
          <w:rFonts w:ascii="Marianne" w:hAnsi="Marianne"/>
          <w:sz w:val="18"/>
          <w:szCs w:val="18"/>
        </w:rPr>
        <w:t>es modalités</w:t>
      </w:r>
      <w:r w:rsidR="00A0682B">
        <w:rPr>
          <w:rFonts w:ascii="Marianne" w:hAnsi="Marianne"/>
          <w:sz w:val="18"/>
          <w:szCs w:val="18"/>
        </w:rPr>
        <w:t xml:space="preserve"> : </w:t>
      </w:r>
    </w:p>
    <w:p w14:paraId="0568922C" w14:textId="57FF09FE" w:rsidR="000A3FC5" w:rsidRDefault="000A3FC5" w:rsidP="00977F84">
      <w:pPr>
        <w:pStyle w:val="Paragraphedeliste"/>
        <w:numPr>
          <w:ilvl w:val="1"/>
          <w:numId w:val="25"/>
        </w:numPr>
        <w:jc w:val="both"/>
        <w:rPr>
          <w:rFonts w:ascii="Marianne" w:hAnsi="Marianne"/>
          <w:sz w:val="18"/>
          <w:szCs w:val="18"/>
        </w:rPr>
      </w:pPr>
      <w:proofErr w:type="gramStart"/>
      <w:r>
        <w:rPr>
          <w:rFonts w:ascii="Marianne" w:hAnsi="Marianne"/>
          <w:sz w:val="18"/>
          <w:szCs w:val="18"/>
        </w:rPr>
        <w:t>de</w:t>
      </w:r>
      <w:proofErr w:type="gramEnd"/>
      <w:r>
        <w:rPr>
          <w:rFonts w:ascii="Marianne" w:hAnsi="Marianne"/>
          <w:sz w:val="18"/>
          <w:szCs w:val="18"/>
        </w:rPr>
        <w:t xml:space="preserve"> déclaration des arrivées et départs des membres de l’équipe du titulaire</w:t>
      </w:r>
      <w:r w:rsidR="00977F84">
        <w:rPr>
          <w:rFonts w:ascii="Marianne" w:hAnsi="Marianne"/>
          <w:sz w:val="18"/>
          <w:szCs w:val="18"/>
        </w:rPr>
        <w:t>,</w:t>
      </w:r>
    </w:p>
    <w:p w14:paraId="58CBDB27" w14:textId="766440A3" w:rsidR="005863A8" w:rsidRDefault="005863A8" w:rsidP="00A0682B">
      <w:pPr>
        <w:pStyle w:val="Paragraphedeliste"/>
        <w:numPr>
          <w:ilvl w:val="1"/>
          <w:numId w:val="25"/>
        </w:numPr>
        <w:jc w:val="both"/>
        <w:rPr>
          <w:rFonts w:ascii="Marianne" w:hAnsi="Marianne"/>
          <w:sz w:val="18"/>
          <w:szCs w:val="18"/>
        </w:rPr>
      </w:pPr>
      <w:proofErr w:type="gramStart"/>
      <w:r w:rsidRPr="008A10D8">
        <w:rPr>
          <w:rFonts w:ascii="Marianne" w:hAnsi="Marianne"/>
          <w:sz w:val="18"/>
          <w:szCs w:val="18"/>
        </w:rPr>
        <w:t>de</w:t>
      </w:r>
      <w:proofErr w:type="gramEnd"/>
      <w:r w:rsidRPr="008A10D8">
        <w:rPr>
          <w:rFonts w:ascii="Marianne" w:hAnsi="Marianne"/>
          <w:sz w:val="18"/>
          <w:szCs w:val="18"/>
        </w:rPr>
        <w:t xml:space="preserve"> remise des ordinateurs portables fournis par le </w:t>
      </w:r>
      <w:r w:rsidR="00D52843">
        <w:rPr>
          <w:rFonts w:ascii="Marianne" w:hAnsi="Marianne"/>
          <w:sz w:val="18"/>
          <w:szCs w:val="18"/>
        </w:rPr>
        <w:t>ministère de la Justice</w:t>
      </w:r>
      <w:r w:rsidRPr="008A10D8">
        <w:rPr>
          <w:rFonts w:ascii="Marianne" w:hAnsi="Marianne"/>
          <w:sz w:val="18"/>
          <w:szCs w:val="18"/>
        </w:rPr>
        <w:t xml:space="preserve"> pour l’accès au </w:t>
      </w:r>
      <w:r w:rsidR="00B23F2E">
        <w:rPr>
          <w:rFonts w:ascii="Marianne" w:hAnsi="Marianne"/>
          <w:sz w:val="18"/>
          <w:szCs w:val="18"/>
        </w:rPr>
        <w:t>SI-Candidatures</w:t>
      </w:r>
      <w:r w:rsidRPr="008A10D8">
        <w:rPr>
          <w:rFonts w:ascii="Marianne" w:hAnsi="Marianne"/>
          <w:sz w:val="18"/>
          <w:szCs w:val="18"/>
        </w:rPr>
        <w:t>.</w:t>
      </w:r>
    </w:p>
    <w:p w14:paraId="648082D2" w14:textId="3A531C3A" w:rsidR="00A0682B" w:rsidRDefault="00A0682B" w:rsidP="00A0682B">
      <w:pPr>
        <w:pStyle w:val="Paragraphedeliste"/>
        <w:numPr>
          <w:ilvl w:val="1"/>
          <w:numId w:val="25"/>
        </w:numPr>
        <w:jc w:val="both"/>
        <w:rPr>
          <w:rFonts w:ascii="Marianne" w:hAnsi="Marianne"/>
          <w:sz w:val="18"/>
          <w:szCs w:val="18"/>
        </w:rPr>
      </w:pPr>
      <w:proofErr w:type="gramStart"/>
      <w:r>
        <w:rPr>
          <w:rFonts w:ascii="Marianne" w:hAnsi="Marianne"/>
          <w:sz w:val="18"/>
          <w:szCs w:val="18"/>
        </w:rPr>
        <w:t>du</w:t>
      </w:r>
      <w:proofErr w:type="gramEnd"/>
      <w:r>
        <w:rPr>
          <w:rFonts w:ascii="Marianne" w:hAnsi="Marianne"/>
          <w:sz w:val="18"/>
          <w:szCs w:val="18"/>
        </w:rPr>
        <w:t xml:space="preserve"> raccordement au VPN du </w:t>
      </w:r>
      <w:r w:rsidR="00D52843">
        <w:rPr>
          <w:rFonts w:ascii="Marianne" w:hAnsi="Marianne"/>
          <w:sz w:val="18"/>
          <w:szCs w:val="18"/>
        </w:rPr>
        <w:t>ministère de la Justice</w:t>
      </w:r>
    </w:p>
    <w:p w14:paraId="1DBB1ACF" w14:textId="528EDC01" w:rsidR="00A0682B" w:rsidRPr="008A10D8" w:rsidRDefault="00A0682B" w:rsidP="00977F84">
      <w:pPr>
        <w:pStyle w:val="Paragraphedeliste"/>
        <w:numPr>
          <w:ilvl w:val="1"/>
          <w:numId w:val="25"/>
        </w:numPr>
        <w:jc w:val="both"/>
        <w:rPr>
          <w:rFonts w:ascii="Marianne" w:hAnsi="Marianne"/>
          <w:sz w:val="18"/>
          <w:szCs w:val="18"/>
        </w:rPr>
      </w:pPr>
      <w:proofErr w:type="gramStart"/>
      <w:r>
        <w:rPr>
          <w:rFonts w:ascii="Marianne" w:hAnsi="Marianne"/>
          <w:sz w:val="18"/>
          <w:szCs w:val="18"/>
        </w:rPr>
        <w:t>du</w:t>
      </w:r>
      <w:proofErr w:type="gramEnd"/>
      <w:r>
        <w:rPr>
          <w:rFonts w:ascii="Marianne" w:hAnsi="Marianne"/>
          <w:sz w:val="18"/>
          <w:szCs w:val="18"/>
        </w:rPr>
        <w:t xml:space="preserve"> transfert du numéro vert</w:t>
      </w:r>
    </w:p>
    <w:p w14:paraId="0E0E75E1" w14:textId="77777777" w:rsidR="005047D6" w:rsidRPr="008A10D8" w:rsidRDefault="005047D6" w:rsidP="00537A8E">
      <w:pPr>
        <w:pStyle w:val="Paragraphedeliste"/>
        <w:ind w:left="0"/>
        <w:jc w:val="both"/>
        <w:rPr>
          <w:rFonts w:ascii="Marianne" w:hAnsi="Marianne"/>
          <w:sz w:val="18"/>
          <w:szCs w:val="18"/>
        </w:rPr>
      </w:pPr>
    </w:p>
    <w:p w14:paraId="73C359BF" w14:textId="3930D965" w:rsidR="00537A8E" w:rsidRPr="008A10D8" w:rsidRDefault="00537A8E" w:rsidP="00537A8E">
      <w:pPr>
        <w:pStyle w:val="Paragraphedeliste"/>
        <w:ind w:left="0"/>
        <w:jc w:val="both"/>
        <w:rPr>
          <w:rFonts w:ascii="Marianne" w:hAnsi="Marianne"/>
          <w:sz w:val="18"/>
          <w:szCs w:val="18"/>
        </w:rPr>
      </w:pPr>
      <w:r w:rsidRPr="008A10D8">
        <w:rPr>
          <w:rFonts w:ascii="Marianne" w:hAnsi="Marianne"/>
          <w:b/>
          <w:sz w:val="18"/>
          <w:szCs w:val="18"/>
        </w:rPr>
        <w:lastRenderedPageBreak/>
        <w:t>Des réunions de cadrage, au nombre de 3 maximum</w:t>
      </w:r>
      <w:r w:rsidRPr="008A10D8">
        <w:rPr>
          <w:rFonts w:ascii="Marianne" w:hAnsi="Marianne"/>
          <w:sz w:val="18"/>
          <w:szCs w:val="18"/>
        </w:rPr>
        <w:t>, sont organisées entre l’équipe de pilotage du titulaire et l’équipe projet du ministère.</w:t>
      </w:r>
      <w:r w:rsidR="00D30D94" w:rsidRPr="008A10D8">
        <w:rPr>
          <w:rFonts w:ascii="Marianne" w:hAnsi="Marianne"/>
          <w:sz w:val="18"/>
          <w:szCs w:val="18"/>
        </w:rPr>
        <w:t xml:space="preserve"> </w:t>
      </w:r>
    </w:p>
    <w:p w14:paraId="2856F7E3" w14:textId="77777777" w:rsidR="00537A8E" w:rsidRPr="008A10D8" w:rsidRDefault="00537A8E" w:rsidP="00537A8E">
      <w:pPr>
        <w:pStyle w:val="Paragraphedeliste"/>
        <w:ind w:left="0"/>
        <w:jc w:val="both"/>
        <w:rPr>
          <w:rFonts w:ascii="Marianne" w:hAnsi="Marianne"/>
          <w:sz w:val="18"/>
          <w:szCs w:val="18"/>
        </w:rPr>
      </w:pPr>
    </w:p>
    <w:p w14:paraId="2B7090EA" w14:textId="7386747E" w:rsidR="00537A8E" w:rsidRPr="008A10D8" w:rsidRDefault="00537A8E" w:rsidP="00537A8E">
      <w:pPr>
        <w:pStyle w:val="Paragraphedeliste"/>
        <w:ind w:left="0"/>
        <w:jc w:val="both"/>
        <w:rPr>
          <w:rFonts w:ascii="Marianne" w:hAnsi="Marianne"/>
          <w:sz w:val="18"/>
          <w:szCs w:val="18"/>
        </w:rPr>
      </w:pPr>
      <w:r w:rsidRPr="008A10D8">
        <w:rPr>
          <w:rFonts w:ascii="Marianne" w:hAnsi="Marianne"/>
          <w:sz w:val="18"/>
          <w:szCs w:val="18"/>
        </w:rPr>
        <w:t>Ces réunions sont organisées dans les locaux du ministère, au plus tôt et ont pour objet</w:t>
      </w:r>
      <w:r w:rsidR="0025184D">
        <w:rPr>
          <w:rFonts w:ascii="Marianne" w:hAnsi="Marianne"/>
          <w:sz w:val="18"/>
          <w:szCs w:val="18"/>
        </w:rPr>
        <w:t xml:space="preserve"> de déterminer</w:t>
      </w:r>
      <w:r w:rsidRPr="008A10D8">
        <w:rPr>
          <w:rFonts w:ascii="Marianne" w:hAnsi="Marianne"/>
          <w:sz w:val="18"/>
          <w:szCs w:val="18"/>
        </w:rPr>
        <w:t> :</w:t>
      </w:r>
    </w:p>
    <w:p w14:paraId="1874257F" w14:textId="77777777" w:rsidR="00537A8E" w:rsidRPr="008A10D8" w:rsidRDefault="00537A8E" w:rsidP="003F5BE3">
      <w:pPr>
        <w:pStyle w:val="Paragraphedeliste"/>
        <w:numPr>
          <w:ilvl w:val="0"/>
          <w:numId w:val="26"/>
        </w:numPr>
        <w:jc w:val="both"/>
        <w:rPr>
          <w:rFonts w:ascii="Marianne" w:hAnsi="Marianne"/>
          <w:sz w:val="18"/>
          <w:szCs w:val="18"/>
        </w:rPr>
      </w:pPr>
      <w:r w:rsidRPr="008A10D8">
        <w:rPr>
          <w:rFonts w:ascii="Marianne" w:hAnsi="Marianne"/>
          <w:sz w:val="18"/>
          <w:szCs w:val="18"/>
        </w:rPr>
        <w:t>Le cadrage des modalités d’exécution de la prestation ;</w:t>
      </w:r>
    </w:p>
    <w:p w14:paraId="3ACF2D5D" w14:textId="76D1C68F" w:rsidR="00537A8E" w:rsidRPr="008A10D8" w:rsidRDefault="00537A8E" w:rsidP="003F5BE3">
      <w:pPr>
        <w:pStyle w:val="Paragraphedeliste"/>
        <w:numPr>
          <w:ilvl w:val="0"/>
          <w:numId w:val="26"/>
        </w:numPr>
        <w:jc w:val="both"/>
        <w:rPr>
          <w:rFonts w:ascii="Marianne" w:hAnsi="Marianne"/>
          <w:sz w:val="18"/>
          <w:szCs w:val="18"/>
        </w:rPr>
      </w:pPr>
      <w:r w:rsidRPr="008A10D8">
        <w:rPr>
          <w:rFonts w:ascii="Marianne" w:hAnsi="Marianne"/>
          <w:sz w:val="18"/>
          <w:szCs w:val="18"/>
        </w:rPr>
        <w:t>La présentation du Plan d’Assurance Qualité </w:t>
      </w:r>
      <w:r w:rsidR="0083449A" w:rsidRPr="008A10D8">
        <w:rPr>
          <w:rFonts w:ascii="Marianne" w:hAnsi="Marianne"/>
          <w:sz w:val="18"/>
          <w:szCs w:val="18"/>
        </w:rPr>
        <w:t>(</w:t>
      </w:r>
      <w:r w:rsidR="0083449A" w:rsidRPr="008A10D8">
        <w:rPr>
          <w:rFonts w:ascii="Marianne" w:hAnsi="Marianne"/>
          <w:b/>
          <w:sz w:val="18"/>
          <w:szCs w:val="18"/>
        </w:rPr>
        <w:t>PAQ</w:t>
      </w:r>
      <w:r w:rsidR="0083449A" w:rsidRPr="008A10D8">
        <w:rPr>
          <w:rFonts w:ascii="Marianne" w:hAnsi="Marianne"/>
          <w:sz w:val="18"/>
          <w:szCs w:val="18"/>
        </w:rPr>
        <w:t>)</w:t>
      </w:r>
      <w:r w:rsidR="0083449A">
        <w:rPr>
          <w:rFonts w:ascii="Marianne" w:hAnsi="Marianne"/>
          <w:sz w:val="18"/>
          <w:szCs w:val="18"/>
        </w:rPr>
        <w:t xml:space="preserve"> </w:t>
      </w:r>
      <w:r w:rsidRPr="008A10D8">
        <w:rPr>
          <w:rFonts w:ascii="Marianne" w:hAnsi="Marianne"/>
          <w:sz w:val="18"/>
          <w:szCs w:val="18"/>
        </w:rPr>
        <w:t>;</w:t>
      </w:r>
    </w:p>
    <w:p w14:paraId="390C136A" w14:textId="1894DEAC" w:rsidR="00537A8E" w:rsidRPr="008A10D8" w:rsidRDefault="00537A8E" w:rsidP="003F5BE3">
      <w:pPr>
        <w:pStyle w:val="Paragraphedeliste"/>
        <w:numPr>
          <w:ilvl w:val="0"/>
          <w:numId w:val="26"/>
        </w:numPr>
        <w:jc w:val="both"/>
        <w:rPr>
          <w:rFonts w:ascii="Marianne" w:hAnsi="Marianne"/>
          <w:sz w:val="18"/>
          <w:szCs w:val="18"/>
        </w:rPr>
      </w:pPr>
      <w:r w:rsidRPr="008A10D8">
        <w:rPr>
          <w:rFonts w:ascii="Marianne" w:hAnsi="Marianne"/>
          <w:sz w:val="18"/>
          <w:szCs w:val="18"/>
        </w:rPr>
        <w:t xml:space="preserve">Le titulaire </w:t>
      </w:r>
      <w:r w:rsidR="0025184D">
        <w:rPr>
          <w:rFonts w:ascii="Marianne" w:hAnsi="Marianne"/>
          <w:sz w:val="18"/>
          <w:szCs w:val="18"/>
        </w:rPr>
        <w:t>adapte et complète</w:t>
      </w:r>
      <w:r w:rsidR="0025184D" w:rsidRPr="008A10D8">
        <w:rPr>
          <w:rFonts w:ascii="Marianne" w:hAnsi="Marianne"/>
          <w:sz w:val="18"/>
          <w:szCs w:val="18"/>
        </w:rPr>
        <w:t xml:space="preserve"> </w:t>
      </w:r>
      <w:r w:rsidRPr="008A10D8">
        <w:rPr>
          <w:rFonts w:ascii="Marianne" w:hAnsi="Marianne"/>
          <w:sz w:val="18"/>
          <w:szCs w:val="18"/>
        </w:rPr>
        <w:t xml:space="preserve">le Plan d’Assurance Qualité </w:t>
      </w:r>
      <w:r w:rsidR="005013C1">
        <w:rPr>
          <w:rFonts w:ascii="Marianne" w:hAnsi="Marianne"/>
          <w:sz w:val="18"/>
          <w:szCs w:val="18"/>
        </w:rPr>
        <w:t>proposé</w:t>
      </w:r>
      <w:r w:rsidR="0025184D">
        <w:rPr>
          <w:rFonts w:ascii="Marianne" w:hAnsi="Marianne"/>
          <w:sz w:val="18"/>
          <w:szCs w:val="18"/>
        </w:rPr>
        <w:t xml:space="preserve"> dans le cadre de s</w:t>
      </w:r>
      <w:r w:rsidR="00D64873">
        <w:rPr>
          <w:rFonts w:ascii="Marianne" w:hAnsi="Marianne"/>
          <w:sz w:val="18"/>
          <w:szCs w:val="18"/>
        </w:rPr>
        <w:t>on offre</w:t>
      </w:r>
      <w:r w:rsidR="0025184D">
        <w:rPr>
          <w:rFonts w:ascii="Marianne" w:hAnsi="Marianne"/>
          <w:sz w:val="18"/>
          <w:szCs w:val="18"/>
        </w:rPr>
        <w:t>. Il précise</w:t>
      </w:r>
      <w:r w:rsidRPr="008A10D8">
        <w:rPr>
          <w:rFonts w:ascii="Marianne" w:hAnsi="Marianne"/>
          <w:sz w:val="18"/>
          <w:szCs w:val="18"/>
        </w:rPr>
        <w:t xml:space="preserve"> les modalités d’exécution de l’ensemble des prestations</w:t>
      </w:r>
      <w:r w:rsidR="0025184D">
        <w:rPr>
          <w:rFonts w:ascii="Marianne" w:hAnsi="Marianne"/>
          <w:sz w:val="18"/>
          <w:szCs w:val="18"/>
        </w:rPr>
        <w:t xml:space="preserve"> et</w:t>
      </w:r>
      <w:r w:rsidRPr="008A10D8">
        <w:rPr>
          <w:rFonts w:ascii="Marianne" w:hAnsi="Marianne"/>
          <w:sz w:val="18"/>
          <w:szCs w:val="18"/>
        </w:rPr>
        <w:t xml:space="preserve"> définit notamment :</w:t>
      </w:r>
    </w:p>
    <w:p w14:paraId="66AFFE07" w14:textId="77777777" w:rsidR="0084192C" w:rsidRDefault="00537A8E" w:rsidP="0084192C">
      <w:pPr>
        <w:pStyle w:val="Paragraphedeliste"/>
        <w:numPr>
          <w:ilvl w:val="1"/>
          <w:numId w:val="26"/>
        </w:numPr>
        <w:jc w:val="both"/>
        <w:rPr>
          <w:rFonts w:ascii="Marianne" w:hAnsi="Marianne"/>
          <w:sz w:val="18"/>
          <w:szCs w:val="18"/>
        </w:rPr>
      </w:pPr>
      <w:r w:rsidRPr="0084192C">
        <w:rPr>
          <w:rFonts w:ascii="Marianne" w:hAnsi="Marianne"/>
          <w:sz w:val="18"/>
          <w:szCs w:val="18"/>
        </w:rPr>
        <w:t>L’organisation du CTCP ;</w:t>
      </w:r>
    </w:p>
    <w:p w14:paraId="463CCA16" w14:textId="5B8F0C06" w:rsidR="007139CD" w:rsidRPr="0084192C" w:rsidRDefault="007139CD" w:rsidP="0084192C">
      <w:pPr>
        <w:pStyle w:val="Paragraphedeliste"/>
        <w:numPr>
          <w:ilvl w:val="1"/>
          <w:numId w:val="26"/>
        </w:numPr>
        <w:jc w:val="both"/>
        <w:rPr>
          <w:rFonts w:ascii="Marianne" w:hAnsi="Marianne"/>
          <w:sz w:val="18"/>
          <w:szCs w:val="18"/>
        </w:rPr>
      </w:pPr>
      <w:r w:rsidRPr="0084192C">
        <w:rPr>
          <w:rFonts w:ascii="Marianne" w:hAnsi="Marianne"/>
          <w:sz w:val="18"/>
          <w:szCs w:val="18"/>
        </w:rPr>
        <w:t>Les indicateurs qualitatif et quantitatif de suivi d’avancement. Ces indicateurs sont ceux proposés par le titulaire dans son offre et détaillés dans la phase de cadrage</w:t>
      </w:r>
      <w:r w:rsidR="00204881">
        <w:rPr>
          <w:rFonts w:ascii="Marianne" w:hAnsi="Marianne"/>
          <w:sz w:val="18"/>
          <w:szCs w:val="18"/>
        </w:rPr>
        <w:t> ;</w:t>
      </w:r>
    </w:p>
    <w:p w14:paraId="5AD34F90" w14:textId="77777777" w:rsidR="00537A8E" w:rsidRPr="008A10D8" w:rsidRDefault="00537A8E" w:rsidP="003F5BE3">
      <w:pPr>
        <w:pStyle w:val="Paragraphedeliste"/>
        <w:numPr>
          <w:ilvl w:val="1"/>
          <w:numId w:val="26"/>
        </w:numPr>
        <w:jc w:val="both"/>
        <w:rPr>
          <w:rFonts w:ascii="Marianne" w:hAnsi="Marianne"/>
          <w:sz w:val="18"/>
          <w:szCs w:val="18"/>
        </w:rPr>
      </w:pPr>
      <w:r w:rsidRPr="008A10D8">
        <w:rPr>
          <w:rFonts w:ascii="Marianne" w:hAnsi="Marianne"/>
          <w:sz w:val="18"/>
          <w:szCs w:val="18"/>
        </w:rPr>
        <w:t>La comitologie ;</w:t>
      </w:r>
    </w:p>
    <w:p w14:paraId="77A02B6A" w14:textId="4200F325" w:rsidR="00537A8E" w:rsidRPr="008A10D8" w:rsidRDefault="0025184D" w:rsidP="003F5BE3">
      <w:pPr>
        <w:pStyle w:val="Paragraphedeliste"/>
        <w:numPr>
          <w:ilvl w:val="1"/>
          <w:numId w:val="26"/>
        </w:numPr>
        <w:jc w:val="both"/>
        <w:rPr>
          <w:rFonts w:ascii="Marianne" w:hAnsi="Marianne"/>
          <w:sz w:val="18"/>
          <w:szCs w:val="18"/>
        </w:rPr>
      </w:pPr>
      <w:r>
        <w:rPr>
          <w:rFonts w:ascii="Marianne" w:hAnsi="Marianne"/>
          <w:sz w:val="18"/>
          <w:szCs w:val="18"/>
        </w:rPr>
        <w:t>Et tout élément jugé pertinent pour la prestation, proposé par le titulaire</w:t>
      </w:r>
      <w:r w:rsidR="00537A8E" w:rsidRPr="008A10D8">
        <w:rPr>
          <w:rFonts w:ascii="Marianne" w:hAnsi="Marianne"/>
          <w:sz w:val="18"/>
          <w:szCs w:val="18"/>
        </w:rPr>
        <w:t>.</w:t>
      </w:r>
    </w:p>
    <w:p w14:paraId="56AE751F" w14:textId="77777777" w:rsidR="00537A8E" w:rsidRPr="008A10D8" w:rsidRDefault="00537A8E" w:rsidP="00537A8E">
      <w:pPr>
        <w:pStyle w:val="Paragraphedeliste"/>
        <w:ind w:left="0"/>
        <w:jc w:val="both"/>
        <w:rPr>
          <w:rFonts w:ascii="Marianne" w:hAnsi="Marianne"/>
          <w:sz w:val="18"/>
          <w:szCs w:val="18"/>
        </w:rPr>
      </w:pPr>
    </w:p>
    <w:p w14:paraId="121FBC22" w14:textId="77777777" w:rsidR="00537A8E" w:rsidRPr="0010394E" w:rsidRDefault="00537A8E" w:rsidP="0010394E">
      <w:pPr>
        <w:pStyle w:val="StyleNiv4"/>
        <w:numPr>
          <w:ilvl w:val="2"/>
          <w:numId w:val="76"/>
        </w:numPr>
        <w:rPr>
          <w:rFonts w:ascii="Marianne" w:hAnsi="Marianne"/>
          <w:sz w:val="20"/>
        </w:rPr>
      </w:pPr>
      <w:bookmarkStart w:id="116" w:name="_Toc182993760"/>
      <w:bookmarkStart w:id="117" w:name="_Toc185352423"/>
      <w:r w:rsidRPr="008A10D8">
        <w:rPr>
          <w:rFonts w:ascii="Marianne" w:hAnsi="Marianne"/>
          <w:sz w:val="20"/>
          <w:szCs w:val="20"/>
        </w:rPr>
        <w:t>Livrables attendus</w:t>
      </w:r>
      <w:bookmarkEnd w:id="116"/>
      <w:bookmarkEnd w:id="117"/>
    </w:p>
    <w:p w14:paraId="6681283C" w14:textId="77777777" w:rsidR="00537A8E" w:rsidRPr="008A10D8" w:rsidRDefault="00537A8E" w:rsidP="00537A8E">
      <w:pPr>
        <w:pStyle w:val="Paragraphedeliste"/>
        <w:ind w:left="0"/>
        <w:jc w:val="both"/>
        <w:rPr>
          <w:rFonts w:ascii="Marianne" w:hAnsi="Marianne"/>
          <w:sz w:val="18"/>
          <w:szCs w:val="18"/>
        </w:rPr>
      </w:pPr>
    </w:p>
    <w:p w14:paraId="03F1755E" w14:textId="2B613CDE" w:rsidR="00537A8E" w:rsidRPr="008A10D8" w:rsidRDefault="00537A8E" w:rsidP="003F5BE3">
      <w:pPr>
        <w:pStyle w:val="Paragraphedeliste"/>
        <w:numPr>
          <w:ilvl w:val="0"/>
          <w:numId w:val="55"/>
        </w:numPr>
        <w:jc w:val="both"/>
        <w:rPr>
          <w:rFonts w:ascii="Marianne" w:hAnsi="Marianne"/>
          <w:sz w:val="18"/>
          <w:szCs w:val="18"/>
        </w:rPr>
      </w:pPr>
      <w:r w:rsidRPr="008A10D8">
        <w:rPr>
          <w:rFonts w:ascii="Marianne" w:hAnsi="Marianne"/>
          <w:sz w:val="18"/>
          <w:szCs w:val="18"/>
        </w:rPr>
        <w:t>Compte-rendu de</w:t>
      </w:r>
      <w:r w:rsidR="005047D6" w:rsidRPr="008A10D8">
        <w:rPr>
          <w:rFonts w:ascii="Marianne" w:hAnsi="Marianne"/>
          <w:sz w:val="18"/>
          <w:szCs w:val="18"/>
        </w:rPr>
        <w:t xml:space="preserve"> chaque</w:t>
      </w:r>
      <w:r w:rsidRPr="008A10D8">
        <w:rPr>
          <w:rFonts w:ascii="Marianne" w:hAnsi="Marianne"/>
          <w:sz w:val="18"/>
          <w:szCs w:val="18"/>
        </w:rPr>
        <w:t xml:space="preserve"> réunion de cadrage </w:t>
      </w:r>
    </w:p>
    <w:p w14:paraId="1754EF26" w14:textId="613A5AD5" w:rsidR="00537A8E" w:rsidRPr="008A10D8" w:rsidRDefault="00537A8E" w:rsidP="003F5BE3">
      <w:pPr>
        <w:pStyle w:val="Paragraphedeliste"/>
        <w:numPr>
          <w:ilvl w:val="0"/>
          <w:numId w:val="56"/>
        </w:numPr>
        <w:jc w:val="both"/>
        <w:rPr>
          <w:rFonts w:ascii="Marianne" w:hAnsi="Marianne"/>
          <w:sz w:val="18"/>
          <w:szCs w:val="18"/>
        </w:rPr>
      </w:pPr>
      <w:r w:rsidRPr="008A10D8">
        <w:rPr>
          <w:rFonts w:ascii="Marianne" w:hAnsi="Marianne"/>
          <w:sz w:val="18"/>
          <w:szCs w:val="18"/>
        </w:rPr>
        <w:t>PAQ</w:t>
      </w:r>
    </w:p>
    <w:p w14:paraId="30674C96" w14:textId="77777777" w:rsidR="00537A8E" w:rsidRPr="008A10D8" w:rsidRDefault="00537A8E" w:rsidP="00537A8E">
      <w:pPr>
        <w:pStyle w:val="Paragraphedeliste"/>
        <w:jc w:val="both"/>
        <w:rPr>
          <w:rFonts w:ascii="Marianne" w:hAnsi="Marianne"/>
          <w:sz w:val="18"/>
          <w:szCs w:val="18"/>
        </w:rPr>
      </w:pPr>
    </w:p>
    <w:p w14:paraId="05F1F0C9" w14:textId="77777777" w:rsidR="00537A8E" w:rsidRPr="008A10D8" w:rsidRDefault="00537A8E" w:rsidP="0010394E">
      <w:pPr>
        <w:pStyle w:val="StyleNiv4"/>
        <w:numPr>
          <w:ilvl w:val="2"/>
          <w:numId w:val="76"/>
        </w:numPr>
        <w:rPr>
          <w:rFonts w:ascii="Marianne" w:hAnsi="Marianne"/>
          <w:sz w:val="20"/>
          <w:szCs w:val="20"/>
        </w:rPr>
      </w:pPr>
      <w:bookmarkStart w:id="118" w:name="_Toc182993761"/>
      <w:bookmarkStart w:id="119" w:name="_Toc185352424"/>
      <w:r w:rsidRPr="008A10D8">
        <w:rPr>
          <w:rFonts w:ascii="Marianne" w:hAnsi="Marianne"/>
          <w:sz w:val="20"/>
          <w:szCs w:val="20"/>
        </w:rPr>
        <w:t>Conditions de réception de la prestation</w:t>
      </w:r>
      <w:bookmarkEnd w:id="118"/>
      <w:bookmarkEnd w:id="119"/>
    </w:p>
    <w:p w14:paraId="2DAEFDC7" w14:textId="77777777" w:rsidR="00537A8E" w:rsidRPr="008A10D8" w:rsidRDefault="00537A8E" w:rsidP="00537A8E">
      <w:pPr>
        <w:pStyle w:val="Paragraphedeliste"/>
        <w:ind w:left="0"/>
        <w:jc w:val="both"/>
        <w:rPr>
          <w:rFonts w:ascii="Marianne" w:hAnsi="Marianne"/>
          <w:sz w:val="18"/>
          <w:szCs w:val="18"/>
        </w:rPr>
      </w:pPr>
    </w:p>
    <w:p w14:paraId="2D4A7BF5" w14:textId="77777777" w:rsidR="00537A8E" w:rsidRPr="008A10D8" w:rsidRDefault="00537A8E" w:rsidP="00537A8E">
      <w:pPr>
        <w:pStyle w:val="Paragraphedeliste"/>
        <w:ind w:left="0"/>
        <w:jc w:val="both"/>
        <w:rPr>
          <w:rFonts w:ascii="Marianne" w:hAnsi="Marianne"/>
          <w:sz w:val="18"/>
          <w:szCs w:val="18"/>
        </w:rPr>
      </w:pPr>
      <w:r w:rsidRPr="008A10D8">
        <w:rPr>
          <w:rFonts w:ascii="Marianne" w:hAnsi="Marianne"/>
          <w:sz w:val="18"/>
          <w:szCs w:val="18"/>
        </w:rPr>
        <w:t>La réception de la prestation s’effectue par le ministère qui vérifie et constate que les livrables attendus sur la période sont conformes. Cette constatation fait l’objet d’un Procès-verbal de Service Fait.</w:t>
      </w:r>
    </w:p>
    <w:p w14:paraId="1D82367B" w14:textId="77777777" w:rsidR="00537A8E" w:rsidRPr="008A10D8" w:rsidRDefault="00537A8E" w:rsidP="00537A8E">
      <w:pPr>
        <w:pStyle w:val="Paragraphedeliste"/>
        <w:jc w:val="both"/>
        <w:rPr>
          <w:rFonts w:ascii="Marianne" w:hAnsi="Marianne"/>
          <w:sz w:val="18"/>
          <w:szCs w:val="18"/>
        </w:rPr>
      </w:pPr>
    </w:p>
    <w:p w14:paraId="2770C34F" w14:textId="77777777" w:rsidR="00537A8E" w:rsidRPr="008A10D8" w:rsidRDefault="00537A8E" w:rsidP="0010394E">
      <w:pPr>
        <w:pStyle w:val="StyleNiv4"/>
        <w:numPr>
          <w:ilvl w:val="2"/>
          <w:numId w:val="76"/>
        </w:numPr>
        <w:rPr>
          <w:rFonts w:ascii="Marianne" w:hAnsi="Marianne"/>
          <w:sz w:val="20"/>
          <w:szCs w:val="20"/>
        </w:rPr>
      </w:pPr>
      <w:bookmarkStart w:id="120" w:name="_Toc182993762"/>
      <w:bookmarkStart w:id="121" w:name="_Toc185352425"/>
      <w:r w:rsidRPr="008A10D8">
        <w:rPr>
          <w:rFonts w:ascii="Marianne" w:hAnsi="Marianne"/>
          <w:sz w:val="20"/>
          <w:szCs w:val="20"/>
        </w:rPr>
        <w:t>Durée d’exécution de la prestation</w:t>
      </w:r>
      <w:bookmarkEnd w:id="120"/>
      <w:bookmarkEnd w:id="121"/>
    </w:p>
    <w:p w14:paraId="2C017123" w14:textId="77777777" w:rsidR="00537A8E" w:rsidRPr="008A10D8" w:rsidRDefault="00537A8E" w:rsidP="00537A8E">
      <w:pPr>
        <w:pStyle w:val="Paragraphedeliste"/>
        <w:ind w:left="0"/>
        <w:jc w:val="both"/>
        <w:rPr>
          <w:rFonts w:ascii="Marianne" w:hAnsi="Marianne"/>
          <w:sz w:val="18"/>
          <w:szCs w:val="18"/>
        </w:rPr>
      </w:pPr>
    </w:p>
    <w:p w14:paraId="09D12CEC" w14:textId="028EAF7F" w:rsidR="00537A8E" w:rsidRDefault="004265D1" w:rsidP="00F7204D">
      <w:pPr>
        <w:pStyle w:val="Paragraphedeliste"/>
        <w:ind w:left="0"/>
        <w:jc w:val="both"/>
        <w:rPr>
          <w:rFonts w:ascii="Marianne" w:hAnsi="Marianne"/>
          <w:sz w:val="18"/>
          <w:szCs w:val="18"/>
        </w:rPr>
      </w:pPr>
      <w:r>
        <w:rPr>
          <w:rFonts w:ascii="Marianne" w:hAnsi="Marianne"/>
          <w:sz w:val="18"/>
          <w:szCs w:val="18"/>
        </w:rPr>
        <w:t>0</w:t>
      </w:r>
      <w:r w:rsidR="00537A8E" w:rsidRPr="008A10D8">
        <w:rPr>
          <w:rFonts w:ascii="Marianne" w:hAnsi="Marianne"/>
          <w:sz w:val="18"/>
          <w:szCs w:val="18"/>
        </w:rPr>
        <w:t>1 mois</w:t>
      </w:r>
      <w:r>
        <w:rPr>
          <w:rFonts w:ascii="Marianne" w:hAnsi="Marianne"/>
          <w:sz w:val="18"/>
          <w:szCs w:val="18"/>
        </w:rPr>
        <w:t xml:space="preserve"> (un mois)</w:t>
      </w:r>
      <w:r w:rsidR="00537A8E" w:rsidRPr="008A10D8">
        <w:rPr>
          <w:rFonts w:ascii="Marianne" w:hAnsi="Marianne"/>
          <w:sz w:val="18"/>
          <w:szCs w:val="18"/>
        </w:rPr>
        <w:t xml:space="preserve"> </w:t>
      </w:r>
      <w:r w:rsidR="00F7204D" w:rsidRPr="008A10D8">
        <w:rPr>
          <w:rFonts w:ascii="Marianne" w:hAnsi="Marianne"/>
          <w:sz w:val="18"/>
          <w:szCs w:val="18"/>
        </w:rPr>
        <w:t xml:space="preserve">à </w:t>
      </w:r>
      <w:r w:rsidR="00F7204D" w:rsidRPr="007139CD">
        <w:rPr>
          <w:rFonts w:ascii="Marianne" w:hAnsi="Marianne"/>
          <w:sz w:val="18"/>
          <w:szCs w:val="18"/>
        </w:rPr>
        <w:t>compter d</w:t>
      </w:r>
      <w:r w:rsidR="00852465" w:rsidRPr="007139CD">
        <w:rPr>
          <w:rFonts w:ascii="Marianne" w:hAnsi="Marianne"/>
          <w:sz w:val="18"/>
          <w:szCs w:val="18"/>
        </w:rPr>
        <w:t>u</w:t>
      </w:r>
      <w:r w:rsidRPr="007139CD">
        <w:rPr>
          <w:rFonts w:ascii="Marianne" w:hAnsi="Marianne"/>
          <w:sz w:val="18"/>
          <w:szCs w:val="18"/>
        </w:rPr>
        <w:t xml:space="preserve"> </w:t>
      </w:r>
      <w:r w:rsidR="00B2352B" w:rsidRPr="007139CD">
        <w:rPr>
          <w:rFonts w:ascii="Marianne" w:hAnsi="Marianne"/>
          <w:sz w:val="18"/>
          <w:szCs w:val="18"/>
        </w:rPr>
        <w:t>02</w:t>
      </w:r>
      <w:r w:rsidRPr="007139CD">
        <w:rPr>
          <w:rFonts w:ascii="Marianne" w:hAnsi="Marianne"/>
          <w:sz w:val="18"/>
          <w:szCs w:val="18"/>
        </w:rPr>
        <w:t xml:space="preserve"> </w:t>
      </w:r>
      <w:r w:rsidRPr="007139CD">
        <w:rPr>
          <w:rFonts w:ascii="Marianne" w:hAnsi="Marianne"/>
          <w:sz w:val="18"/>
        </w:rPr>
        <w:t>Juin 2025</w:t>
      </w:r>
      <w:r w:rsidR="00F7204D" w:rsidRPr="007139CD">
        <w:rPr>
          <w:rFonts w:ascii="Marianne" w:hAnsi="Marianne"/>
          <w:sz w:val="18"/>
          <w:szCs w:val="18"/>
        </w:rPr>
        <w:t>.</w:t>
      </w:r>
    </w:p>
    <w:p w14:paraId="40F56A0B" w14:textId="77777777" w:rsidR="008905FA" w:rsidRPr="008A10D8" w:rsidRDefault="008905FA" w:rsidP="0010394E">
      <w:pPr>
        <w:pStyle w:val="Paragraphedeliste"/>
        <w:ind w:left="0"/>
        <w:jc w:val="both"/>
        <w:rPr>
          <w:rFonts w:ascii="Marianne" w:hAnsi="Marianne"/>
          <w:sz w:val="18"/>
          <w:szCs w:val="18"/>
        </w:rPr>
      </w:pPr>
    </w:p>
    <w:p w14:paraId="77A25548" w14:textId="77777777" w:rsidR="00537A8E" w:rsidRPr="008A10D8" w:rsidRDefault="00537A8E" w:rsidP="0010394E">
      <w:pPr>
        <w:pStyle w:val="StyleNiv4"/>
        <w:numPr>
          <w:ilvl w:val="2"/>
          <w:numId w:val="76"/>
        </w:numPr>
        <w:rPr>
          <w:rFonts w:ascii="Marianne" w:hAnsi="Marianne"/>
          <w:sz w:val="20"/>
          <w:szCs w:val="20"/>
        </w:rPr>
      </w:pPr>
      <w:bookmarkStart w:id="122" w:name="_Toc182993764"/>
      <w:bookmarkStart w:id="123" w:name="_Toc185352426"/>
      <w:r w:rsidRPr="008A10D8">
        <w:rPr>
          <w:rFonts w:ascii="Marianne" w:hAnsi="Marianne"/>
          <w:sz w:val="20"/>
          <w:szCs w:val="20"/>
        </w:rPr>
        <w:t>Unités d’œuvre</w:t>
      </w:r>
      <w:bookmarkEnd w:id="122"/>
      <w:bookmarkEnd w:id="123"/>
    </w:p>
    <w:p w14:paraId="29AEA7FD" w14:textId="77777777" w:rsidR="00537A8E" w:rsidRPr="008A10D8" w:rsidRDefault="00537A8E" w:rsidP="00537A8E">
      <w:pPr>
        <w:pStyle w:val="Paragraphedeliste"/>
        <w:ind w:left="0"/>
        <w:jc w:val="both"/>
        <w:rPr>
          <w:rFonts w:ascii="Marianne" w:hAnsi="Marianne"/>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537A8E" w:rsidRPr="008A10D8" w14:paraId="716D2F0D" w14:textId="77777777" w:rsidTr="00053C03">
        <w:tc>
          <w:tcPr>
            <w:tcW w:w="4606" w:type="dxa"/>
            <w:shd w:val="clear" w:color="auto" w:fill="auto"/>
          </w:tcPr>
          <w:p w14:paraId="2C6F6011" w14:textId="262AAAA6" w:rsidR="00537A8E" w:rsidRPr="008A10D8" w:rsidRDefault="00537A8E" w:rsidP="00053C03">
            <w:pPr>
              <w:pStyle w:val="Paragraphedeliste"/>
              <w:ind w:left="0"/>
              <w:jc w:val="both"/>
              <w:rPr>
                <w:rFonts w:ascii="Marianne" w:hAnsi="Marianne"/>
                <w:sz w:val="18"/>
                <w:szCs w:val="18"/>
              </w:rPr>
            </w:pPr>
            <w:r w:rsidRPr="008A10D8">
              <w:rPr>
                <w:rFonts w:ascii="Marianne" w:hAnsi="Marianne"/>
                <w:sz w:val="18"/>
                <w:szCs w:val="18"/>
              </w:rPr>
              <w:t>La prestation P1 est une prestation unique</w:t>
            </w:r>
            <w:r w:rsidR="00590625" w:rsidRPr="008A10D8">
              <w:rPr>
                <w:rFonts w:ascii="Marianne" w:hAnsi="Marianne"/>
                <w:sz w:val="18"/>
                <w:szCs w:val="18"/>
              </w:rPr>
              <w:t xml:space="preserve"> à prix forfaitaire</w:t>
            </w:r>
            <w:r w:rsidR="003D56DE">
              <w:rPr>
                <w:rFonts w:ascii="Marianne" w:hAnsi="Marianne"/>
                <w:sz w:val="18"/>
                <w:szCs w:val="18"/>
              </w:rPr>
              <w:t xml:space="preserve"> défini dans le bordereau des prix</w:t>
            </w:r>
          </w:p>
        </w:tc>
        <w:tc>
          <w:tcPr>
            <w:tcW w:w="4606" w:type="dxa"/>
            <w:shd w:val="clear" w:color="auto" w:fill="auto"/>
          </w:tcPr>
          <w:p w14:paraId="47C526C5" w14:textId="77777777" w:rsidR="00537A8E" w:rsidRPr="008A10D8" w:rsidRDefault="00537A8E" w:rsidP="00053C03">
            <w:pPr>
              <w:pStyle w:val="Paragraphedeliste"/>
              <w:ind w:left="0"/>
              <w:jc w:val="both"/>
              <w:rPr>
                <w:rFonts w:ascii="Marianne" w:hAnsi="Marianne"/>
                <w:sz w:val="18"/>
                <w:szCs w:val="18"/>
              </w:rPr>
            </w:pPr>
            <w:r w:rsidRPr="008A10D8">
              <w:rPr>
                <w:rFonts w:ascii="Marianne" w:hAnsi="Marianne"/>
                <w:sz w:val="18"/>
                <w:szCs w:val="18"/>
              </w:rPr>
              <w:t>Pour l’ensemble de la prestation</w:t>
            </w:r>
          </w:p>
        </w:tc>
      </w:tr>
      <w:tr w:rsidR="00537A8E" w:rsidRPr="008A10D8" w14:paraId="6E0F4317" w14:textId="77777777" w:rsidTr="00053C03">
        <w:tc>
          <w:tcPr>
            <w:tcW w:w="4606" w:type="dxa"/>
            <w:shd w:val="clear" w:color="auto" w:fill="auto"/>
          </w:tcPr>
          <w:p w14:paraId="04B2FD9D" w14:textId="77777777" w:rsidR="00537A8E" w:rsidRPr="008A10D8" w:rsidRDefault="00537A8E" w:rsidP="00053C03">
            <w:pPr>
              <w:pStyle w:val="Paragraphedeliste"/>
              <w:ind w:left="0"/>
              <w:jc w:val="both"/>
              <w:rPr>
                <w:rFonts w:ascii="Marianne" w:hAnsi="Marianne"/>
                <w:sz w:val="18"/>
                <w:szCs w:val="18"/>
              </w:rPr>
            </w:pPr>
            <w:r w:rsidRPr="008A10D8">
              <w:rPr>
                <w:rFonts w:ascii="Marianne" w:hAnsi="Marianne"/>
                <w:sz w:val="18"/>
                <w:szCs w:val="18"/>
              </w:rPr>
              <w:t>P1 – Cadrage et prise de connaissance</w:t>
            </w:r>
          </w:p>
        </w:tc>
        <w:tc>
          <w:tcPr>
            <w:tcW w:w="4606" w:type="dxa"/>
            <w:shd w:val="clear" w:color="auto" w:fill="auto"/>
          </w:tcPr>
          <w:p w14:paraId="61B8151F" w14:textId="77777777" w:rsidR="00537A8E" w:rsidRPr="008A10D8" w:rsidRDefault="00537A8E" w:rsidP="00053C03">
            <w:pPr>
              <w:pStyle w:val="Paragraphedeliste"/>
              <w:ind w:left="0"/>
              <w:jc w:val="both"/>
              <w:rPr>
                <w:rFonts w:ascii="Marianne" w:hAnsi="Marianne"/>
                <w:sz w:val="18"/>
                <w:szCs w:val="18"/>
              </w:rPr>
            </w:pPr>
            <w:r w:rsidRPr="008A10D8">
              <w:rPr>
                <w:rFonts w:ascii="Marianne" w:hAnsi="Marianne"/>
                <w:sz w:val="18"/>
                <w:szCs w:val="18"/>
              </w:rPr>
              <w:t>UO-P1</w:t>
            </w:r>
          </w:p>
        </w:tc>
      </w:tr>
    </w:tbl>
    <w:p w14:paraId="5A8DBAB8" w14:textId="227AFCD0" w:rsidR="00A747C6" w:rsidRPr="008A10D8" w:rsidRDefault="00A747C6" w:rsidP="00537A8E">
      <w:pPr>
        <w:pStyle w:val="Paragraphedeliste"/>
        <w:ind w:left="0"/>
        <w:jc w:val="both"/>
        <w:rPr>
          <w:rFonts w:ascii="Marianne" w:hAnsi="Marianne"/>
          <w:sz w:val="18"/>
          <w:szCs w:val="18"/>
        </w:rPr>
      </w:pPr>
    </w:p>
    <w:p w14:paraId="6341754D" w14:textId="77777777" w:rsidR="00B750BF" w:rsidRPr="008A10D8" w:rsidRDefault="00B750BF" w:rsidP="00537A8E">
      <w:pPr>
        <w:pStyle w:val="Paragraphedeliste"/>
        <w:ind w:left="0"/>
        <w:jc w:val="both"/>
        <w:rPr>
          <w:rFonts w:ascii="Marianne" w:hAnsi="Marianne"/>
          <w:sz w:val="18"/>
          <w:szCs w:val="18"/>
        </w:rPr>
      </w:pPr>
    </w:p>
    <w:p w14:paraId="0A411E4E" w14:textId="77777777" w:rsidR="0068363D" w:rsidRPr="0010394E" w:rsidRDefault="00537A8E" w:rsidP="00C96E1D">
      <w:pPr>
        <w:pStyle w:val="Style3"/>
        <w:numPr>
          <w:ilvl w:val="1"/>
          <w:numId w:val="62"/>
        </w:numPr>
        <w:spacing w:before="0"/>
        <w:rPr>
          <w:lang w:val="fr-FR"/>
        </w:rPr>
      </w:pPr>
      <w:bookmarkStart w:id="124" w:name="_Toc182993765"/>
      <w:bookmarkStart w:id="125" w:name="_Toc185352427"/>
      <w:r w:rsidRPr="0010394E">
        <w:rPr>
          <w:lang w:val="fr-FR"/>
        </w:rPr>
        <w:t>P</w:t>
      </w:r>
      <w:r w:rsidR="00A747C6" w:rsidRPr="0010394E">
        <w:rPr>
          <w:lang w:val="fr-FR"/>
        </w:rPr>
        <w:t>ilotage de la prestation (P2)</w:t>
      </w:r>
      <w:bookmarkEnd w:id="124"/>
      <w:bookmarkEnd w:id="125"/>
    </w:p>
    <w:p w14:paraId="7F345AAB" w14:textId="77777777" w:rsidR="0068363D" w:rsidRPr="008A10D8" w:rsidRDefault="0068363D" w:rsidP="0068363D">
      <w:pPr>
        <w:pStyle w:val="Paragraphedeliste"/>
        <w:ind w:left="0"/>
        <w:jc w:val="both"/>
        <w:rPr>
          <w:rFonts w:ascii="Marianne" w:hAnsi="Marianne"/>
          <w:sz w:val="18"/>
          <w:szCs w:val="18"/>
        </w:rPr>
      </w:pPr>
    </w:p>
    <w:p w14:paraId="16874524" w14:textId="77777777" w:rsidR="00016773" w:rsidRPr="008A10D8" w:rsidRDefault="00016773" w:rsidP="00016773">
      <w:pPr>
        <w:pStyle w:val="Paragraphedeliste"/>
        <w:ind w:left="0"/>
        <w:jc w:val="both"/>
        <w:rPr>
          <w:rFonts w:ascii="Marianne" w:hAnsi="Marianne"/>
          <w:sz w:val="18"/>
          <w:szCs w:val="18"/>
        </w:rPr>
      </w:pPr>
      <w:r w:rsidRPr="008A10D8">
        <w:rPr>
          <w:rFonts w:ascii="Marianne" w:hAnsi="Marianne"/>
          <w:sz w:val="18"/>
          <w:szCs w:val="18"/>
        </w:rPr>
        <w:t>La prestation de pilotage a pour objet l’organisation, la planification et le suivi de l’activité des équipes du titulaire, ainsi que la mise en place de procédures de suivi permettant de donner une vision claire et exhaustive de l’avancée des travaux.</w:t>
      </w:r>
    </w:p>
    <w:p w14:paraId="5E7422A9" w14:textId="77777777" w:rsidR="00016773" w:rsidRPr="008A10D8" w:rsidRDefault="00016773" w:rsidP="00016773">
      <w:pPr>
        <w:pStyle w:val="Paragraphedeliste"/>
        <w:jc w:val="both"/>
        <w:rPr>
          <w:rFonts w:ascii="Marianne" w:hAnsi="Marianne"/>
          <w:sz w:val="18"/>
          <w:szCs w:val="18"/>
        </w:rPr>
      </w:pPr>
    </w:p>
    <w:p w14:paraId="28628A28" w14:textId="796CB2B8" w:rsidR="00016773" w:rsidRPr="008A10D8" w:rsidRDefault="00016773" w:rsidP="00016773">
      <w:pPr>
        <w:pStyle w:val="Paragraphedeliste"/>
        <w:ind w:left="0"/>
        <w:jc w:val="both"/>
        <w:rPr>
          <w:rFonts w:ascii="Marianne" w:hAnsi="Marianne"/>
          <w:sz w:val="18"/>
          <w:szCs w:val="18"/>
        </w:rPr>
      </w:pPr>
      <w:r w:rsidRPr="008A10D8">
        <w:rPr>
          <w:rFonts w:ascii="Marianne" w:hAnsi="Marianne"/>
          <w:sz w:val="18"/>
          <w:szCs w:val="18"/>
        </w:rPr>
        <w:t xml:space="preserve">Dans le cadre de cette prestation, il est attendu qu’un interlocuteur du côté du titulaire soit désigné pour être garant du service fourni et l’interlocuteur unique de la </w:t>
      </w:r>
      <w:r w:rsidR="0083449A">
        <w:rPr>
          <w:rFonts w:ascii="Marianne" w:hAnsi="Marianne"/>
          <w:sz w:val="18"/>
          <w:szCs w:val="18"/>
        </w:rPr>
        <w:t>d</w:t>
      </w:r>
      <w:r w:rsidR="003D56DE">
        <w:rPr>
          <w:rFonts w:ascii="Marianne" w:hAnsi="Marianne"/>
          <w:sz w:val="18"/>
          <w:szCs w:val="18"/>
        </w:rPr>
        <w:t>irection des services judiciaires (D</w:t>
      </w:r>
      <w:r w:rsidRPr="008A10D8">
        <w:rPr>
          <w:rFonts w:ascii="Marianne" w:hAnsi="Marianne"/>
          <w:sz w:val="18"/>
          <w:szCs w:val="18"/>
        </w:rPr>
        <w:t>SJ</w:t>
      </w:r>
      <w:r w:rsidR="003D56DE">
        <w:rPr>
          <w:rFonts w:ascii="Marianne" w:hAnsi="Marianne"/>
          <w:sz w:val="18"/>
          <w:szCs w:val="18"/>
        </w:rPr>
        <w:t>)</w:t>
      </w:r>
      <w:r w:rsidRPr="008A10D8">
        <w:rPr>
          <w:rFonts w:ascii="Marianne" w:hAnsi="Marianne"/>
          <w:sz w:val="18"/>
          <w:szCs w:val="18"/>
        </w:rPr>
        <w:t>.</w:t>
      </w:r>
    </w:p>
    <w:p w14:paraId="675AF56C" w14:textId="11D1912F" w:rsidR="00016773" w:rsidRPr="008A10D8" w:rsidRDefault="00016773" w:rsidP="0068363D">
      <w:pPr>
        <w:pStyle w:val="Paragraphedeliste"/>
        <w:ind w:left="0"/>
        <w:jc w:val="both"/>
        <w:rPr>
          <w:rFonts w:ascii="Marianne" w:hAnsi="Marianne"/>
          <w:sz w:val="18"/>
          <w:szCs w:val="18"/>
        </w:rPr>
      </w:pPr>
    </w:p>
    <w:p w14:paraId="2FBB6A5A" w14:textId="6422750E" w:rsidR="00281240" w:rsidRPr="008A10D8" w:rsidRDefault="00281240" w:rsidP="0068363D">
      <w:pPr>
        <w:pStyle w:val="Paragraphedeliste"/>
        <w:ind w:left="0"/>
        <w:jc w:val="both"/>
        <w:rPr>
          <w:rFonts w:ascii="Marianne" w:hAnsi="Marianne"/>
          <w:sz w:val="18"/>
          <w:szCs w:val="18"/>
        </w:rPr>
      </w:pPr>
      <w:r w:rsidRPr="008A10D8">
        <w:rPr>
          <w:rFonts w:ascii="Marianne" w:hAnsi="Marianne"/>
          <w:sz w:val="18"/>
          <w:szCs w:val="18"/>
        </w:rPr>
        <w:t>Dans le cadre de cette prestation, le titulaire s’engage à tenir les réunions suivantes dans les locaux de l’admi</w:t>
      </w:r>
      <w:r w:rsidR="008E749B" w:rsidRPr="008A10D8">
        <w:rPr>
          <w:rFonts w:ascii="Marianne" w:hAnsi="Marianne"/>
          <w:sz w:val="18"/>
          <w:szCs w:val="18"/>
        </w:rPr>
        <w:t>nistration à Paris ou par visio</w:t>
      </w:r>
      <w:r w:rsidRPr="008A10D8">
        <w:rPr>
          <w:rFonts w:ascii="Marianne" w:hAnsi="Marianne"/>
          <w:sz w:val="18"/>
          <w:szCs w:val="18"/>
        </w:rPr>
        <w:t>conférences à la demande de l’administration :</w:t>
      </w:r>
    </w:p>
    <w:p w14:paraId="70E27A66" w14:textId="04D22D40" w:rsidR="00281240" w:rsidRPr="008A10D8" w:rsidRDefault="00281240" w:rsidP="003F5BE3">
      <w:pPr>
        <w:pStyle w:val="Paragraphedeliste"/>
        <w:numPr>
          <w:ilvl w:val="0"/>
          <w:numId w:val="54"/>
        </w:numPr>
        <w:jc w:val="both"/>
        <w:rPr>
          <w:rFonts w:ascii="Marianne" w:hAnsi="Marianne"/>
          <w:sz w:val="18"/>
          <w:szCs w:val="18"/>
        </w:rPr>
      </w:pPr>
      <w:r w:rsidRPr="008A10D8">
        <w:rPr>
          <w:rFonts w:ascii="Marianne" w:hAnsi="Marianne"/>
          <w:sz w:val="18"/>
          <w:szCs w:val="18"/>
        </w:rPr>
        <w:t>Réunion</w:t>
      </w:r>
      <w:r w:rsidR="00092D26" w:rsidRPr="008A10D8">
        <w:rPr>
          <w:rFonts w:ascii="Marianne" w:hAnsi="Marianne"/>
          <w:sz w:val="18"/>
          <w:szCs w:val="18"/>
        </w:rPr>
        <w:t>s</w:t>
      </w:r>
      <w:r w:rsidRPr="008A10D8">
        <w:rPr>
          <w:rFonts w:ascii="Marianne" w:hAnsi="Marianne"/>
          <w:sz w:val="18"/>
          <w:szCs w:val="18"/>
        </w:rPr>
        <w:t xml:space="preserve"> hebdomadaires de suivi des prestations ;</w:t>
      </w:r>
    </w:p>
    <w:p w14:paraId="012F2DD9" w14:textId="00841B50" w:rsidR="00F7204D" w:rsidRPr="008A10D8" w:rsidRDefault="00F7204D" w:rsidP="003F5BE3">
      <w:pPr>
        <w:pStyle w:val="Paragraphedeliste"/>
        <w:numPr>
          <w:ilvl w:val="0"/>
          <w:numId w:val="54"/>
        </w:numPr>
        <w:jc w:val="both"/>
        <w:rPr>
          <w:rFonts w:ascii="Marianne" w:hAnsi="Marianne"/>
          <w:sz w:val="18"/>
          <w:szCs w:val="18"/>
        </w:rPr>
      </w:pPr>
      <w:r w:rsidRPr="008A10D8">
        <w:rPr>
          <w:rFonts w:ascii="Marianne" w:hAnsi="Marianne"/>
          <w:sz w:val="18"/>
          <w:szCs w:val="18"/>
        </w:rPr>
        <w:t>Les autres réunions définies le cas échéant dans le PAQ ;</w:t>
      </w:r>
    </w:p>
    <w:p w14:paraId="1C1E3767" w14:textId="0DD2DC51" w:rsidR="00281240" w:rsidRPr="008A10D8" w:rsidRDefault="00281240" w:rsidP="003F5BE3">
      <w:pPr>
        <w:pStyle w:val="Paragraphedeliste"/>
        <w:numPr>
          <w:ilvl w:val="0"/>
          <w:numId w:val="54"/>
        </w:numPr>
        <w:jc w:val="both"/>
        <w:rPr>
          <w:rFonts w:ascii="Marianne" w:hAnsi="Marianne"/>
          <w:sz w:val="18"/>
          <w:szCs w:val="18"/>
        </w:rPr>
      </w:pPr>
      <w:r w:rsidRPr="008A10D8">
        <w:rPr>
          <w:rFonts w:ascii="Marianne" w:hAnsi="Marianne"/>
          <w:sz w:val="18"/>
          <w:szCs w:val="18"/>
        </w:rPr>
        <w:t>Plus globalement, lorsque cela est nécessaire, à la demande de l’administration ou du titulaire, pour traiter l’ensemble des problèmes rencontrés dans le déroulement des opérations ;</w:t>
      </w:r>
    </w:p>
    <w:p w14:paraId="76810154" w14:textId="1E3813DC" w:rsidR="00281240" w:rsidRPr="008A10D8" w:rsidRDefault="00281240" w:rsidP="003F5BE3">
      <w:pPr>
        <w:pStyle w:val="Paragraphedeliste"/>
        <w:numPr>
          <w:ilvl w:val="0"/>
          <w:numId w:val="54"/>
        </w:numPr>
        <w:jc w:val="both"/>
        <w:rPr>
          <w:rFonts w:ascii="Marianne" w:hAnsi="Marianne"/>
          <w:sz w:val="18"/>
          <w:szCs w:val="18"/>
        </w:rPr>
      </w:pPr>
      <w:r w:rsidRPr="008A10D8">
        <w:rPr>
          <w:rFonts w:ascii="Marianne" w:hAnsi="Marianne"/>
          <w:sz w:val="18"/>
          <w:szCs w:val="18"/>
        </w:rPr>
        <w:t>Réunion de bilan à l’issue de l’exécution des opérations.</w:t>
      </w:r>
    </w:p>
    <w:p w14:paraId="685EA115" w14:textId="77777777" w:rsidR="008A10D8" w:rsidRPr="008A10D8" w:rsidRDefault="008A10D8" w:rsidP="008A10D8">
      <w:pPr>
        <w:pStyle w:val="Paragraphedeliste"/>
        <w:ind w:left="720"/>
        <w:jc w:val="both"/>
        <w:rPr>
          <w:rFonts w:ascii="Marianne" w:hAnsi="Marianne"/>
          <w:sz w:val="18"/>
          <w:szCs w:val="18"/>
        </w:rPr>
      </w:pPr>
    </w:p>
    <w:p w14:paraId="278628B9" w14:textId="756F7A8E" w:rsidR="00537A8E" w:rsidRPr="00846DEB" w:rsidRDefault="00846DEB" w:rsidP="00846DEB">
      <w:pPr>
        <w:pStyle w:val="StyleNiv4"/>
        <w:numPr>
          <w:ilvl w:val="0"/>
          <w:numId w:val="0"/>
        </w:numPr>
        <w:ind w:left="851"/>
        <w:rPr>
          <w:rFonts w:ascii="Marianne" w:hAnsi="Marianne"/>
          <w:sz w:val="20"/>
          <w:szCs w:val="20"/>
        </w:rPr>
      </w:pPr>
      <w:bookmarkStart w:id="126" w:name="_Toc182993766"/>
      <w:bookmarkStart w:id="127" w:name="_Toc185352428"/>
      <w:r>
        <w:rPr>
          <w:rFonts w:ascii="Marianne" w:hAnsi="Marianne"/>
          <w:sz w:val="20"/>
          <w:szCs w:val="20"/>
        </w:rPr>
        <w:t>5.2.1</w:t>
      </w:r>
      <w:r w:rsidR="008A10D8" w:rsidRPr="00846DEB">
        <w:rPr>
          <w:rFonts w:ascii="Marianne" w:hAnsi="Marianne"/>
          <w:sz w:val="20"/>
          <w:szCs w:val="20"/>
        </w:rPr>
        <w:t xml:space="preserve"> </w:t>
      </w:r>
      <w:r w:rsidR="00590625" w:rsidRPr="00846DEB">
        <w:rPr>
          <w:rFonts w:ascii="Marianne" w:hAnsi="Marianne"/>
          <w:sz w:val="20"/>
          <w:szCs w:val="20"/>
        </w:rPr>
        <w:t>Description des tâches</w:t>
      </w:r>
      <w:bookmarkEnd w:id="126"/>
      <w:bookmarkEnd w:id="127"/>
      <w:r w:rsidR="00590625" w:rsidRPr="00846DEB">
        <w:rPr>
          <w:rFonts w:ascii="Marianne" w:hAnsi="Marianne"/>
          <w:sz w:val="20"/>
          <w:szCs w:val="20"/>
        </w:rPr>
        <w:t xml:space="preserve"> </w:t>
      </w:r>
    </w:p>
    <w:p w14:paraId="60D4F7AE" w14:textId="77777777" w:rsidR="00537A8E" w:rsidRPr="008A10D8" w:rsidRDefault="00537A8E" w:rsidP="0068363D">
      <w:pPr>
        <w:pStyle w:val="Paragraphedeliste"/>
        <w:ind w:left="0"/>
        <w:jc w:val="both"/>
        <w:rPr>
          <w:rFonts w:ascii="Marianne" w:hAnsi="Marianne"/>
          <w:sz w:val="18"/>
          <w:szCs w:val="18"/>
        </w:rPr>
      </w:pPr>
    </w:p>
    <w:p w14:paraId="652EAA12" w14:textId="3C685395" w:rsidR="00537A8E" w:rsidRPr="008A10D8" w:rsidRDefault="00537A8E" w:rsidP="003F5BE3">
      <w:pPr>
        <w:pStyle w:val="Paragraphedeliste"/>
        <w:numPr>
          <w:ilvl w:val="0"/>
          <w:numId w:val="27"/>
        </w:numPr>
        <w:jc w:val="both"/>
        <w:rPr>
          <w:rFonts w:ascii="Marianne" w:hAnsi="Marianne"/>
          <w:sz w:val="18"/>
          <w:szCs w:val="18"/>
        </w:rPr>
      </w:pPr>
      <w:r w:rsidRPr="008A10D8">
        <w:rPr>
          <w:rFonts w:ascii="Marianne" w:hAnsi="Marianne"/>
          <w:sz w:val="18"/>
          <w:szCs w:val="18"/>
        </w:rPr>
        <w:t>Organiser, planifier, piloter l’activité quotidienne (répartition des contrôles, …)</w:t>
      </w:r>
      <w:r w:rsidR="00016773" w:rsidRPr="008A10D8">
        <w:rPr>
          <w:rFonts w:ascii="Marianne" w:hAnsi="Marianne"/>
          <w:sz w:val="18"/>
          <w:szCs w:val="18"/>
        </w:rPr>
        <w:t> ;</w:t>
      </w:r>
    </w:p>
    <w:p w14:paraId="4A3F68E7" w14:textId="396BD7A1" w:rsidR="00537A8E" w:rsidRPr="008A10D8" w:rsidRDefault="00537A8E" w:rsidP="003F5BE3">
      <w:pPr>
        <w:pStyle w:val="Paragraphedeliste"/>
        <w:numPr>
          <w:ilvl w:val="0"/>
          <w:numId w:val="27"/>
        </w:numPr>
        <w:jc w:val="both"/>
        <w:rPr>
          <w:rFonts w:ascii="Marianne" w:hAnsi="Marianne"/>
          <w:sz w:val="18"/>
          <w:szCs w:val="18"/>
        </w:rPr>
      </w:pPr>
      <w:r w:rsidRPr="008A10D8">
        <w:rPr>
          <w:rFonts w:ascii="Marianne" w:hAnsi="Marianne"/>
          <w:sz w:val="18"/>
          <w:szCs w:val="18"/>
        </w:rPr>
        <w:lastRenderedPageBreak/>
        <w:t>Suivre l’avancement de la prestation, gérer les risques</w:t>
      </w:r>
      <w:r w:rsidR="00016773" w:rsidRPr="008A10D8">
        <w:rPr>
          <w:rFonts w:ascii="Marianne" w:hAnsi="Marianne"/>
          <w:sz w:val="18"/>
          <w:szCs w:val="18"/>
        </w:rPr>
        <w:t> ;</w:t>
      </w:r>
    </w:p>
    <w:p w14:paraId="793C182C" w14:textId="76A36458" w:rsidR="00B750BF" w:rsidRPr="008A10D8" w:rsidRDefault="00B750BF" w:rsidP="003F5BE3">
      <w:pPr>
        <w:pStyle w:val="Paragraphedeliste"/>
        <w:numPr>
          <w:ilvl w:val="0"/>
          <w:numId w:val="27"/>
        </w:numPr>
        <w:jc w:val="both"/>
        <w:rPr>
          <w:rFonts w:ascii="Marianne" w:hAnsi="Marianne"/>
          <w:sz w:val="18"/>
          <w:szCs w:val="18"/>
        </w:rPr>
      </w:pPr>
      <w:r w:rsidRPr="008A10D8">
        <w:rPr>
          <w:rFonts w:ascii="Marianne" w:hAnsi="Marianne"/>
          <w:sz w:val="18"/>
          <w:szCs w:val="18"/>
        </w:rPr>
        <w:t>Organiser le comité de suivi hebdomadaire des prestations ;</w:t>
      </w:r>
    </w:p>
    <w:p w14:paraId="680C9E90" w14:textId="77777777" w:rsidR="00590625" w:rsidRPr="008A10D8" w:rsidRDefault="00537A8E" w:rsidP="003F5BE3">
      <w:pPr>
        <w:pStyle w:val="Paragraphedeliste"/>
        <w:numPr>
          <w:ilvl w:val="0"/>
          <w:numId w:val="27"/>
        </w:numPr>
        <w:jc w:val="both"/>
        <w:rPr>
          <w:rFonts w:ascii="Marianne" w:hAnsi="Marianne"/>
          <w:sz w:val="18"/>
          <w:szCs w:val="18"/>
        </w:rPr>
      </w:pPr>
      <w:r w:rsidRPr="008A10D8">
        <w:rPr>
          <w:rFonts w:ascii="Marianne" w:hAnsi="Marianne"/>
          <w:sz w:val="18"/>
          <w:szCs w:val="18"/>
        </w:rPr>
        <w:t xml:space="preserve">Assurer le </w:t>
      </w:r>
      <w:proofErr w:type="spellStart"/>
      <w:r w:rsidRPr="008A10D8">
        <w:rPr>
          <w:rFonts w:ascii="Marianne" w:hAnsi="Marianne"/>
          <w:sz w:val="18"/>
          <w:szCs w:val="18"/>
        </w:rPr>
        <w:t>reporting</w:t>
      </w:r>
      <w:proofErr w:type="spellEnd"/>
      <w:r w:rsidRPr="008A10D8">
        <w:rPr>
          <w:rFonts w:ascii="Marianne" w:hAnsi="Marianne"/>
          <w:sz w:val="18"/>
          <w:szCs w:val="18"/>
        </w:rPr>
        <w:t xml:space="preserve"> de l’activité</w:t>
      </w:r>
      <w:r w:rsidR="00C357AF" w:rsidRPr="008A10D8">
        <w:rPr>
          <w:rFonts w:ascii="Marianne" w:hAnsi="Marianne"/>
          <w:sz w:val="18"/>
          <w:szCs w:val="18"/>
        </w:rPr>
        <w:t> </w:t>
      </w:r>
      <w:r w:rsidR="00590625" w:rsidRPr="008A10D8">
        <w:rPr>
          <w:rFonts w:ascii="Marianne" w:hAnsi="Marianne"/>
          <w:sz w:val="18"/>
          <w:szCs w:val="18"/>
        </w:rPr>
        <w:t>;</w:t>
      </w:r>
    </w:p>
    <w:p w14:paraId="1EBEA46F" w14:textId="5BA95602" w:rsidR="00590625" w:rsidRPr="008A10D8" w:rsidRDefault="00590625" w:rsidP="003F5BE3">
      <w:pPr>
        <w:pStyle w:val="Paragraphedeliste"/>
        <w:numPr>
          <w:ilvl w:val="1"/>
          <w:numId w:val="27"/>
        </w:numPr>
        <w:jc w:val="both"/>
        <w:rPr>
          <w:rFonts w:ascii="Marianne" w:hAnsi="Marianne"/>
          <w:sz w:val="18"/>
          <w:szCs w:val="18"/>
        </w:rPr>
      </w:pPr>
      <w:r w:rsidRPr="008A10D8">
        <w:rPr>
          <w:rFonts w:ascii="Marianne" w:hAnsi="Marianne"/>
          <w:sz w:val="18"/>
          <w:szCs w:val="18"/>
        </w:rPr>
        <w:t>Fournir des données chiffrées quotidiennes de l’état d’avancement du support et de l’instruction (mesure du nombre de dossiers traités au quotidien, mesure du temps d’exécution des contrôle</w:t>
      </w:r>
      <w:r w:rsidR="002A61A8" w:rsidRPr="008A10D8">
        <w:rPr>
          <w:rFonts w:ascii="Marianne" w:hAnsi="Marianne"/>
          <w:sz w:val="18"/>
          <w:szCs w:val="18"/>
        </w:rPr>
        <w:t>s</w:t>
      </w:r>
      <w:r w:rsidRPr="008A10D8">
        <w:rPr>
          <w:rFonts w:ascii="Marianne" w:hAnsi="Marianne"/>
          <w:sz w:val="18"/>
          <w:szCs w:val="18"/>
        </w:rPr>
        <w:t>…) ;</w:t>
      </w:r>
    </w:p>
    <w:p w14:paraId="12B6ED2D" w14:textId="77777777" w:rsidR="00590625" w:rsidRPr="008A10D8" w:rsidRDefault="00590625" w:rsidP="003F5BE3">
      <w:pPr>
        <w:pStyle w:val="Paragraphedeliste"/>
        <w:numPr>
          <w:ilvl w:val="1"/>
          <w:numId w:val="27"/>
        </w:numPr>
        <w:jc w:val="both"/>
        <w:rPr>
          <w:rFonts w:ascii="Marianne" w:hAnsi="Marianne"/>
          <w:sz w:val="18"/>
          <w:szCs w:val="18"/>
        </w:rPr>
      </w:pPr>
      <w:r w:rsidRPr="008A10D8">
        <w:rPr>
          <w:rFonts w:ascii="Marianne" w:hAnsi="Marianne"/>
          <w:sz w:val="18"/>
          <w:szCs w:val="18"/>
        </w:rPr>
        <w:t>Remontées des difficultés et anomalies ;</w:t>
      </w:r>
    </w:p>
    <w:p w14:paraId="036EF51B" w14:textId="2E069CF7" w:rsidR="00C357AF" w:rsidRPr="008A10D8" w:rsidRDefault="00590625" w:rsidP="003F5BE3">
      <w:pPr>
        <w:pStyle w:val="Paragraphedeliste"/>
        <w:numPr>
          <w:ilvl w:val="1"/>
          <w:numId w:val="27"/>
        </w:numPr>
        <w:jc w:val="both"/>
        <w:rPr>
          <w:rFonts w:ascii="Marianne" w:hAnsi="Marianne"/>
          <w:sz w:val="18"/>
          <w:szCs w:val="18"/>
        </w:rPr>
      </w:pPr>
      <w:r w:rsidRPr="008A10D8">
        <w:rPr>
          <w:rFonts w:ascii="Marianne" w:hAnsi="Marianne"/>
          <w:sz w:val="18"/>
          <w:szCs w:val="18"/>
        </w:rPr>
        <w:t>Mise en place d’un outil de capitalisation permettant de recenser les questions récurrentes et les réponses technique</w:t>
      </w:r>
      <w:r w:rsidR="002A61A8" w:rsidRPr="008A10D8">
        <w:rPr>
          <w:rFonts w:ascii="Marianne" w:hAnsi="Marianne"/>
          <w:sz w:val="18"/>
          <w:szCs w:val="18"/>
        </w:rPr>
        <w:t>s</w:t>
      </w:r>
      <w:r w:rsidRPr="008A10D8">
        <w:rPr>
          <w:rFonts w:ascii="Marianne" w:hAnsi="Marianne"/>
          <w:sz w:val="18"/>
          <w:szCs w:val="18"/>
        </w:rPr>
        <w:t xml:space="preserve"> ou métier apportées par le ministère ;</w:t>
      </w:r>
    </w:p>
    <w:p w14:paraId="11532CB7" w14:textId="499AB2D0" w:rsidR="000E07FA" w:rsidRPr="008A10D8" w:rsidRDefault="00171580" w:rsidP="003F5BE3">
      <w:pPr>
        <w:pStyle w:val="Paragraphedeliste"/>
        <w:numPr>
          <w:ilvl w:val="0"/>
          <w:numId w:val="27"/>
        </w:numPr>
        <w:jc w:val="both"/>
        <w:rPr>
          <w:rFonts w:ascii="Marianne" w:hAnsi="Marianne"/>
          <w:sz w:val="18"/>
          <w:szCs w:val="18"/>
        </w:rPr>
      </w:pPr>
      <w:r w:rsidRPr="008A10D8">
        <w:rPr>
          <w:rFonts w:ascii="Marianne" w:hAnsi="Marianne"/>
          <w:sz w:val="18"/>
          <w:szCs w:val="18"/>
        </w:rPr>
        <w:t>Organiser les comités définis dans le PAQ en lien avec le ministère</w:t>
      </w:r>
      <w:r w:rsidR="004011EE" w:rsidRPr="008A10D8">
        <w:rPr>
          <w:rFonts w:ascii="Marianne" w:hAnsi="Marianne"/>
          <w:sz w:val="18"/>
          <w:szCs w:val="18"/>
        </w:rPr>
        <w:t>.</w:t>
      </w:r>
    </w:p>
    <w:p w14:paraId="4ECAB04D" w14:textId="77777777" w:rsidR="00092D26" w:rsidRPr="008A10D8" w:rsidRDefault="00092D26" w:rsidP="00092D26">
      <w:pPr>
        <w:pStyle w:val="Paragraphedeliste"/>
        <w:ind w:left="0"/>
        <w:jc w:val="both"/>
        <w:rPr>
          <w:rFonts w:ascii="Marianne" w:hAnsi="Marianne"/>
          <w:sz w:val="18"/>
          <w:szCs w:val="18"/>
        </w:rPr>
      </w:pPr>
    </w:p>
    <w:p w14:paraId="741F7359" w14:textId="7129487B" w:rsidR="00537A8E" w:rsidRPr="00846DEB" w:rsidRDefault="00846DEB" w:rsidP="00846DEB">
      <w:pPr>
        <w:pStyle w:val="StyleNiv4"/>
        <w:numPr>
          <w:ilvl w:val="0"/>
          <w:numId w:val="0"/>
        </w:numPr>
        <w:ind w:left="851"/>
        <w:rPr>
          <w:rFonts w:ascii="Marianne" w:hAnsi="Marianne"/>
          <w:sz w:val="20"/>
          <w:szCs w:val="20"/>
        </w:rPr>
      </w:pPr>
      <w:bookmarkStart w:id="128" w:name="_Toc182993767"/>
      <w:bookmarkStart w:id="129" w:name="_Toc185352429"/>
      <w:r>
        <w:rPr>
          <w:rFonts w:ascii="Marianne" w:hAnsi="Marianne"/>
          <w:sz w:val="20"/>
          <w:szCs w:val="20"/>
        </w:rPr>
        <w:t xml:space="preserve">5.2.2 </w:t>
      </w:r>
      <w:r w:rsidR="00537A8E" w:rsidRPr="00846DEB">
        <w:rPr>
          <w:rFonts w:ascii="Marianne" w:hAnsi="Marianne"/>
          <w:sz w:val="20"/>
          <w:szCs w:val="20"/>
        </w:rPr>
        <w:t>Livrables attendus</w:t>
      </w:r>
      <w:bookmarkEnd w:id="128"/>
      <w:bookmarkEnd w:id="129"/>
    </w:p>
    <w:p w14:paraId="75990362" w14:textId="77777777" w:rsidR="00165F04" w:rsidRPr="00846DEB" w:rsidRDefault="00165F04" w:rsidP="00165F04">
      <w:pPr>
        <w:pStyle w:val="Paragraphedeliste"/>
        <w:ind w:left="0"/>
        <w:jc w:val="both"/>
        <w:rPr>
          <w:rFonts w:ascii="Marianne" w:hAnsi="Marianne"/>
          <w:sz w:val="18"/>
          <w:szCs w:val="18"/>
        </w:rPr>
      </w:pPr>
    </w:p>
    <w:p w14:paraId="0A23AFBB" w14:textId="03E3AB1E" w:rsidR="00537A8E" w:rsidRPr="00846DEB" w:rsidRDefault="00537A8E" w:rsidP="003F5BE3">
      <w:pPr>
        <w:pStyle w:val="Paragraphedeliste"/>
        <w:numPr>
          <w:ilvl w:val="0"/>
          <w:numId w:val="28"/>
        </w:numPr>
        <w:jc w:val="both"/>
        <w:rPr>
          <w:rFonts w:ascii="Marianne" w:hAnsi="Marianne"/>
          <w:sz w:val="18"/>
          <w:szCs w:val="18"/>
        </w:rPr>
      </w:pPr>
      <w:r w:rsidRPr="00846DEB">
        <w:rPr>
          <w:rFonts w:ascii="Marianne" w:hAnsi="Marianne"/>
          <w:sz w:val="18"/>
          <w:szCs w:val="18"/>
        </w:rPr>
        <w:t xml:space="preserve">Tableaux de bords définis conjointement avec le </w:t>
      </w:r>
      <w:r w:rsidR="00B17F18">
        <w:rPr>
          <w:rFonts w:ascii="Marianne" w:hAnsi="Marianne"/>
          <w:sz w:val="18"/>
          <w:szCs w:val="18"/>
        </w:rPr>
        <w:t>m</w:t>
      </w:r>
      <w:r w:rsidRPr="00846DEB">
        <w:rPr>
          <w:rFonts w:ascii="Marianne" w:hAnsi="Marianne"/>
          <w:sz w:val="18"/>
          <w:szCs w:val="18"/>
        </w:rPr>
        <w:t>inistère</w:t>
      </w:r>
    </w:p>
    <w:p w14:paraId="1619466B" w14:textId="3156AB5F" w:rsidR="00537A8E" w:rsidRPr="00846DEB" w:rsidRDefault="00165F04" w:rsidP="003F5BE3">
      <w:pPr>
        <w:pStyle w:val="Paragraphedeliste"/>
        <w:numPr>
          <w:ilvl w:val="0"/>
          <w:numId w:val="28"/>
        </w:numPr>
        <w:jc w:val="both"/>
        <w:rPr>
          <w:rFonts w:ascii="Marianne" w:hAnsi="Marianne"/>
          <w:sz w:val="18"/>
          <w:szCs w:val="18"/>
        </w:rPr>
      </w:pPr>
      <w:r w:rsidRPr="00846DEB">
        <w:rPr>
          <w:rFonts w:ascii="Marianne" w:hAnsi="Marianne"/>
          <w:sz w:val="18"/>
          <w:szCs w:val="18"/>
        </w:rPr>
        <w:t>Support</w:t>
      </w:r>
      <w:r w:rsidR="00281240" w:rsidRPr="00846DEB">
        <w:rPr>
          <w:rFonts w:ascii="Marianne" w:hAnsi="Marianne"/>
          <w:sz w:val="18"/>
          <w:szCs w:val="18"/>
        </w:rPr>
        <w:t>s</w:t>
      </w:r>
      <w:r w:rsidRPr="00846DEB">
        <w:rPr>
          <w:rFonts w:ascii="Marianne" w:hAnsi="Marianne"/>
          <w:sz w:val="18"/>
          <w:szCs w:val="18"/>
        </w:rPr>
        <w:t xml:space="preserve"> et comp</w:t>
      </w:r>
      <w:r w:rsidR="00537A8E" w:rsidRPr="00846DEB">
        <w:rPr>
          <w:rFonts w:ascii="Marianne" w:hAnsi="Marianne"/>
          <w:sz w:val="18"/>
          <w:szCs w:val="18"/>
        </w:rPr>
        <w:t>te</w:t>
      </w:r>
      <w:r w:rsidR="00281240" w:rsidRPr="00846DEB">
        <w:rPr>
          <w:rFonts w:ascii="Marianne" w:hAnsi="Marianne"/>
          <w:sz w:val="18"/>
          <w:szCs w:val="18"/>
        </w:rPr>
        <w:t>s</w:t>
      </w:r>
      <w:r w:rsidR="00537A8E" w:rsidRPr="00846DEB">
        <w:rPr>
          <w:rFonts w:ascii="Marianne" w:hAnsi="Marianne"/>
          <w:sz w:val="18"/>
          <w:szCs w:val="18"/>
        </w:rPr>
        <w:t xml:space="preserve"> rendu de</w:t>
      </w:r>
      <w:r w:rsidR="00281240" w:rsidRPr="00846DEB">
        <w:rPr>
          <w:rFonts w:ascii="Marianne" w:hAnsi="Marianne"/>
          <w:sz w:val="18"/>
          <w:szCs w:val="18"/>
        </w:rPr>
        <w:t xml:space="preserve"> chaque </w:t>
      </w:r>
      <w:r w:rsidR="00537A8E" w:rsidRPr="00846DEB">
        <w:rPr>
          <w:rFonts w:ascii="Marianne" w:hAnsi="Marianne"/>
          <w:sz w:val="18"/>
          <w:szCs w:val="18"/>
        </w:rPr>
        <w:t>réunion</w:t>
      </w:r>
    </w:p>
    <w:p w14:paraId="62AF3429" w14:textId="77777777" w:rsidR="00537A8E" w:rsidRPr="00846DEB" w:rsidRDefault="00537A8E" w:rsidP="003F5BE3">
      <w:pPr>
        <w:pStyle w:val="Paragraphedeliste"/>
        <w:numPr>
          <w:ilvl w:val="0"/>
          <w:numId w:val="28"/>
        </w:numPr>
        <w:jc w:val="both"/>
        <w:rPr>
          <w:rFonts w:ascii="Marianne" w:hAnsi="Marianne"/>
          <w:sz w:val="18"/>
          <w:szCs w:val="18"/>
        </w:rPr>
      </w:pPr>
      <w:r w:rsidRPr="00846DEB">
        <w:rPr>
          <w:rFonts w:ascii="Marianne" w:hAnsi="Marianne"/>
          <w:sz w:val="18"/>
          <w:szCs w:val="18"/>
        </w:rPr>
        <w:t>Planning mis à jour</w:t>
      </w:r>
    </w:p>
    <w:p w14:paraId="7670F90F" w14:textId="77777777" w:rsidR="00537A8E" w:rsidRPr="00846DEB" w:rsidRDefault="00537A8E" w:rsidP="003F5BE3">
      <w:pPr>
        <w:pStyle w:val="Paragraphedeliste"/>
        <w:numPr>
          <w:ilvl w:val="0"/>
          <w:numId w:val="28"/>
        </w:numPr>
        <w:jc w:val="both"/>
        <w:rPr>
          <w:rFonts w:ascii="Marianne" w:hAnsi="Marianne"/>
          <w:sz w:val="18"/>
          <w:szCs w:val="18"/>
        </w:rPr>
      </w:pPr>
      <w:r w:rsidRPr="00846DEB">
        <w:rPr>
          <w:rFonts w:ascii="Marianne" w:hAnsi="Marianne"/>
          <w:sz w:val="18"/>
          <w:szCs w:val="18"/>
        </w:rPr>
        <w:t>Propositions d’axes de progrès</w:t>
      </w:r>
    </w:p>
    <w:p w14:paraId="670FB16D" w14:textId="77777777" w:rsidR="00537A8E" w:rsidRPr="00846DEB" w:rsidRDefault="00537A8E" w:rsidP="003F5BE3">
      <w:pPr>
        <w:pStyle w:val="Paragraphedeliste"/>
        <w:numPr>
          <w:ilvl w:val="0"/>
          <w:numId w:val="28"/>
        </w:numPr>
        <w:jc w:val="both"/>
        <w:rPr>
          <w:rFonts w:ascii="Marianne" w:hAnsi="Marianne"/>
          <w:sz w:val="18"/>
          <w:szCs w:val="18"/>
        </w:rPr>
      </w:pPr>
      <w:r w:rsidRPr="00846DEB">
        <w:rPr>
          <w:rFonts w:ascii="Marianne" w:hAnsi="Marianne"/>
          <w:sz w:val="18"/>
          <w:szCs w:val="18"/>
        </w:rPr>
        <w:t>Plan de maîtrise des risques</w:t>
      </w:r>
    </w:p>
    <w:p w14:paraId="6016A1E6" w14:textId="7C795A7B" w:rsidR="00537A8E" w:rsidRPr="00846DEB" w:rsidRDefault="00537A8E" w:rsidP="003F5BE3">
      <w:pPr>
        <w:pStyle w:val="Paragraphedeliste"/>
        <w:numPr>
          <w:ilvl w:val="0"/>
          <w:numId w:val="28"/>
        </w:numPr>
        <w:jc w:val="both"/>
        <w:rPr>
          <w:rFonts w:ascii="Marianne" w:hAnsi="Marianne"/>
          <w:sz w:val="18"/>
          <w:szCs w:val="18"/>
        </w:rPr>
      </w:pPr>
      <w:r w:rsidRPr="00846DEB">
        <w:rPr>
          <w:rFonts w:ascii="Marianne" w:hAnsi="Marianne"/>
          <w:sz w:val="18"/>
          <w:szCs w:val="18"/>
        </w:rPr>
        <w:t>Bilan d’avancement de prestation</w:t>
      </w:r>
    </w:p>
    <w:p w14:paraId="5F4DE5B2" w14:textId="77777777" w:rsidR="00165F04" w:rsidRPr="00846DEB" w:rsidRDefault="00165F04" w:rsidP="00165F04">
      <w:pPr>
        <w:pStyle w:val="Paragraphedeliste"/>
        <w:ind w:left="0"/>
        <w:jc w:val="both"/>
        <w:rPr>
          <w:rFonts w:ascii="Marianne" w:hAnsi="Marianne"/>
          <w:sz w:val="18"/>
          <w:szCs w:val="18"/>
        </w:rPr>
      </w:pPr>
    </w:p>
    <w:p w14:paraId="4A71C225" w14:textId="77777777" w:rsidR="00537A8E" w:rsidRPr="00846DEB" w:rsidRDefault="00537A8E" w:rsidP="00165F04">
      <w:pPr>
        <w:pStyle w:val="Paragraphedeliste"/>
        <w:ind w:left="0"/>
        <w:jc w:val="both"/>
        <w:rPr>
          <w:rFonts w:ascii="Marianne" w:hAnsi="Marianne"/>
          <w:sz w:val="18"/>
          <w:szCs w:val="18"/>
        </w:rPr>
      </w:pPr>
      <w:r w:rsidRPr="00846DEB">
        <w:rPr>
          <w:rFonts w:ascii="Marianne" w:hAnsi="Marianne"/>
          <w:sz w:val="18"/>
          <w:szCs w:val="18"/>
        </w:rPr>
        <w:t>La périodicité de ces livrables est définie dans le PAQ.</w:t>
      </w:r>
    </w:p>
    <w:p w14:paraId="6FC5A2A2" w14:textId="77777777" w:rsidR="00281240" w:rsidRPr="00846DEB" w:rsidRDefault="00281240" w:rsidP="00165F04">
      <w:pPr>
        <w:pStyle w:val="Paragraphedeliste"/>
        <w:ind w:left="0"/>
        <w:jc w:val="both"/>
        <w:rPr>
          <w:rFonts w:ascii="Marianne" w:hAnsi="Marianne"/>
          <w:sz w:val="18"/>
          <w:szCs w:val="18"/>
        </w:rPr>
      </w:pPr>
    </w:p>
    <w:p w14:paraId="0931CF2D" w14:textId="00C1DE79" w:rsidR="00537A8E" w:rsidRPr="00846DEB" w:rsidRDefault="00537A8E" w:rsidP="00165F04">
      <w:pPr>
        <w:pStyle w:val="Paragraphedeliste"/>
        <w:ind w:left="0"/>
        <w:jc w:val="both"/>
        <w:rPr>
          <w:rFonts w:ascii="Marianne" w:hAnsi="Marianne"/>
          <w:sz w:val="18"/>
          <w:szCs w:val="18"/>
        </w:rPr>
      </w:pPr>
      <w:r w:rsidRPr="00846DEB">
        <w:rPr>
          <w:rFonts w:ascii="Marianne" w:hAnsi="Marianne"/>
          <w:sz w:val="18"/>
          <w:szCs w:val="18"/>
        </w:rPr>
        <w:t xml:space="preserve">Les supports de réunion </w:t>
      </w:r>
      <w:r w:rsidR="008C7530" w:rsidRPr="00846DEB">
        <w:rPr>
          <w:rFonts w:ascii="Marianne" w:hAnsi="Marianne"/>
          <w:sz w:val="18"/>
          <w:szCs w:val="18"/>
        </w:rPr>
        <w:t xml:space="preserve">hebdomadaire </w:t>
      </w:r>
      <w:r w:rsidRPr="00846DEB">
        <w:rPr>
          <w:rFonts w:ascii="Marianne" w:hAnsi="Marianne"/>
          <w:sz w:val="18"/>
          <w:szCs w:val="18"/>
        </w:rPr>
        <w:t xml:space="preserve">doivent être transmis </w:t>
      </w:r>
      <w:r w:rsidR="007916EC" w:rsidRPr="00846DEB">
        <w:rPr>
          <w:rFonts w:ascii="Marianne" w:hAnsi="Marianne"/>
          <w:sz w:val="18"/>
          <w:szCs w:val="18"/>
        </w:rPr>
        <w:t>1</w:t>
      </w:r>
      <w:r w:rsidRPr="00846DEB">
        <w:rPr>
          <w:rFonts w:ascii="Marianne" w:hAnsi="Marianne"/>
          <w:sz w:val="18"/>
          <w:szCs w:val="18"/>
        </w:rPr>
        <w:t xml:space="preserve"> jour </w:t>
      </w:r>
      <w:r w:rsidR="00B2352B">
        <w:rPr>
          <w:rFonts w:ascii="Marianne" w:hAnsi="Marianne"/>
          <w:sz w:val="18"/>
          <w:szCs w:val="18"/>
        </w:rPr>
        <w:t xml:space="preserve">(un jour) </w:t>
      </w:r>
      <w:r w:rsidRPr="00846DEB">
        <w:rPr>
          <w:rFonts w:ascii="Marianne" w:hAnsi="Marianne"/>
          <w:sz w:val="18"/>
          <w:szCs w:val="18"/>
        </w:rPr>
        <w:t xml:space="preserve">ouvré avant la réunion. Le compte rendu de réunion doit être transmis dans les </w:t>
      </w:r>
      <w:r w:rsidR="007916EC" w:rsidRPr="00846DEB">
        <w:rPr>
          <w:rFonts w:ascii="Marianne" w:hAnsi="Marianne"/>
          <w:sz w:val="18"/>
          <w:szCs w:val="18"/>
        </w:rPr>
        <w:t xml:space="preserve">3 </w:t>
      </w:r>
      <w:r w:rsidRPr="00846DEB">
        <w:rPr>
          <w:rFonts w:ascii="Marianne" w:hAnsi="Marianne"/>
          <w:sz w:val="18"/>
          <w:szCs w:val="18"/>
        </w:rPr>
        <w:t>jours</w:t>
      </w:r>
      <w:r w:rsidR="00B2352B">
        <w:rPr>
          <w:rFonts w:ascii="Marianne" w:hAnsi="Marianne"/>
          <w:sz w:val="18"/>
          <w:szCs w:val="18"/>
        </w:rPr>
        <w:t xml:space="preserve"> (trois jours)</w:t>
      </w:r>
      <w:r w:rsidRPr="00846DEB">
        <w:rPr>
          <w:rFonts w:ascii="Marianne" w:hAnsi="Marianne"/>
          <w:sz w:val="18"/>
          <w:szCs w:val="18"/>
        </w:rPr>
        <w:t xml:space="preserve"> ouvrés suivant la réunion.</w:t>
      </w:r>
    </w:p>
    <w:p w14:paraId="56E59AA2" w14:textId="77777777" w:rsidR="00165F04" w:rsidRPr="00846DEB" w:rsidRDefault="00165F04" w:rsidP="00165F04">
      <w:pPr>
        <w:pStyle w:val="Paragraphedeliste"/>
        <w:ind w:left="0"/>
        <w:jc w:val="both"/>
        <w:rPr>
          <w:rFonts w:ascii="Marianne" w:hAnsi="Marianne"/>
        </w:rPr>
      </w:pPr>
    </w:p>
    <w:p w14:paraId="416A15EA" w14:textId="3B65CA49" w:rsidR="00537A8E" w:rsidRPr="00846DEB" w:rsidRDefault="007B0DC8" w:rsidP="007B0DC8">
      <w:pPr>
        <w:pStyle w:val="StyleNiv4"/>
        <w:numPr>
          <w:ilvl w:val="0"/>
          <w:numId w:val="0"/>
        </w:numPr>
        <w:ind w:left="851"/>
        <w:rPr>
          <w:rFonts w:ascii="Marianne" w:hAnsi="Marianne"/>
          <w:sz w:val="20"/>
          <w:szCs w:val="20"/>
        </w:rPr>
      </w:pPr>
      <w:bookmarkStart w:id="130" w:name="_Toc182993768"/>
      <w:bookmarkStart w:id="131" w:name="_Toc185352430"/>
      <w:r>
        <w:rPr>
          <w:rFonts w:ascii="Marianne" w:hAnsi="Marianne"/>
          <w:sz w:val="20"/>
          <w:szCs w:val="20"/>
        </w:rPr>
        <w:t xml:space="preserve">5.2.3 </w:t>
      </w:r>
      <w:r w:rsidR="00537A8E" w:rsidRPr="00846DEB">
        <w:rPr>
          <w:rFonts w:ascii="Marianne" w:hAnsi="Marianne"/>
          <w:sz w:val="20"/>
          <w:szCs w:val="20"/>
        </w:rPr>
        <w:t>Conditions</w:t>
      </w:r>
      <w:r w:rsidR="00165F04" w:rsidRPr="00846DEB">
        <w:rPr>
          <w:rFonts w:ascii="Marianne" w:hAnsi="Marianne"/>
          <w:sz w:val="20"/>
          <w:szCs w:val="20"/>
        </w:rPr>
        <w:t xml:space="preserve"> de réception de la prestation</w:t>
      </w:r>
      <w:bookmarkEnd w:id="130"/>
      <w:bookmarkEnd w:id="131"/>
    </w:p>
    <w:p w14:paraId="1DD77C6A" w14:textId="77777777" w:rsidR="00165F04" w:rsidRPr="00846DEB" w:rsidRDefault="00165F04" w:rsidP="00165F04">
      <w:pPr>
        <w:pStyle w:val="Paragraphedeliste"/>
        <w:ind w:left="0"/>
        <w:jc w:val="both"/>
        <w:rPr>
          <w:rFonts w:ascii="Marianne" w:hAnsi="Marianne"/>
          <w:sz w:val="18"/>
          <w:szCs w:val="18"/>
        </w:rPr>
      </w:pPr>
    </w:p>
    <w:p w14:paraId="6ECCB024" w14:textId="77777777" w:rsidR="00537A8E" w:rsidRPr="00846DEB" w:rsidRDefault="00537A8E" w:rsidP="00165F04">
      <w:pPr>
        <w:pStyle w:val="Paragraphedeliste"/>
        <w:ind w:left="0"/>
        <w:jc w:val="both"/>
        <w:rPr>
          <w:rFonts w:ascii="Marianne" w:hAnsi="Marianne"/>
          <w:sz w:val="18"/>
          <w:szCs w:val="18"/>
        </w:rPr>
      </w:pPr>
      <w:r w:rsidRPr="00846DEB">
        <w:rPr>
          <w:rFonts w:ascii="Marianne" w:hAnsi="Marianne"/>
          <w:sz w:val="18"/>
          <w:szCs w:val="18"/>
        </w:rPr>
        <w:t>La réception de la prestation s’effectue par le ministère qui vérifie et constate que les livrables attendus sur la période sont conformes. Cette constatation fait l’objet d’un Procès-verbal de Service Fait.</w:t>
      </w:r>
    </w:p>
    <w:p w14:paraId="20C75BB8" w14:textId="40B1A43D" w:rsidR="00165F04" w:rsidRPr="00846DEB" w:rsidRDefault="00165F04" w:rsidP="00165F04">
      <w:pPr>
        <w:pStyle w:val="Paragraphedeliste"/>
        <w:ind w:left="0"/>
        <w:jc w:val="both"/>
        <w:rPr>
          <w:rFonts w:ascii="Marianne" w:hAnsi="Marianne"/>
          <w:sz w:val="18"/>
          <w:szCs w:val="18"/>
        </w:rPr>
      </w:pPr>
    </w:p>
    <w:p w14:paraId="1B165C11" w14:textId="76D3CEAF" w:rsidR="00537A8E" w:rsidRPr="00846DEB" w:rsidRDefault="007B0DC8" w:rsidP="007B0DC8">
      <w:pPr>
        <w:pStyle w:val="StyleNiv4"/>
        <w:numPr>
          <w:ilvl w:val="0"/>
          <w:numId w:val="0"/>
        </w:numPr>
        <w:ind w:left="851"/>
        <w:rPr>
          <w:rFonts w:ascii="Marianne" w:hAnsi="Marianne"/>
          <w:sz w:val="20"/>
          <w:szCs w:val="20"/>
        </w:rPr>
      </w:pPr>
      <w:bookmarkStart w:id="132" w:name="_Toc182993769"/>
      <w:bookmarkStart w:id="133" w:name="_Toc185352431"/>
      <w:r>
        <w:rPr>
          <w:rFonts w:ascii="Marianne" w:hAnsi="Marianne"/>
          <w:sz w:val="20"/>
          <w:szCs w:val="20"/>
        </w:rPr>
        <w:t xml:space="preserve">5.2.4 </w:t>
      </w:r>
      <w:r w:rsidR="00537A8E" w:rsidRPr="00846DEB">
        <w:rPr>
          <w:rFonts w:ascii="Marianne" w:hAnsi="Marianne"/>
          <w:sz w:val="20"/>
          <w:szCs w:val="20"/>
        </w:rPr>
        <w:t>Duré</w:t>
      </w:r>
      <w:r w:rsidR="00165F04" w:rsidRPr="00846DEB">
        <w:rPr>
          <w:rFonts w:ascii="Marianne" w:hAnsi="Marianne"/>
          <w:sz w:val="20"/>
          <w:szCs w:val="20"/>
        </w:rPr>
        <w:t>e d’exécution de la prestation</w:t>
      </w:r>
      <w:bookmarkEnd w:id="132"/>
      <w:bookmarkEnd w:id="133"/>
    </w:p>
    <w:p w14:paraId="43D6B0D2" w14:textId="77777777" w:rsidR="00165F04" w:rsidRPr="00846DEB" w:rsidRDefault="00165F04" w:rsidP="00165F04">
      <w:pPr>
        <w:pStyle w:val="Paragraphedeliste"/>
        <w:ind w:left="0"/>
        <w:jc w:val="both"/>
        <w:rPr>
          <w:rFonts w:ascii="Marianne" w:hAnsi="Marianne"/>
          <w:sz w:val="18"/>
          <w:szCs w:val="18"/>
        </w:rPr>
      </w:pPr>
    </w:p>
    <w:p w14:paraId="3A866A06" w14:textId="06828302" w:rsidR="00537A8E" w:rsidRPr="00846DEB" w:rsidRDefault="000E07FA" w:rsidP="00165F04">
      <w:pPr>
        <w:pStyle w:val="Paragraphedeliste"/>
        <w:ind w:left="0"/>
        <w:jc w:val="both"/>
        <w:rPr>
          <w:rFonts w:ascii="Marianne" w:hAnsi="Marianne"/>
          <w:sz w:val="18"/>
          <w:szCs w:val="18"/>
        </w:rPr>
      </w:pPr>
      <w:r w:rsidRPr="00B17F18">
        <w:rPr>
          <w:rFonts w:ascii="Marianne" w:hAnsi="Marianne"/>
          <w:sz w:val="18"/>
          <w:szCs w:val="18"/>
        </w:rPr>
        <w:t>L</w:t>
      </w:r>
      <w:r w:rsidR="00537A8E" w:rsidRPr="00B17F18">
        <w:rPr>
          <w:rFonts w:ascii="Marianne" w:hAnsi="Marianne"/>
          <w:sz w:val="18"/>
          <w:szCs w:val="18"/>
        </w:rPr>
        <w:t xml:space="preserve">a prestation est prévue de </w:t>
      </w:r>
      <w:r w:rsidR="00B17F18" w:rsidRPr="00B17F18">
        <w:rPr>
          <w:rFonts w:ascii="Marianne" w:hAnsi="Marianne"/>
          <w:sz w:val="18"/>
          <w:szCs w:val="18"/>
        </w:rPr>
        <w:t>juin à décembre 2025</w:t>
      </w:r>
    </w:p>
    <w:p w14:paraId="519E34C1" w14:textId="77777777" w:rsidR="00537A8E" w:rsidRPr="00846DEB" w:rsidRDefault="00537A8E" w:rsidP="00537A8E">
      <w:pPr>
        <w:pStyle w:val="Paragraphedeliste"/>
        <w:jc w:val="both"/>
        <w:rPr>
          <w:rFonts w:ascii="Marianne" w:hAnsi="Marianne"/>
          <w:sz w:val="18"/>
          <w:szCs w:val="18"/>
        </w:rPr>
      </w:pPr>
    </w:p>
    <w:p w14:paraId="3D5AC261" w14:textId="5AD7918A" w:rsidR="00537A8E" w:rsidRPr="00846DEB" w:rsidRDefault="007B0DC8" w:rsidP="007B0DC8">
      <w:pPr>
        <w:pStyle w:val="StyleNiv4"/>
        <w:numPr>
          <w:ilvl w:val="0"/>
          <w:numId w:val="0"/>
        </w:numPr>
        <w:ind w:left="851"/>
        <w:rPr>
          <w:rFonts w:ascii="Marianne" w:hAnsi="Marianne"/>
          <w:sz w:val="20"/>
          <w:szCs w:val="20"/>
        </w:rPr>
      </w:pPr>
      <w:bookmarkStart w:id="134" w:name="_Toc182993770"/>
      <w:bookmarkStart w:id="135" w:name="_Toc185352432"/>
      <w:r>
        <w:rPr>
          <w:rFonts w:ascii="Marianne" w:hAnsi="Marianne"/>
          <w:sz w:val="20"/>
          <w:szCs w:val="20"/>
        </w:rPr>
        <w:t xml:space="preserve">5.2.5 </w:t>
      </w:r>
      <w:r w:rsidR="00537A8E" w:rsidRPr="00846DEB">
        <w:rPr>
          <w:rFonts w:ascii="Marianne" w:hAnsi="Marianne"/>
          <w:sz w:val="20"/>
          <w:szCs w:val="20"/>
        </w:rPr>
        <w:t>Unités d’œuvre</w:t>
      </w:r>
      <w:bookmarkEnd w:id="134"/>
      <w:bookmarkEnd w:id="135"/>
    </w:p>
    <w:p w14:paraId="5DDFDD27" w14:textId="77777777" w:rsidR="00165F04" w:rsidRPr="00846DEB" w:rsidRDefault="00165F04" w:rsidP="00165F04">
      <w:pPr>
        <w:pStyle w:val="Paragraphedeliste"/>
        <w:ind w:left="0"/>
        <w:jc w:val="both"/>
        <w:rPr>
          <w:rFonts w:ascii="Marianne" w:hAnsi="Marianne"/>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6"/>
      </w:tblGrid>
      <w:tr w:rsidR="00165F04" w:rsidRPr="00846DEB" w14:paraId="28816736" w14:textId="77777777" w:rsidTr="00053C03">
        <w:tc>
          <w:tcPr>
            <w:tcW w:w="4606" w:type="dxa"/>
            <w:shd w:val="clear" w:color="auto" w:fill="auto"/>
          </w:tcPr>
          <w:p w14:paraId="4303440C" w14:textId="0F5F91F5" w:rsidR="004011EE" w:rsidRPr="00846DEB" w:rsidRDefault="004265D1" w:rsidP="004011EE">
            <w:pPr>
              <w:pStyle w:val="Paragraphedeliste"/>
              <w:ind w:left="0"/>
              <w:jc w:val="both"/>
              <w:rPr>
                <w:rFonts w:ascii="Marianne" w:hAnsi="Marianne"/>
                <w:sz w:val="18"/>
                <w:szCs w:val="18"/>
              </w:rPr>
            </w:pPr>
            <w:r>
              <w:rPr>
                <w:rFonts w:ascii="Marianne" w:hAnsi="Marianne"/>
                <w:sz w:val="18"/>
                <w:szCs w:val="18"/>
              </w:rPr>
              <w:t>Prix forfaitaire pour la prestation de Juin à Décembre 2025 (07 mois – sept mois)</w:t>
            </w:r>
          </w:p>
          <w:p w14:paraId="15034F78" w14:textId="77777777" w:rsidR="00165F04" w:rsidRPr="00846DEB" w:rsidRDefault="00165F04" w:rsidP="00053C03">
            <w:pPr>
              <w:pStyle w:val="Paragraphedeliste"/>
              <w:ind w:left="0"/>
              <w:jc w:val="both"/>
              <w:rPr>
                <w:rFonts w:ascii="Marianne" w:hAnsi="Marianne"/>
                <w:sz w:val="18"/>
                <w:szCs w:val="18"/>
              </w:rPr>
            </w:pPr>
          </w:p>
        </w:tc>
        <w:tc>
          <w:tcPr>
            <w:tcW w:w="4606" w:type="dxa"/>
            <w:shd w:val="clear" w:color="auto" w:fill="auto"/>
          </w:tcPr>
          <w:p w14:paraId="3B0C7D58" w14:textId="77777777" w:rsidR="00165F04" w:rsidRPr="00846DEB" w:rsidRDefault="00165F04" w:rsidP="00053C03">
            <w:pPr>
              <w:pStyle w:val="Paragraphedeliste"/>
              <w:ind w:left="0"/>
              <w:jc w:val="both"/>
              <w:rPr>
                <w:rFonts w:ascii="Marianne" w:hAnsi="Marianne"/>
                <w:sz w:val="18"/>
                <w:szCs w:val="18"/>
              </w:rPr>
            </w:pPr>
            <w:r w:rsidRPr="00846DEB">
              <w:rPr>
                <w:rFonts w:ascii="Marianne" w:hAnsi="Marianne"/>
                <w:sz w:val="18"/>
                <w:szCs w:val="18"/>
              </w:rPr>
              <w:t>Par mois</w:t>
            </w:r>
          </w:p>
          <w:p w14:paraId="69316F22" w14:textId="77777777" w:rsidR="00165F04" w:rsidRPr="00846DEB" w:rsidRDefault="00165F04" w:rsidP="00053C03">
            <w:pPr>
              <w:pStyle w:val="Paragraphedeliste"/>
              <w:ind w:left="0"/>
              <w:jc w:val="both"/>
              <w:rPr>
                <w:rFonts w:ascii="Marianne" w:hAnsi="Marianne"/>
                <w:sz w:val="18"/>
                <w:szCs w:val="18"/>
              </w:rPr>
            </w:pPr>
          </w:p>
        </w:tc>
      </w:tr>
      <w:tr w:rsidR="00165F04" w:rsidRPr="00846DEB" w14:paraId="4C92743A" w14:textId="77777777" w:rsidTr="00053C03">
        <w:tc>
          <w:tcPr>
            <w:tcW w:w="4606" w:type="dxa"/>
            <w:shd w:val="clear" w:color="auto" w:fill="auto"/>
          </w:tcPr>
          <w:p w14:paraId="07613FC3" w14:textId="77777777" w:rsidR="00165F04" w:rsidRPr="00846DEB" w:rsidRDefault="00165F04" w:rsidP="00053C03">
            <w:pPr>
              <w:pStyle w:val="Paragraphedeliste"/>
              <w:ind w:left="0"/>
              <w:jc w:val="both"/>
              <w:rPr>
                <w:rFonts w:ascii="Marianne" w:hAnsi="Marianne"/>
                <w:sz w:val="18"/>
                <w:szCs w:val="18"/>
              </w:rPr>
            </w:pPr>
            <w:r w:rsidRPr="00846DEB">
              <w:rPr>
                <w:rFonts w:ascii="Marianne" w:hAnsi="Marianne"/>
                <w:sz w:val="18"/>
                <w:szCs w:val="18"/>
              </w:rPr>
              <w:t>P2 – Pilotage de projet</w:t>
            </w:r>
            <w:r w:rsidRPr="00846DEB">
              <w:rPr>
                <w:rFonts w:ascii="Marianne" w:hAnsi="Marianne"/>
                <w:sz w:val="18"/>
                <w:szCs w:val="18"/>
              </w:rPr>
              <w:tab/>
            </w:r>
          </w:p>
          <w:p w14:paraId="38D7D7B5" w14:textId="77777777" w:rsidR="00165F04" w:rsidRPr="00846DEB" w:rsidRDefault="00165F04" w:rsidP="00053C03">
            <w:pPr>
              <w:pStyle w:val="Paragraphedeliste"/>
              <w:ind w:left="0"/>
              <w:jc w:val="both"/>
              <w:rPr>
                <w:rFonts w:ascii="Marianne" w:hAnsi="Marianne"/>
                <w:sz w:val="18"/>
                <w:szCs w:val="18"/>
              </w:rPr>
            </w:pPr>
          </w:p>
        </w:tc>
        <w:tc>
          <w:tcPr>
            <w:tcW w:w="4606" w:type="dxa"/>
            <w:shd w:val="clear" w:color="auto" w:fill="auto"/>
          </w:tcPr>
          <w:p w14:paraId="4B7B199D" w14:textId="77777777" w:rsidR="00165F04" w:rsidRPr="00846DEB" w:rsidRDefault="00165F04" w:rsidP="00053C03">
            <w:pPr>
              <w:pStyle w:val="Paragraphedeliste"/>
              <w:ind w:left="0"/>
              <w:jc w:val="both"/>
              <w:rPr>
                <w:rFonts w:ascii="Marianne" w:hAnsi="Marianne"/>
                <w:sz w:val="18"/>
                <w:szCs w:val="18"/>
              </w:rPr>
            </w:pPr>
            <w:r w:rsidRPr="00846DEB">
              <w:rPr>
                <w:rFonts w:ascii="Marianne" w:hAnsi="Marianne"/>
                <w:sz w:val="18"/>
                <w:szCs w:val="18"/>
              </w:rPr>
              <w:t>UO-P2</w:t>
            </w:r>
          </w:p>
        </w:tc>
      </w:tr>
    </w:tbl>
    <w:p w14:paraId="2981A6E5" w14:textId="2206E68C" w:rsidR="00537A8E" w:rsidRPr="00846DEB" w:rsidRDefault="00537A8E" w:rsidP="00537A8E">
      <w:pPr>
        <w:pStyle w:val="Paragraphedeliste"/>
        <w:ind w:left="0"/>
        <w:jc w:val="both"/>
        <w:rPr>
          <w:rFonts w:ascii="Marianne" w:hAnsi="Marianne"/>
          <w:sz w:val="18"/>
          <w:szCs w:val="18"/>
        </w:rPr>
      </w:pPr>
    </w:p>
    <w:p w14:paraId="7DC75129" w14:textId="77777777" w:rsidR="000E07FA" w:rsidRPr="00846DEB" w:rsidRDefault="000E07FA" w:rsidP="00537A8E">
      <w:pPr>
        <w:pStyle w:val="Paragraphedeliste"/>
        <w:ind w:left="0"/>
        <w:jc w:val="both"/>
        <w:rPr>
          <w:rFonts w:ascii="Marianne" w:hAnsi="Marianne"/>
          <w:sz w:val="18"/>
          <w:szCs w:val="18"/>
        </w:rPr>
      </w:pPr>
    </w:p>
    <w:p w14:paraId="6DEC6027" w14:textId="77777777" w:rsidR="00363395" w:rsidRPr="0010394E" w:rsidRDefault="00363395" w:rsidP="00C96E1D">
      <w:pPr>
        <w:pStyle w:val="Style3"/>
        <w:numPr>
          <w:ilvl w:val="1"/>
          <w:numId w:val="62"/>
        </w:numPr>
        <w:spacing w:before="0"/>
        <w:rPr>
          <w:lang w:val="fr-FR"/>
        </w:rPr>
      </w:pPr>
      <w:bookmarkStart w:id="136" w:name="_Toc182993771"/>
      <w:bookmarkStart w:id="137" w:name="_Toc185352433"/>
      <w:r w:rsidRPr="0010394E">
        <w:rPr>
          <w:lang w:val="fr-FR"/>
        </w:rPr>
        <w:t>Support fonctionnel et technique (P3)</w:t>
      </w:r>
      <w:bookmarkEnd w:id="136"/>
      <w:bookmarkEnd w:id="137"/>
      <w:r w:rsidRPr="0010394E">
        <w:rPr>
          <w:lang w:val="fr-FR"/>
        </w:rPr>
        <w:t xml:space="preserve"> </w:t>
      </w:r>
    </w:p>
    <w:p w14:paraId="41F969CB" w14:textId="77777777" w:rsidR="00C8648C" w:rsidRPr="00846DEB" w:rsidRDefault="00C8648C" w:rsidP="00363395">
      <w:pPr>
        <w:spacing w:after="0" w:line="240" w:lineRule="auto"/>
        <w:jc w:val="both"/>
        <w:rPr>
          <w:rFonts w:ascii="Marianne" w:hAnsi="Marianne"/>
          <w:sz w:val="18"/>
          <w:szCs w:val="18"/>
        </w:rPr>
      </w:pPr>
    </w:p>
    <w:p w14:paraId="37F4DC2C" w14:textId="15BD80BF" w:rsidR="0059468B"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La prestation de « support fonctionnel et technique » recouvre</w:t>
      </w:r>
      <w:r w:rsidR="004B7884" w:rsidRPr="00846DEB">
        <w:rPr>
          <w:rFonts w:ascii="Marianne" w:hAnsi="Marianne"/>
          <w:sz w:val="18"/>
          <w:szCs w:val="18"/>
        </w:rPr>
        <w:t xml:space="preserve"> la mise en place d’un centre d’appel</w:t>
      </w:r>
      <w:r w:rsidR="0068293A" w:rsidRPr="00846DEB">
        <w:rPr>
          <w:rFonts w:ascii="Marianne" w:hAnsi="Marianne"/>
          <w:sz w:val="18"/>
          <w:szCs w:val="18"/>
        </w:rPr>
        <w:t>s</w:t>
      </w:r>
      <w:r w:rsidR="004B7884" w:rsidRPr="00846DEB">
        <w:rPr>
          <w:rFonts w:ascii="Marianne" w:hAnsi="Marianne"/>
          <w:sz w:val="18"/>
          <w:szCs w:val="18"/>
        </w:rPr>
        <w:t xml:space="preserve"> téléphonique</w:t>
      </w:r>
      <w:r w:rsidR="0068293A" w:rsidRPr="00846DEB">
        <w:rPr>
          <w:rFonts w:ascii="Marianne" w:hAnsi="Marianne"/>
          <w:sz w:val="18"/>
          <w:szCs w:val="18"/>
        </w:rPr>
        <w:t>s</w:t>
      </w:r>
      <w:r w:rsidR="004B7884" w:rsidRPr="00846DEB">
        <w:rPr>
          <w:rFonts w:ascii="Marianne" w:hAnsi="Marianne"/>
          <w:sz w:val="18"/>
          <w:szCs w:val="18"/>
        </w:rPr>
        <w:t xml:space="preserve"> et</w:t>
      </w:r>
      <w:r w:rsidRPr="00846DEB">
        <w:rPr>
          <w:rFonts w:ascii="Marianne" w:hAnsi="Marianne"/>
          <w:sz w:val="18"/>
          <w:szCs w:val="18"/>
        </w:rPr>
        <w:t xml:space="preserve"> l’assistance apportée aux utilisateurs du </w:t>
      </w:r>
      <w:r w:rsidR="00B23F2E">
        <w:rPr>
          <w:rFonts w:ascii="Marianne" w:hAnsi="Marianne"/>
          <w:sz w:val="18"/>
          <w:szCs w:val="18"/>
        </w:rPr>
        <w:t>SI-Candidatures</w:t>
      </w:r>
      <w:r w:rsidRPr="00846DEB">
        <w:rPr>
          <w:rFonts w:ascii="Marianne" w:hAnsi="Marianne"/>
          <w:sz w:val="18"/>
          <w:szCs w:val="18"/>
        </w:rPr>
        <w:t xml:space="preserve"> portant sur les questions métier liées au processus de candidature et sur les questions techniques liées à l’utilisation du </w:t>
      </w:r>
      <w:r w:rsidR="00B23F2E">
        <w:rPr>
          <w:rFonts w:ascii="Marianne" w:hAnsi="Marianne"/>
          <w:sz w:val="18"/>
          <w:szCs w:val="18"/>
        </w:rPr>
        <w:t>SI-Candidatures</w:t>
      </w:r>
      <w:r w:rsidRPr="00846DEB">
        <w:rPr>
          <w:rFonts w:ascii="Marianne" w:hAnsi="Marianne"/>
          <w:sz w:val="18"/>
          <w:szCs w:val="18"/>
        </w:rPr>
        <w:t xml:space="preserve"> pour le dépôt des </w:t>
      </w:r>
      <w:r w:rsidR="004B7884" w:rsidRPr="00846DEB">
        <w:rPr>
          <w:rFonts w:ascii="Marianne" w:hAnsi="Marianne"/>
          <w:sz w:val="18"/>
          <w:szCs w:val="18"/>
        </w:rPr>
        <w:t xml:space="preserve">dossiers de </w:t>
      </w:r>
      <w:r w:rsidRPr="00846DEB">
        <w:rPr>
          <w:rFonts w:ascii="Marianne" w:hAnsi="Marianne"/>
          <w:sz w:val="18"/>
          <w:szCs w:val="18"/>
        </w:rPr>
        <w:t>candidatures.</w:t>
      </w:r>
    </w:p>
    <w:p w14:paraId="77FB2585" w14:textId="77777777" w:rsidR="003D56DE" w:rsidRDefault="003D56DE" w:rsidP="00092D26">
      <w:pPr>
        <w:spacing w:after="0" w:line="240" w:lineRule="auto"/>
        <w:jc w:val="both"/>
        <w:rPr>
          <w:rFonts w:ascii="Marianne" w:hAnsi="Marianne"/>
          <w:sz w:val="18"/>
          <w:szCs w:val="18"/>
        </w:rPr>
      </w:pPr>
    </w:p>
    <w:p w14:paraId="51AF0ADB" w14:textId="350ABCD6" w:rsidR="00092D26" w:rsidRPr="00846DEB" w:rsidRDefault="00092D26" w:rsidP="00092D26">
      <w:pPr>
        <w:spacing w:after="0" w:line="240" w:lineRule="auto"/>
        <w:jc w:val="both"/>
        <w:rPr>
          <w:rFonts w:ascii="Marianne" w:hAnsi="Marianne"/>
          <w:sz w:val="18"/>
          <w:szCs w:val="18"/>
        </w:rPr>
      </w:pPr>
      <w:r w:rsidRPr="00846DEB">
        <w:rPr>
          <w:rFonts w:ascii="Marianne" w:hAnsi="Marianne"/>
          <w:sz w:val="18"/>
          <w:szCs w:val="18"/>
        </w:rPr>
        <w:t>Les utilisateurs concernés sont :</w:t>
      </w:r>
    </w:p>
    <w:p w14:paraId="434052B8" w14:textId="77777777" w:rsidR="00092D26" w:rsidRPr="00846DEB" w:rsidRDefault="00092D26" w:rsidP="003F5BE3">
      <w:pPr>
        <w:numPr>
          <w:ilvl w:val="0"/>
          <w:numId w:val="29"/>
        </w:numPr>
        <w:spacing w:after="0" w:line="240" w:lineRule="auto"/>
        <w:jc w:val="both"/>
        <w:rPr>
          <w:rFonts w:ascii="Marianne" w:hAnsi="Marianne"/>
          <w:sz w:val="18"/>
          <w:szCs w:val="18"/>
        </w:rPr>
      </w:pPr>
      <w:r w:rsidRPr="00846DEB">
        <w:rPr>
          <w:rFonts w:ascii="Marianne" w:hAnsi="Marianne"/>
          <w:sz w:val="18"/>
          <w:szCs w:val="18"/>
        </w:rPr>
        <w:t>Principalement, les mandataires départementaux des OSP ;</w:t>
      </w:r>
    </w:p>
    <w:p w14:paraId="2AD7071E" w14:textId="77777777" w:rsidR="00092D26" w:rsidRPr="00846DEB" w:rsidRDefault="00092D26" w:rsidP="003F5BE3">
      <w:pPr>
        <w:numPr>
          <w:ilvl w:val="0"/>
          <w:numId w:val="29"/>
        </w:numPr>
        <w:spacing w:after="0" w:line="240" w:lineRule="auto"/>
        <w:jc w:val="both"/>
        <w:rPr>
          <w:rFonts w:ascii="Marianne" w:hAnsi="Marianne"/>
          <w:sz w:val="18"/>
          <w:szCs w:val="18"/>
        </w:rPr>
      </w:pPr>
      <w:r w:rsidRPr="00846DEB">
        <w:rPr>
          <w:rFonts w:ascii="Marianne" w:hAnsi="Marianne"/>
          <w:sz w:val="18"/>
          <w:szCs w:val="18"/>
        </w:rPr>
        <w:t>En second lieu, les candidats présentés par les OSP ;</w:t>
      </w:r>
    </w:p>
    <w:p w14:paraId="6F16FE32" w14:textId="7B95547C" w:rsidR="00092D26" w:rsidRPr="00846DEB" w:rsidRDefault="00092D26" w:rsidP="003F5BE3">
      <w:pPr>
        <w:numPr>
          <w:ilvl w:val="0"/>
          <w:numId w:val="29"/>
        </w:numPr>
        <w:spacing w:after="0" w:line="240" w:lineRule="auto"/>
        <w:jc w:val="both"/>
        <w:rPr>
          <w:rFonts w:ascii="Marianne" w:hAnsi="Marianne"/>
          <w:sz w:val="18"/>
          <w:szCs w:val="18"/>
        </w:rPr>
      </w:pPr>
      <w:r w:rsidRPr="00846DEB">
        <w:rPr>
          <w:rFonts w:ascii="Marianne" w:hAnsi="Marianne"/>
          <w:sz w:val="18"/>
          <w:szCs w:val="18"/>
        </w:rPr>
        <w:t>A titre exceptionnel, les OSP et leurs représentants nationaux.</w:t>
      </w:r>
    </w:p>
    <w:p w14:paraId="701167A0" w14:textId="77777777" w:rsidR="00092D26" w:rsidRPr="00846DEB" w:rsidRDefault="00092D26" w:rsidP="00363395">
      <w:pPr>
        <w:spacing w:after="0" w:line="240" w:lineRule="auto"/>
        <w:jc w:val="both"/>
        <w:rPr>
          <w:rFonts w:ascii="Marianne" w:hAnsi="Marianne"/>
          <w:sz w:val="18"/>
          <w:szCs w:val="18"/>
        </w:rPr>
      </w:pPr>
    </w:p>
    <w:p w14:paraId="2B561F7E" w14:textId="54C6F77D" w:rsidR="00547111" w:rsidRPr="00846DEB" w:rsidRDefault="00547111" w:rsidP="00363395">
      <w:pPr>
        <w:spacing w:after="0" w:line="240" w:lineRule="auto"/>
        <w:jc w:val="both"/>
        <w:rPr>
          <w:rFonts w:ascii="Marianne" w:hAnsi="Marianne"/>
          <w:sz w:val="18"/>
          <w:szCs w:val="18"/>
        </w:rPr>
      </w:pPr>
      <w:r w:rsidRPr="00B17F18">
        <w:rPr>
          <w:rFonts w:ascii="Marianne" w:hAnsi="Marianne"/>
          <w:sz w:val="18"/>
          <w:szCs w:val="18"/>
        </w:rPr>
        <w:lastRenderedPageBreak/>
        <w:t xml:space="preserve">Un numéro vert est actuellement utilisé dans le cadre des opérations de désignation des conseillers prud’hommes. Il est transféré à l’usage du titulaire du marché pendant la phase de support fonctionnel et technique. </w:t>
      </w:r>
      <w:r w:rsidR="00E13B7D" w:rsidRPr="00B17F18">
        <w:rPr>
          <w:rFonts w:ascii="Marianne" w:hAnsi="Marianne"/>
          <w:sz w:val="18"/>
          <w:szCs w:val="18"/>
        </w:rPr>
        <w:t>Le titulaire prend à sa charge son infrastructure technique aux fins de gérer la réception des appels.</w:t>
      </w:r>
    </w:p>
    <w:p w14:paraId="790AB412" w14:textId="77777777" w:rsidR="00547111" w:rsidRPr="00846DEB" w:rsidRDefault="00547111" w:rsidP="00363395">
      <w:pPr>
        <w:spacing w:after="0" w:line="240" w:lineRule="auto"/>
        <w:jc w:val="both"/>
        <w:rPr>
          <w:rFonts w:ascii="Marianne" w:hAnsi="Marianne"/>
          <w:sz w:val="18"/>
          <w:szCs w:val="18"/>
        </w:rPr>
      </w:pPr>
    </w:p>
    <w:p w14:paraId="1C09FBE2" w14:textId="6CAB7FBD" w:rsidR="0059468B" w:rsidRPr="00846DEB" w:rsidRDefault="0059468B" w:rsidP="00363395">
      <w:pPr>
        <w:spacing w:after="0" w:line="240" w:lineRule="auto"/>
        <w:jc w:val="both"/>
        <w:rPr>
          <w:rFonts w:ascii="Marianne" w:hAnsi="Marianne"/>
          <w:sz w:val="18"/>
          <w:szCs w:val="18"/>
        </w:rPr>
      </w:pPr>
      <w:r w:rsidRPr="00846DEB">
        <w:rPr>
          <w:rFonts w:ascii="Marianne" w:hAnsi="Marianne"/>
          <w:sz w:val="18"/>
          <w:szCs w:val="18"/>
        </w:rPr>
        <w:t xml:space="preserve">Le titulaire doit assurer les réponses aux questions de premier niveau et faire suivre les questions d’un autre niveau </w:t>
      </w:r>
      <w:r w:rsidR="00B17F18">
        <w:rPr>
          <w:rFonts w:ascii="Marianne" w:hAnsi="Marianne"/>
          <w:sz w:val="18"/>
          <w:szCs w:val="18"/>
        </w:rPr>
        <w:t xml:space="preserve">(niveau 2) </w:t>
      </w:r>
      <w:r w:rsidRPr="00846DEB">
        <w:rPr>
          <w:rFonts w:ascii="Marianne" w:hAnsi="Marianne"/>
          <w:sz w:val="18"/>
          <w:szCs w:val="18"/>
        </w:rPr>
        <w:t>au bureau RHM4.</w:t>
      </w:r>
    </w:p>
    <w:p w14:paraId="14FF952F" w14:textId="77777777" w:rsidR="00363395" w:rsidRPr="00846DEB" w:rsidRDefault="00363395" w:rsidP="00363395">
      <w:pPr>
        <w:spacing w:after="0" w:line="240" w:lineRule="auto"/>
        <w:jc w:val="both"/>
        <w:rPr>
          <w:rFonts w:ascii="Marianne" w:hAnsi="Marianne"/>
          <w:sz w:val="18"/>
          <w:szCs w:val="18"/>
        </w:rPr>
      </w:pPr>
    </w:p>
    <w:p w14:paraId="348305B0" w14:textId="571007A6" w:rsidR="00E4684D" w:rsidRPr="00204881" w:rsidRDefault="00E4684D" w:rsidP="00E4684D">
      <w:pPr>
        <w:spacing w:after="0" w:line="240" w:lineRule="auto"/>
        <w:jc w:val="both"/>
        <w:rPr>
          <w:rFonts w:ascii="Marianne" w:hAnsi="Marianne"/>
          <w:b/>
          <w:bCs/>
          <w:sz w:val="18"/>
          <w:szCs w:val="18"/>
        </w:rPr>
      </w:pPr>
      <w:r w:rsidRPr="00204881">
        <w:rPr>
          <w:rFonts w:ascii="Marianne" w:hAnsi="Marianne"/>
          <w:b/>
          <w:bCs/>
          <w:sz w:val="18"/>
          <w:szCs w:val="18"/>
        </w:rPr>
        <w:t xml:space="preserve">Le centre d’appel doit être ouvert et fonctionnel en journée hors </w:t>
      </w:r>
      <w:r w:rsidR="00827410" w:rsidRPr="00204881">
        <w:rPr>
          <w:rFonts w:ascii="Marianne" w:hAnsi="Marianne"/>
          <w:b/>
          <w:bCs/>
          <w:sz w:val="18"/>
          <w:szCs w:val="18"/>
        </w:rPr>
        <w:t>WE</w:t>
      </w:r>
      <w:r w:rsidRPr="00204881">
        <w:rPr>
          <w:rFonts w:ascii="Marianne" w:hAnsi="Marianne"/>
          <w:b/>
          <w:bCs/>
          <w:sz w:val="18"/>
          <w:szCs w:val="18"/>
        </w:rPr>
        <w:t xml:space="preserve"> et jours fériés aux plages horaires suivantes : entre 8h30 et 17h00</w:t>
      </w:r>
      <w:r w:rsidR="00B17F18" w:rsidRPr="00204881">
        <w:rPr>
          <w:rFonts w:ascii="Marianne" w:hAnsi="Marianne"/>
          <w:b/>
          <w:bCs/>
          <w:sz w:val="18"/>
          <w:szCs w:val="18"/>
        </w:rPr>
        <w:t xml:space="preserve"> (heures métropole)</w:t>
      </w:r>
      <w:r w:rsidR="005076CC" w:rsidRPr="00204881">
        <w:rPr>
          <w:rFonts w:ascii="Marianne" w:hAnsi="Marianne"/>
          <w:b/>
          <w:bCs/>
          <w:sz w:val="18"/>
          <w:szCs w:val="18"/>
        </w:rPr>
        <w:t>.</w:t>
      </w:r>
    </w:p>
    <w:p w14:paraId="7B574A59" w14:textId="77777777" w:rsidR="0068293A" w:rsidRPr="00846DEB" w:rsidRDefault="0068293A" w:rsidP="00363395">
      <w:pPr>
        <w:spacing w:after="0" w:line="240" w:lineRule="auto"/>
        <w:jc w:val="both"/>
        <w:rPr>
          <w:rFonts w:ascii="Marianne" w:hAnsi="Marianne"/>
          <w:sz w:val="18"/>
          <w:szCs w:val="18"/>
        </w:rPr>
      </w:pPr>
    </w:p>
    <w:p w14:paraId="5865E4AC" w14:textId="15429F0F" w:rsidR="00363395" w:rsidRPr="00846DEB" w:rsidRDefault="00E4684D" w:rsidP="0068293A">
      <w:pPr>
        <w:spacing w:after="0" w:line="240" w:lineRule="auto"/>
        <w:jc w:val="both"/>
        <w:rPr>
          <w:rFonts w:ascii="Marianne" w:hAnsi="Marianne"/>
          <w:sz w:val="18"/>
          <w:szCs w:val="18"/>
          <w:highlight w:val="yellow"/>
        </w:rPr>
      </w:pPr>
      <w:r w:rsidRPr="00846DEB">
        <w:rPr>
          <w:rFonts w:ascii="Marianne" w:hAnsi="Marianne"/>
          <w:sz w:val="18"/>
          <w:szCs w:val="18"/>
        </w:rPr>
        <w:t xml:space="preserve">En outre, </w:t>
      </w:r>
      <w:r w:rsidR="005863A8" w:rsidRPr="00846DEB">
        <w:rPr>
          <w:rFonts w:ascii="Marianne" w:hAnsi="Marianne"/>
          <w:sz w:val="18"/>
          <w:szCs w:val="18"/>
        </w:rPr>
        <w:t>l</w:t>
      </w:r>
      <w:r w:rsidR="0068293A" w:rsidRPr="00846DEB">
        <w:rPr>
          <w:rFonts w:ascii="Marianne" w:hAnsi="Marianne"/>
          <w:sz w:val="18"/>
          <w:szCs w:val="18"/>
        </w:rPr>
        <w:t xml:space="preserve">e </w:t>
      </w:r>
      <w:r w:rsidR="00D52843">
        <w:rPr>
          <w:rFonts w:ascii="Marianne" w:hAnsi="Marianne"/>
          <w:sz w:val="18"/>
          <w:szCs w:val="18"/>
        </w:rPr>
        <w:t>ministère de la Justice</w:t>
      </w:r>
      <w:r w:rsidR="00A0682B">
        <w:rPr>
          <w:rFonts w:ascii="Marianne" w:hAnsi="Marianne"/>
          <w:sz w:val="18"/>
          <w:szCs w:val="18"/>
        </w:rPr>
        <w:t xml:space="preserve"> fournit </w:t>
      </w:r>
      <w:r w:rsidR="0068293A" w:rsidRPr="00846DEB">
        <w:rPr>
          <w:rFonts w:ascii="Marianne" w:hAnsi="Marianne"/>
          <w:sz w:val="18"/>
          <w:szCs w:val="18"/>
        </w:rPr>
        <w:t xml:space="preserve">une messagerie dédiée </w:t>
      </w:r>
      <w:r w:rsidR="0032699B">
        <w:rPr>
          <w:rFonts w:ascii="Marianne" w:hAnsi="Marianne"/>
          <w:sz w:val="18"/>
          <w:szCs w:val="18"/>
        </w:rPr>
        <w:t xml:space="preserve">au renouvellement général au titulaire </w:t>
      </w:r>
      <w:r w:rsidR="0068293A" w:rsidRPr="00846DEB">
        <w:rPr>
          <w:rFonts w:ascii="Marianne" w:hAnsi="Marianne"/>
          <w:sz w:val="18"/>
          <w:szCs w:val="18"/>
        </w:rPr>
        <w:t xml:space="preserve">pour pouvoir </w:t>
      </w:r>
      <w:r w:rsidR="0032699B">
        <w:rPr>
          <w:rFonts w:ascii="Marianne" w:hAnsi="Marianne"/>
          <w:sz w:val="18"/>
          <w:szCs w:val="18"/>
        </w:rPr>
        <w:t xml:space="preserve">recevoir les demandes des utilisateurs par </w:t>
      </w:r>
      <w:r w:rsidR="00B004D2">
        <w:rPr>
          <w:rFonts w:ascii="Marianne" w:hAnsi="Marianne"/>
          <w:sz w:val="18"/>
          <w:szCs w:val="18"/>
        </w:rPr>
        <w:t>messages électroniques</w:t>
      </w:r>
      <w:r w:rsidR="0068293A" w:rsidRPr="00846DEB">
        <w:rPr>
          <w:rFonts w:ascii="Marianne" w:hAnsi="Marianne"/>
          <w:sz w:val="18"/>
          <w:szCs w:val="18"/>
        </w:rPr>
        <w:t xml:space="preserve">. </w:t>
      </w:r>
      <w:r w:rsidR="00D30D94" w:rsidRPr="00846DEB">
        <w:rPr>
          <w:rFonts w:ascii="Marianne" w:hAnsi="Marianne"/>
          <w:sz w:val="18"/>
          <w:szCs w:val="18"/>
        </w:rPr>
        <w:t xml:space="preserve">Le bureau RHM4 peut </w:t>
      </w:r>
      <w:r w:rsidR="0032699B">
        <w:rPr>
          <w:rFonts w:ascii="Marianne" w:hAnsi="Marianne"/>
          <w:sz w:val="18"/>
          <w:szCs w:val="18"/>
        </w:rPr>
        <w:t xml:space="preserve">également </w:t>
      </w:r>
      <w:r w:rsidR="00D30D94" w:rsidRPr="00846DEB">
        <w:rPr>
          <w:rFonts w:ascii="Marianne" w:hAnsi="Marianne"/>
          <w:sz w:val="18"/>
          <w:szCs w:val="18"/>
        </w:rPr>
        <w:t>être appelé à transférer au CTCP les questions qu’il reçoit par messagerie électronique.</w:t>
      </w:r>
    </w:p>
    <w:p w14:paraId="74ECDB04" w14:textId="50913751" w:rsidR="00363395" w:rsidRPr="00846DEB" w:rsidRDefault="00363395" w:rsidP="00363395">
      <w:pPr>
        <w:spacing w:after="0" w:line="240" w:lineRule="auto"/>
        <w:jc w:val="both"/>
        <w:rPr>
          <w:rFonts w:ascii="Marianne" w:hAnsi="Marianne"/>
          <w:sz w:val="18"/>
          <w:szCs w:val="18"/>
        </w:rPr>
      </w:pPr>
    </w:p>
    <w:p w14:paraId="3D9B12DA" w14:textId="77777777"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Les questions de type « support fonctionnel » adressées au CTCP sont d’ordre général et peuvent porter notamment sur :</w:t>
      </w:r>
    </w:p>
    <w:p w14:paraId="012F0C57" w14:textId="77777777" w:rsidR="00363395" w:rsidRPr="00846DEB" w:rsidRDefault="00363395" w:rsidP="003F5BE3">
      <w:pPr>
        <w:numPr>
          <w:ilvl w:val="0"/>
          <w:numId w:val="30"/>
        </w:numPr>
        <w:spacing w:after="0" w:line="240" w:lineRule="auto"/>
        <w:jc w:val="both"/>
        <w:rPr>
          <w:rFonts w:ascii="Marianne" w:hAnsi="Marianne"/>
          <w:sz w:val="18"/>
          <w:szCs w:val="18"/>
        </w:rPr>
      </w:pPr>
      <w:r w:rsidRPr="00846DEB">
        <w:rPr>
          <w:rFonts w:ascii="Marianne" w:hAnsi="Marianne"/>
          <w:sz w:val="18"/>
          <w:szCs w:val="18"/>
        </w:rPr>
        <w:t>Le processus de candidature (planning, procédure, outil, …) ;</w:t>
      </w:r>
    </w:p>
    <w:p w14:paraId="04F9229A" w14:textId="77777777" w:rsidR="00363395" w:rsidRPr="00846DEB" w:rsidRDefault="00363395" w:rsidP="003F5BE3">
      <w:pPr>
        <w:numPr>
          <w:ilvl w:val="0"/>
          <w:numId w:val="30"/>
        </w:numPr>
        <w:spacing w:after="0" w:line="240" w:lineRule="auto"/>
        <w:jc w:val="both"/>
        <w:rPr>
          <w:rFonts w:ascii="Marianne" w:hAnsi="Marianne"/>
          <w:sz w:val="18"/>
          <w:szCs w:val="18"/>
        </w:rPr>
      </w:pPr>
      <w:r w:rsidRPr="00846DEB">
        <w:rPr>
          <w:rFonts w:ascii="Marianne" w:hAnsi="Marianne"/>
          <w:sz w:val="18"/>
          <w:szCs w:val="18"/>
        </w:rPr>
        <w:t>Les conditions de candidature ;</w:t>
      </w:r>
    </w:p>
    <w:p w14:paraId="041FAEE0" w14:textId="1635C7FC" w:rsidR="004875BD" w:rsidRPr="00846DEB" w:rsidRDefault="004875BD" w:rsidP="004875BD">
      <w:pPr>
        <w:numPr>
          <w:ilvl w:val="0"/>
          <w:numId w:val="30"/>
        </w:numPr>
        <w:spacing w:after="0" w:line="240" w:lineRule="auto"/>
        <w:jc w:val="both"/>
        <w:rPr>
          <w:rFonts w:ascii="Marianne" w:hAnsi="Marianne"/>
          <w:sz w:val="18"/>
          <w:szCs w:val="18"/>
        </w:rPr>
      </w:pPr>
      <w:r w:rsidRPr="00846DEB">
        <w:rPr>
          <w:rFonts w:ascii="Marianne" w:hAnsi="Marianne"/>
          <w:sz w:val="18"/>
          <w:szCs w:val="18"/>
        </w:rPr>
        <w:t xml:space="preserve">Le dépôt du dossier via le </w:t>
      </w:r>
      <w:r w:rsidR="00B23F2E">
        <w:rPr>
          <w:rFonts w:ascii="Marianne" w:hAnsi="Marianne"/>
          <w:sz w:val="18"/>
          <w:szCs w:val="18"/>
        </w:rPr>
        <w:t>SI-Candidatures</w:t>
      </w:r>
      <w:r w:rsidRPr="00846DEB">
        <w:rPr>
          <w:rFonts w:ascii="Marianne" w:hAnsi="Marianne"/>
          <w:sz w:val="18"/>
          <w:szCs w:val="18"/>
        </w:rPr>
        <w:t> ;</w:t>
      </w:r>
    </w:p>
    <w:p w14:paraId="4981D1B0" w14:textId="637A0958" w:rsidR="004875BD" w:rsidRPr="00846DEB" w:rsidRDefault="004875BD" w:rsidP="004875BD">
      <w:pPr>
        <w:numPr>
          <w:ilvl w:val="0"/>
          <w:numId w:val="30"/>
        </w:numPr>
        <w:spacing w:after="0" w:line="240" w:lineRule="auto"/>
        <w:jc w:val="both"/>
        <w:rPr>
          <w:rFonts w:ascii="Marianne" w:hAnsi="Marianne"/>
          <w:sz w:val="18"/>
          <w:szCs w:val="18"/>
        </w:rPr>
      </w:pPr>
      <w:r w:rsidRPr="00846DEB">
        <w:rPr>
          <w:rFonts w:ascii="Marianne" w:hAnsi="Marianne"/>
          <w:sz w:val="18"/>
          <w:szCs w:val="18"/>
        </w:rPr>
        <w:t>L</w:t>
      </w:r>
      <w:r w:rsidR="00B004D2">
        <w:rPr>
          <w:rFonts w:ascii="Marianne" w:hAnsi="Marianne"/>
          <w:sz w:val="18"/>
          <w:szCs w:val="18"/>
        </w:rPr>
        <w:t xml:space="preserve">a saisie </w:t>
      </w:r>
      <w:r w:rsidRPr="00846DEB">
        <w:rPr>
          <w:rFonts w:ascii="Marianne" w:hAnsi="Marianne"/>
          <w:sz w:val="18"/>
          <w:szCs w:val="18"/>
        </w:rPr>
        <w:t xml:space="preserve">du dossier dans le </w:t>
      </w:r>
      <w:r w:rsidR="00B23F2E">
        <w:rPr>
          <w:rFonts w:ascii="Marianne" w:hAnsi="Marianne"/>
          <w:sz w:val="18"/>
          <w:szCs w:val="18"/>
        </w:rPr>
        <w:t>SI-Candidatures</w:t>
      </w:r>
      <w:r w:rsidRPr="00846DEB">
        <w:rPr>
          <w:rFonts w:ascii="Marianne" w:hAnsi="Marianne"/>
          <w:sz w:val="18"/>
          <w:szCs w:val="18"/>
        </w:rPr>
        <w:t> ;</w:t>
      </w:r>
    </w:p>
    <w:p w14:paraId="543BE89D" w14:textId="31B5CB99" w:rsidR="004875BD" w:rsidRPr="00846DEB" w:rsidRDefault="004875BD" w:rsidP="004875BD">
      <w:pPr>
        <w:numPr>
          <w:ilvl w:val="0"/>
          <w:numId w:val="30"/>
        </w:numPr>
        <w:spacing w:after="0" w:line="240" w:lineRule="auto"/>
        <w:jc w:val="both"/>
        <w:rPr>
          <w:rFonts w:ascii="Marianne" w:hAnsi="Marianne"/>
          <w:sz w:val="18"/>
          <w:szCs w:val="18"/>
        </w:rPr>
      </w:pPr>
      <w:r w:rsidRPr="00846DEB">
        <w:rPr>
          <w:rFonts w:ascii="Marianne" w:hAnsi="Marianne"/>
          <w:sz w:val="18"/>
          <w:szCs w:val="18"/>
        </w:rPr>
        <w:t xml:space="preserve">L’ajout de pièces justificatives dans le </w:t>
      </w:r>
      <w:r w:rsidR="00B23F2E">
        <w:rPr>
          <w:rFonts w:ascii="Marianne" w:hAnsi="Marianne"/>
          <w:sz w:val="18"/>
          <w:szCs w:val="18"/>
        </w:rPr>
        <w:t>SI-Candidatures</w:t>
      </w:r>
      <w:r w:rsidRPr="00846DEB">
        <w:rPr>
          <w:rFonts w:ascii="Marianne" w:hAnsi="Marianne"/>
          <w:sz w:val="18"/>
          <w:szCs w:val="18"/>
        </w:rPr>
        <w:t> ;</w:t>
      </w:r>
    </w:p>
    <w:p w14:paraId="234D6EBE" w14:textId="77777777" w:rsidR="00B004D2" w:rsidRDefault="00363395" w:rsidP="003F5BE3">
      <w:pPr>
        <w:numPr>
          <w:ilvl w:val="0"/>
          <w:numId w:val="30"/>
        </w:numPr>
        <w:spacing w:after="0" w:line="240" w:lineRule="auto"/>
        <w:jc w:val="both"/>
        <w:rPr>
          <w:rFonts w:ascii="Marianne" w:hAnsi="Marianne"/>
          <w:sz w:val="18"/>
          <w:szCs w:val="18"/>
        </w:rPr>
      </w:pPr>
      <w:r w:rsidRPr="00846DEB">
        <w:rPr>
          <w:rFonts w:ascii="Marianne" w:hAnsi="Marianne"/>
          <w:sz w:val="18"/>
          <w:szCs w:val="18"/>
        </w:rPr>
        <w:t>L’acceptabilité ou non d’une pièce justificative</w:t>
      </w:r>
      <w:r w:rsidR="00B004D2">
        <w:rPr>
          <w:rFonts w:ascii="Marianne" w:hAnsi="Marianne"/>
          <w:sz w:val="18"/>
          <w:szCs w:val="18"/>
        </w:rPr>
        <w:t> ;</w:t>
      </w:r>
    </w:p>
    <w:p w14:paraId="798752F8" w14:textId="77777777" w:rsidR="00363395" w:rsidRPr="00846DEB" w:rsidRDefault="00363395" w:rsidP="00363395">
      <w:pPr>
        <w:spacing w:after="0" w:line="240" w:lineRule="auto"/>
        <w:jc w:val="both"/>
        <w:rPr>
          <w:rFonts w:ascii="Marianne" w:hAnsi="Marianne"/>
          <w:sz w:val="18"/>
          <w:szCs w:val="18"/>
        </w:rPr>
      </w:pPr>
    </w:p>
    <w:p w14:paraId="5786F8F1" w14:textId="77777777"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Les questions de type « support technique » de premier niveau adressées au CTCP peuvent porter notamment sur :</w:t>
      </w:r>
    </w:p>
    <w:p w14:paraId="70091156" w14:textId="74BF4E31" w:rsidR="00363395" w:rsidRPr="00846DEB" w:rsidRDefault="00363395" w:rsidP="003F5BE3">
      <w:pPr>
        <w:numPr>
          <w:ilvl w:val="0"/>
          <w:numId w:val="31"/>
        </w:numPr>
        <w:spacing w:after="0" w:line="240" w:lineRule="auto"/>
        <w:jc w:val="both"/>
        <w:rPr>
          <w:rFonts w:ascii="Marianne" w:hAnsi="Marianne"/>
          <w:sz w:val="18"/>
          <w:szCs w:val="18"/>
        </w:rPr>
      </w:pPr>
      <w:r w:rsidRPr="00846DEB">
        <w:rPr>
          <w:rFonts w:ascii="Marianne" w:hAnsi="Marianne"/>
          <w:sz w:val="18"/>
          <w:szCs w:val="18"/>
        </w:rPr>
        <w:t xml:space="preserve">L’identification dans le </w:t>
      </w:r>
      <w:r w:rsidR="00B23F2E">
        <w:rPr>
          <w:rFonts w:ascii="Marianne" w:hAnsi="Marianne"/>
          <w:sz w:val="18"/>
          <w:szCs w:val="18"/>
        </w:rPr>
        <w:t>SI-Candidatures</w:t>
      </w:r>
      <w:r w:rsidRPr="00846DEB">
        <w:rPr>
          <w:rFonts w:ascii="Marianne" w:hAnsi="Marianne"/>
          <w:sz w:val="18"/>
          <w:szCs w:val="18"/>
        </w:rPr>
        <w:t> ;</w:t>
      </w:r>
    </w:p>
    <w:p w14:paraId="67C0FAEE" w14:textId="04C7CCD6" w:rsidR="00363395" w:rsidRPr="00846DEB" w:rsidRDefault="00363395" w:rsidP="003F5BE3">
      <w:pPr>
        <w:numPr>
          <w:ilvl w:val="0"/>
          <w:numId w:val="31"/>
        </w:numPr>
        <w:spacing w:after="0" w:line="240" w:lineRule="auto"/>
        <w:jc w:val="both"/>
        <w:rPr>
          <w:rFonts w:ascii="Marianne" w:hAnsi="Marianne"/>
          <w:sz w:val="18"/>
          <w:szCs w:val="18"/>
        </w:rPr>
      </w:pPr>
      <w:r w:rsidRPr="00846DEB">
        <w:rPr>
          <w:rFonts w:ascii="Marianne" w:hAnsi="Marianne"/>
          <w:sz w:val="18"/>
          <w:szCs w:val="18"/>
        </w:rPr>
        <w:t>Le signalement d’anomalies détectées par les utilisateurs</w:t>
      </w:r>
      <w:r w:rsidR="00B004D2">
        <w:rPr>
          <w:rFonts w:ascii="Marianne" w:hAnsi="Marianne"/>
          <w:sz w:val="18"/>
          <w:szCs w:val="18"/>
        </w:rPr>
        <w:t> ;</w:t>
      </w:r>
    </w:p>
    <w:p w14:paraId="71677026" w14:textId="77777777" w:rsidR="00363395" w:rsidRPr="00846DEB" w:rsidRDefault="00363395" w:rsidP="00363395">
      <w:pPr>
        <w:spacing w:after="0" w:line="240" w:lineRule="auto"/>
        <w:jc w:val="both"/>
        <w:rPr>
          <w:rFonts w:ascii="Marianne" w:hAnsi="Marianne"/>
          <w:sz w:val="18"/>
          <w:szCs w:val="18"/>
        </w:rPr>
      </w:pPr>
    </w:p>
    <w:p w14:paraId="28464D07" w14:textId="77777777"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Les opérateurs répondent aux questions et problématiques déjà connues, au besoin en aiguillant les utilisateurs vers la documentation disponible (modes opératoires, FAQ, etc.).</w:t>
      </w:r>
    </w:p>
    <w:p w14:paraId="2C05DCB0" w14:textId="77777777" w:rsidR="00363395" w:rsidRPr="00846DEB" w:rsidRDefault="00363395" w:rsidP="00363395">
      <w:pPr>
        <w:spacing w:after="0" w:line="240" w:lineRule="auto"/>
        <w:jc w:val="both"/>
        <w:rPr>
          <w:rFonts w:ascii="Marianne" w:hAnsi="Marianne"/>
          <w:sz w:val="18"/>
          <w:szCs w:val="18"/>
        </w:rPr>
      </w:pPr>
    </w:p>
    <w:p w14:paraId="77F008ED" w14:textId="77777777"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 xml:space="preserve">Les questions et problématiques non documentées sont centralisées et remontées au bureau RHM4 qui assure le support fonctionnel </w:t>
      </w:r>
      <w:r w:rsidR="009754BD" w:rsidRPr="00846DEB">
        <w:rPr>
          <w:rFonts w:ascii="Marianne" w:hAnsi="Marianne"/>
          <w:sz w:val="18"/>
          <w:szCs w:val="18"/>
        </w:rPr>
        <w:t xml:space="preserve">et technique </w:t>
      </w:r>
      <w:r w:rsidRPr="00846DEB">
        <w:rPr>
          <w:rFonts w:ascii="Marianne" w:hAnsi="Marianne"/>
          <w:sz w:val="18"/>
          <w:szCs w:val="18"/>
        </w:rPr>
        <w:t>de niveau 2. Après réponse de ce dernier, les opérateurs répondent aux utilisateurs concernés et mettent à jour le cas échéant les différents documents concernés pour intégrer les éléments de réponse.</w:t>
      </w:r>
    </w:p>
    <w:p w14:paraId="4E9366C1" w14:textId="77777777" w:rsidR="00363395" w:rsidRPr="00846DEB" w:rsidRDefault="00363395" w:rsidP="00363395">
      <w:pPr>
        <w:spacing w:after="0" w:line="240" w:lineRule="auto"/>
        <w:jc w:val="both"/>
        <w:rPr>
          <w:rFonts w:ascii="Marianne" w:hAnsi="Marianne"/>
          <w:sz w:val="18"/>
          <w:szCs w:val="18"/>
        </w:rPr>
      </w:pPr>
    </w:p>
    <w:p w14:paraId="07D9E14B" w14:textId="77777777"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Les anomalies technico-fonctionnelles font l’objet d’un signalement au niveau 3 pris en charge par les équipes MOA / MOE.</w:t>
      </w:r>
    </w:p>
    <w:p w14:paraId="4CA4B24B" w14:textId="77777777" w:rsidR="00363395" w:rsidRPr="00846DEB" w:rsidRDefault="00363395" w:rsidP="00363395">
      <w:pPr>
        <w:spacing w:after="0" w:line="240" w:lineRule="auto"/>
        <w:jc w:val="both"/>
        <w:rPr>
          <w:rFonts w:ascii="Marianne" w:hAnsi="Marianne"/>
          <w:sz w:val="18"/>
          <w:szCs w:val="18"/>
        </w:rPr>
      </w:pPr>
    </w:p>
    <w:p w14:paraId="6558BBFD" w14:textId="0EF87B51"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 xml:space="preserve">N.B. : </w:t>
      </w:r>
      <w:r w:rsidR="00B12813" w:rsidRPr="00846DEB">
        <w:rPr>
          <w:rFonts w:ascii="Marianne" w:hAnsi="Marianne"/>
          <w:sz w:val="18"/>
          <w:szCs w:val="18"/>
        </w:rPr>
        <w:t>l</w:t>
      </w:r>
      <w:r w:rsidR="003C2B1E" w:rsidRPr="00846DEB">
        <w:rPr>
          <w:rFonts w:ascii="Marianne" w:hAnsi="Marianne"/>
          <w:sz w:val="18"/>
          <w:szCs w:val="18"/>
        </w:rPr>
        <w:t xml:space="preserve">es réponses apportées dans le cadre du support </w:t>
      </w:r>
      <w:r w:rsidRPr="00846DEB">
        <w:rPr>
          <w:rFonts w:ascii="Marianne" w:hAnsi="Marianne"/>
          <w:sz w:val="18"/>
          <w:szCs w:val="18"/>
        </w:rPr>
        <w:t xml:space="preserve">fonctionnel </w:t>
      </w:r>
      <w:r w:rsidR="003C2B1E" w:rsidRPr="00846DEB">
        <w:rPr>
          <w:rFonts w:ascii="Marianne" w:hAnsi="Marianne"/>
          <w:sz w:val="18"/>
          <w:szCs w:val="18"/>
        </w:rPr>
        <w:t xml:space="preserve">et technique visent à accompagner les utilisateurs dans le dépôt des dossiers et permettre de compléter les justificatifs requis. Elles n’ont pas vocation </w:t>
      </w:r>
      <w:r w:rsidRPr="00846DEB">
        <w:rPr>
          <w:rFonts w:ascii="Marianne" w:hAnsi="Marianne"/>
          <w:sz w:val="18"/>
          <w:szCs w:val="18"/>
        </w:rPr>
        <w:t xml:space="preserve">à se substituer au </w:t>
      </w:r>
      <w:r w:rsidR="00547111" w:rsidRPr="00846DEB">
        <w:rPr>
          <w:rFonts w:ascii="Marianne" w:hAnsi="Marianne"/>
          <w:sz w:val="18"/>
          <w:szCs w:val="18"/>
        </w:rPr>
        <w:t xml:space="preserve">résultat </w:t>
      </w:r>
      <w:r w:rsidR="00C64492" w:rsidRPr="00846DEB">
        <w:rPr>
          <w:rFonts w:ascii="Marianne" w:hAnsi="Marianne"/>
          <w:sz w:val="18"/>
          <w:szCs w:val="18"/>
        </w:rPr>
        <w:t xml:space="preserve">définitif </w:t>
      </w:r>
      <w:r w:rsidR="00547111" w:rsidRPr="00846DEB">
        <w:rPr>
          <w:rFonts w:ascii="Marianne" w:hAnsi="Marianne"/>
          <w:sz w:val="18"/>
          <w:szCs w:val="18"/>
        </w:rPr>
        <w:t xml:space="preserve">du </w:t>
      </w:r>
      <w:r w:rsidRPr="00846DEB">
        <w:rPr>
          <w:rFonts w:ascii="Marianne" w:hAnsi="Marianne"/>
          <w:sz w:val="18"/>
          <w:szCs w:val="18"/>
        </w:rPr>
        <w:t>contrôle administratif</w:t>
      </w:r>
      <w:r w:rsidR="00547111" w:rsidRPr="00846DEB">
        <w:rPr>
          <w:rFonts w:ascii="Marianne" w:hAnsi="Marianne"/>
          <w:sz w:val="18"/>
          <w:szCs w:val="18"/>
        </w:rPr>
        <w:t>.</w:t>
      </w:r>
      <w:r w:rsidR="008C7530" w:rsidRPr="00846DEB">
        <w:rPr>
          <w:rFonts w:ascii="Marianne" w:hAnsi="Marianne"/>
          <w:sz w:val="18"/>
          <w:szCs w:val="18"/>
        </w:rPr>
        <w:t xml:space="preserve"> </w:t>
      </w:r>
      <w:r w:rsidR="00C64492" w:rsidRPr="00846DEB">
        <w:rPr>
          <w:rFonts w:ascii="Marianne" w:hAnsi="Marianne"/>
          <w:sz w:val="18"/>
          <w:szCs w:val="18"/>
        </w:rPr>
        <w:t>Elles ne doivent</w:t>
      </w:r>
      <w:r w:rsidR="008C7530" w:rsidRPr="00846DEB">
        <w:rPr>
          <w:rFonts w:ascii="Marianne" w:hAnsi="Marianne"/>
          <w:sz w:val="18"/>
          <w:szCs w:val="18"/>
        </w:rPr>
        <w:t xml:space="preserve"> pas engager le ministère sur la nomination, ou non, d’un candidat</w:t>
      </w:r>
      <w:r w:rsidR="00C64492" w:rsidRPr="00846DEB">
        <w:rPr>
          <w:rFonts w:ascii="Marianne" w:hAnsi="Marianne"/>
          <w:sz w:val="18"/>
          <w:szCs w:val="18"/>
        </w:rPr>
        <w:t xml:space="preserve">. Cette </w:t>
      </w:r>
      <w:r w:rsidR="00E4684D" w:rsidRPr="00846DEB">
        <w:rPr>
          <w:rFonts w:ascii="Marianne" w:hAnsi="Marianne"/>
          <w:sz w:val="18"/>
          <w:szCs w:val="18"/>
        </w:rPr>
        <w:t xml:space="preserve">dernière </w:t>
      </w:r>
      <w:r w:rsidR="00C64492" w:rsidRPr="00846DEB">
        <w:rPr>
          <w:rFonts w:ascii="Marianne" w:hAnsi="Marianne"/>
          <w:sz w:val="18"/>
          <w:szCs w:val="18"/>
        </w:rPr>
        <w:t>information n’est communiquée qu</w:t>
      </w:r>
      <w:r w:rsidR="00E4684D" w:rsidRPr="00846DEB">
        <w:rPr>
          <w:rFonts w:ascii="Marianne" w:hAnsi="Marianne"/>
          <w:sz w:val="18"/>
          <w:szCs w:val="18"/>
        </w:rPr>
        <w:t>’au moment</w:t>
      </w:r>
      <w:r w:rsidR="008C7530" w:rsidRPr="00846DEB">
        <w:rPr>
          <w:rFonts w:ascii="Marianne" w:hAnsi="Marianne"/>
          <w:sz w:val="18"/>
          <w:szCs w:val="18"/>
        </w:rPr>
        <w:t xml:space="preserve"> de la publication de l’arrêté de nomination.</w:t>
      </w:r>
      <w:r w:rsidR="00547111" w:rsidRPr="00846DEB">
        <w:rPr>
          <w:rFonts w:ascii="Marianne" w:hAnsi="Marianne"/>
          <w:sz w:val="18"/>
          <w:szCs w:val="18"/>
        </w:rPr>
        <w:t xml:space="preserve"> </w:t>
      </w:r>
    </w:p>
    <w:p w14:paraId="1830C376" w14:textId="77777777" w:rsidR="00363395" w:rsidRPr="00846DEB" w:rsidRDefault="00363395" w:rsidP="00363395">
      <w:pPr>
        <w:spacing w:after="0" w:line="240" w:lineRule="auto"/>
        <w:jc w:val="both"/>
        <w:rPr>
          <w:rFonts w:ascii="Marianne" w:hAnsi="Marianne"/>
          <w:sz w:val="18"/>
          <w:szCs w:val="18"/>
        </w:rPr>
      </w:pPr>
    </w:p>
    <w:p w14:paraId="21C74496" w14:textId="77777777"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En cas de difficulté, le problème est remonté à un niveau de traitement supérieur, selon la chaîne de remontée suivante :</w:t>
      </w:r>
    </w:p>
    <w:p w14:paraId="749EE33D" w14:textId="77777777" w:rsidR="00363395" w:rsidRPr="00846DEB" w:rsidRDefault="00363395" w:rsidP="003F5BE3">
      <w:pPr>
        <w:numPr>
          <w:ilvl w:val="0"/>
          <w:numId w:val="32"/>
        </w:numPr>
        <w:spacing w:after="0" w:line="240" w:lineRule="auto"/>
        <w:jc w:val="both"/>
        <w:rPr>
          <w:rFonts w:ascii="Marianne" w:hAnsi="Marianne"/>
          <w:sz w:val="18"/>
          <w:szCs w:val="18"/>
        </w:rPr>
      </w:pPr>
      <w:r w:rsidRPr="00846DEB">
        <w:rPr>
          <w:rFonts w:ascii="Marianne" w:hAnsi="Marianne"/>
          <w:sz w:val="18"/>
          <w:szCs w:val="18"/>
        </w:rPr>
        <w:t>(Niveau 1.1) Réponse aux questions usuelles par tout opérateur du prestataire, qualification des demandes spécifiques ;</w:t>
      </w:r>
    </w:p>
    <w:p w14:paraId="0E809692" w14:textId="079B0B71" w:rsidR="00363395" w:rsidRPr="00846DEB" w:rsidRDefault="00363395" w:rsidP="003F5BE3">
      <w:pPr>
        <w:numPr>
          <w:ilvl w:val="0"/>
          <w:numId w:val="32"/>
        </w:numPr>
        <w:spacing w:after="0" w:line="240" w:lineRule="auto"/>
        <w:jc w:val="both"/>
        <w:rPr>
          <w:rFonts w:ascii="Marianne" w:hAnsi="Marianne"/>
          <w:sz w:val="18"/>
          <w:szCs w:val="18"/>
        </w:rPr>
      </w:pPr>
      <w:r w:rsidRPr="00846DEB">
        <w:rPr>
          <w:rFonts w:ascii="Marianne" w:hAnsi="Marianne"/>
          <w:sz w:val="18"/>
          <w:szCs w:val="18"/>
        </w:rPr>
        <w:t>(Niveau 1.2) Réponse aux demandes spécifiques par des opérateurs qualifiés du prestataire, sollicitation éventuelle d’un responsable métier ou technique du prestataire </w:t>
      </w:r>
      <w:r w:rsidR="00B004D2">
        <w:rPr>
          <w:rFonts w:ascii="Marianne" w:hAnsi="Marianne"/>
          <w:sz w:val="18"/>
          <w:szCs w:val="18"/>
        </w:rPr>
        <w:t>(</w:t>
      </w:r>
      <w:r w:rsidR="00976492">
        <w:rPr>
          <w:rFonts w:ascii="Marianne" w:hAnsi="Marianne"/>
          <w:sz w:val="18"/>
          <w:szCs w:val="18"/>
        </w:rPr>
        <w:t xml:space="preserve">ou </w:t>
      </w:r>
      <w:r w:rsidR="00B004D2">
        <w:rPr>
          <w:rFonts w:ascii="Marianne" w:hAnsi="Marianne"/>
          <w:sz w:val="18"/>
          <w:szCs w:val="18"/>
        </w:rPr>
        <w:t xml:space="preserve">encadrant) </w:t>
      </w:r>
      <w:r w:rsidRPr="00846DEB">
        <w:rPr>
          <w:rFonts w:ascii="Marianne" w:hAnsi="Marianne"/>
          <w:sz w:val="18"/>
          <w:szCs w:val="18"/>
        </w:rPr>
        <w:t>;</w:t>
      </w:r>
    </w:p>
    <w:p w14:paraId="761D18CE" w14:textId="13EFCB97" w:rsidR="009754BD" w:rsidRPr="00846DEB" w:rsidRDefault="00363395" w:rsidP="003F5BE3">
      <w:pPr>
        <w:numPr>
          <w:ilvl w:val="0"/>
          <w:numId w:val="32"/>
        </w:numPr>
        <w:spacing w:after="0" w:line="240" w:lineRule="auto"/>
        <w:jc w:val="both"/>
        <w:rPr>
          <w:rFonts w:ascii="Marianne" w:hAnsi="Marianne"/>
          <w:sz w:val="18"/>
          <w:szCs w:val="18"/>
        </w:rPr>
      </w:pPr>
      <w:r w:rsidRPr="00846DEB">
        <w:rPr>
          <w:rFonts w:ascii="Marianne" w:hAnsi="Marianne"/>
          <w:sz w:val="18"/>
          <w:szCs w:val="18"/>
        </w:rPr>
        <w:t xml:space="preserve">(Niveau 2) Réponse par </w:t>
      </w:r>
      <w:r w:rsidR="0032699B">
        <w:rPr>
          <w:rFonts w:ascii="Marianne" w:hAnsi="Marianne"/>
          <w:sz w:val="18"/>
          <w:szCs w:val="18"/>
        </w:rPr>
        <w:t>le bureau RHM4</w:t>
      </w:r>
      <w:r w:rsidR="009C6AC4" w:rsidRPr="00846DEB">
        <w:rPr>
          <w:rFonts w:ascii="Marianne" w:hAnsi="Marianne"/>
          <w:sz w:val="18"/>
          <w:szCs w:val="18"/>
        </w:rPr>
        <w:t> ;</w:t>
      </w:r>
    </w:p>
    <w:p w14:paraId="554D98C3" w14:textId="16C9DFF4" w:rsidR="00363395" w:rsidRPr="00846DEB" w:rsidRDefault="00363395" w:rsidP="003F5BE3">
      <w:pPr>
        <w:numPr>
          <w:ilvl w:val="0"/>
          <w:numId w:val="32"/>
        </w:numPr>
        <w:spacing w:after="0" w:line="240" w:lineRule="auto"/>
        <w:jc w:val="both"/>
        <w:rPr>
          <w:rFonts w:ascii="Marianne" w:hAnsi="Marianne"/>
          <w:sz w:val="18"/>
          <w:szCs w:val="18"/>
        </w:rPr>
      </w:pPr>
      <w:r w:rsidRPr="00846DEB">
        <w:rPr>
          <w:rFonts w:ascii="Marianne" w:hAnsi="Marianne"/>
          <w:sz w:val="18"/>
          <w:szCs w:val="18"/>
        </w:rPr>
        <w:t>(Niveau</w:t>
      </w:r>
      <w:r w:rsidR="009754BD" w:rsidRPr="00846DEB">
        <w:rPr>
          <w:rFonts w:ascii="Marianne" w:hAnsi="Marianne"/>
          <w:sz w:val="18"/>
          <w:szCs w:val="18"/>
        </w:rPr>
        <w:t xml:space="preserve"> </w:t>
      </w:r>
      <w:r w:rsidRPr="00846DEB">
        <w:rPr>
          <w:rFonts w:ascii="Marianne" w:hAnsi="Marianne"/>
          <w:sz w:val="18"/>
          <w:szCs w:val="18"/>
        </w:rPr>
        <w:t>3) Réponse par les équipes MOA/MOE</w:t>
      </w:r>
      <w:r w:rsidR="0059468B" w:rsidRPr="00846DEB">
        <w:rPr>
          <w:rFonts w:ascii="Marianne" w:hAnsi="Marianne"/>
          <w:sz w:val="18"/>
          <w:szCs w:val="18"/>
        </w:rPr>
        <w:t xml:space="preserve"> (</w:t>
      </w:r>
      <w:r w:rsidR="00D36257" w:rsidRPr="00846DEB">
        <w:rPr>
          <w:rFonts w:ascii="Marianne" w:hAnsi="Marianne"/>
          <w:sz w:val="18"/>
          <w:szCs w:val="18"/>
        </w:rPr>
        <w:t>RHM4/</w:t>
      </w:r>
      <w:r w:rsidR="0059468B" w:rsidRPr="00846DEB">
        <w:rPr>
          <w:rFonts w:ascii="Marianne" w:hAnsi="Marianne"/>
          <w:sz w:val="18"/>
          <w:szCs w:val="18"/>
        </w:rPr>
        <w:t>SNUM)</w:t>
      </w:r>
      <w:r w:rsidRPr="00846DEB">
        <w:rPr>
          <w:rFonts w:ascii="Marianne" w:hAnsi="Marianne"/>
          <w:sz w:val="18"/>
          <w:szCs w:val="18"/>
        </w:rPr>
        <w:t>.</w:t>
      </w:r>
    </w:p>
    <w:p w14:paraId="1CEA497C" w14:textId="77777777" w:rsidR="00363395" w:rsidRPr="00846DEB" w:rsidRDefault="00363395" w:rsidP="00363395">
      <w:pPr>
        <w:spacing w:after="0" w:line="240" w:lineRule="auto"/>
        <w:jc w:val="both"/>
        <w:rPr>
          <w:rFonts w:ascii="Marianne" w:hAnsi="Marianne"/>
          <w:sz w:val="18"/>
          <w:szCs w:val="18"/>
        </w:rPr>
      </w:pPr>
    </w:p>
    <w:p w14:paraId="1AFAB1AA" w14:textId="7A7FC5B9"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lastRenderedPageBreak/>
        <w:t>Le suivi intégral d’une formation dispensée par le ministère est un préalable obligatoire pour l’ensemble de</w:t>
      </w:r>
      <w:r w:rsidR="004A0BD5" w:rsidRPr="00846DEB">
        <w:rPr>
          <w:rFonts w:ascii="Marianne" w:hAnsi="Marianne"/>
          <w:sz w:val="18"/>
          <w:szCs w:val="18"/>
        </w:rPr>
        <w:t>s personnels du titulaire amené</w:t>
      </w:r>
      <w:r w:rsidR="002A61A8" w:rsidRPr="00846DEB">
        <w:rPr>
          <w:rFonts w:ascii="Marianne" w:hAnsi="Marianne"/>
          <w:sz w:val="18"/>
          <w:szCs w:val="18"/>
        </w:rPr>
        <w:t>s</w:t>
      </w:r>
      <w:r w:rsidRPr="00846DEB">
        <w:rPr>
          <w:rFonts w:ascii="Marianne" w:hAnsi="Marianne"/>
          <w:sz w:val="18"/>
          <w:szCs w:val="18"/>
        </w:rPr>
        <w:t xml:space="preserve"> à travailler en tant que support utilisateur dans le cadre du renouvellement général (cf. formation</w:t>
      </w:r>
      <w:r w:rsidR="00825BB8" w:rsidRPr="00846DEB">
        <w:rPr>
          <w:rFonts w:ascii="Marianne" w:hAnsi="Marianne"/>
          <w:sz w:val="18"/>
          <w:szCs w:val="18"/>
        </w:rPr>
        <w:t xml:space="preserve"> des opérateurs</w:t>
      </w:r>
      <w:r w:rsidRPr="00846DEB">
        <w:rPr>
          <w:rFonts w:ascii="Marianne" w:hAnsi="Marianne"/>
          <w:sz w:val="18"/>
          <w:szCs w:val="18"/>
        </w:rPr>
        <w:t xml:space="preserve"> </w:t>
      </w:r>
      <w:r w:rsidR="00825BB8" w:rsidRPr="00846DEB">
        <w:rPr>
          <w:rFonts w:ascii="Marianne" w:hAnsi="Marianne"/>
          <w:sz w:val="18"/>
          <w:szCs w:val="18"/>
        </w:rPr>
        <w:fldChar w:fldCharType="begin"/>
      </w:r>
      <w:r w:rsidR="00825BB8" w:rsidRPr="00846DEB">
        <w:rPr>
          <w:rFonts w:ascii="Marianne" w:hAnsi="Marianne"/>
          <w:sz w:val="18"/>
          <w:szCs w:val="18"/>
        </w:rPr>
        <w:instrText xml:space="preserve"> REF _Ref80093939 \r \h </w:instrText>
      </w:r>
      <w:r w:rsidR="009A1709" w:rsidRPr="00846DEB">
        <w:rPr>
          <w:rFonts w:ascii="Marianne" w:hAnsi="Marianne"/>
          <w:sz w:val="18"/>
          <w:szCs w:val="18"/>
        </w:rPr>
        <w:instrText xml:space="preserve"> \* MERGEFORMAT </w:instrText>
      </w:r>
      <w:r w:rsidR="00825BB8" w:rsidRPr="00846DEB">
        <w:rPr>
          <w:rFonts w:ascii="Marianne" w:hAnsi="Marianne"/>
          <w:sz w:val="18"/>
          <w:szCs w:val="18"/>
        </w:rPr>
      </w:r>
      <w:r w:rsidR="00825BB8" w:rsidRPr="00846DEB">
        <w:rPr>
          <w:rFonts w:ascii="Marianne" w:hAnsi="Marianne"/>
          <w:sz w:val="18"/>
          <w:szCs w:val="18"/>
        </w:rPr>
        <w:fldChar w:fldCharType="separate"/>
      </w:r>
      <w:r w:rsidR="006A27D0">
        <w:rPr>
          <w:rFonts w:ascii="Marianne" w:hAnsi="Marianne"/>
          <w:sz w:val="18"/>
          <w:szCs w:val="18"/>
        </w:rPr>
        <w:t>7.2</w:t>
      </w:r>
      <w:r w:rsidR="00825BB8" w:rsidRPr="00846DEB">
        <w:rPr>
          <w:rFonts w:ascii="Marianne" w:hAnsi="Marianne"/>
          <w:sz w:val="18"/>
          <w:szCs w:val="18"/>
        </w:rPr>
        <w:fldChar w:fldCharType="end"/>
      </w:r>
      <w:r w:rsidRPr="00846DEB">
        <w:rPr>
          <w:rFonts w:ascii="Marianne" w:hAnsi="Marianne"/>
          <w:sz w:val="18"/>
          <w:szCs w:val="18"/>
        </w:rPr>
        <w:t>). Des formations de recyclage sont également prévues.</w:t>
      </w:r>
    </w:p>
    <w:p w14:paraId="1E7E90A4" w14:textId="77777777" w:rsidR="00363395" w:rsidRPr="00846DEB" w:rsidRDefault="00363395" w:rsidP="00363395">
      <w:pPr>
        <w:spacing w:after="0" w:line="240" w:lineRule="auto"/>
        <w:jc w:val="both"/>
        <w:rPr>
          <w:rFonts w:ascii="Marianne" w:hAnsi="Marianne"/>
          <w:sz w:val="18"/>
          <w:szCs w:val="18"/>
        </w:rPr>
      </w:pPr>
    </w:p>
    <w:p w14:paraId="787F9ACC" w14:textId="22A5F173" w:rsidR="00363395" w:rsidRPr="007B0DC8" w:rsidRDefault="007B0DC8" w:rsidP="007B0DC8">
      <w:pPr>
        <w:pStyle w:val="StyleNiv4"/>
        <w:numPr>
          <w:ilvl w:val="0"/>
          <w:numId w:val="0"/>
        </w:numPr>
        <w:ind w:left="851"/>
        <w:rPr>
          <w:rFonts w:ascii="Marianne" w:hAnsi="Marianne"/>
          <w:sz w:val="20"/>
          <w:szCs w:val="20"/>
        </w:rPr>
      </w:pPr>
      <w:bookmarkStart w:id="138" w:name="_Toc182993772"/>
      <w:bookmarkStart w:id="139" w:name="_Toc185352434"/>
      <w:r>
        <w:rPr>
          <w:rFonts w:ascii="Marianne" w:hAnsi="Marianne"/>
          <w:sz w:val="20"/>
          <w:szCs w:val="20"/>
        </w:rPr>
        <w:t xml:space="preserve">5.3.1 </w:t>
      </w:r>
      <w:r w:rsidR="00C83DDD" w:rsidRPr="007B0DC8">
        <w:rPr>
          <w:rFonts w:ascii="Marianne" w:hAnsi="Marianne"/>
          <w:sz w:val="20"/>
          <w:szCs w:val="20"/>
        </w:rPr>
        <w:t>Description des tâches</w:t>
      </w:r>
      <w:bookmarkEnd w:id="138"/>
      <w:bookmarkEnd w:id="139"/>
    </w:p>
    <w:p w14:paraId="52627F4A" w14:textId="77777777" w:rsidR="004A0BD5" w:rsidRPr="009A1709" w:rsidRDefault="004A0BD5" w:rsidP="00363395">
      <w:pPr>
        <w:spacing w:after="0" w:line="240" w:lineRule="auto"/>
        <w:jc w:val="both"/>
        <w:rPr>
          <w:rFonts w:ascii="Times New Roman" w:hAnsi="Times New Roman"/>
        </w:rPr>
      </w:pPr>
    </w:p>
    <w:p w14:paraId="27BA2B67" w14:textId="77777777" w:rsidR="00363395" w:rsidRPr="00846DEB" w:rsidRDefault="00363395" w:rsidP="003F5BE3">
      <w:pPr>
        <w:numPr>
          <w:ilvl w:val="0"/>
          <w:numId w:val="33"/>
        </w:numPr>
        <w:spacing w:after="0" w:line="240" w:lineRule="auto"/>
        <w:jc w:val="both"/>
        <w:rPr>
          <w:rFonts w:ascii="Marianne" w:hAnsi="Marianne"/>
          <w:sz w:val="18"/>
          <w:szCs w:val="18"/>
        </w:rPr>
      </w:pPr>
      <w:r w:rsidRPr="00846DEB">
        <w:rPr>
          <w:rFonts w:ascii="Marianne" w:hAnsi="Marianne"/>
          <w:sz w:val="18"/>
          <w:szCs w:val="18"/>
        </w:rPr>
        <w:t>Réceptionner les demandes des mandataires de liste et des candidats sur des problématiques métier ou techniques</w:t>
      </w:r>
      <w:r w:rsidR="004A0BD5" w:rsidRPr="00846DEB">
        <w:rPr>
          <w:rFonts w:ascii="Marianne" w:hAnsi="Marianne"/>
          <w:sz w:val="18"/>
          <w:szCs w:val="18"/>
        </w:rPr>
        <w:t> ;</w:t>
      </w:r>
    </w:p>
    <w:p w14:paraId="2C1FC903" w14:textId="77777777" w:rsidR="00363395" w:rsidRPr="00846DEB" w:rsidRDefault="00363395" w:rsidP="003F5BE3">
      <w:pPr>
        <w:numPr>
          <w:ilvl w:val="0"/>
          <w:numId w:val="33"/>
        </w:numPr>
        <w:spacing w:after="0" w:line="240" w:lineRule="auto"/>
        <w:jc w:val="both"/>
        <w:rPr>
          <w:rFonts w:ascii="Marianne" w:hAnsi="Marianne"/>
          <w:sz w:val="18"/>
          <w:szCs w:val="18"/>
        </w:rPr>
      </w:pPr>
      <w:r w:rsidRPr="00846DEB">
        <w:rPr>
          <w:rFonts w:ascii="Marianne" w:hAnsi="Marianne"/>
          <w:sz w:val="18"/>
          <w:szCs w:val="18"/>
        </w:rPr>
        <w:t>Répondre aux questions et problématiques déjà connues / documentées</w:t>
      </w:r>
      <w:r w:rsidR="004A0BD5" w:rsidRPr="00846DEB">
        <w:rPr>
          <w:rFonts w:ascii="Marianne" w:hAnsi="Marianne"/>
          <w:sz w:val="18"/>
          <w:szCs w:val="18"/>
        </w:rPr>
        <w:t> ;</w:t>
      </w:r>
    </w:p>
    <w:p w14:paraId="5A6F5393" w14:textId="77777777" w:rsidR="00363395" w:rsidRPr="00846DEB" w:rsidRDefault="00363395" w:rsidP="003F5BE3">
      <w:pPr>
        <w:numPr>
          <w:ilvl w:val="0"/>
          <w:numId w:val="33"/>
        </w:numPr>
        <w:spacing w:after="0" w:line="240" w:lineRule="auto"/>
        <w:jc w:val="both"/>
        <w:rPr>
          <w:rFonts w:ascii="Marianne" w:hAnsi="Marianne"/>
          <w:sz w:val="18"/>
          <w:szCs w:val="18"/>
        </w:rPr>
      </w:pPr>
      <w:r w:rsidRPr="00846DEB">
        <w:rPr>
          <w:rFonts w:ascii="Marianne" w:hAnsi="Marianne"/>
          <w:sz w:val="18"/>
          <w:szCs w:val="18"/>
        </w:rPr>
        <w:t>Centraliser et remonter les questions et problématiques non documentées au bureau RHM4</w:t>
      </w:r>
      <w:r w:rsidR="004A0BD5" w:rsidRPr="00846DEB">
        <w:rPr>
          <w:rFonts w:ascii="Marianne" w:hAnsi="Marianne"/>
          <w:sz w:val="18"/>
          <w:szCs w:val="18"/>
        </w:rPr>
        <w:t> ;</w:t>
      </w:r>
    </w:p>
    <w:p w14:paraId="7BE62649" w14:textId="77777777" w:rsidR="00363395" w:rsidRPr="00846DEB" w:rsidRDefault="00363395" w:rsidP="003F5BE3">
      <w:pPr>
        <w:numPr>
          <w:ilvl w:val="0"/>
          <w:numId w:val="33"/>
        </w:numPr>
        <w:spacing w:after="0" w:line="240" w:lineRule="auto"/>
        <w:jc w:val="both"/>
        <w:rPr>
          <w:rFonts w:ascii="Marianne" w:hAnsi="Marianne"/>
          <w:sz w:val="18"/>
          <w:szCs w:val="18"/>
        </w:rPr>
      </w:pPr>
      <w:r w:rsidRPr="00846DEB">
        <w:rPr>
          <w:rFonts w:ascii="Marianne" w:hAnsi="Marianne"/>
          <w:sz w:val="18"/>
          <w:szCs w:val="18"/>
        </w:rPr>
        <w:t>Répondre aux utilisateurs après retour du bureau RHM4</w:t>
      </w:r>
      <w:r w:rsidR="004A0BD5" w:rsidRPr="00846DEB">
        <w:rPr>
          <w:rFonts w:ascii="Marianne" w:hAnsi="Marianne"/>
          <w:sz w:val="18"/>
          <w:szCs w:val="18"/>
        </w:rPr>
        <w:t> ;</w:t>
      </w:r>
    </w:p>
    <w:p w14:paraId="4757B056" w14:textId="77777777" w:rsidR="00363395" w:rsidRPr="00846DEB" w:rsidRDefault="00363395" w:rsidP="003F5BE3">
      <w:pPr>
        <w:numPr>
          <w:ilvl w:val="0"/>
          <w:numId w:val="33"/>
        </w:numPr>
        <w:spacing w:after="0" w:line="240" w:lineRule="auto"/>
        <w:jc w:val="both"/>
        <w:rPr>
          <w:rFonts w:ascii="Marianne" w:hAnsi="Marianne"/>
          <w:sz w:val="18"/>
          <w:szCs w:val="18"/>
        </w:rPr>
      </w:pPr>
      <w:r w:rsidRPr="00846DEB">
        <w:rPr>
          <w:rFonts w:ascii="Marianne" w:hAnsi="Marianne"/>
          <w:sz w:val="18"/>
          <w:szCs w:val="18"/>
        </w:rPr>
        <w:t>Remonter les anomalies au bureau RHM4</w:t>
      </w:r>
      <w:r w:rsidR="004A0BD5" w:rsidRPr="00846DEB">
        <w:rPr>
          <w:rFonts w:ascii="Marianne" w:hAnsi="Marianne"/>
          <w:sz w:val="18"/>
          <w:szCs w:val="18"/>
        </w:rPr>
        <w:t> ;</w:t>
      </w:r>
    </w:p>
    <w:p w14:paraId="0A14A9CA" w14:textId="77777777" w:rsidR="00363395" w:rsidRPr="00846DEB" w:rsidRDefault="00363395" w:rsidP="003F5BE3">
      <w:pPr>
        <w:numPr>
          <w:ilvl w:val="0"/>
          <w:numId w:val="33"/>
        </w:numPr>
        <w:spacing w:after="0" w:line="240" w:lineRule="auto"/>
        <w:jc w:val="both"/>
        <w:rPr>
          <w:rFonts w:ascii="Marianne" w:hAnsi="Marianne"/>
          <w:sz w:val="18"/>
          <w:szCs w:val="18"/>
        </w:rPr>
      </w:pPr>
      <w:r w:rsidRPr="00846DEB">
        <w:rPr>
          <w:rFonts w:ascii="Marianne" w:hAnsi="Marianne"/>
          <w:sz w:val="18"/>
          <w:szCs w:val="18"/>
        </w:rPr>
        <w:t>Capitaliser les nouveaux modes opératoires (et les mises à jour) pour réponse aux prochaines sollicitations</w:t>
      </w:r>
      <w:r w:rsidR="004A0BD5" w:rsidRPr="00846DEB">
        <w:rPr>
          <w:rFonts w:ascii="Marianne" w:hAnsi="Marianne"/>
          <w:sz w:val="18"/>
          <w:szCs w:val="18"/>
        </w:rPr>
        <w:t> ;</w:t>
      </w:r>
    </w:p>
    <w:p w14:paraId="55C255FD" w14:textId="76164B56" w:rsidR="00363395" w:rsidRPr="00846DEB" w:rsidRDefault="00363395" w:rsidP="003F5BE3">
      <w:pPr>
        <w:numPr>
          <w:ilvl w:val="0"/>
          <w:numId w:val="33"/>
        </w:numPr>
        <w:spacing w:after="0" w:line="240" w:lineRule="auto"/>
        <w:jc w:val="both"/>
        <w:rPr>
          <w:rFonts w:ascii="Marianne" w:hAnsi="Marianne"/>
          <w:sz w:val="18"/>
          <w:szCs w:val="18"/>
        </w:rPr>
      </w:pPr>
      <w:r w:rsidRPr="00846DEB">
        <w:rPr>
          <w:rFonts w:ascii="Marianne" w:hAnsi="Marianne"/>
          <w:sz w:val="18"/>
          <w:szCs w:val="18"/>
        </w:rPr>
        <w:t xml:space="preserve">Retracer précisément les sollicitations : date, interlocuteur, contenu, statut, </w:t>
      </w:r>
      <w:r w:rsidR="004A0BD5" w:rsidRPr="00846DEB">
        <w:rPr>
          <w:rFonts w:ascii="Marianne" w:hAnsi="Marianne"/>
          <w:sz w:val="18"/>
          <w:szCs w:val="18"/>
        </w:rPr>
        <w:t>etc.</w:t>
      </w:r>
      <w:r w:rsidRPr="00846DEB">
        <w:rPr>
          <w:rFonts w:ascii="Marianne" w:hAnsi="Marianne"/>
          <w:sz w:val="18"/>
          <w:szCs w:val="18"/>
        </w:rPr>
        <w:t xml:space="preserve"> Ce </w:t>
      </w:r>
      <w:proofErr w:type="spellStart"/>
      <w:r w:rsidRPr="00846DEB">
        <w:rPr>
          <w:rFonts w:ascii="Marianne" w:hAnsi="Marianne"/>
          <w:sz w:val="18"/>
          <w:szCs w:val="18"/>
        </w:rPr>
        <w:t>reporting</w:t>
      </w:r>
      <w:proofErr w:type="spellEnd"/>
      <w:r w:rsidRPr="00846DEB">
        <w:rPr>
          <w:rFonts w:ascii="Marianne" w:hAnsi="Marianne"/>
          <w:sz w:val="18"/>
          <w:szCs w:val="18"/>
        </w:rPr>
        <w:t xml:space="preserve"> permet d’effectuer un recensement et un suivi des sollicitations. Toutefois, il n’est pas demandé au prestataire de mettre en place une solution d’enregistrement sonore des appels</w:t>
      </w:r>
      <w:r w:rsidR="004A0BD5" w:rsidRPr="00846DEB">
        <w:rPr>
          <w:rFonts w:ascii="Marianne" w:hAnsi="Marianne"/>
          <w:sz w:val="18"/>
          <w:szCs w:val="18"/>
        </w:rPr>
        <w:t> ;</w:t>
      </w:r>
    </w:p>
    <w:p w14:paraId="1B69C02D" w14:textId="77777777" w:rsidR="00363395" w:rsidRPr="00846DEB" w:rsidRDefault="00363395" w:rsidP="003F5BE3">
      <w:pPr>
        <w:numPr>
          <w:ilvl w:val="0"/>
          <w:numId w:val="33"/>
        </w:numPr>
        <w:spacing w:after="0" w:line="240" w:lineRule="auto"/>
        <w:jc w:val="both"/>
        <w:rPr>
          <w:rFonts w:ascii="Marianne" w:hAnsi="Marianne"/>
          <w:sz w:val="18"/>
          <w:szCs w:val="18"/>
        </w:rPr>
      </w:pPr>
      <w:r w:rsidRPr="00846DEB">
        <w:rPr>
          <w:rFonts w:ascii="Marianne" w:hAnsi="Marianne"/>
          <w:sz w:val="18"/>
          <w:szCs w:val="18"/>
        </w:rPr>
        <w:t>Capitaliser les anomalies et solutions de contournement pour répondre aux prochaines sollicitations.</w:t>
      </w:r>
    </w:p>
    <w:p w14:paraId="42FE3C17" w14:textId="77777777" w:rsidR="00363395" w:rsidRPr="00846DEB" w:rsidRDefault="00363395" w:rsidP="00363395">
      <w:pPr>
        <w:spacing w:after="0" w:line="240" w:lineRule="auto"/>
        <w:jc w:val="both"/>
        <w:rPr>
          <w:rFonts w:ascii="Marianne" w:hAnsi="Marianne"/>
          <w:sz w:val="18"/>
          <w:szCs w:val="18"/>
        </w:rPr>
      </w:pPr>
    </w:p>
    <w:p w14:paraId="2E540B9C" w14:textId="44C8DE12" w:rsidR="00363395" w:rsidRPr="00846DEB" w:rsidRDefault="007B0DC8" w:rsidP="007B0DC8">
      <w:pPr>
        <w:pStyle w:val="StyleNiv4"/>
        <w:numPr>
          <w:ilvl w:val="0"/>
          <w:numId w:val="0"/>
        </w:numPr>
        <w:ind w:left="851"/>
        <w:rPr>
          <w:rFonts w:ascii="Marianne" w:hAnsi="Marianne"/>
          <w:sz w:val="20"/>
          <w:szCs w:val="20"/>
        </w:rPr>
      </w:pPr>
      <w:bookmarkStart w:id="140" w:name="_Toc182993773"/>
      <w:bookmarkStart w:id="141" w:name="_Toc185352435"/>
      <w:r>
        <w:rPr>
          <w:rFonts w:ascii="Marianne" w:hAnsi="Marianne"/>
          <w:sz w:val="20"/>
          <w:szCs w:val="20"/>
        </w:rPr>
        <w:t>5.3.2</w:t>
      </w:r>
      <w:r w:rsidR="005E6DD5">
        <w:rPr>
          <w:rFonts w:ascii="Marianne" w:hAnsi="Marianne"/>
          <w:sz w:val="20"/>
          <w:szCs w:val="20"/>
        </w:rPr>
        <w:t xml:space="preserve"> </w:t>
      </w:r>
      <w:r w:rsidR="00363395" w:rsidRPr="00846DEB">
        <w:rPr>
          <w:rFonts w:ascii="Marianne" w:hAnsi="Marianne"/>
          <w:sz w:val="20"/>
          <w:szCs w:val="20"/>
        </w:rPr>
        <w:t>Livrables attendus</w:t>
      </w:r>
      <w:bookmarkEnd w:id="140"/>
      <w:bookmarkEnd w:id="141"/>
    </w:p>
    <w:p w14:paraId="694E1D8F" w14:textId="77777777" w:rsidR="004A0BD5" w:rsidRPr="00846DEB" w:rsidRDefault="004A0BD5" w:rsidP="00363395">
      <w:pPr>
        <w:spacing w:after="0" w:line="240" w:lineRule="auto"/>
        <w:jc w:val="both"/>
        <w:rPr>
          <w:rFonts w:ascii="Marianne" w:hAnsi="Marianne"/>
          <w:sz w:val="20"/>
          <w:szCs w:val="20"/>
        </w:rPr>
      </w:pPr>
    </w:p>
    <w:p w14:paraId="74D0F87F" w14:textId="65E4384F" w:rsidR="00363395" w:rsidRPr="00015A69" w:rsidRDefault="00363395" w:rsidP="003F5BE3">
      <w:pPr>
        <w:pStyle w:val="Paragraphedeliste"/>
        <w:numPr>
          <w:ilvl w:val="0"/>
          <w:numId w:val="57"/>
        </w:numPr>
        <w:jc w:val="both"/>
        <w:rPr>
          <w:rFonts w:ascii="Marianne" w:hAnsi="Marianne"/>
          <w:sz w:val="18"/>
          <w:szCs w:val="18"/>
        </w:rPr>
      </w:pPr>
      <w:r w:rsidRPr="00015A69">
        <w:rPr>
          <w:rFonts w:ascii="Marianne" w:hAnsi="Marianne"/>
          <w:sz w:val="18"/>
          <w:szCs w:val="18"/>
        </w:rPr>
        <w:t xml:space="preserve">Modes opératoires, FAQ, </w:t>
      </w:r>
      <w:r w:rsidR="00C8648C" w:rsidRPr="00015A69">
        <w:rPr>
          <w:rFonts w:ascii="Marianne" w:hAnsi="Marianne"/>
          <w:sz w:val="18"/>
          <w:szCs w:val="18"/>
        </w:rPr>
        <w:t>outils</w:t>
      </w:r>
      <w:r w:rsidRPr="00015A69">
        <w:rPr>
          <w:rFonts w:ascii="Marianne" w:hAnsi="Marianne"/>
          <w:sz w:val="18"/>
          <w:szCs w:val="18"/>
        </w:rPr>
        <w:t xml:space="preserve"> mis à jour</w:t>
      </w:r>
    </w:p>
    <w:p w14:paraId="0FDA2284" w14:textId="77777777" w:rsidR="00363395" w:rsidRPr="00015A69" w:rsidRDefault="00363395" w:rsidP="003F5BE3">
      <w:pPr>
        <w:pStyle w:val="Paragraphedeliste"/>
        <w:numPr>
          <w:ilvl w:val="0"/>
          <w:numId w:val="57"/>
        </w:numPr>
        <w:jc w:val="both"/>
        <w:rPr>
          <w:rFonts w:ascii="Marianne" w:hAnsi="Marianne"/>
          <w:sz w:val="18"/>
          <w:szCs w:val="18"/>
        </w:rPr>
      </w:pPr>
      <w:r w:rsidRPr="00015A69">
        <w:rPr>
          <w:rFonts w:ascii="Marianne" w:hAnsi="Marianne"/>
          <w:sz w:val="18"/>
          <w:szCs w:val="18"/>
        </w:rPr>
        <w:t>Tableau de suivi des questions reçues et réponses apportées</w:t>
      </w:r>
    </w:p>
    <w:p w14:paraId="3E6AD787" w14:textId="77777777" w:rsidR="00363395" w:rsidRPr="00015A69" w:rsidRDefault="00363395" w:rsidP="003F5BE3">
      <w:pPr>
        <w:pStyle w:val="Paragraphedeliste"/>
        <w:numPr>
          <w:ilvl w:val="0"/>
          <w:numId w:val="57"/>
        </w:numPr>
        <w:jc w:val="both"/>
        <w:rPr>
          <w:rFonts w:ascii="Marianne" w:hAnsi="Marianne"/>
          <w:sz w:val="18"/>
          <w:szCs w:val="18"/>
        </w:rPr>
      </w:pPr>
      <w:r w:rsidRPr="00015A69">
        <w:rPr>
          <w:rFonts w:ascii="Marianne" w:hAnsi="Marianne"/>
          <w:sz w:val="18"/>
          <w:szCs w:val="18"/>
        </w:rPr>
        <w:t>Outil de suivi pour capitaliser sur les escalades techniques ou fonctionnelles</w:t>
      </w:r>
    </w:p>
    <w:p w14:paraId="23DB2B04" w14:textId="77777777" w:rsidR="00363395" w:rsidRPr="00846DEB" w:rsidRDefault="00363395" w:rsidP="00363395">
      <w:pPr>
        <w:spacing w:after="0" w:line="240" w:lineRule="auto"/>
        <w:jc w:val="both"/>
        <w:rPr>
          <w:rFonts w:ascii="Marianne" w:hAnsi="Marianne"/>
          <w:sz w:val="20"/>
          <w:szCs w:val="20"/>
        </w:rPr>
      </w:pPr>
    </w:p>
    <w:p w14:paraId="2A0DEB2E" w14:textId="6306484E" w:rsidR="00363395" w:rsidRPr="00846DEB" w:rsidRDefault="005E6DD5" w:rsidP="005E6DD5">
      <w:pPr>
        <w:pStyle w:val="StyleNiv4"/>
        <w:numPr>
          <w:ilvl w:val="0"/>
          <w:numId w:val="0"/>
        </w:numPr>
        <w:ind w:left="851"/>
        <w:rPr>
          <w:rFonts w:ascii="Marianne" w:hAnsi="Marianne"/>
          <w:sz w:val="20"/>
          <w:szCs w:val="20"/>
        </w:rPr>
      </w:pPr>
      <w:bookmarkStart w:id="142" w:name="_Toc182993774"/>
      <w:bookmarkStart w:id="143" w:name="_Toc185352436"/>
      <w:r>
        <w:rPr>
          <w:rFonts w:ascii="Marianne" w:hAnsi="Marianne"/>
          <w:sz w:val="20"/>
          <w:szCs w:val="20"/>
        </w:rPr>
        <w:t xml:space="preserve">5.3.3 </w:t>
      </w:r>
      <w:r w:rsidR="00363395" w:rsidRPr="00846DEB">
        <w:rPr>
          <w:rFonts w:ascii="Marianne" w:hAnsi="Marianne"/>
          <w:sz w:val="20"/>
          <w:szCs w:val="20"/>
        </w:rPr>
        <w:t>Conditions</w:t>
      </w:r>
      <w:r w:rsidR="004A0BD5" w:rsidRPr="00846DEB">
        <w:rPr>
          <w:rFonts w:ascii="Marianne" w:hAnsi="Marianne"/>
          <w:sz w:val="20"/>
          <w:szCs w:val="20"/>
        </w:rPr>
        <w:t xml:space="preserve"> de réception de la prestation</w:t>
      </w:r>
      <w:bookmarkEnd w:id="142"/>
      <w:bookmarkEnd w:id="143"/>
    </w:p>
    <w:p w14:paraId="73041C6C" w14:textId="77777777" w:rsidR="004A0BD5" w:rsidRPr="00846DEB" w:rsidRDefault="004A0BD5" w:rsidP="00363395">
      <w:pPr>
        <w:spacing w:after="0" w:line="240" w:lineRule="auto"/>
        <w:jc w:val="both"/>
        <w:rPr>
          <w:rFonts w:ascii="Marianne" w:hAnsi="Marianne"/>
          <w:sz w:val="18"/>
          <w:szCs w:val="18"/>
        </w:rPr>
      </w:pPr>
    </w:p>
    <w:p w14:paraId="7FC35DD5" w14:textId="766C0248"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Le ministère cont</w:t>
      </w:r>
      <w:r w:rsidR="00092D26" w:rsidRPr="00846DEB">
        <w:rPr>
          <w:rFonts w:ascii="Marianne" w:hAnsi="Marianne"/>
          <w:sz w:val="18"/>
          <w:szCs w:val="18"/>
        </w:rPr>
        <w:t>rôle en réunion hebdomadaire le nombre</w:t>
      </w:r>
      <w:r w:rsidRPr="00846DEB">
        <w:rPr>
          <w:rFonts w:ascii="Marianne" w:hAnsi="Marianne"/>
          <w:sz w:val="18"/>
          <w:szCs w:val="18"/>
        </w:rPr>
        <w:t xml:space="preserve"> d</w:t>
      </w:r>
      <w:r w:rsidR="00092D26" w:rsidRPr="00846DEB">
        <w:rPr>
          <w:rFonts w:ascii="Marianne" w:hAnsi="Marianne"/>
          <w:sz w:val="18"/>
          <w:szCs w:val="18"/>
        </w:rPr>
        <w:t xml:space="preserve">es demandes reçues par le support par vérification des outils </w:t>
      </w:r>
      <w:r w:rsidRPr="00846DEB">
        <w:rPr>
          <w:rFonts w:ascii="Marianne" w:hAnsi="Marianne"/>
          <w:sz w:val="18"/>
          <w:szCs w:val="18"/>
        </w:rPr>
        <w:t>fourni</w:t>
      </w:r>
      <w:r w:rsidR="00092D26" w:rsidRPr="00846DEB">
        <w:rPr>
          <w:rFonts w:ascii="Marianne" w:hAnsi="Marianne"/>
          <w:sz w:val="18"/>
          <w:szCs w:val="18"/>
        </w:rPr>
        <w:t>s</w:t>
      </w:r>
      <w:r w:rsidRPr="00846DEB">
        <w:rPr>
          <w:rFonts w:ascii="Marianne" w:hAnsi="Marianne"/>
          <w:sz w:val="18"/>
          <w:szCs w:val="18"/>
        </w:rPr>
        <w:t xml:space="preserve"> par le titulaire. </w:t>
      </w:r>
    </w:p>
    <w:p w14:paraId="6990D509" w14:textId="28C89323" w:rsidR="00363395" w:rsidRPr="00846DEB" w:rsidRDefault="00363395" w:rsidP="00363395">
      <w:pPr>
        <w:spacing w:after="0" w:line="240" w:lineRule="auto"/>
        <w:jc w:val="both"/>
        <w:rPr>
          <w:rFonts w:ascii="Marianne" w:hAnsi="Marianne"/>
          <w:sz w:val="18"/>
          <w:szCs w:val="18"/>
        </w:rPr>
      </w:pPr>
    </w:p>
    <w:p w14:paraId="7449AB09" w14:textId="622A6FD1" w:rsidR="004A0BD5" w:rsidRPr="00846DEB" w:rsidRDefault="005E6DD5" w:rsidP="005E6DD5">
      <w:pPr>
        <w:pStyle w:val="StyleNiv4"/>
        <w:numPr>
          <w:ilvl w:val="0"/>
          <w:numId w:val="0"/>
        </w:numPr>
        <w:ind w:left="851"/>
        <w:rPr>
          <w:rFonts w:ascii="Marianne" w:hAnsi="Marianne"/>
          <w:sz w:val="20"/>
          <w:szCs w:val="20"/>
        </w:rPr>
      </w:pPr>
      <w:bookmarkStart w:id="144" w:name="_Toc182993775"/>
      <w:bookmarkStart w:id="145" w:name="_Toc185352437"/>
      <w:r>
        <w:rPr>
          <w:rFonts w:ascii="Marianne" w:hAnsi="Marianne"/>
          <w:sz w:val="20"/>
          <w:szCs w:val="20"/>
        </w:rPr>
        <w:t xml:space="preserve">5.3.4 </w:t>
      </w:r>
      <w:r w:rsidR="00363395" w:rsidRPr="00846DEB">
        <w:rPr>
          <w:rFonts w:ascii="Marianne" w:hAnsi="Marianne"/>
          <w:sz w:val="20"/>
          <w:szCs w:val="20"/>
        </w:rPr>
        <w:t>Durée d’exécution</w:t>
      </w:r>
      <w:r w:rsidR="004A0BD5" w:rsidRPr="00846DEB">
        <w:rPr>
          <w:rFonts w:ascii="Marianne" w:hAnsi="Marianne"/>
          <w:sz w:val="20"/>
          <w:szCs w:val="20"/>
        </w:rPr>
        <w:t xml:space="preserve"> de la prestation</w:t>
      </w:r>
      <w:bookmarkEnd w:id="144"/>
      <w:bookmarkEnd w:id="145"/>
    </w:p>
    <w:p w14:paraId="49336045" w14:textId="77777777" w:rsidR="004A0BD5" w:rsidRPr="00846DEB" w:rsidRDefault="004A0BD5" w:rsidP="00363395">
      <w:pPr>
        <w:spacing w:after="0" w:line="240" w:lineRule="auto"/>
        <w:jc w:val="both"/>
        <w:rPr>
          <w:rFonts w:ascii="Marianne" w:hAnsi="Marianne"/>
          <w:sz w:val="18"/>
          <w:szCs w:val="18"/>
        </w:rPr>
      </w:pPr>
    </w:p>
    <w:p w14:paraId="72AC404C" w14:textId="6EC69CFC" w:rsidR="005076CC" w:rsidRPr="005E6DD5" w:rsidRDefault="00363395" w:rsidP="005E6DD5">
      <w:pPr>
        <w:spacing w:after="0" w:line="240" w:lineRule="auto"/>
        <w:jc w:val="both"/>
        <w:rPr>
          <w:rFonts w:ascii="Marianne" w:hAnsi="Marianne"/>
          <w:sz w:val="18"/>
          <w:szCs w:val="18"/>
        </w:rPr>
      </w:pPr>
      <w:r w:rsidRPr="00243C4E">
        <w:rPr>
          <w:rFonts w:ascii="Marianne" w:hAnsi="Marianne"/>
          <w:sz w:val="18"/>
          <w:szCs w:val="18"/>
        </w:rPr>
        <w:t xml:space="preserve">La prestation est prévue sur une durée de </w:t>
      </w:r>
      <w:r w:rsidR="00B004D2" w:rsidRPr="00243C4E">
        <w:rPr>
          <w:rFonts w:ascii="Marianne" w:hAnsi="Marianne"/>
          <w:sz w:val="18"/>
          <w:szCs w:val="18"/>
        </w:rPr>
        <w:t>5,5</w:t>
      </w:r>
      <w:r w:rsidRPr="00243C4E">
        <w:rPr>
          <w:rFonts w:ascii="Marianne" w:hAnsi="Marianne"/>
          <w:sz w:val="18"/>
          <w:szCs w:val="18"/>
        </w:rPr>
        <w:t xml:space="preserve"> mois</w:t>
      </w:r>
      <w:r w:rsidR="009C6CAB" w:rsidRPr="00243C4E">
        <w:rPr>
          <w:rFonts w:ascii="Marianne" w:hAnsi="Marianne"/>
          <w:sz w:val="18"/>
          <w:szCs w:val="18"/>
        </w:rPr>
        <w:t xml:space="preserve"> maximum à compter du 1</w:t>
      </w:r>
      <w:r w:rsidR="009C6CAB" w:rsidRPr="00243C4E">
        <w:rPr>
          <w:rFonts w:ascii="Marianne" w:hAnsi="Marianne"/>
          <w:sz w:val="18"/>
          <w:szCs w:val="18"/>
          <w:vertAlign w:val="superscript"/>
        </w:rPr>
        <w:t>er</w:t>
      </w:r>
      <w:r w:rsidR="009C6CAB" w:rsidRPr="00243C4E">
        <w:rPr>
          <w:rFonts w:ascii="Marianne" w:hAnsi="Marianne"/>
          <w:sz w:val="18"/>
          <w:szCs w:val="18"/>
        </w:rPr>
        <w:t xml:space="preserve"> </w:t>
      </w:r>
      <w:r w:rsidR="00B004D2" w:rsidRPr="00243C4E">
        <w:rPr>
          <w:rFonts w:ascii="Marianne" w:hAnsi="Marianne"/>
          <w:sz w:val="18"/>
          <w:szCs w:val="18"/>
        </w:rPr>
        <w:t>juillet 2025</w:t>
      </w:r>
      <w:r w:rsidR="005E6DD5" w:rsidRPr="00243C4E">
        <w:rPr>
          <w:rFonts w:ascii="Marianne" w:hAnsi="Marianne"/>
          <w:sz w:val="18"/>
          <w:szCs w:val="18"/>
        </w:rPr>
        <w:t xml:space="preserve"> : </w:t>
      </w:r>
      <w:r w:rsidR="00E4684D" w:rsidRPr="00243C4E">
        <w:rPr>
          <w:rFonts w:ascii="Marianne" w:hAnsi="Marianne"/>
          <w:sz w:val="18"/>
          <w:szCs w:val="18"/>
        </w:rPr>
        <w:t xml:space="preserve">de </w:t>
      </w:r>
      <w:r w:rsidR="00B004D2" w:rsidRPr="00243C4E">
        <w:rPr>
          <w:rFonts w:ascii="Marianne" w:hAnsi="Marianne"/>
          <w:sz w:val="18"/>
          <w:szCs w:val="18"/>
        </w:rPr>
        <w:t>juillet</w:t>
      </w:r>
      <w:r w:rsidR="009C6CAB" w:rsidRPr="00243C4E">
        <w:rPr>
          <w:rFonts w:ascii="Marianne" w:hAnsi="Marianne"/>
          <w:sz w:val="18"/>
          <w:szCs w:val="18"/>
        </w:rPr>
        <w:t xml:space="preserve"> à </w:t>
      </w:r>
      <w:r w:rsidR="00B004D2" w:rsidRPr="00243C4E">
        <w:rPr>
          <w:rFonts w:ascii="Marianne" w:hAnsi="Marianne"/>
          <w:sz w:val="18"/>
          <w:szCs w:val="18"/>
        </w:rPr>
        <w:t>novembre 2025</w:t>
      </w:r>
      <w:r w:rsidR="009C6CAB" w:rsidRPr="00243C4E">
        <w:rPr>
          <w:rFonts w:ascii="Marianne" w:hAnsi="Marianne"/>
          <w:sz w:val="18"/>
          <w:szCs w:val="18"/>
        </w:rPr>
        <w:t xml:space="preserve"> principalement, </w:t>
      </w:r>
      <w:r w:rsidR="009C6CAB" w:rsidRPr="002C2B1A">
        <w:rPr>
          <w:rFonts w:ascii="Marianne" w:hAnsi="Marianne"/>
          <w:sz w:val="18"/>
          <w:szCs w:val="18"/>
        </w:rPr>
        <w:t xml:space="preserve">charge résiduelle jusqu’à </w:t>
      </w:r>
      <w:r w:rsidR="00B004D2" w:rsidRPr="002C2B1A">
        <w:rPr>
          <w:rFonts w:ascii="Marianne" w:hAnsi="Marianne"/>
          <w:sz w:val="18"/>
          <w:szCs w:val="18"/>
        </w:rPr>
        <w:t>mi-décembre 2025</w:t>
      </w:r>
      <w:r w:rsidR="009C6CAB" w:rsidRPr="002C2B1A">
        <w:rPr>
          <w:rFonts w:ascii="Marianne" w:hAnsi="Marianne"/>
          <w:sz w:val="18"/>
          <w:szCs w:val="18"/>
        </w:rPr>
        <w:t xml:space="preserve">, avec une intensité variable </w:t>
      </w:r>
      <w:r w:rsidR="00E4684D" w:rsidRPr="002C2B1A">
        <w:rPr>
          <w:rFonts w:ascii="Marianne" w:hAnsi="Marianne"/>
          <w:sz w:val="18"/>
          <w:szCs w:val="18"/>
        </w:rPr>
        <w:t>et</w:t>
      </w:r>
      <w:r w:rsidR="009C6CAB" w:rsidRPr="002C2B1A">
        <w:rPr>
          <w:rFonts w:ascii="Marianne" w:hAnsi="Marianne"/>
          <w:sz w:val="18"/>
          <w:szCs w:val="18"/>
        </w:rPr>
        <w:t xml:space="preserve"> un pic d’activité </w:t>
      </w:r>
      <w:r w:rsidR="00B004D2" w:rsidRPr="002C2B1A">
        <w:rPr>
          <w:rFonts w:ascii="Marianne" w:hAnsi="Marianne"/>
          <w:sz w:val="18"/>
          <w:szCs w:val="18"/>
        </w:rPr>
        <w:t>de mi-aout à mi-septembre 202</w:t>
      </w:r>
      <w:r w:rsidR="002C2B1A" w:rsidRPr="002C2B1A">
        <w:rPr>
          <w:rFonts w:ascii="Marianne" w:hAnsi="Marianne"/>
          <w:sz w:val="18"/>
          <w:szCs w:val="18"/>
        </w:rPr>
        <w:t>5</w:t>
      </w:r>
      <w:r w:rsidR="009C6CAB" w:rsidRPr="002C2B1A">
        <w:rPr>
          <w:rFonts w:ascii="Marianne" w:hAnsi="Marianne"/>
          <w:sz w:val="18"/>
          <w:szCs w:val="18"/>
        </w:rPr>
        <w:t>.</w:t>
      </w:r>
    </w:p>
    <w:p w14:paraId="52754EC3" w14:textId="77777777" w:rsidR="009C6CAB" w:rsidRPr="00846DEB" w:rsidRDefault="009C6CAB" w:rsidP="00846DEB">
      <w:pPr>
        <w:spacing w:after="0" w:line="240" w:lineRule="auto"/>
        <w:jc w:val="both"/>
        <w:rPr>
          <w:rFonts w:ascii="Marianne" w:hAnsi="Marianne"/>
          <w:sz w:val="20"/>
          <w:szCs w:val="20"/>
        </w:rPr>
      </w:pPr>
    </w:p>
    <w:p w14:paraId="48BEEC78" w14:textId="19CD3460" w:rsidR="00363395" w:rsidRPr="00846DEB" w:rsidRDefault="005E6DD5" w:rsidP="005E6DD5">
      <w:pPr>
        <w:pStyle w:val="StyleNiv4"/>
        <w:numPr>
          <w:ilvl w:val="0"/>
          <w:numId w:val="0"/>
        </w:numPr>
        <w:ind w:left="851"/>
        <w:rPr>
          <w:rFonts w:ascii="Marianne" w:hAnsi="Marianne"/>
          <w:sz w:val="20"/>
          <w:szCs w:val="20"/>
        </w:rPr>
      </w:pPr>
      <w:bookmarkStart w:id="146" w:name="_Toc182993776"/>
      <w:bookmarkStart w:id="147" w:name="_Toc185352438"/>
      <w:r>
        <w:rPr>
          <w:rFonts w:ascii="Marianne" w:hAnsi="Marianne"/>
          <w:sz w:val="20"/>
          <w:szCs w:val="20"/>
        </w:rPr>
        <w:t>5.3.</w:t>
      </w:r>
      <w:r w:rsidR="0030062B">
        <w:rPr>
          <w:rFonts w:ascii="Marianne" w:hAnsi="Marianne"/>
          <w:sz w:val="20"/>
          <w:szCs w:val="20"/>
        </w:rPr>
        <w:t>5</w:t>
      </w:r>
      <w:r>
        <w:rPr>
          <w:rFonts w:ascii="Marianne" w:hAnsi="Marianne"/>
          <w:sz w:val="20"/>
          <w:szCs w:val="20"/>
        </w:rPr>
        <w:t xml:space="preserve"> </w:t>
      </w:r>
      <w:r w:rsidR="00363395" w:rsidRPr="00846DEB">
        <w:rPr>
          <w:rFonts w:ascii="Marianne" w:hAnsi="Marianne"/>
          <w:sz w:val="20"/>
          <w:szCs w:val="20"/>
        </w:rPr>
        <w:t xml:space="preserve">Éléments de volumétrie estimée pour le renouvellement général </w:t>
      </w:r>
      <w:r w:rsidR="00363395" w:rsidRPr="00243C4E">
        <w:rPr>
          <w:rFonts w:ascii="Marianne" w:hAnsi="Marianne"/>
          <w:sz w:val="20"/>
          <w:szCs w:val="20"/>
        </w:rPr>
        <w:t>de 202</w:t>
      </w:r>
      <w:r w:rsidR="0032699B">
        <w:rPr>
          <w:rFonts w:ascii="Marianne" w:hAnsi="Marianne"/>
          <w:sz w:val="20"/>
          <w:szCs w:val="20"/>
        </w:rPr>
        <w:t>5</w:t>
      </w:r>
      <w:bookmarkEnd w:id="146"/>
      <w:bookmarkEnd w:id="147"/>
    </w:p>
    <w:p w14:paraId="5F829C5F" w14:textId="77777777" w:rsidR="00363395" w:rsidRPr="00846DEB" w:rsidRDefault="00363395" w:rsidP="00363395">
      <w:pPr>
        <w:spacing w:after="0" w:line="240" w:lineRule="auto"/>
        <w:jc w:val="both"/>
        <w:rPr>
          <w:rFonts w:ascii="Marianne" w:hAnsi="Marianne"/>
          <w:sz w:val="18"/>
          <w:szCs w:val="18"/>
        </w:rPr>
      </w:pPr>
    </w:p>
    <w:p w14:paraId="295B8860" w14:textId="77777777"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Les sollicitations des utilisateurs sont appelées à être moins importantes en début de période et plus intenses en fin de période (fort pic d'activité sur les derniers jours) sur chacune des deux périodes de dépôt des candidatures et d’instruction.</w:t>
      </w:r>
    </w:p>
    <w:p w14:paraId="378B8731" w14:textId="77777777" w:rsidR="004A0BD5" w:rsidRPr="00846DEB" w:rsidRDefault="004A0BD5" w:rsidP="00363395">
      <w:pPr>
        <w:spacing w:after="0" w:line="240" w:lineRule="auto"/>
        <w:jc w:val="both"/>
        <w:rPr>
          <w:rFonts w:ascii="Marianne" w:hAnsi="Marianne"/>
          <w:sz w:val="18"/>
          <w:szCs w:val="18"/>
        </w:rPr>
      </w:pPr>
    </w:p>
    <w:p w14:paraId="7ECE451A" w14:textId="77777777"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Ces demandes pouvant être réalisées indifféremment par oral ou par écrit, le temps d’analyse estimé moyen est de 5 à 10 minutes.</w:t>
      </w:r>
    </w:p>
    <w:p w14:paraId="4A3E02A3" w14:textId="77777777" w:rsidR="004A0BD5" w:rsidRPr="00846DEB" w:rsidRDefault="004A0BD5" w:rsidP="00363395">
      <w:pPr>
        <w:spacing w:after="0" w:line="240" w:lineRule="auto"/>
        <w:jc w:val="both"/>
        <w:rPr>
          <w:rFonts w:ascii="Marianne" w:hAnsi="Marianne"/>
          <w:sz w:val="18"/>
          <w:szCs w:val="18"/>
        </w:rPr>
      </w:pPr>
    </w:p>
    <w:p w14:paraId="1712655E" w14:textId="77777777" w:rsidR="002C2B1A" w:rsidRPr="00BD5FB3" w:rsidRDefault="002C2B1A" w:rsidP="002C2B1A">
      <w:pPr>
        <w:suppressAutoHyphens/>
        <w:spacing w:after="0" w:line="240" w:lineRule="auto"/>
        <w:jc w:val="both"/>
        <w:rPr>
          <w:rFonts w:ascii="Marianne" w:eastAsia="Times New Roman" w:hAnsi="Marianne"/>
          <w:sz w:val="18"/>
          <w:szCs w:val="18"/>
          <w:lang w:eastAsia="zh-CN"/>
        </w:rPr>
      </w:pPr>
      <w:r w:rsidRPr="00BD5FB3">
        <w:rPr>
          <w:rFonts w:ascii="Marianne" w:eastAsia="Times New Roman" w:hAnsi="Marianne"/>
          <w:sz w:val="18"/>
          <w:szCs w:val="18"/>
          <w:lang w:eastAsia="zh-CN"/>
        </w:rPr>
        <w:t>A titre d’information, le</w:t>
      </w:r>
      <w:r>
        <w:rPr>
          <w:rFonts w:ascii="Marianne" w:eastAsia="Times New Roman" w:hAnsi="Marianne"/>
          <w:sz w:val="18"/>
          <w:szCs w:val="18"/>
          <w:lang w:eastAsia="zh-CN"/>
        </w:rPr>
        <w:t xml:space="preserve">s opérations de </w:t>
      </w:r>
      <w:r w:rsidRPr="00BD5FB3">
        <w:rPr>
          <w:rFonts w:ascii="Marianne" w:eastAsia="Times New Roman" w:hAnsi="Marianne"/>
          <w:sz w:val="18"/>
          <w:szCs w:val="18"/>
          <w:lang w:eastAsia="zh-CN"/>
        </w:rPr>
        <w:t xml:space="preserve">renouvellement des conseillers </w:t>
      </w:r>
      <w:r>
        <w:rPr>
          <w:rFonts w:ascii="Marianne" w:eastAsia="Times New Roman" w:hAnsi="Marianne"/>
          <w:sz w:val="18"/>
          <w:szCs w:val="18"/>
          <w:lang w:eastAsia="zh-CN"/>
        </w:rPr>
        <w:t xml:space="preserve">de l’année </w:t>
      </w:r>
      <w:r w:rsidRPr="00BD5FB3">
        <w:rPr>
          <w:rFonts w:ascii="Marianne" w:eastAsia="Times New Roman" w:hAnsi="Marianne"/>
          <w:sz w:val="18"/>
          <w:szCs w:val="18"/>
          <w:lang w:eastAsia="zh-CN"/>
        </w:rPr>
        <w:t xml:space="preserve">2022 </w:t>
      </w:r>
      <w:r>
        <w:rPr>
          <w:rFonts w:ascii="Marianne" w:eastAsia="Times New Roman" w:hAnsi="Marianne"/>
          <w:sz w:val="18"/>
          <w:szCs w:val="18"/>
          <w:lang w:eastAsia="zh-CN"/>
        </w:rPr>
        <w:t>ont</w:t>
      </w:r>
      <w:r w:rsidRPr="00BD5FB3">
        <w:rPr>
          <w:rFonts w:ascii="Marianne" w:eastAsia="Times New Roman" w:hAnsi="Marianne"/>
          <w:sz w:val="18"/>
          <w:szCs w:val="18"/>
          <w:lang w:eastAsia="zh-CN"/>
        </w:rPr>
        <w:t xml:space="preserve"> permis de faire les estimations suivantes dans le cadre du présent marché :</w:t>
      </w:r>
    </w:p>
    <w:p w14:paraId="7D2DA179" w14:textId="77777777" w:rsidR="002C2B1A" w:rsidRPr="00BD5FB3" w:rsidRDefault="002C2B1A" w:rsidP="002C2B1A">
      <w:pPr>
        <w:pStyle w:val="Paragraphedeliste"/>
        <w:numPr>
          <w:ilvl w:val="0"/>
          <w:numId w:val="59"/>
        </w:numPr>
        <w:suppressAutoHyphens/>
        <w:jc w:val="both"/>
        <w:rPr>
          <w:rFonts w:ascii="Marianne" w:hAnsi="Marianne"/>
          <w:sz w:val="18"/>
          <w:szCs w:val="18"/>
          <w:lang w:eastAsia="zh-CN"/>
        </w:rPr>
      </w:pPr>
      <w:r w:rsidRPr="00BD5FB3">
        <w:rPr>
          <w:rFonts w:ascii="Marianne" w:hAnsi="Marianne"/>
          <w:sz w:val="18"/>
          <w:szCs w:val="18"/>
          <w:lang w:eastAsia="zh-CN"/>
        </w:rPr>
        <w:t>Le nombre d’appels au support est évalué à environ 3000</w:t>
      </w:r>
      <w:r>
        <w:rPr>
          <w:rFonts w:ascii="Marianne" w:hAnsi="Marianne"/>
          <w:sz w:val="18"/>
          <w:szCs w:val="18"/>
          <w:lang w:eastAsia="zh-CN"/>
        </w:rPr>
        <w:t> ;</w:t>
      </w:r>
    </w:p>
    <w:p w14:paraId="5A988A8E" w14:textId="60F4F9C4" w:rsidR="002C2B1A" w:rsidRDefault="002C2B1A" w:rsidP="002C2B1A">
      <w:pPr>
        <w:pStyle w:val="Paragraphedeliste"/>
        <w:numPr>
          <w:ilvl w:val="0"/>
          <w:numId w:val="59"/>
        </w:numPr>
        <w:suppressAutoHyphens/>
        <w:jc w:val="both"/>
        <w:rPr>
          <w:rFonts w:ascii="Marianne" w:hAnsi="Marianne"/>
          <w:sz w:val="18"/>
          <w:szCs w:val="18"/>
          <w:lang w:eastAsia="zh-CN"/>
        </w:rPr>
      </w:pPr>
      <w:r w:rsidRPr="00BD5FB3">
        <w:rPr>
          <w:rFonts w:ascii="Marianne" w:hAnsi="Marianne"/>
          <w:sz w:val="18"/>
          <w:szCs w:val="18"/>
          <w:lang w:eastAsia="zh-CN"/>
        </w:rPr>
        <w:t xml:space="preserve">Le nombre de </w:t>
      </w:r>
      <w:r>
        <w:rPr>
          <w:rFonts w:ascii="Marianne" w:hAnsi="Marianne"/>
          <w:sz w:val="18"/>
          <w:szCs w:val="18"/>
          <w:lang w:eastAsia="zh-CN"/>
        </w:rPr>
        <w:t xml:space="preserve">sollicitations </w:t>
      </w:r>
      <w:r w:rsidRPr="00BD5FB3">
        <w:rPr>
          <w:rFonts w:ascii="Marianne" w:hAnsi="Marianne"/>
          <w:sz w:val="18"/>
          <w:szCs w:val="18"/>
          <w:lang w:eastAsia="zh-CN"/>
        </w:rPr>
        <w:t>par mail est d’environ 200</w:t>
      </w:r>
      <w:r>
        <w:rPr>
          <w:rFonts w:ascii="Marianne" w:hAnsi="Marianne"/>
          <w:sz w:val="18"/>
          <w:szCs w:val="18"/>
          <w:lang w:eastAsia="zh-CN"/>
        </w:rPr>
        <w:t>.</w:t>
      </w:r>
    </w:p>
    <w:p w14:paraId="017AA880" w14:textId="77777777" w:rsidR="002C2B1A" w:rsidRDefault="002C2B1A" w:rsidP="00363395">
      <w:pPr>
        <w:spacing w:after="0" w:line="240" w:lineRule="auto"/>
        <w:jc w:val="both"/>
        <w:rPr>
          <w:rFonts w:ascii="Marianne" w:eastAsia="Times New Roman" w:hAnsi="Marianne"/>
          <w:sz w:val="18"/>
          <w:szCs w:val="18"/>
          <w:lang w:eastAsia="zh-CN"/>
        </w:rPr>
      </w:pPr>
    </w:p>
    <w:p w14:paraId="0ABA6178" w14:textId="311EB10A" w:rsidR="00363395" w:rsidRPr="00846DEB" w:rsidRDefault="00363395" w:rsidP="00363395">
      <w:pPr>
        <w:spacing w:after="0" w:line="240" w:lineRule="auto"/>
        <w:jc w:val="both"/>
        <w:rPr>
          <w:rFonts w:ascii="Marianne" w:hAnsi="Marianne"/>
          <w:sz w:val="18"/>
          <w:szCs w:val="18"/>
        </w:rPr>
      </w:pPr>
      <w:r w:rsidRPr="00846DEB">
        <w:rPr>
          <w:rFonts w:ascii="Marianne" w:hAnsi="Marianne"/>
          <w:sz w:val="18"/>
          <w:szCs w:val="18"/>
        </w:rPr>
        <w:t>L’adaptabilité du prestataire sera très appréciée.</w:t>
      </w:r>
    </w:p>
    <w:p w14:paraId="45F43F66" w14:textId="705EF374" w:rsidR="00363395" w:rsidRDefault="00363395" w:rsidP="00363395">
      <w:pPr>
        <w:spacing w:after="0" w:line="240" w:lineRule="auto"/>
        <w:jc w:val="both"/>
        <w:rPr>
          <w:rFonts w:ascii="Marianne" w:hAnsi="Marianne"/>
          <w:sz w:val="18"/>
          <w:szCs w:val="18"/>
        </w:rPr>
      </w:pPr>
    </w:p>
    <w:p w14:paraId="05AEAC45" w14:textId="77777777" w:rsidR="00204881" w:rsidRPr="00846DEB" w:rsidRDefault="00204881" w:rsidP="00363395">
      <w:pPr>
        <w:spacing w:after="0" w:line="240" w:lineRule="auto"/>
        <w:jc w:val="both"/>
        <w:rPr>
          <w:rFonts w:ascii="Marianne" w:hAnsi="Marianne"/>
          <w:sz w:val="18"/>
          <w:szCs w:val="18"/>
        </w:rPr>
      </w:pPr>
    </w:p>
    <w:p w14:paraId="46310598" w14:textId="0EEF8720" w:rsidR="00363395" w:rsidRPr="00846DEB" w:rsidRDefault="005E6DD5" w:rsidP="005E6DD5">
      <w:pPr>
        <w:pStyle w:val="StyleNiv4"/>
        <w:numPr>
          <w:ilvl w:val="0"/>
          <w:numId w:val="0"/>
        </w:numPr>
        <w:ind w:left="851"/>
        <w:rPr>
          <w:rFonts w:ascii="Marianne" w:hAnsi="Marianne"/>
          <w:sz w:val="20"/>
          <w:szCs w:val="20"/>
        </w:rPr>
      </w:pPr>
      <w:bookmarkStart w:id="148" w:name="_Toc182993777"/>
      <w:bookmarkStart w:id="149" w:name="_Toc185352439"/>
      <w:r>
        <w:rPr>
          <w:rFonts w:ascii="Marianne" w:hAnsi="Marianne"/>
          <w:sz w:val="20"/>
          <w:szCs w:val="20"/>
        </w:rPr>
        <w:lastRenderedPageBreak/>
        <w:t xml:space="preserve">5.3.5 </w:t>
      </w:r>
      <w:r w:rsidR="00363395" w:rsidRPr="00846DEB">
        <w:rPr>
          <w:rFonts w:ascii="Marianne" w:hAnsi="Marianne"/>
          <w:sz w:val="20"/>
          <w:szCs w:val="20"/>
        </w:rPr>
        <w:t>Unités d’œuvre</w:t>
      </w:r>
      <w:bookmarkEnd w:id="148"/>
      <w:bookmarkEnd w:id="149"/>
    </w:p>
    <w:p w14:paraId="61B07461" w14:textId="77777777" w:rsidR="004A0BD5" w:rsidRPr="00846DEB" w:rsidRDefault="004A0BD5" w:rsidP="00363395">
      <w:pPr>
        <w:spacing w:after="0" w:line="240" w:lineRule="auto"/>
        <w:jc w:val="both"/>
        <w:rPr>
          <w:rFonts w:ascii="Marianne" w:hAnsi="Marianne"/>
          <w:sz w:val="18"/>
          <w:szCs w:val="18"/>
        </w:rPr>
      </w:pPr>
    </w:p>
    <w:p w14:paraId="496D971D" w14:textId="60836654" w:rsidR="004A0BD5" w:rsidRDefault="004A0BD5" w:rsidP="00363395">
      <w:pPr>
        <w:spacing w:after="0" w:line="240" w:lineRule="auto"/>
        <w:jc w:val="both"/>
        <w:rPr>
          <w:rFonts w:ascii="Marianne" w:hAnsi="Marianne"/>
          <w:sz w:val="18"/>
          <w:szCs w:val="18"/>
        </w:rPr>
      </w:pPr>
      <w:r w:rsidRPr="00846DEB">
        <w:rPr>
          <w:rFonts w:ascii="Marianne" w:hAnsi="Marianne"/>
          <w:sz w:val="18"/>
          <w:szCs w:val="18"/>
        </w:rPr>
        <w:t>La prestation P3 est une prestation</w:t>
      </w:r>
      <w:r w:rsidR="00317E4B" w:rsidRPr="00846DEB">
        <w:rPr>
          <w:rFonts w:ascii="Marianne" w:hAnsi="Marianne"/>
          <w:sz w:val="18"/>
          <w:szCs w:val="18"/>
        </w:rPr>
        <w:t xml:space="preserve"> à prix forfaitaire défini</w:t>
      </w:r>
      <w:r w:rsidRPr="00846DEB">
        <w:rPr>
          <w:rFonts w:ascii="Marianne" w:hAnsi="Marianne"/>
          <w:sz w:val="18"/>
          <w:szCs w:val="18"/>
        </w:rPr>
        <w:t xml:space="preserve"> </w:t>
      </w:r>
      <w:r w:rsidR="005E6DD5">
        <w:rPr>
          <w:rFonts w:ascii="Marianne" w:hAnsi="Marianne"/>
          <w:sz w:val="18"/>
          <w:szCs w:val="18"/>
        </w:rPr>
        <w:t xml:space="preserve">dans le bordereau des prix, </w:t>
      </w:r>
      <w:r w:rsidRPr="00846DEB">
        <w:rPr>
          <w:rFonts w:ascii="Marianne" w:hAnsi="Marianne"/>
          <w:sz w:val="18"/>
          <w:szCs w:val="18"/>
        </w:rPr>
        <w:t>par tranche</w:t>
      </w:r>
      <w:r w:rsidR="005E6DD5">
        <w:rPr>
          <w:rFonts w:ascii="Marianne" w:hAnsi="Marianne"/>
          <w:sz w:val="18"/>
          <w:szCs w:val="18"/>
        </w:rPr>
        <w:t>s</w:t>
      </w:r>
      <w:r w:rsidRPr="00846DEB">
        <w:rPr>
          <w:rFonts w:ascii="Marianne" w:hAnsi="Marianne"/>
          <w:sz w:val="18"/>
          <w:szCs w:val="18"/>
        </w:rPr>
        <w:t xml:space="preserve"> de demandes</w:t>
      </w:r>
      <w:r w:rsidR="003B1B74" w:rsidRPr="00846DEB">
        <w:rPr>
          <w:rFonts w:ascii="Marianne" w:hAnsi="Marianne"/>
          <w:sz w:val="18"/>
          <w:szCs w:val="18"/>
        </w:rPr>
        <w:t xml:space="preserve"> (appels et sollicitations par mails)</w:t>
      </w:r>
      <w:r w:rsidR="00F12C6F" w:rsidRPr="00846DEB">
        <w:rPr>
          <w:rFonts w:ascii="Marianne" w:hAnsi="Marianne"/>
          <w:sz w:val="18"/>
          <w:szCs w:val="18"/>
        </w:rPr>
        <w:t>,</w:t>
      </w:r>
      <w:r w:rsidR="003B1B74" w:rsidRPr="00846DEB">
        <w:rPr>
          <w:rFonts w:ascii="Marianne" w:hAnsi="Marianne"/>
          <w:sz w:val="18"/>
          <w:szCs w:val="18"/>
        </w:rPr>
        <w:t xml:space="preserve"> </w:t>
      </w:r>
      <w:r w:rsidR="00317E4B" w:rsidRPr="00846DEB">
        <w:rPr>
          <w:rFonts w:ascii="Marianne" w:hAnsi="Marianne"/>
          <w:sz w:val="18"/>
          <w:szCs w:val="18"/>
        </w:rPr>
        <w:t xml:space="preserve">et sera rémunérée </w:t>
      </w:r>
      <w:r w:rsidR="003B1B74" w:rsidRPr="00846DEB">
        <w:rPr>
          <w:rFonts w:ascii="Marianne" w:hAnsi="Marianne"/>
          <w:sz w:val="18"/>
          <w:szCs w:val="18"/>
        </w:rPr>
        <w:t>en fonction du nombre effectif de demandes reçues</w:t>
      </w:r>
      <w:r w:rsidRPr="00846DEB">
        <w:rPr>
          <w:rFonts w:ascii="Marianne" w:hAnsi="Marianne"/>
          <w:sz w:val="18"/>
          <w:szCs w:val="18"/>
        </w:rPr>
        <w:t> :</w:t>
      </w:r>
    </w:p>
    <w:p w14:paraId="2BF997C2" w14:textId="77777777" w:rsidR="005013C1" w:rsidRPr="00846DEB" w:rsidRDefault="005013C1" w:rsidP="00363395">
      <w:pPr>
        <w:spacing w:after="0" w:line="240" w:lineRule="auto"/>
        <w:jc w:val="both"/>
        <w:rPr>
          <w:rFonts w:ascii="Marianne" w:hAnsi="Marianne"/>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4A0BD5" w:rsidRPr="00846DEB" w14:paraId="5E1F8A62" w14:textId="77777777" w:rsidTr="00BC377A">
        <w:tc>
          <w:tcPr>
            <w:tcW w:w="4528" w:type="dxa"/>
            <w:shd w:val="clear" w:color="auto" w:fill="auto"/>
          </w:tcPr>
          <w:p w14:paraId="0C4B0044" w14:textId="1E384CE9" w:rsidR="004A0BD5" w:rsidRPr="00846DEB" w:rsidRDefault="004A0BD5" w:rsidP="00053C03">
            <w:pPr>
              <w:spacing w:after="0" w:line="240" w:lineRule="auto"/>
              <w:jc w:val="both"/>
              <w:rPr>
                <w:rFonts w:ascii="Marianne" w:hAnsi="Marianne"/>
                <w:sz w:val="18"/>
                <w:szCs w:val="18"/>
              </w:rPr>
            </w:pPr>
            <w:r w:rsidRPr="00846DEB">
              <w:rPr>
                <w:rFonts w:ascii="Marianne" w:hAnsi="Marianne"/>
                <w:sz w:val="18"/>
                <w:szCs w:val="18"/>
              </w:rPr>
              <w:t xml:space="preserve">P3 – Support fonctionnel ou technique dans les locaux du titulaire, pour </w:t>
            </w:r>
            <w:r w:rsidR="00B363A9">
              <w:rPr>
                <w:rFonts w:ascii="Marianne" w:hAnsi="Marianne"/>
                <w:sz w:val="18"/>
                <w:szCs w:val="18"/>
              </w:rPr>
              <w:t>4</w:t>
            </w:r>
            <w:r w:rsidRPr="00846DEB">
              <w:rPr>
                <w:rFonts w:ascii="Marianne" w:hAnsi="Marianne"/>
                <w:sz w:val="18"/>
                <w:szCs w:val="18"/>
              </w:rPr>
              <w:t xml:space="preserve"> 000 demandes</w:t>
            </w:r>
          </w:p>
        </w:tc>
        <w:tc>
          <w:tcPr>
            <w:tcW w:w="4534" w:type="dxa"/>
            <w:shd w:val="clear" w:color="auto" w:fill="auto"/>
          </w:tcPr>
          <w:p w14:paraId="3455E42E" w14:textId="36A5ED2D" w:rsidR="004A0BD5" w:rsidRPr="00846DEB" w:rsidRDefault="004A0BD5" w:rsidP="00053C03">
            <w:pPr>
              <w:spacing w:after="0" w:line="240" w:lineRule="auto"/>
              <w:jc w:val="both"/>
              <w:rPr>
                <w:rFonts w:ascii="Marianne" w:hAnsi="Marianne"/>
                <w:sz w:val="18"/>
                <w:szCs w:val="18"/>
              </w:rPr>
            </w:pPr>
            <w:r w:rsidRPr="00846DEB">
              <w:rPr>
                <w:rFonts w:ascii="Marianne" w:hAnsi="Marianne"/>
                <w:sz w:val="18"/>
                <w:szCs w:val="18"/>
              </w:rPr>
              <w:t>UO-P3</w:t>
            </w:r>
            <w:r w:rsidR="00BC377A" w:rsidRPr="00846DEB">
              <w:rPr>
                <w:rFonts w:ascii="Marianne" w:hAnsi="Marianne"/>
                <w:sz w:val="18"/>
                <w:szCs w:val="18"/>
              </w:rPr>
              <w:t>.</w:t>
            </w:r>
            <w:r w:rsidR="009A1709" w:rsidRPr="00846DEB">
              <w:rPr>
                <w:rFonts w:ascii="Marianne" w:hAnsi="Marianne"/>
                <w:sz w:val="18"/>
                <w:szCs w:val="18"/>
              </w:rPr>
              <w:t>1</w:t>
            </w:r>
          </w:p>
        </w:tc>
      </w:tr>
      <w:tr w:rsidR="00BC377A" w:rsidRPr="00846DEB" w14:paraId="659CCAA5" w14:textId="77777777" w:rsidTr="00BC377A">
        <w:tc>
          <w:tcPr>
            <w:tcW w:w="4528" w:type="dxa"/>
            <w:shd w:val="clear" w:color="auto" w:fill="auto"/>
          </w:tcPr>
          <w:p w14:paraId="14FA7C8D" w14:textId="0E8B619F" w:rsidR="00BC377A" w:rsidRPr="00846DEB" w:rsidRDefault="00BC377A" w:rsidP="00BC377A">
            <w:pPr>
              <w:spacing w:after="0" w:line="240" w:lineRule="auto"/>
              <w:jc w:val="both"/>
              <w:rPr>
                <w:rFonts w:ascii="Marianne" w:hAnsi="Marianne"/>
                <w:sz w:val="18"/>
                <w:szCs w:val="18"/>
              </w:rPr>
            </w:pPr>
            <w:r w:rsidRPr="00846DEB">
              <w:rPr>
                <w:rFonts w:ascii="Marianne" w:hAnsi="Marianne"/>
                <w:sz w:val="18"/>
                <w:szCs w:val="18"/>
              </w:rPr>
              <w:t xml:space="preserve">P3 – Support fonctionnel ou technique dans les locaux du titulaire, pour chaque tranche de </w:t>
            </w:r>
            <w:r w:rsidR="00B363A9">
              <w:rPr>
                <w:rFonts w:ascii="Marianne" w:hAnsi="Marianne"/>
                <w:sz w:val="18"/>
                <w:szCs w:val="18"/>
              </w:rPr>
              <w:t>1</w:t>
            </w:r>
            <w:r w:rsidRPr="00846DEB">
              <w:rPr>
                <w:rFonts w:ascii="Marianne" w:hAnsi="Marianne"/>
                <w:sz w:val="18"/>
                <w:szCs w:val="18"/>
              </w:rPr>
              <w:t>000 demandes supplémentaires</w:t>
            </w:r>
            <w:r w:rsidR="009C6AC4" w:rsidRPr="00846DEB">
              <w:rPr>
                <w:rFonts w:ascii="Marianne" w:hAnsi="Marianne"/>
                <w:sz w:val="18"/>
                <w:szCs w:val="18"/>
              </w:rPr>
              <w:t xml:space="preserve"> au-delà des </w:t>
            </w:r>
            <w:r w:rsidR="00B363A9">
              <w:rPr>
                <w:rFonts w:ascii="Marianne" w:hAnsi="Marianne"/>
                <w:sz w:val="18"/>
                <w:szCs w:val="18"/>
              </w:rPr>
              <w:t>4</w:t>
            </w:r>
            <w:r w:rsidR="009C6AC4" w:rsidRPr="00846DEB">
              <w:rPr>
                <w:rFonts w:ascii="Marianne" w:hAnsi="Marianne"/>
                <w:sz w:val="18"/>
                <w:szCs w:val="18"/>
              </w:rPr>
              <w:t>000 demandes</w:t>
            </w:r>
          </w:p>
        </w:tc>
        <w:tc>
          <w:tcPr>
            <w:tcW w:w="4534" w:type="dxa"/>
            <w:shd w:val="clear" w:color="auto" w:fill="auto"/>
          </w:tcPr>
          <w:p w14:paraId="6888DD40" w14:textId="142CD121" w:rsidR="00BC377A" w:rsidRPr="00846DEB" w:rsidRDefault="00BC377A" w:rsidP="00BC377A">
            <w:pPr>
              <w:spacing w:after="0" w:line="240" w:lineRule="auto"/>
              <w:jc w:val="both"/>
              <w:rPr>
                <w:rFonts w:ascii="Marianne" w:hAnsi="Marianne"/>
                <w:sz w:val="18"/>
                <w:szCs w:val="18"/>
              </w:rPr>
            </w:pPr>
            <w:r w:rsidRPr="00846DEB">
              <w:rPr>
                <w:rFonts w:ascii="Marianne" w:hAnsi="Marianne"/>
                <w:sz w:val="18"/>
                <w:szCs w:val="18"/>
              </w:rPr>
              <w:t>UO-P3.</w:t>
            </w:r>
            <w:r w:rsidR="00B363A9">
              <w:rPr>
                <w:rFonts w:ascii="Marianne" w:hAnsi="Marianne"/>
                <w:sz w:val="18"/>
                <w:szCs w:val="18"/>
              </w:rPr>
              <w:t>2</w:t>
            </w:r>
          </w:p>
        </w:tc>
      </w:tr>
    </w:tbl>
    <w:p w14:paraId="4CF22F43" w14:textId="6F0B79AB" w:rsidR="009C6CAB" w:rsidRDefault="009C6CAB" w:rsidP="00437A63">
      <w:pPr>
        <w:spacing w:after="0" w:line="240" w:lineRule="auto"/>
        <w:jc w:val="both"/>
        <w:rPr>
          <w:rFonts w:ascii="Marianne" w:hAnsi="Marianne"/>
          <w:sz w:val="18"/>
          <w:szCs w:val="18"/>
        </w:rPr>
      </w:pPr>
    </w:p>
    <w:p w14:paraId="264788D0" w14:textId="77777777" w:rsidR="00846DEB" w:rsidRPr="00846DEB" w:rsidRDefault="00846DEB" w:rsidP="00437A63">
      <w:pPr>
        <w:spacing w:after="0" w:line="240" w:lineRule="auto"/>
        <w:jc w:val="both"/>
        <w:rPr>
          <w:rFonts w:ascii="Marianne" w:hAnsi="Marianne"/>
          <w:sz w:val="18"/>
          <w:szCs w:val="18"/>
        </w:rPr>
      </w:pPr>
    </w:p>
    <w:p w14:paraId="3008A080" w14:textId="2357BC0D" w:rsidR="004A0BD5" w:rsidRPr="0010394E" w:rsidRDefault="004A0BD5" w:rsidP="00C96E1D">
      <w:pPr>
        <w:pStyle w:val="Style3"/>
        <w:numPr>
          <w:ilvl w:val="1"/>
          <w:numId w:val="62"/>
        </w:numPr>
        <w:spacing w:before="0"/>
        <w:rPr>
          <w:lang w:val="fr-FR"/>
        </w:rPr>
      </w:pPr>
      <w:bookmarkStart w:id="150" w:name="_Toc182993778"/>
      <w:bookmarkStart w:id="151" w:name="_Toc185352440"/>
      <w:r w:rsidRPr="0010394E">
        <w:rPr>
          <w:lang w:val="fr-FR"/>
        </w:rPr>
        <w:t>Contrôle administratif</w:t>
      </w:r>
      <w:r w:rsidR="009C6CAB" w:rsidRPr="0010394E">
        <w:rPr>
          <w:lang w:val="fr-FR"/>
        </w:rPr>
        <w:t xml:space="preserve"> des candidatures prud’homales</w:t>
      </w:r>
      <w:r w:rsidRPr="0010394E">
        <w:rPr>
          <w:lang w:val="fr-FR"/>
        </w:rPr>
        <w:t xml:space="preserve"> (P4)</w:t>
      </w:r>
      <w:bookmarkEnd w:id="150"/>
      <w:bookmarkEnd w:id="151"/>
    </w:p>
    <w:p w14:paraId="56021A40" w14:textId="77777777" w:rsidR="004A0BD5" w:rsidRPr="00846DEB" w:rsidRDefault="004A0BD5" w:rsidP="004A0BD5">
      <w:pPr>
        <w:spacing w:after="0" w:line="240" w:lineRule="auto"/>
        <w:jc w:val="both"/>
        <w:rPr>
          <w:rFonts w:ascii="Marianne" w:hAnsi="Marianne"/>
          <w:sz w:val="18"/>
          <w:szCs w:val="18"/>
        </w:rPr>
      </w:pPr>
    </w:p>
    <w:p w14:paraId="29B5FB98" w14:textId="77777777"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La prestation « contrôle administratif » recouvre l’ensemble des activités du CTCP concourant à l’examen des candidatures :</w:t>
      </w:r>
    </w:p>
    <w:p w14:paraId="4581B0BD" w14:textId="77777777" w:rsidR="004A0BD5" w:rsidRPr="00846DEB" w:rsidRDefault="004A0BD5" w:rsidP="003F5BE3">
      <w:pPr>
        <w:numPr>
          <w:ilvl w:val="0"/>
          <w:numId w:val="34"/>
        </w:numPr>
        <w:spacing w:after="0" w:line="240" w:lineRule="auto"/>
        <w:jc w:val="both"/>
        <w:rPr>
          <w:rFonts w:ascii="Marianne" w:hAnsi="Marianne"/>
          <w:sz w:val="18"/>
          <w:szCs w:val="18"/>
        </w:rPr>
      </w:pPr>
      <w:r w:rsidRPr="00846DEB">
        <w:rPr>
          <w:rFonts w:ascii="Marianne" w:hAnsi="Marianne"/>
          <w:sz w:val="18"/>
          <w:szCs w:val="18"/>
        </w:rPr>
        <w:t>Consultation et vérification de la complétude des dossiers transmis ;</w:t>
      </w:r>
    </w:p>
    <w:p w14:paraId="1B66172F" w14:textId="77777777" w:rsidR="004A0BD5" w:rsidRPr="00846DEB" w:rsidRDefault="004A0BD5" w:rsidP="003F5BE3">
      <w:pPr>
        <w:numPr>
          <w:ilvl w:val="0"/>
          <w:numId w:val="34"/>
        </w:numPr>
        <w:spacing w:after="0" w:line="240" w:lineRule="auto"/>
        <w:jc w:val="both"/>
        <w:rPr>
          <w:rFonts w:ascii="Marianne" w:hAnsi="Marianne"/>
          <w:sz w:val="18"/>
          <w:szCs w:val="18"/>
        </w:rPr>
      </w:pPr>
      <w:r w:rsidRPr="00846DEB">
        <w:rPr>
          <w:rFonts w:ascii="Marianne" w:hAnsi="Marianne"/>
          <w:sz w:val="18"/>
          <w:szCs w:val="18"/>
        </w:rPr>
        <w:t>Vérification de l’adéquation entre les données saisies et les informations figurant sur les pièces justificatives fournies ;</w:t>
      </w:r>
    </w:p>
    <w:p w14:paraId="3694155B" w14:textId="77777777" w:rsidR="004A0BD5" w:rsidRPr="00846DEB" w:rsidRDefault="004A0BD5" w:rsidP="003F5BE3">
      <w:pPr>
        <w:numPr>
          <w:ilvl w:val="0"/>
          <w:numId w:val="34"/>
        </w:numPr>
        <w:spacing w:after="0" w:line="240" w:lineRule="auto"/>
        <w:jc w:val="both"/>
        <w:rPr>
          <w:rFonts w:ascii="Marianne" w:hAnsi="Marianne"/>
          <w:sz w:val="18"/>
          <w:szCs w:val="18"/>
        </w:rPr>
      </w:pPr>
      <w:r w:rsidRPr="00846DEB">
        <w:rPr>
          <w:rFonts w:ascii="Marianne" w:hAnsi="Marianne"/>
          <w:sz w:val="18"/>
          <w:szCs w:val="18"/>
        </w:rPr>
        <w:t>Vérification des conditions de recevabilité non automatisées dans le SI ;</w:t>
      </w:r>
    </w:p>
    <w:p w14:paraId="6A040F22" w14:textId="77777777" w:rsidR="004A0BD5" w:rsidRPr="00846DEB" w:rsidRDefault="004A0BD5" w:rsidP="003F5BE3">
      <w:pPr>
        <w:numPr>
          <w:ilvl w:val="0"/>
          <w:numId w:val="34"/>
        </w:numPr>
        <w:spacing w:after="0" w:line="240" w:lineRule="auto"/>
        <w:jc w:val="both"/>
        <w:rPr>
          <w:rFonts w:ascii="Marianne" w:hAnsi="Marianne"/>
          <w:sz w:val="18"/>
          <w:szCs w:val="18"/>
        </w:rPr>
      </w:pPr>
      <w:r w:rsidRPr="00846DEB">
        <w:rPr>
          <w:rFonts w:ascii="Marianne" w:hAnsi="Marianne"/>
          <w:sz w:val="18"/>
          <w:szCs w:val="18"/>
        </w:rPr>
        <w:t>Qualification des contrôles (Validation/Demande de complément/Rejet) ;</w:t>
      </w:r>
    </w:p>
    <w:p w14:paraId="38C58BB4" w14:textId="77777777" w:rsidR="004A0BD5" w:rsidRPr="00846DEB" w:rsidRDefault="004A0BD5" w:rsidP="003F5BE3">
      <w:pPr>
        <w:numPr>
          <w:ilvl w:val="0"/>
          <w:numId w:val="34"/>
        </w:numPr>
        <w:spacing w:after="0" w:line="240" w:lineRule="auto"/>
        <w:jc w:val="both"/>
        <w:rPr>
          <w:rFonts w:ascii="Marianne" w:hAnsi="Marianne"/>
          <w:sz w:val="18"/>
          <w:szCs w:val="18"/>
        </w:rPr>
      </w:pPr>
      <w:r w:rsidRPr="00846DEB">
        <w:rPr>
          <w:rFonts w:ascii="Marianne" w:hAnsi="Marianne"/>
          <w:sz w:val="18"/>
          <w:szCs w:val="18"/>
        </w:rPr>
        <w:t>Echanges avec les mandataires de liste pour demander des pièces complémentaires autant que de besoin.</w:t>
      </w:r>
    </w:p>
    <w:p w14:paraId="0D8D5801" w14:textId="24FF961E" w:rsidR="004A0BD5" w:rsidRPr="00846DEB" w:rsidRDefault="004A0BD5" w:rsidP="004A0BD5">
      <w:pPr>
        <w:spacing w:after="0" w:line="240" w:lineRule="auto"/>
        <w:jc w:val="both"/>
        <w:rPr>
          <w:rFonts w:ascii="Marianne" w:hAnsi="Marianne"/>
          <w:sz w:val="18"/>
          <w:szCs w:val="18"/>
        </w:rPr>
      </w:pPr>
    </w:p>
    <w:p w14:paraId="353AE988" w14:textId="4EB27B58" w:rsidR="00512D94" w:rsidRPr="00846DEB" w:rsidRDefault="00CB1951" w:rsidP="00512D94">
      <w:pPr>
        <w:spacing w:after="0" w:line="240" w:lineRule="auto"/>
        <w:jc w:val="both"/>
        <w:rPr>
          <w:rFonts w:ascii="Marianne" w:hAnsi="Marianne"/>
          <w:sz w:val="18"/>
          <w:szCs w:val="18"/>
        </w:rPr>
      </w:pPr>
      <w:r>
        <w:rPr>
          <w:rFonts w:ascii="Marianne" w:hAnsi="Marianne"/>
          <w:b/>
          <w:sz w:val="18"/>
          <w:szCs w:val="18"/>
        </w:rPr>
        <w:t>Il est préconisé que le</w:t>
      </w:r>
      <w:r w:rsidR="00512D94" w:rsidRPr="00307C73">
        <w:rPr>
          <w:rFonts w:ascii="Marianne" w:hAnsi="Marianne"/>
          <w:b/>
          <w:sz w:val="18"/>
          <w:szCs w:val="18"/>
        </w:rPr>
        <w:t xml:space="preserve"> contrôle </w:t>
      </w:r>
      <w:r w:rsidR="00A00ECF">
        <w:rPr>
          <w:rFonts w:ascii="Marianne" w:hAnsi="Marianne"/>
          <w:b/>
          <w:sz w:val="18"/>
          <w:szCs w:val="18"/>
        </w:rPr>
        <w:t xml:space="preserve">des dossiers transmis </w:t>
      </w:r>
      <w:r w:rsidR="00512D94" w:rsidRPr="00307C73">
        <w:rPr>
          <w:rFonts w:ascii="Marianne" w:hAnsi="Marianne"/>
          <w:b/>
          <w:sz w:val="18"/>
          <w:szCs w:val="18"/>
        </w:rPr>
        <w:t>débute après la fin de la période de dépôt des candidatures</w:t>
      </w:r>
      <w:r w:rsidR="00512D94" w:rsidRPr="00846DEB">
        <w:rPr>
          <w:rFonts w:ascii="Marianne" w:hAnsi="Marianne"/>
          <w:b/>
          <w:sz w:val="18"/>
          <w:szCs w:val="18"/>
        </w:rPr>
        <w:t xml:space="preserve"> dans la mesure où les dossiers de candidature restent modifiables jusqu’à la fin de cette période</w:t>
      </w:r>
      <w:r w:rsidR="00BF54E1">
        <w:rPr>
          <w:rFonts w:ascii="Marianne" w:hAnsi="Marianne"/>
          <w:b/>
          <w:sz w:val="18"/>
          <w:szCs w:val="18"/>
        </w:rPr>
        <w:t>, s</w:t>
      </w:r>
      <w:r w:rsidR="00BF54E1">
        <w:rPr>
          <w:rFonts w:ascii="Marianne" w:hAnsi="Marianne"/>
          <w:sz w:val="18"/>
          <w:szCs w:val="18"/>
        </w:rPr>
        <w:t xml:space="preserve">ans quoi le suivi des dossiers pré-instruits nécessiterait un suivi </w:t>
      </w:r>
      <w:proofErr w:type="gramStart"/>
      <w:r w:rsidR="00BF54E1">
        <w:rPr>
          <w:rFonts w:ascii="Marianne" w:hAnsi="Marianne"/>
          <w:sz w:val="18"/>
          <w:szCs w:val="18"/>
        </w:rPr>
        <w:t>hors</w:t>
      </w:r>
      <w:proofErr w:type="gramEnd"/>
      <w:r w:rsidR="00BF54E1">
        <w:rPr>
          <w:rFonts w:ascii="Marianne" w:hAnsi="Marianne"/>
          <w:sz w:val="18"/>
          <w:szCs w:val="18"/>
        </w:rPr>
        <w:t xml:space="preserve"> SI-Candidatures</w:t>
      </w:r>
      <w:r w:rsidR="00A00ECF">
        <w:rPr>
          <w:rFonts w:ascii="Marianne" w:hAnsi="Marianne"/>
          <w:sz w:val="18"/>
          <w:szCs w:val="18"/>
        </w:rPr>
        <w:t xml:space="preserve"> sans pouvoir procéder immédiatement à des échanges complémentaires avec les mandataires de liste.</w:t>
      </w:r>
    </w:p>
    <w:p w14:paraId="7C2ED2B0" w14:textId="77777777" w:rsidR="00512D94" w:rsidRPr="00846DEB" w:rsidRDefault="00512D94" w:rsidP="004A0BD5">
      <w:pPr>
        <w:spacing w:after="0" w:line="240" w:lineRule="auto"/>
        <w:jc w:val="both"/>
        <w:rPr>
          <w:rFonts w:ascii="Marianne" w:hAnsi="Marianne"/>
          <w:sz w:val="18"/>
          <w:szCs w:val="18"/>
        </w:rPr>
      </w:pPr>
    </w:p>
    <w:p w14:paraId="0275C927" w14:textId="5F4D49F8"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Ces opérations sont effectuées sous le contrôle du bureau RHM4. Chaque cas problématique est ainsi remonté au bureau RHM4 qui indique au CTCP la suite à donner.</w:t>
      </w:r>
    </w:p>
    <w:p w14:paraId="7BB285C7" w14:textId="77777777" w:rsidR="004A0BD5" w:rsidRPr="00846DEB" w:rsidRDefault="004A0BD5" w:rsidP="004A0BD5">
      <w:pPr>
        <w:spacing w:after="0" w:line="240" w:lineRule="auto"/>
        <w:jc w:val="both"/>
        <w:rPr>
          <w:rFonts w:ascii="Marianne" w:hAnsi="Marianne"/>
          <w:sz w:val="18"/>
          <w:szCs w:val="18"/>
        </w:rPr>
      </w:pPr>
    </w:p>
    <w:p w14:paraId="0AC30E5F" w14:textId="5DFF260B"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Des contrôles automati</w:t>
      </w:r>
      <w:r w:rsidR="002B04D6" w:rsidRPr="00846DEB">
        <w:rPr>
          <w:rFonts w:ascii="Marianne" w:hAnsi="Marianne"/>
          <w:sz w:val="18"/>
          <w:szCs w:val="18"/>
        </w:rPr>
        <w:t>sés</w:t>
      </w:r>
      <w:r w:rsidRPr="00846DEB">
        <w:rPr>
          <w:rFonts w:ascii="Marianne" w:hAnsi="Marianne"/>
          <w:sz w:val="18"/>
          <w:szCs w:val="18"/>
        </w:rPr>
        <w:t xml:space="preserve"> à la saisie sont effectués en amont dans le </w:t>
      </w:r>
      <w:r w:rsidR="00B23F2E">
        <w:rPr>
          <w:rFonts w:ascii="Marianne" w:hAnsi="Marianne"/>
          <w:sz w:val="18"/>
          <w:szCs w:val="18"/>
        </w:rPr>
        <w:t>SI-Candidatures</w:t>
      </w:r>
      <w:r w:rsidRPr="00846DEB">
        <w:rPr>
          <w:rFonts w:ascii="Marianne" w:hAnsi="Marianne"/>
          <w:sz w:val="18"/>
          <w:szCs w:val="18"/>
        </w:rPr>
        <w:t xml:space="preserve"> pour limiter le nombre de dossiers à rejeter dans le cadre du contrôle administratif.</w:t>
      </w:r>
    </w:p>
    <w:p w14:paraId="780B0C47" w14:textId="77777777" w:rsidR="004A0BD5" w:rsidRPr="00846DEB" w:rsidRDefault="004A0BD5" w:rsidP="004A0BD5">
      <w:pPr>
        <w:spacing w:after="0" w:line="240" w:lineRule="auto"/>
        <w:jc w:val="both"/>
        <w:rPr>
          <w:rFonts w:ascii="Marianne" w:hAnsi="Marianne"/>
          <w:sz w:val="18"/>
          <w:szCs w:val="18"/>
        </w:rPr>
      </w:pPr>
    </w:p>
    <w:p w14:paraId="5AE301B8" w14:textId="1F9EFA88"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 xml:space="preserve">Le contrôle administratif est effectué dans le </w:t>
      </w:r>
      <w:r w:rsidR="00B23F2E">
        <w:rPr>
          <w:rFonts w:ascii="Marianne" w:hAnsi="Marianne"/>
          <w:sz w:val="18"/>
          <w:szCs w:val="18"/>
        </w:rPr>
        <w:t>SI-Candidatures</w:t>
      </w:r>
      <w:r w:rsidRPr="00846DEB">
        <w:rPr>
          <w:rFonts w:ascii="Marianne" w:hAnsi="Marianne"/>
          <w:sz w:val="18"/>
          <w:szCs w:val="18"/>
        </w:rPr>
        <w:t xml:space="preserve"> : le contrôleur aura ainsi accès aux fonctionnalités suivantes (donné à titre informatif, la liste des fonctionnalités pouvant être amenée à évoluer) </w:t>
      </w:r>
    </w:p>
    <w:p w14:paraId="51C5C87C" w14:textId="77777777" w:rsidR="004A0BD5" w:rsidRPr="00846DEB" w:rsidRDefault="004A0BD5" w:rsidP="003F5BE3">
      <w:pPr>
        <w:numPr>
          <w:ilvl w:val="0"/>
          <w:numId w:val="35"/>
        </w:numPr>
        <w:spacing w:after="0" w:line="240" w:lineRule="auto"/>
        <w:jc w:val="both"/>
        <w:rPr>
          <w:rFonts w:ascii="Marianne" w:hAnsi="Marianne"/>
          <w:sz w:val="18"/>
          <w:szCs w:val="18"/>
        </w:rPr>
      </w:pPr>
      <w:r w:rsidRPr="00846DEB">
        <w:rPr>
          <w:rFonts w:ascii="Marianne" w:hAnsi="Marianne"/>
          <w:sz w:val="18"/>
          <w:szCs w:val="18"/>
        </w:rPr>
        <w:t>Rechercher &amp; consulter une Liste des Candidats ;</w:t>
      </w:r>
    </w:p>
    <w:p w14:paraId="2BA91251" w14:textId="77777777" w:rsidR="004A0BD5" w:rsidRPr="00846DEB" w:rsidRDefault="004A0BD5" w:rsidP="003F5BE3">
      <w:pPr>
        <w:numPr>
          <w:ilvl w:val="0"/>
          <w:numId w:val="35"/>
        </w:numPr>
        <w:spacing w:after="0" w:line="240" w:lineRule="auto"/>
        <w:jc w:val="both"/>
        <w:rPr>
          <w:rFonts w:ascii="Marianne" w:hAnsi="Marianne"/>
          <w:sz w:val="18"/>
          <w:szCs w:val="18"/>
        </w:rPr>
      </w:pPr>
      <w:r w:rsidRPr="00846DEB">
        <w:rPr>
          <w:rFonts w:ascii="Marianne" w:hAnsi="Marianne"/>
          <w:sz w:val="18"/>
          <w:szCs w:val="18"/>
        </w:rPr>
        <w:t>Rechercher &amp; Consulter un Dossier Candidat ;</w:t>
      </w:r>
    </w:p>
    <w:p w14:paraId="10307C07" w14:textId="77777777" w:rsidR="004A0BD5" w:rsidRPr="00846DEB" w:rsidRDefault="004A0BD5" w:rsidP="003F5BE3">
      <w:pPr>
        <w:numPr>
          <w:ilvl w:val="0"/>
          <w:numId w:val="35"/>
        </w:numPr>
        <w:spacing w:after="0" w:line="240" w:lineRule="auto"/>
        <w:jc w:val="both"/>
        <w:rPr>
          <w:rFonts w:ascii="Marianne" w:hAnsi="Marianne"/>
          <w:sz w:val="18"/>
          <w:szCs w:val="18"/>
        </w:rPr>
      </w:pPr>
      <w:r w:rsidRPr="00846DEB">
        <w:rPr>
          <w:rFonts w:ascii="Marianne" w:hAnsi="Marianne"/>
          <w:sz w:val="18"/>
          <w:szCs w:val="18"/>
        </w:rPr>
        <w:t>Contrôler un Dossier Candidat ;</w:t>
      </w:r>
    </w:p>
    <w:p w14:paraId="2F12E0C6" w14:textId="77777777" w:rsidR="004A0BD5" w:rsidRPr="00846DEB" w:rsidRDefault="004A0BD5" w:rsidP="003F5BE3">
      <w:pPr>
        <w:numPr>
          <w:ilvl w:val="0"/>
          <w:numId w:val="35"/>
        </w:numPr>
        <w:spacing w:after="0" w:line="240" w:lineRule="auto"/>
        <w:jc w:val="both"/>
        <w:rPr>
          <w:rFonts w:ascii="Marianne" w:hAnsi="Marianne"/>
          <w:sz w:val="18"/>
          <w:szCs w:val="18"/>
        </w:rPr>
      </w:pPr>
      <w:r w:rsidRPr="00846DEB">
        <w:rPr>
          <w:rFonts w:ascii="Marianne" w:hAnsi="Marianne"/>
          <w:sz w:val="18"/>
          <w:szCs w:val="18"/>
        </w:rPr>
        <w:t>Enregistrer les contrôles effectués ;</w:t>
      </w:r>
    </w:p>
    <w:p w14:paraId="0245E9AB" w14:textId="77777777" w:rsidR="004A0BD5" w:rsidRPr="00846DEB" w:rsidRDefault="004A0BD5" w:rsidP="003F5BE3">
      <w:pPr>
        <w:numPr>
          <w:ilvl w:val="0"/>
          <w:numId w:val="35"/>
        </w:numPr>
        <w:spacing w:after="0" w:line="240" w:lineRule="auto"/>
        <w:jc w:val="both"/>
        <w:rPr>
          <w:rFonts w:ascii="Marianne" w:hAnsi="Marianne"/>
          <w:sz w:val="18"/>
          <w:szCs w:val="18"/>
        </w:rPr>
      </w:pPr>
      <w:r w:rsidRPr="00846DEB">
        <w:rPr>
          <w:rFonts w:ascii="Marianne" w:hAnsi="Marianne"/>
          <w:sz w:val="18"/>
          <w:szCs w:val="18"/>
        </w:rPr>
        <w:t>Valider / rejeter un Dossier Candidat ;</w:t>
      </w:r>
    </w:p>
    <w:p w14:paraId="4F220183" w14:textId="6F52CC44" w:rsidR="004A0BD5" w:rsidRPr="00846DEB" w:rsidRDefault="004A0BD5" w:rsidP="003F5BE3">
      <w:pPr>
        <w:numPr>
          <w:ilvl w:val="0"/>
          <w:numId w:val="35"/>
        </w:numPr>
        <w:spacing w:after="0" w:line="240" w:lineRule="auto"/>
        <w:jc w:val="both"/>
        <w:rPr>
          <w:rFonts w:ascii="Marianne" w:hAnsi="Marianne"/>
          <w:sz w:val="18"/>
          <w:szCs w:val="18"/>
        </w:rPr>
      </w:pPr>
      <w:r w:rsidRPr="00846DEB">
        <w:rPr>
          <w:rFonts w:ascii="Marianne" w:hAnsi="Marianne"/>
          <w:sz w:val="18"/>
          <w:szCs w:val="18"/>
        </w:rPr>
        <w:t xml:space="preserve">Renvoyer un Dossier Candidat </w:t>
      </w:r>
      <w:r w:rsidR="0058754B">
        <w:rPr>
          <w:rFonts w:ascii="Marianne" w:hAnsi="Marianne"/>
          <w:sz w:val="18"/>
          <w:szCs w:val="18"/>
        </w:rPr>
        <w:t xml:space="preserve">au mandataire de liste </w:t>
      </w:r>
      <w:r w:rsidRPr="00846DEB">
        <w:rPr>
          <w:rFonts w:ascii="Marianne" w:hAnsi="Marianne"/>
          <w:sz w:val="18"/>
          <w:szCs w:val="18"/>
        </w:rPr>
        <w:t>pour complé</w:t>
      </w:r>
      <w:r w:rsidR="0058754B">
        <w:rPr>
          <w:rFonts w:ascii="Marianne" w:hAnsi="Marianne"/>
          <w:sz w:val="18"/>
          <w:szCs w:val="18"/>
        </w:rPr>
        <w:t>ments</w:t>
      </w:r>
      <w:r w:rsidRPr="00846DEB">
        <w:rPr>
          <w:rFonts w:ascii="Marianne" w:hAnsi="Marianne"/>
          <w:sz w:val="18"/>
          <w:szCs w:val="18"/>
        </w:rPr>
        <w:t> </w:t>
      </w:r>
      <w:r w:rsidR="00955A00">
        <w:rPr>
          <w:rFonts w:ascii="Marianne" w:hAnsi="Marianne"/>
          <w:sz w:val="18"/>
          <w:szCs w:val="18"/>
        </w:rPr>
        <w:t xml:space="preserve">(échanges complémentaires) </w:t>
      </w:r>
      <w:r w:rsidRPr="00846DEB">
        <w:rPr>
          <w:rFonts w:ascii="Marianne" w:hAnsi="Marianne"/>
          <w:sz w:val="18"/>
          <w:szCs w:val="18"/>
        </w:rPr>
        <w:t>;</w:t>
      </w:r>
    </w:p>
    <w:p w14:paraId="70EAEBF3" w14:textId="77777777" w:rsidR="004A0BD5" w:rsidRPr="00846DEB" w:rsidRDefault="004A0BD5" w:rsidP="003F5BE3">
      <w:pPr>
        <w:numPr>
          <w:ilvl w:val="0"/>
          <w:numId w:val="35"/>
        </w:numPr>
        <w:spacing w:after="0" w:line="240" w:lineRule="auto"/>
        <w:jc w:val="both"/>
        <w:rPr>
          <w:rFonts w:ascii="Marianne" w:hAnsi="Marianne"/>
          <w:sz w:val="18"/>
          <w:szCs w:val="18"/>
        </w:rPr>
      </w:pPr>
      <w:r w:rsidRPr="00846DEB">
        <w:rPr>
          <w:rFonts w:ascii="Marianne" w:hAnsi="Marianne"/>
          <w:sz w:val="18"/>
          <w:szCs w:val="18"/>
        </w:rPr>
        <w:t>Suivre les échanges avec les mandataires.</w:t>
      </w:r>
    </w:p>
    <w:p w14:paraId="7F6ABEC3" w14:textId="77777777" w:rsidR="004A0BD5" w:rsidRPr="00846DEB" w:rsidRDefault="004A0BD5" w:rsidP="004A0BD5">
      <w:pPr>
        <w:spacing w:after="0" w:line="240" w:lineRule="auto"/>
        <w:jc w:val="both"/>
        <w:rPr>
          <w:rFonts w:ascii="Marianne" w:hAnsi="Marianne"/>
          <w:sz w:val="18"/>
          <w:szCs w:val="18"/>
        </w:rPr>
      </w:pPr>
    </w:p>
    <w:p w14:paraId="3D2537D9" w14:textId="1C6905E8"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 xml:space="preserve">Les autres actions (échanges avec le bureau RHM4 par exemple) sont réalisées hors </w:t>
      </w:r>
      <w:r w:rsidR="00B23F2E">
        <w:rPr>
          <w:rFonts w:ascii="Marianne" w:hAnsi="Marianne"/>
          <w:sz w:val="18"/>
          <w:szCs w:val="18"/>
        </w:rPr>
        <w:t>SI-Candidatures</w:t>
      </w:r>
      <w:r w:rsidRPr="00846DEB">
        <w:rPr>
          <w:rFonts w:ascii="Marianne" w:hAnsi="Marianne"/>
          <w:sz w:val="18"/>
          <w:szCs w:val="18"/>
        </w:rPr>
        <w:t>.</w:t>
      </w:r>
    </w:p>
    <w:p w14:paraId="57DC6728" w14:textId="77777777" w:rsidR="004A0BD5" w:rsidRPr="00846DEB" w:rsidRDefault="004A0BD5" w:rsidP="004A0BD5">
      <w:pPr>
        <w:spacing w:after="0" w:line="240" w:lineRule="auto"/>
        <w:jc w:val="both"/>
        <w:rPr>
          <w:rFonts w:ascii="Marianne" w:hAnsi="Marianne"/>
          <w:sz w:val="18"/>
          <w:szCs w:val="18"/>
        </w:rPr>
      </w:pPr>
    </w:p>
    <w:p w14:paraId="3D6E55E1" w14:textId="003AA5D4"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Afin de réaliser ces différentes opérations, une formation (cf.</w:t>
      </w:r>
      <w:r w:rsidR="00825BB8" w:rsidRPr="00846DEB">
        <w:rPr>
          <w:rFonts w:ascii="Marianne" w:hAnsi="Marianne"/>
          <w:sz w:val="18"/>
          <w:szCs w:val="18"/>
        </w:rPr>
        <w:t xml:space="preserve"> formation des opérateurs</w:t>
      </w:r>
      <w:r w:rsidRPr="00846DEB">
        <w:rPr>
          <w:rFonts w:ascii="Marianne" w:hAnsi="Marianne"/>
          <w:sz w:val="18"/>
          <w:szCs w:val="18"/>
        </w:rPr>
        <w:t xml:space="preserve"> </w:t>
      </w:r>
      <w:r w:rsidR="00825BB8" w:rsidRPr="00846DEB">
        <w:rPr>
          <w:rFonts w:ascii="Marianne" w:hAnsi="Marianne"/>
          <w:sz w:val="18"/>
          <w:szCs w:val="18"/>
        </w:rPr>
        <w:fldChar w:fldCharType="begin"/>
      </w:r>
      <w:r w:rsidR="00825BB8" w:rsidRPr="00846DEB">
        <w:rPr>
          <w:rFonts w:ascii="Marianne" w:hAnsi="Marianne"/>
          <w:sz w:val="18"/>
          <w:szCs w:val="18"/>
        </w:rPr>
        <w:instrText xml:space="preserve"> REF _Ref80093906 \r \h </w:instrText>
      </w:r>
      <w:r w:rsidR="00846DEB" w:rsidRPr="00846DEB">
        <w:rPr>
          <w:rFonts w:ascii="Marianne" w:hAnsi="Marianne"/>
          <w:sz w:val="18"/>
          <w:szCs w:val="18"/>
        </w:rPr>
        <w:instrText xml:space="preserve"> \* MERGEFORMAT </w:instrText>
      </w:r>
      <w:r w:rsidR="00825BB8" w:rsidRPr="00846DEB">
        <w:rPr>
          <w:rFonts w:ascii="Marianne" w:hAnsi="Marianne"/>
          <w:sz w:val="18"/>
          <w:szCs w:val="18"/>
        </w:rPr>
      </w:r>
      <w:r w:rsidR="00825BB8" w:rsidRPr="00846DEB">
        <w:rPr>
          <w:rFonts w:ascii="Marianne" w:hAnsi="Marianne"/>
          <w:sz w:val="18"/>
          <w:szCs w:val="18"/>
        </w:rPr>
        <w:fldChar w:fldCharType="separate"/>
      </w:r>
      <w:r w:rsidR="006A27D0">
        <w:rPr>
          <w:rFonts w:ascii="Marianne" w:hAnsi="Marianne"/>
          <w:sz w:val="18"/>
          <w:szCs w:val="18"/>
        </w:rPr>
        <w:t>7.2</w:t>
      </w:r>
      <w:r w:rsidR="00825BB8" w:rsidRPr="00846DEB">
        <w:rPr>
          <w:rFonts w:ascii="Marianne" w:hAnsi="Marianne"/>
          <w:sz w:val="18"/>
          <w:szCs w:val="18"/>
        </w:rPr>
        <w:fldChar w:fldCharType="end"/>
      </w:r>
      <w:r w:rsidRPr="00846DEB">
        <w:rPr>
          <w:rFonts w:ascii="Marianne" w:hAnsi="Marianne"/>
          <w:sz w:val="18"/>
          <w:szCs w:val="18"/>
        </w:rPr>
        <w:t>) est dispensée par le bureau RHM4 à l’ensemble des opérateurs du centre de traitement afin d’appréhender :</w:t>
      </w:r>
    </w:p>
    <w:p w14:paraId="4CE1653D" w14:textId="1C90A59D" w:rsidR="004A0BD5" w:rsidRPr="00846DEB" w:rsidRDefault="004A0BD5" w:rsidP="003F5BE3">
      <w:pPr>
        <w:numPr>
          <w:ilvl w:val="0"/>
          <w:numId w:val="36"/>
        </w:numPr>
        <w:spacing w:after="0" w:line="240" w:lineRule="auto"/>
        <w:jc w:val="both"/>
        <w:rPr>
          <w:rFonts w:ascii="Marianne" w:hAnsi="Marianne"/>
          <w:sz w:val="18"/>
          <w:szCs w:val="18"/>
        </w:rPr>
      </w:pPr>
      <w:r w:rsidRPr="00846DEB">
        <w:rPr>
          <w:rFonts w:ascii="Marianne" w:hAnsi="Marianne"/>
          <w:sz w:val="18"/>
          <w:szCs w:val="18"/>
        </w:rPr>
        <w:t xml:space="preserve">L’utilisation du </w:t>
      </w:r>
      <w:r w:rsidR="00B23F2E">
        <w:rPr>
          <w:rFonts w:ascii="Marianne" w:hAnsi="Marianne"/>
          <w:sz w:val="18"/>
          <w:szCs w:val="18"/>
        </w:rPr>
        <w:t>SI-Candidatures</w:t>
      </w:r>
      <w:r w:rsidRPr="00846DEB">
        <w:rPr>
          <w:rFonts w:ascii="Marianne" w:hAnsi="Marianne"/>
          <w:sz w:val="18"/>
          <w:szCs w:val="18"/>
        </w:rPr>
        <w:t> ;</w:t>
      </w:r>
    </w:p>
    <w:p w14:paraId="7DF5C074" w14:textId="77777777" w:rsidR="004A0BD5" w:rsidRPr="00846DEB" w:rsidRDefault="004A0BD5" w:rsidP="003F5BE3">
      <w:pPr>
        <w:numPr>
          <w:ilvl w:val="0"/>
          <w:numId w:val="36"/>
        </w:numPr>
        <w:spacing w:after="0" w:line="240" w:lineRule="auto"/>
        <w:jc w:val="both"/>
        <w:rPr>
          <w:rFonts w:ascii="Marianne" w:hAnsi="Marianne"/>
          <w:sz w:val="18"/>
          <w:szCs w:val="18"/>
        </w:rPr>
      </w:pPr>
      <w:r w:rsidRPr="00846DEB">
        <w:rPr>
          <w:rFonts w:ascii="Marianne" w:hAnsi="Marianne"/>
          <w:sz w:val="18"/>
          <w:szCs w:val="18"/>
        </w:rPr>
        <w:t>Les contrôles à effectuer et leur dimension métier.</w:t>
      </w:r>
    </w:p>
    <w:p w14:paraId="57E5268A" w14:textId="77777777" w:rsidR="004A0BD5" w:rsidRPr="00846DEB" w:rsidRDefault="004A0BD5" w:rsidP="004A0BD5">
      <w:pPr>
        <w:spacing w:after="0" w:line="240" w:lineRule="auto"/>
        <w:jc w:val="both"/>
        <w:rPr>
          <w:rFonts w:ascii="Marianne" w:hAnsi="Marianne"/>
          <w:sz w:val="18"/>
          <w:szCs w:val="18"/>
        </w:rPr>
      </w:pPr>
    </w:p>
    <w:p w14:paraId="7A2985B6" w14:textId="7DAA0A78" w:rsidR="004A0BD5" w:rsidRPr="00846DEB" w:rsidRDefault="00F12C6F" w:rsidP="004A0BD5">
      <w:pPr>
        <w:spacing w:after="0" w:line="240" w:lineRule="auto"/>
        <w:jc w:val="both"/>
        <w:rPr>
          <w:rFonts w:ascii="Marianne" w:hAnsi="Marianne"/>
          <w:sz w:val="18"/>
          <w:szCs w:val="18"/>
        </w:rPr>
      </w:pPr>
      <w:r w:rsidRPr="00846DEB">
        <w:rPr>
          <w:rFonts w:ascii="Marianne" w:hAnsi="Marianne"/>
          <w:sz w:val="18"/>
          <w:szCs w:val="18"/>
        </w:rPr>
        <w:t>Le</w:t>
      </w:r>
      <w:r w:rsidR="004A0BD5" w:rsidRPr="00846DEB">
        <w:rPr>
          <w:rFonts w:ascii="Marianne" w:hAnsi="Marianne"/>
          <w:sz w:val="18"/>
          <w:szCs w:val="18"/>
        </w:rPr>
        <w:t xml:space="preserve">s contrôles </w:t>
      </w:r>
      <w:r w:rsidRPr="00846DEB">
        <w:rPr>
          <w:rFonts w:ascii="Marianne" w:hAnsi="Marianne"/>
          <w:sz w:val="18"/>
          <w:szCs w:val="18"/>
        </w:rPr>
        <w:t xml:space="preserve">suivants </w:t>
      </w:r>
      <w:r w:rsidR="004A0BD5" w:rsidRPr="00846DEB">
        <w:rPr>
          <w:rFonts w:ascii="Marianne" w:hAnsi="Marianne"/>
          <w:sz w:val="18"/>
          <w:szCs w:val="18"/>
        </w:rPr>
        <w:t xml:space="preserve">sont effectués par le </w:t>
      </w:r>
      <w:r w:rsidR="00B23F2E">
        <w:rPr>
          <w:rFonts w:ascii="Marianne" w:hAnsi="Marianne"/>
          <w:sz w:val="18"/>
          <w:szCs w:val="18"/>
        </w:rPr>
        <w:t>SI-Candidatures</w:t>
      </w:r>
      <w:r w:rsidR="0083052A">
        <w:rPr>
          <w:rFonts w:ascii="Marianne" w:hAnsi="Marianne"/>
          <w:sz w:val="18"/>
          <w:szCs w:val="18"/>
        </w:rPr>
        <w:t xml:space="preserve"> et se déclenchent à la saisie du dossier</w:t>
      </w:r>
      <w:r w:rsidRPr="00846DEB">
        <w:rPr>
          <w:rFonts w:ascii="Marianne" w:hAnsi="Marianne"/>
          <w:sz w:val="18"/>
          <w:szCs w:val="18"/>
        </w:rPr>
        <w:t> :</w:t>
      </w:r>
      <w:r w:rsidR="004A0BD5" w:rsidRPr="00846DEB">
        <w:rPr>
          <w:rFonts w:ascii="Marianne" w:hAnsi="Marianne"/>
          <w:sz w:val="18"/>
          <w:szCs w:val="18"/>
        </w:rPr>
        <w:t xml:space="preserve"> </w:t>
      </w:r>
    </w:p>
    <w:p w14:paraId="25FB9C91" w14:textId="77777777" w:rsidR="004A0BD5" w:rsidRPr="00846DEB" w:rsidRDefault="004A0BD5" w:rsidP="004A0BD5">
      <w:pPr>
        <w:spacing w:after="0" w:line="240" w:lineRule="auto"/>
        <w:jc w:val="both"/>
        <w:rPr>
          <w:rFonts w:ascii="Marianne" w:hAnsi="Marianne"/>
          <w:sz w:val="18"/>
          <w:szCs w:val="18"/>
        </w:rPr>
      </w:pPr>
    </w:p>
    <w:p w14:paraId="40B22D7C" w14:textId="77777777" w:rsidR="004A0BD5" w:rsidRPr="00846DEB" w:rsidRDefault="004A0BD5" w:rsidP="003F5BE3">
      <w:pPr>
        <w:numPr>
          <w:ilvl w:val="0"/>
          <w:numId w:val="37"/>
        </w:numPr>
        <w:spacing w:after="0" w:line="240" w:lineRule="auto"/>
        <w:jc w:val="both"/>
        <w:rPr>
          <w:rFonts w:ascii="Marianne" w:hAnsi="Marianne"/>
          <w:sz w:val="18"/>
          <w:szCs w:val="18"/>
          <w:u w:val="single"/>
        </w:rPr>
      </w:pPr>
      <w:r w:rsidRPr="00846DEB">
        <w:rPr>
          <w:rFonts w:ascii="Marianne" w:hAnsi="Marianne"/>
          <w:sz w:val="18"/>
          <w:szCs w:val="18"/>
          <w:u w:val="single"/>
        </w:rPr>
        <w:t>Contrôles à la Saisie Bloquants (</w:t>
      </w:r>
      <w:r w:rsidRPr="00846DEB">
        <w:rPr>
          <w:rFonts w:ascii="Marianne" w:hAnsi="Marianne"/>
          <w:b/>
          <w:sz w:val="18"/>
          <w:szCs w:val="18"/>
          <w:u w:val="single"/>
        </w:rPr>
        <w:t>CSB</w:t>
      </w:r>
      <w:r w:rsidRPr="00846DEB">
        <w:rPr>
          <w:rFonts w:ascii="Marianne" w:hAnsi="Marianne"/>
          <w:sz w:val="18"/>
          <w:szCs w:val="18"/>
          <w:u w:val="single"/>
        </w:rPr>
        <w:t>) :</w:t>
      </w:r>
    </w:p>
    <w:p w14:paraId="0E87BA7A" w14:textId="77777777" w:rsidR="006D6B07" w:rsidRPr="00846DEB" w:rsidRDefault="006D6B07" w:rsidP="004A0BD5">
      <w:pPr>
        <w:spacing w:after="0" w:line="240" w:lineRule="auto"/>
        <w:jc w:val="both"/>
        <w:rPr>
          <w:rFonts w:ascii="Marianne" w:hAnsi="Marianne"/>
          <w:sz w:val="18"/>
          <w:szCs w:val="18"/>
        </w:rPr>
      </w:pPr>
    </w:p>
    <w:p w14:paraId="0809984A" w14:textId="77777777"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 xml:space="preserve">Les contrôles bloquants se matérialisent par l’apparition d’un message d’erreur et le blocage du parcours d’enregistrement du dossier : </w:t>
      </w:r>
    </w:p>
    <w:p w14:paraId="73240AAC" w14:textId="77777777" w:rsidR="004A0BD5" w:rsidRPr="00846DEB" w:rsidRDefault="004A0BD5" w:rsidP="003F5BE3">
      <w:pPr>
        <w:numPr>
          <w:ilvl w:val="1"/>
          <w:numId w:val="37"/>
        </w:numPr>
        <w:spacing w:after="0" w:line="240" w:lineRule="auto"/>
        <w:jc w:val="both"/>
        <w:rPr>
          <w:rFonts w:ascii="Marianne" w:hAnsi="Marianne"/>
          <w:sz w:val="18"/>
          <w:szCs w:val="18"/>
        </w:rPr>
      </w:pPr>
      <w:r w:rsidRPr="00846DEB">
        <w:rPr>
          <w:rFonts w:ascii="Marianne" w:hAnsi="Marianne"/>
          <w:sz w:val="18"/>
          <w:szCs w:val="18"/>
          <w:u w:val="single"/>
        </w:rPr>
        <w:t>Nombre de candidats présentés :</w:t>
      </w:r>
      <w:r w:rsidRPr="00846DEB">
        <w:rPr>
          <w:rFonts w:ascii="Marianne" w:hAnsi="Marianne"/>
          <w:sz w:val="18"/>
          <w:szCs w:val="18"/>
        </w:rPr>
        <w:t xml:space="preserve"> il doit être inférieur ou égal pour chaque section au nombre de sièges à pourvoir parmi ceux attribués à l’organisation dans ce conseil ;</w:t>
      </w:r>
    </w:p>
    <w:p w14:paraId="23D12EA0" w14:textId="326E4AFA" w:rsidR="00307C73" w:rsidRPr="0058754B" w:rsidRDefault="004A0BD5" w:rsidP="0058754B">
      <w:pPr>
        <w:numPr>
          <w:ilvl w:val="1"/>
          <w:numId w:val="37"/>
        </w:numPr>
        <w:spacing w:after="0" w:line="240" w:lineRule="auto"/>
        <w:jc w:val="both"/>
        <w:rPr>
          <w:rFonts w:ascii="Marianne" w:hAnsi="Marianne"/>
          <w:sz w:val="18"/>
          <w:szCs w:val="18"/>
        </w:rPr>
      </w:pPr>
      <w:r w:rsidRPr="0058754B">
        <w:rPr>
          <w:rFonts w:ascii="Marianne" w:hAnsi="Marianne"/>
          <w:sz w:val="18"/>
          <w:szCs w:val="18"/>
          <w:u w:val="single"/>
        </w:rPr>
        <w:t>Nombres de candidats présentés de chaque sexe :</w:t>
      </w:r>
      <w:r w:rsidR="002849BA" w:rsidRPr="0058754B">
        <w:rPr>
          <w:rFonts w:ascii="Marianne" w:hAnsi="Marianne"/>
          <w:sz w:val="18"/>
          <w:szCs w:val="18"/>
        </w:rPr>
        <w:t xml:space="preserve"> </w:t>
      </w:r>
      <w:r w:rsidR="00307C73" w:rsidRPr="0058754B">
        <w:rPr>
          <w:rFonts w:ascii="Marianne" w:hAnsi="Marianne"/>
          <w:sz w:val="18"/>
          <w:szCs w:val="18"/>
        </w:rPr>
        <w:t xml:space="preserve">La liste </w:t>
      </w:r>
      <w:r w:rsidR="00EE34D4">
        <w:rPr>
          <w:rFonts w:ascii="Marianne" w:hAnsi="Marianne"/>
          <w:sz w:val="18"/>
          <w:szCs w:val="18"/>
        </w:rPr>
        <w:t xml:space="preserve">des sièges à pourvoir pour une organisation dans un même conseil de prud’homme </w:t>
      </w:r>
      <w:r w:rsidR="00307C73" w:rsidRPr="0058754B">
        <w:rPr>
          <w:rFonts w:ascii="Marianne" w:hAnsi="Marianne"/>
          <w:sz w:val="18"/>
          <w:szCs w:val="18"/>
        </w:rPr>
        <w:t>doit être composée au maximum de la moitié de</w:t>
      </w:r>
      <w:r w:rsidR="00967C7B" w:rsidRPr="0058754B">
        <w:rPr>
          <w:rFonts w:ascii="Marianne" w:hAnsi="Marianne"/>
          <w:sz w:val="18"/>
          <w:szCs w:val="18"/>
        </w:rPr>
        <w:t xml:space="preserve"> candidatures de</w:t>
      </w:r>
      <w:r w:rsidR="00307C73" w:rsidRPr="0058754B">
        <w:rPr>
          <w:rFonts w:ascii="Marianne" w:hAnsi="Marianne"/>
          <w:sz w:val="18"/>
          <w:szCs w:val="18"/>
        </w:rPr>
        <w:t xml:space="preserve"> femmes et d’hommes, à un près lorsque le nombre de sièges est impair.</w:t>
      </w:r>
    </w:p>
    <w:p w14:paraId="32043D0C" w14:textId="6795EFB9" w:rsidR="004A0BD5" w:rsidRPr="00846DEB" w:rsidRDefault="004A0BD5" w:rsidP="003F5BE3">
      <w:pPr>
        <w:numPr>
          <w:ilvl w:val="1"/>
          <w:numId w:val="37"/>
        </w:numPr>
        <w:spacing w:after="0" w:line="240" w:lineRule="auto"/>
        <w:jc w:val="both"/>
        <w:rPr>
          <w:rFonts w:ascii="Marianne" w:hAnsi="Marianne"/>
          <w:sz w:val="18"/>
          <w:szCs w:val="18"/>
        </w:rPr>
      </w:pPr>
      <w:r w:rsidRPr="00846DEB">
        <w:rPr>
          <w:rFonts w:ascii="Marianne" w:hAnsi="Marianne"/>
          <w:sz w:val="18"/>
          <w:szCs w:val="18"/>
          <w:u w:val="single"/>
        </w:rPr>
        <w:t>Date de naissance :</w:t>
      </w:r>
      <w:r w:rsidRPr="00846DEB">
        <w:rPr>
          <w:rFonts w:ascii="Marianne" w:hAnsi="Marianne"/>
          <w:sz w:val="18"/>
          <w:szCs w:val="18"/>
        </w:rPr>
        <w:t xml:space="preserve"> le candidat doit être âgé, à la date d’ouverture des candidatures, d’au moins 21 ans ; </w:t>
      </w:r>
      <w:r w:rsidR="00307C73">
        <w:rPr>
          <w:rFonts w:ascii="Marianne" w:hAnsi="Marianne"/>
          <w:sz w:val="18"/>
          <w:szCs w:val="18"/>
        </w:rPr>
        <w:t xml:space="preserve">Le candidat </w:t>
      </w:r>
      <w:r w:rsidR="007D5459">
        <w:rPr>
          <w:rFonts w:ascii="Marianne" w:hAnsi="Marianne"/>
          <w:sz w:val="18"/>
          <w:szCs w:val="18"/>
        </w:rPr>
        <w:t xml:space="preserve">ne </w:t>
      </w:r>
      <w:r w:rsidR="00307C73">
        <w:rPr>
          <w:rFonts w:ascii="Marianne" w:hAnsi="Marianne"/>
          <w:sz w:val="18"/>
          <w:szCs w:val="18"/>
        </w:rPr>
        <w:t xml:space="preserve">doit </w:t>
      </w:r>
      <w:r w:rsidR="007D5459">
        <w:rPr>
          <w:rFonts w:ascii="Marianne" w:hAnsi="Marianne"/>
          <w:sz w:val="18"/>
          <w:szCs w:val="18"/>
        </w:rPr>
        <w:t xml:space="preserve">pas </w:t>
      </w:r>
      <w:r w:rsidR="00307C73">
        <w:rPr>
          <w:rFonts w:ascii="Marianne" w:hAnsi="Marianne"/>
          <w:sz w:val="18"/>
          <w:szCs w:val="18"/>
        </w:rPr>
        <w:t xml:space="preserve">être âgé </w:t>
      </w:r>
      <w:r w:rsidR="00EE34D4">
        <w:rPr>
          <w:rFonts w:ascii="Marianne" w:hAnsi="Marianne"/>
          <w:sz w:val="18"/>
          <w:szCs w:val="18"/>
        </w:rPr>
        <w:t xml:space="preserve">de </w:t>
      </w:r>
      <w:r w:rsidR="007D5459">
        <w:rPr>
          <w:rFonts w:ascii="Marianne" w:hAnsi="Marianne"/>
          <w:sz w:val="18"/>
          <w:szCs w:val="18"/>
        </w:rPr>
        <w:t xml:space="preserve">75 ans </w:t>
      </w:r>
      <w:r w:rsidR="00EE34D4">
        <w:rPr>
          <w:rFonts w:ascii="Marianne" w:hAnsi="Marianne"/>
          <w:sz w:val="18"/>
          <w:szCs w:val="18"/>
        </w:rPr>
        <w:t xml:space="preserve">ou plus </w:t>
      </w:r>
      <w:r w:rsidR="00307C73">
        <w:rPr>
          <w:rFonts w:ascii="Marianne" w:hAnsi="Marianne"/>
          <w:sz w:val="18"/>
          <w:szCs w:val="18"/>
        </w:rPr>
        <w:t xml:space="preserve">au 31 décembre </w:t>
      </w:r>
      <w:r w:rsidR="00EE34D4">
        <w:rPr>
          <w:rFonts w:ascii="Marianne" w:hAnsi="Marianne"/>
          <w:sz w:val="18"/>
          <w:szCs w:val="18"/>
        </w:rPr>
        <w:t xml:space="preserve">de </w:t>
      </w:r>
      <w:r w:rsidR="007D5459">
        <w:rPr>
          <w:rFonts w:ascii="Marianne" w:hAnsi="Marianne"/>
          <w:sz w:val="18"/>
          <w:szCs w:val="18"/>
        </w:rPr>
        <w:t>l’année de nomination</w:t>
      </w:r>
      <w:r w:rsidR="00307C73">
        <w:rPr>
          <w:rFonts w:ascii="Marianne" w:hAnsi="Marianne"/>
          <w:sz w:val="18"/>
          <w:szCs w:val="18"/>
        </w:rPr>
        <w:t>.</w:t>
      </w:r>
    </w:p>
    <w:p w14:paraId="5D1FE8DD" w14:textId="5551DF75" w:rsidR="00460BB0" w:rsidRPr="00846DEB" w:rsidRDefault="004A0BD5" w:rsidP="00460BB0">
      <w:pPr>
        <w:spacing w:after="0" w:line="240" w:lineRule="auto"/>
        <w:ind w:left="1440"/>
        <w:jc w:val="both"/>
        <w:rPr>
          <w:rFonts w:ascii="Marianne" w:hAnsi="Marianne"/>
          <w:sz w:val="18"/>
          <w:szCs w:val="18"/>
        </w:rPr>
      </w:pPr>
      <w:r w:rsidRPr="007D5459">
        <w:rPr>
          <w:rFonts w:ascii="Marianne" w:hAnsi="Marianne"/>
          <w:sz w:val="18"/>
          <w:szCs w:val="18"/>
          <w:u w:val="single"/>
        </w:rPr>
        <w:t>Commune :</w:t>
      </w:r>
      <w:r w:rsidR="002849BA" w:rsidRPr="007D5459">
        <w:rPr>
          <w:rFonts w:ascii="Marianne" w:hAnsi="Marianne"/>
          <w:sz w:val="18"/>
          <w:szCs w:val="18"/>
        </w:rPr>
        <w:t xml:space="preserve"> </w:t>
      </w:r>
      <w:r w:rsidR="00460BB0" w:rsidRPr="00846DEB">
        <w:rPr>
          <w:rFonts w:ascii="Marianne" w:hAnsi="Marianne"/>
          <w:sz w:val="18"/>
          <w:szCs w:val="18"/>
        </w:rPr>
        <w:t>Le contrôle consiste à vérifier que le rattachement de la commune au CPH est correct et ce sur la base de deux référentiels : le référentiel géographique et la carte prud’homale</w:t>
      </w:r>
      <w:r w:rsidR="00460BB0">
        <w:rPr>
          <w:rFonts w:ascii="Marianne" w:hAnsi="Marianne"/>
          <w:sz w:val="18"/>
          <w:szCs w:val="18"/>
        </w:rPr>
        <w:t> :</w:t>
      </w:r>
    </w:p>
    <w:p w14:paraId="707BD5A1" w14:textId="4824AC6F" w:rsidR="00EE34D4" w:rsidRDefault="00460BB0" w:rsidP="00460BB0">
      <w:pPr>
        <w:spacing w:after="0" w:line="240" w:lineRule="auto"/>
        <w:ind w:left="1440"/>
        <w:jc w:val="both"/>
        <w:rPr>
          <w:rFonts w:ascii="Marianne" w:hAnsi="Marianne"/>
          <w:sz w:val="18"/>
          <w:szCs w:val="18"/>
        </w:rPr>
      </w:pPr>
      <w:r>
        <w:rPr>
          <w:rFonts w:ascii="Marianne" w:hAnsi="Marianne"/>
          <w:sz w:val="18"/>
          <w:szCs w:val="18"/>
        </w:rPr>
        <w:t xml:space="preserve">- </w:t>
      </w:r>
      <w:r w:rsidR="007D5459" w:rsidRPr="007D5459">
        <w:rPr>
          <w:rFonts w:ascii="Marianne" w:hAnsi="Marianne"/>
          <w:sz w:val="18"/>
          <w:szCs w:val="18"/>
        </w:rPr>
        <w:t xml:space="preserve">Les salariés et employeurs en activité sont candidats dans </w:t>
      </w:r>
      <w:r w:rsidR="007D5459">
        <w:rPr>
          <w:rFonts w:ascii="Marianne" w:hAnsi="Marianne"/>
          <w:sz w:val="18"/>
          <w:szCs w:val="18"/>
        </w:rPr>
        <w:t>le</w:t>
      </w:r>
      <w:r w:rsidR="007D5459" w:rsidRPr="007D5459">
        <w:rPr>
          <w:rFonts w:ascii="Marianne" w:hAnsi="Marianne"/>
          <w:sz w:val="18"/>
          <w:szCs w:val="18"/>
        </w:rPr>
        <w:t xml:space="preserve"> conseil de prud'hommes dans le ressort duquel elles exercent leur activité principale, ou dans l'un des conseils de prud'hommes limitrophes. </w:t>
      </w:r>
    </w:p>
    <w:p w14:paraId="173FA983" w14:textId="3702C04D" w:rsidR="00EE34D4" w:rsidRDefault="00460BB0" w:rsidP="00EE34D4">
      <w:pPr>
        <w:spacing w:after="0" w:line="240" w:lineRule="auto"/>
        <w:ind w:left="1440"/>
        <w:jc w:val="both"/>
        <w:rPr>
          <w:rFonts w:ascii="Marianne" w:hAnsi="Marianne"/>
          <w:sz w:val="18"/>
          <w:szCs w:val="18"/>
        </w:rPr>
      </w:pPr>
      <w:r>
        <w:rPr>
          <w:rFonts w:ascii="Marianne" w:hAnsi="Marianne"/>
          <w:sz w:val="18"/>
          <w:szCs w:val="18"/>
        </w:rPr>
        <w:t xml:space="preserve">- </w:t>
      </w:r>
      <w:r w:rsidR="007D5459" w:rsidRPr="00EE34D4">
        <w:rPr>
          <w:rFonts w:ascii="Marianne" w:hAnsi="Marianne"/>
          <w:sz w:val="18"/>
          <w:szCs w:val="18"/>
        </w:rPr>
        <w:t>Les voyageurs, représentants, les placiers ou les salariés qui exercent à domicile ou en dehors de toute entreprise ou établissement peuvent en outre être candidats dans le conseil de prud'hommes dans le ressort duquel est situé leur domicile et dans l'un des conseils de prud'hommes limitrophes.</w:t>
      </w:r>
    </w:p>
    <w:p w14:paraId="1B0BA7D5" w14:textId="06FF5E24" w:rsidR="00EE34D4" w:rsidRDefault="00460BB0" w:rsidP="00EE34D4">
      <w:pPr>
        <w:spacing w:after="0" w:line="240" w:lineRule="auto"/>
        <w:ind w:left="1440"/>
        <w:jc w:val="both"/>
        <w:rPr>
          <w:rFonts w:ascii="Marianne" w:hAnsi="Marianne"/>
          <w:sz w:val="18"/>
          <w:szCs w:val="18"/>
        </w:rPr>
      </w:pPr>
      <w:r>
        <w:rPr>
          <w:rFonts w:ascii="Marianne" w:hAnsi="Marianne"/>
          <w:sz w:val="18"/>
          <w:szCs w:val="18"/>
        </w:rPr>
        <w:t xml:space="preserve">- </w:t>
      </w:r>
      <w:r w:rsidR="007D5459" w:rsidRPr="007D5459">
        <w:rPr>
          <w:rFonts w:ascii="Marianne" w:hAnsi="Marianne"/>
          <w:sz w:val="18"/>
          <w:szCs w:val="18"/>
        </w:rPr>
        <w:t xml:space="preserve">Les personnes à la recherche d'un emploi inscrites sur la liste des demandeurs d'emploi et les personnes ayant cessé d'exercer toute activité professionnelle sont candidates </w:t>
      </w:r>
      <w:r w:rsidR="007D5459">
        <w:rPr>
          <w:rFonts w:ascii="Marianne" w:hAnsi="Marianne"/>
          <w:sz w:val="18"/>
          <w:szCs w:val="18"/>
        </w:rPr>
        <w:t xml:space="preserve">dans le </w:t>
      </w:r>
      <w:r w:rsidR="007D5459" w:rsidRPr="007D5459">
        <w:rPr>
          <w:rFonts w:ascii="Marianne" w:hAnsi="Marianne"/>
          <w:sz w:val="18"/>
          <w:szCs w:val="18"/>
        </w:rPr>
        <w:t xml:space="preserve">conseil de prud'hommes dans le ressort duquel elles exerçaient leur dernière activité professionnelle ou dans le ressort duquel est situé leur domicile, </w:t>
      </w:r>
      <w:r w:rsidR="007D5459">
        <w:rPr>
          <w:rFonts w:ascii="Marianne" w:hAnsi="Marianne"/>
          <w:sz w:val="18"/>
          <w:szCs w:val="18"/>
        </w:rPr>
        <w:t>ou de</w:t>
      </w:r>
      <w:r w:rsidR="007D5459" w:rsidRPr="007D5459">
        <w:rPr>
          <w:rFonts w:ascii="Marianne" w:hAnsi="Marianne"/>
          <w:sz w:val="18"/>
          <w:szCs w:val="18"/>
        </w:rPr>
        <w:t xml:space="preserve"> l'un des conseils de prud'hommes limitrophes.</w:t>
      </w:r>
    </w:p>
    <w:p w14:paraId="7873F08A" w14:textId="4800ACB5" w:rsidR="007D5459" w:rsidRPr="007D5459" w:rsidRDefault="00460BB0" w:rsidP="00EE34D4">
      <w:pPr>
        <w:spacing w:after="0" w:line="240" w:lineRule="auto"/>
        <w:ind w:left="1440"/>
        <w:jc w:val="both"/>
        <w:rPr>
          <w:rFonts w:ascii="Marianne" w:hAnsi="Marianne"/>
          <w:sz w:val="18"/>
          <w:szCs w:val="18"/>
        </w:rPr>
      </w:pPr>
      <w:r>
        <w:rPr>
          <w:rFonts w:ascii="Marianne" w:hAnsi="Marianne"/>
          <w:sz w:val="18"/>
          <w:szCs w:val="18"/>
        </w:rPr>
        <w:t xml:space="preserve">- </w:t>
      </w:r>
      <w:r w:rsidR="007D5459" w:rsidRPr="007D5459">
        <w:rPr>
          <w:rFonts w:ascii="Marianne" w:hAnsi="Marianne"/>
          <w:sz w:val="18"/>
          <w:szCs w:val="18"/>
        </w:rPr>
        <w:t xml:space="preserve">Les employés de maison et leurs employeurs sont candidats dans </w:t>
      </w:r>
      <w:r w:rsidR="007D5459">
        <w:rPr>
          <w:rFonts w:ascii="Marianne" w:hAnsi="Marianne"/>
          <w:sz w:val="18"/>
          <w:szCs w:val="18"/>
        </w:rPr>
        <w:t>le</w:t>
      </w:r>
      <w:r w:rsidR="007D5459" w:rsidRPr="007D5459">
        <w:rPr>
          <w:rFonts w:ascii="Marianne" w:hAnsi="Marianne"/>
          <w:sz w:val="18"/>
          <w:szCs w:val="18"/>
        </w:rPr>
        <w:t xml:space="preserve"> conseil de prud'hommes dans le ressort duquel est situé leur domicile, ou dans l'un des conseils de prud'hommes limitrophes.</w:t>
      </w:r>
    </w:p>
    <w:p w14:paraId="14457FC2" w14:textId="440DCF49" w:rsidR="00EE34D4" w:rsidRDefault="00460BB0" w:rsidP="006D6B07">
      <w:pPr>
        <w:spacing w:after="0" w:line="240" w:lineRule="auto"/>
        <w:ind w:left="1440"/>
        <w:jc w:val="both"/>
        <w:rPr>
          <w:rFonts w:ascii="Marianne" w:hAnsi="Marianne"/>
          <w:sz w:val="18"/>
          <w:szCs w:val="18"/>
        </w:rPr>
      </w:pPr>
      <w:r>
        <w:rPr>
          <w:rFonts w:ascii="Marianne" w:hAnsi="Marianne"/>
          <w:sz w:val="18"/>
          <w:szCs w:val="18"/>
        </w:rPr>
        <w:t xml:space="preserve">- </w:t>
      </w:r>
      <w:r w:rsidR="007D5459" w:rsidRPr="007D5459">
        <w:rPr>
          <w:rFonts w:ascii="Marianne" w:hAnsi="Marianne"/>
          <w:sz w:val="18"/>
          <w:szCs w:val="18"/>
        </w:rPr>
        <w:t>Pour les personnes qui sont candidates dans la section de l'agriculture, les ressorts du conseil de prud'hommes ou du conseil de prud'hommes limitrophe sont déterminés en fonction du ressort de cette section. Autrement dit, on envisage cette situation particulière en prenant en compte le ressort plus étendu des sections de l’agriculture.</w:t>
      </w:r>
      <w:r w:rsidR="00EE34D4">
        <w:rPr>
          <w:rFonts w:ascii="Marianne" w:hAnsi="Marianne"/>
          <w:sz w:val="18"/>
          <w:szCs w:val="18"/>
        </w:rPr>
        <w:t xml:space="preserve"> </w:t>
      </w:r>
    </w:p>
    <w:p w14:paraId="3A8BE10D" w14:textId="77777777" w:rsidR="00460BB0" w:rsidRDefault="00460BB0" w:rsidP="006D6B07">
      <w:pPr>
        <w:spacing w:after="0" w:line="240" w:lineRule="auto"/>
        <w:ind w:left="1440"/>
        <w:jc w:val="both"/>
        <w:rPr>
          <w:rFonts w:ascii="Marianne" w:hAnsi="Marianne"/>
          <w:sz w:val="18"/>
          <w:szCs w:val="18"/>
        </w:rPr>
      </w:pPr>
    </w:p>
    <w:p w14:paraId="7A6B714A" w14:textId="548D8862" w:rsidR="004A0BD5" w:rsidRPr="00846DEB" w:rsidRDefault="00460BB0" w:rsidP="006D6B07">
      <w:pPr>
        <w:spacing w:after="0" w:line="240" w:lineRule="auto"/>
        <w:ind w:left="1440"/>
        <w:jc w:val="both"/>
        <w:rPr>
          <w:rFonts w:ascii="Marianne" w:hAnsi="Marianne"/>
          <w:sz w:val="18"/>
          <w:szCs w:val="18"/>
        </w:rPr>
      </w:pPr>
      <w:r>
        <w:rPr>
          <w:rFonts w:ascii="Marianne" w:hAnsi="Marianne"/>
          <w:sz w:val="18"/>
          <w:szCs w:val="18"/>
        </w:rPr>
        <w:t>D</w:t>
      </w:r>
      <w:r w:rsidR="004A0BD5" w:rsidRPr="00846DEB">
        <w:rPr>
          <w:rFonts w:ascii="Marianne" w:hAnsi="Marianne"/>
          <w:sz w:val="18"/>
          <w:szCs w:val="18"/>
        </w:rPr>
        <w:t xml:space="preserve">ans le cas où le candidat est présenté dans un CPH limitrophe et que cela </w:t>
      </w:r>
      <w:r>
        <w:rPr>
          <w:rFonts w:ascii="Marianne" w:hAnsi="Marianne"/>
          <w:sz w:val="18"/>
          <w:szCs w:val="18"/>
        </w:rPr>
        <w:t>n’</w:t>
      </w:r>
      <w:r w:rsidR="004A0BD5" w:rsidRPr="00846DEB">
        <w:rPr>
          <w:rFonts w:ascii="Marianne" w:hAnsi="Marianne"/>
          <w:sz w:val="18"/>
          <w:szCs w:val="18"/>
        </w:rPr>
        <w:t xml:space="preserve">est </w:t>
      </w:r>
      <w:r>
        <w:rPr>
          <w:rFonts w:ascii="Marianne" w:hAnsi="Marianne"/>
          <w:sz w:val="18"/>
          <w:szCs w:val="18"/>
        </w:rPr>
        <w:t xml:space="preserve">pas </w:t>
      </w:r>
      <w:r w:rsidR="004A0BD5" w:rsidRPr="00846DEB">
        <w:rPr>
          <w:rFonts w:ascii="Marianne" w:hAnsi="Marianne"/>
          <w:sz w:val="18"/>
          <w:szCs w:val="18"/>
        </w:rPr>
        <w:t xml:space="preserve">permis par les textes, un message informatif </w:t>
      </w:r>
      <w:r>
        <w:rPr>
          <w:rFonts w:ascii="Marianne" w:hAnsi="Marianne"/>
          <w:sz w:val="18"/>
          <w:szCs w:val="18"/>
        </w:rPr>
        <w:t xml:space="preserve">du SI-Candidatures bloquant </w:t>
      </w:r>
      <w:r w:rsidR="004A0BD5" w:rsidRPr="00846DEB">
        <w:rPr>
          <w:rFonts w:ascii="Marianne" w:hAnsi="Marianne"/>
          <w:sz w:val="18"/>
          <w:szCs w:val="18"/>
        </w:rPr>
        <w:t>s’affiche pour le rappeler</w:t>
      </w:r>
      <w:r>
        <w:rPr>
          <w:rFonts w:ascii="Marianne" w:hAnsi="Marianne"/>
          <w:sz w:val="18"/>
          <w:szCs w:val="18"/>
        </w:rPr>
        <w:t>, bloquant la saisie</w:t>
      </w:r>
      <w:r w:rsidR="004A0BD5" w:rsidRPr="00846DEB">
        <w:rPr>
          <w:rFonts w:ascii="Marianne" w:hAnsi="Marianne"/>
          <w:sz w:val="18"/>
          <w:szCs w:val="18"/>
        </w:rPr>
        <w:t xml:space="preserve">. </w:t>
      </w:r>
    </w:p>
    <w:p w14:paraId="06E6140E" w14:textId="234590C2" w:rsidR="004A0BD5" w:rsidRPr="00846DEB" w:rsidRDefault="004A0BD5" w:rsidP="003F5BE3">
      <w:pPr>
        <w:numPr>
          <w:ilvl w:val="1"/>
          <w:numId w:val="37"/>
        </w:numPr>
        <w:spacing w:after="0" w:line="240" w:lineRule="auto"/>
        <w:jc w:val="both"/>
        <w:rPr>
          <w:rFonts w:ascii="Marianne" w:hAnsi="Marianne"/>
          <w:sz w:val="18"/>
          <w:szCs w:val="18"/>
        </w:rPr>
      </w:pPr>
      <w:r w:rsidRPr="00846DEB">
        <w:rPr>
          <w:rFonts w:ascii="Marianne" w:hAnsi="Marianne"/>
          <w:sz w:val="18"/>
          <w:szCs w:val="18"/>
          <w:u w:val="single"/>
        </w:rPr>
        <w:t>Date et heure de dépôt du dossier candidat et de la liste :</w:t>
      </w:r>
      <w:r w:rsidRPr="00846DEB">
        <w:rPr>
          <w:rFonts w:ascii="Marianne" w:hAnsi="Marianne"/>
          <w:sz w:val="18"/>
          <w:szCs w:val="18"/>
        </w:rPr>
        <w:t xml:space="preserve"> </w:t>
      </w:r>
      <w:r w:rsidR="007D5459">
        <w:rPr>
          <w:rFonts w:ascii="Marianne" w:hAnsi="Marianne"/>
          <w:sz w:val="18"/>
          <w:szCs w:val="18"/>
        </w:rPr>
        <w:t xml:space="preserve">le </w:t>
      </w:r>
      <w:r w:rsidRPr="00846DEB">
        <w:rPr>
          <w:rFonts w:ascii="Marianne" w:hAnsi="Marianne"/>
          <w:sz w:val="18"/>
          <w:szCs w:val="18"/>
        </w:rPr>
        <w:t xml:space="preserve">dépôt </w:t>
      </w:r>
      <w:r w:rsidR="007D5459">
        <w:rPr>
          <w:rFonts w:ascii="Marianne" w:hAnsi="Marianne"/>
          <w:sz w:val="18"/>
          <w:szCs w:val="18"/>
        </w:rPr>
        <w:t xml:space="preserve">de la liste des dossiers de candidature ne peut intervenir que durant </w:t>
      </w:r>
      <w:r w:rsidRPr="00846DEB">
        <w:rPr>
          <w:rFonts w:ascii="Marianne" w:hAnsi="Marianne"/>
          <w:sz w:val="18"/>
          <w:szCs w:val="18"/>
        </w:rPr>
        <w:t xml:space="preserve">la période de présentation des candidatures. En conséquence, le mandataire ne peut transmettre sa liste après la </w:t>
      </w:r>
      <w:r w:rsidR="007D5459">
        <w:rPr>
          <w:rFonts w:ascii="Marianne" w:hAnsi="Marianne"/>
          <w:sz w:val="18"/>
          <w:szCs w:val="18"/>
        </w:rPr>
        <w:t xml:space="preserve">date de </w:t>
      </w:r>
      <w:r w:rsidRPr="00846DEB">
        <w:rPr>
          <w:rFonts w:ascii="Marianne" w:hAnsi="Marianne"/>
          <w:sz w:val="18"/>
          <w:szCs w:val="18"/>
        </w:rPr>
        <w:t>fin du dépôt des candidatures.</w:t>
      </w:r>
    </w:p>
    <w:p w14:paraId="439C0D6A" w14:textId="77777777" w:rsidR="004A0BD5" w:rsidRPr="00846DEB" w:rsidRDefault="004A0BD5" w:rsidP="004A0BD5">
      <w:pPr>
        <w:spacing w:after="0" w:line="240" w:lineRule="auto"/>
        <w:jc w:val="both"/>
        <w:rPr>
          <w:rFonts w:ascii="Marianne" w:hAnsi="Marianne"/>
          <w:sz w:val="18"/>
          <w:szCs w:val="18"/>
        </w:rPr>
      </w:pPr>
    </w:p>
    <w:p w14:paraId="54BB7B6A" w14:textId="77777777" w:rsidR="004A0BD5" w:rsidRPr="00846DEB" w:rsidRDefault="004A0BD5" w:rsidP="003F5BE3">
      <w:pPr>
        <w:numPr>
          <w:ilvl w:val="0"/>
          <w:numId w:val="37"/>
        </w:numPr>
        <w:spacing w:after="0" w:line="240" w:lineRule="auto"/>
        <w:jc w:val="both"/>
        <w:rPr>
          <w:rFonts w:ascii="Marianne" w:hAnsi="Marianne"/>
          <w:sz w:val="18"/>
          <w:szCs w:val="18"/>
          <w:u w:val="single"/>
        </w:rPr>
      </w:pPr>
      <w:r w:rsidRPr="00846DEB">
        <w:rPr>
          <w:rFonts w:ascii="Marianne" w:hAnsi="Marianne"/>
          <w:sz w:val="18"/>
          <w:szCs w:val="18"/>
          <w:u w:val="single"/>
        </w:rPr>
        <w:t>Contrôles à la Saisie Non Bloquants (</w:t>
      </w:r>
      <w:r w:rsidRPr="00846DEB">
        <w:rPr>
          <w:rFonts w:ascii="Marianne" w:hAnsi="Marianne"/>
          <w:b/>
          <w:sz w:val="18"/>
          <w:szCs w:val="18"/>
          <w:u w:val="single"/>
        </w:rPr>
        <w:t>CSNB</w:t>
      </w:r>
      <w:r w:rsidRPr="00846DEB">
        <w:rPr>
          <w:rFonts w:ascii="Marianne" w:hAnsi="Marianne"/>
          <w:sz w:val="18"/>
          <w:szCs w:val="18"/>
          <w:u w:val="single"/>
        </w:rPr>
        <w:t xml:space="preserve">) : </w:t>
      </w:r>
    </w:p>
    <w:p w14:paraId="377A7E88" w14:textId="77777777" w:rsidR="006D6B07" w:rsidRPr="00846DEB" w:rsidRDefault="004A0BD5" w:rsidP="006D6B07">
      <w:pPr>
        <w:spacing w:after="0" w:line="240" w:lineRule="auto"/>
        <w:jc w:val="both"/>
        <w:rPr>
          <w:rFonts w:ascii="Marianne" w:hAnsi="Marianne"/>
          <w:sz w:val="18"/>
          <w:szCs w:val="18"/>
        </w:rPr>
      </w:pPr>
      <w:r w:rsidRPr="00846DEB">
        <w:rPr>
          <w:rFonts w:ascii="Marianne" w:hAnsi="Marianne"/>
          <w:sz w:val="18"/>
          <w:szCs w:val="18"/>
        </w:rPr>
        <w:t xml:space="preserve">Les contrôles à la saisie non bloquants consistent à alerter le mandataire ou candidat sur d’éventuelles incohérences dans le dossier sans bloquer le parcours : </w:t>
      </w:r>
    </w:p>
    <w:p w14:paraId="7154E5E5" w14:textId="27DE5CDF" w:rsidR="006D6B07" w:rsidRPr="00846DEB" w:rsidRDefault="004A0BD5" w:rsidP="003F5BE3">
      <w:pPr>
        <w:numPr>
          <w:ilvl w:val="1"/>
          <w:numId w:val="37"/>
        </w:numPr>
        <w:spacing w:after="0" w:line="240" w:lineRule="auto"/>
        <w:jc w:val="both"/>
        <w:rPr>
          <w:rFonts w:ascii="Marianne" w:hAnsi="Marianne"/>
          <w:sz w:val="18"/>
          <w:szCs w:val="18"/>
        </w:rPr>
      </w:pPr>
      <w:r w:rsidRPr="00846DEB">
        <w:rPr>
          <w:rFonts w:ascii="Marianne" w:hAnsi="Marianne"/>
          <w:sz w:val="18"/>
          <w:szCs w:val="18"/>
        </w:rPr>
        <w:t>Informations relatives au candidat renseignées au préalable par le mandataire (si le dossier est enregistré par le candidat lui-même) : le candidat devra néanmoins saisir ses informations de nouveau (double saisie). Le contrôle portera sur la cohérence entre les informations saisies d</w:t>
      </w:r>
      <w:r w:rsidR="002849BA" w:rsidRPr="00846DEB">
        <w:rPr>
          <w:rFonts w:ascii="Marianne" w:hAnsi="Marianne"/>
          <w:sz w:val="18"/>
          <w:szCs w:val="18"/>
        </w:rPr>
        <w:t>ans la liste et dans le dossier ;</w:t>
      </w:r>
      <w:r w:rsidRPr="00846DEB">
        <w:rPr>
          <w:rFonts w:ascii="Marianne" w:hAnsi="Marianne"/>
          <w:sz w:val="18"/>
          <w:szCs w:val="18"/>
        </w:rPr>
        <w:t xml:space="preserve"> </w:t>
      </w:r>
    </w:p>
    <w:p w14:paraId="63AE85B4" w14:textId="5DB22E79" w:rsidR="00460BB0" w:rsidRPr="00846DEB" w:rsidRDefault="00460BB0" w:rsidP="003F5BE3">
      <w:pPr>
        <w:numPr>
          <w:ilvl w:val="1"/>
          <w:numId w:val="37"/>
        </w:numPr>
        <w:spacing w:after="0" w:line="240" w:lineRule="auto"/>
        <w:jc w:val="both"/>
        <w:rPr>
          <w:rFonts w:ascii="Marianne" w:hAnsi="Marianne"/>
          <w:sz w:val="18"/>
          <w:szCs w:val="18"/>
        </w:rPr>
      </w:pPr>
      <w:r>
        <w:rPr>
          <w:rFonts w:ascii="Marianne" w:hAnsi="Marianne"/>
          <w:sz w:val="18"/>
          <w:szCs w:val="18"/>
        </w:rPr>
        <w:t xml:space="preserve">Le SI-Candidatures adapte </w:t>
      </w:r>
      <w:r w:rsidR="00FB1EDF">
        <w:rPr>
          <w:rFonts w:ascii="Marianne" w:hAnsi="Marianne"/>
          <w:sz w:val="18"/>
          <w:szCs w:val="18"/>
        </w:rPr>
        <w:t xml:space="preserve">les </w:t>
      </w:r>
      <w:r>
        <w:rPr>
          <w:rFonts w:ascii="Marianne" w:hAnsi="Marianne"/>
          <w:sz w:val="18"/>
          <w:szCs w:val="18"/>
        </w:rPr>
        <w:t xml:space="preserve">options de saisie en fonction </w:t>
      </w:r>
      <w:r w:rsidR="00FB1EDF">
        <w:rPr>
          <w:rFonts w:ascii="Marianne" w:hAnsi="Marianne"/>
          <w:sz w:val="18"/>
          <w:szCs w:val="18"/>
        </w:rPr>
        <w:t xml:space="preserve">du </w:t>
      </w:r>
      <w:r>
        <w:rPr>
          <w:rFonts w:ascii="Marianne" w:hAnsi="Marianne"/>
          <w:sz w:val="18"/>
          <w:szCs w:val="18"/>
        </w:rPr>
        <w:t xml:space="preserve">collège des salariés ou </w:t>
      </w:r>
      <w:r w:rsidR="00FB1EDF">
        <w:rPr>
          <w:rFonts w:ascii="Marianne" w:hAnsi="Marianne"/>
          <w:sz w:val="18"/>
          <w:szCs w:val="18"/>
        </w:rPr>
        <w:t xml:space="preserve">de celui </w:t>
      </w:r>
      <w:r>
        <w:rPr>
          <w:rFonts w:ascii="Marianne" w:hAnsi="Marianne"/>
          <w:sz w:val="18"/>
          <w:szCs w:val="18"/>
        </w:rPr>
        <w:t>des employeurs.</w:t>
      </w:r>
    </w:p>
    <w:p w14:paraId="021A1053" w14:textId="77777777" w:rsidR="006D6B07" w:rsidRPr="00846DEB" w:rsidRDefault="006D6B07" w:rsidP="006D6B07">
      <w:pPr>
        <w:spacing w:after="0" w:line="240" w:lineRule="auto"/>
        <w:jc w:val="both"/>
        <w:rPr>
          <w:rFonts w:ascii="Marianne" w:hAnsi="Marianne"/>
          <w:sz w:val="18"/>
          <w:szCs w:val="18"/>
        </w:rPr>
      </w:pPr>
    </w:p>
    <w:p w14:paraId="3CF0FFB1" w14:textId="77777777" w:rsidR="004A0BD5" w:rsidRPr="00846DEB" w:rsidRDefault="004A0BD5" w:rsidP="003F5BE3">
      <w:pPr>
        <w:numPr>
          <w:ilvl w:val="0"/>
          <w:numId w:val="40"/>
        </w:numPr>
        <w:spacing w:after="0" w:line="240" w:lineRule="auto"/>
        <w:jc w:val="both"/>
        <w:rPr>
          <w:rFonts w:ascii="Marianne" w:hAnsi="Marianne"/>
          <w:sz w:val="18"/>
          <w:szCs w:val="18"/>
          <w:u w:val="single"/>
        </w:rPr>
      </w:pPr>
      <w:r w:rsidRPr="00846DEB">
        <w:rPr>
          <w:rFonts w:ascii="Marianne" w:hAnsi="Marianne"/>
          <w:sz w:val="18"/>
          <w:szCs w:val="18"/>
          <w:u w:val="single"/>
        </w:rPr>
        <w:t xml:space="preserve">Sont rattachés au collège « employeurs » : </w:t>
      </w:r>
    </w:p>
    <w:p w14:paraId="048E0458" w14:textId="77777777" w:rsidR="004A0BD5" w:rsidRPr="00846DEB" w:rsidRDefault="004A0BD5" w:rsidP="003F5BE3">
      <w:pPr>
        <w:numPr>
          <w:ilvl w:val="0"/>
          <w:numId w:val="50"/>
        </w:numPr>
        <w:spacing w:after="0" w:line="240" w:lineRule="auto"/>
        <w:jc w:val="both"/>
        <w:rPr>
          <w:rFonts w:ascii="Marianne" w:hAnsi="Marianne"/>
          <w:sz w:val="18"/>
          <w:szCs w:val="18"/>
        </w:rPr>
      </w:pPr>
      <w:r w:rsidRPr="00846DEB">
        <w:rPr>
          <w:rFonts w:ascii="Marianne" w:hAnsi="Marianne"/>
          <w:sz w:val="18"/>
          <w:szCs w:val="18"/>
        </w:rPr>
        <w:t>Les personnes employant pour leur compte ou pour le compte d'</w:t>
      </w:r>
      <w:r w:rsidR="009562EE" w:rsidRPr="00846DEB">
        <w:rPr>
          <w:rFonts w:ascii="Marianne" w:hAnsi="Marianne"/>
          <w:sz w:val="18"/>
          <w:szCs w:val="18"/>
        </w:rPr>
        <w:t>autrui un ou plusieurs salariés </w:t>
      </w:r>
      <w:r w:rsidRPr="00846DEB">
        <w:rPr>
          <w:rFonts w:ascii="Marianne" w:hAnsi="Marianne"/>
          <w:sz w:val="18"/>
          <w:szCs w:val="18"/>
        </w:rPr>
        <w:t xml:space="preserve">; </w:t>
      </w:r>
    </w:p>
    <w:p w14:paraId="574962AF" w14:textId="12A7D085" w:rsidR="004A0BD5" w:rsidRPr="00846DEB" w:rsidRDefault="004A0BD5" w:rsidP="003F5BE3">
      <w:pPr>
        <w:numPr>
          <w:ilvl w:val="0"/>
          <w:numId w:val="50"/>
        </w:numPr>
        <w:spacing w:after="0" w:line="240" w:lineRule="auto"/>
        <w:jc w:val="both"/>
        <w:rPr>
          <w:rFonts w:ascii="Marianne" w:hAnsi="Marianne"/>
          <w:sz w:val="18"/>
          <w:szCs w:val="18"/>
        </w:rPr>
      </w:pPr>
      <w:r w:rsidRPr="00846DEB">
        <w:rPr>
          <w:rFonts w:ascii="Marianne" w:hAnsi="Marianne"/>
          <w:sz w:val="18"/>
          <w:szCs w:val="18"/>
        </w:rPr>
        <w:t>Les conjoints collaborateurs d’artisans, commerçants, professi</w:t>
      </w:r>
      <w:r w:rsidR="002849BA" w:rsidRPr="00846DEB">
        <w:rPr>
          <w:rFonts w:ascii="Marianne" w:hAnsi="Marianne"/>
          <w:sz w:val="18"/>
          <w:szCs w:val="18"/>
        </w:rPr>
        <w:t>onnels libéraux et agriculteurs ;</w:t>
      </w:r>
    </w:p>
    <w:p w14:paraId="355BAEB0" w14:textId="77777777" w:rsidR="004A0BD5" w:rsidRPr="00846DEB" w:rsidRDefault="004A0BD5" w:rsidP="003F5BE3">
      <w:pPr>
        <w:numPr>
          <w:ilvl w:val="0"/>
          <w:numId w:val="50"/>
        </w:numPr>
        <w:spacing w:after="0" w:line="240" w:lineRule="auto"/>
        <w:jc w:val="both"/>
        <w:rPr>
          <w:rFonts w:ascii="Marianne" w:hAnsi="Marianne"/>
          <w:sz w:val="18"/>
          <w:szCs w:val="18"/>
        </w:rPr>
      </w:pPr>
      <w:r w:rsidRPr="00846DEB">
        <w:rPr>
          <w:rFonts w:ascii="Marianne" w:hAnsi="Marianne"/>
          <w:sz w:val="18"/>
          <w:szCs w:val="18"/>
        </w:rPr>
        <w:t>Les associés en nom collectif, les présidents du conseil d'administration, les directeurs généraux, les directeurs ;</w:t>
      </w:r>
    </w:p>
    <w:p w14:paraId="19496AFC" w14:textId="77777777" w:rsidR="004A0BD5" w:rsidRPr="00846DEB" w:rsidRDefault="004A0BD5" w:rsidP="003F5BE3">
      <w:pPr>
        <w:numPr>
          <w:ilvl w:val="0"/>
          <w:numId w:val="50"/>
        </w:numPr>
        <w:spacing w:after="0" w:line="240" w:lineRule="auto"/>
        <w:jc w:val="both"/>
        <w:rPr>
          <w:rFonts w:ascii="Marianne" w:hAnsi="Marianne"/>
          <w:sz w:val="18"/>
          <w:szCs w:val="18"/>
        </w:rPr>
      </w:pPr>
      <w:r w:rsidRPr="00846DEB">
        <w:rPr>
          <w:rFonts w:ascii="Marianne" w:hAnsi="Marianne"/>
          <w:sz w:val="18"/>
          <w:szCs w:val="18"/>
        </w:rPr>
        <w:t>Les cadres détenant sur un service, un département ou un établissement de l'entreprise une délégation particulière d'autorité, établie par écrit, permettant de les assimiler à un employeur</w:t>
      </w:r>
      <w:r w:rsidR="001B23AA" w:rsidRPr="00846DEB">
        <w:rPr>
          <w:rFonts w:ascii="Marianne" w:hAnsi="Marianne"/>
          <w:sz w:val="18"/>
          <w:szCs w:val="18"/>
        </w:rPr>
        <w:t> ;</w:t>
      </w:r>
    </w:p>
    <w:p w14:paraId="3099FF3E" w14:textId="77777777" w:rsidR="004A0BD5" w:rsidRPr="00846DEB" w:rsidRDefault="004A0BD5" w:rsidP="003F5BE3">
      <w:pPr>
        <w:numPr>
          <w:ilvl w:val="0"/>
          <w:numId w:val="50"/>
        </w:numPr>
        <w:spacing w:after="0" w:line="240" w:lineRule="auto"/>
        <w:jc w:val="both"/>
        <w:rPr>
          <w:rFonts w:ascii="Marianne" w:hAnsi="Marianne"/>
          <w:sz w:val="18"/>
          <w:szCs w:val="18"/>
        </w:rPr>
      </w:pPr>
      <w:r w:rsidRPr="00846DEB">
        <w:rPr>
          <w:rFonts w:ascii="Marianne" w:hAnsi="Marianne"/>
          <w:sz w:val="18"/>
          <w:szCs w:val="18"/>
        </w:rPr>
        <w:t xml:space="preserve">Les personnes ayant cessé d'exercer toute activité et dont la dernière activité professionnelle relevait d’une des catégories précédentes. </w:t>
      </w:r>
    </w:p>
    <w:p w14:paraId="1EE1C21F" w14:textId="77777777" w:rsidR="006D6B07" w:rsidRPr="00846DEB" w:rsidRDefault="006D6B07" w:rsidP="004A0BD5">
      <w:pPr>
        <w:spacing w:after="0" w:line="240" w:lineRule="auto"/>
        <w:jc w:val="both"/>
        <w:rPr>
          <w:rFonts w:ascii="Marianne" w:hAnsi="Marianne"/>
          <w:sz w:val="18"/>
          <w:szCs w:val="18"/>
        </w:rPr>
      </w:pPr>
    </w:p>
    <w:p w14:paraId="55E0D582" w14:textId="77777777" w:rsidR="004A0BD5" w:rsidRPr="00846DEB" w:rsidRDefault="004A0BD5" w:rsidP="003F5BE3">
      <w:pPr>
        <w:numPr>
          <w:ilvl w:val="0"/>
          <w:numId w:val="40"/>
        </w:numPr>
        <w:spacing w:after="0" w:line="240" w:lineRule="auto"/>
        <w:jc w:val="both"/>
        <w:rPr>
          <w:rFonts w:ascii="Marianne" w:hAnsi="Marianne"/>
          <w:sz w:val="18"/>
          <w:szCs w:val="18"/>
          <w:u w:val="single"/>
        </w:rPr>
      </w:pPr>
      <w:r w:rsidRPr="00846DEB">
        <w:rPr>
          <w:rFonts w:ascii="Marianne" w:hAnsi="Marianne"/>
          <w:sz w:val="18"/>
          <w:szCs w:val="18"/>
          <w:u w:val="single"/>
        </w:rPr>
        <w:t xml:space="preserve">Sont rattachés au collège « salariés » : </w:t>
      </w:r>
    </w:p>
    <w:p w14:paraId="2D6BC98C" w14:textId="77777777" w:rsidR="004A0BD5" w:rsidRPr="00846DEB" w:rsidRDefault="004A0BD5" w:rsidP="003F5BE3">
      <w:pPr>
        <w:numPr>
          <w:ilvl w:val="0"/>
          <w:numId w:val="49"/>
        </w:numPr>
        <w:spacing w:after="0" w:line="240" w:lineRule="auto"/>
        <w:jc w:val="both"/>
        <w:rPr>
          <w:rFonts w:ascii="Marianne" w:hAnsi="Marianne"/>
          <w:sz w:val="18"/>
          <w:szCs w:val="18"/>
        </w:rPr>
      </w:pPr>
      <w:r w:rsidRPr="00846DEB">
        <w:rPr>
          <w:rFonts w:ascii="Marianne" w:hAnsi="Marianne"/>
          <w:sz w:val="18"/>
          <w:szCs w:val="18"/>
        </w:rPr>
        <w:t xml:space="preserve">Les salariés non cadres ; </w:t>
      </w:r>
    </w:p>
    <w:p w14:paraId="1B1FDA3A" w14:textId="77777777" w:rsidR="004A0BD5" w:rsidRPr="00846DEB" w:rsidRDefault="004A0BD5" w:rsidP="003F5BE3">
      <w:pPr>
        <w:numPr>
          <w:ilvl w:val="0"/>
          <w:numId w:val="49"/>
        </w:numPr>
        <w:spacing w:after="0" w:line="240" w:lineRule="auto"/>
        <w:jc w:val="both"/>
        <w:rPr>
          <w:rFonts w:ascii="Marianne" w:hAnsi="Marianne"/>
          <w:sz w:val="18"/>
          <w:szCs w:val="18"/>
        </w:rPr>
      </w:pPr>
      <w:r w:rsidRPr="00846DEB">
        <w:rPr>
          <w:rFonts w:ascii="Marianne" w:hAnsi="Marianne"/>
          <w:sz w:val="18"/>
          <w:szCs w:val="18"/>
        </w:rPr>
        <w:t xml:space="preserve">Les cadres ne détenant pas la délégation particulière d’autorité ; </w:t>
      </w:r>
    </w:p>
    <w:p w14:paraId="300398CC" w14:textId="77777777" w:rsidR="004A0BD5" w:rsidRPr="00846DEB" w:rsidRDefault="004A0BD5" w:rsidP="003F5BE3">
      <w:pPr>
        <w:numPr>
          <w:ilvl w:val="0"/>
          <w:numId w:val="49"/>
        </w:numPr>
        <w:spacing w:after="0" w:line="240" w:lineRule="auto"/>
        <w:jc w:val="both"/>
        <w:rPr>
          <w:rFonts w:ascii="Marianne" w:hAnsi="Marianne"/>
          <w:sz w:val="18"/>
          <w:szCs w:val="18"/>
        </w:rPr>
      </w:pPr>
      <w:r w:rsidRPr="00846DEB">
        <w:rPr>
          <w:rFonts w:ascii="Marianne" w:hAnsi="Marianne"/>
          <w:sz w:val="18"/>
          <w:szCs w:val="18"/>
        </w:rPr>
        <w:t xml:space="preserve">Les salariés titulaires d’un contrat de formation en alternance ; </w:t>
      </w:r>
    </w:p>
    <w:p w14:paraId="150986A8" w14:textId="77777777" w:rsidR="004A0BD5" w:rsidRPr="00846DEB" w:rsidRDefault="004A0BD5" w:rsidP="003F5BE3">
      <w:pPr>
        <w:numPr>
          <w:ilvl w:val="0"/>
          <w:numId w:val="49"/>
        </w:numPr>
        <w:spacing w:after="0" w:line="240" w:lineRule="auto"/>
        <w:jc w:val="both"/>
        <w:rPr>
          <w:rFonts w:ascii="Marianne" w:hAnsi="Marianne"/>
          <w:sz w:val="18"/>
          <w:szCs w:val="18"/>
        </w:rPr>
      </w:pPr>
      <w:r w:rsidRPr="00846DEB">
        <w:rPr>
          <w:rFonts w:ascii="Marianne" w:hAnsi="Marianne"/>
          <w:sz w:val="18"/>
          <w:szCs w:val="18"/>
        </w:rPr>
        <w:t xml:space="preserve">Les personnes à la recherche d’un emploi inscrites sur la liste des demandeurs d’emploi ; </w:t>
      </w:r>
    </w:p>
    <w:p w14:paraId="297F8584" w14:textId="7E2B84DB" w:rsidR="006D6B07" w:rsidRPr="00846DEB" w:rsidRDefault="004A0BD5" w:rsidP="003F5BE3">
      <w:pPr>
        <w:numPr>
          <w:ilvl w:val="0"/>
          <w:numId w:val="49"/>
        </w:numPr>
        <w:spacing w:after="0" w:line="240" w:lineRule="auto"/>
        <w:jc w:val="both"/>
        <w:rPr>
          <w:rFonts w:ascii="Marianne" w:hAnsi="Marianne"/>
          <w:sz w:val="18"/>
          <w:szCs w:val="18"/>
        </w:rPr>
      </w:pPr>
      <w:r w:rsidRPr="00846DEB">
        <w:rPr>
          <w:rFonts w:ascii="Marianne" w:hAnsi="Marianne"/>
          <w:sz w:val="18"/>
          <w:szCs w:val="18"/>
        </w:rPr>
        <w:t xml:space="preserve">Les personnes ayant cessé toute activité professionnelle dont la dernière activité </w:t>
      </w:r>
      <w:r w:rsidR="00FB1EDF" w:rsidRPr="00846DEB">
        <w:rPr>
          <w:rFonts w:ascii="Marianne" w:hAnsi="Marianne"/>
          <w:sz w:val="18"/>
          <w:szCs w:val="18"/>
        </w:rPr>
        <w:t>relevait d’une des catégories précédentes.</w:t>
      </w:r>
    </w:p>
    <w:p w14:paraId="1C31F26C" w14:textId="77777777" w:rsidR="006D6B07" w:rsidRPr="00846DEB" w:rsidRDefault="006D6B07" w:rsidP="006D6B07">
      <w:pPr>
        <w:spacing w:after="0" w:line="240" w:lineRule="auto"/>
        <w:ind w:left="720"/>
        <w:jc w:val="both"/>
        <w:rPr>
          <w:rFonts w:ascii="Marianne" w:hAnsi="Marianne"/>
          <w:sz w:val="18"/>
          <w:szCs w:val="18"/>
        </w:rPr>
      </w:pPr>
    </w:p>
    <w:p w14:paraId="432DC811" w14:textId="6694B606" w:rsidR="006D6B07" w:rsidRPr="00846DEB" w:rsidRDefault="004A0BD5" w:rsidP="003F5BE3">
      <w:pPr>
        <w:numPr>
          <w:ilvl w:val="1"/>
          <w:numId w:val="38"/>
        </w:numPr>
        <w:spacing w:after="0" w:line="240" w:lineRule="auto"/>
        <w:jc w:val="both"/>
        <w:rPr>
          <w:rFonts w:ascii="Marianne" w:hAnsi="Marianne"/>
          <w:sz w:val="18"/>
          <w:szCs w:val="18"/>
        </w:rPr>
      </w:pPr>
      <w:r w:rsidRPr="00846DEB">
        <w:rPr>
          <w:rFonts w:ascii="Marianne" w:hAnsi="Marianne"/>
          <w:sz w:val="18"/>
          <w:szCs w:val="18"/>
          <w:u w:val="single"/>
        </w:rPr>
        <w:t>Justification de rattachement à la section :</w:t>
      </w:r>
      <w:r w:rsidRPr="00846DEB">
        <w:rPr>
          <w:rFonts w:ascii="Marianne" w:hAnsi="Marianne"/>
          <w:sz w:val="18"/>
          <w:szCs w:val="18"/>
        </w:rPr>
        <w:t xml:space="preserve"> hormis le cas particulier de la section encadrement, le </w:t>
      </w:r>
      <w:r w:rsidR="00B23F2E">
        <w:rPr>
          <w:rFonts w:ascii="Marianne" w:hAnsi="Marianne"/>
          <w:sz w:val="18"/>
          <w:szCs w:val="18"/>
        </w:rPr>
        <w:t>SI-Candidatures</w:t>
      </w:r>
      <w:r w:rsidRPr="00846DEB">
        <w:rPr>
          <w:rFonts w:ascii="Marianne" w:hAnsi="Marianne"/>
          <w:sz w:val="18"/>
          <w:szCs w:val="18"/>
        </w:rPr>
        <w:t xml:space="preserve"> filtre les conventions collectives proposées dans le menu déroulant et ne présente que celles se situant dans le champ de la section de candidature</w:t>
      </w:r>
      <w:r w:rsidR="00460BB0">
        <w:rPr>
          <w:rFonts w:ascii="Marianne" w:hAnsi="Marianne"/>
          <w:sz w:val="18"/>
          <w:szCs w:val="18"/>
        </w:rPr>
        <w:t xml:space="preserve"> sélectionnée par le mandataire</w:t>
      </w:r>
      <w:r w:rsidRPr="00846DEB">
        <w:rPr>
          <w:rFonts w:ascii="Marianne" w:hAnsi="Marianne"/>
          <w:sz w:val="18"/>
          <w:szCs w:val="18"/>
        </w:rPr>
        <w:t>.</w:t>
      </w:r>
      <w:r w:rsidR="00FB1EDF">
        <w:rPr>
          <w:rFonts w:ascii="Marianne" w:hAnsi="Marianne"/>
          <w:sz w:val="18"/>
          <w:szCs w:val="18"/>
        </w:rPr>
        <w:t xml:space="preserve"> </w:t>
      </w:r>
    </w:p>
    <w:p w14:paraId="4E60FBCF" w14:textId="7C1005F6" w:rsidR="006D6B07" w:rsidRPr="00846DEB" w:rsidRDefault="004A0BD5" w:rsidP="003F5BE3">
      <w:pPr>
        <w:numPr>
          <w:ilvl w:val="1"/>
          <w:numId w:val="38"/>
        </w:numPr>
        <w:spacing w:after="0" w:line="240" w:lineRule="auto"/>
        <w:jc w:val="both"/>
        <w:rPr>
          <w:rFonts w:ascii="Marianne" w:hAnsi="Marianne"/>
          <w:sz w:val="18"/>
          <w:szCs w:val="18"/>
        </w:rPr>
      </w:pPr>
      <w:r w:rsidRPr="00846DEB">
        <w:rPr>
          <w:rFonts w:ascii="Marianne" w:hAnsi="Marianne"/>
          <w:sz w:val="18"/>
          <w:szCs w:val="18"/>
          <w:u w:val="single"/>
        </w:rPr>
        <w:t>Justification de condition d’expérience :</w:t>
      </w:r>
      <w:r w:rsidRPr="00846DEB">
        <w:rPr>
          <w:rFonts w:ascii="Marianne" w:hAnsi="Marianne"/>
          <w:sz w:val="18"/>
          <w:szCs w:val="18"/>
        </w:rPr>
        <w:t xml:space="preserve"> si le candidat choisit de justifier son expérience par </w:t>
      </w:r>
      <w:r w:rsidR="00187D38" w:rsidRPr="00846DEB">
        <w:rPr>
          <w:rFonts w:ascii="Marianne" w:hAnsi="Marianne"/>
          <w:sz w:val="18"/>
          <w:szCs w:val="18"/>
        </w:rPr>
        <w:t>son activité</w:t>
      </w:r>
      <w:r w:rsidRPr="00846DEB">
        <w:rPr>
          <w:rFonts w:ascii="Marianne" w:hAnsi="Marianne"/>
          <w:sz w:val="18"/>
          <w:szCs w:val="18"/>
        </w:rPr>
        <w:t xml:space="preserve"> professionnelle, le contrôle consiste à vérifier que le cumul de l’ensemble de </w:t>
      </w:r>
      <w:r w:rsidR="00187D38" w:rsidRPr="00846DEB">
        <w:rPr>
          <w:rFonts w:ascii="Marianne" w:hAnsi="Marianne"/>
          <w:sz w:val="18"/>
          <w:szCs w:val="18"/>
        </w:rPr>
        <w:t xml:space="preserve">son activité professionnelle </w:t>
      </w:r>
      <w:r w:rsidR="007D5459">
        <w:rPr>
          <w:rFonts w:ascii="Marianne" w:hAnsi="Marianne"/>
          <w:sz w:val="18"/>
          <w:szCs w:val="18"/>
        </w:rPr>
        <w:t xml:space="preserve">saisi </w:t>
      </w:r>
      <w:r w:rsidRPr="00846DEB">
        <w:rPr>
          <w:rFonts w:ascii="Marianne" w:hAnsi="Marianne"/>
          <w:sz w:val="18"/>
          <w:szCs w:val="18"/>
        </w:rPr>
        <w:t xml:space="preserve">est égal ou supérieur à 2 ans et ce, sur une période datant de moins de dix ans à partir de la date </w:t>
      </w:r>
      <w:r w:rsidR="007D5459">
        <w:rPr>
          <w:rFonts w:ascii="Marianne" w:hAnsi="Marianne"/>
          <w:sz w:val="18"/>
          <w:szCs w:val="18"/>
        </w:rPr>
        <w:t>d’ouverture du</w:t>
      </w:r>
      <w:r w:rsidRPr="00846DEB">
        <w:rPr>
          <w:rFonts w:ascii="Marianne" w:hAnsi="Marianne"/>
          <w:sz w:val="18"/>
          <w:szCs w:val="18"/>
        </w:rPr>
        <w:t xml:space="preserve"> dépôt des candidatures. Si le candidat justifie d’une expérience prud’homale, le contrôle du contrôleur consistera à vérifier que le candidat justifie avoir d’ores et déjà exercé les fonctions de conseiller prud’homme par le passé. </w:t>
      </w:r>
    </w:p>
    <w:p w14:paraId="3D08740B" w14:textId="373293DD" w:rsidR="004A0BD5" w:rsidRPr="00B31FED" w:rsidRDefault="004A0BD5" w:rsidP="00720C9B">
      <w:pPr>
        <w:numPr>
          <w:ilvl w:val="1"/>
          <w:numId w:val="38"/>
        </w:numPr>
        <w:spacing w:after="0" w:line="240" w:lineRule="auto"/>
        <w:jc w:val="both"/>
        <w:rPr>
          <w:rFonts w:ascii="Times New Roman" w:hAnsi="Times New Roman"/>
        </w:rPr>
      </w:pPr>
      <w:r w:rsidRPr="00B31FED">
        <w:rPr>
          <w:rFonts w:ascii="Marianne" w:hAnsi="Marianne"/>
          <w:sz w:val="18"/>
          <w:szCs w:val="18"/>
          <w:u w:val="single"/>
        </w:rPr>
        <w:t>Règle CSNB (Contrôle à la Saisie Non bloquant) :</w:t>
      </w:r>
      <w:r w:rsidRPr="00B31FED">
        <w:rPr>
          <w:rFonts w:ascii="Marianne" w:hAnsi="Marianne"/>
          <w:sz w:val="18"/>
          <w:szCs w:val="18"/>
        </w:rPr>
        <w:t xml:space="preserve"> </w:t>
      </w:r>
      <w:r w:rsidR="006D6B07" w:rsidRPr="00B31FED">
        <w:rPr>
          <w:rFonts w:ascii="Marianne" w:hAnsi="Marianne"/>
          <w:sz w:val="18"/>
          <w:szCs w:val="18"/>
        </w:rPr>
        <w:t>l</w:t>
      </w:r>
      <w:r w:rsidRPr="00B31FED">
        <w:rPr>
          <w:rFonts w:ascii="Marianne" w:hAnsi="Marianne"/>
          <w:sz w:val="18"/>
          <w:szCs w:val="18"/>
        </w:rPr>
        <w:t xml:space="preserve">ors de la saisie d’un dossier, si un CNSB est KO, un message avertit l’utilisateur de l’incohérence contenue dans le dossier. </w:t>
      </w:r>
    </w:p>
    <w:p w14:paraId="2A5F59A8" w14:textId="77777777" w:rsidR="00B31FED" w:rsidRPr="00B31FED" w:rsidRDefault="00B31FED" w:rsidP="00B31FED">
      <w:pPr>
        <w:spacing w:after="0" w:line="240" w:lineRule="auto"/>
        <w:ind w:left="1788"/>
        <w:jc w:val="both"/>
        <w:rPr>
          <w:rFonts w:ascii="Times New Roman" w:hAnsi="Times New Roman"/>
        </w:rPr>
      </w:pPr>
    </w:p>
    <w:p w14:paraId="4CE1808E" w14:textId="77777777" w:rsidR="004A0BD5" w:rsidRPr="00846DEB" w:rsidRDefault="004A0BD5" w:rsidP="003F5BE3">
      <w:pPr>
        <w:numPr>
          <w:ilvl w:val="0"/>
          <w:numId w:val="39"/>
        </w:numPr>
        <w:spacing w:after="0" w:line="240" w:lineRule="auto"/>
        <w:jc w:val="both"/>
        <w:rPr>
          <w:rFonts w:ascii="Marianne" w:hAnsi="Marianne"/>
          <w:sz w:val="18"/>
          <w:szCs w:val="18"/>
          <w:u w:val="single"/>
        </w:rPr>
      </w:pPr>
      <w:r w:rsidRPr="00846DEB">
        <w:rPr>
          <w:rFonts w:ascii="Marianne" w:hAnsi="Marianne"/>
          <w:sz w:val="18"/>
          <w:szCs w:val="18"/>
          <w:u w:val="single"/>
        </w:rPr>
        <w:t>Etapes du contrôle administratif opéré par le contrôleur :</w:t>
      </w:r>
    </w:p>
    <w:p w14:paraId="5366A538" w14:textId="77777777" w:rsidR="005E6DD5" w:rsidRDefault="005E6DD5" w:rsidP="004A0BD5">
      <w:pPr>
        <w:spacing w:after="0" w:line="240" w:lineRule="auto"/>
        <w:jc w:val="both"/>
        <w:rPr>
          <w:rFonts w:ascii="Marianne" w:hAnsi="Marianne"/>
          <w:sz w:val="18"/>
          <w:szCs w:val="18"/>
        </w:rPr>
      </w:pPr>
    </w:p>
    <w:p w14:paraId="020DAD0B" w14:textId="45D9E658"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Le contrôle administratif opéré par le contrôleur consiste à vérifier en premier lieu la cohérence entre les données saisies et celles figurant sur les pièces jointes au dossier candidat, ainsi que la présence des justificatifs nécessaires au dossier. Il doit également vérifier plus en détail les dossiers ayant fait l’objet d’un contrôle à la saisie non bloquant.</w:t>
      </w:r>
    </w:p>
    <w:p w14:paraId="61B43039" w14:textId="77777777" w:rsidR="006D6B07" w:rsidRPr="00846DEB" w:rsidRDefault="006D6B07" w:rsidP="004A0BD5">
      <w:pPr>
        <w:spacing w:after="0" w:line="240" w:lineRule="auto"/>
        <w:jc w:val="both"/>
        <w:rPr>
          <w:rFonts w:ascii="Marianne" w:hAnsi="Marianne"/>
          <w:sz w:val="18"/>
          <w:szCs w:val="18"/>
        </w:rPr>
      </w:pPr>
    </w:p>
    <w:p w14:paraId="58AAE183" w14:textId="63B4C839" w:rsidR="004A0BD5" w:rsidRPr="00846DEB" w:rsidRDefault="007D5459" w:rsidP="004A0BD5">
      <w:pPr>
        <w:spacing w:after="0" w:line="240" w:lineRule="auto"/>
        <w:jc w:val="both"/>
        <w:rPr>
          <w:rFonts w:ascii="Marianne" w:hAnsi="Marianne"/>
          <w:sz w:val="18"/>
          <w:szCs w:val="18"/>
        </w:rPr>
      </w:pPr>
      <w:r>
        <w:rPr>
          <w:rFonts w:ascii="Marianne" w:hAnsi="Marianne"/>
          <w:sz w:val="18"/>
          <w:szCs w:val="18"/>
        </w:rPr>
        <w:t xml:space="preserve">Un contrôle d’unicité de candidature est </w:t>
      </w:r>
      <w:r w:rsidR="00FB1EDF">
        <w:rPr>
          <w:rFonts w:ascii="Marianne" w:hAnsi="Marianne"/>
          <w:sz w:val="18"/>
          <w:szCs w:val="18"/>
        </w:rPr>
        <w:t>lancé</w:t>
      </w:r>
      <w:r>
        <w:rPr>
          <w:rFonts w:ascii="Marianne" w:hAnsi="Marianne"/>
          <w:sz w:val="18"/>
          <w:szCs w:val="18"/>
        </w:rPr>
        <w:t xml:space="preserve"> par la direction des services judiciaires. Il vise à </w:t>
      </w:r>
      <w:r w:rsidR="00A217FF">
        <w:rPr>
          <w:rFonts w:ascii="Marianne" w:hAnsi="Marianne"/>
          <w:sz w:val="18"/>
          <w:szCs w:val="18"/>
        </w:rPr>
        <w:t>contrôler</w:t>
      </w:r>
      <w:r>
        <w:rPr>
          <w:rFonts w:ascii="Marianne" w:hAnsi="Marianne"/>
          <w:sz w:val="18"/>
          <w:szCs w:val="18"/>
        </w:rPr>
        <w:t xml:space="preserve"> qu’un candidat </w:t>
      </w:r>
      <w:r w:rsidR="00A217FF">
        <w:rPr>
          <w:rFonts w:ascii="Marianne" w:hAnsi="Marianne"/>
          <w:sz w:val="18"/>
          <w:szCs w:val="18"/>
        </w:rPr>
        <w:t>ne soit</w:t>
      </w:r>
      <w:r>
        <w:rPr>
          <w:rFonts w:ascii="Marianne" w:hAnsi="Marianne"/>
          <w:sz w:val="18"/>
          <w:szCs w:val="18"/>
        </w:rPr>
        <w:t xml:space="preserve"> </w:t>
      </w:r>
      <w:r w:rsidR="00A217FF">
        <w:rPr>
          <w:rFonts w:ascii="Marianne" w:hAnsi="Marianne"/>
          <w:sz w:val="18"/>
          <w:szCs w:val="18"/>
        </w:rPr>
        <w:t xml:space="preserve">pas </w:t>
      </w:r>
      <w:r>
        <w:rPr>
          <w:rFonts w:ascii="Marianne" w:hAnsi="Marianne"/>
          <w:sz w:val="18"/>
          <w:szCs w:val="18"/>
        </w:rPr>
        <w:t xml:space="preserve">présenté dans deux </w:t>
      </w:r>
      <w:r w:rsidR="00A217FF">
        <w:rPr>
          <w:rFonts w:ascii="Marianne" w:hAnsi="Marianne"/>
          <w:sz w:val="18"/>
          <w:szCs w:val="18"/>
        </w:rPr>
        <w:t>conseils</w:t>
      </w:r>
      <w:r>
        <w:rPr>
          <w:rFonts w:ascii="Marianne" w:hAnsi="Marianne"/>
          <w:sz w:val="18"/>
          <w:szCs w:val="18"/>
        </w:rPr>
        <w:t xml:space="preserve"> de prud’hommes différents</w:t>
      </w:r>
      <w:r w:rsidR="00A217FF">
        <w:rPr>
          <w:rFonts w:ascii="Marianne" w:hAnsi="Marianne"/>
          <w:sz w:val="18"/>
          <w:szCs w:val="18"/>
        </w:rPr>
        <w:t>.</w:t>
      </w:r>
      <w:r>
        <w:rPr>
          <w:rFonts w:ascii="Marianne" w:hAnsi="Marianne"/>
          <w:sz w:val="18"/>
          <w:szCs w:val="18"/>
        </w:rPr>
        <w:t xml:space="preserve"> </w:t>
      </w:r>
    </w:p>
    <w:p w14:paraId="2E9A312A" w14:textId="77777777" w:rsidR="006D6B07" w:rsidRPr="00846DEB" w:rsidRDefault="006D6B07" w:rsidP="004A0BD5">
      <w:pPr>
        <w:spacing w:after="0" w:line="240" w:lineRule="auto"/>
        <w:jc w:val="both"/>
        <w:rPr>
          <w:rFonts w:ascii="Marianne" w:hAnsi="Marianne"/>
          <w:sz w:val="18"/>
          <w:szCs w:val="18"/>
        </w:rPr>
      </w:pPr>
    </w:p>
    <w:p w14:paraId="4ABF07B6" w14:textId="04A3FA00" w:rsidR="004A0BD5" w:rsidRPr="00846DEB" w:rsidRDefault="004A0BD5" w:rsidP="004A0BD5">
      <w:pPr>
        <w:spacing w:after="0" w:line="240" w:lineRule="auto"/>
        <w:jc w:val="both"/>
        <w:rPr>
          <w:rFonts w:ascii="Marianne" w:hAnsi="Marianne"/>
          <w:sz w:val="18"/>
          <w:szCs w:val="18"/>
        </w:rPr>
      </w:pPr>
    </w:p>
    <w:p w14:paraId="1D97A0EB" w14:textId="23DD3AB9" w:rsidR="004A0BD5" w:rsidRPr="00846DEB" w:rsidRDefault="004A0BD5" w:rsidP="003F5BE3">
      <w:pPr>
        <w:numPr>
          <w:ilvl w:val="0"/>
          <w:numId w:val="41"/>
        </w:numPr>
        <w:spacing w:after="0" w:line="240" w:lineRule="auto"/>
        <w:jc w:val="both"/>
        <w:rPr>
          <w:rFonts w:ascii="Marianne" w:hAnsi="Marianne"/>
          <w:sz w:val="18"/>
          <w:szCs w:val="18"/>
        </w:rPr>
      </w:pPr>
      <w:r w:rsidRPr="00846DEB">
        <w:rPr>
          <w:rFonts w:ascii="Marianne" w:hAnsi="Marianne"/>
          <w:sz w:val="18"/>
          <w:szCs w:val="18"/>
        </w:rPr>
        <w:t>Contrôle d’unicité des candidatures</w:t>
      </w:r>
      <w:r w:rsidR="005E6DD5">
        <w:rPr>
          <w:rFonts w:ascii="Marianne" w:hAnsi="Marianne"/>
          <w:sz w:val="18"/>
          <w:szCs w:val="18"/>
        </w:rPr>
        <w:t xml:space="preserve"> </w:t>
      </w:r>
      <w:r w:rsidRPr="00846DEB">
        <w:rPr>
          <w:rFonts w:ascii="Marianne" w:hAnsi="Marianne"/>
          <w:sz w:val="18"/>
          <w:szCs w:val="18"/>
        </w:rPr>
        <w:t xml:space="preserve">: </w:t>
      </w:r>
    </w:p>
    <w:p w14:paraId="5D051C01" w14:textId="77777777" w:rsidR="00564924" w:rsidRPr="00846DEB" w:rsidRDefault="00564924" w:rsidP="004A0BD5">
      <w:pPr>
        <w:spacing w:after="0" w:line="240" w:lineRule="auto"/>
        <w:jc w:val="both"/>
        <w:rPr>
          <w:rFonts w:ascii="Marianne" w:hAnsi="Marianne"/>
          <w:sz w:val="18"/>
          <w:szCs w:val="18"/>
        </w:rPr>
      </w:pPr>
    </w:p>
    <w:p w14:paraId="28103AE4" w14:textId="4C6463A8"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 xml:space="preserve">Le contrôle d’unicité est un contrôle de masse lancé par </w:t>
      </w:r>
      <w:r w:rsidR="00FB1EDF">
        <w:rPr>
          <w:rFonts w:ascii="Marianne" w:hAnsi="Marianne"/>
          <w:sz w:val="18"/>
          <w:szCs w:val="18"/>
        </w:rPr>
        <w:t>la direction des services judiciaires</w:t>
      </w:r>
      <w:r w:rsidRPr="00846DEB">
        <w:rPr>
          <w:rFonts w:ascii="Marianne" w:hAnsi="Marianne"/>
          <w:sz w:val="18"/>
          <w:szCs w:val="18"/>
        </w:rPr>
        <w:t>. Il a pour objectif d’analyser l’ensemble des candidatures afin de détecter les éventuels doublons.</w:t>
      </w:r>
    </w:p>
    <w:p w14:paraId="11AFFF38" w14:textId="77777777" w:rsidR="006D6B07" w:rsidRPr="00846DEB" w:rsidRDefault="006D6B07" w:rsidP="004A0BD5">
      <w:pPr>
        <w:spacing w:after="0" w:line="240" w:lineRule="auto"/>
        <w:jc w:val="both"/>
        <w:rPr>
          <w:rFonts w:ascii="Marianne" w:hAnsi="Marianne"/>
          <w:sz w:val="18"/>
          <w:szCs w:val="18"/>
        </w:rPr>
      </w:pPr>
    </w:p>
    <w:p w14:paraId="27DEB846" w14:textId="77777777"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 xml:space="preserve">Cette analyse se fait sur la base des critères suivants : </w:t>
      </w:r>
    </w:p>
    <w:p w14:paraId="2650205C" w14:textId="77777777" w:rsidR="004A0BD5" w:rsidRPr="00846DEB" w:rsidRDefault="004A0BD5" w:rsidP="003F5BE3">
      <w:pPr>
        <w:numPr>
          <w:ilvl w:val="0"/>
          <w:numId w:val="39"/>
        </w:numPr>
        <w:spacing w:after="0" w:line="240" w:lineRule="auto"/>
        <w:jc w:val="both"/>
        <w:rPr>
          <w:rFonts w:ascii="Marianne" w:hAnsi="Marianne"/>
          <w:sz w:val="18"/>
          <w:szCs w:val="18"/>
        </w:rPr>
      </w:pPr>
      <w:r w:rsidRPr="00846DEB">
        <w:rPr>
          <w:rFonts w:ascii="Marianne" w:hAnsi="Marianne"/>
          <w:sz w:val="18"/>
          <w:szCs w:val="18"/>
        </w:rPr>
        <w:t>Nom de naissance ;</w:t>
      </w:r>
    </w:p>
    <w:p w14:paraId="6AF63579" w14:textId="77777777" w:rsidR="004A0BD5" w:rsidRPr="00846DEB" w:rsidRDefault="004A0BD5" w:rsidP="003F5BE3">
      <w:pPr>
        <w:numPr>
          <w:ilvl w:val="0"/>
          <w:numId w:val="39"/>
        </w:numPr>
        <w:spacing w:after="0" w:line="240" w:lineRule="auto"/>
        <w:jc w:val="both"/>
        <w:rPr>
          <w:rFonts w:ascii="Marianne" w:hAnsi="Marianne"/>
          <w:sz w:val="18"/>
          <w:szCs w:val="18"/>
        </w:rPr>
      </w:pPr>
      <w:r w:rsidRPr="00846DEB">
        <w:rPr>
          <w:rFonts w:ascii="Marianne" w:hAnsi="Marianne"/>
          <w:sz w:val="18"/>
          <w:szCs w:val="18"/>
        </w:rPr>
        <w:t>Prénom(s) ;</w:t>
      </w:r>
    </w:p>
    <w:p w14:paraId="026E4AD0" w14:textId="77777777" w:rsidR="004A0BD5" w:rsidRPr="00846DEB" w:rsidRDefault="004A0BD5" w:rsidP="003F5BE3">
      <w:pPr>
        <w:numPr>
          <w:ilvl w:val="0"/>
          <w:numId w:val="39"/>
        </w:numPr>
        <w:spacing w:after="0" w:line="240" w:lineRule="auto"/>
        <w:jc w:val="both"/>
        <w:rPr>
          <w:rFonts w:ascii="Marianne" w:hAnsi="Marianne"/>
          <w:sz w:val="18"/>
          <w:szCs w:val="18"/>
        </w:rPr>
      </w:pPr>
      <w:r w:rsidRPr="00846DEB">
        <w:rPr>
          <w:rFonts w:ascii="Marianne" w:hAnsi="Marianne"/>
          <w:sz w:val="18"/>
          <w:szCs w:val="18"/>
        </w:rPr>
        <w:lastRenderedPageBreak/>
        <w:t xml:space="preserve">Date de naissance ; </w:t>
      </w:r>
    </w:p>
    <w:p w14:paraId="5C38B7BF" w14:textId="77777777" w:rsidR="004A0BD5" w:rsidRPr="00846DEB" w:rsidRDefault="004A0BD5" w:rsidP="003F5BE3">
      <w:pPr>
        <w:numPr>
          <w:ilvl w:val="0"/>
          <w:numId w:val="39"/>
        </w:numPr>
        <w:spacing w:after="0" w:line="240" w:lineRule="auto"/>
        <w:jc w:val="both"/>
        <w:rPr>
          <w:rFonts w:ascii="Marianne" w:hAnsi="Marianne"/>
          <w:sz w:val="18"/>
          <w:szCs w:val="18"/>
        </w:rPr>
      </w:pPr>
      <w:r w:rsidRPr="00846DEB">
        <w:rPr>
          <w:rFonts w:ascii="Marianne" w:hAnsi="Marianne"/>
          <w:sz w:val="18"/>
          <w:szCs w:val="18"/>
        </w:rPr>
        <w:t xml:space="preserve">Lieu de naissance. </w:t>
      </w:r>
    </w:p>
    <w:p w14:paraId="06EDFE59" w14:textId="77777777" w:rsidR="006D6B07" w:rsidRPr="00846DEB" w:rsidRDefault="006D6B07" w:rsidP="004A0BD5">
      <w:pPr>
        <w:spacing w:after="0" w:line="240" w:lineRule="auto"/>
        <w:jc w:val="both"/>
        <w:rPr>
          <w:rFonts w:ascii="Marianne" w:hAnsi="Marianne"/>
          <w:sz w:val="18"/>
          <w:szCs w:val="18"/>
        </w:rPr>
      </w:pPr>
    </w:p>
    <w:p w14:paraId="73434C49" w14:textId="441FC0CB"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D’un point de vue fonctionnel, le lancement de l’analyse de l’unicité de candidature se fait via un menu sur une page dédiée</w:t>
      </w:r>
      <w:r w:rsidR="00A217FF">
        <w:rPr>
          <w:rFonts w:ascii="Marianne" w:hAnsi="Marianne"/>
          <w:sz w:val="18"/>
          <w:szCs w:val="18"/>
        </w:rPr>
        <w:t xml:space="preserve"> du </w:t>
      </w:r>
      <w:r w:rsidR="00B23F2E">
        <w:rPr>
          <w:rFonts w:ascii="Marianne" w:hAnsi="Marianne"/>
          <w:sz w:val="18"/>
          <w:szCs w:val="18"/>
        </w:rPr>
        <w:t>SI-Candidatures</w:t>
      </w:r>
      <w:r w:rsidRPr="00846DEB">
        <w:rPr>
          <w:rFonts w:ascii="Marianne" w:hAnsi="Marianne"/>
          <w:sz w:val="18"/>
          <w:szCs w:val="18"/>
        </w:rPr>
        <w:t>.</w:t>
      </w:r>
    </w:p>
    <w:p w14:paraId="77D26FF2" w14:textId="77777777" w:rsidR="006D6B07" w:rsidRPr="00846DEB" w:rsidRDefault="006D6B07" w:rsidP="004A0BD5">
      <w:pPr>
        <w:spacing w:after="0" w:line="240" w:lineRule="auto"/>
        <w:jc w:val="both"/>
        <w:rPr>
          <w:rFonts w:ascii="Marianne" w:hAnsi="Marianne"/>
          <w:sz w:val="18"/>
          <w:szCs w:val="18"/>
        </w:rPr>
      </w:pPr>
    </w:p>
    <w:p w14:paraId="5F1D989D" w14:textId="29B9769B"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 xml:space="preserve">Le responsable du contrôle administratif </w:t>
      </w:r>
      <w:r w:rsidR="0083052A">
        <w:rPr>
          <w:rFonts w:ascii="Marianne" w:hAnsi="Marianne"/>
          <w:sz w:val="18"/>
          <w:szCs w:val="18"/>
        </w:rPr>
        <w:t xml:space="preserve">du prestataire </w:t>
      </w:r>
      <w:r w:rsidRPr="00846DEB">
        <w:rPr>
          <w:rFonts w:ascii="Marianne" w:hAnsi="Marianne"/>
          <w:sz w:val="18"/>
          <w:szCs w:val="18"/>
        </w:rPr>
        <w:t>doit procéder à l’analyse des dossiers doublons en accédant à chaque dossier de manière individuelle.</w:t>
      </w:r>
    </w:p>
    <w:p w14:paraId="0D74A910" w14:textId="77777777" w:rsidR="004A0BD5" w:rsidRPr="00846DEB" w:rsidRDefault="004A0BD5" w:rsidP="004A0BD5">
      <w:pPr>
        <w:spacing w:after="0" w:line="240" w:lineRule="auto"/>
        <w:jc w:val="both"/>
        <w:rPr>
          <w:rFonts w:ascii="Marianne" w:hAnsi="Marianne"/>
          <w:sz w:val="18"/>
          <w:szCs w:val="18"/>
        </w:rPr>
      </w:pPr>
    </w:p>
    <w:p w14:paraId="4F867F1D" w14:textId="77777777" w:rsidR="004A0BD5" w:rsidRPr="00846DEB" w:rsidRDefault="004A0BD5" w:rsidP="004A0BD5">
      <w:pPr>
        <w:spacing w:after="0" w:line="240" w:lineRule="auto"/>
        <w:jc w:val="both"/>
        <w:rPr>
          <w:rFonts w:ascii="Marianne" w:hAnsi="Marianne"/>
          <w:sz w:val="18"/>
          <w:szCs w:val="18"/>
        </w:rPr>
      </w:pPr>
      <w:bookmarkStart w:id="152" w:name="_Hlk182848145"/>
      <w:r w:rsidRPr="00846DEB">
        <w:rPr>
          <w:rFonts w:ascii="Marianne" w:hAnsi="Marianne"/>
          <w:sz w:val="18"/>
          <w:szCs w:val="18"/>
        </w:rPr>
        <w:t>Pour l’exécution du contrôle d’unicité, les règles suivantes sont observées :</w:t>
      </w:r>
    </w:p>
    <w:p w14:paraId="75C74D21" w14:textId="77777777" w:rsidR="004A0BD5" w:rsidRPr="00846DEB" w:rsidRDefault="004A0BD5" w:rsidP="003F5BE3">
      <w:pPr>
        <w:numPr>
          <w:ilvl w:val="0"/>
          <w:numId w:val="42"/>
        </w:numPr>
        <w:spacing w:after="0" w:line="240" w:lineRule="auto"/>
        <w:jc w:val="both"/>
        <w:rPr>
          <w:rFonts w:ascii="Marianne" w:hAnsi="Marianne"/>
          <w:sz w:val="18"/>
          <w:szCs w:val="18"/>
        </w:rPr>
      </w:pPr>
      <w:r w:rsidRPr="00846DEB">
        <w:rPr>
          <w:rFonts w:ascii="Marianne" w:hAnsi="Marianne"/>
          <w:sz w:val="18"/>
          <w:szCs w:val="18"/>
        </w:rPr>
        <w:t>Règle 1 : Le contrôle est effectué pour l’ensemble des dossiers candidats dont le statut du contrôle est vide.</w:t>
      </w:r>
    </w:p>
    <w:p w14:paraId="6A91E770" w14:textId="77777777" w:rsidR="00E5759C" w:rsidRDefault="004A0BD5" w:rsidP="00874EC8">
      <w:pPr>
        <w:numPr>
          <w:ilvl w:val="0"/>
          <w:numId w:val="42"/>
        </w:numPr>
        <w:spacing w:after="0" w:line="240" w:lineRule="auto"/>
        <w:jc w:val="both"/>
        <w:rPr>
          <w:rFonts w:ascii="Marianne" w:hAnsi="Marianne"/>
          <w:sz w:val="18"/>
          <w:szCs w:val="18"/>
        </w:rPr>
      </w:pPr>
      <w:r w:rsidRPr="00E5759C">
        <w:rPr>
          <w:rFonts w:ascii="Marianne" w:hAnsi="Marianne"/>
          <w:sz w:val="18"/>
          <w:szCs w:val="18"/>
        </w:rPr>
        <w:t>Règle 2 : Un dossier contrôlé est confronté à l’ensemble des autres dossiers, quel que soit leur statut de contrôle.</w:t>
      </w:r>
      <w:bookmarkEnd w:id="152"/>
    </w:p>
    <w:p w14:paraId="7E50F75A" w14:textId="6A719377" w:rsidR="004A0BD5" w:rsidRDefault="00E5759C" w:rsidP="00874EC8">
      <w:pPr>
        <w:numPr>
          <w:ilvl w:val="0"/>
          <w:numId w:val="42"/>
        </w:numPr>
        <w:spacing w:after="0" w:line="240" w:lineRule="auto"/>
        <w:jc w:val="both"/>
        <w:rPr>
          <w:rFonts w:ascii="Marianne" w:hAnsi="Marianne"/>
          <w:sz w:val="18"/>
          <w:szCs w:val="18"/>
        </w:rPr>
      </w:pPr>
      <w:r w:rsidRPr="00E5759C">
        <w:rPr>
          <w:rFonts w:ascii="Marianne" w:hAnsi="Marianne"/>
          <w:sz w:val="18"/>
          <w:szCs w:val="18"/>
        </w:rPr>
        <w:t xml:space="preserve">Règle 3 : En cas de modification portant sur les critères d’unicité (nom de </w:t>
      </w:r>
      <w:proofErr w:type="gramStart"/>
      <w:r w:rsidRPr="00E5759C">
        <w:rPr>
          <w:rFonts w:ascii="Marianne" w:hAnsi="Marianne"/>
          <w:sz w:val="18"/>
          <w:szCs w:val="18"/>
        </w:rPr>
        <w:t>naissance, ….</w:t>
      </w:r>
      <w:proofErr w:type="gramEnd"/>
      <w:r w:rsidRPr="00E5759C">
        <w:rPr>
          <w:rFonts w:ascii="Marianne" w:hAnsi="Marianne"/>
          <w:sz w:val="18"/>
          <w:szCs w:val="18"/>
        </w:rPr>
        <w:t>) le contrôle d’unicité devra être relancé réalisé via le Si-Candidatures une nouvelle fois.</w:t>
      </w:r>
    </w:p>
    <w:p w14:paraId="22332A14" w14:textId="77777777" w:rsidR="00E5759C" w:rsidRPr="00E5759C" w:rsidRDefault="00E5759C" w:rsidP="00E5759C">
      <w:pPr>
        <w:spacing w:after="0" w:line="240" w:lineRule="auto"/>
        <w:ind w:left="720"/>
        <w:jc w:val="both"/>
        <w:rPr>
          <w:rFonts w:ascii="Marianne" w:hAnsi="Marianne"/>
          <w:sz w:val="18"/>
          <w:szCs w:val="18"/>
        </w:rPr>
      </w:pPr>
    </w:p>
    <w:p w14:paraId="032E2911" w14:textId="77777777" w:rsidR="004A0BD5" w:rsidRPr="00846DEB" w:rsidRDefault="004A0BD5" w:rsidP="003F5BE3">
      <w:pPr>
        <w:numPr>
          <w:ilvl w:val="0"/>
          <w:numId w:val="41"/>
        </w:numPr>
        <w:spacing w:after="0" w:line="240" w:lineRule="auto"/>
        <w:jc w:val="both"/>
        <w:rPr>
          <w:rFonts w:ascii="Marianne" w:hAnsi="Marianne"/>
          <w:sz w:val="18"/>
          <w:szCs w:val="18"/>
        </w:rPr>
      </w:pPr>
      <w:r w:rsidRPr="00846DEB">
        <w:rPr>
          <w:rFonts w:ascii="Marianne" w:hAnsi="Marianne"/>
          <w:sz w:val="18"/>
          <w:szCs w:val="18"/>
        </w:rPr>
        <w:t xml:space="preserve">Contrôle du dossier candidat : </w:t>
      </w:r>
    </w:p>
    <w:p w14:paraId="1CEA1DE9" w14:textId="77777777" w:rsidR="006D6B07" w:rsidRPr="00846DEB" w:rsidRDefault="006D6B07" w:rsidP="004A0BD5">
      <w:pPr>
        <w:spacing w:after="0" w:line="240" w:lineRule="auto"/>
        <w:jc w:val="both"/>
        <w:rPr>
          <w:rFonts w:ascii="Marianne" w:hAnsi="Marianne"/>
          <w:sz w:val="18"/>
          <w:szCs w:val="18"/>
        </w:rPr>
      </w:pPr>
    </w:p>
    <w:p w14:paraId="5C8A37FB" w14:textId="77777777"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 xml:space="preserve">Le contrôleur accède au dossier candidat afin de procéder aux contrôles. </w:t>
      </w:r>
    </w:p>
    <w:p w14:paraId="3D927BD7" w14:textId="77777777" w:rsidR="006D6B07" w:rsidRPr="00846DEB" w:rsidRDefault="006D6B07" w:rsidP="004A0BD5">
      <w:pPr>
        <w:spacing w:after="0" w:line="240" w:lineRule="auto"/>
        <w:jc w:val="both"/>
        <w:rPr>
          <w:rFonts w:ascii="Marianne" w:hAnsi="Marianne"/>
          <w:sz w:val="18"/>
          <w:szCs w:val="18"/>
        </w:rPr>
      </w:pPr>
    </w:p>
    <w:p w14:paraId="37A5B0E9" w14:textId="77777777"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 xml:space="preserve">L’accès au dossier candidat renvoie à la synthèse de ce dernier. La partie du contrôle se décompose comme suit : </w:t>
      </w:r>
    </w:p>
    <w:p w14:paraId="6A80B142" w14:textId="77777777" w:rsidR="004A0BD5" w:rsidRPr="00846DEB" w:rsidRDefault="004A0BD5" w:rsidP="003F5BE3">
      <w:pPr>
        <w:numPr>
          <w:ilvl w:val="0"/>
          <w:numId w:val="43"/>
        </w:numPr>
        <w:spacing w:after="0" w:line="240" w:lineRule="auto"/>
        <w:jc w:val="both"/>
        <w:rPr>
          <w:rFonts w:ascii="Marianne" w:hAnsi="Marianne"/>
          <w:sz w:val="18"/>
          <w:szCs w:val="18"/>
        </w:rPr>
      </w:pPr>
      <w:r w:rsidRPr="00846DEB">
        <w:rPr>
          <w:rFonts w:ascii="Marianne" w:hAnsi="Marianne"/>
          <w:sz w:val="18"/>
          <w:szCs w:val="18"/>
        </w:rPr>
        <w:t xml:space="preserve">Informations générales ; </w:t>
      </w:r>
    </w:p>
    <w:p w14:paraId="661D3047" w14:textId="77777777" w:rsidR="004A0BD5" w:rsidRPr="00846DEB" w:rsidRDefault="004A0BD5" w:rsidP="003F5BE3">
      <w:pPr>
        <w:numPr>
          <w:ilvl w:val="0"/>
          <w:numId w:val="43"/>
        </w:numPr>
        <w:spacing w:after="0" w:line="240" w:lineRule="auto"/>
        <w:jc w:val="both"/>
        <w:rPr>
          <w:rFonts w:ascii="Marianne" w:hAnsi="Marianne"/>
          <w:sz w:val="18"/>
          <w:szCs w:val="18"/>
        </w:rPr>
      </w:pPr>
      <w:r w:rsidRPr="00846DEB">
        <w:rPr>
          <w:rFonts w:ascii="Marianne" w:hAnsi="Marianne"/>
          <w:sz w:val="18"/>
          <w:szCs w:val="18"/>
        </w:rPr>
        <w:t xml:space="preserve">Rattachement ; </w:t>
      </w:r>
    </w:p>
    <w:p w14:paraId="08D204F0" w14:textId="77777777" w:rsidR="004A0BD5" w:rsidRPr="00846DEB" w:rsidRDefault="006D6B07" w:rsidP="003F5BE3">
      <w:pPr>
        <w:numPr>
          <w:ilvl w:val="0"/>
          <w:numId w:val="43"/>
        </w:numPr>
        <w:spacing w:after="0" w:line="240" w:lineRule="auto"/>
        <w:jc w:val="both"/>
        <w:rPr>
          <w:rFonts w:ascii="Marianne" w:hAnsi="Marianne"/>
          <w:sz w:val="18"/>
          <w:szCs w:val="18"/>
        </w:rPr>
      </w:pPr>
      <w:r w:rsidRPr="00846DEB">
        <w:rPr>
          <w:rFonts w:ascii="Marianne" w:hAnsi="Marianne"/>
          <w:sz w:val="18"/>
          <w:szCs w:val="18"/>
        </w:rPr>
        <w:t>Conditions de capacité.</w:t>
      </w:r>
    </w:p>
    <w:p w14:paraId="7C14294D" w14:textId="77777777" w:rsidR="006D6B07" w:rsidRPr="00846DEB" w:rsidRDefault="006D6B07" w:rsidP="004A0BD5">
      <w:pPr>
        <w:spacing w:after="0" w:line="240" w:lineRule="auto"/>
        <w:jc w:val="both"/>
        <w:rPr>
          <w:rFonts w:ascii="Marianne" w:hAnsi="Marianne"/>
          <w:sz w:val="18"/>
          <w:szCs w:val="18"/>
        </w:rPr>
      </w:pPr>
    </w:p>
    <w:p w14:paraId="2C815F11" w14:textId="77777777"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Pour chaque partie du contrôle, le contrôleur doit indiquer le statut : OK, KO.</w:t>
      </w:r>
    </w:p>
    <w:p w14:paraId="7A28DED2" w14:textId="77777777" w:rsidR="004A0BD5" w:rsidRPr="00846DEB" w:rsidRDefault="004A0BD5" w:rsidP="004A0BD5">
      <w:pPr>
        <w:spacing w:after="0" w:line="240" w:lineRule="auto"/>
        <w:jc w:val="both"/>
        <w:rPr>
          <w:rFonts w:ascii="Marianne" w:hAnsi="Marianne"/>
          <w:sz w:val="18"/>
          <w:szCs w:val="18"/>
        </w:rPr>
      </w:pPr>
    </w:p>
    <w:p w14:paraId="0CF921B7" w14:textId="03338AB8"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Un bouton permet de renvoyer pour complé</w:t>
      </w:r>
      <w:r w:rsidR="0083052A">
        <w:rPr>
          <w:rFonts w:ascii="Marianne" w:hAnsi="Marianne"/>
          <w:sz w:val="18"/>
          <w:szCs w:val="18"/>
        </w:rPr>
        <w:t>ment</w:t>
      </w:r>
      <w:r w:rsidRPr="00846DEB">
        <w:rPr>
          <w:rFonts w:ascii="Marianne" w:hAnsi="Marianne"/>
          <w:sz w:val="18"/>
          <w:szCs w:val="18"/>
        </w:rPr>
        <w:t xml:space="preserve"> les parties du dossier qui nécessitent un complément du mandataire. </w:t>
      </w:r>
    </w:p>
    <w:p w14:paraId="4C8F3409" w14:textId="16366C34"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 xml:space="preserve">Cette action entraine l’ouverture d’un pop-up permettant au contrôleur d’ajouter une indication (commentaire) pour faciliter la complétion par le mandataire ou le candidat. La validation de cette pop-up déclenche l’envoi d’un mail au mandataire ainsi qu’un système de relance par mail. </w:t>
      </w:r>
    </w:p>
    <w:p w14:paraId="2CCC0CD8" w14:textId="77777777" w:rsidR="004A0BD5" w:rsidRPr="00846DEB" w:rsidRDefault="004A0BD5" w:rsidP="004A0BD5">
      <w:pPr>
        <w:spacing w:after="0" w:line="240" w:lineRule="auto"/>
        <w:jc w:val="both"/>
        <w:rPr>
          <w:rFonts w:ascii="Marianne" w:hAnsi="Marianne"/>
          <w:sz w:val="18"/>
          <w:szCs w:val="18"/>
        </w:rPr>
      </w:pPr>
    </w:p>
    <w:p w14:paraId="2B159090" w14:textId="77777777"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Les règles suivantes sont observées :</w:t>
      </w:r>
    </w:p>
    <w:p w14:paraId="7557B2D6" w14:textId="3FC0FEF0" w:rsidR="004A0BD5" w:rsidRPr="00846DEB" w:rsidRDefault="004A0BD5" w:rsidP="003F5BE3">
      <w:pPr>
        <w:numPr>
          <w:ilvl w:val="0"/>
          <w:numId w:val="44"/>
        </w:numPr>
        <w:spacing w:after="0" w:line="240" w:lineRule="auto"/>
        <w:jc w:val="both"/>
        <w:rPr>
          <w:rFonts w:ascii="Marianne" w:hAnsi="Marianne"/>
          <w:sz w:val="18"/>
          <w:szCs w:val="18"/>
        </w:rPr>
      </w:pPr>
      <w:r w:rsidRPr="00846DEB">
        <w:rPr>
          <w:rFonts w:ascii="Marianne" w:hAnsi="Marianne"/>
          <w:sz w:val="18"/>
          <w:szCs w:val="18"/>
        </w:rPr>
        <w:t>Règle 1</w:t>
      </w:r>
      <w:r w:rsidR="005E6DD5">
        <w:rPr>
          <w:rFonts w:ascii="Marianne" w:hAnsi="Marianne"/>
          <w:sz w:val="18"/>
          <w:szCs w:val="18"/>
        </w:rPr>
        <w:t xml:space="preserve"> </w:t>
      </w:r>
      <w:r w:rsidRPr="00846DEB">
        <w:rPr>
          <w:rFonts w:ascii="Marianne" w:hAnsi="Marianne"/>
          <w:sz w:val="18"/>
          <w:szCs w:val="18"/>
        </w:rPr>
        <w:t xml:space="preserve">: Si les 4 parties du contrôle sont OK (dont l’unicité), le contrôleur clique sur le bouton « valider » et le statut du contrôle administratif est mis à jour pour passer au statut « Validé ». </w:t>
      </w:r>
    </w:p>
    <w:p w14:paraId="4074A35E" w14:textId="77777777" w:rsidR="006D6B07" w:rsidRPr="00846DEB" w:rsidRDefault="004A0BD5" w:rsidP="003F5BE3">
      <w:pPr>
        <w:numPr>
          <w:ilvl w:val="0"/>
          <w:numId w:val="44"/>
        </w:numPr>
        <w:spacing w:after="0" w:line="240" w:lineRule="auto"/>
        <w:jc w:val="both"/>
        <w:rPr>
          <w:rFonts w:ascii="Marianne" w:hAnsi="Marianne"/>
          <w:sz w:val="18"/>
          <w:szCs w:val="18"/>
        </w:rPr>
      </w:pPr>
      <w:r w:rsidRPr="00846DEB">
        <w:rPr>
          <w:rFonts w:ascii="Marianne" w:hAnsi="Marianne"/>
          <w:sz w:val="18"/>
          <w:szCs w:val="18"/>
        </w:rPr>
        <w:t>Règle 2 : Si un contrôleur met une des parties en KO :</w:t>
      </w:r>
    </w:p>
    <w:p w14:paraId="55AC2F14" w14:textId="3B13E41C" w:rsidR="006D6B07" w:rsidRPr="00846DEB" w:rsidRDefault="004A0BD5" w:rsidP="005E6DD5">
      <w:pPr>
        <w:numPr>
          <w:ilvl w:val="2"/>
          <w:numId w:val="38"/>
        </w:numPr>
        <w:spacing w:after="0" w:line="240" w:lineRule="auto"/>
        <w:ind w:left="1560"/>
        <w:jc w:val="both"/>
        <w:rPr>
          <w:rFonts w:ascii="Marianne" w:hAnsi="Marianne"/>
          <w:sz w:val="18"/>
          <w:szCs w:val="18"/>
        </w:rPr>
      </w:pPr>
      <w:r w:rsidRPr="00846DEB">
        <w:rPr>
          <w:rFonts w:ascii="Marianne" w:hAnsi="Marianne"/>
          <w:sz w:val="18"/>
          <w:szCs w:val="18"/>
        </w:rPr>
        <w:t>Le contrôleur peut encore agir sur le dossier, soit dé-statuant le KO et en procédant à un échange (pour obtenir des éléments de complétion) ou encore, pour modifier le résultat du contr</w:t>
      </w:r>
      <w:r w:rsidR="006D6B07" w:rsidRPr="00846DEB">
        <w:rPr>
          <w:rFonts w:ascii="Marianne" w:hAnsi="Marianne"/>
          <w:sz w:val="18"/>
          <w:szCs w:val="18"/>
        </w:rPr>
        <w:t>ôle de la condition considérée.</w:t>
      </w:r>
    </w:p>
    <w:p w14:paraId="4996FB9D" w14:textId="77777777" w:rsidR="004A0BD5" w:rsidRPr="00846DEB" w:rsidRDefault="006D6B07" w:rsidP="005E6DD5">
      <w:pPr>
        <w:numPr>
          <w:ilvl w:val="2"/>
          <w:numId w:val="38"/>
        </w:numPr>
        <w:spacing w:after="0" w:line="240" w:lineRule="auto"/>
        <w:ind w:left="1560"/>
        <w:jc w:val="both"/>
        <w:rPr>
          <w:rFonts w:ascii="Marianne" w:hAnsi="Marianne"/>
          <w:sz w:val="18"/>
          <w:szCs w:val="18"/>
        </w:rPr>
      </w:pPr>
      <w:r w:rsidRPr="00846DEB">
        <w:rPr>
          <w:rFonts w:ascii="Marianne" w:hAnsi="Marianne"/>
          <w:sz w:val="18"/>
          <w:szCs w:val="18"/>
        </w:rPr>
        <w:t xml:space="preserve">Si </w:t>
      </w:r>
      <w:r w:rsidR="004A0BD5" w:rsidRPr="00846DEB">
        <w:rPr>
          <w:rFonts w:ascii="Marianne" w:hAnsi="Marianne"/>
          <w:sz w:val="18"/>
          <w:szCs w:val="18"/>
        </w:rPr>
        <w:t xml:space="preserve">le contrôleur clique sur « Rejeter le dossier », dans cette hypothèse, le statut global du contrôle administratif sera « en anomalie » et devra être confirmé ou informé par son responsable. En cas d’erreur, seul son responsable peut modifier le statut du dossier. </w:t>
      </w:r>
    </w:p>
    <w:p w14:paraId="403F9EB6" w14:textId="77777777" w:rsidR="004A0BD5" w:rsidRPr="00846DEB" w:rsidRDefault="004A0BD5" w:rsidP="004A0BD5">
      <w:pPr>
        <w:spacing w:after="0" w:line="240" w:lineRule="auto"/>
        <w:jc w:val="both"/>
        <w:rPr>
          <w:rFonts w:ascii="Marianne" w:hAnsi="Marianne"/>
          <w:sz w:val="18"/>
          <w:szCs w:val="18"/>
        </w:rPr>
      </w:pPr>
    </w:p>
    <w:p w14:paraId="63B87C70" w14:textId="261C992B" w:rsidR="004A0BD5" w:rsidRPr="00846DEB" w:rsidRDefault="004A0BD5" w:rsidP="004A0BD5">
      <w:pPr>
        <w:spacing w:after="0" w:line="240" w:lineRule="auto"/>
        <w:jc w:val="both"/>
        <w:rPr>
          <w:rFonts w:ascii="Marianne" w:hAnsi="Marianne"/>
          <w:sz w:val="18"/>
          <w:szCs w:val="18"/>
        </w:rPr>
      </w:pPr>
      <w:r w:rsidRPr="00846DEB">
        <w:rPr>
          <w:rFonts w:ascii="Marianne" w:hAnsi="Marianne"/>
          <w:sz w:val="18"/>
          <w:szCs w:val="18"/>
        </w:rPr>
        <w:t xml:space="preserve">Le suivi intégral d’une formation dispensée par le ministère est obligatoire pour l’ensemble des personnels </w:t>
      </w:r>
      <w:r w:rsidR="006D6B07" w:rsidRPr="00846DEB">
        <w:rPr>
          <w:rFonts w:ascii="Marianne" w:hAnsi="Marianne"/>
          <w:sz w:val="18"/>
          <w:szCs w:val="18"/>
        </w:rPr>
        <w:t>du titulaire amené</w:t>
      </w:r>
      <w:r w:rsidRPr="00846DEB">
        <w:rPr>
          <w:rFonts w:ascii="Marianne" w:hAnsi="Marianne"/>
          <w:sz w:val="18"/>
          <w:szCs w:val="18"/>
        </w:rPr>
        <w:t xml:space="preserve"> à travailler en tant que contrôleur administratif dans le cadre du renouvellement général (cf. </w:t>
      </w:r>
      <w:r w:rsidR="00825BB8" w:rsidRPr="00846DEB">
        <w:rPr>
          <w:rFonts w:ascii="Marianne" w:hAnsi="Marianne"/>
          <w:sz w:val="18"/>
          <w:szCs w:val="18"/>
        </w:rPr>
        <w:t xml:space="preserve">formation des opérateurs </w:t>
      </w:r>
      <w:r w:rsidR="00825BB8" w:rsidRPr="00846DEB">
        <w:rPr>
          <w:rFonts w:ascii="Marianne" w:hAnsi="Marianne"/>
          <w:sz w:val="18"/>
          <w:szCs w:val="18"/>
        </w:rPr>
        <w:fldChar w:fldCharType="begin"/>
      </w:r>
      <w:r w:rsidR="00825BB8" w:rsidRPr="00846DEB">
        <w:rPr>
          <w:rFonts w:ascii="Marianne" w:hAnsi="Marianne"/>
          <w:sz w:val="18"/>
          <w:szCs w:val="18"/>
        </w:rPr>
        <w:instrText xml:space="preserve"> REF _Ref80094125 \r \h </w:instrText>
      </w:r>
      <w:r w:rsidR="00846DEB" w:rsidRPr="00846DEB">
        <w:rPr>
          <w:rFonts w:ascii="Marianne" w:hAnsi="Marianne"/>
          <w:sz w:val="18"/>
          <w:szCs w:val="18"/>
        </w:rPr>
        <w:instrText xml:space="preserve"> \* MERGEFORMAT </w:instrText>
      </w:r>
      <w:r w:rsidR="00825BB8" w:rsidRPr="00846DEB">
        <w:rPr>
          <w:rFonts w:ascii="Marianne" w:hAnsi="Marianne"/>
          <w:sz w:val="18"/>
          <w:szCs w:val="18"/>
        </w:rPr>
      </w:r>
      <w:r w:rsidR="00825BB8" w:rsidRPr="00846DEB">
        <w:rPr>
          <w:rFonts w:ascii="Marianne" w:hAnsi="Marianne"/>
          <w:sz w:val="18"/>
          <w:szCs w:val="18"/>
        </w:rPr>
        <w:fldChar w:fldCharType="separate"/>
      </w:r>
      <w:r w:rsidR="006A27D0">
        <w:rPr>
          <w:rFonts w:ascii="Marianne" w:hAnsi="Marianne"/>
          <w:sz w:val="18"/>
          <w:szCs w:val="18"/>
        </w:rPr>
        <w:t>7.2</w:t>
      </w:r>
      <w:r w:rsidR="00825BB8" w:rsidRPr="00846DEB">
        <w:rPr>
          <w:rFonts w:ascii="Marianne" w:hAnsi="Marianne"/>
          <w:sz w:val="18"/>
          <w:szCs w:val="18"/>
        </w:rPr>
        <w:fldChar w:fldCharType="end"/>
      </w:r>
      <w:r w:rsidRPr="00846DEB">
        <w:rPr>
          <w:rFonts w:ascii="Marianne" w:hAnsi="Marianne"/>
          <w:sz w:val="18"/>
          <w:szCs w:val="18"/>
        </w:rPr>
        <w:t>).</w:t>
      </w:r>
    </w:p>
    <w:p w14:paraId="378ACA1A" w14:textId="77777777" w:rsidR="004A0BD5" w:rsidRPr="00846DEB" w:rsidRDefault="004A0BD5" w:rsidP="004A0BD5">
      <w:pPr>
        <w:spacing w:after="0" w:line="240" w:lineRule="auto"/>
        <w:jc w:val="both"/>
        <w:rPr>
          <w:rFonts w:ascii="Marianne" w:hAnsi="Marianne"/>
          <w:sz w:val="18"/>
          <w:szCs w:val="18"/>
        </w:rPr>
      </w:pPr>
    </w:p>
    <w:p w14:paraId="6278131F" w14:textId="595DD00D" w:rsidR="004A0BD5" w:rsidRPr="00846DEB" w:rsidRDefault="005E6DD5" w:rsidP="005E6DD5">
      <w:pPr>
        <w:pStyle w:val="StyleNiv4"/>
        <w:numPr>
          <w:ilvl w:val="0"/>
          <w:numId w:val="0"/>
        </w:numPr>
        <w:ind w:left="851"/>
        <w:rPr>
          <w:rFonts w:ascii="Marianne" w:hAnsi="Marianne"/>
          <w:sz w:val="20"/>
          <w:szCs w:val="20"/>
        </w:rPr>
      </w:pPr>
      <w:bookmarkStart w:id="153" w:name="_Toc182993779"/>
      <w:bookmarkStart w:id="154" w:name="_Toc185352441"/>
      <w:r>
        <w:rPr>
          <w:rFonts w:ascii="Marianne" w:hAnsi="Marianne"/>
          <w:sz w:val="20"/>
          <w:szCs w:val="20"/>
        </w:rPr>
        <w:t xml:space="preserve">5.4.1 </w:t>
      </w:r>
      <w:r w:rsidR="00512D94" w:rsidRPr="00846DEB">
        <w:rPr>
          <w:rFonts w:ascii="Marianne" w:hAnsi="Marianne"/>
          <w:sz w:val="20"/>
          <w:szCs w:val="20"/>
        </w:rPr>
        <w:t>Description des tâches</w:t>
      </w:r>
      <w:bookmarkEnd w:id="153"/>
      <w:bookmarkEnd w:id="154"/>
    </w:p>
    <w:p w14:paraId="338277A3" w14:textId="77777777" w:rsidR="006D6B07" w:rsidRPr="00846DEB" w:rsidRDefault="006D6B07" w:rsidP="004A0BD5">
      <w:pPr>
        <w:spacing w:after="0" w:line="240" w:lineRule="auto"/>
        <w:jc w:val="both"/>
        <w:rPr>
          <w:rFonts w:ascii="Marianne" w:hAnsi="Marianne"/>
          <w:sz w:val="18"/>
          <w:szCs w:val="18"/>
        </w:rPr>
      </w:pPr>
    </w:p>
    <w:p w14:paraId="2F3466DB" w14:textId="067D6A79" w:rsidR="001C0332" w:rsidRPr="00846DEB" w:rsidRDefault="004A0BD5" w:rsidP="003F5BE3">
      <w:pPr>
        <w:numPr>
          <w:ilvl w:val="0"/>
          <w:numId w:val="46"/>
        </w:numPr>
        <w:spacing w:after="0" w:line="240" w:lineRule="auto"/>
        <w:jc w:val="both"/>
        <w:rPr>
          <w:rFonts w:ascii="Marianne" w:hAnsi="Marianne"/>
          <w:sz w:val="18"/>
          <w:szCs w:val="18"/>
        </w:rPr>
      </w:pPr>
      <w:r w:rsidRPr="00846DEB">
        <w:rPr>
          <w:rFonts w:ascii="Marianne" w:hAnsi="Marianne"/>
          <w:sz w:val="18"/>
          <w:szCs w:val="18"/>
        </w:rPr>
        <w:t xml:space="preserve">Contrôler la cohérence entre les données saisies et les pièces jointes fournies via le </w:t>
      </w:r>
      <w:r w:rsidR="00B23F2E">
        <w:rPr>
          <w:rFonts w:ascii="Marianne" w:hAnsi="Marianne"/>
          <w:sz w:val="18"/>
          <w:szCs w:val="18"/>
        </w:rPr>
        <w:t>SI-Candidatures</w:t>
      </w:r>
      <w:r w:rsidRPr="00846DEB">
        <w:rPr>
          <w:rFonts w:ascii="Marianne" w:hAnsi="Marianne"/>
          <w:sz w:val="18"/>
          <w:szCs w:val="18"/>
        </w:rPr>
        <w:t xml:space="preserve"> et notamment :</w:t>
      </w:r>
    </w:p>
    <w:p w14:paraId="1AACD98F" w14:textId="381441A9" w:rsidR="001C0332" w:rsidRPr="0083052A" w:rsidRDefault="004A0BD5" w:rsidP="0083052A">
      <w:pPr>
        <w:numPr>
          <w:ilvl w:val="1"/>
          <w:numId w:val="46"/>
        </w:numPr>
        <w:spacing w:after="0" w:line="240" w:lineRule="auto"/>
        <w:jc w:val="both"/>
        <w:rPr>
          <w:rFonts w:ascii="Marianne" w:hAnsi="Marianne"/>
          <w:sz w:val="18"/>
          <w:szCs w:val="18"/>
        </w:rPr>
      </w:pPr>
      <w:r w:rsidRPr="00846DEB">
        <w:rPr>
          <w:rFonts w:ascii="Marianne" w:hAnsi="Marianne"/>
          <w:sz w:val="18"/>
          <w:szCs w:val="18"/>
        </w:rPr>
        <w:lastRenderedPageBreak/>
        <w:t>Etat civil</w:t>
      </w:r>
      <w:r w:rsidR="001C0332" w:rsidRPr="00846DEB">
        <w:rPr>
          <w:rFonts w:ascii="Marianne" w:hAnsi="Marianne"/>
          <w:sz w:val="18"/>
          <w:szCs w:val="18"/>
        </w:rPr>
        <w:t> ;</w:t>
      </w:r>
    </w:p>
    <w:p w14:paraId="7422FC44" w14:textId="77777777" w:rsidR="001C0332" w:rsidRPr="00846DEB" w:rsidRDefault="004A0BD5" w:rsidP="003F5BE3">
      <w:pPr>
        <w:numPr>
          <w:ilvl w:val="1"/>
          <w:numId w:val="46"/>
        </w:numPr>
        <w:spacing w:after="0" w:line="240" w:lineRule="auto"/>
        <w:jc w:val="both"/>
        <w:rPr>
          <w:rFonts w:ascii="Marianne" w:hAnsi="Marianne"/>
          <w:sz w:val="18"/>
          <w:szCs w:val="18"/>
        </w:rPr>
      </w:pPr>
      <w:r w:rsidRPr="00846DEB">
        <w:rPr>
          <w:rFonts w:ascii="Marianne" w:hAnsi="Marianne"/>
          <w:sz w:val="18"/>
          <w:szCs w:val="18"/>
        </w:rPr>
        <w:t>Justification du rattachement « territorial » au conseil de prud’hommes de candidature</w:t>
      </w:r>
      <w:r w:rsidR="001C0332" w:rsidRPr="00846DEB">
        <w:rPr>
          <w:rFonts w:ascii="Marianne" w:hAnsi="Marianne"/>
          <w:sz w:val="18"/>
          <w:szCs w:val="18"/>
        </w:rPr>
        <w:t> ;</w:t>
      </w:r>
    </w:p>
    <w:p w14:paraId="7D34BB2E" w14:textId="77777777" w:rsidR="001C0332" w:rsidRPr="00846DEB" w:rsidRDefault="004A0BD5" w:rsidP="003F5BE3">
      <w:pPr>
        <w:numPr>
          <w:ilvl w:val="1"/>
          <w:numId w:val="46"/>
        </w:numPr>
        <w:spacing w:after="0" w:line="240" w:lineRule="auto"/>
        <w:jc w:val="both"/>
        <w:rPr>
          <w:rFonts w:ascii="Marianne" w:hAnsi="Marianne"/>
          <w:sz w:val="18"/>
          <w:szCs w:val="18"/>
        </w:rPr>
      </w:pPr>
      <w:r w:rsidRPr="00846DEB">
        <w:rPr>
          <w:rFonts w:ascii="Marianne" w:hAnsi="Marianne"/>
          <w:sz w:val="18"/>
          <w:szCs w:val="18"/>
        </w:rPr>
        <w:t>Justification du rattachement « sectoriel » à la section de candidature</w:t>
      </w:r>
      <w:r w:rsidR="001C0332" w:rsidRPr="00846DEB">
        <w:rPr>
          <w:rFonts w:ascii="Marianne" w:hAnsi="Marianne"/>
          <w:sz w:val="18"/>
          <w:szCs w:val="18"/>
        </w:rPr>
        <w:t> ;</w:t>
      </w:r>
    </w:p>
    <w:p w14:paraId="6AFDC4ED" w14:textId="77777777" w:rsidR="001C0332" w:rsidRPr="00846DEB" w:rsidRDefault="004A0BD5" w:rsidP="003F5BE3">
      <w:pPr>
        <w:numPr>
          <w:ilvl w:val="1"/>
          <w:numId w:val="46"/>
        </w:numPr>
        <w:spacing w:after="0" w:line="240" w:lineRule="auto"/>
        <w:jc w:val="both"/>
        <w:rPr>
          <w:rFonts w:ascii="Marianne" w:hAnsi="Marianne"/>
          <w:sz w:val="18"/>
          <w:szCs w:val="18"/>
        </w:rPr>
      </w:pPr>
      <w:r w:rsidRPr="00846DEB">
        <w:rPr>
          <w:rFonts w:ascii="Marianne" w:hAnsi="Marianne"/>
          <w:sz w:val="18"/>
          <w:szCs w:val="18"/>
        </w:rPr>
        <w:t>Justification du rattachement au collège de candidature</w:t>
      </w:r>
      <w:r w:rsidR="001C0332" w:rsidRPr="00846DEB">
        <w:rPr>
          <w:rFonts w:ascii="Marianne" w:hAnsi="Marianne"/>
          <w:sz w:val="18"/>
          <w:szCs w:val="18"/>
        </w:rPr>
        <w:t> ;</w:t>
      </w:r>
    </w:p>
    <w:p w14:paraId="1BDFA47B" w14:textId="1814B4FB" w:rsidR="0083052A" w:rsidRDefault="004A0BD5" w:rsidP="003F5BE3">
      <w:pPr>
        <w:numPr>
          <w:ilvl w:val="1"/>
          <w:numId w:val="46"/>
        </w:numPr>
        <w:spacing w:after="0" w:line="240" w:lineRule="auto"/>
        <w:jc w:val="both"/>
        <w:rPr>
          <w:rFonts w:ascii="Marianne" w:hAnsi="Marianne"/>
          <w:sz w:val="18"/>
          <w:szCs w:val="18"/>
        </w:rPr>
      </w:pPr>
      <w:r w:rsidRPr="00846DEB">
        <w:rPr>
          <w:rFonts w:ascii="Marianne" w:hAnsi="Marianne"/>
          <w:sz w:val="18"/>
          <w:szCs w:val="18"/>
        </w:rPr>
        <w:t>Justification du mandat donné entre le candidat et le mandataire de liste</w:t>
      </w:r>
      <w:r w:rsidR="0083052A">
        <w:rPr>
          <w:rFonts w:ascii="Marianne" w:hAnsi="Marianne"/>
          <w:sz w:val="18"/>
          <w:szCs w:val="18"/>
        </w:rPr>
        <w:t> ;</w:t>
      </w:r>
    </w:p>
    <w:p w14:paraId="2478A39F" w14:textId="752CDE21" w:rsidR="001C0332" w:rsidRPr="00846DEB" w:rsidRDefault="0083052A" w:rsidP="003F5BE3">
      <w:pPr>
        <w:numPr>
          <w:ilvl w:val="1"/>
          <w:numId w:val="46"/>
        </w:numPr>
        <w:spacing w:after="0" w:line="240" w:lineRule="auto"/>
        <w:jc w:val="both"/>
        <w:rPr>
          <w:rFonts w:ascii="Marianne" w:hAnsi="Marianne"/>
          <w:sz w:val="18"/>
          <w:szCs w:val="18"/>
        </w:rPr>
      </w:pPr>
      <w:r>
        <w:rPr>
          <w:rFonts w:ascii="Marianne" w:hAnsi="Marianne"/>
          <w:sz w:val="18"/>
          <w:szCs w:val="18"/>
        </w:rPr>
        <w:t xml:space="preserve">Justification de la capacité à candidater : </w:t>
      </w:r>
      <w:r w:rsidRPr="00846DEB">
        <w:rPr>
          <w:rFonts w:ascii="Marianne" w:hAnsi="Marianne"/>
          <w:sz w:val="18"/>
          <w:szCs w:val="18"/>
        </w:rPr>
        <w:t>Expérience professionnelle ou prud’homale</w:t>
      </w:r>
      <w:r w:rsidR="001C0332" w:rsidRPr="00846DEB">
        <w:rPr>
          <w:rFonts w:ascii="Marianne" w:hAnsi="Marianne"/>
          <w:sz w:val="18"/>
          <w:szCs w:val="18"/>
        </w:rPr>
        <w:t>.</w:t>
      </w:r>
    </w:p>
    <w:p w14:paraId="3739D061" w14:textId="77777777" w:rsidR="001C0332" w:rsidRPr="00846DEB" w:rsidRDefault="004A0BD5" w:rsidP="003F5BE3">
      <w:pPr>
        <w:numPr>
          <w:ilvl w:val="0"/>
          <w:numId w:val="45"/>
        </w:numPr>
        <w:spacing w:after="0" w:line="240" w:lineRule="auto"/>
        <w:jc w:val="both"/>
        <w:rPr>
          <w:rFonts w:ascii="Marianne" w:hAnsi="Marianne"/>
          <w:sz w:val="18"/>
          <w:szCs w:val="18"/>
        </w:rPr>
      </w:pPr>
      <w:r w:rsidRPr="00846DEB">
        <w:rPr>
          <w:rFonts w:ascii="Marianne" w:hAnsi="Marianne"/>
          <w:sz w:val="18"/>
          <w:szCs w:val="18"/>
        </w:rPr>
        <w:t>Contrôler la présence de pièces justificatives confortant les données saisies</w:t>
      </w:r>
      <w:r w:rsidR="001C0332" w:rsidRPr="00846DEB">
        <w:rPr>
          <w:rFonts w:ascii="Marianne" w:hAnsi="Marianne"/>
          <w:sz w:val="18"/>
          <w:szCs w:val="18"/>
        </w:rPr>
        <w:t> ;</w:t>
      </w:r>
    </w:p>
    <w:p w14:paraId="3F0DDEEC" w14:textId="4BEBAE8D" w:rsidR="001C0332" w:rsidRPr="00846DEB" w:rsidRDefault="004A0BD5" w:rsidP="003F5BE3">
      <w:pPr>
        <w:numPr>
          <w:ilvl w:val="0"/>
          <w:numId w:val="45"/>
        </w:numPr>
        <w:spacing w:after="0" w:line="240" w:lineRule="auto"/>
        <w:jc w:val="both"/>
        <w:rPr>
          <w:rFonts w:ascii="Marianne" w:hAnsi="Marianne"/>
          <w:sz w:val="18"/>
          <w:szCs w:val="18"/>
        </w:rPr>
      </w:pPr>
      <w:r w:rsidRPr="00846DEB">
        <w:rPr>
          <w:rFonts w:ascii="Marianne" w:hAnsi="Marianne"/>
          <w:sz w:val="18"/>
          <w:szCs w:val="18"/>
        </w:rPr>
        <w:t xml:space="preserve">Qualifier dans le </w:t>
      </w:r>
      <w:r w:rsidR="00B23F2E">
        <w:rPr>
          <w:rFonts w:ascii="Marianne" w:hAnsi="Marianne"/>
          <w:sz w:val="18"/>
          <w:szCs w:val="18"/>
        </w:rPr>
        <w:t>SI-Candidatures</w:t>
      </w:r>
      <w:r w:rsidRPr="00846DEB">
        <w:rPr>
          <w:rFonts w:ascii="Marianne" w:hAnsi="Marianne"/>
          <w:sz w:val="18"/>
          <w:szCs w:val="18"/>
        </w:rPr>
        <w:t xml:space="preserve"> le résultat des contrôles opérés (Validation/Demande de complément/Rejet)</w:t>
      </w:r>
      <w:r w:rsidR="001C0332" w:rsidRPr="00846DEB">
        <w:rPr>
          <w:rFonts w:ascii="Marianne" w:hAnsi="Marianne"/>
          <w:sz w:val="18"/>
          <w:szCs w:val="18"/>
        </w:rPr>
        <w:t> ;</w:t>
      </w:r>
    </w:p>
    <w:p w14:paraId="122DD57C" w14:textId="77777777" w:rsidR="001C0332" w:rsidRPr="00846DEB" w:rsidRDefault="004A0BD5" w:rsidP="003F5BE3">
      <w:pPr>
        <w:numPr>
          <w:ilvl w:val="0"/>
          <w:numId w:val="45"/>
        </w:numPr>
        <w:spacing w:after="0" w:line="240" w:lineRule="auto"/>
        <w:jc w:val="both"/>
        <w:rPr>
          <w:rFonts w:ascii="Marianne" w:hAnsi="Marianne"/>
          <w:sz w:val="18"/>
          <w:szCs w:val="18"/>
        </w:rPr>
      </w:pPr>
      <w:r w:rsidRPr="00846DEB">
        <w:rPr>
          <w:rFonts w:ascii="Marianne" w:hAnsi="Marianne"/>
          <w:sz w:val="18"/>
          <w:szCs w:val="18"/>
        </w:rPr>
        <w:t>Demander des compléments de dossier aux mandataires si nécessaire</w:t>
      </w:r>
      <w:r w:rsidR="001C0332" w:rsidRPr="00846DEB">
        <w:rPr>
          <w:rFonts w:ascii="Marianne" w:hAnsi="Marianne"/>
          <w:sz w:val="18"/>
          <w:szCs w:val="18"/>
        </w:rPr>
        <w:t> ;</w:t>
      </w:r>
    </w:p>
    <w:p w14:paraId="0363B00C" w14:textId="77777777" w:rsidR="001C0332" w:rsidRPr="00846DEB" w:rsidRDefault="004A0BD5" w:rsidP="003F5BE3">
      <w:pPr>
        <w:numPr>
          <w:ilvl w:val="0"/>
          <w:numId w:val="45"/>
        </w:numPr>
        <w:spacing w:after="0" w:line="240" w:lineRule="auto"/>
        <w:jc w:val="both"/>
        <w:rPr>
          <w:rFonts w:ascii="Marianne" w:hAnsi="Marianne"/>
          <w:sz w:val="18"/>
          <w:szCs w:val="18"/>
        </w:rPr>
      </w:pPr>
      <w:r w:rsidRPr="00846DEB">
        <w:rPr>
          <w:rFonts w:ascii="Marianne" w:hAnsi="Marianne"/>
          <w:sz w:val="18"/>
          <w:szCs w:val="18"/>
        </w:rPr>
        <w:t>Traiter les compléments apportés par les mandataires</w:t>
      </w:r>
      <w:r w:rsidR="001C0332" w:rsidRPr="00846DEB">
        <w:rPr>
          <w:rFonts w:ascii="Marianne" w:hAnsi="Marianne"/>
          <w:sz w:val="18"/>
          <w:szCs w:val="18"/>
        </w:rPr>
        <w:t> ;</w:t>
      </w:r>
    </w:p>
    <w:p w14:paraId="2265601A" w14:textId="74719FF6" w:rsidR="001C0332" w:rsidRPr="00846DEB" w:rsidRDefault="004A0BD5" w:rsidP="003F5BE3">
      <w:pPr>
        <w:numPr>
          <w:ilvl w:val="0"/>
          <w:numId w:val="45"/>
        </w:numPr>
        <w:spacing w:after="0" w:line="240" w:lineRule="auto"/>
        <w:jc w:val="both"/>
        <w:rPr>
          <w:rFonts w:ascii="Marianne" w:hAnsi="Marianne"/>
          <w:sz w:val="18"/>
          <w:szCs w:val="18"/>
        </w:rPr>
      </w:pPr>
      <w:r w:rsidRPr="00846DEB">
        <w:rPr>
          <w:rFonts w:ascii="Marianne" w:hAnsi="Marianne"/>
          <w:sz w:val="18"/>
          <w:szCs w:val="18"/>
        </w:rPr>
        <w:t>Prendre en compte les résultats des instructions judiciaires effectuées</w:t>
      </w:r>
      <w:r w:rsidR="001C0332" w:rsidRPr="00846DEB">
        <w:rPr>
          <w:rFonts w:ascii="Marianne" w:hAnsi="Marianne"/>
          <w:sz w:val="18"/>
          <w:szCs w:val="18"/>
        </w:rPr>
        <w:t xml:space="preserve"> par le </w:t>
      </w:r>
      <w:r w:rsidR="00D52843">
        <w:rPr>
          <w:rFonts w:ascii="Marianne" w:hAnsi="Marianne"/>
          <w:sz w:val="18"/>
          <w:szCs w:val="18"/>
        </w:rPr>
        <w:t>ministère de la Justice</w:t>
      </w:r>
      <w:r w:rsidR="00FD43CD">
        <w:rPr>
          <w:rFonts w:ascii="Marianne" w:hAnsi="Marianne"/>
          <w:sz w:val="18"/>
          <w:szCs w:val="18"/>
        </w:rPr>
        <w:t xml:space="preserve"> lorsqu’ils n’ont pu être réalisés en raison d’une identité non applicable ou non vérifiable</w:t>
      </w:r>
      <w:r w:rsidR="001C0332" w:rsidRPr="00846DEB">
        <w:rPr>
          <w:rFonts w:ascii="Marianne" w:hAnsi="Marianne"/>
          <w:sz w:val="18"/>
          <w:szCs w:val="18"/>
        </w:rPr>
        <w:t> ;</w:t>
      </w:r>
    </w:p>
    <w:p w14:paraId="26249193" w14:textId="78D467BA" w:rsidR="004A0BD5" w:rsidRDefault="004A0BD5" w:rsidP="003F5BE3">
      <w:pPr>
        <w:numPr>
          <w:ilvl w:val="0"/>
          <w:numId w:val="45"/>
        </w:numPr>
        <w:spacing w:after="0" w:line="240" w:lineRule="auto"/>
        <w:jc w:val="both"/>
        <w:rPr>
          <w:rFonts w:ascii="Marianne" w:hAnsi="Marianne"/>
          <w:sz w:val="18"/>
          <w:szCs w:val="18"/>
        </w:rPr>
      </w:pPr>
      <w:r w:rsidRPr="00846DEB">
        <w:rPr>
          <w:rFonts w:ascii="Marianne" w:hAnsi="Marianne"/>
          <w:sz w:val="18"/>
          <w:szCs w:val="18"/>
        </w:rPr>
        <w:t>Remonter les cas problématiques au bureau RHM4, prendre en compte les retours, capitaliser</w:t>
      </w:r>
      <w:r w:rsidR="00A3395A">
        <w:rPr>
          <w:rFonts w:ascii="Marianne" w:hAnsi="Marianne"/>
          <w:sz w:val="18"/>
          <w:szCs w:val="18"/>
        </w:rPr>
        <w:t> ;</w:t>
      </w:r>
    </w:p>
    <w:p w14:paraId="079C4A7A" w14:textId="0F665040" w:rsidR="00A3395A" w:rsidRPr="00A3395A" w:rsidRDefault="00A3395A" w:rsidP="009B7B11">
      <w:pPr>
        <w:pStyle w:val="Paragraphedeliste"/>
        <w:numPr>
          <w:ilvl w:val="0"/>
          <w:numId w:val="45"/>
        </w:numPr>
        <w:jc w:val="both"/>
        <w:rPr>
          <w:rFonts w:ascii="Marianne" w:hAnsi="Marianne"/>
          <w:sz w:val="18"/>
          <w:szCs w:val="18"/>
        </w:rPr>
      </w:pPr>
      <w:r w:rsidRPr="00A3395A">
        <w:rPr>
          <w:rFonts w:ascii="Marianne" w:hAnsi="Marianne"/>
          <w:sz w:val="18"/>
          <w:szCs w:val="18"/>
        </w:rPr>
        <w:t xml:space="preserve">Procéder au contrôle du projet d’arrêté de nomination des conseillers à nommer </w:t>
      </w:r>
      <w:r>
        <w:rPr>
          <w:rFonts w:ascii="Marianne" w:hAnsi="Marianne"/>
          <w:sz w:val="18"/>
          <w:szCs w:val="18"/>
        </w:rPr>
        <w:t>établi</w:t>
      </w:r>
      <w:r w:rsidRPr="00A3395A">
        <w:rPr>
          <w:rFonts w:ascii="Marianne" w:hAnsi="Marianne"/>
          <w:sz w:val="18"/>
          <w:szCs w:val="18"/>
        </w:rPr>
        <w:t xml:space="preserve"> par le ministère de la justice</w:t>
      </w:r>
      <w:r>
        <w:rPr>
          <w:rFonts w:ascii="Marianne" w:hAnsi="Marianne"/>
          <w:sz w:val="18"/>
          <w:szCs w:val="18"/>
        </w:rPr>
        <w:t>.</w:t>
      </w:r>
    </w:p>
    <w:p w14:paraId="63F17CDB" w14:textId="77777777" w:rsidR="004A0BD5" w:rsidRPr="00846DEB" w:rsidRDefault="004A0BD5" w:rsidP="004A0BD5">
      <w:pPr>
        <w:spacing w:after="0" w:line="240" w:lineRule="auto"/>
        <w:jc w:val="both"/>
        <w:rPr>
          <w:rFonts w:ascii="Marianne" w:hAnsi="Marianne"/>
          <w:sz w:val="18"/>
          <w:szCs w:val="18"/>
        </w:rPr>
      </w:pPr>
    </w:p>
    <w:p w14:paraId="424FD033" w14:textId="761DCC95" w:rsidR="004A0BD5" w:rsidRPr="005E6DD5" w:rsidRDefault="005E6DD5" w:rsidP="005E6DD5">
      <w:pPr>
        <w:pStyle w:val="StyleNiv4"/>
        <w:numPr>
          <w:ilvl w:val="0"/>
          <w:numId w:val="0"/>
        </w:numPr>
        <w:ind w:left="851"/>
        <w:rPr>
          <w:rFonts w:ascii="Marianne" w:hAnsi="Marianne"/>
          <w:sz w:val="20"/>
          <w:szCs w:val="20"/>
        </w:rPr>
      </w:pPr>
      <w:bookmarkStart w:id="155" w:name="_Toc182993780"/>
      <w:bookmarkStart w:id="156" w:name="_Toc185352442"/>
      <w:r>
        <w:rPr>
          <w:rFonts w:ascii="Marianne" w:hAnsi="Marianne"/>
          <w:sz w:val="20"/>
          <w:szCs w:val="20"/>
        </w:rPr>
        <w:t xml:space="preserve">5.4.2 </w:t>
      </w:r>
      <w:r w:rsidR="004A0BD5" w:rsidRPr="005E6DD5">
        <w:rPr>
          <w:rFonts w:ascii="Marianne" w:hAnsi="Marianne"/>
          <w:sz w:val="20"/>
          <w:szCs w:val="20"/>
        </w:rPr>
        <w:t>Livrables attendus</w:t>
      </w:r>
      <w:bookmarkEnd w:id="155"/>
      <w:bookmarkEnd w:id="156"/>
    </w:p>
    <w:p w14:paraId="0AF30AEC" w14:textId="77777777" w:rsidR="001C0332" w:rsidRPr="00846DEB" w:rsidRDefault="001C0332" w:rsidP="004A0BD5">
      <w:pPr>
        <w:spacing w:after="0" w:line="240" w:lineRule="auto"/>
        <w:jc w:val="both"/>
        <w:rPr>
          <w:rFonts w:ascii="Marianne" w:hAnsi="Marianne"/>
          <w:sz w:val="18"/>
          <w:szCs w:val="18"/>
        </w:rPr>
      </w:pPr>
      <w:r>
        <w:rPr>
          <w:rFonts w:ascii="Times New Roman" w:hAnsi="Times New Roman"/>
        </w:rPr>
        <w:t xml:space="preserve"> </w:t>
      </w:r>
    </w:p>
    <w:p w14:paraId="39FB41AC" w14:textId="6C9A212B" w:rsidR="00FD43CD" w:rsidRPr="00A3395A" w:rsidRDefault="00FD43CD" w:rsidP="00A3395A">
      <w:pPr>
        <w:pStyle w:val="Paragraphedeliste"/>
        <w:numPr>
          <w:ilvl w:val="0"/>
          <w:numId w:val="65"/>
        </w:numPr>
        <w:jc w:val="both"/>
        <w:rPr>
          <w:rFonts w:ascii="Marianne" w:hAnsi="Marianne"/>
          <w:sz w:val="18"/>
          <w:szCs w:val="18"/>
        </w:rPr>
      </w:pPr>
      <w:r w:rsidRPr="00A3395A">
        <w:rPr>
          <w:rFonts w:ascii="Marianne" w:hAnsi="Marianne"/>
          <w:sz w:val="18"/>
          <w:szCs w:val="18"/>
        </w:rPr>
        <w:t>Saisie d</w:t>
      </w:r>
      <w:r w:rsidR="007073FF" w:rsidRPr="00A3395A">
        <w:rPr>
          <w:rFonts w:ascii="Marianne" w:hAnsi="Marianne"/>
          <w:sz w:val="18"/>
          <w:szCs w:val="18"/>
        </w:rPr>
        <w:t>es</w:t>
      </w:r>
      <w:r w:rsidRPr="00A3395A">
        <w:rPr>
          <w:rFonts w:ascii="Marianne" w:hAnsi="Marianne"/>
          <w:sz w:val="18"/>
          <w:szCs w:val="18"/>
        </w:rPr>
        <w:t xml:space="preserve"> résultat</w:t>
      </w:r>
      <w:r w:rsidR="007073FF" w:rsidRPr="00A3395A">
        <w:rPr>
          <w:rFonts w:ascii="Marianne" w:hAnsi="Marianne"/>
          <w:sz w:val="18"/>
          <w:szCs w:val="18"/>
        </w:rPr>
        <w:t>s</w:t>
      </w:r>
      <w:r w:rsidRPr="00A3395A">
        <w:rPr>
          <w:rFonts w:ascii="Marianne" w:hAnsi="Marianne"/>
          <w:sz w:val="18"/>
          <w:szCs w:val="18"/>
        </w:rPr>
        <w:t xml:space="preserve"> d</w:t>
      </w:r>
      <w:r w:rsidR="007073FF" w:rsidRPr="00A3395A">
        <w:rPr>
          <w:rFonts w:ascii="Marianne" w:hAnsi="Marianne"/>
          <w:sz w:val="18"/>
          <w:szCs w:val="18"/>
        </w:rPr>
        <w:t>u</w:t>
      </w:r>
      <w:r w:rsidRPr="00A3395A">
        <w:rPr>
          <w:rFonts w:ascii="Marianne" w:hAnsi="Marianne"/>
          <w:sz w:val="18"/>
          <w:szCs w:val="18"/>
        </w:rPr>
        <w:t xml:space="preserve"> contrôle administratif dans le SI-Candidatures ;</w:t>
      </w:r>
    </w:p>
    <w:p w14:paraId="1A63003D" w14:textId="77777777" w:rsidR="00FD43CD" w:rsidRPr="00A3395A" w:rsidRDefault="00FF613E" w:rsidP="00A3395A">
      <w:pPr>
        <w:pStyle w:val="Paragraphedeliste"/>
        <w:numPr>
          <w:ilvl w:val="0"/>
          <w:numId w:val="65"/>
        </w:numPr>
        <w:jc w:val="both"/>
        <w:rPr>
          <w:rFonts w:ascii="Marianne" w:hAnsi="Marianne"/>
          <w:sz w:val="18"/>
          <w:szCs w:val="18"/>
        </w:rPr>
      </w:pPr>
      <w:r w:rsidRPr="00A3395A">
        <w:rPr>
          <w:rFonts w:ascii="Marianne" w:hAnsi="Marianne"/>
          <w:sz w:val="18"/>
          <w:szCs w:val="18"/>
        </w:rPr>
        <w:t>Gestion des échanges complémentaires permettant d’aboutir à la s</w:t>
      </w:r>
      <w:r w:rsidR="004A0BD5" w:rsidRPr="00A3395A">
        <w:rPr>
          <w:rFonts w:ascii="Marianne" w:hAnsi="Marianne"/>
          <w:sz w:val="18"/>
          <w:szCs w:val="18"/>
        </w:rPr>
        <w:t xml:space="preserve">aisie des résultats du contrôle administratif dans le </w:t>
      </w:r>
      <w:r w:rsidR="00B23F2E" w:rsidRPr="00A3395A">
        <w:rPr>
          <w:rFonts w:ascii="Marianne" w:hAnsi="Marianne"/>
          <w:sz w:val="18"/>
          <w:szCs w:val="18"/>
        </w:rPr>
        <w:t>SI-Candidatures</w:t>
      </w:r>
    </w:p>
    <w:p w14:paraId="28F6C3C5" w14:textId="1E9D96DF" w:rsidR="004A0BD5" w:rsidRPr="00A3395A" w:rsidRDefault="00FD43CD" w:rsidP="00A3395A">
      <w:pPr>
        <w:pStyle w:val="Paragraphedeliste"/>
        <w:numPr>
          <w:ilvl w:val="0"/>
          <w:numId w:val="65"/>
        </w:numPr>
        <w:jc w:val="both"/>
        <w:rPr>
          <w:rFonts w:ascii="Marianne" w:hAnsi="Marianne"/>
          <w:sz w:val="18"/>
          <w:szCs w:val="18"/>
        </w:rPr>
      </w:pPr>
      <w:r w:rsidRPr="00A3395A">
        <w:rPr>
          <w:rFonts w:ascii="Marianne" w:hAnsi="Marianne"/>
          <w:sz w:val="18"/>
          <w:szCs w:val="18"/>
        </w:rPr>
        <w:t>Le cas échéant, enregistrer en commentaire les difficultés</w:t>
      </w:r>
      <w:r w:rsidR="006E3797" w:rsidRPr="00A3395A">
        <w:rPr>
          <w:rFonts w:ascii="Marianne" w:hAnsi="Marianne"/>
          <w:sz w:val="18"/>
          <w:szCs w:val="18"/>
        </w:rPr>
        <w:t xml:space="preserve"> ou remarques ayant conduit à la saisie du résultat</w:t>
      </w:r>
      <w:r w:rsidR="002849BA" w:rsidRPr="00A3395A">
        <w:rPr>
          <w:rFonts w:ascii="Marianne" w:hAnsi="Marianne"/>
          <w:sz w:val="18"/>
          <w:szCs w:val="18"/>
        </w:rPr>
        <w:t>.</w:t>
      </w:r>
    </w:p>
    <w:p w14:paraId="1EB1A99A" w14:textId="43B7F61D" w:rsidR="00A3395A" w:rsidRPr="00A3395A" w:rsidRDefault="00A3395A" w:rsidP="00A3395A">
      <w:pPr>
        <w:pStyle w:val="Paragraphedeliste"/>
        <w:numPr>
          <w:ilvl w:val="0"/>
          <w:numId w:val="65"/>
        </w:numPr>
        <w:jc w:val="both"/>
        <w:rPr>
          <w:rFonts w:ascii="Marianne" w:hAnsi="Marianne"/>
          <w:sz w:val="18"/>
          <w:szCs w:val="18"/>
        </w:rPr>
      </w:pPr>
      <w:r>
        <w:rPr>
          <w:rFonts w:ascii="Marianne" w:hAnsi="Marianne"/>
          <w:sz w:val="18"/>
          <w:szCs w:val="18"/>
        </w:rPr>
        <w:t>P</w:t>
      </w:r>
      <w:r w:rsidRPr="00A3395A">
        <w:rPr>
          <w:rFonts w:ascii="Marianne" w:hAnsi="Marianne"/>
          <w:sz w:val="18"/>
          <w:szCs w:val="18"/>
        </w:rPr>
        <w:t>rojet d’arrêté de nomination des conseillers à nommer</w:t>
      </w:r>
      <w:r>
        <w:rPr>
          <w:rFonts w:ascii="Marianne" w:hAnsi="Marianne"/>
          <w:sz w:val="18"/>
          <w:szCs w:val="18"/>
        </w:rPr>
        <w:t xml:space="preserve"> </w:t>
      </w:r>
      <w:proofErr w:type="gramStart"/>
      <w:r>
        <w:rPr>
          <w:rFonts w:ascii="Marianne" w:hAnsi="Marianne"/>
          <w:sz w:val="18"/>
          <w:szCs w:val="18"/>
        </w:rPr>
        <w:t>contrôlé</w:t>
      </w:r>
      <w:proofErr w:type="gramEnd"/>
      <w:r w:rsidRPr="00A3395A">
        <w:rPr>
          <w:rFonts w:ascii="Marianne" w:hAnsi="Marianne"/>
          <w:sz w:val="18"/>
          <w:szCs w:val="18"/>
        </w:rPr>
        <w:t>.</w:t>
      </w:r>
    </w:p>
    <w:p w14:paraId="1DC133B6" w14:textId="77777777" w:rsidR="004A0BD5" w:rsidRPr="00846DEB" w:rsidRDefault="004A0BD5" w:rsidP="004A0BD5">
      <w:pPr>
        <w:spacing w:after="0" w:line="240" w:lineRule="auto"/>
        <w:jc w:val="both"/>
        <w:rPr>
          <w:rFonts w:ascii="Marianne" w:hAnsi="Marianne"/>
          <w:sz w:val="18"/>
          <w:szCs w:val="18"/>
        </w:rPr>
      </w:pPr>
    </w:p>
    <w:p w14:paraId="17E98A1D" w14:textId="1A2A9A08" w:rsidR="004A0BD5" w:rsidRPr="00C96E1D" w:rsidRDefault="005E6DD5" w:rsidP="005E6DD5">
      <w:pPr>
        <w:pStyle w:val="StyleNiv4"/>
        <w:numPr>
          <w:ilvl w:val="0"/>
          <w:numId w:val="0"/>
        </w:numPr>
        <w:ind w:left="851"/>
        <w:rPr>
          <w:rFonts w:ascii="Marianne" w:hAnsi="Marianne"/>
          <w:sz w:val="20"/>
          <w:szCs w:val="20"/>
        </w:rPr>
      </w:pPr>
      <w:bookmarkStart w:id="157" w:name="_Toc182993781"/>
      <w:bookmarkStart w:id="158" w:name="_Toc185352443"/>
      <w:r>
        <w:rPr>
          <w:rFonts w:ascii="Marianne" w:hAnsi="Marianne"/>
          <w:sz w:val="20"/>
          <w:szCs w:val="20"/>
        </w:rPr>
        <w:t xml:space="preserve">5.4.3 </w:t>
      </w:r>
      <w:r w:rsidR="004A0BD5" w:rsidRPr="00C96E1D">
        <w:rPr>
          <w:rFonts w:ascii="Marianne" w:hAnsi="Marianne"/>
          <w:sz w:val="20"/>
          <w:szCs w:val="20"/>
        </w:rPr>
        <w:t>Conditions</w:t>
      </w:r>
      <w:r w:rsidR="001C0332" w:rsidRPr="00C96E1D">
        <w:rPr>
          <w:rFonts w:ascii="Marianne" w:hAnsi="Marianne"/>
          <w:sz w:val="20"/>
          <w:szCs w:val="20"/>
        </w:rPr>
        <w:t xml:space="preserve"> de réception de la prestation</w:t>
      </w:r>
      <w:bookmarkEnd w:id="157"/>
      <w:bookmarkEnd w:id="158"/>
    </w:p>
    <w:p w14:paraId="75642877" w14:textId="77777777" w:rsidR="001C0332" w:rsidRPr="00C96E1D" w:rsidRDefault="001C0332" w:rsidP="004A0BD5">
      <w:pPr>
        <w:spacing w:after="0" w:line="240" w:lineRule="auto"/>
        <w:jc w:val="both"/>
        <w:rPr>
          <w:rFonts w:ascii="Marianne" w:hAnsi="Marianne"/>
          <w:sz w:val="18"/>
          <w:szCs w:val="18"/>
        </w:rPr>
      </w:pPr>
    </w:p>
    <w:p w14:paraId="1E714456" w14:textId="76FEA5AB" w:rsidR="004A0BD5" w:rsidRPr="00C96E1D" w:rsidRDefault="004A0BD5" w:rsidP="004A0BD5">
      <w:pPr>
        <w:spacing w:after="0" w:line="240" w:lineRule="auto"/>
        <w:jc w:val="both"/>
        <w:rPr>
          <w:rFonts w:ascii="Marianne" w:hAnsi="Marianne"/>
          <w:sz w:val="18"/>
          <w:szCs w:val="18"/>
        </w:rPr>
      </w:pPr>
      <w:r w:rsidRPr="00C96E1D">
        <w:rPr>
          <w:rFonts w:ascii="Marianne" w:hAnsi="Marianne"/>
          <w:sz w:val="18"/>
          <w:szCs w:val="18"/>
        </w:rPr>
        <w:t>L</w:t>
      </w:r>
      <w:r w:rsidR="00317E4B" w:rsidRPr="00C96E1D">
        <w:rPr>
          <w:rFonts w:ascii="Marianne" w:hAnsi="Marianne"/>
          <w:sz w:val="18"/>
          <w:szCs w:val="18"/>
        </w:rPr>
        <w:t>es 14</w:t>
      </w:r>
      <w:r w:rsidRPr="00C96E1D">
        <w:rPr>
          <w:rFonts w:ascii="Marianne" w:hAnsi="Marianne"/>
          <w:sz w:val="18"/>
          <w:szCs w:val="18"/>
        </w:rPr>
        <w:t xml:space="preserve">512 dossiers doivent être contrôlés administrativement dans le </w:t>
      </w:r>
      <w:r w:rsidR="00B23F2E">
        <w:rPr>
          <w:rFonts w:ascii="Marianne" w:hAnsi="Marianne"/>
          <w:sz w:val="18"/>
          <w:szCs w:val="18"/>
        </w:rPr>
        <w:t>SI-Candidatures</w:t>
      </w:r>
      <w:r w:rsidRPr="00C96E1D">
        <w:rPr>
          <w:rFonts w:ascii="Marianne" w:hAnsi="Marianne"/>
          <w:sz w:val="18"/>
          <w:szCs w:val="18"/>
        </w:rPr>
        <w:t>. Le Ministère procède alors à la rédaction d’un PV de Service Fait.</w:t>
      </w:r>
    </w:p>
    <w:p w14:paraId="7A574851" w14:textId="77777777" w:rsidR="004A0BD5" w:rsidRPr="00C96E1D" w:rsidRDefault="004A0BD5" w:rsidP="004A0BD5">
      <w:pPr>
        <w:spacing w:after="0" w:line="240" w:lineRule="auto"/>
        <w:jc w:val="both"/>
        <w:rPr>
          <w:rFonts w:ascii="Marianne" w:hAnsi="Marianne"/>
          <w:sz w:val="18"/>
          <w:szCs w:val="18"/>
        </w:rPr>
      </w:pPr>
    </w:p>
    <w:p w14:paraId="017E4AA8" w14:textId="5DE012B6" w:rsidR="004A0BD5" w:rsidRPr="00C96E1D" w:rsidRDefault="005E6DD5" w:rsidP="005E6DD5">
      <w:pPr>
        <w:pStyle w:val="StyleNiv4"/>
        <w:numPr>
          <w:ilvl w:val="0"/>
          <w:numId w:val="0"/>
        </w:numPr>
        <w:ind w:left="851"/>
        <w:rPr>
          <w:rFonts w:ascii="Marianne" w:hAnsi="Marianne"/>
          <w:sz w:val="20"/>
          <w:szCs w:val="20"/>
        </w:rPr>
      </w:pPr>
      <w:bookmarkStart w:id="159" w:name="_Toc182993782"/>
      <w:bookmarkStart w:id="160" w:name="_Toc185352444"/>
      <w:r>
        <w:rPr>
          <w:rFonts w:ascii="Marianne" w:hAnsi="Marianne"/>
          <w:sz w:val="20"/>
          <w:szCs w:val="20"/>
        </w:rPr>
        <w:t xml:space="preserve">5.4.4 </w:t>
      </w:r>
      <w:r w:rsidR="004A0BD5" w:rsidRPr="00C96E1D">
        <w:rPr>
          <w:rFonts w:ascii="Marianne" w:hAnsi="Marianne"/>
          <w:sz w:val="20"/>
          <w:szCs w:val="20"/>
        </w:rPr>
        <w:t>Durée d’exécution de la prestation :</w:t>
      </w:r>
      <w:bookmarkEnd w:id="159"/>
      <w:bookmarkEnd w:id="160"/>
    </w:p>
    <w:p w14:paraId="6502D2FD" w14:textId="77777777" w:rsidR="001C0332" w:rsidRPr="00C96E1D" w:rsidRDefault="001C0332" w:rsidP="004A0BD5">
      <w:pPr>
        <w:spacing w:after="0" w:line="240" w:lineRule="auto"/>
        <w:jc w:val="both"/>
        <w:rPr>
          <w:rFonts w:ascii="Marianne" w:hAnsi="Marianne"/>
          <w:sz w:val="18"/>
          <w:szCs w:val="18"/>
        </w:rPr>
      </w:pPr>
    </w:p>
    <w:p w14:paraId="1C1A4A5B" w14:textId="2EAA460F" w:rsidR="001C0332" w:rsidRPr="007073FF" w:rsidRDefault="004A0BD5" w:rsidP="004A0BD5">
      <w:pPr>
        <w:spacing w:after="0" w:line="240" w:lineRule="auto"/>
        <w:jc w:val="both"/>
        <w:rPr>
          <w:rFonts w:ascii="Marianne" w:hAnsi="Marianne"/>
          <w:sz w:val="18"/>
          <w:szCs w:val="18"/>
        </w:rPr>
      </w:pPr>
      <w:r w:rsidRPr="007073FF">
        <w:rPr>
          <w:rFonts w:ascii="Marianne" w:hAnsi="Marianne"/>
          <w:sz w:val="18"/>
          <w:szCs w:val="18"/>
        </w:rPr>
        <w:t xml:space="preserve">La prestation </w:t>
      </w:r>
      <w:r w:rsidR="00512D94" w:rsidRPr="007073FF">
        <w:rPr>
          <w:rFonts w:ascii="Marianne" w:hAnsi="Marianne"/>
          <w:sz w:val="18"/>
          <w:szCs w:val="18"/>
        </w:rPr>
        <w:t xml:space="preserve">se déroule </w:t>
      </w:r>
      <w:r w:rsidRPr="007073FF">
        <w:rPr>
          <w:rFonts w:ascii="Marianne" w:hAnsi="Marianne"/>
          <w:sz w:val="18"/>
          <w:szCs w:val="18"/>
        </w:rPr>
        <w:t>p</w:t>
      </w:r>
      <w:r w:rsidR="00512D94" w:rsidRPr="001F1FB1">
        <w:rPr>
          <w:rFonts w:ascii="Marianne" w:hAnsi="Marianne"/>
          <w:sz w:val="18"/>
          <w:szCs w:val="18"/>
        </w:rPr>
        <w:t>our</w:t>
      </w:r>
      <w:r w:rsidRPr="001F1FB1">
        <w:rPr>
          <w:rFonts w:ascii="Marianne" w:hAnsi="Marianne"/>
          <w:sz w:val="18"/>
          <w:szCs w:val="18"/>
        </w:rPr>
        <w:t xml:space="preserve"> la période de </w:t>
      </w:r>
      <w:r w:rsidR="007073FF" w:rsidRPr="007073FF">
        <w:rPr>
          <w:rFonts w:ascii="Marianne" w:hAnsi="Marianne"/>
          <w:sz w:val="18"/>
          <w:szCs w:val="18"/>
        </w:rPr>
        <w:t>mi-septembre</w:t>
      </w:r>
      <w:r w:rsidRPr="007073FF">
        <w:rPr>
          <w:rFonts w:ascii="Marianne" w:hAnsi="Marianne"/>
          <w:sz w:val="18"/>
          <w:szCs w:val="18"/>
        </w:rPr>
        <w:t xml:space="preserve"> à </w:t>
      </w:r>
      <w:r w:rsidR="007073FF" w:rsidRPr="007073FF">
        <w:rPr>
          <w:rFonts w:ascii="Marianne" w:hAnsi="Marianne"/>
          <w:sz w:val="18"/>
          <w:szCs w:val="18"/>
        </w:rPr>
        <w:t xml:space="preserve">mi-décembre </w:t>
      </w:r>
      <w:r w:rsidRPr="007073FF">
        <w:rPr>
          <w:rFonts w:ascii="Marianne" w:hAnsi="Marianne"/>
          <w:sz w:val="18"/>
          <w:szCs w:val="18"/>
        </w:rPr>
        <w:t>202</w:t>
      </w:r>
      <w:r w:rsidR="007073FF">
        <w:rPr>
          <w:rFonts w:ascii="Marianne" w:hAnsi="Marianne"/>
          <w:sz w:val="18"/>
          <w:szCs w:val="18"/>
        </w:rPr>
        <w:t>5</w:t>
      </w:r>
      <w:r w:rsidRPr="007073FF">
        <w:rPr>
          <w:rFonts w:ascii="Marianne" w:hAnsi="Marianne"/>
          <w:sz w:val="18"/>
          <w:szCs w:val="18"/>
        </w:rPr>
        <w:t>.</w:t>
      </w:r>
    </w:p>
    <w:p w14:paraId="37A350F6" w14:textId="125732D5" w:rsidR="004A0BD5" w:rsidRPr="007073FF" w:rsidRDefault="004A0BD5" w:rsidP="004A0BD5">
      <w:pPr>
        <w:spacing w:after="0" w:line="240" w:lineRule="auto"/>
        <w:jc w:val="both"/>
        <w:rPr>
          <w:rFonts w:ascii="Marianne" w:hAnsi="Marianne"/>
          <w:sz w:val="18"/>
          <w:szCs w:val="18"/>
        </w:rPr>
      </w:pPr>
      <w:r w:rsidRPr="007073FF">
        <w:rPr>
          <w:rFonts w:ascii="Marianne" w:hAnsi="Marianne"/>
          <w:sz w:val="18"/>
          <w:szCs w:val="18"/>
        </w:rPr>
        <w:t xml:space="preserve">Attention, si la date de démarrage de la prestation peut être amenée à être reculée sur besoin du ministère, il est impératif que la prestation se termine </w:t>
      </w:r>
      <w:r w:rsidR="007073FF" w:rsidRPr="007073FF">
        <w:rPr>
          <w:rFonts w:ascii="Marianne" w:hAnsi="Marianne"/>
          <w:sz w:val="18"/>
          <w:szCs w:val="18"/>
        </w:rPr>
        <w:t>au 31 décembre 2025</w:t>
      </w:r>
      <w:r w:rsidRPr="007073FF">
        <w:rPr>
          <w:rFonts w:ascii="Marianne" w:hAnsi="Marianne"/>
          <w:sz w:val="18"/>
          <w:szCs w:val="18"/>
        </w:rPr>
        <w:t xml:space="preserve">. </w:t>
      </w:r>
    </w:p>
    <w:p w14:paraId="0F65C749" w14:textId="77777777" w:rsidR="004A0BD5" w:rsidRPr="007073FF" w:rsidRDefault="004A0BD5" w:rsidP="004A0BD5">
      <w:pPr>
        <w:spacing w:after="0" w:line="240" w:lineRule="auto"/>
        <w:jc w:val="both"/>
        <w:rPr>
          <w:rFonts w:ascii="Marianne" w:hAnsi="Marianne"/>
          <w:sz w:val="18"/>
          <w:szCs w:val="18"/>
        </w:rPr>
      </w:pPr>
    </w:p>
    <w:p w14:paraId="4E9AEDCC" w14:textId="44DA9BD0" w:rsidR="004A0BD5" w:rsidRPr="00C96E1D" w:rsidRDefault="005E6DD5" w:rsidP="005E6DD5">
      <w:pPr>
        <w:pStyle w:val="StyleNiv4"/>
        <w:numPr>
          <w:ilvl w:val="0"/>
          <w:numId w:val="0"/>
        </w:numPr>
        <w:ind w:left="851"/>
        <w:rPr>
          <w:rFonts w:ascii="Marianne" w:hAnsi="Marianne"/>
          <w:sz w:val="20"/>
          <w:szCs w:val="20"/>
        </w:rPr>
      </w:pPr>
      <w:bookmarkStart w:id="161" w:name="_Toc182993783"/>
      <w:bookmarkStart w:id="162" w:name="_Toc185352445"/>
      <w:r w:rsidRPr="007073FF">
        <w:rPr>
          <w:rFonts w:ascii="Marianne" w:hAnsi="Marianne"/>
          <w:sz w:val="20"/>
          <w:szCs w:val="20"/>
        </w:rPr>
        <w:t xml:space="preserve">5.4.5 </w:t>
      </w:r>
      <w:r w:rsidR="004A0BD5" w:rsidRPr="007073FF">
        <w:rPr>
          <w:rFonts w:ascii="Marianne" w:hAnsi="Marianne"/>
          <w:sz w:val="20"/>
          <w:szCs w:val="20"/>
        </w:rPr>
        <w:t xml:space="preserve">Éléments de volumétrie estimée pour le renouvellement général de </w:t>
      </w:r>
      <w:r w:rsidR="00FF613E" w:rsidRPr="007073FF">
        <w:rPr>
          <w:rFonts w:ascii="Marianne" w:hAnsi="Marianne"/>
          <w:sz w:val="20"/>
          <w:szCs w:val="20"/>
        </w:rPr>
        <w:t>2025</w:t>
      </w:r>
      <w:bookmarkEnd w:id="161"/>
      <w:bookmarkEnd w:id="162"/>
    </w:p>
    <w:p w14:paraId="28A18061" w14:textId="77777777" w:rsidR="001C0332" w:rsidRDefault="001C0332" w:rsidP="004A0BD5">
      <w:pPr>
        <w:spacing w:after="0" w:line="240" w:lineRule="auto"/>
        <w:jc w:val="both"/>
        <w:rPr>
          <w:rFonts w:ascii="Times New Roman" w:hAnsi="Times New Roman"/>
        </w:rPr>
      </w:pPr>
    </w:p>
    <w:p w14:paraId="56C6D7D6" w14:textId="6E2ACC7C" w:rsidR="004A0BD5" w:rsidRPr="00C96E1D" w:rsidRDefault="008A7A2C" w:rsidP="004A0BD5">
      <w:pPr>
        <w:spacing w:after="0" w:line="240" w:lineRule="auto"/>
        <w:jc w:val="both"/>
        <w:rPr>
          <w:rFonts w:ascii="Marianne" w:hAnsi="Marianne"/>
          <w:sz w:val="18"/>
          <w:szCs w:val="18"/>
        </w:rPr>
      </w:pPr>
      <w:r w:rsidRPr="00C96E1D">
        <w:rPr>
          <w:rFonts w:ascii="Marianne" w:hAnsi="Marianne"/>
          <w:sz w:val="18"/>
          <w:szCs w:val="18"/>
        </w:rPr>
        <w:t>U</w:t>
      </w:r>
      <w:r w:rsidR="004A0BD5" w:rsidRPr="00C96E1D">
        <w:rPr>
          <w:rFonts w:ascii="Marianne" w:hAnsi="Marianne"/>
          <w:sz w:val="18"/>
          <w:szCs w:val="18"/>
        </w:rPr>
        <w:t xml:space="preserve">n maximum de 14 512 candidatures devra faire l’objet d’un contrôle administratif. </w:t>
      </w:r>
    </w:p>
    <w:p w14:paraId="25531B57" w14:textId="77777777" w:rsidR="00564924" w:rsidRPr="00C96E1D" w:rsidRDefault="00564924" w:rsidP="004A0BD5">
      <w:pPr>
        <w:spacing w:after="0" w:line="240" w:lineRule="auto"/>
        <w:jc w:val="both"/>
        <w:rPr>
          <w:rFonts w:ascii="Marianne" w:hAnsi="Marianne"/>
          <w:sz w:val="18"/>
          <w:szCs w:val="18"/>
        </w:rPr>
      </w:pPr>
    </w:p>
    <w:p w14:paraId="004C8FFB" w14:textId="125A9A93" w:rsidR="001C0332" w:rsidRPr="00C96E1D" w:rsidRDefault="006B50C1" w:rsidP="004A0BD5">
      <w:pPr>
        <w:spacing w:after="0" w:line="240" w:lineRule="auto"/>
        <w:jc w:val="both"/>
        <w:rPr>
          <w:rFonts w:ascii="Marianne" w:hAnsi="Marianne"/>
          <w:sz w:val="18"/>
          <w:szCs w:val="18"/>
        </w:rPr>
      </w:pPr>
      <w:r w:rsidRPr="00C96E1D">
        <w:rPr>
          <w:rFonts w:ascii="Marianne" w:hAnsi="Marianne"/>
          <w:sz w:val="18"/>
          <w:szCs w:val="18"/>
        </w:rPr>
        <w:t>L</w:t>
      </w:r>
      <w:r w:rsidR="004A0BD5" w:rsidRPr="00C96E1D">
        <w:rPr>
          <w:rFonts w:ascii="Marianne" w:hAnsi="Marianne"/>
          <w:sz w:val="18"/>
          <w:szCs w:val="18"/>
        </w:rPr>
        <w:t xml:space="preserve">es éléments de volumétrie </w:t>
      </w:r>
      <w:r w:rsidRPr="00C96E1D">
        <w:rPr>
          <w:rFonts w:ascii="Marianne" w:hAnsi="Marianne"/>
          <w:sz w:val="18"/>
          <w:szCs w:val="18"/>
        </w:rPr>
        <w:t xml:space="preserve">suivants </w:t>
      </w:r>
      <w:r w:rsidR="004A0BD5" w:rsidRPr="00C96E1D">
        <w:rPr>
          <w:rFonts w:ascii="Marianne" w:hAnsi="Marianne"/>
          <w:sz w:val="18"/>
          <w:szCs w:val="18"/>
        </w:rPr>
        <w:t>sont donnés à titre indicatif</w:t>
      </w:r>
      <w:r w:rsidRPr="00C96E1D">
        <w:rPr>
          <w:rFonts w:ascii="Marianne" w:hAnsi="Marianne"/>
          <w:sz w:val="18"/>
          <w:szCs w:val="18"/>
        </w:rPr>
        <w:t> :</w:t>
      </w:r>
      <w:r w:rsidR="004A0BD5" w:rsidRPr="00C96E1D">
        <w:rPr>
          <w:rFonts w:ascii="Marianne" w:hAnsi="Marianne"/>
          <w:sz w:val="18"/>
          <w:szCs w:val="18"/>
        </w:rPr>
        <w:t xml:space="preserve"> ils sont le reflet des expériences du renouvellement général </w:t>
      </w:r>
      <w:r w:rsidR="00962FA4">
        <w:rPr>
          <w:rFonts w:ascii="Marianne" w:hAnsi="Marianne"/>
          <w:sz w:val="18"/>
          <w:szCs w:val="18"/>
        </w:rPr>
        <w:t>2022</w:t>
      </w:r>
      <w:r w:rsidR="00962FA4" w:rsidRPr="00C96E1D">
        <w:rPr>
          <w:rFonts w:ascii="Marianne" w:hAnsi="Marianne"/>
          <w:sz w:val="18"/>
          <w:szCs w:val="18"/>
        </w:rPr>
        <w:t xml:space="preserve"> </w:t>
      </w:r>
      <w:r w:rsidR="004A0BD5" w:rsidRPr="00C96E1D">
        <w:rPr>
          <w:rFonts w:ascii="Marianne" w:hAnsi="Marianne"/>
          <w:sz w:val="18"/>
          <w:szCs w:val="18"/>
        </w:rPr>
        <w:t>et des opérations de désignations complém</w:t>
      </w:r>
      <w:r w:rsidR="001C0332" w:rsidRPr="00C96E1D">
        <w:rPr>
          <w:rFonts w:ascii="Marianne" w:hAnsi="Marianne"/>
          <w:sz w:val="18"/>
          <w:szCs w:val="18"/>
        </w:rPr>
        <w:t xml:space="preserve">entaires réalisées depuis : </w:t>
      </w:r>
    </w:p>
    <w:p w14:paraId="143C4C94" w14:textId="6EB7DA5D" w:rsidR="001C0332" w:rsidRPr="00C96E1D" w:rsidRDefault="001915C1" w:rsidP="003F5BE3">
      <w:pPr>
        <w:numPr>
          <w:ilvl w:val="0"/>
          <w:numId w:val="47"/>
        </w:numPr>
        <w:spacing w:after="0" w:line="240" w:lineRule="auto"/>
        <w:jc w:val="both"/>
        <w:rPr>
          <w:rFonts w:ascii="Marianne" w:hAnsi="Marianne"/>
          <w:sz w:val="18"/>
          <w:szCs w:val="18"/>
        </w:rPr>
      </w:pPr>
      <w:r>
        <w:rPr>
          <w:rFonts w:ascii="Marianne" w:hAnsi="Marianne"/>
          <w:sz w:val="18"/>
          <w:szCs w:val="18"/>
        </w:rPr>
        <w:t>9326</w:t>
      </w:r>
      <w:r w:rsidR="004A0BD5" w:rsidRPr="00C96E1D">
        <w:rPr>
          <w:rFonts w:ascii="Marianne" w:hAnsi="Marianne"/>
          <w:sz w:val="18"/>
          <w:szCs w:val="18"/>
        </w:rPr>
        <w:t xml:space="preserve"> contrôles de dossier simples : ces contrôles pouvant être réalisés « en autonomie » par le prestataire et </w:t>
      </w:r>
      <w:r>
        <w:rPr>
          <w:rFonts w:ascii="Marianne" w:hAnsi="Marianne"/>
          <w:sz w:val="18"/>
          <w:szCs w:val="18"/>
        </w:rPr>
        <w:t>pouvant nécessiter parfois un simple échange avec le mandataire de liste via le SI-Candidatures</w:t>
      </w:r>
      <w:r w:rsidR="004A0BD5" w:rsidRPr="00C96E1D">
        <w:rPr>
          <w:rFonts w:ascii="Marianne" w:hAnsi="Marianne"/>
          <w:sz w:val="18"/>
          <w:szCs w:val="18"/>
        </w:rPr>
        <w:t>, il s’agit davantage des dossiers des can</w:t>
      </w:r>
      <w:r w:rsidR="001C0332" w:rsidRPr="00C96E1D">
        <w:rPr>
          <w:rFonts w:ascii="Marianne" w:hAnsi="Marianne"/>
          <w:sz w:val="18"/>
          <w:szCs w:val="18"/>
        </w:rPr>
        <w:t>didats du collège des salariés ;</w:t>
      </w:r>
      <w:r>
        <w:rPr>
          <w:rFonts w:ascii="Marianne" w:hAnsi="Marianne"/>
          <w:sz w:val="18"/>
          <w:szCs w:val="18"/>
        </w:rPr>
        <w:t xml:space="preserve">  </w:t>
      </w:r>
    </w:p>
    <w:p w14:paraId="68528CAD" w14:textId="640D98F1" w:rsidR="001C0332" w:rsidRPr="00C96E1D" w:rsidRDefault="001915C1" w:rsidP="003F5BE3">
      <w:pPr>
        <w:numPr>
          <w:ilvl w:val="0"/>
          <w:numId w:val="47"/>
        </w:numPr>
        <w:spacing w:after="0" w:line="240" w:lineRule="auto"/>
        <w:jc w:val="both"/>
        <w:rPr>
          <w:rFonts w:ascii="Marianne" w:hAnsi="Marianne"/>
          <w:sz w:val="18"/>
          <w:szCs w:val="18"/>
        </w:rPr>
      </w:pPr>
      <w:r>
        <w:rPr>
          <w:rFonts w:ascii="Marianne" w:hAnsi="Marianne"/>
          <w:sz w:val="18"/>
          <w:szCs w:val="18"/>
        </w:rPr>
        <w:t>5186</w:t>
      </w:r>
      <w:r w:rsidR="004A0BD5" w:rsidRPr="00C96E1D">
        <w:rPr>
          <w:rFonts w:ascii="Marianne" w:hAnsi="Marianne"/>
          <w:sz w:val="18"/>
          <w:szCs w:val="18"/>
        </w:rPr>
        <w:t xml:space="preserve"> contrôles de dossier complexes : contrôles nécessitant </w:t>
      </w:r>
      <w:r>
        <w:rPr>
          <w:rFonts w:ascii="Marianne" w:hAnsi="Marianne"/>
          <w:sz w:val="18"/>
          <w:szCs w:val="18"/>
        </w:rPr>
        <w:t xml:space="preserve">une analyse, ou </w:t>
      </w:r>
      <w:r w:rsidR="004A0BD5" w:rsidRPr="00C96E1D">
        <w:rPr>
          <w:rFonts w:ascii="Marianne" w:hAnsi="Marianne"/>
          <w:sz w:val="18"/>
          <w:szCs w:val="18"/>
        </w:rPr>
        <w:t xml:space="preserve">au moins 2 échanges avec les mandataires </w:t>
      </w:r>
      <w:r>
        <w:rPr>
          <w:rFonts w:ascii="Marianne" w:hAnsi="Marianne"/>
          <w:sz w:val="18"/>
          <w:szCs w:val="18"/>
        </w:rPr>
        <w:t>de liste et</w:t>
      </w:r>
      <w:r w:rsidR="004A0BD5" w:rsidRPr="00C96E1D">
        <w:rPr>
          <w:rFonts w:ascii="Marianne" w:hAnsi="Marianne"/>
          <w:sz w:val="18"/>
          <w:szCs w:val="18"/>
        </w:rPr>
        <w:t>/ou avec le bureau RHM4, il s’agit davantage des dossiers des candi</w:t>
      </w:r>
      <w:r w:rsidR="001C0332" w:rsidRPr="00C96E1D">
        <w:rPr>
          <w:rFonts w:ascii="Marianne" w:hAnsi="Marianne"/>
          <w:sz w:val="18"/>
          <w:szCs w:val="18"/>
        </w:rPr>
        <w:t>dats du collège des employeurs ;</w:t>
      </w:r>
    </w:p>
    <w:p w14:paraId="41EBB8EC" w14:textId="43740A33" w:rsidR="004A0BD5" w:rsidRDefault="004A0BD5" w:rsidP="003F5BE3">
      <w:pPr>
        <w:numPr>
          <w:ilvl w:val="0"/>
          <w:numId w:val="47"/>
        </w:numPr>
        <w:spacing w:after="0" w:line="240" w:lineRule="auto"/>
        <w:jc w:val="both"/>
        <w:rPr>
          <w:rFonts w:ascii="Marianne" w:hAnsi="Marianne"/>
          <w:sz w:val="18"/>
          <w:szCs w:val="18"/>
        </w:rPr>
      </w:pPr>
      <w:r w:rsidRPr="00C96E1D">
        <w:rPr>
          <w:rFonts w:ascii="Marianne" w:hAnsi="Marianne"/>
          <w:sz w:val="18"/>
          <w:szCs w:val="18"/>
        </w:rPr>
        <w:t>Il convient de noter que cette répartition entre les deux collèges est indicative, chacun des collèges comportant des dossiers simples et des dossiers complexes.</w:t>
      </w:r>
    </w:p>
    <w:p w14:paraId="55B82CCE" w14:textId="537EA574" w:rsidR="001915C1" w:rsidRPr="00C96E1D" w:rsidRDefault="001915C1" w:rsidP="003F5BE3">
      <w:pPr>
        <w:numPr>
          <w:ilvl w:val="0"/>
          <w:numId w:val="47"/>
        </w:numPr>
        <w:spacing w:after="0" w:line="240" w:lineRule="auto"/>
        <w:jc w:val="both"/>
        <w:rPr>
          <w:rFonts w:ascii="Marianne" w:hAnsi="Marianne"/>
          <w:sz w:val="18"/>
          <w:szCs w:val="18"/>
        </w:rPr>
      </w:pPr>
      <w:r>
        <w:rPr>
          <w:rFonts w:ascii="Marianne" w:hAnsi="Marianne"/>
          <w:sz w:val="18"/>
          <w:szCs w:val="18"/>
        </w:rPr>
        <w:t>Ces estimations se fondent sur les retours d’expérience et peuvent varier en fonction du niveau de contrôle opéré.</w:t>
      </w:r>
    </w:p>
    <w:p w14:paraId="0B220D41" w14:textId="77777777" w:rsidR="004A0BD5" w:rsidRPr="00C96E1D" w:rsidRDefault="004A0BD5" w:rsidP="004A0BD5">
      <w:pPr>
        <w:spacing w:after="0" w:line="240" w:lineRule="auto"/>
        <w:jc w:val="both"/>
        <w:rPr>
          <w:rFonts w:ascii="Marianne" w:hAnsi="Marianne"/>
          <w:sz w:val="18"/>
          <w:szCs w:val="18"/>
        </w:rPr>
      </w:pPr>
    </w:p>
    <w:p w14:paraId="1C655C73" w14:textId="77777777" w:rsidR="00204881" w:rsidRDefault="00204881" w:rsidP="004A0BD5">
      <w:pPr>
        <w:spacing w:after="0" w:line="240" w:lineRule="auto"/>
        <w:jc w:val="both"/>
        <w:rPr>
          <w:rFonts w:ascii="Marianne" w:hAnsi="Marianne"/>
          <w:sz w:val="18"/>
        </w:rPr>
      </w:pPr>
    </w:p>
    <w:p w14:paraId="34633016" w14:textId="191381C0" w:rsidR="004A0BD5" w:rsidRPr="0010394E" w:rsidRDefault="004A0BD5" w:rsidP="004A0BD5">
      <w:pPr>
        <w:spacing w:after="0" w:line="240" w:lineRule="auto"/>
        <w:jc w:val="both"/>
        <w:rPr>
          <w:rFonts w:ascii="Marianne" w:hAnsi="Marianne"/>
          <w:sz w:val="18"/>
        </w:rPr>
      </w:pPr>
      <w:r w:rsidRPr="0010394E">
        <w:rPr>
          <w:rFonts w:ascii="Marianne" w:hAnsi="Marianne"/>
          <w:sz w:val="18"/>
        </w:rPr>
        <w:lastRenderedPageBreak/>
        <w:t xml:space="preserve">Le temps </w:t>
      </w:r>
      <w:r w:rsidRPr="00C96E1D">
        <w:rPr>
          <w:rFonts w:ascii="Marianne" w:hAnsi="Marianne"/>
          <w:sz w:val="18"/>
          <w:szCs w:val="18"/>
        </w:rPr>
        <w:t>d’analyse estimé est de :</w:t>
      </w:r>
      <w:r w:rsidRPr="0010394E">
        <w:rPr>
          <w:rFonts w:ascii="Marianne" w:hAnsi="Marianne"/>
          <w:sz w:val="18"/>
        </w:rPr>
        <w:t xml:space="preserve"> </w:t>
      </w:r>
    </w:p>
    <w:p w14:paraId="5ADE95A2" w14:textId="77777777" w:rsidR="00204881" w:rsidRDefault="004A0BD5" w:rsidP="00204881">
      <w:pPr>
        <w:numPr>
          <w:ilvl w:val="0"/>
          <w:numId w:val="48"/>
        </w:numPr>
        <w:spacing w:after="0" w:line="240" w:lineRule="auto"/>
        <w:jc w:val="both"/>
        <w:rPr>
          <w:rFonts w:ascii="Marianne" w:hAnsi="Marianne"/>
          <w:sz w:val="18"/>
        </w:rPr>
      </w:pPr>
      <w:r w:rsidRPr="0010394E">
        <w:rPr>
          <w:rFonts w:ascii="Marianne" w:hAnsi="Marianne"/>
          <w:sz w:val="18"/>
        </w:rPr>
        <w:t xml:space="preserve">Temps moyen de contrôle </w:t>
      </w:r>
      <w:r w:rsidR="001C0332" w:rsidRPr="0010394E">
        <w:rPr>
          <w:rFonts w:ascii="Marianne" w:hAnsi="Marianne"/>
          <w:sz w:val="18"/>
        </w:rPr>
        <w:t>simple pour un dossier : 10 min ;</w:t>
      </w:r>
    </w:p>
    <w:p w14:paraId="54EEEF82" w14:textId="0ABEF58B" w:rsidR="00204881" w:rsidRPr="00204881" w:rsidRDefault="004A0BD5" w:rsidP="00204881">
      <w:pPr>
        <w:numPr>
          <w:ilvl w:val="0"/>
          <w:numId w:val="48"/>
        </w:numPr>
        <w:spacing w:after="0" w:line="240" w:lineRule="auto"/>
        <w:jc w:val="both"/>
        <w:rPr>
          <w:rFonts w:ascii="Marianne" w:hAnsi="Marianne"/>
          <w:sz w:val="18"/>
        </w:rPr>
      </w:pPr>
      <w:r w:rsidRPr="00204881">
        <w:rPr>
          <w:rFonts w:ascii="Marianne" w:hAnsi="Marianne"/>
          <w:sz w:val="18"/>
        </w:rPr>
        <w:t>Temps moyen de contrôle complexe pour un dossier : 30 min</w:t>
      </w:r>
      <w:r w:rsidR="001C0332" w:rsidRPr="00204881">
        <w:rPr>
          <w:rFonts w:ascii="Marianne" w:hAnsi="Marianne"/>
          <w:sz w:val="18"/>
        </w:rPr>
        <w:t> ;</w:t>
      </w:r>
    </w:p>
    <w:p w14:paraId="53DC39FE" w14:textId="77777777" w:rsidR="004A0BD5" w:rsidRPr="00C96E1D" w:rsidRDefault="004A0BD5" w:rsidP="004A0BD5">
      <w:pPr>
        <w:spacing w:after="0" w:line="240" w:lineRule="auto"/>
        <w:jc w:val="both"/>
        <w:rPr>
          <w:rFonts w:ascii="Marianne" w:hAnsi="Marianne"/>
          <w:sz w:val="18"/>
          <w:szCs w:val="18"/>
        </w:rPr>
      </w:pPr>
    </w:p>
    <w:p w14:paraId="42A9B8D0" w14:textId="545BF9FA" w:rsidR="004A0BD5" w:rsidRPr="00C96E1D" w:rsidRDefault="005E6DD5" w:rsidP="005E6DD5">
      <w:pPr>
        <w:pStyle w:val="StyleNiv4"/>
        <w:numPr>
          <w:ilvl w:val="0"/>
          <w:numId w:val="0"/>
        </w:numPr>
        <w:ind w:left="851"/>
        <w:rPr>
          <w:rFonts w:ascii="Marianne" w:hAnsi="Marianne"/>
          <w:sz w:val="20"/>
          <w:szCs w:val="20"/>
        </w:rPr>
      </w:pPr>
      <w:bookmarkStart w:id="163" w:name="_Toc182993784"/>
      <w:bookmarkStart w:id="164" w:name="_Toc185352446"/>
      <w:r>
        <w:rPr>
          <w:rFonts w:ascii="Marianne" w:hAnsi="Marianne"/>
          <w:sz w:val="20"/>
          <w:szCs w:val="20"/>
        </w:rPr>
        <w:t xml:space="preserve">5.4.6 </w:t>
      </w:r>
      <w:r w:rsidR="004A0BD5" w:rsidRPr="00C96E1D">
        <w:rPr>
          <w:rFonts w:ascii="Marianne" w:hAnsi="Marianne"/>
          <w:sz w:val="20"/>
          <w:szCs w:val="20"/>
        </w:rPr>
        <w:t>Période prévisionnelle</w:t>
      </w:r>
      <w:bookmarkEnd w:id="163"/>
      <w:bookmarkEnd w:id="164"/>
      <w:r w:rsidR="004A0BD5" w:rsidRPr="00C96E1D">
        <w:rPr>
          <w:rFonts w:ascii="Marianne" w:hAnsi="Marianne"/>
          <w:sz w:val="20"/>
          <w:szCs w:val="20"/>
        </w:rPr>
        <w:t xml:space="preserve"> </w:t>
      </w:r>
    </w:p>
    <w:p w14:paraId="0423E0DA" w14:textId="77777777" w:rsidR="001C0332" w:rsidRPr="00C96E1D" w:rsidRDefault="001C0332" w:rsidP="004A0BD5">
      <w:pPr>
        <w:spacing w:after="0" w:line="240" w:lineRule="auto"/>
        <w:jc w:val="both"/>
        <w:rPr>
          <w:rFonts w:ascii="Marianne" w:hAnsi="Marianne"/>
          <w:sz w:val="18"/>
          <w:szCs w:val="18"/>
        </w:rPr>
      </w:pPr>
    </w:p>
    <w:p w14:paraId="6F75C423" w14:textId="5EA561DE" w:rsidR="004A0BD5" w:rsidRPr="00C96E1D" w:rsidRDefault="004A0BD5" w:rsidP="004A0BD5">
      <w:pPr>
        <w:spacing w:after="0" w:line="240" w:lineRule="auto"/>
        <w:jc w:val="both"/>
        <w:rPr>
          <w:rFonts w:ascii="Marianne" w:hAnsi="Marianne"/>
          <w:sz w:val="18"/>
          <w:szCs w:val="18"/>
        </w:rPr>
      </w:pPr>
      <w:r w:rsidRPr="00A3395A">
        <w:rPr>
          <w:rFonts w:ascii="Marianne" w:hAnsi="Marianne"/>
          <w:sz w:val="18"/>
          <w:szCs w:val="18"/>
        </w:rPr>
        <w:t xml:space="preserve">De </w:t>
      </w:r>
      <w:r w:rsidR="001F1FB1" w:rsidRPr="00A3395A">
        <w:rPr>
          <w:rFonts w:ascii="Marianne" w:hAnsi="Marianne"/>
          <w:sz w:val="18"/>
          <w:szCs w:val="18"/>
        </w:rPr>
        <w:t xml:space="preserve">mi-septembre </w:t>
      </w:r>
      <w:r w:rsidR="00A3395A">
        <w:rPr>
          <w:rFonts w:ascii="Marianne" w:hAnsi="Marianne"/>
          <w:sz w:val="18"/>
          <w:szCs w:val="18"/>
        </w:rPr>
        <w:t>à mi-</w:t>
      </w:r>
      <w:r w:rsidR="001F1FB1" w:rsidRPr="00A3395A">
        <w:rPr>
          <w:rFonts w:ascii="Marianne" w:hAnsi="Marianne"/>
          <w:sz w:val="18"/>
          <w:szCs w:val="18"/>
        </w:rPr>
        <w:t xml:space="preserve">décembre </w:t>
      </w:r>
      <w:r w:rsidR="00A3395A" w:rsidRPr="00A3395A">
        <w:rPr>
          <w:rFonts w:ascii="Marianne" w:hAnsi="Marianne"/>
          <w:sz w:val="18"/>
          <w:szCs w:val="18"/>
        </w:rPr>
        <w:t>2025</w:t>
      </w:r>
      <w:r w:rsidRPr="00A3395A">
        <w:rPr>
          <w:rFonts w:ascii="Marianne" w:hAnsi="Marianne"/>
          <w:sz w:val="18"/>
          <w:szCs w:val="18"/>
        </w:rPr>
        <w:t>.</w:t>
      </w:r>
    </w:p>
    <w:p w14:paraId="13F274B8" w14:textId="77777777" w:rsidR="001C0332" w:rsidRPr="00C96E1D" w:rsidRDefault="001C0332" w:rsidP="004A0BD5">
      <w:pPr>
        <w:spacing w:after="0" w:line="240" w:lineRule="auto"/>
        <w:jc w:val="both"/>
        <w:rPr>
          <w:rFonts w:ascii="Marianne" w:hAnsi="Marianne"/>
          <w:sz w:val="18"/>
          <w:szCs w:val="18"/>
        </w:rPr>
      </w:pPr>
    </w:p>
    <w:p w14:paraId="57747003" w14:textId="6D6A7FEF" w:rsidR="004A0BD5" w:rsidRDefault="00BF54E1" w:rsidP="004A0BD5">
      <w:pPr>
        <w:spacing w:after="0" w:line="240" w:lineRule="auto"/>
        <w:jc w:val="both"/>
        <w:rPr>
          <w:rFonts w:ascii="Marianne" w:hAnsi="Marianne"/>
          <w:sz w:val="18"/>
          <w:szCs w:val="18"/>
        </w:rPr>
      </w:pPr>
      <w:r>
        <w:rPr>
          <w:rFonts w:ascii="Marianne" w:hAnsi="Marianne"/>
          <w:sz w:val="18"/>
          <w:szCs w:val="18"/>
        </w:rPr>
        <w:t xml:space="preserve">Il est préconisé de ne pas anticiper la </w:t>
      </w:r>
      <w:r w:rsidR="004A0BD5" w:rsidRPr="00C96E1D">
        <w:rPr>
          <w:rFonts w:ascii="Marianne" w:hAnsi="Marianne"/>
          <w:sz w:val="18"/>
          <w:szCs w:val="18"/>
        </w:rPr>
        <w:t xml:space="preserve">prestation de contrôle administratif avant la fin de la période de dépôt des candidatures, </w:t>
      </w:r>
      <w:r>
        <w:rPr>
          <w:rFonts w:ascii="Marianne" w:hAnsi="Marianne"/>
          <w:sz w:val="18"/>
          <w:szCs w:val="18"/>
        </w:rPr>
        <w:t xml:space="preserve">en raison du fait </w:t>
      </w:r>
      <w:r w:rsidR="004A0BD5" w:rsidRPr="00C96E1D">
        <w:rPr>
          <w:rFonts w:ascii="Marianne" w:hAnsi="Marianne"/>
          <w:sz w:val="18"/>
          <w:szCs w:val="18"/>
        </w:rPr>
        <w:t>qu’un dossier peut être modifié jusqu’à la date de fin du dépôt des candidatures</w:t>
      </w:r>
      <w:r>
        <w:rPr>
          <w:rFonts w:ascii="Marianne" w:hAnsi="Marianne"/>
          <w:sz w:val="18"/>
          <w:szCs w:val="18"/>
        </w:rPr>
        <w:t xml:space="preserve">, et que cela nécessiterait un suivi </w:t>
      </w:r>
      <w:proofErr w:type="gramStart"/>
      <w:r>
        <w:rPr>
          <w:rFonts w:ascii="Marianne" w:hAnsi="Marianne"/>
          <w:sz w:val="18"/>
          <w:szCs w:val="18"/>
        </w:rPr>
        <w:t>hors</w:t>
      </w:r>
      <w:proofErr w:type="gramEnd"/>
      <w:r>
        <w:rPr>
          <w:rFonts w:ascii="Marianne" w:hAnsi="Marianne"/>
          <w:sz w:val="18"/>
          <w:szCs w:val="18"/>
        </w:rPr>
        <w:t xml:space="preserve"> SI-Candidatures</w:t>
      </w:r>
      <w:r w:rsidR="00A00ECF">
        <w:rPr>
          <w:rFonts w:ascii="Marianne" w:hAnsi="Marianne"/>
          <w:sz w:val="18"/>
          <w:szCs w:val="18"/>
        </w:rPr>
        <w:t xml:space="preserve"> (Cf. supra)</w:t>
      </w:r>
      <w:r>
        <w:rPr>
          <w:rFonts w:ascii="Marianne" w:hAnsi="Marianne"/>
          <w:sz w:val="18"/>
          <w:szCs w:val="18"/>
        </w:rPr>
        <w:t>.</w:t>
      </w:r>
    </w:p>
    <w:p w14:paraId="6A4FA0A4" w14:textId="77777777" w:rsidR="00BF54E1" w:rsidRDefault="00BF54E1" w:rsidP="004A0BD5">
      <w:pPr>
        <w:spacing w:after="0" w:line="240" w:lineRule="auto"/>
        <w:jc w:val="both"/>
        <w:rPr>
          <w:rFonts w:ascii="Marianne" w:hAnsi="Marianne"/>
          <w:sz w:val="18"/>
          <w:szCs w:val="18"/>
        </w:rPr>
      </w:pPr>
    </w:p>
    <w:p w14:paraId="1B3B23F3" w14:textId="216015D1" w:rsidR="00A3395A" w:rsidRPr="00C96E1D" w:rsidRDefault="002C2B1A" w:rsidP="004A0BD5">
      <w:pPr>
        <w:spacing w:after="0" w:line="240" w:lineRule="auto"/>
        <w:jc w:val="both"/>
        <w:rPr>
          <w:rFonts w:ascii="Marianne" w:hAnsi="Marianne"/>
          <w:sz w:val="18"/>
          <w:szCs w:val="18"/>
        </w:rPr>
      </w:pPr>
      <w:r>
        <w:rPr>
          <w:rFonts w:ascii="Marianne" w:hAnsi="Marianne"/>
          <w:sz w:val="18"/>
          <w:szCs w:val="18"/>
        </w:rPr>
        <w:t>En l’état de planification prévisionnelle, l</w:t>
      </w:r>
      <w:r w:rsidR="00A3395A">
        <w:rPr>
          <w:rFonts w:ascii="Marianne" w:hAnsi="Marianne"/>
          <w:sz w:val="18"/>
          <w:szCs w:val="18"/>
        </w:rPr>
        <w:t xml:space="preserve">a prestation se déroule majoritairement sur la période allant de mi-septembre à </w:t>
      </w:r>
      <w:r w:rsidR="00A3395A" w:rsidRPr="00A3395A">
        <w:rPr>
          <w:rFonts w:ascii="Marianne" w:hAnsi="Marianne"/>
          <w:sz w:val="18"/>
          <w:szCs w:val="18"/>
        </w:rPr>
        <w:t>fin novembre avec une activité résiduelle sur les 15 premiers jours de décembre 2025</w:t>
      </w:r>
      <w:r w:rsidR="00A3395A">
        <w:rPr>
          <w:rFonts w:ascii="Marianne" w:hAnsi="Marianne"/>
          <w:sz w:val="18"/>
          <w:szCs w:val="18"/>
        </w:rPr>
        <w:t xml:space="preserve"> pour la fiabilisation du projet d’arrêté de nomination des conseillers à nommer.</w:t>
      </w:r>
    </w:p>
    <w:p w14:paraId="28FA13A2" w14:textId="77777777" w:rsidR="004A0BD5" w:rsidRPr="00C96E1D" w:rsidRDefault="004A0BD5" w:rsidP="004A0BD5">
      <w:pPr>
        <w:spacing w:after="0" w:line="240" w:lineRule="auto"/>
        <w:jc w:val="both"/>
        <w:rPr>
          <w:rFonts w:ascii="Marianne" w:hAnsi="Marianne"/>
          <w:sz w:val="18"/>
          <w:szCs w:val="18"/>
        </w:rPr>
      </w:pPr>
    </w:p>
    <w:p w14:paraId="1CD000F3" w14:textId="10F1AFE3" w:rsidR="004A0BD5" w:rsidRPr="005E6DD5" w:rsidRDefault="005E6DD5" w:rsidP="005E6DD5">
      <w:pPr>
        <w:pStyle w:val="StyleNiv4"/>
        <w:numPr>
          <w:ilvl w:val="0"/>
          <w:numId w:val="0"/>
        </w:numPr>
        <w:ind w:left="851"/>
        <w:rPr>
          <w:rFonts w:ascii="Marianne" w:hAnsi="Marianne"/>
          <w:sz w:val="20"/>
          <w:szCs w:val="20"/>
        </w:rPr>
      </w:pPr>
      <w:bookmarkStart w:id="165" w:name="_Toc182993785"/>
      <w:bookmarkStart w:id="166" w:name="_Toc185352447"/>
      <w:r>
        <w:rPr>
          <w:rFonts w:ascii="Marianne" w:hAnsi="Marianne"/>
          <w:sz w:val="20"/>
          <w:szCs w:val="20"/>
        </w:rPr>
        <w:t xml:space="preserve">5.4.7 </w:t>
      </w:r>
      <w:r w:rsidR="004A0BD5" w:rsidRPr="005E6DD5">
        <w:rPr>
          <w:rFonts w:ascii="Marianne" w:hAnsi="Marianne"/>
          <w:sz w:val="20"/>
          <w:szCs w:val="20"/>
        </w:rPr>
        <w:t>Unités d’œuvre</w:t>
      </w:r>
      <w:bookmarkEnd w:id="165"/>
      <w:bookmarkEnd w:id="166"/>
    </w:p>
    <w:p w14:paraId="72C12E9C" w14:textId="77777777" w:rsidR="001C0332" w:rsidRPr="00C96E1D" w:rsidRDefault="001C0332" w:rsidP="004A0BD5">
      <w:pPr>
        <w:spacing w:after="0" w:line="240" w:lineRule="auto"/>
        <w:jc w:val="both"/>
        <w:rPr>
          <w:rFonts w:ascii="Marianne" w:hAnsi="Marianne"/>
          <w:sz w:val="18"/>
          <w:szCs w:val="18"/>
        </w:rPr>
      </w:pPr>
    </w:p>
    <w:p w14:paraId="782609AF" w14:textId="4ACDDF72" w:rsidR="004A0BD5" w:rsidRPr="00C96E1D" w:rsidRDefault="004A0BD5" w:rsidP="004A0BD5">
      <w:pPr>
        <w:spacing w:after="0" w:line="240" w:lineRule="auto"/>
        <w:jc w:val="both"/>
        <w:rPr>
          <w:rFonts w:ascii="Marianne" w:hAnsi="Marianne"/>
          <w:sz w:val="18"/>
          <w:szCs w:val="18"/>
        </w:rPr>
      </w:pPr>
      <w:r w:rsidRPr="00C96E1D">
        <w:rPr>
          <w:rFonts w:ascii="Marianne" w:hAnsi="Marianne"/>
          <w:sz w:val="18"/>
          <w:szCs w:val="18"/>
        </w:rPr>
        <w:t>L’ensemble des prestations sont des prestations</w:t>
      </w:r>
      <w:r w:rsidR="005C5535" w:rsidRPr="00C96E1D">
        <w:rPr>
          <w:rFonts w:ascii="Marianne" w:hAnsi="Marianne"/>
          <w:sz w:val="18"/>
          <w:szCs w:val="18"/>
        </w:rPr>
        <w:t xml:space="preserve"> </w:t>
      </w:r>
      <w:r w:rsidR="005E6DD5" w:rsidRPr="00C96E1D">
        <w:rPr>
          <w:rFonts w:ascii="Marianne" w:hAnsi="Marianne"/>
          <w:sz w:val="18"/>
          <w:szCs w:val="18"/>
        </w:rPr>
        <w:t>réalisées dans les locaux du titulaire</w:t>
      </w:r>
      <w:r w:rsidR="005E6DD5">
        <w:rPr>
          <w:rFonts w:ascii="Marianne" w:hAnsi="Marianne"/>
          <w:sz w:val="18"/>
          <w:szCs w:val="18"/>
        </w:rPr>
        <w:t xml:space="preserve"> </w:t>
      </w:r>
      <w:r w:rsidR="00F12C6F" w:rsidRPr="00C96E1D">
        <w:rPr>
          <w:rFonts w:ascii="Marianne" w:hAnsi="Marianne"/>
          <w:sz w:val="18"/>
          <w:szCs w:val="18"/>
        </w:rPr>
        <w:t xml:space="preserve">à prix forfaitaire </w:t>
      </w:r>
      <w:r w:rsidR="005E6DD5">
        <w:rPr>
          <w:rFonts w:ascii="Marianne" w:hAnsi="Marianne"/>
          <w:sz w:val="18"/>
          <w:szCs w:val="18"/>
        </w:rPr>
        <w:t>défini dans le bordereau des prix</w:t>
      </w:r>
      <w:r w:rsidRPr="00C96E1D">
        <w:rPr>
          <w:rFonts w:ascii="Marianne" w:hAnsi="Marianne"/>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1C0332" w:rsidRPr="00C96E1D" w14:paraId="399FC4E0" w14:textId="77777777" w:rsidTr="00053C03">
        <w:tc>
          <w:tcPr>
            <w:tcW w:w="4606" w:type="dxa"/>
            <w:shd w:val="clear" w:color="auto" w:fill="auto"/>
          </w:tcPr>
          <w:p w14:paraId="664E77E2" w14:textId="77777777" w:rsidR="001C0332" w:rsidRPr="00C96E1D" w:rsidRDefault="001C0332" w:rsidP="00053C03">
            <w:pPr>
              <w:spacing w:after="0" w:line="240" w:lineRule="auto"/>
              <w:jc w:val="both"/>
              <w:rPr>
                <w:rFonts w:ascii="Marianne" w:hAnsi="Marianne"/>
                <w:sz w:val="18"/>
                <w:szCs w:val="18"/>
              </w:rPr>
            </w:pPr>
            <w:r w:rsidRPr="00C96E1D">
              <w:rPr>
                <w:rFonts w:ascii="Marianne" w:hAnsi="Marianne"/>
                <w:sz w:val="18"/>
                <w:szCs w:val="18"/>
              </w:rPr>
              <w:t>P4 – Contrôle administratif (14512 dossiers à traiter) Prestation effectuée dans les locaux du prestataire</w:t>
            </w:r>
            <w:r w:rsidRPr="00C96E1D">
              <w:rPr>
                <w:rFonts w:ascii="Marianne" w:hAnsi="Marianne"/>
                <w:sz w:val="18"/>
                <w:szCs w:val="18"/>
              </w:rPr>
              <w:tab/>
            </w:r>
          </w:p>
        </w:tc>
        <w:tc>
          <w:tcPr>
            <w:tcW w:w="4606" w:type="dxa"/>
            <w:shd w:val="clear" w:color="auto" w:fill="auto"/>
          </w:tcPr>
          <w:p w14:paraId="6B59F5EF" w14:textId="77777777" w:rsidR="001C0332" w:rsidRPr="00C96E1D" w:rsidRDefault="001C0332" w:rsidP="00053C03">
            <w:pPr>
              <w:spacing w:after="0" w:line="240" w:lineRule="auto"/>
              <w:jc w:val="both"/>
              <w:rPr>
                <w:rFonts w:ascii="Marianne" w:hAnsi="Marianne"/>
                <w:sz w:val="18"/>
                <w:szCs w:val="18"/>
              </w:rPr>
            </w:pPr>
            <w:r w:rsidRPr="00C96E1D">
              <w:rPr>
                <w:rFonts w:ascii="Marianne" w:hAnsi="Marianne"/>
                <w:sz w:val="18"/>
                <w:szCs w:val="18"/>
              </w:rPr>
              <w:t>UO-P4</w:t>
            </w:r>
          </w:p>
          <w:p w14:paraId="753CD40C" w14:textId="77777777" w:rsidR="001C0332" w:rsidRPr="00C96E1D" w:rsidRDefault="001C0332" w:rsidP="00053C03">
            <w:pPr>
              <w:spacing w:after="0" w:line="240" w:lineRule="auto"/>
              <w:jc w:val="both"/>
              <w:rPr>
                <w:rFonts w:ascii="Marianne" w:hAnsi="Marianne"/>
                <w:sz w:val="18"/>
                <w:szCs w:val="18"/>
              </w:rPr>
            </w:pPr>
          </w:p>
        </w:tc>
      </w:tr>
    </w:tbl>
    <w:p w14:paraId="41508A3C" w14:textId="5701FA7E" w:rsidR="004A0BD5" w:rsidRDefault="004A0BD5" w:rsidP="00437A63">
      <w:pPr>
        <w:spacing w:after="0" w:line="240" w:lineRule="auto"/>
        <w:jc w:val="both"/>
        <w:rPr>
          <w:rFonts w:ascii="Marianne" w:hAnsi="Marianne"/>
          <w:sz w:val="18"/>
          <w:szCs w:val="18"/>
        </w:rPr>
      </w:pPr>
    </w:p>
    <w:p w14:paraId="01F3AB10" w14:textId="77777777" w:rsidR="005E6DD5" w:rsidRPr="00C96E1D" w:rsidRDefault="005E6DD5" w:rsidP="00437A63">
      <w:pPr>
        <w:spacing w:after="0" w:line="240" w:lineRule="auto"/>
        <w:jc w:val="both"/>
        <w:rPr>
          <w:rFonts w:ascii="Marianne" w:hAnsi="Marianne"/>
          <w:sz w:val="18"/>
          <w:szCs w:val="18"/>
        </w:rPr>
      </w:pPr>
    </w:p>
    <w:p w14:paraId="49D3F6DD" w14:textId="77777777" w:rsidR="00232701" w:rsidRDefault="00232701" w:rsidP="0010394E">
      <w:pPr>
        <w:pStyle w:val="StyleNiv2"/>
      </w:pPr>
      <w:bookmarkStart w:id="167" w:name="_Toc182993786"/>
      <w:bookmarkStart w:id="168" w:name="_Toc185352448"/>
      <w:r>
        <w:t>Modalités d’exécution des prestations</w:t>
      </w:r>
      <w:bookmarkEnd w:id="167"/>
      <w:bookmarkEnd w:id="168"/>
    </w:p>
    <w:p w14:paraId="63B258AB" w14:textId="77777777" w:rsidR="007933B5" w:rsidRDefault="007933B5" w:rsidP="00DF6CC0">
      <w:pPr>
        <w:spacing w:after="0" w:line="240" w:lineRule="auto"/>
        <w:jc w:val="both"/>
        <w:rPr>
          <w:rFonts w:ascii="Times New Roman" w:eastAsia="Times New Roman" w:hAnsi="Times New Roman"/>
          <w:lang w:eastAsia="fr-FR"/>
        </w:rPr>
      </w:pPr>
      <w:bookmarkStart w:id="169" w:name="__RefHeading__2932_235243951"/>
      <w:bookmarkEnd w:id="169"/>
    </w:p>
    <w:p w14:paraId="4C0096E6" w14:textId="22C3DBD4" w:rsidR="00564924" w:rsidRPr="0010394E" w:rsidRDefault="00564924" w:rsidP="00C96E1D">
      <w:pPr>
        <w:pStyle w:val="Style3"/>
        <w:numPr>
          <w:ilvl w:val="1"/>
          <w:numId w:val="63"/>
        </w:numPr>
        <w:spacing w:before="0"/>
        <w:rPr>
          <w:lang w:val="fr-FR"/>
        </w:rPr>
      </w:pPr>
      <w:bookmarkStart w:id="170" w:name="_Toc182993787"/>
      <w:bookmarkStart w:id="171" w:name="_Toc185352449"/>
      <w:r w:rsidRPr="0010394E">
        <w:rPr>
          <w:lang w:val="fr-FR"/>
        </w:rPr>
        <w:t>Informatique</w:t>
      </w:r>
      <w:bookmarkEnd w:id="170"/>
      <w:bookmarkEnd w:id="171"/>
    </w:p>
    <w:p w14:paraId="4DA9DC48" w14:textId="77777777" w:rsidR="00564924" w:rsidRPr="00C96E1D" w:rsidRDefault="00564924" w:rsidP="00DF6CC0">
      <w:pPr>
        <w:spacing w:after="0" w:line="240" w:lineRule="auto"/>
        <w:jc w:val="both"/>
        <w:rPr>
          <w:rFonts w:ascii="Marianne" w:eastAsia="Times New Roman" w:hAnsi="Marianne"/>
          <w:sz w:val="18"/>
          <w:szCs w:val="18"/>
          <w:lang w:eastAsia="fr-FR"/>
        </w:rPr>
      </w:pPr>
    </w:p>
    <w:p w14:paraId="0874911F" w14:textId="1CF11758" w:rsidR="00564924" w:rsidRPr="00C96E1D" w:rsidRDefault="00564924" w:rsidP="00564924">
      <w:pPr>
        <w:spacing w:after="0" w:line="240" w:lineRule="auto"/>
        <w:jc w:val="both"/>
        <w:rPr>
          <w:rFonts w:ascii="Marianne" w:eastAsia="Times New Roman" w:hAnsi="Marianne"/>
          <w:sz w:val="18"/>
          <w:szCs w:val="18"/>
          <w:lang w:eastAsia="fr-FR"/>
        </w:rPr>
      </w:pPr>
      <w:bookmarkStart w:id="172" w:name="_Hlk183010338"/>
      <w:r w:rsidRPr="00C96E1D">
        <w:rPr>
          <w:rFonts w:ascii="Marianne" w:eastAsia="Times New Roman" w:hAnsi="Marianne"/>
          <w:sz w:val="18"/>
          <w:szCs w:val="18"/>
          <w:lang w:eastAsia="fr-FR"/>
        </w:rPr>
        <w:t xml:space="preserve">Le </w:t>
      </w:r>
      <w:r w:rsidR="00D52843">
        <w:rPr>
          <w:rFonts w:ascii="Marianne" w:eastAsia="Times New Roman" w:hAnsi="Marianne"/>
          <w:sz w:val="18"/>
          <w:szCs w:val="18"/>
          <w:lang w:eastAsia="fr-FR"/>
        </w:rPr>
        <w:t>ministère de la Justice</w:t>
      </w:r>
      <w:r w:rsidRPr="00C96E1D">
        <w:rPr>
          <w:rFonts w:ascii="Marianne" w:eastAsia="Times New Roman" w:hAnsi="Marianne"/>
          <w:sz w:val="18"/>
          <w:szCs w:val="18"/>
          <w:lang w:eastAsia="fr-FR"/>
        </w:rPr>
        <w:t xml:space="preserve"> met à disposition du prestataire</w:t>
      </w:r>
      <w:r w:rsidR="00E13B7D" w:rsidRPr="00C96E1D">
        <w:rPr>
          <w:rFonts w:ascii="Marianne" w:eastAsia="Times New Roman" w:hAnsi="Marianne"/>
          <w:sz w:val="18"/>
          <w:szCs w:val="18"/>
          <w:lang w:eastAsia="fr-FR"/>
        </w:rPr>
        <w:t xml:space="preserve">, dans la </w:t>
      </w:r>
      <w:r w:rsidR="00E13B7D" w:rsidRPr="00BF54E1">
        <w:rPr>
          <w:rFonts w:ascii="Marianne" w:eastAsia="Times New Roman" w:hAnsi="Marianne"/>
          <w:sz w:val="18"/>
          <w:szCs w:val="18"/>
          <w:lang w:eastAsia="fr-FR"/>
        </w:rPr>
        <w:t>limite de 3</w:t>
      </w:r>
      <w:r w:rsidR="00BF54E1" w:rsidRPr="00BF54E1">
        <w:rPr>
          <w:rFonts w:ascii="Marianne" w:eastAsia="Times New Roman" w:hAnsi="Marianne"/>
          <w:sz w:val="18"/>
          <w:szCs w:val="18"/>
          <w:lang w:eastAsia="fr-FR"/>
        </w:rPr>
        <w:t>2</w:t>
      </w:r>
      <w:r w:rsidR="00E13B7D" w:rsidRPr="00BF54E1">
        <w:rPr>
          <w:rFonts w:ascii="Marianne" w:eastAsia="Times New Roman" w:hAnsi="Marianne"/>
          <w:sz w:val="18"/>
          <w:szCs w:val="18"/>
          <w:lang w:eastAsia="fr-FR"/>
        </w:rPr>
        <w:t>,</w:t>
      </w:r>
      <w:r w:rsidRPr="00BF54E1">
        <w:rPr>
          <w:rFonts w:ascii="Marianne" w:eastAsia="Times New Roman" w:hAnsi="Marianne"/>
          <w:sz w:val="18"/>
          <w:szCs w:val="18"/>
          <w:lang w:eastAsia="fr-FR"/>
        </w:rPr>
        <w:t xml:space="preserve"> des</w:t>
      </w:r>
      <w:r w:rsidRPr="00C96E1D">
        <w:rPr>
          <w:rFonts w:ascii="Marianne" w:eastAsia="Times New Roman" w:hAnsi="Marianne"/>
          <w:sz w:val="18"/>
          <w:szCs w:val="18"/>
          <w:lang w:eastAsia="fr-FR"/>
        </w:rPr>
        <w:t xml:space="preserve"> postes informatiques</w:t>
      </w:r>
      <w:r w:rsidR="00BC377A" w:rsidRPr="00C96E1D">
        <w:rPr>
          <w:rFonts w:ascii="Marianne" w:eastAsia="Times New Roman" w:hAnsi="Marianne"/>
          <w:sz w:val="18"/>
          <w:szCs w:val="18"/>
          <w:lang w:eastAsia="fr-FR"/>
        </w:rPr>
        <w:t xml:space="preserve"> portables</w:t>
      </w:r>
      <w:r w:rsidRPr="00C96E1D">
        <w:rPr>
          <w:rFonts w:ascii="Marianne" w:eastAsia="Times New Roman" w:hAnsi="Marianne"/>
          <w:sz w:val="18"/>
          <w:szCs w:val="18"/>
          <w:lang w:eastAsia="fr-FR"/>
        </w:rPr>
        <w:t xml:space="preserve"> nécessaires à la réalisation de la prestation d’assistance et de contrôle afin de garantir l’accès au </w:t>
      </w:r>
      <w:r w:rsidR="00B23F2E">
        <w:rPr>
          <w:rFonts w:ascii="Marianne" w:eastAsia="Times New Roman" w:hAnsi="Marianne"/>
          <w:sz w:val="18"/>
          <w:szCs w:val="18"/>
          <w:lang w:eastAsia="fr-FR"/>
        </w:rPr>
        <w:t>SI-Candidatures</w:t>
      </w:r>
      <w:r w:rsidR="00E13B7D" w:rsidRPr="00C96E1D">
        <w:rPr>
          <w:rFonts w:ascii="Marianne" w:eastAsia="Times New Roman" w:hAnsi="Marianne"/>
          <w:sz w:val="18"/>
          <w:szCs w:val="18"/>
          <w:lang w:eastAsia="fr-FR"/>
        </w:rPr>
        <w:t xml:space="preserve"> </w:t>
      </w:r>
      <w:r w:rsidRPr="00C96E1D">
        <w:rPr>
          <w:rFonts w:ascii="Marianne" w:eastAsia="Times New Roman" w:hAnsi="Marianne"/>
          <w:sz w:val="18"/>
          <w:szCs w:val="18"/>
          <w:lang w:eastAsia="fr-FR"/>
        </w:rPr>
        <w:t xml:space="preserve">et sécuriser informatiquement les données. </w:t>
      </w:r>
      <w:r w:rsidR="00780B3D" w:rsidRPr="00C96E1D">
        <w:rPr>
          <w:rFonts w:ascii="Marianne" w:eastAsia="Times New Roman" w:hAnsi="Marianne"/>
          <w:sz w:val="18"/>
          <w:szCs w:val="18"/>
          <w:lang w:eastAsia="fr-FR"/>
        </w:rPr>
        <w:t>L’utilisation normale requier</w:t>
      </w:r>
      <w:r w:rsidR="00187D38" w:rsidRPr="00C96E1D">
        <w:rPr>
          <w:rFonts w:ascii="Marianne" w:eastAsia="Times New Roman" w:hAnsi="Marianne"/>
          <w:sz w:val="18"/>
          <w:szCs w:val="18"/>
          <w:lang w:eastAsia="fr-FR"/>
        </w:rPr>
        <w:t xml:space="preserve">t de disposer de doubles écrans, ceux-ci ne sont pas </w:t>
      </w:r>
      <w:r w:rsidR="00780B3D" w:rsidRPr="00C96E1D">
        <w:rPr>
          <w:rFonts w:ascii="Marianne" w:eastAsia="Times New Roman" w:hAnsi="Marianne"/>
          <w:sz w:val="18"/>
          <w:szCs w:val="18"/>
          <w:lang w:eastAsia="fr-FR"/>
        </w:rPr>
        <w:t>fournis par le ministère.</w:t>
      </w:r>
    </w:p>
    <w:p w14:paraId="7AF0195E" w14:textId="77777777" w:rsidR="00564924" w:rsidRPr="00C96E1D" w:rsidRDefault="00564924" w:rsidP="00564924">
      <w:pPr>
        <w:spacing w:after="0" w:line="240" w:lineRule="auto"/>
        <w:jc w:val="both"/>
        <w:rPr>
          <w:rFonts w:ascii="Marianne" w:eastAsia="Times New Roman" w:hAnsi="Marianne"/>
          <w:sz w:val="18"/>
          <w:szCs w:val="18"/>
          <w:lang w:eastAsia="fr-FR"/>
        </w:rPr>
      </w:pPr>
    </w:p>
    <w:p w14:paraId="680A1372" w14:textId="5EE74F70" w:rsidR="00564924" w:rsidRPr="00C96E1D" w:rsidRDefault="00564924" w:rsidP="00564924">
      <w:pPr>
        <w:spacing w:after="0" w:line="240" w:lineRule="auto"/>
        <w:jc w:val="both"/>
        <w:rPr>
          <w:rFonts w:ascii="Marianne" w:eastAsia="Times New Roman" w:hAnsi="Marianne"/>
          <w:sz w:val="18"/>
          <w:szCs w:val="18"/>
          <w:lang w:eastAsia="fr-FR"/>
        </w:rPr>
      </w:pPr>
      <w:r w:rsidRPr="00C96E1D">
        <w:rPr>
          <w:rFonts w:ascii="Marianne" w:eastAsia="Times New Roman" w:hAnsi="Marianne"/>
          <w:sz w:val="18"/>
          <w:szCs w:val="18"/>
          <w:lang w:eastAsia="fr-FR"/>
        </w:rPr>
        <w:t>Le prestataire fourni</w:t>
      </w:r>
      <w:r w:rsidR="00187D38" w:rsidRPr="00C96E1D">
        <w:rPr>
          <w:rFonts w:ascii="Marianne" w:eastAsia="Times New Roman" w:hAnsi="Marianne"/>
          <w:sz w:val="18"/>
          <w:szCs w:val="18"/>
          <w:lang w:eastAsia="fr-FR"/>
        </w:rPr>
        <w:t>t</w:t>
      </w:r>
      <w:r w:rsidRPr="00C96E1D">
        <w:rPr>
          <w:rFonts w:ascii="Marianne" w:eastAsia="Times New Roman" w:hAnsi="Marianne"/>
          <w:sz w:val="18"/>
          <w:szCs w:val="18"/>
          <w:lang w:eastAsia="fr-FR"/>
        </w:rPr>
        <w:t xml:space="preserve"> les accès à Internet au moyen d’une connexion </w:t>
      </w:r>
      <w:proofErr w:type="spellStart"/>
      <w:r w:rsidRPr="00C96E1D">
        <w:rPr>
          <w:rFonts w:ascii="Marianne" w:eastAsia="Times New Roman" w:hAnsi="Marianne"/>
          <w:sz w:val="18"/>
          <w:szCs w:val="18"/>
          <w:lang w:eastAsia="fr-FR"/>
        </w:rPr>
        <w:t>WiFi</w:t>
      </w:r>
      <w:proofErr w:type="spellEnd"/>
      <w:r w:rsidRPr="00C96E1D">
        <w:rPr>
          <w:rFonts w:ascii="Marianne" w:eastAsia="Times New Roman" w:hAnsi="Marianne"/>
          <w:sz w:val="18"/>
          <w:szCs w:val="18"/>
          <w:lang w:eastAsia="fr-FR"/>
        </w:rPr>
        <w:t xml:space="preserve"> performante </w:t>
      </w:r>
      <w:r w:rsidR="00BC377A" w:rsidRPr="00C96E1D">
        <w:rPr>
          <w:rFonts w:ascii="Marianne" w:eastAsia="Times New Roman" w:hAnsi="Marianne"/>
          <w:sz w:val="18"/>
          <w:szCs w:val="18"/>
          <w:lang w:eastAsia="fr-FR"/>
        </w:rPr>
        <w:t>ou équiva</w:t>
      </w:r>
      <w:r w:rsidR="00187D38" w:rsidRPr="00C96E1D">
        <w:rPr>
          <w:rFonts w:ascii="Marianne" w:eastAsia="Times New Roman" w:hAnsi="Marianne"/>
          <w:sz w:val="18"/>
          <w:szCs w:val="18"/>
          <w:lang w:eastAsia="fr-FR"/>
        </w:rPr>
        <w:t>le</w:t>
      </w:r>
      <w:r w:rsidR="00BC377A" w:rsidRPr="00C96E1D">
        <w:rPr>
          <w:rFonts w:ascii="Marianne" w:eastAsia="Times New Roman" w:hAnsi="Marianne"/>
          <w:sz w:val="18"/>
          <w:szCs w:val="18"/>
          <w:lang w:eastAsia="fr-FR"/>
        </w:rPr>
        <w:t xml:space="preserve">nte </w:t>
      </w:r>
      <w:r w:rsidRPr="00C96E1D">
        <w:rPr>
          <w:rFonts w:ascii="Marianne" w:eastAsia="Times New Roman" w:hAnsi="Marianne"/>
          <w:sz w:val="18"/>
          <w:szCs w:val="18"/>
          <w:lang w:eastAsia="fr-FR"/>
        </w:rPr>
        <w:t xml:space="preserve">afin que les postes informatiques puissent se connecter, au travers d’un VPN, au </w:t>
      </w:r>
      <w:r w:rsidR="00D52843">
        <w:rPr>
          <w:rFonts w:ascii="Marianne" w:eastAsia="Times New Roman" w:hAnsi="Marianne"/>
          <w:sz w:val="18"/>
          <w:szCs w:val="18"/>
          <w:lang w:eastAsia="fr-FR"/>
        </w:rPr>
        <w:t>ministère de la Justice</w:t>
      </w:r>
      <w:r w:rsidRPr="00C96E1D">
        <w:rPr>
          <w:rFonts w:ascii="Marianne" w:eastAsia="Times New Roman" w:hAnsi="Marianne"/>
          <w:sz w:val="18"/>
          <w:szCs w:val="18"/>
          <w:lang w:eastAsia="fr-FR"/>
        </w:rPr>
        <w:t>.</w:t>
      </w:r>
    </w:p>
    <w:p w14:paraId="6598F69F" w14:textId="77777777" w:rsidR="00564924" w:rsidRPr="00C96E1D" w:rsidRDefault="00564924" w:rsidP="00564924">
      <w:pPr>
        <w:spacing w:after="0" w:line="240" w:lineRule="auto"/>
        <w:jc w:val="both"/>
        <w:rPr>
          <w:rFonts w:ascii="Marianne" w:eastAsia="Times New Roman" w:hAnsi="Marianne"/>
          <w:sz w:val="18"/>
          <w:szCs w:val="18"/>
          <w:lang w:eastAsia="fr-FR"/>
        </w:rPr>
      </w:pPr>
    </w:p>
    <w:p w14:paraId="383A156B" w14:textId="77777777" w:rsidR="00564924" w:rsidRPr="00C96E1D" w:rsidRDefault="00564924" w:rsidP="00564924">
      <w:pPr>
        <w:spacing w:after="0" w:line="240" w:lineRule="auto"/>
        <w:jc w:val="both"/>
        <w:rPr>
          <w:rFonts w:ascii="Marianne" w:eastAsia="Times New Roman" w:hAnsi="Marianne"/>
          <w:sz w:val="18"/>
          <w:szCs w:val="18"/>
          <w:lang w:eastAsia="fr-FR"/>
        </w:rPr>
      </w:pPr>
      <w:r w:rsidRPr="00C96E1D">
        <w:rPr>
          <w:rFonts w:ascii="Marianne" w:eastAsia="Times New Roman" w:hAnsi="Marianne"/>
          <w:sz w:val="18"/>
          <w:szCs w:val="18"/>
          <w:lang w:eastAsia="fr-FR"/>
        </w:rPr>
        <w:t>Le ministère assure le bon fonctionnement permanent de la liaison VPN durant toute la durée d’exécution des prestations commandées dans le cadre du présent cahier des charges.</w:t>
      </w:r>
    </w:p>
    <w:p w14:paraId="275473AD" w14:textId="77777777" w:rsidR="00564924" w:rsidRPr="00C96E1D" w:rsidRDefault="00564924" w:rsidP="00564924">
      <w:pPr>
        <w:spacing w:after="0" w:line="240" w:lineRule="auto"/>
        <w:jc w:val="both"/>
        <w:rPr>
          <w:rFonts w:ascii="Marianne" w:eastAsia="Times New Roman" w:hAnsi="Marianne"/>
          <w:sz w:val="18"/>
          <w:szCs w:val="18"/>
          <w:lang w:eastAsia="fr-FR"/>
        </w:rPr>
      </w:pPr>
    </w:p>
    <w:p w14:paraId="6DE68A76" w14:textId="16E37691" w:rsidR="00564924" w:rsidRPr="00C96E1D" w:rsidRDefault="00564924" w:rsidP="00564924">
      <w:pPr>
        <w:spacing w:after="0" w:line="240" w:lineRule="auto"/>
        <w:jc w:val="both"/>
        <w:rPr>
          <w:rFonts w:ascii="Marianne" w:eastAsia="Times New Roman" w:hAnsi="Marianne"/>
          <w:sz w:val="18"/>
          <w:szCs w:val="18"/>
          <w:lang w:eastAsia="fr-FR"/>
        </w:rPr>
      </w:pPr>
      <w:r w:rsidRPr="00C96E1D">
        <w:rPr>
          <w:rFonts w:ascii="Marianne" w:eastAsia="Times New Roman" w:hAnsi="Marianne"/>
          <w:sz w:val="18"/>
          <w:szCs w:val="18"/>
          <w:lang w:eastAsia="fr-FR"/>
        </w:rPr>
        <w:t xml:space="preserve">Le prestataire s’engage à alerter immédiatement le </w:t>
      </w:r>
      <w:r w:rsidR="00D52843">
        <w:rPr>
          <w:rFonts w:ascii="Marianne" w:eastAsia="Times New Roman" w:hAnsi="Marianne"/>
          <w:sz w:val="18"/>
          <w:szCs w:val="18"/>
          <w:lang w:eastAsia="fr-FR"/>
        </w:rPr>
        <w:t>ministère de la Justice</w:t>
      </w:r>
      <w:r w:rsidRPr="00C96E1D">
        <w:rPr>
          <w:rFonts w:ascii="Marianne" w:eastAsia="Times New Roman" w:hAnsi="Marianne"/>
          <w:sz w:val="18"/>
          <w:szCs w:val="18"/>
          <w:lang w:eastAsia="fr-FR"/>
        </w:rPr>
        <w:t xml:space="preserve"> d’un dysfonctionnement constaté pour permettre d’engager tous moyens techniques et humains pour intervenir en cas de difficulté de fonctionnement.</w:t>
      </w:r>
    </w:p>
    <w:p w14:paraId="439F33E9" w14:textId="2C2DD80D" w:rsidR="00537A8E" w:rsidRDefault="00537A8E" w:rsidP="00DF6CC0">
      <w:pPr>
        <w:spacing w:after="0" w:line="240" w:lineRule="auto"/>
        <w:jc w:val="both"/>
        <w:rPr>
          <w:rFonts w:ascii="Marianne" w:eastAsia="Times New Roman" w:hAnsi="Marianne"/>
          <w:sz w:val="18"/>
          <w:szCs w:val="18"/>
          <w:lang w:eastAsia="fr-FR"/>
        </w:rPr>
      </w:pPr>
    </w:p>
    <w:p w14:paraId="10920339" w14:textId="77777777" w:rsidR="00FB756F" w:rsidRPr="00FB756F" w:rsidRDefault="00FB756F" w:rsidP="00FB756F">
      <w:pPr>
        <w:spacing w:after="0" w:line="240" w:lineRule="auto"/>
        <w:jc w:val="both"/>
        <w:rPr>
          <w:rFonts w:ascii="Marianne" w:eastAsia="Times New Roman" w:hAnsi="Marianne"/>
          <w:sz w:val="18"/>
          <w:szCs w:val="18"/>
          <w:lang w:eastAsia="fr-FR"/>
        </w:rPr>
      </w:pPr>
      <w:r w:rsidRPr="00FB756F">
        <w:rPr>
          <w:rFonts w:ascii="Marianne" w:eastAsia="Times New Roman" w:hAnsi="Marianne"/>
          <w:sz w:val="18"/>
          <w:szCs w:val="18"/>
          <w:lang w:eastAsia="fr-FR"/>
        </w:rPr>
        <w:t>Le titulaire s’engage à respecter les modalités de remise et de restitution du matériel mis à sa disposition qui lui seront communiquées par le ministère.</w:t>
      </w:r>
    </w:p>
    <w:p w14:paraId="4C925B7A" w14:textId="77777777" w:rsidR="00FB756F" w:rsidRPr="00FB756F" w:rsidRDefault="00FB756F" w:rsidP="00FB756F">
      <w:pPr>
        <w:spacing w:after="0" w:line="240" w:lineRule="auto"/>
        <w:jc w:val="both"/>
        <w:rPr>
          <w:rFonts w:ascii="Marianne" w:eastAsia="Times New Roman" w:hAnsi="Marianne"/>
          <w:sz w:val="18"/>
          <w:szCs w:val="18"/>
          <w:lang w:eastAsia="fr-FR"/>
        </w:rPr>
      </w:pPr>
    </w:p>
    <w:p w14:paraId="25CC32E2" w14:textId="77777777" w:rsidR="00FB756F" w:rsidRPr="00FB756F" w:rsidRDefault="00FB756F" w:rsidP="00FB756F">
      <w:pPr>
        <w:spacing w:after="0" w:line="240" w:lineRule="auto"/>
        <w:jc w:val="both"/>
        <w:rPr>
          <w:rFonts w:ascii="Marianne" w:eastAsia="Times New Roman" w:hAnsi="Marianne"/>
          <w:sz w:val="18"/>
          <w:szCs w:val="18"/>
          <w:lang w:eastAsia="fr-FR"/>
        </w:rPr>
      </w:pPr>
      <w:r w:rsidRPr="00FB756F">
        <w:rPr>
          <w:rFonts w:ascii="Marianne" w:eastAsia="Times New Roman" w:hAnsi="Marianne"/>
          <w:sz w:val="18"/>
          <w:szCs w:val="18"/>
          <w:lang w:eastAsia="fr-FR"/>
        </w:rPr>
        <w:t>Il s’engage à signer le Procès-Verbal de restitution établi lors de la restitution des postes informatiques au ministère de la justice à l’échéance des prestations ou à tout moment en cas d’interruption du marché quel qu’en soit le motif. Le PV répertorie le nombre, le type et l’état des postes restitués par le titulaire.</w:t>
      </w:r>
    </w:p>
    <w:bookmarkEnd w:id="172"/>
    <w:p w14:paraId="25C8E098" w14:textId="77777777" w:rsidR="00FB756F" w:rsidRPr="00FB756F" w:rsidRDefault="00FB756F" w:rsidP="00FB756F">
      <w:pPr>
        <w:spacing w:after="0" w:line="240" w:lineRule="auto"/>
        <w:jc w:val="both"/>
        <w:rPr>
          <w:rFonts w:ascii="Marianne" w:eastAsia="Times New Roman" w:hAnsi="Marianne"/>
          <w:sz w:val="18"/>
          <w:szCs w:val="18"/>
          <w:lang w:eastAsia="fr-FR"/>
        </w:rPr>
      </w:pPr>
    </w:p>
    <w:p w14:paraId="265CEE8D" w14:textId="77777777" w:rsidR="00FB756F" w:rsidRPr="00FB756F" w:rsidRDefault="00FB756F" w:rsidP="00FB756F">
      <w:pPr>
        <w:spacing w:after="0" w:line="240" w:lineRule="auto"/>
        <w:jc w:val="both"/>
        <w:rPr>
          <w:rFonts w:ascii="Marianne" w:eastAsia="Times New Roman" w:hAnsi="Marianne"/>
          <w:sz w:val="18"/>
          <w:szCs w:val="18"/>
          <w:lang w:eastAsia="fr-FR"/>
        </w:rPr>
      </w:pPr>
      <w:bookmarkStart w:id="173" w:name="_Hlk184041100"/>
      <w:r w:rsidRPr="00FB756F">
        <w:rPr>
          <w:rFonts w:ascii="Marianne" w:eastAsia="Times New Roman" w:hAnsi="Marianne"/>
          <w:sz w:val="18"/>
          <w:szCs w:val="18"/>
          <w:lang w:eastAsia="fr-FR"/>
        </w:rPr>
        <w:t xml:space="preserve">Un constat contradictoire est établi lors de la restitution du matériel, au ministère. Si le titulaire ne peut restituer en bon état un matériel, pour quelque motif que ce soit, le ministère décide, après s'être informé </w:t>
      </w:r>
      <w:r w:rsidRPr="00FB756F">
        <w:rPr>
          <w:rFonts w:ascii="Marianne" w:eastAsia="Times New Roman" w:hAnsi="Marianne"/>
          <w:sz w:val="18"/>
          <w:szCs w:val="18"/>
          <w:lang w:eastAsia="fr-FR"/>
        </w:rPr>
        <w:lastRenderedPageBreak/>
        <w:t>des possibilités du titulaire, de la mesure de réparation à appliquer : remplacement, remise en état ou remboursement.</w:t>
      </w:r>
    </w:p>
    <w:p w14:paraId="56386E10" w14:textId="77777777" w:rsidR="00FB756F" w:rsidRPr="00FB756F" w:rsidRDefault="00FB756F" w:rsidP="00FB756F">
      <w:pPr>
        <w:spacing w:after="0" w:line="240" w:lineRule="auto"/>
        <w:jc w:val="both"/>
        <w:rPr>
          <w:rFonts w:ascii="Marianne" w:eastAsia="Times New Roman" w:hAnsi="Marianne"/>
          <w:sz w:val="18"/>
          <w:szCs w:val="18"/>
          <w:lang w:eastAsia="fr-FR"/>
        </w:rPr>
      </w:pPr>
    </w:p>
    <w:p w14:paraId="5146AE6D" w14:textId="09A86D53" w:rsidR="004A4162" w:rsidRPr="008E7320" w:rsidRDefault="00FB756F" w:rsidP="004A4162">
      <w:pPr>
        <w:spacing w:after="0" w:line="240" w:lineRule="auto"/>
        <w:jc w:val="both"/>
        <w:rPr>
          <w:rFonts w:ascii="Marianne" w:eastAsia="Times New Roman" w:hAnsi="Marianne"/>
          <w:sz w:val="18"/>
          <w:szCs w:val="18"/>
          <w:lang w:eastAsia="fr-FR"/>
        </w:rPr>
      </w:pPr>
      <w:r w:rsidRPr="00FB756F">
        <w:rPr>
          <w:rFonts w:ascii="Marianne" w:eastAsia="Times New Roman" w:hAnsi="Marianne"/>
          <w:sz w:val="18"/>
          <w:szCs w:val="18"/>
          <w:lang w:eastAsia="fr-FR"/>
        </w:rPr>
        <w:t>Le titulaire est tenu de faire assurer, à ses frais, préalablement à leur mise à sa disposition et tant qu'il en dispose, les matériels qui lui ont été confiés et d'être en mesure, à tout moment de l'exécution du marché, de justifier qu'il s'est acquitté de cette obligation d'assurance.</w:t>
      </w:r>
      <w:bookmarkEnd w:id="173"/>
    </w:p>
    <w:p w14:paraId="23BE008B" w14:textId="4165740C" w:rsidR="00780B3D" w:rsidRPr="008E7320" w:rsidRDefault="00780B3D" w:rsidP="00DF6CC0">
      <w:pPr>
        <w:spacing w:after="0" w:line="240" w:lineRule="auto"/>
        <w:jc w:val="both"/>
        <w:rPr>
          <w:rFonts w:ascii="Marianne" w:eastAsia="Times New Roman" w:hAnsi="Marianne"/>
          <w:sz w:val="18"/>
          <w:szCs w:val="18"/>
          <w:lang w:eastAsia="fr-FR"/>
        </w:rPr>
      </w:pPr>
    </w:p>
    <w:p w14:paraId="4D974317" w14:textId="77777777" w:rsidR="00C32B0C" w:rsidRPr="0010394E" w:rsidRDefault="00C32B0C" w:rsidP="008E7320">
      <w:pPr>
        <w:pStyle w:val="Style3"/>
        <w:numPr>
          <w:ilvl w:val="1"/>
          <w:numId w:val="63"/>
        </w:numPr>
        <w:spacing w:before="0"/>
        <w:rPr>
          <w:lang w:val="fr-FR"/>
        </w:rPr>
      </w:pPr>
      <w:bookmarkStart w:id="174" w:name="_Toc182993788"/>
      <w:bookmarkStart w:id="175" w:name="_Toc185352450"/>
      <w:r w:rsidRPr="0010394E">
        <w:rPr>
          <w:lang w:val="fr-FR"/>
        </w:rPr>
        <w:t>Représentation des parties</w:t>
      </w:r>
      <w:bookmarkEnd w:id="174"/>
      <w:bookmarkEnd w:id="175"/>
    </w:p>
    <w:p w14:paraId="3EF5B434" w14:textId="77777777" w:rsidR="00C32B0C" w:rsidRPr="00DC755B" w:rsidRDefault="00C32B0C" w:rsidP="00DC755B">
      <w:pPr>
        <w:spacing w:after="0" w:line="240" w:lineRule="auto"/>
        <w:jc w:val="both"/>
        <w:rPr>
          <w:rFonts w:ascii="Times New Roman" w:eastAsia="Times New Roman" w:hAnsi="Times New Roman"/>
          <w:lang w:eastAsia="fr-FR"/>
        </w:rPr>
      </w:pPr>
    </w:p>
    <w:p w14:paraId="730F097A" w14:textId="193283C2" w:rsidR="00C32B0C" w:rsidRPr="008E7320" w:rsidRDefault="00C32B0C" w:rsidP="001F20A4">
      <w:pPr>
        <w:pStyle w:val="StyleNiv4"/>
        <w:numPr>
          <w:ilvl w:val="2"/>
          <w:numId w:val="63"/>
        </w:numPr>
        <w:pBdr>
          <w:left w:val="single" w:sz="8" w:space="4" w:color="FFFFFF"/>
          <w:bottom w:val="single" w:sz="8" w:space="1" w:color="FFFFFF"/>
        </w:pBdr>
        <w:rPr>
          <w:rFonts w:ascii="Marianne" w:hAnsi="Marianne"/>
          <w:sz w:val="20"/>
          <w:szCs w:val="20"/>
        </w:rPr>
      </w:pPr>
      <w:bookmarkStart w:id="176" w:name="_Toc182993789"/>
      <w:bookmarkStart w:id="177" w:name="_Toc185352451"/>
      <w:r w:rsidRPr="008E7320">
        <w:rPr>
          <w:rFonts w:ascii="Marianne" w:hAnsi="Marianne"/>
          <w:sz w:val="20"/>
          <w:szCs w:val="20"/>
        </w:rPr>
        <w:t>Représentation du titulaire</w:t>
      </w:r>
      <w:bookmarkEnd w:id="176"/>
      <w:bookmarkEnd w:id="177"/>
    </w:p>
    <w:p w14:paraId="22EB7E50" w14:textId="77777777" w:rsidR="00C32B0C" w:rsidRPr="008E7320" w:rsidRDefault="00C32B0C" w:rsidP="00DC755B">
      <w:pPr>
        <w:spacing w:after="0" w:line="240" w:lineRule="auto"/>
        <w:jc w:val="both"/>
        <w:rPr>
          <w:rFonts w:ascii="Marianne" w:eastAsia="Times New Roman" w:hAnsi="Marianne"/>
          <w:sz w:val="18"/>
          <w:szCs w:val="18"/>
          <w:lang w:eastAsia="fr-FR"/>
        </w:rPr>
      </w:pPr>
    </w:p>
    <w:p w14:paraId="3F59999B" w14:textId="57949C11" w:rsidR="00C32B0C" w:rsidRPr="008E7320" w:rsidRDefault="00C32B0C" w:rsidP="00C32B0C">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Le titulaire désigne un ou plusieurs interlocuteurs, habilités à le représenter </w:t>
      </w:r>
      <w:r w:rsidR="008A1C15" w:rsidRPr="008E7320">
        <w:rPr>
          <w:rFonts w:ascii="Marianne" w:eastAsia="Times New Roman" w:hAnsi="Marianne"/>
          <w:sz w:val="18"/>
          <w:szCs w:val="18"/>
          <w:lang w:eastAsia="fr-FR"/>
        </w:rPr>
        <w:t>auprès de l'administration</w:t>
      </w:r>
      <w:r w:rsidRPr="008E7320">
        <w:rPr>
          <w:rFonts w:ascii="Marianne" w:eastAsia="Times New Roman" w:hAnsi="Marianne"/>
          <w:sz w:val="18"/>
          <w:szCs w:val="18"/>
          <w:lang w:eastAsia="fr-FR"/>
        </w:rPr>
        <w:t xml:space="preserve"> pour les besoins de l'exécution </w:t>
      </w:r>
      <w:r w:rsidR="00317E4B" w:rsidRPr="008E7320">
        <w:rPr>
          <w:rFonts w:ascii="Marianne" w:eastAsia="Times New Roman" w:hAnsi="Marianne"/>
          <w:sz w:val="18"/>
          <w:szCs w:val="18"/>
          <w:lang w:eastAsia="fr-FR"/>
        </w:rPr>
        <w:t>du marché</w:t>
      </w:r>
      <w:r w:rsidRPr="008E7320">
        <w:rPr>
          <w:rFonts w:ascii="Marianne" w:eastAsia="Times New Roman" w:hAnsi="Marianne"/>
          <w:sz w:val="18"/>
          <w:szCs w:val="18"/>
          <w:lang w:eastAsia="fr-FR"/>
        </w:rPr>
        <w:t xml:space="preserve">. </w:t>
      </w:r>
      <w:r w:rsidR="000F1A54" w:rsidRPr="008E7320">
        <w:rPr>
          <w:rFonts w:ascii="Marianne" w:eastAsia="Times New Roman" w:hAnsi="Marianne"/>
          <w:b/>
          <w:bCs/>
          <w:sz w:val="18"/>
          <w:szCs w:val="18"/>
          <w:lang w:eastAsia="fr-FR"/>
        </w:rPr>
        <w:t>Cet ou ces in</w:t>
      </w:r>
      <w:r w:rsidR="005C5482" w:rsidRPr="008E7320">
        <w:rPr>
          <w:rFonts w:ascii="Marianne" w:eastAsia="Times New Roman" w:hAnsi="Marianne"/>
          <w:b/>
          <w:bCs/>
          <w:sz w:val="18"/>
          <w:szCs w:val="18"/>
          <w:lang w:eastAsia="fr-FR"/>
        </w:rPr>
        <w:t xml:space="preserve">terlocuteurs sont désignés dans </w:t>
      </w:r>
      <w:r w:rsidR="000F1A54" w:rsidRPr="008E7320">
        <w:rPr>
          <w:rFonts w:ascii="Marianne" w:eastAsia="Times New Roman" w:hAnsi="Marianne"/>
          <w:b/>
          <w:bCs/>
          <w:sz w:val="18"/>
          <w:szCs w:val="18"/>
          <w:lang w:eastAsia="fr-FR"/>
        </w:rPr>
        <w:t>l’offre</w:t>
      </w:r>
      <w:r w:rsidR="004553A7" w:rsidRPr="008E7320">
        <w:rPr>
          <w:rFonts w:ascii="Marianne" w:eastAsia="Times New Roman" w:hAnsi="Marianne"/>
          <w:b/>
          <w:bCs/>
          <w:sz w:val="18"/>
          <w:szCs w:val="18"/>
          <w:lang w:eastAsia="fr-FR"/>
        </w:rPr>
        <w:t xml:space="preserve"> du titulaire</w:t>
      </w:r>
      <w:r w:rsidR="000F1A54" w:rsidRPr="008E7320">
        <w:rPr>
          <w:rFonts w:ascii="Marianne" w:eastAsia="Times New Roman" w:hAnsi="Marianne"/>
          <w:b/>
          <w:bCs/>
          <w:sz w:val="18"/>
          <w:szCs w:val="18"/>
          <w:lang w:eastAsia="fr-FR"/>
        </w:rPr>
        <w:t>.</w:t>
      </w:r>
    </w:p>
    <w:p w14:paraId="6B66A147" w14:textId="77777777" w:rsidR="00C32B0C" w:rsidRPr="008E7320" w:rsidRDefault="00C32B0C" w:rsidP="00C32B0C">
      <w:pPr>
        <w:spacing w:after="0" w:line="240" w:lineRule="auto"/>
        <w:jc w:val="both"/>
        <w:rPr>
          <w:rFonts w:ascii="Marianne" w:eastAsia="Times New Roman" w:hAnsi="Marianne"/>
          <w:sz w:val="18"/>
          <w:szCs w:val="18"/>
          <w:lang w:eastAsia="fr-FR"/>
        </w:rPr>
      </w:pPr>
    </w:p>
    <w:p w14:paraId="5B46160E" w14:textId="77777777" w:rsidR="00C32B0C" w:rsidRPr="008E7320" w:rsidRDefault="00C32B0C" w:rsidP="00C32B0C">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Le titulaire s'engage à informer, sans délai, l'administration de toute modification d'interlocuteur désigné.</w:t>
      </w:r>
    </w:p>
    <w:p w14:paraId="2AC8FB44" w14:textId="77777777" w:rsidR="00381614" w:rsidRPr="008E7320" w:rsidRDefault="00381614" w:rsidP="00C32B0C">
      <w:pPr>
        <w:spacing w:after="0" w:line="240" w:lineRule="auto"/>
        <w:jc w:val="both"/>
        <w:rPr>
          <w:rFonts w:ascii="Marianne" w:eastAsia="Times New Roman" w:hAnsi="Marianne"/>
          <w:sz w:val="20"/>
          <w:szCs w:val="20"/>
          <w:lang w:eastAsia="fr-FR"/>
        </w:rPr>
      </w:pPr>
    </w:p>
    <w:p w14:paraId="7B5C33EB" w14:textId="77777777" w:rsidR="00C32B0C" w:rsidRPr="008E7320" w:rsidRDefault="00C32B0C" w:rsidP="001F20A4">
      <w:pPr>
        <w:pStyle w:val="StyleNiv4"/>
        <w:numPr>
          <w:ilvl w:val="2"/>
          <w:numId w:val="63"/>
        </w:numPr>
        <w:pBdr>
          <w:left w:val="single" w:sz="8" w:space="4" w:color="FFFFFF"/>
          <w:bottom w:val="single" w:sz="8" w:space="1" w:color="FFFFFF"/>
        </w:pBdr>
        <w:rPr>
          <w:rFonts w:ascii="Marianne" w:hAnsi="Marianne"/>
          <w:sz w:val="20"/>
          <w:szCs w:val="20"/>
        </w:rPr>
      </w:pPr>
      <w:bookmarkStart w:id="178" w:name="_Toc182993790"/>
      <w:bookmarkStart w:id="179" w:name="_Toc185352452"/>
      <w:r w:rsidRPr="008E7320">
        <w:rPr>
          <w:rFonts w:ascii="Marianne" w:hAnsi="Marianne"/>
          <w:sz w:val="20"/>
          <w:szCs w:val="20"/>
        </w:rPr>
        <w:t>Représentation de l’administration – interlocuteurs du titulaire</w:t>
      </w:r>
      <w:bookmarkEnd w:id="178"/>
      <w:bookmarkEnd w:id="179"/>
    </w:p>
    <w:p w14:paraId="1B40C4DF" w14:textId="77777777" w:rsidR="00115FBE" w:rsidRPr="008E7320" w:rsidRDefault="00115FBE" w:rsidP="00C32B0C">
      <w:pPr>
        <w:spacing w:after="0" w:line="240" w:lineRule="auto"/>
        <w:jc w:val="both"/>
        <w:rPr>
          <w:rFonts w:ascii="Marianne" w:eastAsia="Times New Roman" w:hAnsi="Marianne"/>
          <w:sz w:val="18"/>
          <w:szCs w:val="18"/>
          <w:lang w:eastAsia="fr-FR"/>
        </w:rPr>
      </w:pPr>
    </w:p>
    <w:p w14:paraId="1ECD544A" w14:textId="10CEB238" w:rsidR="00C32B0C" w:rsidRPr="008E7320" w:rsidRDefault="00C32B0C" w:rsidP="00C32B0C">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Le nom des interlocuteurs chargés du suivi de l'exécution </w:t>
      </w:r>
      <w:r w:rsidR="00317E4B" w:rsidRPr="008E7320">
        <w:rPr>
          <w:rFonts w:ascii="Marianne" w:eastAsia="Times New Roman" w:hAnsi="Marianne"/>
          <w:sz w:val="18"/>
          <w:szCs w:val="18"/>
          <w:lang w:eastAsia="fr-FR"/>
        </w:rPr>
        <w:t xml:space="preserve">du marché </w:t>
      </w:r>
      <w:r w:rsidRPr="008E7320">
        <w:rPr>
          <w:rFonts w:ascii="Marianne" w:eastAsia="Times New Roman" w:hAnsi="Marianne"/>
          <w:sz w:val="18"/>
          <w:szCs w:val="18"/>
          <w:lang w:eastAsia="fr-FR"/>
        </w:rPr>
        <w:t>seront communiqués lors de</w:t>
      </w:r>
      <w:r w:rsidR="00317E4B" w:rsidRPr="008E7320">
        <w:rPr>
          <w:rFonts w:ascii="Marianne" w:eastAsia="Times New Roman" w:hAnsi="Marianne"/>
          <w:sz w:val="18"/>
          <w:szCs w:val="18"/>
          <w:lang w:eastAsia="fr-FR"/>
        </w:rPr>
        <w:t xml:space="preserve"> sa notification</w:t>
      </w:r>
      <w:r w:rsidRPr="008E7320">
        <w:rPr>
          <w:rFonts w:ascii="Marianne" w:eastAsia="Times New Roman" w:hAnsi="Marianne"/>
          <w:sz w:val="18"/>
          <w:szCs w:val="18"/>
          <w:lang w:eastAsia="zh-CN"/>
        </w:rPr>
        <w:t>.</w:t>
      </w:r>
      <w:r w:rsidRPr="008E7320">
        <w:rPr>
          <w:rFonts w:ascii="Marianne" w:eastAsia="Times New Roman" w:hAnsi="Marianne"/>
          <w:sz w:val="18"/>
          <w:szCs w:val="18"/>
          <w:lang w:eastAsia="fr-FR"/>
        </w:rPr>
        <w:t xml:space="preserve"> </w:t>
      </w:r>
    </w:p>
    <w:p w14:paraId="462753FA" w14:textId="77777777" w:rsidR="00C32B0C" w:rsidRPr="008E7320" w:rsidRDefault="00C32B0C" w:rsidP="00C32B0C">
      <w:pPr>
        <w:spacing w:after="0" w:line="240" w:lineRule="auto"/>
        <w:jc w:val="both"/>
        <w:rPr>
          <w:rFonts w:ascii="Marianne" w:eastAsia="Times New Roman" w:hAnsi="Marianne"/>
          <w:sz w:val="18"/>
          <w:szCs w:val="18"/>
          <w:lang w:eastAsia="fr-FR"/>
        </w:rPr>
      </w:pPr>
    </w:p>
    <w:p w14:paraId="6DCD8764" w14:textId="77777777" w:rsidR="00C32B0C" w:rsidRPr="008E7320" w:rsidRDefault="00C32B0C" w:rsidP="00C32B0C">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L'administration notifie toute modification d'interlocuteur au titulaire.</w:t>
      </w:r>
    </w:p>
    <w:p w14:paraId="00D004EA" w14:textId="77777777" w:rsidR="00C32B0C" w:rsidRPr="008E7320" w:rsidRDefault="00C32B0C" w:rsidP="00C32B0C">
      <w:pPr>
        <w:spacing w:after="0" w:line="240" w:lineRule="auto"/>
        <w:rPr>
          <w:rFonts w:ascii="Marianne" w:hAnsi="Marianne"/>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25"/>
        <w:gridCol w:w="3827"/>
      </w:tblGrid>
      <w:tr w:rsidR="00C32B0C" w:rsidRPr="006B32F0" w14:paraId="0BEC8708" w14:textId="77777777" w:rsidTr="008C64A9">
        <w:tc>
          <w:tcPr>
            <w:tcW w:w="0" w:type="auto"/>
            <w:shd w:val="clear" w:color="auto" w:fill="E6E6E6"/>
            <w:vAlign w:val="center"/>
          </w:tcPr>
          <w:p w14:paraId="4759229B" w14:textId="77777777" w:rsidR="00C32B0C" w:rsidRPr="008E7320" w:rsidRDefault="00C32B0C" w:rsidP="00A465C0">
            <w:pPr>
              <w:spacing w:after="0" w:line="240" w:lineRule="auto"/>
              <w:jc w:val="center"/>
              <w:rPr>
                <w:rFonts w:ascii="Marianne" w:hAnsi="Marianne"/>
                <w:b/>
                <w:sz w:val="18"/>
                <w:szCs w:val="18"/>
              </w:rPr>
            </w:pPr>
            <w:r w:rsidRPr="008E7320">
              <w:rPr>
                <w:rFonts w:ascii="Marianne" w:hAnsi="Marianne"/>
                <w:b/>
                <w:sz w:val="18"/>
                <w:szCs w:val="18"/>
              </w:rPr>
              <w:t>N</w:t>
            </w:r>
            <w:r w:rsidR="00A465C0" w:rsidRPr="008E7320">
              <w:rPr>
                <w:rFonts w:ascii="Marianne" w:hAnsi="Marianne"/>
                <w:b/>
                <w:sz w:val="18"/>
                <w:szCs w:val="18"/>
              </w:rPr>
              <w:t>ature du suivi</w:t>
            </w:r>
          </w:p>
        </w:tc>
        <w:tc>
          <w:tcPr>
            <w:tcW w:w="3825" w:type="dxa"/>
            <w:shd w:val="clear" w:color="auto" w:fill="E6E6E6"/>
            <w:vAlign w:val="center"/>
          </w:tcPr>
          <w:p w14:paraId="4191647C" w14:textId="77777777" w:rsidR="00C32B0C" w:rsidRPr="008E7320" w:rsidRDefault="00C32B0C" w:rsidP="008C64A9">
            <w:pPr>
              <w:spacing w:after="0" w:line="240" w:lineRule="auto"/>
              <w:jc w:val="center"/>
              <w:rPr>
                <w:rFonts w:ascii="Marianne" w:hAnsi="Marianne"/>
                <w:b/>
                <w:sz w:val="18"/>
                <w:szCs w:val="18"/>
              </w:rPr>
            </w:pPr>
            <w:r w:rsidRPr="008E7320">
              <w:rPr>
                <w:rFonts w:ascii="Marianne" w:hAnsi="Marianne"/>
                <w:b/>
                <w:sz w:val="18"/>
                <w:szCs w:val="18"/>
              </w:rPr>
              <w:t>Interlocuteur du titulaire</w:t>
            </w:r>
          </w:p>
        </w:tc>
        <w:tc>
          <w:tcPr>
            <w:tcW w:w="3827" w:type="dxa"/>
            <w:shd w:val="clear" w:color="auto" w:fill="E6E6E6"/>
            <w:vAlign w:val="center"/>
          </w:tcPr>
          <w:p w14:paraId="01C8B5A1" w14:textId="77777777" w:rsidR="00C32B0C" w:rsidRPr="008E7320" w:rsidRDefault="00C32B0C" w:rsidP="008C64A9">
            <w:pPr>
              <w:spacing w:after="0" w:line="240" w:lineRule="auto"/>
              <w:jc w:val="center"/>
              <w:rPr>
                <w:rFonts w:ascii="Marianne" w:hAnsi="Marianne"/>
                <w:b/>
                <w:sz w:val="18"/>
                <w:szCs w:val="18"/>
              </w:rPr>
            </w:pPr>
            <w:r w:rsidRPr="008E7320">
              <w:rPr>
                <w:rFonts w:ascii="Marianne" w:hAnsi="Marianne"/>
                <w:b/>
                <w:sz w:val="18"/>
                <w:szCs w:val="18"/>
              </w:rPr>
              <w:t>Etablissement des documents et traitement des actes d’exécution suivants :</w:t>
            </w:r>
          </w:p>
        </w:tc>
      </w:tr>
      <w:tr w:rsidR="00C32B0C" w:rsidRPr="006B32F0" w14:paraId="3E2ABD3B" w14:textId="77777777" w:rsidTr="00A465C0">
        <w:tc>
          <w:tcPr>
            <w:tcW w:w="0" w:type="auto"/>
            <w:shd w:val="clear" w:color="auto" w:fill="E6E6E6"/>
            <w:vAlign w:val="center"/>
          </w:tcPr>
          <w:p w14:paraId="0C04F176" w14:textId="6311E87D" w:rsidR="00B70D83" w:rsidRPr="008E7320" w:rsidRDefault="00C32B0C" w:rsidP="00317E4B">
            <w:pPr>
              <w:spacing w:after="0" w:line="240" w:lineRule="auto"/>
              <w:jc w:val="center"/>
              <w:rPr>
                <w:rFonts w:ascii="Marianne" w:hAnsi="Marianne"/>
                <w:b/>
                <w:sz w:val="18"/>
                <w:szCs w:val="18"/>
              </w:rPr>
            </w:pPr>
            <w:r w:rsidRPr="008E7320">
              <w:rPr>
                <w:rFonts w:ascii="Marianne" w:hAnsi="Marianne"/>
                <w:b/>
                <w:sz w:val="18"/>
                <w:szCs w:val="18"/>
              </w:rPr>
              <w:t xml:space="preserve">Suivi contractuel et administratif </w:t>
            </w:r>
            <w:r w:rsidR="00317E4B" w:rsidRPr="008E7320">
              <w:rPr>
                <w:rFonts w:ascii="Marianne" w:hAnsi="Marianne"/>
                <w:b/>
                <w:sz w:val="18"/>
                <w:szCs w:val="18"/>
              </w:rPr>
              <w:t>du marché</w:t>
            </w:r>
          </w:p>
        </w:tc>
        <w:tc>
          <w:tcPr>
            <w:tcW w:w="3825" w:type="dxa"/>
            <w:shd w:val="clear" w:color="auto" w:fill="auto"/>
            <w:vAlign w:val="center"/>
          </w:tcPr>
          <w:p w14:paraId="34B00524" w14:textId="77777777" w:rsidR="00C32B0C" w:rsidRPr="008E7320" w:rsidRDefault="00C32B0C" w:rsidP="008C64A9">
            <w:pPr>
              <w:spacing w:after="0" w:line="240" w:lineRule="auto"/>
              <w:jc w:val="center"/>
              <w:rPr>
                <w:rFonts w:ascii="Marianne" w:eastAsia="Times New Roman" w:hAnsi="Marianne"/>
                <w:sz w:val="18"/>
                <w:szCs w:val="18"/>
                <w:lang w:eastAsia="zh-CN"/>
              </w:rPr>
            </w:pPr>
            <w:r w:rsidRPr="008E7320">
              <w:rPr>
                <w:rFonts w:ascii="Marianne" w:eastAsia="Times New Roman" w:hAnsi="Marianne"/>
                <w:sz w:val="18"/>
                <w:szCs w:val="18"/>
                <w:lang w:eastAsia="zh-CN"/>
              </w:rPr>
              <w:t>Direction des services judiciaires (</w:t>
            </w:r>
            <w:r w:rsidRPr="008E7320">
              <w:rPr>
                <w:rFonts w:ascii="Marianne" w:eastAsia="Times New Roman" w:hAnsi="Marianne"/>
                <w:b/>
                <w:sz w:val="18"/>
                <w:szCs w:val="18"/>
                <w:lang w:eastAsia="zh-CN"/>
              </w:rPr>
              <w:t>DSJ</w:t>
            </w:r>
            <w:r w:rsidRPr="008E7320">
              <w:rPr>
                <w:rFonts w:ascii="Marianne" w:eastAsia="Times New Roman" w:hAnsi="Marianne"/>
                <w:sz w:val="18"/>
                <w:szCs w:val="18"/>
                <w:lang w:eastAsia="zh-CN"/>
              </w:rPr>
              <w:t>)</w:t>
            </w:r>
          </w:p>
          <w:p w14:paraId="5FC1F305" w14:textId="77777777" w:rsidR="00C32B0C" w:rsidRPr="008E7320" w:rsidRDefault="00C32B0C" w:rsidP="008C64A9">
            <w:pPr>
              <w:spacing w:after="0" w:line="240" w:lineRule="auto"/>
              <w:jc w:val="center"/>
              <w:rPr>
                <w:rFonts w:ascii="Marianne" w:eastAsia="Times New Roman" w:hAnsi="Marianne"/>
                <w:sz w:val="18"/>
                <w:szCs w:val="18"/>
                <w:lang w:eastAsia="zh-CN"/>
              </w:rPr>
            </w:pPr>
            <w:r w:rsidRPr="008E7320">
              <w:rPr>
                <w:rFonts w:ascii="Marianne" w:eastAsia="Times New Roman" w:hAnsi="Marianne"/>
                <w:sz w:val="18"/>
                <w:szCs w:val="18"/>
                <w:lang w:eastAsia="zh-CN"/>
              </w:rPr>
              <w:t>Sous-direction des finances, de l'immobilier et de la performance (</w:t>
            </w:r>
            <w:r w:rsidRPr="008E7320">
              <w:rPr>
                <w:rFonts w:ascii="Marianne" w:eastAsia="Times New Roman" w:hAnsi="Marianne"/>
                <w:b/>
                <w:sz w:val="18"/>
                <w:szCs w:val="18"/>
                <w:lang w:eastAsia="zh-CN"/>
              </w:rPr>
              <w:t>SDFIP</w:t>
            </w:r>
            <w:r w:rsidRPr="008E7320">
              <w:rPr>
                <w:rFonts w:ascii="Marianne" w:eastAsia="Times New Roman" w:hAnsi="Marianne"/>
                <w:sz w:val="18"/>
                <w:szCs w:val="18"/>
                <w:lang w:eastAsia="zh-CN"/>
              </w:rPr>
              <w:t>)</w:t>
            </w:r>
          </w:p>
          <w:p w14:paraId="2E9501ED" w14:textId="17E37A3E" w:rsidR="00C32B0C" w:rsidRPr="008E7320" w:rsidRDefault="00C32B0C" w:rsidP="008C64A9">
            <w:pPr>
              <w:spacing w:after="0" w:line="240" w:lineRule="auto"/>
              <w:jc w:val="center"/>
              <w:rPr>
                <w:rFonts w:ascii="Marianne" w:eastAsia="Times New Roman" w:hAnsi="Marianne"/>
                <w:sz w:val="18"/>
                <w:szCs w:val="18"/>
                <w:lang w:eastAsia="zh-CN"/>
              </w:rPr>
            </w:pPr>
            <w:r w:rsidRPr="008E7320">
              <w:rPr>
                <w:rFonts w:ascii="Marianne" w:eastAsia="Times New Roman" w:hAnsi="Marianne"/>
                <w:sz w:val="18"/>
                <w:szCs w:val="18"/>
                <w:lang w:eastAsia="zh-CN"/>
              </w:rPr>
              <w:t xml:space="preserve">Bureau </w:t>
            </w:r>
            <w:r w:rsidR="00BA4C53">
              <w:rPr>
                <w:rFonts w:ascii="Marianne" w:eastAsia="Times New Roman" w:hAnsi="Marianne"/>
                <w:sz w:val="18"/>
                <w:szCs w:val="18"/>
                <w:lang w:eastAsia="zh-CN"/>
              </w:rPr>
              <w:t>du pilotage des</w:t>
            </w:r>
            <w:r w:rsidR="00BA4C53" w:rsidRPr="008E7320">
              <w:rPr>
                <w:rFonts w:ascii="Marianne" w:eastAsia="Times New Roman" w:hAnsi="Marianne"/>
                <w:sz w:val="18"/>
                <w:szCs w:val="18"/>
                <w:lang w:eastAsia="zh-CN"/>
              </w:rPr>
              <w:t xml:space="preserve"> </w:t>
            </w:r>
            <w:r w:rsidRPr="008E7320">
              <w:rPr>
                <w:rFonts w:ascii="Marianne" w:eastAsia="Times New Roman" w:hAnsi="Marianne"/>
                <w:sz w:val="18"/>
                <w:szCs w:val="18"/>
                <w:lang w:eastAsia="zh-CN"/>
              </w:rPr>
              <w:t>frais de justice (</w:t>
            </w:r>
            <w:r w:rsidRPr="008E7320">
              <w:rPr>
                <w:rFonts w:ascii="Marianne" w:eastAsia="Times New Roman" w:hAnsi="Marianne"/>
                <w:b/>
                <w:sz w:val="18"/>
                <w:szCs w:val="18"/>
                <w:lang w:eastAsia="zh-CN"/>
              </w:rPr>
              <w:t>FIP4</w:t>
            </w:r>
            <w:r w:rsidRPr="008E7320">
              <w:rPr>
                <w:rFonts w:ascii="Marianne" w:eastAsia="Times New Roman" w:hAnsi="Marianne"/>
                <w:sz w:val="18"/>
                <w:szCs w:val="18"/>
                <w:lang w:eastAsia="zh-CN"/>
              </w:rPr>
              <w:t>)</w:t>
            </w:r>
          </w:p>
          <w:p w14:paraId="2577A549" w14:textId="77777777" w:rsidR="00C32B0C" w:rsidRPr="008E7320" w:rsidRDefault="00C32B0C" w:rsidP="008C64A9">
            <w:pPr>
              <w:spacing w:after="0" w:line="240" w:lineRule="auto"/>
              <w:jc w:val="center"/>
              <w:rPr>
                <w:rFonts w:ascii="Marianne" w:eastAsia="Times New Roman" w:hAnsi="Marianne"/>
                <w:b/>
                <w:sz w:val="18"/>
                <w:szCs w:val="18"/>
                <w:lang w:eastAsia="zh-CN"/>
              </w:rPr>
            </w:pPr>
            <w:r w:rsidRPr="008E7320">
              <w:rPr>
                <w:rFonts w:ascii="Marianne" w:eastAsia="Times New Roman" w:hAnsi="Marianne"/>
                <w:b/>
                <w:sz w:val="18"/>
                <w:szCs w:val="18"/>
                <w:lang w:eastAsia="zh-CN"/>
              </w:rPr>
              <w:t>Pôle achats</w:t>
            </w:r>
          </w:p>
        </w:tc>
        <w:tc>
          <w:tcPr>
            <w:tcW w:w="3827" w:type="dxa"/>
            <w:vAlign w:val="center"/>
          </w:tcPr>
          <w:p w14:paraId="7A0CA03B" w14:textId="77777777" w:rsidR="00C32B0C" w:rsidRPr="008E7320" w:rsidRDefault="00C32B0C" w:rsidP="00354064">
            <w:pPr>
              <w:numPr>
                <w:ilvl w:val="0"/>
                <w:numId w:val="5"/>
              </w:numPr>
              <w:tabs>
                <w:tab w:val="clear" w:pos="720"/>
              </w:tabs>
              <w:spacing w:after="0" w:line="240" w:lineRule="auto"/>
              <w:ind w:left="223" w:hanging="180"/>
              <w:jc w:val="both"/>
              <w:rPr>
                <w:rFonts w:ascii="Marianne" w:hAnsi="Marianne"/>
                <w:sz w:val="18"/>
                <w:szCs w:val="18"/>
              </w:rPr>
            </w:pPr>
            <w:r w:rsidRPr="008E7320">
              <w:rPr>
                <w:rFonts w:ascii="Marianne" w:hAnsi="Marianne"/>
                <w:sz w:val="18"/>
                <w:szCs w:val="18"/>
              </w:rPr>
              <w:t>Réunions de déploiement et de bilan avec l</w:t>
            </w:r>
            <w:r w:rsidR="00381614" w:rsidRPr="008E7320">
              <w:rPr>
                <w:rFonts w:ascii="Marianne" w:hAnsi="Marianne"/>
                <w:sz w:val="18"/>
                <w:szCs w:val="18"/>
              </w:rPr>
              <w:t>e titulaire</w:t>
            </w:r>
            <w:r w:rsidR="00745EF8" w:rsidRPr="008E7320">
              <w:rPr>
                <w:rFonts w:ascii="Marianne" w:hAnsi="Marianne"/>
                <w:sz w:val="18"/>
                <w:szCs w:val="18"/>
              </w:rPr>
              <w:t> ;</w:t>
            </w:r>
          </w:p>
          <w:p w14:paraId="516BF8E9" w14:textId="77777777" w:rsidR="00C32B0C" w:rsidRPr="008E7320" w:rsidRDefault="00C32B0C" w:rsidP="00A85406">
            <w:pPr>
              <w:numPr>
                <w:ilvl w:val="0"/>
                <w:numId w:val="5"/>
              </w:numPr>
              <w:tabs>
                <w:tab w:val="clear" w:pos="720"/>
              </w:tabs>
              <w:spacing w:after="0" w:line="240" w:lineRule="auto"/>
              <w:ind w:left="223" w:hanging="180"/>
              <w:jc w:val="both"/>
              <w:rPr>
                <w:rFonts w:ascii="Marianne" w:hAnsi="Marianne"/>
                <w:sz w:val="18"/>
                <w:szCs w:val="18"/>
              </w:rPr>
            </w:pPr>
            <w:r w:rsidRPr="008E7320">
              <w:rPr>
                <w:rFonts w:ascii="Marianne" w:hAnsi="Marianne"/>
                <w:sz w:val="18"/>
                <w:szCs w:val="18"/>
              </w:rPr>
              <w:t>Modification des coo</w:t>
            </w:r>
            <w:r w:rsidR="00381614" w:rsidRPr="008E7320">
              <w:rPr>
                <w:rFonts w:ascii="Marianne" w:hAnsi="Marianne"/>
                <w:sz w:val="18"/>
                <w:szCs w:val="18"/>
              </w:rPr>
              <w:t>rdonnées bancaires du titulaire</w:t>
            </w:r>
            <w:r w:rsidR="00745EF8" w:rsidRPr="008E7320">
              <w:rPr>
                <w:rFonts w:ascii="Marianne" w:hAnsi="Marianne"/>
                <w:sz w:val="18"/>
                <w:szCs w:val="18"/>
              </w:rPr>
              <w:t> ;</w:t>
            </w:r>
          </w:p>
          <w:p w14:paraId="3638D7B0" w14:textId="77777777" w:rsidR="00C32B0C" w:rsidRPr="008E7320" w:rsidRDefault="00C32B0C" w:rsidP="00A85406">
            <w:pPr>
              <w:numPr>
                <w:ilvl w:val="0"/>
                <w:numId w:val="5"/>
              </w:numPr>
              <w:tabs>
                <w:tab w:val="clear" w:pos="720"/>
              </w:tabs>
              <w:spacing w:after="0" w:line="240" w:lineRule="auto"/>
              <w:ind w:left="223" w:hanging="180"/>
              <w:jc w:val="both"/>
              <w:rPr>
                <w:rFonts w:ascii="Marianne" w:hAnsi="Marianne"/>
                <w:sz w:val="18"/>
                <w:szCs w:val="18"/>
              </w:rPr>
            </w:pPr>
            <w:r w:rsidRPr="008E7320">
              <w:rPr>
                <w:rFonts w:ascii="Marianne" w:hAnsi="Marianne"/>
                <w:sz w:val="18"/>
                <w:szCs w:val="18"/>
              </w:rPr>
              <w:t>Destinataire de l’information du changement de la personne désignée pour la conduite d</w:t>
            </w:r>
            <w:r w:rsidR="00745EF8" w:rsidRPr="008E7320">
              <w:rPr>
                <w:rFonts w:ascii="Marianne" w:hAnsi="Marianne"/>
                <w:sz w:val="18"/>
                <w:szCs w:val="18"/>
              </w:rPr>
              <w:t>es opérations chez le titulaire ;</w:t>
            </w:r>
          </w:p>
          <w:p w14:paraId="3DB75AFF" w14:textId="77777777" w:rsidR="00B16D84" w:rsidRPr="008E7320" w:rsidRDefault="008A1C15" w:rsidP="00381614">
            <w:pPr>
              <w:numPr>
                <w:ilvl w:val="0"/>
                <w:numId w:val="5"/>
              </w:numPr>
              <w:tabs>
                <w:tab w:val="clear" w:pos="720"/>
              </w:tabs>
              <w:spacing w:after="0" w:line="240" w:lineRule="auto"/>
              <w:ind w:left="223" w:hanging="180"/>
              <w:jc w:val="both"/>
              <w:rPr>
                <w:rFonts w:ascii="Marianne" w:hAnsi="Marianne"/>
                <w:sz w:val="18"/>
                <w:szCs w:val="18"/>
              </w:rPr>
            </w:pPr>
            <w:r w:rsidRPr="008E7320">
              <w:rPr>
                <w:rFonts w:ascii="Marianne" w:hAnsi="Marianne"/>
                <w:i/>
                <w:sz w:val="18"/>
                <w:szCs w:val="18"/>
              </w:rPr>
              <w:t>Le cas échéant</w:t>
            </w:r>
            <w:r w:rsidRPr="008E7320">
              <w:rPr>
                <w:rFonts w:ascii="Marianne" w:hAnsi="Marianne"/>
                <w:sz w:val="18"/>
                <w:szCs w:val="18"/>
              </w:rPr>
              <w:t>, m</w:t>
            </w:r>
            <w:r w:rsidR="00381614" w:rsidRPr="008E7320">
              <w:rPr>
                <w:rFonts w:ascii="Marianne" w:hAnsi="Marianne"/>
                <w:sz w:val="18"/>
                <w:szCs w:val="18"/>
              </w:rPr>
              <w:t>odifications du contrat</w:t>
            </w:r>
            <w:r w:rsidR="00745EF8" w:rsidRPr="008E7320">
              <w:rPr>
                <w:rFonts w:ascii="Marianne" w:hAnsi="Marianne"/>
                <w:sz w:val="18"/>
                <w:szCs w:val="18"/>
              </w:rPr>
              <w:t>.</w:t>
            </w:r>
          </w:p>
        </w:tc>
      </w:tr>
      <w:tr w:rsidR="000F1A54" w:rsidRPr="006B32F0" w14:paraId="7F1BD0F7" w14:textId="77777777" w:rsidTr="00A465C0">
        <w:tc>
          <w:tcPr>
            <w:tcW w:w="0" w:type="auto"/>
            <w:shd w:val="clear" w:color="auto" w:fill="E6E6E6"/>
            <w:vAlign w:val="center"/>
          </w:tcPr>
          <w:p w14:paraId="08AA5D0C" w14:textId="77777777" w:rsidR="000F1A54" w:rsidRPr="008E7320" w:rsidRDefault="000F1A54" w:rsidP="008D213F">
            <w:pPr>
              <w:spacing w:after="0" w:line="240" w:lineRule="auto"/>
              <w:jc w:val="center"/>
              <w:rPr>
                <w:rFonts w:ascii="Marianne" w:hAnsi="Marianne"/>
                <w:b/>
                <w:sz w:val="18"/>
                <w:szCs w:val="18"/>
              </w:rPr>
            </w:pPr>
            <w:r w:rsidRPr="008E7320">
              <w:rPr>
                <w:rFonts w:ascii="Marianne" w:hAnsi="Marianne"/>
                <w:b/>
                <w:sz w:val="18"/>
                <w:szCs w:val="18"/>
              </w:rPr>
              <w:t>Suivi opérationnel de</w:t>
            </w:r>
            <w:r w:rsidR="00150182" w:rsidRPr="008E7320">
              <w:rPr>
                <w:rFonts w:ascii="Marianne" w:hAnsi="Marianne"/>
                <w:b/>
                <w:sz w:val="18"/>
                <w:szCs w:val="18"/>
              </w:rPr>
              <w:t xml:space="preserve">s </w:t>
            </w:r>
            <w:r w:rsidR="008D213F" w:rsidRPr="008E7320">
              <w:rPr>
                <w:rFonts w:ascii="Marianne" w:hAnsi="Marianne"/>
                <w:b/>
                <w:sz w:val="18"/>
                <w:szCs w:val="18"/>
              </w:rPr>
              <w:t>prestations</w:t>
            </w:r>
          </w:p>
        </w:tc>
        <w:tc>
          <w:tcPr>
            <w:tcW w:w="3825" w:type="dxa"/>
            <w:shd w:val="clear" w:color="auto" w:fill="auto"/>
            <w:vAlign w:val="center"/>
          </w:tcPr>
          <w:p w14:paraId="0AC05C52" w14:textId="77777777" w:rsidR="00F93D8D" w:rsidRPr="008E7320" w:rsidRDefault="00F93D8D" w:rsidP="00F93D8D">
            <w:pPr>
              <w:spacing w:after="0" w:line="240" w:lineRule="auto"/>
              <w:jc w:val="center"/>
              <w:rPr>
                <w:rFonts w:ascii="Marianne" w:eastAsia="Times New Roman" w:hAnsi="Marianne"/>
                <w:sz w:val="18"/>
                <w:szCs w:val="18"/>
                <w:lang w:eastAsia="zh-CN"/>
              </w:rPr>
            </w:pPr>
            <w:r w:rsidRPr="008E7320">
              <w:rPr>
                <w:rFonts w:ascii="Marianne" w:eastAsia="Times New Roman" w:hAnsi="Marianne"/>
                <w:sz w:val="18"/>
                <w:szCs w:val="18"/>
                <w:lang w:eastAsia="zh-CN"/>
              </w:rPr>
              <w:t>Direction des services judiciaires (</w:t>
            </w:r>
            <w:r w:rsidRPr="008E7320">
              <w:rPr>
                <w:rFonts w:ascii="Marianne" w:eastAsia="Times New Roman" w:hAnsi="Marianne"/>
                <w:b/>
                <w:sz w:val="18"/>
                <w:szCs w:val="18"/>
                <w:lang w:eastAsia="zh-CN"/>
              </w:rPr>
              <w:t>DSJ</w:t>
            </w:r>
            <w:r w:rsidRPr="008E7320">
              <w:rPr>
                <w:rFonts w:ascii="Marianne" w:eastAsia="Times New Roman" w:hAnsi="Marianne"/>
                <w:sz w:val="18"/>
                <w:szCs w:val="18"/>
                <w:lang w:eastAsia="zh-CN"/>
              </w:rPr>
              <w:t>)</w:t>
            </w:r>
            <w:r w:rsidRPr="008E7320">
              <w:rPr>
                <w:rFonts w:ascii="Marianne" w:hAnsi="Marianne"/>
                <w:sz w:val="18"/>
                <w:szCs w:val="18"/>
              </w:rPr>
              <w:t xml:space="preserve"> </w:t>
            </w:r>
            <w:r w:rsidRPr="008E7320">
              <w:rPr>
                <w:rFonts w:ascii="Marianne" w:eastAsia="Times New Roman" w:hAnsi="Marianne"/>
                <w:sz w:val="18"/>
                <w:szCs w:val="18"/>
                <w:lang w:eastAsia="zh-CN"/>
              </w:rPr>
              <w:t>Sous-direction des ressources humaines de la magistrature (</w:t>
            </w:r>
            <w:r w:rsidRPr="008E7320">
              <w:rPr>
                <w:rFonts w:ascii="Marianne" w:eastAsia="Times New Roman" w:hAnsi="Marianne"/>
                <w:b/>
                <w:sz w:val="18"/>
                <w:szCs w:val="18"/>
                <w:lang w:eastAsia="zh-CN"/>
              </w:rPr>
              <w:t>SDRHM</w:t>
            </w:r>
            <w:r w:rsidRPr="008E7320">
              <w:rPr>
                <w:rFonts w:ascii="Marianne" w:eastAsia="Times New Roman" w:hAnsi="Marianne"/>
                <w:sz w:val="18"/>
                <w:szCs w:val="18"/>
                <w:lang w:eastAsia="zh-CN"/>
              </w:rPr>
              <w:t>)</w:t>
            </w:r>
          </w:p>
          <w:p w14:paraId="10A269CB" w14:textId="4EAB76F8" w:rsidR="000F1A54" w:rsidRPr="008E7320" w:rsidRDefault="00F93D8D" w:rsidP="00F93D8D">
            <w:pPr>
              <w:spacing w:after="0" w:line="240" w:lineRule="auto"/>
              <w:jc w:val="center"/>
              <w:rPr>
                <w:rFonts w:ascii="Marianne" w:eastAsia="Times New Roman" w:hAnsi="Marianne"/>
                <w:sz w:val="18"/>
                <w:szCs w:val="18"/>
                <w:lang w:eastAsia="fr-FR"/>
              </w:rPr>
            </w:pPr>
            <w:r w:rsidRPr="008E7320">
              <w:rPr>
                <w:rFonts w:ascii="Marianne" w:eastAsia="Times New Roman" w:hAnsi="Marianne"/>
                <w:sz w:val="18"/>
                <w:szCs w:val="18"/>
                <w:lang w:eastAsia="zh-CN"/>
              </w:rPr>
              <w:t>Bureau des magistrats exerçant à titre temporaire et des juges élus ou désignés (</w:t>
            </w:r>
            <w:r w:rsidRPr="008E7320">
              <w:rPr>
                <w:rFonts w:ascii="Marianne" w:eastAsia="Times New Roman" w:hAnsi="Marianne"/>
                <w:b/>
                <w:sz w:val="18"/>
                <w:szCs w:val="18"/>
                <w:lang w:eastAsia="zh-CN"/>
              </w:rPr>
              <w:t>RHM4</w:t>
            </w:r>
            <w:r w:rsidRPr="008E7320">
              <w:rPr>
                <w:rFonts w:ascii="Marianne" w:eastAsia="Times New Roman" w:hAnsi="Marianne"/>
                <w:sz w:val="18"/>
                <w:szCs w:val="18"/>
                <w:lang w:eastAsia="zh-CN"/>
              </w:rPr>
              <w:t>)</w:t>
            </w:r>
          </w:p>
        </w:tc>
        <w:tc>
          <w:tcPr>
            <w:tcW w:w="3827" w:type="dxa"/>
            <w:vAlign w:val="center"/>
          </w:tcPr>
          <w:p w14:paraId="41C14678" w14:textId="280CAF56" w:rsidR="00354064" w:rsidRPr="008E7320" w:rsidRDefault="00354064" w:rsidP="00354064">
            <w:pPr>
              <w:numPr>
                <w:ilvl w:val="0"/>
                <w:numId w:val="5"/>
              </w:numPr>
              <w:tabs>
                <w:tab w:val="clear" w:pos="720"/>
              </w:tabs>
              <w:spacing w:after="0" w:line="240" w:lineRule="auto"/>
              <w:ind w:left="223" w:hanging="180"/>
              <w:jc w:val="both"/>
              <w:rPr>
                <w:rFonts w:ascii="Marianne" w:hAnsi="Marianne"/>
                <w:sz w:val="18"/>
                <w:szCs w:val="18"/>
              </w:rPr>
            </w:pPr>
            <w:r w:rsidRPr="008E7320">
              <w:rPr>
                <w:rFonts w:ascii="Marianne" w:hAnsi="Marianne"/>
                <w:sz w:val="18"/>
                <w:szCs w:val="18"/>
              </w:rPr>
              <w:t>Réunions de déploiement et de bilan avec le titulaire ;</w:t>
            </w:r>
            <w:r w:rsidR="008905FA">
              <w:rPr>
                <w:rFonts w:ascii="Marianne" w:hAnsi="Marianne"/>
                <w:sz w:val="18"/>
                <w:szCs w:val="18"/>
              </w:rPr>
              <w:t xml:space="preserve"> réunions de cadrage, réunions hebdomadaires</w:t>
            </w:r>
            <w:r w:rsidR="00A525AC">
              <w:rPr>
                <w:rFonts w:ascii="Marianne" w:hAnsi="Marianne"/>
                <w:sz w:val="18"/>
                <w:szCs w:val="18"/>
              </w:rPr>
              <w:t> ;</w:t>
            </w:r>
          </w:p>
          <w:p w14:paraId="2EB94C80" w14:textId="77777777" w:rsidR="00354064" w:rsidRPr="008E7320" w:rsidRDefault="00CA2DBD" w:rsidP="00354064">
            <w:pPr>
              <w:numPr>
                <w:ilvl w:val="0"/>
                <w:numId w:val="5"/>
              </w:numPr>
              <w:tabs>
                <w:tab w:val="clear" w:pos="720"/>
              </w:tabs>
              <w:spacing w:after="0" w:line="240" w:lineRule="auto"/>
              <w:ind w:left="223" w:hanging="180"/>
              <w:jc w:val="both"/>
              <w:rPr>
                <w:rFonts w:ascii="Marianne" w:hAnsi="Marianne"/>
                <w:sz w:val="18"/>
                <w:szCs w:val="18"/>
              </w:rPr>
            </w:pPr>
            <w:r w:rsidRPr="008E7320">
              <w:rPr>
                <w:rFonts w:ascii="Marianne" w:hAnsi="Marianne"/>
                <w:sz w:val="18"/>
                <w:szCs w:val="18"/>
              </w:rPr>
              <w:t>S</w:t>
            </w:r>
            <w:r w:rsidR="005713C6" w:rsidRPr="008E7320">
              <w:rPr>
                <w:rFonts w:ascii="Marianne" w:hAnsi="Marianne"/>
                <w:sz w:val="18"/>
                <w:szCs w:val="18"/>
              </w:rPr>
              <w:t>aisine du titulaire pour la sollicitation des prestations</w:t>
            </w:r>
            <w:r w:rsidR="00745EF8" w:rsidRPr="008E7320">
              <w:rPr>
                <w:rFonts w:ascii="Marianne" w:hAnsi="Marianne"/>
                <w:sz w:val="18"/>
                <w:szCs w:val="18"/>
              </w:rPr>
              <w:t> </w:t>
            </w:r>
          </w:p>
          <w:p w14:paraId="662C7ECB" w14:textId="77777777" w:rsidR="005713C6" w:rsidRPr="008E7320" w:rsidRDefault="00354064" w:rsidP="005713C6">
            <w:pPr>
              <w:numPr>
                <w:ilvl w:val="0"/>
                <w:numId w:val="5"/>
              </w:numPr>
              <w:tabs>
                <w:tab w:val="clear" w:pos="720"/>
              </w:tabs>
              <w:spacing w:after="0" w:line="240" w:lineRule="auto"/>
              <w:ind w:left="223" w:hanging="180"/>
              <w:jc w:val="both"/>
              <w:rPr>
                <w:rFonts w:ascii="Marianne" w:hAnsi="Marianne"/>
                <w:sz w:val="18"/>
                <w:szCs w:val="18"/>
              </w:rPr>
            </w:pPr>
            <w:r w:rsidRPr="008E7320">
              <w:rPr>
                <w:rFonts w:ascii="Marianne" w:hAnsi="Marianne"/>
                <w:sz w:val="18"/>
                <w:szCs w:val="18"/>
              </w:rPr>
              <w:t>Suivi qualité et v</w:t>
            </w:r>
            <w:r w:rsidR="005713C6" w:rsidRPr="008E7320">
              <w:rPr>
                <w:rFonts w:ascii="Marianne" w:hAnsi="Marianne"/>
                <w:sz w:val="18"/>
                <w:szCs w:val="18"/>
              </w:rPr>
              <w:t>alidation des prestations réalisées (</w:t>
            </w:r>
            <w:r w:rsidRPr="008E7320">
              <w:rPr>
                <w:rFonts w:ascii="Marianne" w:hAnsi="Marianne"/>
                <w:sz w:val="18"/>
                <w:szCs w:val="18"/>
              </w:rPr>
              <w:t>Attestations</w:t>
            </w:r>
            <w:r w:rsidR="005713C6" w:rsidRPr="008E7320">
              <w:rPr>
                <w:rFonts w:ascii="Marianne" w:hAnsi="Marianne"/>
                <w:sz w:val="18"/>
                <w:szCs w:val="18"/>
              </w:rPr>
              <w:t xml:space="preserve"> de service fait)</w:t>
            </w:r>
            <w:r w:rsidR="00745EF8" w:rsidRPr="008E7320">
              <w:rPr>
                <w:rFonts w:ascii="Marianne" w:hAnsi="Marianne"/>
                <w:sz w:val="18"/>
                <w:szCs w:val="18"/>
              </w:rPr>
              <w:t> ;</w:t>
            </w:r>
          </w:p>
          <w:p w14:paraId="54092D4D" w14:textId="77777777" w:rsidR="00745EF8" w:rsidRPr="008E7320" w:rsidRDefault="00CA2DBD" w:rsidP="00E26556">
            <w:pPr>
              <w:numPr>
                <w:ilvl w:val="0"/>
                <w:numId w:val="5"/>
              </w:numPr>
              <w:tabs>
                <w:tab w:val="clear" w:pos="720"/>
              </w:tabs>
              <w:spacing w:after="0" w:line="240" w:lineRule="auto"/>
              <w:ind w:left="223" w:hanging="180"/>
              <w:rPr>
                <w:rFonts w:ascii="Marianne" w:hAnsi="Marianne"/>
                <w:sz w:val="18"/>
                <w:szCs w:val="18"/>
              </w:rPr>
            </w:pPr>
            <w:r w:rsidRPr="008E7320">
              <w:rPr>
                <w:rFonts w:ascii="Marianne" w:hAnsi="Marianne"/>
                <w:sz w:val="18"/>
                <w:szCs w:val="18"/>
              </w:rPr>
              <w:t>Notification au titulaire des défauts ou retard</w:t>
            </w:r>
            <w:r w:rsidR="00745EF8" w:rsidRPr="008E7320">
              <w:rPr>
                <w:rFonts w:ascii="Marianne" w:hAnsi="Marianne"/>
                <w:sz w:val="18"/>
                <w:szCs w:val="18"/>
              </w:rPr>
              <w:t>s</w:t>
            </w:r>
            <w:r w:rsidRPr="008E7320">
              <w:rPr>
                <w:rFonts w:ascii="Marianne" w:hAnsi="Marianne"/>
                <w:sz w:val="18"/>
                <w:szCs w:val="18"/>
              </w:rPr>
              <w:t xml:space="preserve"> d’exécution des prestations</w:t>
            </w:r>
            <w:r w:rsidR="00E26556" w:rsidRPr="008E7320">
              <w:rPr>
                <w:rFonts w:ascii="Marianne" w:hAnsi="Marianne"/>
                <w:sz w:val="18"/>
                <w:szCs w:val="18"/>
              </w:rPr>
              <w:t>.</w:t>
            </w:r>
          </w:p>
        </w:tc>
      </w:tr>
    </w:tbl>
    <w:p w14:paraId="692C8672" w14:textId="77777777" w:rsidR="00C32B0C" w:rsidRPr="008E7320" w:rsidRDefault="00C32B0C" w:rsidP="005B25ED">
      <w:pPr>
        <w:spacing w:after="0" w:line="240" w:lineRule="auto"/>
        <w:rPr>
          <w:rFonts w:ascii="Marianne" w:hAnsi="Marianne"/>
          <w:sz w:val="18"/>
          <w:szCs w:val="18"/>
        </w:rPr>
      </w:pPr>
    </w:p>
    <w:p w14:paraId="6C2EA0D9" w14:textId="77777777" w:rsidR="000F1A54" w:rsidRPr="008E7320" w:rsidRDefault="009035BB" w:rsidP="000F1A54">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L'administration notifie </w:t>
      </w:r>
      <w:r w:rsidR="000F1A54" w:rsidRPr="008E7320">
        <w:rPr>
          <w:rFonts w:ascii="Marianne" w:eastAsia="Times New Roman" w:hAnsi="Marianne"/>
          <w:sz w:val="18"/>
          <w:szCs w:val="18"/>
          <w:lang w:eastAsia="fr-FR"/>
        </w:rPr>
        <w:t>toute modification d'interlocuteur au titulaire.</w:t>
      </w:r>
    </w:p>
    <w:p w14:paraId="53DD9214" w14:textId="1D76BD4E" w:rsidR="00204881" w:rsidRDefault="00204881">
      <w:pPr>
        <w:spacing w:after="0" w:line="240" w:lineRule="auto"/>
        <w:rPr>
          <w:rFonts w:ascii="Times New Roman" w:eastAsia="Times New Roman" w:hAnsi="Times New Roman"/>
          <w:lang w:eastAsia="fr-FR"/>
        </w:rPr>
      </w:pPr>
      <w:r>
        <w:rPr>
          <w:rFonts w:ascii="Times New Roman" w:eastAsia="Times New Roman" w:hAnsi="Times New Roman"/>
          <w:lang w:eastAsia="fr-FR"/>
        </w:rPr>
        <w:br w:type="page"/>
      </w:r>
    </w:p>
    <w:p w14:paraId="7639DCCF" w14:textId="77777777" w:rsidR="00686BAE" w:rsidRPr="0010394E" w:rsidRDefault="000F1A54" w:rsidP="008E7320">
      <w:pPr>
        <w:pStyle w:val="Style3"/>
        <w:numPr>
          <w:ilvl w:val="1"/>
          <w:numId w:val="63"/>
        </w:numPr>
        <w:spacing w:before="0"/>
        <w:rPr>
          <w:lang w:val="fr-FR"/>
        </w:rPr>
      </w:pPr>
      <w:bookmarkStart w:id="180" w:name="_Toc182993791"/>
      <w:bookmarkStart w:id="181" w:name="_Toc185352453"/>
      <w:r w:rsidRPr="0010394E">
        <w:rPr>
          <w:lang w:val="fr-FR"/>
        </w:rPr>
        <w:lastRenderedPageBreak/>
        <w:t>Obligations du titulaire</w:t>
      </w:r>
      <w:bookmarkEnd w:id="180"/>
      <w:bookmarkEnd w:id="181"/>
    </w:p>
    <w:p w14:paraId="24D8DF59" w14:textId="77777777" w:rsidR="00686BAE" w:rsidRDefault="00686BAE" w:rsidP="00C32B0C">
      <w:pPr>
        <w:spacing w:after="0" w:line="240" w:lineRule="auto"/>
        <w:jc w:val="both"/>
        <w:rPr>
          <w:rFonts w:ascii="Times New Roman" w:eastAsia="Times New Roman" w:hAnsi="Times New Roman"/>
          <w:lang w:eastAsia="fr-FR"/>
        </w:rPr>
      </w:pPr>
    </w:p>
    <w:p w14:paraId="2EFD0D69" w14:textId="77777777" w:rsidR="000F1A54" w:rsidRPr="008E7320" w:rsidRDefault="000F1A54" w:rsidP="000F1A54">
      <w:pPr>
        <w:pStyle w:val="Style4"/>
        <w:rPr>
          <w:rFonts w:ascii="Marianne" w:hAnsi="Marianne"/>
          <w:sz w:val="20"/>
          <w:szCs w:val="20"/>
        </w:rPr>
      </w:pPr>
      <w:r w:rsidRPr="008E7320">
        <w:rPr>
          <w:rFonts w:ascii="Marianne" w:hAnsi="Marianne"/>
          <w:sz w:val="20"/>
          <w:szCs w:val="20"/>
        </w:rPr>
        <w:t>6.3.1 Obligation de conseil et d'information</w:t>
      </w:r>
    </w:p>
    <w:p w14:paraId="3CF831D6" w14:textId="77777777" w:rsidR="000F1A54" w:rsidRPr="008E7320" w:rsidRDefault="000F1A54" w:rsidP="00C32B0C">
      <w:pPr>
        <w:spacing w:after="0" w:line="240" w:lineRule="auto"/>
        <w:jc w:val="both"/>
        <w:rPr>
          <w:rFonts w:ascii="Marianne" w:eastAsia="Times New Roman" w:hAnsi="Marianne"/>
          <w:sz w:val="18"/>
          <w:szCs w:val="18"/>
          <w:lang w:eastAsia="fr-FR"/>
        </w:rPr>
      </w:pPr>
    </w:p>
    <w:p w14:paraId="189CBD87" w14:textId="7E1E1302" w:rsidR="00F2776A" w:rsidRPr="008E7320" w:rsidRDefault="00F2776A" w:rsidP="00F2776A">
      <w:pPr>
        <w:spacing w:after="0" w:line="240" w:lineRule="auto"/>
        <w:jc w:val="both"/>
        <w:rPr>
          <w:rFonts w:ascii="Marianne" w:eastAsia="Times New Roman" w:hAnsi="Marianne"/>
          <w:sz w:val="18"/>
          <w:szCs w:val="18"/>
          <w:lang w:eastAsia="fr-FR"/>
        </w:rPr>
      </w:pPr>
      <w:bookmarkStart w:id="182" w:name="_Hlk184040908"/>
      <w:r w:rsidRPr="008E7320">
        <w:rPr>
          <w:rFonts w:ascii="Marianne" w:eastAsia="Times New Roman" w:hAnsi="Marianne"/>
          <w:sz w:val="18"/>
          <w:szCs w:val="18"/>
          <w:lang w:eastAsia="fr-FR"/>
        </w:rPr>
        <w:t xml:space="preserve">Compte-tenu de la nature sensible des informations traitées par le CTCP, le </w:t>
      </w:r>
      <w:r w:rsidR="00FF613E">
        <w:rPr>
          <w:rFonts w:ascii="Marianne" w:eastAsia="Times New Roman" w:hAnsi="Marianne"/>
          <w:sz w:val="18"/>
          <w:szCs w:val="18"/>
          <w:lang w:eastAsia="fr-FR"/>
        </w:rPr>
        <w:t>t</w:t>
      </w:r>
      <w:r w:rsidRPr="008E7320">
        <w:rPr>
          <w:rFonts w:ascii="Marianne" w:eastAsia="Times New Roman" w:hAnsi="Marianne"/>
          <w:sz w:val="18"/>
          <w:szCs w:val="18"/>
          <w:lang w:eastAsia="fr-FR"/>
        </w:rPr>
        <w:t>itulaire doit mettre en place un dispositif adapté de nature à garantir la confidentialité de celles-ci (sensibilisation des membres de l’équipe, accès aux postes de travail, protection du matériel, accès aux locaux…)</w:t>
      </w:r>
    </w:p>
    <w:p w14:paraId="501FB544"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6B79C7A5" w14:textId="77777777" w:rsidR="00F2776A" w:rsidRPr="008E7320" w:rsidRDefault="00F2776A" w:rsidP="00F2776A">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Ce dispositif de sécurité est défini dans l’offre du titulaire.</w:t>
      </w:r>
    </w:p>
    <w:bookmarkEnd w:id="182"/>
    <w:p w14:paraId="39ECEBE5"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512279D8" w14:textId="77777777" w:rsidR="00F2776A" w:rsidRPr="008E7320" w:rsidRDefault="00F2776A" w:rsidP="00F2776A">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Tout document transmis hors du SI doit être chiffré par un logiciel type ZED, installé par défaut sur les postes de travail, si la confidentialité le nécessite. Les caractéristiques concernant ce point sont précisées dans le PAQ.</w:t>
      </w:r>
    </w:p>
    <w:p w14:paraId="32A94283" w14:textId="77777777" w:rsidR="00F2776A" w:rsidRPr="008E7320" w:rsidRDefault="00F2776A" w:rsidP="00C32B0C">
      <w:pPr>
        <w:spacing w:after="0" w:line="240" w:lineRule="auto"/>
        <w:jc w:val="both"/>
        <w:rPr>
          <w:rFonts w:ascii="Marianne" w:eastAsia="Times New Roman" w:hAnsi="Marianne"/>
          <w:sz w:val="18"/>
          <w:szCs w:val="18"/>
          <w:lang w:eastAsia="fr-FR"/>
        </w:rPr>
      </w:pPr>
    </w:p>
    <w:p w14:paraId="22697CC6" w14:textId="401AE010" w:rsidR="00C32B0C" w:rsidRPr="008E7320" w:rsidRDefault="00317E4B" w:rsidP="00C32B0C">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Le titulaire du marché </w:t>
      </w:r>
      <w:r w:rsidR="00C32B0C" w:rsidRPr="008E7320">
        <w:rPr>
          <w:rFonts w:ascii="Marianne" w:eastAsia="Times New Roman" w:hAnsi="Marianne"/>
          <w:sz w:val="18"/>
          <w:szCs w:val="18"/>
          <w:lang w:eastAsia="fr-FR"/>
        </w:rPr>
        <w:t xml:space="preserve">est tenu à une obligation permanente de conseil et de mise en garde, relative aux prestations fournies à l'administration. Dans l'hypothèse où le titulaire n'aurait pas respecté cette obligation, il ne saurait se prévaloir </w:t>
      </w:r>
      <w:r w:rsidR="00BA7D6A" w:rsidRPr="008E7320">
        <w:rPr>
          <w:rFonts w:ascii="Marianne" w:eastAsia="Times New Roman" w:hAnsi="Marianne"/>
          <w:sz w:val="18"/>
          <w:szCs w:val="18"/>
          <w:lang w:eastAsia="fr-FR"/>
        </w:rPr>
        <w:t xml:space="preserve">d'une incohérence dans </w:t>
      </w:r>
      <w:r w:rsidRPr="008E7320">
        <w:rPr>
          <w:rFonts w:ascii="Marianne" w:eastAsia="Times New Roman" w:hAnsi="Marianne"/>
          <w:sz w:val="18"/>
          <w:szCs w:val="18"/>
          <w:lang w:eastAsia="fr-FR"/>
        </w:rPr>
        <w:t>le marché</w:t>
      </w:r>
      <w:r w:rsidR="00BA7D6A" w:rsidRPr="008E7320">
        <w:rPr>
          <w:rFonts w:ascii="Marianne" w:eastAsia="Times New Roman" w:hAnsi="Marianne"/>
          <w:sz w:val="18"/>
          <w:szCs w:val="18"/>
          <w:lang w:eastAsia="fr-FR"/>
        </w:rPr>
        <w:t xml:space="preserve"> </w:t>
      </w:r>
      <w:r w:rsidR="00C32B0C" w:rsidRPr="008E7320">
        <w:rPr>
          <w:rFonts w:ascii="Marianne" w:eastAsia="Times New Roman" w:hAnsi="Marianne"/>
          <w:sz w:val="18"/>
          <w:szCs w:val="18"/>
          <w:lang w:eastAsia="fr-FR"/>
        </w:rPr>
        <w:t xml:space="preserve">pour s'exonérer de ses obligations contractuelles. </w:t>
      </w:r>
    </w:p>
    <w:p w14:paraId="43E481F5" w14:textId="77777777" w:rsidR="00C32B0C" w:rsidRPr="008E7320" w:rsidRDefault="00C32B0C" w:rsidP="00C32B0C">
      <w:pPr>
        <w:spacing w:after="0" w:line="240" w:lineRule="auto"/>
        <w:jc w:val="both"/>
        <w:rPr>
          <w:rFonts w:ascii="Marianne" w:eastAsia="Times New Roman" w:hAnsi="Marianne"/>
          <w:sz w:val="18"/>
          <w:szCs w:val="18"/>
          <w:lang w:eastAsia="fr-FR"/>
        </w:rPr>
      </w:pPr>
    </w:p>
    <w:p w14:paraId="305A7F87" w14:textId="77777777" w:rsidR="00C32B0C" w:rsidRPr="008E7320" w:rsidRDefault="00C32B0C" w:rsidP="00C32B0C">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Le titulaire est tenu de signaler à l'administration tous les éléments qui lui paraissent de nature à compromettre la bonne exécution de la prestation et de lui notifier sans délai les modifications survenant en cours d'exécution. En cas de manquement, l'administration ne saurait être tenue pour responsable des conséquences pouvant en découler, et notamment des retards de paiement. </w:t>
      </w:r>
    </w:p>
    <w:p w14:paraId="1ADB2A9F" w14:textId="77777777" w:rsidR="00C32B0C" w:rsidRPr="008E7320" w:rsidRDefault="00C32B0C" w:rsidP="00C32B0C">
      <w:pPr>
        <w:spacing w:after="0" w:line="240" w:lineRule="auto"/>
        <w:jc w:val="both"/>
        <w:rPr>
          <w:rFonts w:ascii="Marianne" w:eastAsia="Times New Roman" w:hAnsi="Marianne"/>
          <w:sz w:val="18"/>
          <w:szCs w:val="18"/>
          <w:lang w:eastAsia="fr-FR"/>
        </w:rPr>
      </w:pPr>
    </w:p>
    <w:p w14:paraId="64FEE1AA" w14:textId="77777777" w:rsidR="00DD2B4F" w:rsidRPr="008E7320" w:rsidRDefault="00C32B0C" w:rsidP="00C32B0C">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Lorsque le titulaire est mis dans l'impossibilité de respecter un délai contractuel, il doit formuler une demande expresse de report de délai exposant clairement les circonstances du retard prévu, la date de survenance du fait générateur et le délai supplémentaire demandé dans les conditions prévues à </w:t>
      </w:r>
      <w:r w:rsidR="000F1A54" w:rsidRPr="008E7320">
        <w:rPr>
          <w:rFonts w:ascii="Marianne" w:eastAsia="Times New Roman" w:hAnsi="Marianne"/>
          <w:sz w:val="18"/>
          <w:szCs w:val="18"/>
          <w:lang w:eastAsia="fr-FR"/>
        </w:rPr>
        <w:t xml:space="preserve">l’article 13.3 du CCAG </w:t>
      </w:r>
      <w:r w:rsidR="00B76A15" w:rsidRPr="008E7320">
        <w:rPr>
          <w:rFonts w:ascii="Marianne" w:eastAsia="Times New Roman" w:hAnsi="Marianne"/>
          <w:sz w:val="18"/>
          <w:szCs w:val="18"/>
          <w:lang w:eastAsia="fr-FR"/>
        </w:rPr>
        <w:t>FCS</w:t>
      </w:r>
      <w:r w:rsidR="000F1A54" w:rsidRPr="008E7320">
        <w:rPr>
          <w:rFonts w:ascii="Marianne" w:eastAsia="Times New Roman" w:hAnsi="Marianne"/>
          <w:sz w:val="18"/>
          <w:szCs w:val="18"/>
          <w:lang w:eastAsia="fr-FR"/>
        </w:rPr>
        <w:t>.</w:t>
      </w:r>
    </w:p>
    <w:p w14:paraId="212410AD" w14:textId="77777777" w:rsidR="00574950" w:rsidRPr="008E7320" w:rsidRDefault="00574950" w:rsidP="00C32B0C">
      <w:pPr>
        <w:spacing w:after="0" w:line="240" w:lineRule="auto"/>
        <w:jc w:val="both"/>
        <w:rPr>
          <w:rFonts w:ascii="Marianne" w:eastAsia="Times New Roman" w:hAnsi="Marianne"/>
          <w:sz w:val="18"/>
          <w:szCs w:val="18"/>
          <w:lang w:eastAsia="fr-FR"/>
        </w:rPr>
      </w:pPr>
    </w:p>
    <w:p w14:paraId="7FA06F1F" w14:textId="77777777" w:rsidR="0006153F" w:rsidRPr="006D33A8" w:rsidRDefault="0006153F" w:rsidP="0006153F">
      <w:pPr>
        <w:pStyle w:val="Style4"/>
      </w:pPr>
      <w:r w:rsidRPr="008E7320">
        <w:rPr>
          <w:rFonts w:ascii="Marianne" w:hAnsi="Marianne"/>
          <w:sz w:val="20"/>
          <w:szCs w:val="20"/>
        </w:rPr>
        <w:t>6.3.2</w:t>
      </w:r>
      <w:r w:rsidRPr="006D33A8">
        <w:t xml:space="preserve"> </w:t>
      </w:r>
      <w:r w:rsidRPr="008E7320">
        <w:rPr>
          <w:rFonts w:ascii="Marianne" w:hAnsi="Marianne"/>
          <w:sz w:val="20"/>
          <w:szCs w:val="20"/>
        </w:rPr>
        <w:t>Déontologie du titulaire</w:t>
      </w:r>
    </w:p>
    <w:p w14:paraId="48D3F3E5" w14:textId="77777777" w:rsidR="0006153F" w:rsidRPr="008E7320" w:rsidRDefault="0006153F" w:rsidP="00C32B0C">
      <w:pPr>
        <w:spacing w:after="0" w:line="240" w:lineRule="auto"/>
        <w:jc w:val="both"/>
        <w:rPr>
          <w:rFonts w:ascii="Marianne" w:eastAsia="Times New Roman" w:hAnsi="Marianne"/>
          <w:sz w:val="18"/>
          <w:szCs w:val="18"/>
          <w:lang w:eastAsia="fr-FR"/>
        </w:rPr>
      </w:pPr>
    </w:p>
    <w:p w14:paraId="064066F2" w14:textId="5C7C5F70" w:rsidR="0006153F" w:rsidRPr="008E7320" w:rsidRDefault="0006153F" w:rsidP="0006153F">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L’intégralité des données et informations détenues par l’administration et dont le titulaire a connaissance à l'occasion de l'exécution du présent </w:t>
      </w:r>
      <w:r w:rsidR="00317E4B" w:rsidRPr="008E7320">
        <w:rPr>
          <w:rFonts w:ascii="Marianne" w:eastAsia="Times New Roman" w:hAnsi="Marianne"/>
          <w:sz w:val="18"/>
          <w:szCs w:val="18"/>
          <w:lang w:eastAsia="fr-FR"/>
        </w:rPr>
        <w:t>marché</w:t>
      </w:r>
      <w:r w:rsidR="008D213F" w:rsidRPr="008E7320">
        <w:rPr>
          <w:rFonts w:ascii="Marianne" w:eastAsia="Times New Roman" w:hAnsi="Marianne"/>
          <w:sz w:val="18"/>
          <w:szCs w:val="18"/>
          <w:lang w:eastAsia="fr-FR"/>
        </w:rPr>
        <w:t xml:space="preserve"> </w:t>
      </w:r>
      <w:r w:rsidRPr="008E7320">
        <w:rPr>
          <w:rFonts w:ascii="Marianne" w:eastAsia="Times New Roman" w:hAnsi="Marianne"/>
          <w:sz w:val="18"/>
          <w:szCs w:val="18"/>
          <w:lang w:eastAsia="fr-FR"/>
        </w:rPr>
        <w:t>sont la propriét</w:t>
      </w:r>
      <w:r w:rsidR="0065159E" w:rsidRPr="008E7320">
        <w:rPr>
          <w:rFonts w:ascii="Marianne" w:eastAsia="Times New Roman" w:hAnsi="Marianne"/>
          <w:sz w:val="18"/>
          <w:szCs w:val="18"/>
          <w:lang w:eastAsia="fr-FR"/>
        </w:rPr>
        <w:t xml:space="preserve">é exclusive du </w:t>
      </w:r>
      <w:r w:rsidR="00D52843">
        <w:rPr>
          <w:rFonts w:ascii="Marianne" w:eastAsia="Times New Roman" w:hAnsi="Marianne"/>
          <w:sz w:val="18"/>
          <w:szCs w:val="18"/>
          <w:lang w:eastAsia="fr-FR"/>
        </w:rPr>
        <w:t>ministère de la Justice</w:t>
      </w:r>
      <w:r w:rsidRPr="008E7320">
        <w:rPr>
          <w:rFonts w:ascii="Marianne" w:eastAsia="Times New Roman" w:hAnsi="Marianne"/>
          <w:sz w:val="18"/>
          <w:szCs w:val="18"/>
          <w:lang w:eastAsia="fr-FR"/>
        </w:rPr>
        <w:t xml:space="preserve"> et présentent un caractère confidentiel, notamment celles de nature technique ou nominative.</w:t>
      </w:r>
    </w:p>
    <w:p w14:paraId="6FBA01B7" w14:textId="77777777" w:rsidR="0006153F" w:rsidRPr="008E7320" w:rsidRDefault="0006153F" w:rsidP="0006153F">
      <w:pPr>
        <w:spacing w:after="0" w:line="240" w:lineRule="auto"/>
        <w:jc w:val="both"/>
        <w:rPr>
          <w:rFonts w:ascii="Marianne" w:eastAsia="Times New Roman" w:hAnsi="Marianne"/>
          <w:sz w:val="18"/>
          <w:szCs w:val="18"/>
          <w:lang w:eastAsia="fr-FR"/>
        </w:rPr>
      </w:pPr>
    </w:p>
    <w:p w14:paraId="4DE0C556" w14:textId="296F64C0" w:rsidR="0006153F" w:rsidRPr="008E7320" w:rsidRDefault="0006153F" w:rsidP="0006153F">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Le terme « information » signifie toute information relative à l’exécution </w:t>
      </w:r>
      <w:r w:rsidR="00317E4B" w:rsidRPr="008E7320">
        <w:rPr>
          <w:rFonts w:ascii="Marianne" w:eastAsia="Times New Roman" w:hAnsi="Marianne"/>
          <w:sz w:val="18"/>
          <w:szCs w:val="18"/>
          <w:lang w:eastAsia="fr-FR"/>
        </w:rPr>
        <w:t xml:space="preserve">du marché </w:t>
      </w:r>
      <w:r w:rsidRPr="008E7320">
        <w:rPr>
          <w:rFonts w:ascii="Marianne" w:eastAsia="Times New Roman" w:hAnsi="Marianne"/>
          <w:sz w:val="18"/>
          <w:szCs w:val="18"/>
          <w:lang w:eastAsia="fr-FR"/>
        </w:rPr>
        <w:t>que cette information ait été acquise directement ou indirectement au cours de discussions ou d’investigations entre les parties.</w:t>
      </w:r>
    </w:p>
    <w:p w14:paraId="42FF57D2" w14:textId="77777777" w:rsidR="0006153F" w:rsidRPr="008E7320" w:rsidRDefault="0006153F" w:rsidP="0006153F">
      <w:pPr>
        <w:spacing w:after="0" w:line="240" w:lineRule="auto"/>
        <w:jc w:val="both"/>
        <w:rPr>
          <w:rFonts w:ascii="Marianne" w:eastAsia="Times New Roman" w:hAnsi="Marianne"/>
          <w:sz w:val="18"/>
          <w:szCs w:val="18"/>
          <w:lang w:eastAsia="fr-FR"/>
        </w:rPr>
      </w:pPr>
    </w:p>
    <w:p w14:paraId="58D8FC7D" w14:textId="7E2A91D4" w:rsidR="0006153F" w:rsidRPr="008E7320" w:rsidRDefault="0006153F" w:rsidP="0006153F">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Cela inclut toute information nominative, technique, rapports de même que tous secrets, données, spécifications, logiciels et programmes, documentation ou tout autre renseignement concernant ou se rapportant </w:t>
      </w:r>
      <w:r w:rsidR="00C727B5">
        <w:rPr>
          <w:rFonts w:ascii="Marianne" w:eastAsia="Times New Roman" w:hAnsi="Marianne"/>
          <w:sz w:val="18"/>
          <w:szCs w:val="18"/>
          <w:lang w:eastAsia="fr-FR"/>
        </w:rPr>
        <w:t>au présent marché</w:t>
      </w:r>
      <w:r w:rsidR="00597B47" w:rsidRPr="008E7320">
        <w:rPr>
          <w:rFonts w:ascii="Marianne" w:eastAsia="Times New Roman" w:hAnsi="Marianne"/>
          <w:sz w:val="18"/>
          <w:szCs w:val="18"/>
          <w:lang w:eastAsia="fr-FR"/>
        </w:rPr>
        <w:t xml:space="preserve"> ou aux </w:t>
      </w:r>
      <w:r w:rsidR="00C727B5">
        <w:rPr>
          <w:rFonts w:ascii="Marianne" w:eastAsia="Times New Roman" w:hAnsi="Marianne"/>
          <w:sz w:val="18"/>
          <w:szCs w:val="18"/>
          <w:lang w:eastAsia="fr-FR"/>
        </w:rPr>
        <w:t>candidatures</w:t>
      </w:r>
      <w:r w:rsidR="00597B47" w:rsidRPr="008E7320">
        <w:rPr>
          <w:rFonts w:ascii="Marianne" w:eastAsia="Times New Roman" w:hAnsi="Marianne"/>
          <w:sz w:val="18"/>
          <w:szCs w:val="18"/>
          <w:lang w:eastAsia="fr-FR"/>
        </w:rPr>
        <w:t xml:space="preserve"> à l’origine des saisines du titulaire</w:t>
      </w:r>
      <w:r w:rsidRPr="008E7320">
        <w:rPr>
          <w:rFonts w:ascii="Marianne" w:eastAsia="Times New Roman" w:hAnsi="Marianne"/>
          <w:sz w:val="18"/>
          <w:szCs w:val="18"/>
          <w:lang w:eastAsia="fr-FR"/>
        </w:rPr>
        <w:t>, de même que les analyses, sommaires, rapports, com</w:t>
      </w:r>
      <w:r w:rsidR="001F028B" w:rsidRPr="008E7320">
        <w:rPr>
          <w:rFonts w:ascii="Marianne" w:eastAsia="Times New Roman" w:hAnsi="Marianne"/>
          <w:sz w:val="18"/>
          <w:szCs w:val="18"/>
          <w:lang w:eastAsia="fr-FR"/>
        </w:rPr>
        <w:t>pi</w:t>
      </w:r>
      <w:r w:rsidRPr="008E7320">
        <w:rPr>
          <w:rFonts w:ascii="Marianne" w:eastAsia="Times New Roman" w:hAnsi="Marianne"/>
          <w:sz w:val="18"/>
          <w:szCs w:val="18"/>
          <w:lang w:eastAsia="fr-FR"/>
        </w:rPr>
        <w:t>lations, études comparatives, travaux ou autres documents qui contiennent, reflètent ou ont servi à produire une telle information.</w:t>
      </w:r>
    </w:p>
    <w:p w14:paraId="175B2227" w14:textId="77777777" w:rsidR="0006153F" w:rsidRPr="008E7320" w:rsidRDefault="0006153F" w:rsidP="0006153F">
      <w:pPr>
        <w:spacing w:after="0" w:line="240" w:lineRule="auto"/>
        <w:jc w:val="both"/>
        <w:rPr>
          <w:rFonts w:ascii="Marianne" w:eastAsia="Times New Roman" w:hAnsi="Marianne"/>
          <w:sz w:val="18"/>
          <w:szCs w:val="18"/>
          <w:lang w:eastAsia="fr-FR"/>
        </w:rPr>
      </w:pPr>
    </w:p>
    <w:p w14:paraId="1E39E45F" w14:textId="77777777" w:rsidR="0006153F" w:rsidRPr="008E7320" w:rsidRDefault="0006153F" w:rsidP="0006153F">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Le titulaire s’oblige à respecter, de façon absolue, ces obligations et à les faire respecter par son personnel, le cas échéant à ses</w:t>
      </w:r>
      <w:r w:rsidR="00494E73" w:rsidRPr="008E7320">
        <w:rPr>
          <w:rFonts w:ascii="Marianne" w:eastAsia="Times New Roman" w:hAnsi="Marianne"/>
          <w:sz w:val="18"/>
          <w:szCs w:val="18"/>
          <w:lang w:eastAsia="fr-FR"/>
        </w:rPr>
        <w:t xml:space="preserve"> sous-traitants et fournisseurs</w:t>
      </w:r>
      <w:r w:rsidRPr="008E7320">
        <w:rPr>
          <w:rFonts w:ascii="Marianne" w:eastAsia="Times New Roman" w:hAnsi="Marianne"/>
          <w:sz w:val="18"/>
          <w:szCs w:val="18"/>
          <w:lang w:eastAsia="fr-FR"/>
        </w:rPr>
        <w:t>, c’est-à-dire notamment à :</w:t>
      </w:r>
    </w:p>
    <w:p w14:paraId="2DFADED0" w14:textId="3F0DF3CC" w:rsidR="0006153F" w:rsidRPr="008E7320" w:rsidRDefault="0006153F" w:rsidP="003F5BE3">
      <w:pPr>
        <w:numPr>
          <w:ilvl w:val="0"/>
          <w:numId w:val="12"/>
        </w:num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Ne prendre, à d’autres fins que la bonne exécution </w:t>
      </w:r>
      <w:r w:rsidR="00317E4B" w:rsidRPr="008E7320">
        <w:rPr>
          <w:rFonts w:ascii="Marianne" w:eastAsia="Times New Roman" w:hAnsi="Marianne"/>
          <w:sz w:val="18"/>
          <w:szCs w:val="18"/>
          <w:lang w:eastAsia="zh-CN"/>
        </w:rPr>
        <w:t>du marché</w:t>
      </w:r>
      <w:r w:rsidRPr="008E7320">
        <w:rPr>
          <w:rFonts w:ascii="Marianne" w:eastAsia="Times New Roman" w:hAnsi="Marianne"/>
          <w:sz w:val="18"/>
          <w:szCs w:val="18"/>
          <w:lang w:eastAsia="fr-FR"/>
        </w:rPr>
        <w:t>, aucune co</w:t>
      </w:r>
      <w:r w:rsidR="001F028B" w:rsidRPr="008E7320">
        <w:rPr>
          <w:rFonts w:ascii="Marianne" w:eastAsia="Times New Roman" w:hAnsi="Marianne"/>
          <w:sz w:val="18"/>
          <w:szCs w:val="18"/>
          <w:lang w:eastAsia="fr-FR"/>
        </w:rPr>
        <w:t>pi</w:t>
      </w:r>
      <w:r w:rsidRPr="008E7320">
        <w:rPr>
          <w:rFonts w:ascii="Marianne" w:eastAsia="Times New Roman" w:hAnsi="Marianne"/>
          <w:sz w:val="18"/>
          <w:szCs w:val="18"/>
          <w:lang w:eastAsia="fr-FR"/>
        </w:rPr>
        <w:t xml:space="preserve">e des documents et supports d’information confiés par l’administration pour les besoins de l’exécution de sa prestation, objet du présent </w:t>
      </w:r>
      <w:r w:rsidR="00C727B5">
        <w:rPr>
          <w:rFonts w:ascii="Marianne" w:eastAsia="Times New Roman" w:hAnsi="Marianne"/>
          <w:sz w:val="18"/>
          <w:szCs w:val="18"/>
          <w:lang w:eastAsia="zh-CN"/>
        </w:rPr>
        <w:t>marché</w:t>
      </w:r>
      <w:r w:rsidR="008D213F" w:rsidRPr="008E7320">
        <w:rPr>
          <w:rFonts w:ascii="Marianne" w:eastAsia="Times New Roman" w:hAnsi="Marianne"/>
          <w:sz w:val="18"/>
          <w:szCs w:val="18"/>
          <w:lang w:eastAsia="zh-CN"/>
        </w:rPr>
        <w:t xml:space="preserve"> </w:t>
      </w:r>
      <w:r w:rsidRPr="008E7320">
        <w:rPr>
          <w:rFonts w:ascii="Marianne" w:eastAsia="Times New Roman" w:hAnsi="Marianne"/>
          <w:sz w:val="18"/>
          <w:szCs w:val="18"/>
          <w:lang w:eastAsia="fr-FR"/>
        </w:rPr>
        <w:t>;</w:t>
      </w:r>
    </w:p>
    <w:p w14:paraId="0C42A449" w14:textId="1FCA9111" w:rsidR="0006153F" w:rsidRPr="008E7320" w:rsidRDefault="0006153F" w:rsidP="003F5BE3">
      <w:pPr>
        <w:numPr>
          <w:ilvl w:val="0"/>
          <w:numId w:val="12"/>
        </w:num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Ne pas utiliser pour son propre compte ou pour le compte de tiers (personnes privées ou publiques, physiques ou morales) les informations auxquelles il aurait pu avoir accès dans le cadre </w:t>
      </w:r>
      <w:r w:rsidR="00317E4B" w:rsidRPr="008E7320">
        <w:rPr>
          <w:rFonts w:ascii="Marianne" w:eastAsia="Times New Roman" w:hAnsi="Marianne"/>
          <w:sz w:val="18"/>
          <w:szCs w:val="18"/>
          <w:lang w:eastAsia="fr-FR"/>
        </w:rPr>
        <w:t>du marché</w:t>
      </w:r>
      <w:r w:rsidR="00C727B5">
        <w:rPr>
          <w:rFonts w:ascii="Marianne" w:eastAsia="Times New Roman" w:hAnsi="Marianne"/>
          <w:sz w:val="18"/>
          <w:szCs w:val="18"/>
          <w:lang w:eastAsia="fr-FR"/>
        </w:rPr>
        <w:t xml:space="preserve"> </w:t>
      </w:r>
      <w:r w:rsidRPr="008E7320">
        <w:rPr>
          <w:rFonts w:ascii="Marianne" w:eastAsia="Times New Roman" w:hAnsi="Marianne"/>
          <w:sz w:val="18"/>
          <w:szCs w:val="18"/>
          <w:lang w:eastAsia="fr-FR"/>
        </w:rPr>
        <w:t>;</w:t>
      </w:r>
    </w:p>
    <w:p w14:paraId="73A54C5F" w14:textId="77777777" w:rsidR="0006153F" w:rsidRPr="008E7320" w:rsidRDefault="0006153F" w:rsidP="003F5BE3">
      <w:pPr>
        <w:numPr>
          <w:ilvl w:val="0"/>
          <w:numId w:val="12"/>
        </w:num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Ne pas utiliser les informations d’une manière qui soit préjudiciable à l’administration ;</w:t>
      </w:r>
    </w:p>
    <w:p w14:paraId="276FE022" w14:textId="77777777" w:rsidR="0006153F" w:rsidRPr="008E7320" w:rsidRDefault="0006153F" w:rsidP="003F5BE3">
      <w:pPr>
        <w:numPr>
          <w:ilvl w:val="0"/>
          <w:numId w:val="12"/>
        </w:num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Ne pas communiquer ces documents ou informations à d’autres personnes, qu’il s’agisse de personnes privées ou publiques, physiques ou morales ;</w:t>
      </w:r>
    </w:p>
    <w:p w14:paraId="09F64981" w14:textId="154EB93F" w:rsidR="0006153F" w:rsidRPr="008E7320" w:rsidRDefault="0006153F" w:rsidP="003F5BE3">
      <w:pPr>
        <w:numPr>
          <w:ilvl w:val="0"/>
          <w:numId w:val="12"/>
        </w:num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lastRenderedPageBreak/>
        <w:t xml:space="preserve">Prendre toutes mesures permettant d’éviter toute utilisation détournée ou frauduleuse des informations en cours d’exécution </w:t>
      </w:r>
      <w:r w:rsidR="00C727B5">
        <w:rPr>
          <w:rFonts w:ascii="Marianne" w:eastAsia="Times New Roman" w:hAnsi="Marianne"/>
          <w:sz w:val="18"/>
          <w:szCs w:val="18"/>
          <w:lang w:eastAsia="zh-CN"/>
        </w:rPr>
        <w:t>du présent marché</w:t>
      </w:r>
      <w:r w:rsidR="00B214A9" w:rsidRPr="008E7320">
        <w:rPr>
          <w:rFonts w:ascii="Marianne" w:eastAsia="Times New Roman" w:hAnsi="Marianne"/>
          <w:sz w:val="18"/>
          <w:szCs w:val="18"/>
          <w:lang w:eastAsia="zh-CN"/>
        </w:rPr>
        <w:t xml:space="preserve"> </w:t>
      </w:r>
      <w:r w:rsidRPr="008E7320">
        <w:rPr>
          <w:rFonts w:ascii="Marianne" w:eastAsia="Times New Roman" w:hAnsi="Marianne"/>
          <w:sz w:val="18"/>
          <w:szCs w:val="18"/>
          <w:lang w:eastAsia="fr-FR"/>
        </w:rPr>
        <w:t>ainsi que toute forme d’usage ou de traitement illicite ;</w:t>
      </w:r>
    </w:p>
    <w:p w14:paraId="486E8279" w14:textId="77777777" w:rsidR="0006153F" w:rsidRPr="008E7320" w:rsidRDefault="0006153F" w:rsidP="003F5BE3">
      <w:pPr>
        <w:numPr>
          <w:ilvl w:val="0"/>
          <w:numId w:val="12"/>
        </w:num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Prendre toutes mesures, pour assurer la confidentialité des informations et des traitements ;</w:t>
      </w:r>
    </w:p>
    <w:p w14:paraId="52904707" w14:textId="4A703244" w:rsidR="0006153F" w:rsidRDefault="0006153F" w:rsidP="003F5BE3">
      <w:pPr>
        <w:numPr>
          <w:ilvl w:val="0"/>
          <w:numId w:val="12"/>
        </w:num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Mettre en œuvre les mesures techniques et d'organisation appropriées pour protéger les informations contre la destruction accidentelle ou illicite, la perte accidentelle ou l'altération et cela concernant toute ressource utilisée par la société pour les besoins de l’exécution de sa prestation. </w:t>
      </w:r>
    </w:p>
    <w:p w14:paraId="4D454986" w14:textId="308306A0" w:rsidR="00C727B5" w:rsidRDefault="00C727B5" w:rsidP="003F5BE3">
      <w:pPr>
        <w:numPr>
          <w:ilvl w:val="0"/>
          <w:numId w:val="12"/>
        </w:numPr>
        <w:spacing w:after="0" w:line="240" w:lineRule="auto"/>
        <w:jc w:val="both"/>
        <w:rPr>
          <w:rFonts w:ascii="Marianne" w:eastAsia="Times New Roman" w:hAnsi="Marianne"/>
          <w:sz w:val="18"/>
          <w:szCs w:val="18"/>
          <w:lang w:eastAsia="fr-FR"/>
        </w:rPr>
      </w:pPr>
      <w:r>
        <w:rPr>
          <w:rFonts w:ascii="Marianne" w:eastAsia="Times New Roman" w:hAnsi="Marianne"/>
          <w:sz w:val="18"/>
          <w:szCs w:val="18"/>
          <w:lang w:eastAsia="fr-FR"/>
        </w:rPr>
        <w:t>D</w:t>
      </w:r>
      <w:r w:rsidRPr="00C727B5">
        <w:rPr>
          <w:rFonts w:ascii="Marianne" w:eastAsia="Times New Roman" w:hAnsi="Marianne"/>
          <w:sz w:val="18"/>
          <w:szCs w:val="18"/>
          <w:lang w:eastAsia="fr-FR"/>
        </w:rPr>
        <w:t xml:space="preserve">étruire les informations dès qu'elles ne sont plus nécessaires à l’exécution du présent marché, le titulaire du marché s’obligeant dans ce dernier cas, à cesser immédiatement toute utilisation des informations concernées et à confirmer au </w:t>
      </w:r>
      <w:r w:rsidR="00D52843">
        <w:rPr>
          <w:rFonts w:ascii="Marianne" w:eastAsia="Times New Roman" w:hAnsi="Marianne"/>
          <w:sz w:val="18"/>
          <w:szCs w:val="18"/>
          <w:lang w:eastAsia="fr-FR"/>
        </w:rPr>
        <w:t>ministère de la Justice</w:t>
      </w:r>
      <w:r w:rsidRPr="00C727B5">
        <w:rPr>
          <w:rFonts w:ascii="Marianne" w:eastAsia="Times New Roman" w:hAnsi="Marianne"/>
          <w:sz w:val="18"/>
          <w:szCs w:val="18"/>
          <w:lang w:eastAsia="fr-FR"/>
        </w:rPr>
        <w:t xml:space="preserve"> par écrit que </w:t>
      </w:r>
      <w:r>
        <w:rPr>
          <w:rFonts w:ascii="Marianne" w:eastAsia="Times New Roman" w:hAnsi="Marianne"/>
          <w:sz w:val="18"/>
          <w:szCs w:val="18"/>
          <w:lang w:eastAsia="fr-FR"/>
        </w:rPr>
        <w:t>c</w:t>
      </w:r>
      <w:r w:rsidRPr="00C727B5">
        <w:rPr>
          <w:rFonts w:ascii="Marianne" w:eastAsia="Times New Roman" w:hAnsi="Marianne"/>
          <w:sz w:val="18"/>
          <w:szCs w:val="18"/>
          <w:lang w:eastAsia="fr-FR"/>
        </w:rPr>
        <w:t>es dispositions remplies.</w:t>
      </w:r>
    </w:p>
    <w:p w14:paraId="5B2BDB92" w14:textId="77777777" w:rsidR="00FF613E" w:rsidRPr="008E7320" w:rsidRDefault="00FF613E" w:rsidP="003D022F">
      <w:pPr>
        <w:spacing w:after="0" w:line="240" w:lineRule="auto"/>
        <w:ind w:left="720"/>
        <w:jc w:val="both"/>
        <w:rPr>
          <w:rFonts w:ascii="Marianne" w:eastAsia="Times New Roman" w:hAnsi="Marianne"/>
          <w:sz w:val="18"/>
          <w:szCs w:val="18"/>
          <w:lang w:eastAsia="fr-FR"/>
        </w:rPr>
      </w:pPr>
    </w:p>
    <w:p w14:paraId="0401C70A" w14:textId="77777777" w:rsidR="000F1A54" w:rsidRPr="008E7320" w:rsidRDefault="000F1A54" w:rsidP="00C32B0C">
      <w:pPr>
        <w:spacing w:after="0" w:line="240" w:lineRule="auto"/>
        <w:jc w:val="both"/>
        <w:rPr>
          <w:rFonts w:ascii="Marianne" w:eastAsia="Times New Roman" w:hAnsi="Marianne"/>
          <w:sz w:val="18"/>
          <w:szCs w:val="18"/>
          <w:lang w:eastAsia="fr-FR"/>
        </w:rPr>
      </w:pPr>
    </w:p>
    <w:p w14:paraId="533D88E6" w14:textId="1FEF9E25" w:rsidR="000F1A54" w:rsidRPr="008E7320" w:rsidRDefault="0006153F" w:rsidP="000F1A54">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Le titulaire s'engage à mettre en œuvre les moyens appropriés afin de garder confidentiel</w:t>
      </w:r>
      <w:r w:rsidR="00825BB8" w:rsidRPr="008E7320">
        <w:rPr>
          <w:rFonts w:ascii="Marianne" w:eastAsia="Times New Roman" w:hAnsi="Marianne"/>
          <w:sz w:val="18"/>
          <w:szCs w:val="18"/>
          <w:lang w:eastAsia="fr-FR"/>
        </w:rPr>
        <w:t>le</w:t>
      </w:r>
      <w:r w:rsidRPr="008E7320">
        <w:rPr>
          <w:rFonts w:ascii="Marianne" w:eastAsia="Times New Roman" w:hAnsi="Marianne"/>
          <w:sz w:val="18"/>
          <w:szCs w:val="18"/>
          <w:lang w:eastAsia="fr-FR"/>
        </w:rPr>
        <w:t xml:space="preserve">s les informations, les documents et les objets auxquels il aura eu accès lors de l'exécution </w:t>
      </w:r>
      <w:r w:rsidR="00317E4B" w:rsidRPr="008E7320">
        <w:rPr>
          <w:rFonts w:ascii="Marianne" w:eastAsia="Times New Roman" w:hAnsi="Marianne"/>
          <w:sz w:val="18"/>
          <w:szCs w:val="18"/>
          <w:lang w:eastAsia="fr-FR"/>
        </w:rPr>
        <w:t>du marché</w:t>
      </w:r>
      <w:r w:rsidRPr="008E7320">
        <w:rPr>
          <w:rFonts w:ascii="Marianne" w:eastAsia="Times New Roman" w:hAnsi="Marianne"/>
          <w:sz w:val="18"/>
          <w:szCs w:val="18"/>
          <w:lang w:eastAsia="fr-FR"/>
        </w:rPr>
        <w:t xml:space="preserve">, sans qu'il soit besoin d'en expliciter systématiquement le caractère confidentiel. Ces informations, documents ou objets ne peuvent être, sans autorisation expresse de l'administration, divulgués, publiés, communiqués à des tiers ou être utilisés directement par le titulaire, hors </w:t>
      </w:r>
      <w:r w:rsidR="00317E4B" w:rsidRPr="008E7320">
        <w:rPr>
          <w:rFonts w:ascii="Marianne" w:eastAsia="Times New Roman" w:hAnsi="Marianne"/>
          <w:sz w:val="18"/>
          <w:szCs w:val="18"/>
          <w:lang w:eastAsia="fr-FR"/>
        </w:rPr>
        <w:t xml:space="preserve">du marché </w:t>
      </w:r>
      <w:r w:rsidR="00EC6B7E" w:rsidRPr="008E7320">
        <w:rPr>
          <w:rFonts w:ascii="Marianne" w:eastAsia="Times New Roman" w:hAnsi="Marianne"/>
          <w:sz w:val="18"/>
          <w:szCs w:val="18"/>
          <w:lang w:eastAsia="fr-FR"/>
        </w:rPr>
        <w:t>ou à l'issue de leurs</w:t>
      </w:r>
      <w:r w:rsidRPr="008E7320">
        <w:rPr>
          <w:rFonts w:ascii="Marianne" w:eastAsia="Times New Roman" w:hAnsi="Marianne"/>
          <w:sz w:val="18"/>
          <w:szCs w:val="18"/>
          <w:lang w:eastAsia="fr-FR"/>
        </w:rPr>
        <w:t xml:space="preserve"> exécution</w:t>
      </w:r>
      <w:r w:rsidR="00EC6B7E" w:rsidRPr="008E7320">
        <w:rPr>
          <w:rFonts w:ascii="Marianne" w:eastAsia="Times New Roman" w:hAnsi="Marianne"/>
          <w:sz w:val="18"/>
          <w:szCs w:val="18"/>
          <w:lang w:eastAsia="fr-FR"/>
        </w:rPr>
        <w:t>s</w:t>
      </w:r>
      <w:r w:rsidRPr="008E7320">
        <w:rPr>
          <w:rFonts w:ascii="Marianne" w:eastAsia="Times New Roman" w:hAnsi="Marianne"/>
          <w:sz w:val="18"/>
          <w:szCs w:val="18"/>
          <w:lang w:eastAsia="fr-FR"/>
        </w:rPr>
        <w:t>.</w:t>
      </w:r>
    </w:p>
    <w:p w14:paraId="7AB9B738" w14:textId="77777777" w:rsidR="00EC6B7E" w:rsidRPr="008E7320" w:rsidRDefault="00EC6B7E" w:rsidP="000F1A54">
      <w:pPr>
        <w:spacing w:after="0" w:line="240" w:lineRule="auto"/>
        <w:jc w:val="both"/>
        <w:rPr>
          <w:rFonts w:ascii="Marianne" w:eastAsia="Times New Roman" w:hAnsi="Marianne"/>
          <w:sz w:val="18"/>
          <w:szCs w:val="18"/>
          <w:lang w:eastAsia="fr-FR"/>
        </w:rPr>
      </w:pPr>
    </w:p>
    <w:p w14:paraId="41B6CD1D" w14:textId="7A2E6019" w:rsidR="000F1A54" w:rsidRPr="008E7320" w:rsidRDefault="000F1A54" w:rsidP="000F1A54">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La violation de l'obligation de confidentialité par le titulaire pourra entraîner la résiliation </w:t>
      </w:r>
      <w:r w:rsidR="00317E4B" w:rsidRPr="008E7320">
        <w:rPr>
          <w:rFonts w:ascii="Marianne" w:eastAsia="Times New Roman" w:hAnsi="Marianne"/>
          <w:sz w:val="18"/>
          <w:szCs w:val="18"/>
          <w:lang w:eastAsia="fr-FR"/>
        </w:rPr>
        <w:t xml:space="preserve">du marché </w:t>
      </w:r>
      <w:r w:rsidRPr="008E7320">
        <w:rPr>
          <w:rFonts w:ascii="Marianne" w:eastAsia="Times New Roman" w:hAnsi="Marianne"/>
          <w:sz w:val="18"/>
          <w:szCs w:val="18"/>
          <w:lang w:eastAsia="fr-FR"/>
        </w:rPr>
        <w:t xml:space="preserve">aux torts du titulaire. </w:t>
      </w:r>
    </w:p>
    <w:p w14:paraId="1CE7AF6C" w14:textId="77777777" w:rsidR="00825BB8" w:rsidRPr="008E7320" w:rsidRDefault="00825BB8" w:rsidP="000F1A54">
      <w:pPr>
        <w:spacing w:after="0" w:line="240" w:lineRule="auto"/>
        <w:jc w:val="both"/>
        <w:rPr>
          <w:rFonts w:ascii="Marianne" w:eastAsia="Times New Roman" w:hAnsi="Marianne"/>
          <w:sz w:val="18"/>
          <w:szCs w:val="18"/>
          <w:lang w:eastAsia="fr-FR"/>
        </w:rPr>
      </w:pPr>
    </w:p>
    <w:p w14:paraId="7F418C8F" w14:textId="36BFE59E" w:rsidR="00340784" w:rsidRPr="008E7320" w:rsidRDefault="000F1A54" w:rsidP="00340784">
      <w:pPr>
        <w:pStyle w:val="Style4"/>
        <w:rPr>
          <w:rFonts w:ascii="Marianne" w:hAnsi="Marianne"/>
          <w:sz w:val="20"/>
          <w:szCs w:val="20"/>
        </w:rPr>
      </w:pPr>
      <w:r w:rsidRPr="008E7320">
        <w:rPr>
          <w:rFonts w:ascii="Marianne" w:hAnsi="Marianne"/>
          <w:sz w:val="20"/>
          <w:szCs w:val="20"/>
        </w:rPr>
        <w:t>6.3.3 Utilisation des logos</w:t>
      </w:r>
      <w:r w:rsidR="00F340CB" w:rsidRPr="008E7320">
        <w:rPr>
          <w:rFonts w:ascii="Marianne" w:hAnsi="Marianne"/>
          <w:sz w:val="20"/>
          <w:szCs w:val="20"/>
        </w:rPr>
        <w:t>, des i</w:t>
      </w:r>
      <w:r w:rsidR="00745EF8" w:rsidRPr="008E7320">
        <w:rPr>
          <w:rFonts w:ascii="Marianne" w:hAnsi="Marianne"/>
          <w:sz w:val="20"/>
          <w:szCs w:val="20"/>
        </w:rPr>
        <w:t xml:space="preserve">mages et des messages du </w:t>
      </w:r>
      <w:r w:rsidR="00D52843">
        <w:rPr>
          <w:rFonts w:ascii="Marianne" w:hAnsi="Marianne"/>
          <w:sz w:val="20"/>
          <w:szCs w:val="20"/>
        </w:rPr>
        <w:t>ministère de la Justice</w:t>
      </w:r>
    </w:p>
    <w:p w14:paraId="10BA5159" w14:textId="77777777" w:rsidR="000F1A54" w:rsidRPr="008E7320" w:rsidRDefault="000F1A54" w:rsidP="000F1A54">
      <w:pPr>
        <w:spacing w:after="0" w:line="240" w:lineRule="auto"/>
        <w:jc w:val="both"/>
        <w:rPr>
          <w:rFonts w:ascii="Marianne" w:eastAsia="Times New Roman" w:hAnsi="Marianne"/>
          <w:sz w:val="18"/>
          <w:szCs w:val="18"/>
          <w:lang w:eastAsia="fr-FR"/>
        </w:rPr>
      </w:pPr>
    </w:p>
    <w:p w14:paraId="56CF7F80" w14:textId="64692D21" w:rsidR="000F1A54" w:rsidRPr="008E7320" w:rsidRDefault="000F1A54" w:rsidP="000F1A54">
      <w:pPr>
        <w:suppressAutoHyphens/>
        <w:spacing w:after="0" w:line="240" w:lineRule="auto"/>
        <w:jc w:val="both"/>
        <w:rPr>
          <w:rFonts w:ascii="Marianne" w:eastAsia="Times New Roman" w:hAnsi="Marianne"/>
          <w:sz w:val="18"/>
          <w:szCs w:val="18"/>
          <w:lang w:eastAsia="zh-CN"/>
        </w:rPr>
      </w:pPr>
      <w:r w:rsidRPr="008E7320">
        <w:rPr>
          <w:rFonts w:ascii="Marianne" w:eastAsia="Times New Roman" w:hAnsi="Marianne"/>
          <w:sz w:val="18"/>
          <w:szCs w:val="18"/>
          <w:lang w:eastAsia="zh-CN"/>
        </w:rPr>
        <w:t>Le prestataire n’est pas autorisé à utili</w:t>
      </w:r>
      <w:r w:rsidR="00745EF8" w:rsidRPr="008E7320">
        <w:rPr>
          <w:rFonts w:ascii="Marianne" w:eastAsia="Times New Roman" w:hAnsi="Marianne"/>
          <w:sz w:val="18"/>
          <w:szCs w:val="18"/>
          <w:lang w:eastAsia="zh-CN"/>
        </w:rPr>
        <w:t>ser le logo, les images et l</w:t>
      </w:r>
      <w:r w:rsidR="00F340CB" w:rsidRPr="008E7320">
        <w:rPr>
          <w:rFonts w:ascii="Marianne" w:eastAsia="Times New Roman" w:hAnsi="Marianne"/>
          <w:sz w:val="18"/>
          <w:szCs w:val="18"/>
          <w:lang w:eastAsia="zh-CN"/>
        </w:rPr>
        <w:t xml:space="preserve">es messages du </w:t>
      </w:r>
      <w:r w:rsidR="00D52843">
        <w:rPr>
          <w:rFonts w:ascii="Marianne" w:eastAsia="Times New Roman" w:hAnsi="Marianne"/>
          <w:sz w:val="18"/>
          <w:szCs w:val="18"/>
          <w:lang w:eastAsia="zh-CN"/>
        </w:rPr>
        <w:t>ministère de la Justice</w:t>
      </w:r>
      <w:r w:rsidRPr="008E7320">
        <w:rPr>
          <w:rFonts w:ascii="Marianne" w:eastAsia="Times New Roman" w:hAnsi="Marianne"/>
          <w:sz w:val="18"/>
          <w:szCs w:val="18"/>
          <w:lang w:eastAsia="zh-CN"/>
        </w:rPr>
        <w:t xml:space="preserve"> à des fins autr</w:t>
      </w:r>
      <w:r w:rsidR="00F340CB" w:rsidRPr="008E7320">
        <w:rPr>
          <w:rFonts w:ascii="Marianne" w:eastAsia="Times New Roman" w:hAnsi="Marianne"/>
          <w:sz w:val="18"/>
          <w:szCs w:val="18"/>
          <w:lang w:eastAsia="zh-CN"/>
        </w:rPr>
        <w:t xml:space="preserve">es que celles demandées </w:t>
      </w:r>
      <w:r w:rsidR="00745EF8" w:rsidRPr="008E7320">
        <w:rPr>
          <w:rFonts w:ascii="Marianne" w:eastAsia="Times New Roman" w:hAnsi="Marianne"/>
          <w:sz w:val="18"/>
          <w:szCs w:val="18"/>
          <w:lang w:eastAsia="zh-CN"/>
        </w:rPr>
        <w:t>dans le cadre des missions qui lui so</w:t>
      </w:r>
      <w:r w:rsidR="0025154B" w:rsidRPr="008E7320">
        <w:rPr>
          <w:rFonts w:ascii="Marianne" w:eastAsia="Times New Roman" w:hAnsi="Marianne"/>
          <w:sz w:val="18"/>
          <w:szCs w:val="18"/>
          <w:lang w:eastAsia="zh-CN"/>
        </w:rPr>
        <w:t>nt confiées par le présent contrat</w:t>
      </w:r>
      <w:r w:rsidRPr="008E7320">
        <w:rPr>
          <w:rFonts w:ascii="Marianne" w:eastAsia="Times New Roman" w:hAnsi="Marianne"/>
          <w:sz w:val="18"/>
          <w:szCs w:val="18"/>
          <w:lang w:eastAsia="zh-CN"/>
        </w:rPr>
        <w:t>.</w:t>
      </w:r>
      <w:bookmarkStart w:id="183" w:name="__RefHeading__10734_1829490496"/>
      <w:bookmarkStart w:id="184" w:name="__RefHeading__10736_1829490496"/>
      <w:bookmarkStart w:id="185" w:name="__RefHeading__2938_235243951"/>
      <w:bookmarkStart w:id="186" w:name="__RefHeading__2944_235243951"/>
      <w:bookmarkEnd w:id="183"/>
      <w:bookmarkEnd w:id="184"/>
      <w:bookmarkEnd w:id="185"/>
      <w:bookmarkEnd w:id="186"/>
    </w:p>
    <w:p w14:paraId="715B25DE" w14:textId="77777777" w:rsidR="00574950" w:rsidRPr="008E7320" w:rsidRDefault="00574950" w:rsidP="00597B47">
      <w:pPr>
        <w:spacing w:after="0" w:line="240" w:lineRule="auto"/>
        <w:jc w:val="both"/>
        <w:rPr>
          <w:rFonts w:ascii="Marianne" w:eastAsia="Times New Roman" w:hAnsi="Marianne"/>
          <w:sz w:val="18"/>
          <w:szCs w:val="18"/>
          <w:lang w:eastAsia="fr-FR"/>
        </w:rPr>
      </w:pPr>
    </w:p>
    <w:p w14:paraId="50C8A3B8" w14:textId="77777777" w:rsidR="00F2776A" w:rsidRDefault="00F2776A" w:rsidP="0010394E">
      <w:pPr>
        <w:pStyle w:val="StyleNiv2"/>
      </w:pPr>
      <w:bookmarkStart w:id="187" w:name="_Toc182993792"/>
      <w:bookmarkStart w:id="188" w:name="_Toc185352454"/>
      <w:r>
        <w:t>Exigences de l’administration</w:t>
      </w:r>
      <w:bookmarkEnd w:id="187"/>
      <w:bookmarkEnd w:id="188"/>
    </w:p>
    <w:p w14:paraId="3C3D9D3D" w14:textId="77777777" w:rsidR="00F2776A" w:rsidRDefault="00F2776A" w:rsidP="00597B47">
      <w:pPr>
        <w:spacing w:after="0" w:line="240" w:lineRule="auto"/>
        <w:jc w:val="both"/>
        <w:rPr>
          <w:rFonts w:ascii="Times New Roman" w:eastAsia="Times New Roman" w:hAnsi="Times New Roman"/>
          <w:lang w:eastAsia="fr-FR"/>
        </w:rPr>
      </w:pPr>
    </w:p>
    <w:p w14:paraId="22C60D5F" w14:textId="11A8383F" w:rsidR="00F2776A" w:rsidRPr="0010394E" w:rsidRDefault="00F2776A" w:rsidP="0010394E">
      <w:pPr>
        <w:pStyle w:val="Style3"/>
        <w:numPr>
          <w:ilvl w:val="1"/>
          <w:numId w:val="72"/>
        </w:numPr>
        <w:spacing w:before="0"/>
        <w:rPr>
          <w:lang w:val="fr-FR"/>
        </w:rPr>
      </w:pPr>
      <w:bookmarkStart w:id="189" w:name="_Toc182993793"/>
      <w:bookmarkStart w:id="190" w:name="_Toc185352455"/>
      <w:r w:rsidRPr="0010394E">
        <w:rPr>
          <w:lang w:val="fr-FR"/>
        </w:rPr>
        <w:t>Adaptabilité</w:t>
      </w:r>
      <w:bookmarkEnd w:id="189"/>
      <w:bookmarkEnd w:id="190"/>
    </w:p>
    <w:p w14:paraId="22FBB1AE" w14:textId="77777777" w:rsidR="00F2776A" w:rsidRPr="008E7320" w:rsidRDefault="00F2776A" w:rsidP="00597B47">
      <w:pPr>
        <w:spacing w:after="0" w:line="240" w:lineRule="auto"/>
        <w:jc w:val="both"/>
        <w:rPr>
          <w:rFonts w:ascii="Marianne" w:eastAsia="Times New Roman" w:hAnsi="Marianne"/>
          <w:sz w:val="18"/>
          <w:szCs w:val="18"/>
          <w:lang w:eastAsia="fr-FR"/>
        </w:rPr>
      </w:pPr>
    </w:p>
    <w:p w14:paraId="2CDC3495" w14:textId="77777777" w:rsidR="00F2776A" w:rsidRPr="008E7320" w:rsidRDefault="00F2776A" w:rsidP="00F2776A">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Il est primordial de faire preuve d’adaptabilité et de réactivité afin de répondre aux évolutions des besoins d’assistance et/ou de traitement des candidatures en cours de prestation. Des engagements en termes de délais de renfort et de diminution de l’équipe sont attendus dans le cadre de la réponse du titulaire.</w:t>
      </w:r>
    </w:p>
    <w:p w14:paraId="16D9FFD7"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44388810" w14:textId="543E73E2" w:rsidR="00F2776A" w:rsidRPr="008E7320" w:rsidRDefault="00F2776A" w:rsidP="00F2776A">
      <w:pPr>
        <w:spacing w:after="0" w:line="240" w:lineRule="auto"/>
        <w:jc w:val="both"/>
        <w:rPr>
          <w:rFonts w:ascii="Marianne" w:eastAsia="Times New Roman" w:hAnsi="Marianne"/>
          <w:b/>
          <w:sz w:val="18"/>
          <w:szCs w:val="18"/>
          <w:lang w:eastAsia="fr-FR"/>
        </w:rPr>
      </w:pPr>
      <w:r w:rsidRPr="008E7320">
        <w:rPr>
          <w:rFonts w:ascii="Marianne" w:eastAsia="Times New Roman" w:hAnsi="Marianne"/>
          <w:b/>
          <w:sz w:val="18"/>
          <w:szCs w:val="18"/>
          <w:lang w:eastAsia="fr-FR"/>
        </w:rPr>
        <w:t xml:space="preserve">Notamment, le titulaire doit s’engager à respecter la date </w:t>
      </w:r>
      <w:r w:rsidRPr="00FC4DA4">
        <w:rPr>
          <w:rFonts w:ascii="Marianne" w:eastAsia="Times New Roman" w:hAnsi="Marianne"/>
          <w:b/>
          <w:sz w:val="18"/>
          <w:szCs w:val="18"/>
          <w:lang w:eastAsia="fr-FR"/>
        </w:rPr>
        <w:t xml:space="preserve">maximale du </w:t>
      </w:r>
      <w:r w:rsidR="00204881">
        <w:rPr>
          <w:rFonts w:ascii="Marianne" w:eastAsia="Times New Roman" w:hAnsi="Marianne"/>
          <w:b/>
          <w:sz w:val="18"/>
          <w:szCs w:val="18"/>
          <w:lang w:eastAsia="fr-FR"/>
        </w:rPr>
        <w:t>0</w:t>
      </w:r>
      <w:r w:rsidR="003D022F" w:rsidRPr="00FC4DA4">
        <w:rPr>
          <w:rFonts w:ascii="Marianne" w:hAnsi="Marianne"/>
          <w:b/>
          <w:sz w:val="18"/>
        </w:rPr>
        <w:t>5</w:t>
      </w:r>
      <w:r w:rsidRPr="00FC4DA4">
        <w:rPr>
          <w:rFonts w:ascii="Marianne" w:hAnsi="Marianne"/>
          <w:b/>
          <w:sz w:val="18"/>
        </w:rPr>
        <w:t xml:space="preserve"> </w:t>
      </w:r>
      <w:r w:rsidR="003D022F" w:rsidRPr="00FC4DA4">
        <w:rPr>
          <w:rFonts w:ascii="Marianne" w:hAnsi="Marianne"/>
          <w:b/>
          <w:sz w:val="18"/>
        </w:rPr>
        <w:t>décem</w:t>
      </w:r>
      <w:r w:rsidRPr="00FC4DA4">
        <w:rPr>
          <w:rFonts w:ascii="Marianne" w:hAnsi="Marianne"/>
          <w:b/>
          <w:sz w:val="18"/>
        </w:rPr>
        <w:t>bre 202</w:t>
      </w:r>
      <w:r w:rsidR="003D022F" w:rsidRPr="00FC4DA4">
        <w:rPr>
          <w:rFonts w:ascii="Marianne" w:hAnsi="Marianne"/>
          <w:b/>
          <w:sz w:val="18"/>
        </w:rPr>
        <w:t>5</w:t>
      </w:r>
      <w:r w:rsidRPr="00FC4DA4">
        <w:rPr>
          <w:rFonts w:ascii="Marianne" w:eastAsia="Times New Roman" w:hAnsi="Marianne"/>
          <w:b/>
          <w:sz w:val="18"/>
          <w:szCs w:val="18"/>
          <w:lang w:eastAsia="fr-FR"/>
        </w:rPr>
        <w:t xml:space="preserve"> </w:t>
      </w:r>
      <w:r w:rsidR="00FC4DA4" w:rsidRPr="00FC4DA4">
        <w:rPr>
          <w:rFonts w:ascii="Marianne" w:eastAsia="Times New Roman" w:hAnsi="Marianne"/>
          <w:b/>
          <w:sz w:val="18"/>
          <w:szCs w:val="18"/>
          <w:lang w:eastAsia="fr-FR"/>
        </w:rPr>
        <w:t>pour</w:t>
      </w:r>
      <w:r w:rsidR="00FC4DA4">
        <w:rPr>
          <w:rFonts w:ascii="Marianne" w:eastAsia="Times New Roman" w:hAnsi="Marianne"/>
          <w:b/>
          <w:sz w:val="18"/>
          <w:szCs w:val="18"/>
          <w:lang w:eastAsia="fr-FR"/>
        </w:rPr>
        <w:t xml:space="preserve"> terminer les opérations de contrôle administratif</w:t>
      </w:r>
      <w:r w:rsidRPr="003017D1">
        <w:rPr>
          <w:rFonts w:ascii="Marianne" w:eastAsia="Times New Roman" w:hAnsi="Marianne"/>
          <w:b/>
          <w:sz w:val="18"/>
          <w:szCs w:val="18"/>
          <w:lang w:eastAsia="fr-FR"/>
        </w:rPr>
        <w:t>, et ce quel que soit l</w:t>
      </w:r>
      <w:r w:rsidR="003017D1">
        <w:rPr>
          <w:rFonts w:ascii="Marianne" w:eastAsia="Times New Roman" w:hAnsi="Marianne"/>
          <w:b/>
          <w:sz w:val="18"/>
          <w:szCs w:val="18"/>
          <w:lang w:eastAsia="fr-FR"/>
        </w:rPr>
        <w:t>es</w:t>
      </w:r>
      <w:r w:rsidRPr="003017D1">
        <w:rPr>
          <w:rFonts w:ascii="Marianne" w:eastAsia="Times New Roman" w:hAnsi="Marianne"/>
          <w:b/>
          <w:sz w:val="18"/>
          <w:szCs w:val="18"/>
          <w:lang w:eastAsia="fr-FR"/>
        </w:rPr>
        <w:t xml:space="preserve"> date</w:t>
      </w:r>
      <w:r w:rsidR="003017D1">
        <w:rPr>
          <w:rFonts w:ascii="Marianne" w:eastAsia="Times New Roman" w:hAnsi="Marianne"/>
          <w:b/>
          <w:sz w:val="18"/>
          <w:szCs w:val="18"/>
          <w:lang w:eastAsia="fr-FR"/>
        </w:rPr>
        <w:t>s</w:t>
      </w:r>
      <w:r w:rsidRPr="003017D1">
        <w:rPr>
          <w:rFonts w:ascii="Marianne" w:eastAsia="Times New Roman" w:hAnsi="Marianne"/>
          <w:b/>
          <w:sz w:val="18"/>
          <w:szCs w:val="18"/>
          <w:lang w:eastAsia="fr-FR"/>
        </w:rPr>
        <w:t xml:space="preserve"> de </w:t>
      </w:r>
      <w:r w:rsidRPr="001A21D1">
        <w:rPr>
          <w:rFonts w:ascii="Marianne" w:eastAsia="Times New Roman" w:hAnsi="Marianne"/>
          <w:b/>
          <w:sz w:val="18"/>
          <w:szCs w:val="18"/>
          <w:lang w:eastAsia="fr-FR"/>
        </w:rPr>
        <w:t>démarrage de</w:t>
      </w:r>
      <w:r w:rsidR="003017D1" w:rsidRPr="001A21D1">
        <w:rPr>
          <w:rFonts w:ascii="Marianne" w:eastAsia="Times New Roman" w:hAnsi="Marianne"/>
          <w:b/>
          <w:sz w:val="18"/>
          <w:szCs w:val="18"/>
          <w:lang w:eastAsia="fr-FR"/>
        </w:rPr>
        <w:t xml:space="preserve"> la phase de dépôt des candidatures et celle du contrôle administratif, susceptibles</w:t>
      </w:r>
      <w:r w:rsidR="003017D1">
        <w:rPr>
          <w:rFonts w:ascii="Marianne" w:eastAsia="Times New Roman" w:hAnsi="Marianne"/>
          <w:b/>
          <w:sz w:val="18"/>
          <w:szCs w:val="18"/>
          <w:lang w:eastAsia="fr-FR"/>
        </w:rPr>
        <w:t xml:space="preserve"> d</w:t>
      </w:r>
      <w:r w:rsidR="001A21D1">
        <w:rPr>
          <w:rFonts w:ascii="Marianne" w:eastAsia="Times New Roman" w:hAnsi="Marianne"/>
          <w:b/>
          <w:sz w:val="18"/>
          <w:szCs w:val="18"/>
          <w:lang w:eastAsia="fr-FR"/>
        </w:rPr>
        <w:t>’évoluer à la marge.</w:t>
      </w:r>
    </w:p>
    <w:p w14:paraId="47C8A70D"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77BD845F" w14:textId="77777777" w:rsidR="00F2776A" w:rsidRPr="008E7320" w:rsidRDefault="00F2776A" w:rsidP="00F2776A">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De manière générale, le ministère exige du titulaire une grande capacité d’adaptation en termes de planning.</w:t>
      </w:r>
    </w:p>
    <w:p w14:paraId="3C8C2ADF"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68557850" w14:textId="77777777" w:rsidR="00F2776A" w:rsidRPr="0010394E" w:rsidRDefault="00F2776A" w:rsidP="0010394E">
      <w:pPr>
        <w:pStyle w:val="Style3"/>
        <w:numPr>
          <w:ilvl w:val="1"/>
          <w:numId w:val="72"/>
        </w:numPr>
        <w:spacing w:before="0"/>
        <w:rPr>
          <w:lang w:val="fr-FR"/>
        </w:rPr>
      </w:pPr>
      <w:bookmarkStart w:id="191" w:name="_Ref80093906"/>
      <w:bookmarkStart w:id="192" w:name="_Ref80093939"/>
      <w:bookmarkStart w:id="193" w:name="_Ref80094125"/>
      <w:bookmarkStart w:id="194" w:name="_Toc182993794"/>
      <w:bookmarkStart w:id="195" w:name="_Toc185352456"/>
      <w:r w:rsidRPr="0010394E">
        <w:rPr>
          <w:lang w:val="fr-FR"/>
        </w:rPr>
        <w:t>Formation des opérateurs</w:t>
      </w:r>
      <w:bookmarkEnd w:id="191"/>
      <w:bookmarkEnd w:id="192"/>
      <w:bookmarkEnd w:id="193"/>
      <w:bookmarkEnd w:id="194"/>
      <w:bookmarkEnd w:id="195"/>
    </w:p>
    <w:p w14:paraId="4D602FDC" w14:textId="1252B125" w:rsidR="002B04D6" w:rsidRPr="008E7320" w:rsidRDefault="002B04D6" w:rsidP="00F2776A">
      <w:pPr>
        <w:spacing w:after="0" w:line="240" w:lineRule="auto"/>
        <w:jc w:val="both"/>
        <w:rPr>
          <w:rFonts w:ascii="Marianne" w:eastAsia="Times New Roman" w:hAnsi="Marianne"/>
          <w:sz w:val="18"/>
          <w:szCs w:val="18"/>
          <w:lang w:eastAsia="fr-FR"/>
        </w:rPr>
      </w:pPr>
    </w:p>
    <w:p w14:paraId="4955C54F" w14:textId="46BA39DA" w:rsidR="002B04D6" w:rsidRPr="008E7320" w:rsidRDefault="002B04D6" w:rsidP="002B04D6">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Il est envisagé d’organiser </w:t>
      </w:r>
      <w:r w:rsidR="00782789">
        <w:rPr>
          <w:rFonts w:ascii="Marianne" w:eastAsia="Times New Roman" w:hAnsi="Marianne"/>
          <w:sz w:val="18"/>
          <w:szCs w:val="18"/>
          <w:lang w:eastAsia="fr-FR"/>
        </w:rPr>
        <w:t>au moins 0</w:t>
      </w:r>
      <w:r w:rsidRPr="008E7320">
        <w:rPr>
          <w:rFonts w:ascii="Marianne" w:eastAsia="Times New Roman" w:hAnsi="Marianne"/>
          <w:sz w:val="18"/>
          <w:szCs w:val="18"/>
          <w:lang w:eastAsia="fr-FR"/>
        </w:rPr>
        <w:t>3</w:t>
      </w:r>
      <w:r w:rsidR="00782789">
        <w:rPr>
          <w:rFonts w:ascii="Marianne" w:eastAsia="Times New Roman" w:hAnsi="Marianne"/>
          <w:sz w:val="18"/>
          <w:szCs w:val="18"/>
          <w:lang w:eastAsia="fr-FR"/>
        </w:rPr>
        <w:t xml:space="preserve"> (trois)</w:t>
      </w:r>
      <w:r w:rsidRPr="008E7320">
        <w:rPr>
          <w:rFonts w:ascii="Marianne" w:eastAsia="Times New Roman" w:hAnsi="Marianne"/>
          <w:sz w:val="18"/>
          <w:szCs w:val="18"/>
          <w:lang w:eastAsia="fr-FR"/>
        </w:rPr>
        <w:t xml:space="preserve"> sessions de formation :</w:t>
      </w:r>
    </w:p>
    <w:p w14:paraId="09797FCA" w14:textId="2BA6A5C4" w:rsidR="002B04D6" w:rsidRPr="008E7320" w:rsidRDefault="002849BA" w:rsidP="00436239">
      <w:pPr>
        <w:pStyle w:val="Paragraphedeliste"/>
        <w:numPr>
          <w:ilvl w:val="0"/>
          <w:numId w:val="5"/>
        </w:numPr>
        <w:jc w:val="both"/>
        <w:rPr>
          <w:rFonts w:ascii="Marianne" w:hAnsi="Marianne"/>
          <w:sz w:val="18"/>
          <w:szCs w:val="18"/>
        </w:rPr>
      </w:pPr>
      <w:r w:rsidRPr="008E7320">
        <w:rPr>
          <w:rFonts w:ascii="Marianne" w:hAnsi="Marianne"/>
          <w:sz w:val="18"/>
          <w:szCs w:val="18"/>
        </w:rPr>
        <w:t>U</w:t>
      </w:r>
      <w:r w:rsidR="002B04D6" w:rsidRPr="008E7320">
        <w:rPr>
          <w:rFonts w:ascii="Marianne" w:hAnsi="Marianne"/>
          <w:sz w:val="18"/>
          <w:szCs w:val="18"/>
        </w:rPr>
        <w:t>ne avant le démarrage de l’assistance utilisate</w:t>
      </w:r>
      <w:r w:rsidRPr="008E7320">
        <w:rPr>
          <w:rFonts w:ascii="Marianne" w:hAnsi="Marianne"/>
          <w:sz w:val="18"/>
          <w:szCs w:val="18"/>
        </w:rPr>
        <w:t>ur</w:t>
      </w:r>
      <w:r w:rsidR="00204881">
        <w:rPr>
          <w:rFonts w:ascii="Marianne" w:hAnsi="Marianne"/>
          <w:sz w:val="18"/>
          <w:szCs w:val="18"/>
        </w:rPr>
        <w:t xml:space="preserve"> </w:t>
      </w:r>
      <w:r w:rsidRPr="008E7320">
        <w:rPr>
          <w:rFonts w:ascii="Marianne" w:hAnsi="Marianne"/>
          <w:sz w:val="18"/>
          <w:szCs w:val="18"/>
        </w:rPr>
        <w:t>;</w:t>
      </w:r>
      <w:r w:rsidR="002B04D6" w:rsidRPr="008E7320">
        <w:rPr>
          <w:rFonts w:ascii="Marianne" w:hAnsi="Marianne"/>
          <w:sz w:val="18"/>
          <w:szCs w:val="18"/>
        </w:rPr>
        <w:t xml:space="preserve"> </w:t>
      </w:r>
    </w:p>
    <w:p w14:paraId="6142FAA9" w14:textId="36A6B7E1" w:rsidR="002B04D6" w:rsidRPr="008E7320" w:rsidRDefault="002849BA" w:rsidP="00436239">
      <w:pPr>
        <w:pStyle w:val="Paragraphedeliste"/>
        <w:numPr>
          <w:ilvl w:val="0"/>
          <w:numId w:val="5"/>
        </w:numPr>
        <w:jc w:val="both"/>
        <w:rPr>
          <w:rFonts w:ascii="Marianne" w:hAnsi="Marianne"/>
          <w:sz w:val="18"/>
          <w:szCs w:val="18"/>
        </w:rPr>
      </w:pPr>
      <w:r w:rsidRPr="008E7320">
        <w:rPr>
          <w:rFonts w:ascii="Marianne" w:hAnsi="Marianne"/>
          <w:sz w:val="18"/>
          <w:szCs w:val="18"/>
        </w:rPr>
        <w:t>U</w:t>
      </w:r>
      <w:r w:rsidR="002B04D6" w:rsidRPr="008E7320">
        <w:rPr>
          <w:rFonts w:ascii="Marianne" w:hAnsi="Marianne"/>
          <w:sz w:val="18"/>
          <w:szCs w:val="18"/>
        </w:rPr>
        <w:t>ne au cours de la phase de dépôt des candidatures</w:t>
      </w:r>
      <w:r w:rsidR="00204881">
        <w:rPr>
          <w:rFonts w:ascii="Marianne" w:hAnsi="Marianne"/>
          <w:sz w:val="18"/>
          <w:szCs w:val="18"/>
        </w:rPr>
        <w:t xml:space="preserve"> </w:t>
      </w:r>
      <w:r w:rsidRPr="008E7320">
        <w:rPr>
          <w:rFonts w:ascii="Marianne" w:hAnsi="Marianne"/>
          <w:sz w:val="18"/>
          <w:szCs w:val="18"/>
        </w:rPr>
        <w:t>;</w:t>
      </w:r>
    </w:p>
    <w:p w14:paraId="25E47CF2" w14:textId="68DD7308" w:rsidR="00317E4B" w:rsidRPr="008E7320" w:rsidRDefault="002849BA" w:rsidP="00436239">
      <w:pPr>
        <w:pStyle w:val="Paragraphedeliste"/>
        <w:numPr>
          <w:ilvl w:val="0"/>
          <w:numId w:val="5"/>
        </w:numPr>
        <w:jc w:val="both"/>
        <w:rPr>
          <w:rFonts w:ascii="Marianne" w:hAnsi="Marianne"/>
          <w:sz w:val="18"/>
          <w:szCs w:val="18"/>
        </w:rPr>
      </w:pPr>
      <w:r w:rsidRPr="008E7320">
        <w:rPr>
          <w:rFonts w:ascii="Marianne" w:hAnsi="Marianne"/>
          <w:sz w:val="18"/>
          <w:szCs w:val="18"/>
        </w:rPr>
        <w:t>E</w:t>
      </w:r>
      <w:r w:rsidR="002B04D6" w:rsidRPr="008E7320">
        <w:rPr>
          <w:rFonts w:ascii="Marianne" w:hAnsi="Marianne"/>
          <w:sz w:val="18"/>
          <w:szCs w:val="18"/>
        </w:rPr>
        <w:t>t une avant le déma</w:t>
      </w:r>
      <w:r w:rsidR="00E20C00" w:rsidRPr="008E7320">
        <w:rPr>
          <w:rFonts w:ascii="Marianne" w:hAnsi="Marianne"/>
          <w:sz w:val="18"/>
          <w:szCs w:val="18"/>
        </w:rPr>
        <w:t>rrage du contrôle administratif</w:t>
      </w:r>
      <w:r w:rsidR="002B04D6" w:rsidRPr="008E7320">
        <w:rPr>
          <w:rFonts w:ascii="Marianne" w:hAnsi="Marianne"/>
          <w:sz w:val="18"/>
          <w:szCs w:val="18"/>
        </w:rPr>
        <w:t xml:space="preserve">. </w:t>
      </w:r>
    </w:p>
    <w:p w14:paraId="1EC2C907" w14:textId="77777777" w:rsidR="00317E4B" w:rsidRPr="008E7320" w:rsidRDefault="00317E4B" w:rsidP="00317E4B">
      <w:pPr>
        <w:spacing w:after="0" w:line="240" w:lineRule="auto"/>
        <w:jc w:val="both"/>
        <w:rPr>
          <w:rFonts w:ascii="Marianne" w:eastAsia="Times New Roman" w:hAnsi="Marianne"/>
          <w:sz w:val="18"/>
          <w:szCs w:val="18"/>
          <w:lang w:eastAsia="fr-FR"/>
        </w:rPr>
      </w:pPr>
    </w:p>
    <w:p w14:paraId="1390E406" w14:textId="212642B8" w:rsidR="002B04D6" w:rsidRPr="008E7320" w:rsidRDefault="00317E4B" w:rsidP="00317E4B">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lastRenderedPageBreak/>
        <w:t>Si nécessaire, d</w:t>
      </w:r>
      <w:r w:rsidR="002B04D6" w:rsidRPr="008E7320">
        <w:rPr>
          <w:rFonts w:ascii="Marianne" w:eastAsia="Times New Roman" w:hAnsi="Marianne"/>
          <w:sz w:val="18"/>
          <w:szCs w:val="18"/>
          <w:lang w:eastAsia="fr-FR"/>
        </w:rPr>
        <w:t xml:space="preserve">es compléments de formation </w:t>
      </w:r>
      <w:r w:rsidRPr="008E7320">
        <w:rPr>
          <w:rFonts w:ascii="Marianne" w:eastAsia="Times New Roman" w:hAnsi="Marianne"/>
          <w:sz w:val="18"/>
          <w:szCs w:val="18"/>
          <w:lang w:eastAsia="fr-FR"/>
        </w:rPr>
        <w:t xml:space="preserve">pourront </w:t>
      </w:r>
      <w:r w:rsidR="002B04D6" w:rsidRPr="008E7320">
        <w:rPr>
          <w:rFonts w:ascii="Marianne" w:eastAsia="Times New Roman" w:hAnsi="Marianne"/>
          <w:sz w:val="18"/>
          <w:szCs w:val="18"/>
          <w:lang w:eastAsia="fr-FR"/>
        </w:rPr>
        <w:t>assurés après décision conjointe du ministère et du titulaire.</w:t>
      </w:r>
    </w:p>
    <w:p w14:paraId="66F202BB" w14:textId="77777777" w:rsidR="002B04D6" w:rsidRPr="008E7320" w:rsidRDefault="002B04D6" w:rsidP="00F2776A">
      <w:pPr>
        <w:spacing w:after="0" w:line="240" w:lineRule="auto"/>
        <w:jc w:val="both"/>
        <w:rPr>
          <w:rFonts w:ascii="Marianne" w:eastAsia="Times New Roman" w:hAnsi="Marianne"/>
          <w:sz w:val="18"/>
          <w:szCs w:val="18"/>
          <w:lang w:eastAsia="fr-FR"/>
        </w:rPr>
      </w:pPr>
    </w:p>
    <w:p w14:paraId="32D42140" w14:textId="714A4A24" w:rsidR="00F2776A" w:rsidRPr="008E7320" w:rsidRDefault="002B04D6" w:rsidP="00F2776A">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Chaque session comprend une </w:t>
      </w:r>
      <w:r w:rsidR="00F2776A" w:rsidRPr="008E7320">
        <w:rPr>
          <w:rFonts w:ascii="Marianne" w:eastAsia="Times New Roman" w:hAnsi="Marianne"/>
          <w:sz w:val="18"/>
          <w:szCs w:val="18"/>
          <w:lang w:eastAsia="fr-FR"/>
        </w:rPr>
        <w:t xml:space="preserve">formation métier et outil, d’une durée </w:t>
      </w:r>
      <w:r w:rsidR="00F2776A" w:rsidRPr="003D022F">
        <w:rPr>
          <w:rFonts w:ascii="Marianne" w:eastAsia="Times New Roman" w:hAnsi="Marianne"/>
          <w:sz w:val="18"/>
          <w:szCs w:val="18"/>
          <w:lang w:eastAsia="fr-FR"/>
        </w:rPr>
        <w:t xml:space="preserve">approximative de </w:t>
      </w:r>
      <w:r w:rsidR="00782789">
        <w:rPr>
          <w:rFonts w:ascii="Marianne" w:eastAsia="Times New Roman" w:hAnsi="Marianne"/>
          <w:sz w:val="18"/>
          <w:szCs w:val="18"/>
          <w:lang w:eastAsia="fr-FR"/>
        </w:rPr>
        <w:t>0</w:t>
      </w:r>
      <w:r w:rsidR="003D022F" w:rsidRPr="003D022F">
        <w:rPr>
          <w:rFonts w:ascii="Marianne" w:eastAsia="Times New Roman" w:hAnsi="Marianne"/>
          <w:sz w:val="18"/>
          <w:szCs w:val="18"/>
          <w:lang w:eastAsia="fr-FR"/>
        </w:rPr>
        <w:t>2</w:t>
      </w:r>
      <w:r w:rsidR="00F2776A" w:rsidRPr="003D022F">
        <w:rPr>
          <w:rFonts w:ascii="Marianne" w:eastAsia="Times New Roman" w:hAnsi="Marianne"/>
          <w:sz w:val="18"/>
          <w:szCs w:val="18"/>
          <w:lang w:eastAsia="fr-FR"/>
        </w:rPr>
        <w:t xml:space="preserve"> jours</w:t>
      </w:r>
      <w:r w:rsidR="00B2352B">
        <w:rPr>
          <w:rFonts w:ascii="Marianne" w:eastAsia="Times New Roman" w:hAnsi="Marianne"/>
          <w:sz w:val="18"/>
          <w:szCs w:val="18"/>
          <w:lang w:eastAsia="fr-FR"/>
        </w:rPr>
        <w:t xml:space="preserve"> (deux jours)</w:t>
      </w:r>
      <w:r w:rsidR="00F2776A" w:rsidRPr="003D022F">
        <w:rPr>
          <w:rFonts w:ascii="Marianne" w:eastAsia="Times New Roman" w:hAnsi="Marianne"/>
          <w:sz w:val="18"/>
          <w:szCs w:val="18"/>
          <w:lang w:eastAsia="fr-FR"/>
        </w:rPr>
        <w:t xml:space="preserve">, </w:t>
      </w:r>
      <w:r w:rsidR="00E20C00" w:rsidRPr="003D022F">
        <w:rPr>
          <w:rFonts w:ascii="Marianne" w:eastAsia="Times New Roman" w:hAnsi="Marianne"/>
          <w:sz w:val="18"/>
          <w:szCs w:val="18"/>
          <w:lang w:eastAsia="fr-FR"/>
        </w:rPr>
        <w:t xml:space="preserve">et </w:t>
      </w:r>
      <w:r w:rsidR="00F2776A" w:rsidRPr="003D022F">
        <w:rPr>
          <w:rFonts w:ascii="Marianne" w:eastAsia="Times New Roman" w:hAnsi="Marianne"/>
          <w:sz w:val="18"/>
          <w:szCs w:val="18"/>
          <w:lang w:eastAsia="fr-FR"/>
        </w:rPr>
        <w:t>a</w:t>
      </w:r>
      <w:r w:rsidR="00F2776A" w:rsidRPr="008E7320">
        <w:rPr>
          <w:rFonts w:ascii="Marianne" w:eastAsia="Times New Roman" w:hAnsi="Marianne"/>
          <w:sz w:val="18"/>
          <w:szCs w:val="18"/>
          <w:lang w:eastAsia="fr-FR"/>
        </w:rPr>
        <w:t xml:space="preserve"> pour objectif de fournir à l’ensemble des opérateurs du CTCP les éléments nécessaires à l’exécution de leurs tâches. La formation porte sur le contexte et les modalités fonctionnelles et techniques du dépôt et de l’examen des candidatures.</w:t>
      </w:r>
    </w:p>
    <w:p w14:paraId="0F0C6686"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69C5E716" w14:textId="77777777" w:rsidR="00F2776A" w:rsidRPr="008E7320" w:rsidRDefault="00F2776A" w:rsidP="00F2776A">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La formation comporte :</w:t>
      </w:r>
    </w:p>
    <w:p w14:paraId="683F30F9" w14:textId="77777777" w:rsidR="00F2776A" w:rsidRPr="008E7320" w:rsidRDefault="00F2776A" w:rsidP="003F5BE3">
      <w:pPr>
        <w:numPr>
          <w:ilvl w:val="0"/>
          <w:numId w:val="52"/>
        </w:num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Une partie contextuelle (institution prud’homale, mode de désignation, acteurs, processus de candidature, etc.) ;</w:t>
      </w:r>
    </w:p>
    <w:p w14:paraId="5B46B592" w14:textId="77777777" w:rsidR="00F2776A" w:rsidRPr="008E7320" w:rsidRDefault="00F2776A" w:rsidP="003F5BE3">
      <w:pPr>
        <w:numPr>
          <w:ilvl w:val="0"/>
          <w:numId w:val="51"/>
        </w:num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Une partie fonctionnelle portant sur les modalités du dépôt et de l’examen des candidatures (organisation, acteurs, conditions de candidature, pièces justificatives acceptées, etc.) ;</w:t>
      </w:r>
    </w:p>
    <w:p w14:paraId="42B07835" w14:textId="0BA8B507" w:rsidR="00F2776A" w:rsidRPr="008E7320" w:rsidRDefault="00F2776A" w:rsidP="003F5BE3">
      <w:pPr>
        <w:numPr>
          <w:ilvl w:val="0"/>
          <w:numId w:val="51"/>
        </w:num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Une partie technique portant sur l’outil utilisé pour le dépôt et l’examen des candidatures (</w:t>
      </w:r>
      <w:r w:rsidR="00B23F2E">
        <w:rPr>
          <w:rFonts w:ascii="Marianne" w:eastAsia="Times New Roman" w:hAnsi="Marianne"/>
          <w:sz w:val="18"/>
          <w:szCs w:val="18"/>
          <w:lang w:eastAsia="fr-FR"/>
        </w:rPr>
        <w:t>SI-Candidatures</w:t>
      </w:r>
      <w:r w:rsidRPr="008E7320">
        <w:rPr>
          <w:rFonts w:ascii="Marianne" w:eastAsia="Times New Roman" w:hAnsi="Marianne"/>
          <w:sz w:val="18"/>
          <w:szCs w:val="18"/>
          <w:lang w:eastAsia="fr-FR"/>
        </w:rPr>
        <w:t>).</w:t>
      </w:r>
    </w:p>
    <w:p w14:paraId="07005EC0"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2BDCE360" w14:textId="77777777" w:rsidR="003D022F" w:rsidRDefault="00F2776A" w:rsidP="00F2776A">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Les modalités de traitement des demandes sont également présentées (enregistrement des demandes, remontées des questions sans réponse connue, enrichissement de la FAQ, …). </w:t>
      </w:r>
    </w:p>
    <w:p w14:paraId="5D5103CD" w14:textId="77777777" w:rsidR="003D022F" w:rsidRDefault="003D022F" w:rsidP="00F2776A">
      <w:pPr>
        <w:spacing w:after="0" w:line="240" w:lineRule="auto"/>
        <w:jc w:val="both"/>
        <w:rPr>
          <w:rFonts w:ascii="Marianne" w:eastAsia="Times New Roman" w:hAnsi="Marianne"/>
          <w:sz w:val="18"/>
          <w:szCs w:val="18"/>
          <w:lang w:eastAsia="fr-FR"/>
        </w:rPr>
      </w:pPr>
    </w:p>
    <w:p w14:paraId="343FA8E4" w14:textId="540BA1F5" w:rsidR="00F2776A" w:rsidRPr="008E7320" w:rsidRDefault="003D022F" w:rsidP="00F2776A">
      <w:pPr>
        <w:spacing w:after="0" w:line="240" w:lineRule="auto"/>
        <w:jc w:val="both"/>
        <w:rPr>
          <w:rFonts w:ascii="Marianne" w:eastAsia="Times New Roman" w:hAnsi="Marianne"/>
          <w:sz w:val="18"/>
          <w:szCs w:val="18"/>
          <w:lang w:eastAsia="fr-FR"/>
        </w:rPr>
      </w:pPr>
      <w:r>
        <w:rPr>
          <w:rFonts w:ascii="Marianne" w:eastAsia="Times New Roman" w:hAnsi="Marianne"/>
          <w:sz w:val="18"/>
          <w:szCs w:val="18"/>
          <w:lang w:eastAsia="fr-FR"/>
        </w:rPr>
        <w:t>Le ministère de la justice remettra les supports actualisés de formation (kit utile pour l’assistance téléphonique et l’instruction des dossiers).</w:t>
      </w:r>
    </w:p>
    <w:p w14:paraId="093F1510"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2E1311E4" w14:textId="64221558" w:rsidR="00F2776A" w:rsidRPr="008E7320" w:rsidRDefault="00F2776A" w:rsidP="00F2776A">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Le suivi intégral de la formation est obligatoire pour l’ensemble des personnels du titulaire amené à travailler</w:t>
      </w:r>
      <w:r w:rsidR="005076CC" w:rsidRPr="008E7320">
        <w:rPr>
          <w:rFonts w:ascii="Marianne" w:eastAsia="Times New Roman" w:hAnsi="Marianne"/>
          <w:sz w:val="18"/>
          <w:szCs w:val="18"/>
          <w:lang w:eastAsia="fr-FR"/>
        </w:rPr>
        <w:t xml:space="preserve"> en tant qu’opérateur du CTCP. </w:t>
      </w:r>
    </w:p>
    <w:p w14:paraId="6424ACA1"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6DFF88D5" w14:textId="77777777" w:rsidR="00F2776A" w:rsidRPr="0010394E" w:rsidRDefault="00F2776A" w:rsidP="0010394E">
      <w:pPr>
        <w:pStyle w:val="Style3"/>
        <w:numPr>
          <w:ilvl w:val="1"/>
          <w:numId w:val="72"/>
        </w:numPr>
        <w:spacing w:before="0"/>
        <w:rPr>
          <w:lang w:val="fr-FR"/>
        </w:rPr>
      </w:pPr>
      <w:bookmarkStart w:id="196" w:name="_Toc182993795"/>
      <w:bookmarkStart w:id="197" w:name="_Toc185352457"/>
      <w:r w:rsidRPr="0010394E">
        <w:rPr>
          <w:lang w:val="fr-FR"/>
        </w:rPr>
        <w:t>Communication écrite et orale</w:t>
      </w:r>
      <w:bookmarkEnd w:id="196"/>
      <w:bookmarkEnd w:id="197"/>
    </w:p>
    <w:p w14:paraId="7F31463E"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367C6D45" w14:textId="0DDA3DD3" w:rsidR="00F2776A" w:rsidRPr="008E7320" w:rsidRDefault="00F2776A" w:rsidP="00F2776A">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Tout intervenant sur la partie « contrôle » doit être en capacité d’é</w:t>
      </w:r>
      <w:r w:rsidR="005E305A" w:rsidRPr="008E7320">
        <w:rPr>
          <w:rFonts w:ascii="Marianne" w:eastAsia="Times New Roman" w:hAnsi="Marianne"/>
          <w:sz w:val="18"/>
          <w:szCs w:val="18"/>
          <w:lang w:eastAsia="fr-FR"/>
        </w:rPr>
        <w:t>crire dans un français correct.</w:t>
      </w:r>
    </w:p>
    <w:p w14:paraId="5E78CB2D" w14:textId="77777777" w:rsidR="00F2776A" w:rsidRPr="008E7320" w:rsidRDefault="00F2776A" w:rsidP="00F2776A">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Tout intervenant sur la partie assistance doit être en capacité d’écrire et de parler dans un français correct.</w:t>
      </w:r>
    </w:p>
    <w:p w14:paraId="5B1778C1" w14:textId="77777777" w:rsidR="00F2776A" w:rsidRPr="008E7320" w:rsidRDefault="00F2776A" w:rsidP="00F2776A">
      <w:pPr>
        <w:spacing w:after="0" w:line="240" w:lineRule="auto"/>
        <w:jc w:val="both"/>
        <w:rPr>
          <w:rFonts w:ascii="Marianne" w:eastAsia="Times New Roman" w:hAnsi="Marianne"/>
          <w:sz w:val="18"/>
          <w:szCs w:val="18"/>
          <w:lang w:eastAsia="fr-FR"/>
        </w:rPr>
      </w:pPr>
    </w:p>
    <w:p w14:paraId="2E80642C" w14:textId="77777777" w:rsidR="00F2776A" w:rsidRPr="0010394E" w:rsidRDefault="00F2776A" w:rsidP="0010394E">
      <w:pPr>
        <w:pStyle w:val="Style3"/>
        <w:numPr>
          <w:ilvl w:val="1"/>
          <w:numId w:val="72"/>
        </w:numPr>
        <w:spacing w:before="0"/>
        <w:rPr>
          <w:lang w:val="fr-FR"/>
        </w:rPr>
      </w:pPr>
      <w:bookmarkStart w:id="198" w:name="_Toc182993796"/>
      <w:bookmarkStart w:id="199" w:name="_Toc185352458"/>
      <w:bookmarkStart w:id="200" w:name="_Hlk184043331"/>
      <w:r w:rsidRPr="0010394E">
        <w:rPr>
          <w:lang w:val="fr-FR"/>
        </w:rPr>
        <w:t>Profil de l’équipe mise à disposition</w:t>
      </w:r>
      <w:bookmarkEnd w:id="198"/>
      <w:bookmarkEnd w:id="199"/>
    </w:p>
    <w:bookmarkEnd w:id="200"/>
    <w:p w14:paraId="0E8FC095" w14:textId="77777777" w:rsidR="00F2776A" w:rsidRPr="00FC4DA4" w:rsidRDefault="00F2776A" w:rsidP="00F2776A">
      <w:pPr>
        <w:spacing w:after="0" w:line="240" w:lineRule="auto"/>
        <w:jc w:val="both"/>
        <w:rPr>
          <w:rFonts w:ascii="Marianne" w:eastAsia="Times New Roman" w:hAnsi="Marianne"/>
          <w:sz w:val="18"/>
          <w:szCs w:val="18"/>
          <w:lang w:eastAsia="fr-FR"/>
        </w:rPr>
      </w:pPr>
    </w:p>
    <w:p w14:paraId="5003E7AA" w14:textId="77777777" w:rsidR="00FC4DA4" w:rsidRPr="00FC4DA4" w:rsidRDefault="00FC4DA4" w:rsidP="00FC4DA4">
      <w:p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t>L’équipe dédiée à l’exécution des prestations du marché est définie dans l’offre du titulaire. Cette équipe est dimensionnée aux besoins formulés dans le présent cahier des charges. Le titulaire du marché décline dans son offre les profils-types auxquels il compte faire appel et le dispositif envisagé pour garantir la réalisation des prestations.</w:t>
      </w:r>
    </w:p>
    <w:p w14:paraId="40DB55FA" w14:textId="77777777" w:rsidR="00FC4DA4" w:rsidRPr="00FC4DA4" w:rsidRDefault="00FC4DA4" w:rsidP="00FC4DA4">
      <w:pPr>
        <w:spacing w:after="0" w:line="240" w:lineRule="auto"/>
        <w:jc w:val="both"/>
        <w:rPr>
          <w:rFonts w:ascii="Marianne" w:eastAsia="Times New Roman" w:hAnsi="Marianne"/>
          <w:sz w:val="18"/>
          <w:szCs w:val="18"/>
          <w:lang w:eastAsia="fr-FR"/>
        </w:rPr>
      </w:pPr>
    </w:p>
    <w:p w14:paraId="397E1CE8" w14:textId="77777777" w:rsidR="00FC4DA4" w:rsidRPr="00FC4DA4" w:rsidRDefault="00FC4DA4" w:rsidP="00FC4DA4">
      <w:p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t>Ils disposent des compétences, des qualifications et de l’expérience définie au sein du mémoire technique :</w:t>
      </w:r>
    </w:p>
    <w:p w14:paraId="3627B5E4" w14:textId="77777777" w:rsidR="00FC4DA4" w:rsidRPr="00FC4DA4" w:rsidRDefault="00FC4DA4" w:rsidP="00FC4DA4">
      <w:pPr>
        <w:numPr>
          <w:ilvl w:val="0"/>
          <w:numId w:val="53"/>
        </w:num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t>Capacité du prestataire à faire preuve d’adaptabilité et de réactivité dans la réalisation de la prestation ;</w:t>
      </w:r>
    </w:p>
    <w:p w14:paraId="2C79BBDA" w14:textId="77777777" w:rsidR="00FC4DA4" w:rsidRPr="00FC4DA4" w:rsidRDefault="00FC4DA4" w:rsidP="00FC4DA4">
      <w:pPr>
        <w:numPr>
          <w:ilvl w:val="0"/>
          <w:numId w:val="53"/>
        </w:num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t>Nécessité de procéder à un recrutement efficace, pertinent et de qualité, indispensable au succès de l’opération.</w:t>
      </w:r>
    </w:p>
    <w:p w14:paraId="552873BC" w14:textId="77777777" w:rsidR="00FC4DA4" w:rsidRPr="00FC4DA4" w:rsidRDefault="00FC4DA4" w:rsidP="00FC4DA4">
      <w:pPr>
        <w:spacing w:after="0" w:line="240" w:lineRule="auto"/>
        <w:jc w:val="both"/>
        <w:rPr>
          <w:rFonts w:ascii="Marianne" w:eastAsia="Times New Roman" w:hAnsi="Marianne"/>
          <w:sz w:val="18"/>
          <w:szCs w:val="18"/>
          <w:lang w:eastAsia="fr-FR"/>
        </w:rPr>
      </w:pPr>
    </w:p>
    <w:p w14:paraId="0BECCF76" w14:textId="55F0407A" w:rsidR="00FC4DA4" w:rsidRPr="00FC4DA4" w:rsidRDefault="00FC4DA4" w:rsidP="00FC4DA4">
      <w:p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t xml:space="preserve">L'organisation que le Titulaire mettra en place dès le début du marché pour assurer les prestations sera communiquée au ministère de la </w:t>
      </w:r>
      <w:r w:rsidR="00204881">
        <w:rPr>
          <w:rFonts w:ascii="Marianne" w:eastAsia="Times New Roman" w:hAnsi="Marianne"/>
          <w:sz w:val="18"/>
          <w:szCs w:val="18"/>
          <w:lang w:eastAsia="fr-FR"/>
        </w:rPr>
        <w:t>J</w:t>
      </w:r>
      <w:r w:rsidRPr="00FC4DA4">
        <w:rPr>
          <w:rFonts w:ascii="Marianne" w:eastAsia="Times New Roman" w:hAnsi="Marianne"/>
          <w:sz w:val="18"/>
          <w:szCs w:val="18"/>
          <w:lang w:eastAsia="fr-FR"/>
        </w:rPr>
        <w:t>ustice lors de la réunion de démarrage du marché</w:t>
      </w:r>
      <w:r w:rsidR="005152B2">
        <w:rPr>
          <w:rFonts w:ascii="Marianne" w:eastAsia="Times New Roman" w:hAnsi="Marianne"/>
          <w:sz w:val="18"/>
          <w:szCs w:val="18"/>
          <w:lang w:eastAsia="fr-FR"/>
        </w:rPr>
        <w:t>. Elle sera é</w:t>
      </w:r>
      <w:r w:rsidR="0030062B">
        <w:rPr>
          <w:rFonts w:ascii="Marianne" w:eastAsia="Times New Roman" w:hAnsi="Marianne"/>
          <w:sz w:val="18"/>
          <w:szCs w:val="18"/>
          <w:lang w:eastAsia="fr-FR"/>
        </w:rPr>
        <w:t>tablie sur la base des indications apportées dans l’offre du titulaire</w:t>
      </w:r>
      <w:r w:rsidR="005152B2">
        <w:rPr>
          <w:rFonts w:ascii="Marianne" w:eastAsia="Times New Roman" w:hAnsi="Marianne"/>
          <w:sz w:val="18"/>
          <w:szCs w:val="18"/>
          <w:lang w:eastAsia="fr-FR"/>
        </w:rPr>
        <w:t xml:space="preserve"> et sera précisée pour </w:t>
      </w:r>
      <w:r w:rsidRPr="00FC4DA4">
        <w:rPr>
          <w:rFonts w:ascii="Marianne" w:eastAsia="Times New Roman" w:hAnsi="Marianne"/>
          <w:sz w:val="18"/>
          <w:szCs w:val="18"/>
          <w:lang w:eastAsia="fr-FR"/>
        </w:rPr>
        <w:t>faire apparaître clairement les responsabilités, les fonctions des personnels du Titulaire, appelés à intervenir dans l’exécution du marché, ainsi que les coordonnées des personnels d'encadrement (nom et prénom, fonction, profil).</w:t>
      </w:r>
    </w:p>
    <w:p w14:paraId="16DFA561" w14:textId="2C031F92" w:rsidR="00FC4DA4" w:rsidRPr="00FC4DA4" w:rsidRDefault="00FC4DA4" w:rsidP="00FC4DA4">
      <w:p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t xml:space="preserve">Le Titulaire fournira la mise à jour éventuelle de cette organisation au ministère de la </w:t>
      </w:r>
      <w:r w:rsidR="005152B2">
        <w:rPr>
          <w:rFonts w:ascii="Marianne" w:eastAsia="Times New Roman" w:hAnsi="Marianne"/>
          <w:sz w:val="18"/>
          <w:szCs w:val="18"/>
          <w:lang w:eastAsia="fr-FR"/>
        </w:rPr>
        <w:t>J</w:t>
      </w:r>
      <w:r w:rsidRPr="00FC4DA4">
        <w:rPr>
          <w:rFonts w:ascii="Marianne" w:eastAsia="Times New Roman" w:hAnsi="Marianne"/>
          <w:sz w:val="18"/>
          <w:szCs w:val="18"/>
          <w:lang w:eastAsia="fr-FR"/>
        </w:rPr>
        <w:t>ustice lors de la réunion de démarrage du marché, et à chaque réunion de suivi.</w:t>
      </w:r>
    </w:p>
    <w:p w14:paraId="1CD846F8" w14:textId="77777777" w:rsidR="00FC4DA4" w:rsidRPr="00FC4DA4" w:rsidRDefault="00FC4DA4" w:rsidP="00FC4DA4">
      <w:pPr>
        <w:spacing w:after="0" w:line="240" w:lineRule="auto"/>
        <w:jc w:val="both"/>
        <w:rPr>
          <w:rFonts w:ascii="Marianne" w:eastAsia="Times New Roman" w:hAnsi="Marianne"/>
          <w:sz w:val="18"/>
          <w:szCs w:val="18"/>
          <w:lang w:eastAsia="fr-FR"/>
        </w:rPr>
      </w:pPr>
    </w:p>
    <w:p w14:paraId="30274B92" w14:textId="77777777" w:rsidR="00FC4DA4" w:rsidRPr="00FC4DA4" w:rsidRDefault="00FC4DA4" w:rsidP="00FC4DA4">
      <w:p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lastRenderedPageBreak/>
        <w:t>Le Titulaire s'engage pendant toute la durée du marché à assurer toutes les prestations détaillées dans le cahier des charges, avec du personnel habilité au niveau requis et formé à la réalisation des prestations et en nombre suffisant.</w:t>
      </w:r>
    </w:p>
    <w:p w14:paraId="6E8AF1B5" w14:textId="77777777" w:rsidR="00FC4DA4" w:rsidRPr="00FC4DA4" w:rsidRDefault="00FC4DA4" w:rsidP="00FC4DA4">
      <w:p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t xml:space="preserve"> </w:t>
      </w:r>
    </w:p>
    <w:p w14:paraId="6367AC81" w14:textId="77777777" w:rsidR="00FC4DA4" w:rsidRPr="00FC4DA4" w:rsidRDefault="00FC4DA4" w:rsidP="00FC4DA4">
      <w:pPr>
        <w:spacing w:after="0" w:line="240" w:lineRule="auto"/>
        <w:jc w:val="both"/>
        <w:rPr>
          <w:rFonts w:ascii="Marianne" w:eastAsia="Times New Roman" w:hAnsi="Marianne"/>
          <w:sz w:val="18"/>
          <w:szCs w:val="18"/>
          <w:highlight w:val="yellow"/>
          <w:lang w:eastAsia="fr-FR"/>
        </w:rPr>
      </w:pPr>
      <w:r w:rsidRPr="00FC4DA4">
        <w:rPr>
          <w:rFonts w:ascii="Marianne" w:eastAsia="Times New Roman" w:hAnsi="Marianne"/>
          <w:sz w:val="18"/>
          <w:szCs w:val="18"/>
          <w:lang w:eastAsia="fr-FR"/>
        </w:rPr>
        <w:t>En cas de difficulté des équipes en poste, le Titulaire devra disposer d'une organisation qui garantisse que l'ensemble des prestations soit assuré et ce en toute circonstance.</w:t>
      </w:r>
    </w:p>
    <w:p w14:paraId="7831D147" w14:textId="538F1680" w:rsidR="00F2776A" w:rsidRPr="00FC4DA4" w:rsidRDefault="00F2776A" w:rsidP="00F2776A">
      <w:p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t xml:space="preserve"> </w:t>
      </w:r>
    </w:p>
    <w:p w14:paraId="32D7ACAB" w14:textId="77777777" w:rsidR="00FC4DA4" w:rsidRPr="00FC4DA4" w:rsidRDefault="00FC4DA4" w:rsidP="00FC4DA4">
      <w:p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t>La mission des opérateurs requiert un profil de niveau Bac+2 pour être en mesure de fournir les indications (en assistance) et traiter (en phase d’instruction) les candidatures déposées. L’opérateur est en mesure de s’approprier les règles juridiques et de gestion et de les appliquer en assistance téléphonique/messagerie et en instruction des dossiers. La prise d’appel requiert rigueur et discrétion et une capacité à gérer les situations difficiles (climat de l’appel, échanges avec les différents interlocuteurs…) ou de tension d’activité. Une bonne maîtrise de la langue française est nécessaire à l’oral et à l’écrit dans le cadre des échanges téléphoniques/messagerie.</w:t>
      </w:r>
    </w:p>
    <w:p w14:paraId="1707F810" w14:textId="77777777" w:rsidR="00FC4DA4" w:rsidRPr="00FC4DA4" w:rsidRDefault="00FC4DA4" w:rsidP="00FC4DA4">
      <w:pPr>
        <w:spacing w:after="0" w:line="240" w:lineRule="auto"/>
        <w:jc w:val="both"/>
        <w:rPr>
          <w:rFonts w:ascii="Marianne" w:eastAsia="Times New Roman" w:hAnsi="Marianne"/>
          <w:sz w:val="18"/>
          <w:szCs w:val="18"/>
          <w:lang w:eastAsia="fr-FR"/>
        </w:rPr>
      </w:pPr>
    </w:p>
    <w:p w14:paraId="27C42C6B" w14:textId="77777777" w:rsidR="00FC4DA4" w:rsidRPr="00FC4DA4" w:rsidRDefault="00FC4DA4" w:rsidP="00FC4DA4">
      <w:pPr>
        <w:spacing w:after="0" w:line="240" w:lineRule="auto"/>
        <w:jc w:val="both"/>
        <w:rPr>
          <w:rFonts w:ascii="Marianne" w:eastAsia="Times New Roman" w:hAnsi="Marianne"/>
          <w:sz w:val="18"/>
          <w:szCs w:val="18"/>
          <w:lang w:eastAsia="fr-FR"/>
        </w:rPr>
      </w:pPr>
      <w:r w:rsidRPr="00FC4DA4">
        <w:rPr>
          <w:rFonts w:ascii="Marianne" w:eastAsia="Times New Roman" w:hAnsi="Marianne"/>
          <w:sz w:val="18"/>
          <w:szCs w:val="18"/>
          <w:lang w:eastAsia="fr-FR"/>
        </w:rPr>
        <w:t>Les personnes appelées à encadrer des opérateurs et/ou des contrôleurs devront être en mesure d’appréhender les éléments du dispositif de formation afin de les restituer.</w:t>
      </w:r>
    </w:p>
    <w:p w14:paraId="082B3E02" w14:textId="7DF6848D" w:rsidR="00BA4C53" w:rsidRDefault="00BA4C53" w:rsidP="00F2776A">
      <w:pPr>
        <w:spacing w:after="0" w:line="240" w:lineRule="auto"/>
        <w:jc w:val="both"/>
        <w:rPr>
          <w:rFonts w:ascii="Marianne" w:eastAsia="Times New Roman" w:hAnsi="Marianne"/>
          <w:sz w:val="18"/>
          <w:szCs w:val="18"/>
          <w:lang w:eastAsia="fr-FR"/>
        </w:rPr>
      </w:pPr>
    </w:p>
    <w:p w14:paraId="01D41F2F" w14:textId="77777777" w:rsidR="00BA4C53" w:rsidRPr="00BA4C53" w:rsidRDefault="00BA4C53" w:rsidP="00C944DF">
      <w:pPr>
        <w:pStyle w:val="Style3"/>
        <w:numPr>
          <w:ilvl w:val="1"/>
          <w:numId w:val="72"/>
        </w:numPr>
        <w:spacing w:before="0"/>
        <w:rPr>
          <w:szCs w:val="20"/>
          <w:lang w:val="fr-FR"/>
        </w:rPr>
      </w:pPr>
      <w:bookmarkStart w:id="201" w:name="_Toc185352459"/>
      <w:r w:rsidRPr="00BA4C53">
        <w:rPr>
          <w:szCs w:val="20"/>
          <w:lang w:val="fr-FR"/>
        </w:rPr>
        <w:t>Obligation de renseignement d’un questionnaire diversité-égalité hommes-femmes avant la fin du marché</w:t>
      </w:r>
      <w:bookmarkEnd w:id="201"/>
    </w:p>
    <w:p w14:paraId="41BD122F" w14:textId="77777777" w:rsidR="00BA4C53" w:rsidRPr="00D55F8C" w:rsidRDefault="00BA4C53" w:rsidP="00BA4C53">
      <w:pPr>
        <w:spacing w:after="0"/>
        <w:rPr>
          <w:rFonts w:ascii="Marianne" w:hAnsi="Marianne"/>
          <w:sz w:val="18"/>
          <w:szCs w:val="18"/>
        </w:rPr>
      </w:pPr>
    </w:p>
    <w:p w14:paraId="0D6F7EB0" w14:textId="77777777" w:rsidR="00BA4C53" w:rsidRPr="00A525AC" w:rsidRDefault="00BA4C53"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 xml:space="preserve">Le ministère de la Justice a obtenu le 8 mars 2022 l’alliance du label égalité professionnelle et du label diversité décernée par l'Association française de normalisation (AFNOR). </w:t>
      </w:r>
    </w:p>
    <w:p w14:paraId="095BD67F" w14:textId="77777777" w:rsidR="00BA4C53" w:rsidRPr="00A525AC" w:rsidRDefault="00BA4C53" w:rsidP="00A525AC">
      <w:pPr>
        <w:spacing w:after="0" w:line="240" w:lineRule="auto"/>
        <w:jc w:val="both"/>
        <w:rPr>
          <w:rFonts w:ascii="Marianne" w:eastAsia="Times New Roman" w:hAnsi="Marianne"/>
          <w:sz w:val="18"/>
          <w:szCs w:val="18"/>
          <w:lang w:eastAsia="fr-FR"/>
        </w:rPr>
      </w:pPr>
    </w:p>
    <w:p w14:paraId="23406E3A" w14:textId="77777777" w:rsidR="00BA4C53" w:rsidRPr="00A525AC" w:rsidRDefault="00BA4C53"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 xml:space="preserve">Ce double label vient récompenser l’engagement de la chancellerie dans les domaines de l’égalité entre les femmes et les hommes, de la promotion de la diversité et de la lutte contre les discriminations. </w:t>
      </w:r>
    </w:p>
    <w:p w14:paraId="79D1615C" w14:textId="77777777" w:rsidR="00BA4C53" w:rsidRPr="00A525AC" w:rsidRDefault="00BA4C53" w:rsidP="00A525AC">
      <w:pPr>
        <w:spacing w:after="0" w:line="240" w:lineRule="auto"/>
        <w:jc w:val="both"/>
        <w:rPr>
          <w:rFonts w:ascii="Marianne" w:eastAsia="Times New Roman" w:hAnsi="Marianne"/>
          <w:sz w:val="18"/>
          <w:szCs w:val="18"/>
          <w:lang w:eastAsia="fr-FR"/>
        </w:rPr>
      </w:pPr>
    </w:p>
    <w:p w14:paraId="709112C3" w14:textId="77777777" w:rsidR="00BA4C53" w:rsidRPr="00A525AC" w:rsidRDefault="00BA4C53"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 xml:space="preserve">A ce titre, le ministère est attentif dans le choix de ses contractants comme dans la réalisation des prestations, au respect des dispositions législatives et règlementaires en la matière. </w:t>
      </w:r>
    </w:p>
    <w:p w14:paraId="0889A4ED" w14:textId="77777777" w:rsidR="00BA4C53" w:rsidRPr="00A525AC" w:rsidRDefault="00BA4C53" w:rsidP="00A525AC">
      <w:pPr>
        <w:spacing w:after="0" w:line="240" w:lineRule="auto"/>
        <w:jc w:val="both"/>
        <w:rPr>
          <w:rFonts w:ascii="Marianne" w:eastAsia="Times New Roman" w:hAnsi="Marianne"/>
          <w:sz w:val="18"/>
          <w:szCs w:val="18"/>
          <w:lang w:eastAsia="fr-FR"/>
        </w:rPr>
      </w:pPr>
    </w:p>
    <w:p w14:paraId="2388C2BC" w14:textId="77777777" w:rsidR="00BA4C53" w:rsidRPr="00A525AC" w:rsidRDefault="00BA4C53"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Au-delà du respect de ces dispositions, le ministère est sensible aux actions conduites par ses prestataires dans ce domaine au sein de leur entreprise.</w:t>
      </w:r>
    </w:p>
    <w:p w14:paraId="50A36755" w14:textId="77777777" w:rsidR="00BA4C53" w:rsidRPr="00A525AC" w:rsidRDefault="00BA4C53"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 </w:t>
      </w:r>
    </w:p>
    <w:p w14:paraId="27C01B32" w14:textId="77777777" w:rsidR="00BA4C53" w:rsidRPr="00A525AC" w:rsidRDefault="00BA4C53"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 xml:space="preserve">Dès lors, le titulaire doit s’engager au titre de l’exécution du marché, dans une démarche d’amélioration continue de la qualité de ses pratiques sociales en matière de prévention des discriminations, ainsi que la promotion de l’égalité des chances et de la diversion notamment l’égalité entre les femmes et les hommes. </w:t>
      </w:r>
    </w:p>
    <w:p w14:paraId="0FE0158C" w14:textId="77777777" w:rsidR="00BA4C53" w:rsidRPr="00A525AC" w:rsidRDefault="00BA4C53"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 </w:t>
      </w:r>
    </w:p>
    <w:p w14:paraId="22A7612C" w14:textId="58172BB4" w:rsidR="00BA4C53" w:rsidRPr="00A525AC" w:rsidRDefault="00BA4C53"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Ainsi, le titulaire s’engage à renseigner le questionnaire disponible via l’URL ci-dessous, 1 mois</w:t>
      </w:r>
      <w:r w:rsidR="00B2352B" w:rsidRPr="00A525AC">
        <w:rPr>
          <w:rFonts w:ascii="Marianne" w:eastAsia="Times New Roman" w:hAnsi="Marianne"/>
          <w:sz w:val="18"/>
          <w:szCs w:val="18"/>
          <w:lang w:eastAsia="fr-FR"/>
        </w:rPr>
        <w:t xml:space="preserve"> (un mois)</w:t>
      </w:r>
      <w:r w:rsidRPr="00A525AC">
        <w:rPr>
          <w:rFonts w:ascii="Marianne" w:eastAsia="Times New Roman" w:hAnsi="Marianne"/>
          <w:sz w:val="18"/>
          <w:szCs w:val="18"/>
          <w:lang w:eastAsia="fr-FR"/>
        </w:rPr>
        <w:t xml:space="preserve"> avant la fin du marché :</w:t>
      </w:r>
    </w:p>
    <w:p w14:paraId="0A478923" w14:textId="77777777" w:rsidR="00BA4C53" w:rsidRPr="00D55F8C" w:rsidRDefault="00BA4C53" w:rsidP="00BA4C53">
      <w:pPr>
        <w:spacing w:after="0"/>
        <w:jc w:val="both"/>
        <w:rPr>
          <w:rFonts w:ascii="Marianne" w:hAnsi="Marianne"/>
          <w:sz w:val="18"/>
          <w:szCs w:val="18"/>
        </w:rPr>
      </w:pPr>
    </w:p>
    <w:p w14:paraId="7564C75F" w14:textId="77777777" w:rsidR="00BA4C53" w:rsidRDefault="00782789" w:rsidP="00BA4C53">
      <w:pPr>
        <w:spacing w:after="0"/>
        <w:jc w:val="center"/>
        <w:rPr>
          <w:rFonts w:ascii="Marianne" w:hAnsi="Marianne"/>
          <w:sz w:val="18"/>
          <w:szCs w:val="18"/>
        </w:rPr>
      </w:pPr>
      <w:hyperlink r:id="rId12" w:history="1">
        <w:r w:rsidR="00BA4C53" w:rsidRPr="00DE3C96">
          <w:rPr>
            <w:rStyle w:val="Lienhypertexte"/>
            <w:rFonts w:ascii="Marianne" w:hAnsi="Marianne"/>
            <w:sz w:val="18"/>
            <w:szCs w:val="18"/>
          </w:rPr>
          <w:t>https://s1.sphinxonline.net/surveyserver/s/ENQUETES-JUSTICE/Diversite_Discriminations_Egalite_2021/questionnaire.htm</w:t>
        </w:r>
      </w:hyperlink>
    </w:p>
    <w:p w14:paraId="3641888A" w14:textId="77777777" w:rsidR="00BA4C53" w:rsidRPr="00A525AC" w:rsidRDefault="00BA4C53" w:rsidP="00A525AC">
      <w:pPr>
        <w:spacing w:after="0" w:line="240" w:lineRule="auto"/>
        <w:jc w:val="both"/>
        <w:rPr>
          <w:rFonts w:ascii="Marianne" w:eastAsia="Times New Roman" w:hAnsi="Marianne"/>
          <w:sz w:val="18"/>
          <w:szCs w:val="18"/>
          <w:lang w:eastAsia="fr-FR"/>
        </w:rPr>
      </w:pPr>
    </w:p>
    <w:p w14:paraId="75480D68" w14:textId="385DC9B6" w:rsidR="00BA4C53" w:rsidRPr="00A525AC" w:rsidRDefault="00BA4C53"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Pour rappel, ce questionnaire a également été renseigné lors de à l’attribution du présent marché.</w:t>
      </w:r>
    </w:p>
    <w:p w14:paraId="2021501D" w14:textId="4F433644" w:rsidR="00F7204D" w:rsidRDefault="00F7204D" w:rsidP="00F2776A">
      <w:pPr>
        <w:spacing w:after="0" w:line="240" w:lineRule="auto"/>
        <w:jc w:val="both"/>
        <w:rPr>
          <w:rFonts w:ascii="Marianne" w:eastAsia="Times New Roman" w:hAnsi="Marianne"/>
          <w:sz w:val="18"/>
          <w:szCs w:val="18"/>
          <w:lang w:eastAsia="fr-FR"/>
        </w:rPr>
      </w:pPr>
    </w:p>
    <w:p w14:paraId="6085ACD0" w14:textId="78AA3476" w:rsidR="00BA4C53" w:rsidRPr="00BA4C53" w:rsidRDefault="00BA4C53" w:rsidP="0010394E">
      <w:pPr>
        <w:pStyle w:val="StyleNiv2"/>
      </w:pPr>
      <w:bookmarkStart w:id="202" w:name="_Toc185352460"/>
      <w:r w:rsidRPr="00BA4C53">
        <w:t>Clause d’insertion par l’activité économique</w:t>
      </w:r>
      <w:bookmarkEnd w:id="202"/>
    </w:p>
    <w:p w14:paraId="7D75EF25" w14:textId="77777777" w:rsidR="008E7232" w:rsidRDefault="008E7232" w:rsidP="00F2776A">
      <w:pPr>
        <w:spacing w:after="0" w:line="240" w:lineRule="auto"/>
        <w:jc w:val="both"/>
        <w:rPr>
          <w:rFonts w:ascii="Marianne" w:eastAsia="Times New Roman" w:hAnsi="Marianne"/>
          <w:sz w:val="18"/>
          <w:szCs w:val="18"/>
          <w:lang w:eastAsia="fr-FR"/>
        </w:rPr>
      </w:pPr>
    </w:p>
    <w:p w14:paraId="509714C7" w14:textId="1702A92C" w:rsidR="00BA4C53" w:rsidRPr="00E54EEC" w:rsidRDefault="00E54EEC" w:rsidP="00C944DF">
      <w:pPr>
        <w:pStyle w:val="Style3"/>
        <w:numPr>
          <w:ilvl w:val="1"/>
          <w:numId w:val="75"/>
        </w:numPr>
      </w:pPr>
      <w:bookmarkStart w:id="203" w:name="_Toc185352461"/>
      <w:r w:rsidRPr="00E54EEC">
        <w:t>Présentation de la clause</w:t>
      </w:r>
      <w:bookmarkEnd w:id="203"/>
    </w:p>
    <w:p w14:paraId="58117208" w14:textId="77777777" w:rsidR="00E54EEC" w:rsidRPr="00A525AC" w:rsidRDefault="00E54EEC" w:rsidP="00A525AC">
      <w:pPr>
        <w:spacing w:after="0" w:line="240" w:lineRule="auto"/>
        <w:jc w:val="both"/>
        <w:rPr>
          <w:rFonts w:ascii="Marianne" w:eastAsia="Times New Roman" w:hAnsi="Marianne"/>
          <w:sz w:val="18"/>
          <w:szCs w:val="18"/>
          <w:lang w:eastAsia="fr-FR"/>
        </w:rPr>
      </w:pPr>
    </w:p>
    <w:p w14:paraId="3492FE16" w14:textId="5B6F4E08" w:rsidR="00E54EEC" w:rsidRPr="00A525AC" w:rsidRDefault="00E54EEC"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Pour promouvoir l’emploi et combattre l’exclusion, le pouvoir adjudicateur a décidé de faire application des dispositions de l’article L.2112-2 du Code de la Commande Publique incluant dans le cahier des charges de la présente consultation une clause obligatoire d’insertion par l’activité économique.</w:t>
      </w:r>
    </w:p>
    <w:p w14:paraId="7E6D25C5" w14:textId="77777777" w:rsidR="00A525AC" w:rsidRDefault="00A525AC" w:rsidP="00A525AC">
      <w:pPr>
        <w:spacing w:after="0" w:line="240" w:lineRule="auto"/>
        <w:jc w:val="both"/>
        <w:rPr>
          <w:rFonts w:ascii="Marianne" w:eastAsia="Times New Roman" w:hAnsi="Marianne"/>
          <w:sz w:val="18"/>
          <w:szCs w:val="18"/>
          <w:lang w:eastAsia="fr-FR"/>
        </w:rPr>
      </w:pPr>
    </w:p>
    <w:p w14:paraId="53BE6594" w14:textId="346AC0A4" w:rsidR="00E54EEC" w:rsidRPr="00A525AC" w:rsidRDefault="00E54EEC"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Pour l’exécution du marché, l’entreprise attributaire devra réaliser une action d’insertion qui permette l’accès ou le retour à l’emploi de personnes rencontrant des difficultés sociales ou professionnelles particulières.</w:t>
      </w:r>
    </w:p>
    <w:p w14:paraId="3DDC040A" w14:textId="77777777" w:rsidR="00A525AC" w:rsidRDefault="00A525AC" w:rsidP="00A525AC">
      <w:pPr>
        <w:spacing w:after="0" w:line="240" w:lineRule="auto"/>
        <w:jc w:val="both"/>
        <w:rPr>
          <w:rFonts w:ascii="Marianne" w:eastAsia="Times New Roman" w:hAnsi="Marianne"/>
          <w:sz w:val="18"/>
          <w:szCs w:val="18"/>
          <w:lang w:eastAsia="fr-FR"/>
        </w:rPr>
      </w:pPr>
    </w:p>
    <w:p w14:paraId="6A61F47D" w14:textId="3C4F00BC" w:rsidR="00E54EEC" w:rsidRPr="00A525AC" w:rsidRDefault="00E54EEC"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Pour faciliter la mise en œuvre de la clause d'insertion, le pouvoir adjudicateur a mis en place un dispositif d’accompagnement mis en œuvre par </w:t>
      </w:r>
    </w:p>
    <w:p w14:paraId="434CA878" w14:textId="750702A5" w:rsidR="00E54EEC" w:rsidRPr="00E54EEC" w:rsidRDefault="00E54EEC" w:rsidP="00E54EEC">
      <w:pPr>
        <w:jc w:val="center"/>
        <w:rPr>
          <w:rFonts w:ascii="Marianne" w:hAnsi="Marianne"/>
          <w:iCs/>
          <w:sz w:val="18"/>
          <w:szCs w:val="18"/>
        </w:rPr>
      </w:pPr>
      <w:r w:rsidRPr="00E54EEC">
        <w:rPr>
          <w:rFonts w:ascii="Marianne" w:hAnsi="Marianne"/>
          <w:b/>
          <w:iCs/>
          <w:sz w:val="18"/>
          <w:szCs w:val="18"/>
        </w:rPr>
        <w:t>E</w:t>
      </w:r>
      <w:r w:rsidRPr="00E54EEC">
        <w:rPr>
          <w:rFonts w:ascii="Marianne" w:hAnsi="Marianne"/>
          <w:iCs/>
          <w:sz w:val="18"/>
          <w:szCs w:val="18"/>
        </w:rPr>
        <w:t xml:space="preserve">nsemble </w:t>
      </w:r>
      <w:r w:rsidRPr="00E54EEC">
        <w:rPr>
          <w:rFonts w:ascii="Marianne" w:hAnsi="Marianne"/>
          <w:b/>
          <w:iCs/>
          <w:sz w:val="18"/>
          <w:szCs w:val="18"/>
        </w:rPr>
        <w:t>P</w:t>
      </w:r>
      <w:r w:rsidRPr="00E54EEC">
        <w:rPr>
          <w:rFonts w:ascii="Marianne" w:hAnsi="Marianne"/>
          <w:iCs/>
          <w:sz w:val="18"/>
          <w:szCs w:val="18"/>
        </w:rPr>
        <w:t xml:space="preserve">aris </w:t>
      </w:r>
      <w:r w:rsidRPr="00E54EEC">
        <w:rPr>
          <w:rFonts w:ascii="Marianne" w:hAnsi="Marianne"/>
          <w:b/>
          <w:iCs/>
          <w:sz w:val="18"/>
          <w:szCs w:val="18"/>
        </w:rPr>
        <w:t>E</w:t>
      </w:r>
      <w:r w:rsidRPr="00E54EEC">
        <w:rPr>
          <w:rFonts w:ascii="Marianne" w:hAnsi="Marianne"/>
          <w:iCs/>
          <w:sz w:val="18"/>
          <w:szCs w:val="18"/>
        </w:rPr>
        <w:t xml:space="preserve">mploi </w:t>
      </w:r>
      <w:r w:rsidRPr="00E54EEC">
        <w:rPr>
          <w:rFonts w:ascii="Marianne" w:hAnsi="Marianne"/>
          <w:b/>
          <w:iCs/>
          <w:sz w:val="18"/>
          <w:szCs w:val="18"/>
        </w:rPr>
        <w:t>C</w:t>
      </w:r>
      <w:r w:rsidRPr="00E54EEC">
        <w:rPr>
          <w:rFonts w:ascii="Marianne" w:hAnsi="Marianne"/>
          <w:iCs/>
          <w:sz w:val="18"/>
          <w:szCs w:val="18"/>
        </w:rPr>
        <w:t>ompétences</w:t>
      </w:r>
      <w:r>
        <w:rPr>
          <w:rFonts w:ascii="Marianne" w:hAnsi="Marianne"/>
          <w:iCs/>
          <w:sz w:val="18"/>
          <w:szCs w:val="18"/>
        </w:rPr>
        <w:br/>
      </w:r>
      <w:r w:rsidRPr="00E54EEC">
        <w:rPr>
          <w:rFonts w:ascii="Marianne" w:hAnsi="Marianne"/>
          <w:iCs/>
          <w:sz w:val="18"/>
          <w:szCs w:val="18"/>
        </w:rPr>
        <w:t xml:space="preserve">18 rue Goubet </w:t>
      </w:r>
      <w:r>
        <w:rPr>
          <w:rFonts w:ascii="Marianne" w:hAnsi="Marianne"/>
          <w:iCs/>
          <w:sz w:val="18"/>
          <w:szCs w:val="18"/>
        </w:rPr>
        <w:br/>
      </w:r>
      <w:r w:rsidRPr="00E54EEC">
        <w:rPr>
          <w:rFonts w:ascii="Marianne" w:hAnsi="Marianne"/>
          <w:iCs/>
          <w:sz w:val="18"/>
          <w:szCs w:val="18"/>
        </w:rPr>
        <w:t>75019 Paris</w:t>
      </w:r>
    </w:p>
    <w:p w14:paraId="4ED66C20" w14:textId="6DA334EA" w:rsidR="00E54EEC" w:rsidRPr="00A525AC" w:rsidRDefault="00E54EEC"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Les candidats ne sont pas autorisés à formuler de réserve dans leur offre sur la clause obligatoire d’insertion par l’activité économique.</w:t>
      </w:r>
    </w:p>
    <w:p w14:paraId="0BB5D7F2" w14:textId="77777777" w:rsidR="00A525AC" w:rsidRDefault="00A525AC" w:rsidP="00A525AC">
      <w:pPr>
        <w:spacing w:after="0" w:line="240" w:lineRule="auto"/>
        <w:jc w:val="both"/>
        <w:rPr>
          <w:rFonts w:ascii="Marianne" w:eastAsia="Times New Roman" w:hAnsi="Marianne"/>
          <w:sz w:val="18"/>
          <w:szCs w:val="18"/>
          <w:lang w:eastAsia="fr-FR"/>
        </w:rPr>
      </w:pPr>
    </w:p>
    <w:p w14:paraId="12FEF6E6" w14:textId="46C4EC9B" w:rsidR="00E54EEC" w:rsidRPr="00EE2D45" w:rsidRDefault="00E54EEC" w:rsidP="00A525AC">
      <w:pPr>
        <w:spacing w:after="0" w:line="240" w:lineRule="auto"/>
        <w:jc w:val="both"/>
        <w:rPr>
          <w:rFonts w:ascii="Marianne" w:eastAsia="Times New Roman" w:hAnsi="Marianne"/>
          <w:sz w:val="18"/>
          <w:szCs w:val="18"/>
          <w:lang w:eastAsia="fr-FR"/>
        </w:rPr>
      </w:pPr>
      <w:r w:rsidRPr="00A525AC">
        <w:rPr>
          <w:rFonts w:ascii="Marianne" w:eastAsia="Times New Roman" w:hAnsi="Marianne"/>
          <w:sz w:val="18"/>
          <w:szCs w:val="18"/>
          <w:lang w:eastAsia="fr-FR"/>
        </w:rPr>
        <w:t>Une offre qui ne satisferait pas à cette condition d’exécution sera déclarée irrégulière au motif de non-respect du cahier des charges</w:t>
      </w:r>
      <w:r w:rsidRPr="00EE2D45">
        <w:rPr>
          <w:rFonts w:ascii="Marianne" w:eastAsia="Times New Roman" w:hAnsi="Marianne"/>
          <w:sz w:val="18"/>
          <w:szCs w:val="18"/>
          <w:lang w:eastAsia="fr-FR"/>
        </w:rPr>
        <w:t>.</w:t>
      </w:r>
    </w:p>
    <w:p w14:paraId="7B84FC8E" w14:textId="26E592D3" w:rsidR="00E66CCB" w:rsidRPr="00B2352B" w:rsidRDefault="00E66CCB" w:rsidP="00C944DF">
      <w:pPr>
        <w:pStyle w:val="Style3"/>
        <w:numPr>
          <w:ilvl w:val="1"/>
          <w:numId w:val="75"/>
        </w:numPr>
      </w:pPr>
      <w:bookmarkStart w:id="204" w:name="_Toc185352462"/>
      <w:r w:rsidRPr="00B2352B">
        <w:t>Les publics visés</w:t>
      </w:r>
      <w:bookmarkEnd w:id="204"/>
    </w:p>
    <w:p w14:paraId="5E7C65FC" w14:textId="77777777" w:rsidR="00EE2D45" w:rsidRPr="00EE2D45" w:rsidRDefault="00EE2D45" w:rsidP="00EE2D45">
      <w:pPr>
        <w:pStyle w:val="Paragraphedeliste"/>
        <w:ind w:left="720"/>
        <w:contextualSpacing/>
        <w:jc w:val="both"/>
        <w:rPr>
          <w:rStyle w:val="Accentuation"/>
          <w:rFonts w:ascii="Marianne" w:hAnsi="Marianne"/>
          <w:i w:val="0"/>
          <w:iCs w:val="0"/>
          <w:sz w:val="18"/>
          <w:szCs w:val="18"/>
          <w:lang w:val="fr-CA"/>
        </w:rPr>
      </w:pPr>
    </w:p>
    <w:p w14:paraId="4B3A8AD5" w14:textId="5EFE57D5" w:rsidR="00E66CCB" w:rsidRDefault="00E66CCB" w:rsidP="00E66CCB">
      <w:pPr>
        <w:pStyle w:val="Paragraphedeliste"/>
        <w:numPr>
          <w:ilvl w:val="0"/>
          <w:numId w:val="53"/>
        </w:numPr>
        <w:contextualSpacing/>
        <w:jc w:val="both"/>
        <w:rPr>
          <w:rStyle w:val="Accentuation"/>
          <w:rFonts w:ascii="Marianne" w:hAnsi="Marianne"/>
          <w:i w:val="0"/>
          <w:iCs w:val="0"/>
          <w:sz w:val="18"/>
          <w:szCs w:val="18"/>
          <w:lang w:val="fr-CA"/>
        </w:rPr>
      </w:pPr>
      <w:r w:rsidRPr="00E66CCB">
        <w:rPr>
          <w:rStyle w:val="Accentuation"/>
          <w:rFonts w:ascii="Marianne" w:hAnsi="Marianne"/>
          <w:i w:val="0"/>
          <w:iCs w:val="0"/>
          <w:sz w:val="18"/>
          <w:szCs w:val="18"/>
          <w:lang w:val="fr-CA"/>
        </w:rPr>
        <w:t>Les demandeurs d’emploi de longue durée (plus de 12 mois</w:t>
      </w:r>
      <w:r w:rsidR="00B2352B">
        <w:rPr>
          <w:rStyle w:val="Accentuation"/>
          <w:rFonts w:ascii="Marianne" w:hAnsi="Marianne"/>
          <w:i w:val="0"/>
          <w:iCs w:val="0"/>
          <w:sz w:val="18"/>
          <w:szCs w:val="18"/>
          <w:lang w:val="fr-CA"/>
        </w:rPr>
        <w:t xml:space="preserve"> [douze mois]</w:t>
      </w:r>
      <w:r w:rsidRPr="00E66CCB">
        <w:rPr>
          <w:rStyle w:val="Accentuation"/>
          <w:rFonts w:ascii="Marianne" w:hAnsi="Marianne"/>
          <w:i w:val="0"/>
          <w:iCs w:val="0"/>
          <w:sz w:val="18"/>
          <w:szCs w:val="18"/>
          <w:lang w:val="fr-CA"/>
        </w:rPr>
        <w:t xml:space="preserve"> d’inscription au chômage) ; </w:t>
      </w:r>
    </w:p>
    <w:p w14:paraId="10AF7A1D" w14:textId="36EC75FD" w:rsidR="00E66CCB" w:rsidRDefault="00E66CCB" w:rsidP="00E66CCB">
      <w:pPr>
        <w:pStyle w:val="Paragraphedeliste"/>
        <w:numPr>
          <w:ilvl w:val="0"/>
          <w:numId w:val="53"/>
        </w:numPr>
        <w:contextualSpacing/>
        <w:jc w:val="both"/>
        <w:rPr>
          <w:rStyle w:val="Accentuation"/>
          <w:rFonts w:ascii="Marianne" w:hAnsi="Marianne"/>
          <w:i w:val="0"/>
          <w:iCs w:val="0"/>
          <w:sz w:val="18"/>
          <w:szCs w:val="18"/>
          <w:lang w:val="fr-CA"/>
        </w:rPr>
      </w:pPr>
      <w:r w:rsidRPr="00E66CCB">
        <w:rPr>
          <w:rStyle w:val="Accentuation"/>
          <w:rFonts w:ascii="Marianne" w:hAnsi="Marianne"/>
          <w:i w:val="0"/>
          <w:iCs w:val="0"/>
          <w:sz w:val="18"/>
          <w:szCs w:val="18"/>
          <w:lang w:val="fr-CA"/>
        </w:rPr>
        <w:t>Les demandeurs d’emploi de plus de 50 ans</w:t>
      </w:r>
      <w:r>
        <w:rPr>
          <w:rStyle w:val="Accentuation"/>
          <w:rFonts w:ascii="Marianne" w:hAnsi="Marianne"/>
          <w:i w:val="0"/>
          <w:iCs w:val="0"/>
          <w:sz w:val="18"/>
          <w:szCs w:val="18"/>
          <w:lang w:val="fr-CA"/>
        </w:rPr>
        <w:t xml:space="preserve"> ;</w:t>
      </w:r>
    </w:p>
    <w:p w14:paraId="6B482598" w14:textId="0213F13F" w:rsidR="00E66CCB" w:rsidRPr="00E66CCB" w:rsidRDefault="00E66CCB" w:rsidP="00E66CCB">
      <w:pPr>
        <w:pStyle w:val="Paragraphedeliste"/>
        <w:numPr>
          <w:ilvl w:val="0"/>
          <w:numId w:val="53"/>
        </w:numPr>
        <w:contextualSpacing/>
        <w:jc w:val="both"/>
        <w:rPr>
          <w:rStyle w:val="Accentuation"/>
          <w:rFonts w:ascii="Marianne" w:hAnsi="Marianne"/>
          <w:i w:val="0"/>
          <w:iCs w:val="0"/>
          <w:sz w:val="18"/>
          <w:szCs w:val="18"/>
          <w:lang w:val="fr-CA"/>
        </w:rPr>
      </w:pPr>
      <w:r w:rsidRPr="00E66CCB">
        <w:rPr>
          <w:rStyle w:val="Accentuation"/>
          <w:rFonts w:ascii="Marianne" w:hAnsi="Marianne"/>
          <w:i w:val="0"/>
          <w:iCs w:val="0"/>
          <w:sz w:val="18"/>
          <w:szCs w:val="18"/>
          <w:lang w:val="fr-CA"/>
        </w:rPr>
        <w:t>Les allocataires du RSA (Revenu de Solidarité Active) ou leurs ayants droit</w:t>
      </w:r>
      <w:r>
        <w:rPr>
          <w:rStyle w:val="Accentuation"/>
          <w:rFonts w:ascii="Marianne" w:hAnsi="Marianne"/>
          <w:i w:val="0"/>
          <w:iCs w:val="0"/>
          <w:sz w:val="18"/>
          <w:szCs w:val="18"/>
          <w:lang w:val="fr-CA"/>
        </w:rPr>
        <w:t xml:space="preserve"> ;</w:t>
      </w:r>
    </w:p>
    <w:p w14:paraId="49D719B3" w14:textId="6528AA7C" w:rsidR="00E66CCB" w:rsidRPr="00E66CCB" w:rsidRDefault="00E66CCB" w:rsidP="00C944DF">
      <w:pPr>
        <w:pStyle w:val="Paragraphedeliste"/>
        <w:numPr>
          <w:ilvl w:val="0"/>
          <w:numId w:val="66"/>
        </w:numPr>
        <w:spacing w:line="276" w:lineRule="auto"/>
        <w:contextualSpacing/>
        <w:jc w:val="both"/>
        <w:rPr>
          <w:rStyle w:val="Accentuation"/>
          <w:rFonts w:ascii="Marianne" w:hAnsi="Marianne"/>
          <w:i w:val="0"/>
          <w:iCs w:val="0"/>
          <w:sz w:val="18"/>
          <w:szCs w:val="18"/>
          <w:lang w:val="fr-CA"/>
        </w:rPr>
      </w:pPr>
      <w:r>
        <w:rPr>
          <w:rStyle w:val="Accentuation"/>
          <w:rFonts w:ascii="Marianne" w:hAnsi="Marianne"/>
          <w:i w:val="0"/>
          <w:iCs w:val="0"/>
          <w:sz w:val="18"/>
          <w:szCs w:val="18"/>
          <w:lang w:val="fr-CA"/>
        </w:rPr>
        <w:t>L</w:t>
      </w:r>
      <w:r w:rsidRPr="00E66CCB">
        <w:rPr>
          <w:rStyle w:val="Accentuation"/>
          <w:rFonts w:ascii="Marianne" w:hAnsi="Marianne"/>
          <w:i w:val="0"/>
          <w:iCs w:val="0"/>
          <w:sz w:val="18"/>
          <w:szCs w:val="18"/>
          <w:lang w:val="fr-CA"/>
        </w:rPr>
        <w:t>es allocataires de l’AAH (Allocation Adulte Handicapé), de l’ASS (Allocation de Solidarité Spécifique), de l’AV (Allocation Veuvage)</w:t>
      </w:r>
      <w:r>
        <w:rPr>
          <w:rStyle w:val="Accentuation"/>
          <w:rFonts w:ascii="Marianne" w:hAnsi="Marianne"/>
          <w:i w:val="0"/>
          <w:iCs w:val="0"/>
          <w:sz w:val="18"/>
          <w:szCs w:val="18"/>
          <w:lang w:val="fr-CA"/>
        </w:rPr>
        <w:t xml:space="preserve"> ;</w:t>
      </w:r>
    </w:p>
    <w:p w14:paraId="5C01CE01" w14:textId="72A5FEB0" w:rsidR="00E66CCB" w:rsidRPr="00E66CCB" w:rsidRDefault="00E66CCB" w:rsidP="00C944DF">
      <w:pPr>
        <w:pStyle w:val="Paragraphedeliste"/>
        <w:numPr>
          <w:ilvl w:val="0"/>
          <w:numId w:val="66"/>
        </w:numPr>
        <w:spacing w:line="276" w:lineRule="auto"/>
        <w:contextualSpacing/>
        <w:jc w:val="both"/>
        <w:rPr>
          <w:rStyle w:val="Accentuation"/>
          <w:rFonts w:ascii="Marianne" w:hAnsi="Marianne"/>
          <w:i w:val="0"/>
          <w:iCs w:val="0"/>
          <w:sz w:val="18"/>
          <w:szCs w:val="18"/>
          <w:lang w:val="fr-CA"/>
        </w:rPr>
      </w:pPr>
      <w:r>
        <w:rPr>
          <w:rStyle w:val="Accentuation"/>
          <w:rFonts w:ascii="Marianne" w:hAnsi="Marianne"/>
          <w:i w:val="0"/>
          <w:iCs w:val="0"/>
          <w:sz w:val="18"/>
          <w:szCs w:val="18"/>
          <w:lang w:val="fr-CA"/>
        </w:rPr>
        <w:t>L</w:t>
      </w:r>
      <w:r w:rsidRPr="00E66CCB">
        <w:rPr>
          <w:rStyle w:val="Accentuation"/>
          <w:rFonts w:ascii="Marianne" w:hAnsi="Marianne"/>
          <w:i w:val="0"/>
          <w:iCs w:val="0"/>
          <w:sz w:val="18"/>
          <w:szCs w:val="18"/>
          <w:lang w:val="fr-CA"/>
        </w:rPr>
        <w:t>es personnes percevant une pension d’invalidité</w:t>
      </w:r>
      <w:r>
        <w:rPr>
          <w:rStyle w:val="Accentuation"/>
          <w:rFonts w:ascii="Marianne" w:hAnsi="Marianne"/>
          <w:i w:val="0"/>
          <w:iCs w:val="0"/>
          <w:sz w:val="18"/>
          <w:szCs w:val="18"/>
          <w:lang w:val="fr-CA"/>
        </w:rPr>
        <w:t xml:space="preserve"> ;</w:t>
      </w:r>
    </w:p>
    <w:p w14:paraId="4C48DE5E" w14:textId="64213D52" w:rsidR="00E66CCB" w:rsidRPr="00E66CCB" w:rsidRDefault="00E66CCB" w:rsidP="00C944DF">
      <w:pPr>
        <w:pStyle w:val="Paragraphedeliste"/>
        <w:numPr>
          <w:ilvl w:val="0"/>
          <w:numId w:val="66"/>
        </w:numPr>
        <w:spacing w:line="276" w:lineRule="auto"/>
        <w:contextualSpacing/>
        <w:jc w:val="both"/>
        <w:rPr>
          <w:rStyle w:val="Accentuation"/>
          <w:rFonts w:ascii="Marianne" w:hAnsi="Marianne"/>
          <w:i w:val="0"/>
          <w:iCs w:val="0"/>
          <w:sz w:val="18"/>
          <w:szCs w:val="18"/>
          <w:lang w:val="fr-CA"/>
        </w:rPr>
      </w:pPr>
      <w:r>
        <w:rPr>
          <w:rStyle w:val="Accentuation"/>
          <w:rFonts w:ascii="Marianne" w:hAnsi="Marianne"/>
          <w:i w:val="0"/>
          <w:iCs w:val="0"/>
          <w:sz w:val="18"/>
          <w:szCs w:val="18"/>
          <w:lang w:val="fr-CA"/>
        </w:rPr>
        <w:t>L</w:t>
      </w:r>
      <w:r w:rsidRPr="00E66CCB">
        <w:rPr>
          <w:rStyle w:val="Accentuation"/>
          <w:rFonts w:ascii="Marianne" w:hAnsi="Marianne"/>
          <w:i w:val="0"/>
          <w:iCs w:val="0"/>
          <w:sz w:val="18"/>
          <w:szCs w:val="18"/>
          <w:lang w:val="fr-CA"/>
        </w:rPr>
        <w:t>es publics reconnus travailleurs handicapés, au sens de l’article L 5212-13 du Code du travail, fixant la liste des bénéficiaires de l’obligation d’emploi</w:t>
      </w:r>
      <w:r>
        <w:rPr>
          <w:rStyle w:val="Accentuation"/>
          <w:rFonts w:ascii="Marianne" w:hAnsi="Marianne"/>
          <w:i w:val="0"/>
          <w:iCs w:val="0"/>
          <w:sz w:val="18"/>
          <w:szCs w:val="18"/>
          <w:lang w:val="fr-CA"/>
        </w:rPr>
        <w:t xml:space="preserve"> ;</w:t>
      </w:r>
    </w:p>
    <w:p w14:paraId="2287AC78" w14:textId="290CB2F5" w:rsidR="00E66CCB" w:rsidRPr="00E66CCB" w:rsidRDefault="00E66CCB" w:rsidP="00C944DF">
      <w:pPr>
        <w:pStyle w:val="Paragraphedeliste"/>
        <w:numPr>
          <w:ilvl w:val="0"/>
          <w:numId w:val="66"/>
        </w:numPr>
        <w:spacing w:line="276" w:lineRule="auto"/>
        <w:contextualSpacing/>
        <w:jc w:val="both"/>
        <w:rPr>
          <w:rStyle w:val="Accentuation"/>
          <w:rFonts w:ascii="Marianne" w:hAnsi="Marianne"/>
          <w:i w:val="0"/>
          <w:iCs w:val="0"/>
          <w:sz w:val="18"/>
          <w:szCs w:val="18"/>
          <w:lang w:val="fr-CA"/>
        </w:rPr>
      </w:pPr>
      <w:r>
        <w:rPr>
          <w:rStyle w:val="Accentuation"/>
          <w:rFonts w:ascii="Marianne" w:hAnsi="Marianne"/>
          <w:i w:val="0"/>
          <w:iCs w:val="0"/>
          <w:sz w:val="18"/>
          <w:szCs w:val="18"/>
          <w:lang w:val="fr-CA"/>
        </w:rPr>
        <w:t>L</w:t>
      </w:r>
      <w:r w:rsidRPr="00E66CCB">
        <w:rPr>
          <w:rStyle w:val="Accentuation"/>
          <w:rFonts w:ascii="Marianne" w:hAnsi="Marianne"/>
          <w:i w:val="0"/>
          <w:iCs w:val="0"/>
          <w:sz w:val="18"/>
          <w:szCs w:val="18"/>
          <w:lang w:val="fr-CA"/>
        </w:rPr>
        <w:t>es jeunes de moins de 26 ans, de niveau infra 5, c’est-à-dire de niveau inférieur au CAP/BEP, et sortis du système scolaire depuis au moins 6 mois</w:t>
      </w:r>
      <w:r w:rsidR="00B2352B">
        <w:rPr>
          <w:rStyle w:val="Accentuation"/>
          <w:rFonts w:ascii="Marianne" w:hAnsi="Marianne"/>
          <w:i w:val="0"/>
          <w:iCs w:val="0"/>
          <w:sz w:val="18"/>
          <w:szCs w:val="18"/>
          <w:lang w:val="fr-CA"/>
        </w:rPr>
        <w:t xml:space="preserve"> (six mois)</w:t>
      </w:r>
      <w:r w:rsidRPr="00E66CCB">
        <w:rPr>
          <w:rStyle w:val="Accentuation"/>
          <w:rFonts w:ascii="Marianne" w:hAnsi="Marianne"/>
          <w:i w:val="0"/>
          <w:iCs w:val="0"/>
          <w:sz w:val="18"/>
          <w:szCs w:val="18"/>
          <w:lang w:val="fr-CA"/>
        </w:rPr>
        <w:t>, les jeunes en suivi renforcé de type PACEA, SMA, SMV, en sortie de dispositif Garantie Jeunes ou sous contrat EPIDE, dans un parcours de l’</w:t>
      </w:r>
      <w:proofErr w:type="spellStart"/>
      <w:r w:rsidRPr="00E66CCB">
        <w:rPr>
          <w:rStyle w:val="Accentuation"/>
          <w:rFonts w:ascii="Marianne" w:hAnsi="Marianne"/>
          <w:i w:val="0"/>
          <w:iCs w:val="0"/>
          <w:sz w:val="18"/>
          <w:szCs w:val="18"/>
          <w:lang w:val="fr-CA"/>
        </w:rPr>
        <w:t>Ecole</w:t>
      </w:r>
      <w:proofErr w:type="spellEnd"/>
      <w:r w:rsidRPr="00E66CCB">
        <w:rPr>
          <w:rStyle w:val="Accentuation"/>
          <w:rFonts w:ascii="Marianne" w:hAnsi="Marianne"/>
          <w:i w:val="0"/>
          <w:iCs w:val="0"/>
          <w:sz w:val="18"/>
          <w:szCs w:val="18"/>
          <w:lang w:val="fr-CA"/>
        </w:rPr>
        <w:t xml:space="preserve"> de la Deuxième Chance (E2C)</w:t>
      </w:r>
      <w:r>
        <w:rPr>
          <w:rStyle w:val="Accentuation"/>
          <w:rFonts w:ascii="Marianne" w:hAnsi="Marianne"/>
          <w:i w:val="0"/>
          <w:iCs w:val="0"/>
          <w:sz w:val="18"/>
          <w:szCs w:val="18"/>
          <w:lang w:val="fr-CA"/>
        </w:rPr>
        <w:t xml:space="preserve"> ;</w:t>
      </w:r>
    </w:p>
    <w:p w14:paraId="49F035C9" w14:textId="042CD80F" w:rsidR="00E66CCB" w:rsidRPr="00E66CCB" w:rsidRDefault="00E66CCB" w:rsidP="00C944DF">
      <w:pPr>
        <w:pStyle w:val="Paragraphedeliste"/>
        <w:numPr>
          <w:ilvl w:val="0"/>
          <w:numId w:val="66"/>
        </w:numPr>
        <w:spacing w:line="276" w:lineRule="auto"/>
        <w:contextualSpacing/>
        <w:jc w:val="both"/>
        <w:rPr>
          <w:rStyle w:val="Accentuation"/>
          <w:rFonts w:ascii="Marianne" w:hAnsi="Marianne"/>
          <w:i w:val="0"/>
          <w:iCs w:val="0"/>
          <w:sz w:val="18"/>
          <w:szCs w:val="18"/>
          <w:lang w:val="fr-CA"/>
        </w:rPr>
      </w:pPr>
      <w:r>
        <w:rPr>
          <w:rStyle w:val="Accentuation"/>
          <w:rFonts w:ascii="Marianne" w:hAnsi="Marianne"/>
          <w:i w:val="0"/>
          <w:iCs w:val="0"/>
          <w:sz w:val="18"/>
          <w:szCs w:val="18"/>
          <w:lang w:val="fr-CA"/>
        </w:rPr>
        <w:t>L</w:t>
      </w:r>
      <w:r w:rsidRPr="00E66CCB">
        <w:rPr>
          <w:rStyle w:val="Accentuation"/>
          <w:rFonts w:ascii="Marianne" w:hAnsi="Marianne"/>
          <w:i w:val="0"/>
          <w:iCs w:val="0"/>
          <w:sz w:val="18"/>
          <w:szCs w:val="18"/>
          <w:lang w:val="fr-CA"/>
        </w:rPr>
        <w:t>es personnes prises en charge dans le dispositif IAE (Insertion par l’Activité Économique),</w:t>
      </w:r>
      <w:r>
        <w:rPr>
          <w:rStyle w:val="Accentuation"/>
          <w:rFonts w:ascii="Marianne" w:hAnsi="Marianne"/>
          <w:i w:val="0"/>
          <w:iCs w:val="0"/>
          <w:sz w:val="18"/>
          <w:szCs w:val="18"/>
          <w:lang w:val="fr-CA"/>
        </w:rPr>
        <w:t xml:space="preserve"> </w:t>
      </w:r>
      <w:r w:rsidRPr="00E66CCB">
        <w:rPr>
          <w:rStyle w:val="Accentuation"/>
          <w:rFonts w:ascii="Marianne" w:hAnsi="Marianne"/>
          <w:i w:val="0"/>
          <w:iCs w:val="0"/>
          <w:sz w:val="18"/>
          <w:szCs w:val="18"/>
          <w:lang w:val="fr-CA"/>
        </w:rPr>
        <w:t>c’est-à-dire les personnes mises à disposition par une Association Intermédiaire (AI) ou par une Entreprise de Travail Temporaire d’Insertion (ETTI), ainsi que des salariés d’une Entreprise d’Insertion (EI), d’un Atelier et Chantier d’Insertion (ACI), ou encore des Régies de quartier agrées, ainsi que les personnes prises en charge dans des dispositifs particuliers, par exemple « Défense 2ème chance »</w:t>
      </w:r>
      <w:r>
        <w:rPr>
          <w:rStyle w:val="Accentuation"/>
          <w:rFonts w:ascii="Marianne" w:hAnsi="Marianne"/>
          <w:i w:val="0"/>
          <w:iCs w:val="0"/>
          <w:sz w:val="18"/>
          <w:szCs w:val="18"/>
          <w:lang w:val="fr-CA"/>
        </w:rPr>
        <w:t xml:space="preserve"> ;</w:t>
      </w:r>
    </w:p>
    <w:p w14:paraId="1F4C30B8" w14:textId="30520DA0" w:rsidR="00E66CCB" w:rsidRPr="00E66CCB" w:rsidRDefault="00E66CCB" w:rsidP="00C944DF">
      <w:pPr>
        <w:pStyle w:val="Paragraphedeliste"/>
        <w:numPr>
          <w:ilvl w:val="0"/>
          <w:numId w:val="66"/>
        </w:numPr>
        <w:spacing w:line="276" w:lineRule="auto"/>
        <w:contextualSpacing/>
        <w:jc w:val="both"/>
        <w:rPr>
          <w:rStyle w:val="Accentuation"/>
          <w:rFonts w:ascii="Marianne" w:hAnsi="Marianne"/>
          <w:i w:val="0"/>
          <w:iCs w:val="0"/>
          <w:sz w:val="18"/>
          <w:szCs w:val="18"/>
          <w:lang w:val="fr-CA"/>
        </w:rPr>
      </w:pPr>
      <w:r>
        <w:rPr>
          <w:rStyle w:val="Accentuation"/>
          <w:rFonts w:ascii="Marianne" w:hAnsi="Marianne"/>
          <w:i w:val="0"/>
          <w:iCs w:val="0"/>
          <w:sz w:val="18"/>
          <w:szCs w:val="18"/>
          <w:lang w:val="fr-CA"/>
        </w:rPr>
        <w:t>L</w:t>
      </w:r>
      <w:r w:rsidRPr="00E66CCB">
        <w:rPr>
          <w:rStyle w:val="Accentuation"/>
          <w:rFonts w:ascii="Marianne" w:hAnsi="Marianne"/>
          <w:i w:val="0"/>
          <w:iCs w:val="0"/>
          <w:sz w:val="18"/>
          <w:szCs w:val="18"/>
          <w:lang w:val="fr-CA"/>
        </w:rPr>
        <w:t>es personnes employées dans les GEIQ (Groupements d’Employeurs pour l’Insertion et la Qualification) et dans les associations poursuivant le même objet</w:t>
      </w:r>
      <w:r>
        <w:rPr>
          <w:rStyle w:val="Accentuation"/>
          <w:rFonts w:ascii="Marianne" w:hAnsi="Marianne"/>
          <w:i w:val="0"/>
          <w:iCs w:val="0"/>
          <w:sz w:val="18"/>
          <w:szCs w:val="18"/>
          <w:lang w:val="fr-CA"/>
        </w:rPr>
        <w:t xml:space="preserve"> ;</w:t>
      </w:r>
    </w:p>
    <w:p w14:paraId="48F5CE5F" w14:textId="26BB87F7" w:rsidR="00E66CCB" w:rsidRPr="00E66CCB" w:rsidRDefault="00E66CCB" w:rsidP="00C944DF">
      <w:pPr>
        <w:pStyle w:val="Paragraphedeliste"/>
        <w:numPr>
          <w:ilvl w:val="0"/>
          <w:numId w:val="66"/>
        </w:numPr>
        <w:spacing w:line="276" w:lineRule="auto"/>
        <w:contextualSpacing/>
        <w:jc w:val="both"/>
        <w:rPr>
          <w:rStyle w:val="Accentuation"/>
          <w:rFonts w:ascii="Marianne" w:hAnsi="Marianne"/>
          <w:i w:val="0"/>
          <w:iCs w:val="0"/>
          <w:sz w:val="18"/>
          <w:szCs w:val="18"/>
          <w:lang w:val="fr-CA"/>
        </w:rPr>
      </w:pPr>
      <w:r>
        <w:rPr>
          <w:rStyle w:val="Accentuation"/>
          <w:rFonts w:ascii="Marianne" w:hAnsi="Marianne"/>
          <w:i w:val="0"/>
          <w:iCs w:val="0"/>
          <w:sz w:val="18"/>
          <w:szCs w:val="18"/>
          <w:lang w:val="fr-CA"/>
        </w:rPr>
        <w:t>L</w:t>
      </w:r>
      <w:r w:rsidRPr="00E66CCB">
        <w:rPr>
          <w:rStyle w:val="Accentuation"/>
          <w:rFonts w:ascii="Marianne" w:hAnsi="Marianne"/>
          <w:i w:val="0"/>
          <w:iCs w:val="0"/>
          <w:sz w:val="18"/>
          <w:szCs w:val="18"/>
          <w:lang w:val="fr-CA"/>
        </w:rPr>
        <w:t>es personnes placées sous mains de justice employées en régie, dans le cadre du service de l’emploi pénitentiaire / régie des établissements pénitentiaires (SEP / RIEP) ou affectées à un emploi auprès d’un concessionnaire de l’administration pénitentiaire</w:t>
      </w:r>
      <w:r>
        <w:rPr>
          <w:rStyle w:val="Accentuation"/>
          <w:rFonts w:ascii="Marianne" w:hAnsi="Marianne"/>
          <w:i w:val="0"/>
          <w:iCs w:val="0"/>
          <w:sz w:val="18"/>
          <w:szCs w:val="18"/>
          <w:lang w:val="fr-CA"/>
        </w:rPr>
        <w:t xml:space="preserve"> ;</w:t>
      </w:r>
    </w:p>
    <w:p w14:paraId="18FAEFF3" w14:textId="730DD339" w:rsidR="00E66CCB" w:rsidRPr="00E66CCB" w:rsidRDefault="00E66CCB" w:rsidP="00C944DF">
      <w:pPr>
        <w:pStyle w:val="Paragraphedeliste"/>
        <w:numPr>
          <w:ilvl w:val="0"/>
          <w:numId w:val="66"/>
        </w:numPr>
        <w:spacing w:line="276" w:lineRule="auto"/>
        <w:contextualSpacing/>
        <w:jc w:val="both"/>
        <w:rPr>
          <w:rStyle w:val="Accentuation"/>
          <w:rFonts w:ascii="Marianne" w:hAnsi="Marianne"/>
          <w:i w:val="0"/>
          <w:iCs w:val="0"/>
          <w:sz w:val="18"/>
          <w:szCs w:val="18"/>
          <w:lang w:val="fr-CA"/>
        </w:rPr>
      </w:pPr>
      <w:r>
        <w:rPr>
          <w:rStyle w:val="Accentuation"/>
          <w:rFonts w:ascii="Marianne" w:hAnsi="Marianne"/>
          <w:i w:val="0"/>
          <w:iCs w:val="0"/>
          <w:sz w:val="18"/>
          <w:szCs w:val="18"/>
          <w:lang w:val="fr-CA"/>
        </w:rPr>
        <w:t>L</w:t>
      </w:r>
      <w:r w:rsidRPr="00E66CCB">
        <w:rPr>
          <w:rStyle w:val="Accentuation"/>
          <w:rFonts w:ascii="Marianne" w:hAnsi="Marianne"/>
          <w:i w:val="0"/>
          <w:iCs w:val="0"/>
          <w:sz w:val="18"/>
          <w:szCs w:val="18"/>
          <w:lang w:val="fr-CA"/>
        </w:rPr>
        <w:t>es personnes ayant le statut de réfugié ou bénéficiaires de la protection subsidiaire</w:t>
      </w:r>
      <w:r>
        <w:rPr>
          <w:rStyle w:val="Accentuation"/>
          <w:rFonts w:ascii="Marianne" w:hAnsi="Marianne"/>
          <w:i w:val="0"/>
          <w:iCs w:val="0"/>
          <w:sz w:val="18"/>
          <w:szCs w:val="18"/>
          <w:lang w:val="fr-CA"/>
        </w:rPr>
        <w:t xml:space="preserve"> ;</w:t>
      </w:r>
    </w:p>
    <w:p w14:paraId="6DD40428" w14:textId="39C29A54" w:rsidR="00E66CCB" w:rsidRPr="00E66CCB" w:rsidRDefault="00E66CCB" w:rsidP="00C944DF">
      <w:pPr>
        <w:pStyle w:val="Paragraphedeliste"/>
        <w:numPr>
          <w:ilvl w:val="0"/>
          <w:numId w:val="66"/>
        </w:numPr>
        <w:spacing w:line="276" w:lineRule="auto"/>
        <w:contextualSpacing/>
        <w:jc w:val="both"/>
        <w:rPr>
          <w:rStyle w:val="Accentuation"/>
          <w:rFonts w:ascii="Marianne" w:hAnsi="Marianne"/>
          <w:i w:val="0"/>
          <w:iCs w:val="0"/>
          <w:sz w:val="18"/>
          <w:szCs w:val="18"/>
          <w:lang w:val="fr-CA"/>
        </w:rPr>
      </w:pPr>
      <w:r>
        <w:rPr>
          <w:rStyle w:val="Accentuation"/>
          <w:rFonts w:ascii="Marianne" w:hAnsi="Marianne"/>
          <w:i w:val="0"/>
          <w:iCs w:val="0"/>
          <w:sz w:val="18"/>
          <w:szCs w:val="18"/>
          <w:lang w:val="fr-CA"/>
        </w:rPr>
        <w:t>L</w:t>
      </w:r>
      <w:r w:rsidRPr="00E66CCB">
        <w:rPr>
          <w:rStyle w:val="Accentuation"/>
          <w:rFonts w:ascii="Marianne" w:hAnsi="Marianne"/>
          <w:i w:val="0"/>
          <w:iCs w:val="0"/>
          <w:sz w:val="18"/>
          <w:szCs w:val="18"/>
          <w:lang w:val="fr-CA"/>
        </w:rPr>
        <w:t>es habitants des quartiers prioritaires de la politique de la ville éloignés de l’emploi.</w:t>
      </w:r>
    </w:p>
    <w:p w14:paraId="75DF4C04" w14:textId="77777777" w:rsidR="00A525AC" w:rsidRPr="0010394E" w:rsidRDefault="00A525AC" w:rsidP="00A525AC">
      <w:pPr>
        <w:spacing w:after="0" w:line="240" w:lineRule="auto"/>
        <w:jc w:val="both"/>
      </w:pPr>
    </w:p>
    <w:p w14:paraId="79B06C49" w14:textId="42E8BE74" w:rsidR="00E66CCB" w:rsidRPr="00A525AC" w:rsidRDefault="00E66CCB" w:rsidP="00A525AC">
      <w:pPr>
        <w:spacing w:after="0" w:line="240" w:lineRule="auto"/>
        <w:jc w:val="both"/>
        <w:rPr>
          <w:rFonts w:eastAsia="Times New Roman"/>
          <w:lang w:eastAsia="fr-FR"/>
        </w:rPr>
      </w:pPr>
      <w:r w:rsidRPr="0010394E">
        <w:t xml:space="preserve">En </w:t>
      </w:r>
      <w:r w:rsidRPr="00A525AC">
        <w:rPr>
          <w:rFonts w:eastAsia="Times New Roman"/>
          <w:lang w:eastAsia="fr-FR"/>
        </w:rPr>
        <w:t>outre, d’autres personnes rencontrant des difficultés particulières peuvent, sur avis motivé de l’EPEC, être considérées comme relevant des publics les plus éloignés de l’emploi.</w:t>
      </w:r>
    </w:p>
    <w:p w14:paraId="0FF6174D" w14:textId="77777777" w:rsidR="00A525AC" w:rsidRDefault="00A525AC" w:rsidP="00A525AC">
      <w:pPr>
        <w:spacing w:after="0" w:line="240" w:lineRule="auto"/>
        <w:jc w:val="both"/>
        <w:rPr>
          <w:rFonts w:eastAsia="Times New Roman"/>
          <w:lang w:eastAsia="fr-FR"/>
        </w:rPr>
      </w:pPr>
    </w:p>
    <w:p w14:paraId="0037332B" w14:textId="7A5A181B" w:rsidR="00E66CCB" w:rsidRDefault="00E66CCB" w:rsidP="00A525AC">
      <w:pPr>
        <w:spacing w:after="0" w:line="240" w:lineRule="auto"/>
        <w:jc w:val="both"/>
        <w:rPr>
          <w:rFonts w:eastAsia="Times New Roman"/>
          <w:lang w:eastAsia="fr-FR"/>
        </w:rPr>
      </w:pPr>
      <w:r w:rsidRPr="00A525AC">
        <w:rPr>
          <w:rFonts w:eastAsia="Times New Roman"/>
          <w:lang w:eastAsia="fr-FR"/>
        </w:rPr>
        <w:t xml:space="preserve">Les bénéficiaires de l’action d’insertion devront impérativement relever de ces catégories. </w:t>
      </w:r>
    </w:p>
    <w:p w14:paraId="6D5BC3A2" w14:textId="77777777" w:rsidR="00A525AC" w:rsidRPr="00A525AC" w:rsidRDefault="00A525AC" w:rsidP="00A525AC">
      <w:pPr>
        <w:spacing w:after="0" w:line="240" w:lineRule="auto"/>
        <w:jc w:val="both"/>
        <w:rPr>
          <w:rFonts w:eastAsia="Times New Roman"/>
          <w:lang w:eastAsia="fr-FR"/>
        </w:rPr>
      </w:pPr>
    </w:p>
    <w:p w14:paraId="44A16A85" w14:textId="37EB7392" w:rsidR="00E66CCB" w:rsidRPr="00B2352B" w:rsidRDefault="00E66CCB" w:rsidP="00C944DF">
      <w:pPr>
        <w:pStyle w:val="Style3"/>
        <w:numPr>
          <w:ilvl w:val="1"/>
          <w:numId w:val="75"/>
        </w:numPr>
      </w:pPr>
      <w:bookmarkStart w:id="205" w:name="_Toc185352463"/>
      <w:r w:rsidRPr="00B2352B">
        <w:lastRenderedPageBreak/>
        <w:t>Objectif d’insertion</w:t>
      </w:r>
      <w:bookmarkEnd w:id="205"/>
    </w:p>
    <w:p w14:paraId="4C0736CA" w14:textId="77777777" w:rsidR="00E66CCB" w:rsidRPr="00A525AC" w:rsidRDefault="00E66CCB" w:rsidP="00A525AC">
      <w:pPr>
        <w:spacing w:after="0" w:line="240" w:lineRule="auto"/>
        <w:jc w:val="both"/>
        <w:rPr>
          <w:rFonts w:eastAsia="Times New Roman"/>
          <w:lang w:eastAsia="fr-FR"/>
        </w:rPr>
      </w:pPr>
    </w:p>
    <w:p w14:paraId="12B3682C" w14:textId="2298E7B9" w:rsidR="00A525AC" w:rsidRPr="00EE2D45" w:rsidRDefault="00E66CCB" w:rsidP="00EE2D45">
      <w:pPr>
        <w:spacing w:after="0" w:line="240" w:lineRule="auto"/>
        <w:jc w:val="both"/>
        <w:rPr>
          <w:rFonts w:eastAsia="Times New Roman"/>
          <w:lang w:eastAsia="fr-FR"/>
        </w:rPr>
      </w:pPr>
      <w:r w:rsidRPr="00EE2D45">
        <w:rPr>
          <w:rFonts w:eastAsia="Times New Roman"/>
          <w:b/>
          <w:bCs/>
          <w:lang w:eastAsia="fr-FR"/>
        </w:rPr>
        <w:t>Le volume horaire de travail minimum suivant leur est obligatoirement réservé </w:t>
      </w:r>
      <w:r w:rsidRPr="00A525AC">
        <w:rPr>
          <w:rFonts w:eastAsia="Times New Roman"/>
          <w:lang w:eastAsia="fr-FR"/>
        </w:rPr>
        <w:t>:</w:t>
      </w:r>
      <w:r w:rsidR="00A525AC" w:rsidRPr="00EE2D45">
        <w:rPr>
          <w:rFonts w:eastAsia="Times New Roman"/>
          <w:lang w:eastAsia="fr-FR"/>
        </w:rPr>
        <w:t xml:space="preserve"> </w:t>
      </w:r>
      <w:r w:rsidR="00A525AC" w:rsidRPr="00EE2D45">
        <w:rPr>
          <w:rFonts w:eastAsia="Times New Roman"/>
          <w:b/>
          <w:bCs/>
          <w:lang w:eastAsia="fr-FR"/>
        </w:rPr>
        <w:t>500 heures</w:t>
      </w:r>
      <w:r w:rsidR="00EE2D45" w:rsidRPr="00EE2D45">
        <w:rPr>
          <w:rFonts w:eastAsia="Times New Roman"/>
          <w:lang w:eastAsia="fr-FR"/>
        </w:rPr>
        <w:t xml:space="preserve"> </w:t>
      </w:r>
      <w:r w:rsidR="00EE2D45" w:rsidRPr="00EE2D45">
        <w:rPr>
          <w:rFonts w:eastAsia="Times New Roman"/>
          <w:b/>
          <w:bCs/>
          <w:lang w:eastAsia="fr-FR"/>
        </w:rPr>
        <w:t xml:space="preserve">d’insertion </w:t>
      </w:r>
      <w:r w:rsidR="00EE2D45" w:rsidRPr="00EE2D45">
        <w:rPr>
          <w:rFonts w:eastAsia="Times New Roman"/>
          <w:lang w:eastAsia="fr-FR"/>
        </w:rPr>
        <w:t>à réaliser sur toute la durée d’exécution du marché (7 mois – sept mois)</w:t>
      </w:r>
    </w:p>
    <w:p w14:paraId="1E627222" w14:textId="77777777" w:rsidR="00EE2D45" w:rsidRPr="00EE2D45" w:rsidRDefault="00EE2D45" w:rsidP="00EE2D45">
      <w:pPr>
        <w:spacing w:after="0" w:line="240" w:lineRule="auto"/>
        <w:jc w:val="both"/>
        <w:rPr>
          <w:rFonts w:eastAsia="Times New Roman"/>
          <w:lang w:eastAsia="fr-FR"/>
        </w:rPr>
      </w:pPr>
    </w:p>
    <w:p w14:paraId="1481FDC6" w14:textId="65546D17" w:rsidR="00E66CCB" w:rsidRPr="00B2352B" w:rsidRDefault="00E66CCB" w:rsidP="00C944DF">
      <w:pPr>
        <w:pStyle w:val="Style3"/>
        <w:numPr>
          <w:ilvl w:val="1"/>
          <w:numId w:val="75"/>
        </w:numPr>
      </w:pPr>
      <w:bookmarkStart w:id="206" w:name="_Toc185352464"/>
      <w:r w:rsidRPr="00B2352B">
        <w:t>Les modalités de mise en œuvre des actions d’insertion.</w:t>
      </w:r>
      <w:bookmarkEnd w:id="206"/>
    </w:p>
    <w:p w14:paraId="59F159B6" w14:textId="77777777" w:rsidR="00E66CCB" w:rsidRPr="00A525AC" w:rsidRDefault="00E66CCB" w:rsidP="00A525AC">
      <w:pPr>
        <w:spacing w:after="0" w:line="240" w:lineRule="auto"/>
        <w:jc w:val="both"/>
        <w:rPr>
          <w:rFonts w:eastAsia="Times New Roman"/>
          <w:lang w:eastAsia="fr-FR"/>
        </w:rPr>
      </w:pPr>
    </w:p>
    <w:p w14:paraId="25DCBB46" w14:textId="72E9FA79" w:rsidR="00E66CCB" w:rsidRPr="00A525AC" w:rsidRDefault="00E66CCB" w:rsidP="00A525AC">
      <w:pPr>
        <w:spacing w:after="0" w:line="240" w:lineRule="auto"/>
        <w:jc w:val="both"/>
        <w:rPr>
          <w:rFonts w:eastAsia="Times New Roman"/>
          <w:lang w:eastAsia="fr-FR"/>
        </w:rPr>
      </w:pPr>
      <w:r w:rsidRPr="00A525AC">
        <w:rPr>
          <w:rFonts w:eastAsia="Times New Roman"/>
          <w:lang w:eastAsia="fr-FR"/>
        </w:rPr>
        <w:t>L’attributaire s’engage à réaliser une action d’insertion, au minimum à hauteur des objectifs horaires d’insertion fixés ci-dessus. L'ensemble des actions mises en œuvre doivent intervenir durant la période d'exécution du marché. Si la formation fait partie du contrat de travail (contrat de professionnalisation, contrat d'apprentissage, etc.), les heures de formation sont comptabilisées au titre des heures d'insertion.</w:t>
      </w:r>
    </w:p>
    <w:p w14:paraId="0EC64D0A" w14:textId="77777777" w:rsidR="00A525AC" w:rsidRDefault="00A525AC" w:rsidP="00A525AC">
      <w:pPr>
        <w:spacing w:after="0" w:line="240" w:lineRule="auto"/>
        <w:jc w:val="both"/>
        <w:rPr>
          <w:rFonts w:eastAsia="Times New Roman"/>
          <w:lang w:eastAsia="fr-FR"/>
        </w:rPr>
      </w:pPr>
    </w:p>
    <w:p w14:paraId="20094479" w14:textId="4F51C383" w:rsidR="00E66CCB" w:rsidRPr="00A525AC" w:rsidRDefault="00E66CCB" w:rsidP="00A525AC">
      <w:pPr>
        <w:spacing w:after="0" w:line="240" w:lineRule="auto"/>
        <w:jc w:val="both"/>
        <w:rPr>
          <w:rFonts w:eastAsia="Times New Roman"/>
          <w:lang w:eastAsia="fr-FR"/>
        </w:rPr>
      </w:pPr>
      <w:r w:rsidRPr="00A525AC">
        <w:rPr>
          <w:rFonts w:eastAsia="Times New Roman"/>
          <w:lang w:eastAsia="fr-FR"/>
        </w:rPr>
        <w:t>L’attributaire désignera un responsable qui sera l’interlocuteur privilégié de l’EPEC pour mettre en œuvre les actions d’insertion.</w:t>
      </w:r>
    </w:p>
    <w:p w14:paraId="76950E47" w14:textId="77777777" w:rsidR="00A525AC" w:rsidRDefault="00A525AC" w:rsidP="00A525AC">
      <w:pPr>
        <w:spacing w:after="0" w:line="240" w:lineRule="auto"/>
        <w:jc w:val="both"/>
        <w:rPr>
          <w:rFonts w:eastAsia="Times New Roman"/>
          <w:lang w:eastAsia="fr-FR"/>
        </w:rPr>
      </w:pPr>
    </w:p>
    <w:p w14:paraId="45DEBCAC" w14:textId="539AD974" w:rsidR="00E66CCB" w:rsidRPr="00A525AC" w:rsidRDefault="00E66CCB" w:rsidP="00A525AC">
      <w:pPr>
        <w:spacing w:after="0" w:line="240" w:lineRule="auto"/>
        <w:jc w:val="both"/>
        <w:rPr>
          <w:rFonts w:eastAsia="Times New Roman"/>
          <w:lang w:eastAsia="fr-FR"/>
        </w:rPr>
      </w:pPr>
      <w:r w:rsidRPr="00A525AC">
        <w:rPr>
          <w:rFonts w:eastAsia="Times New Roman"/>
          <w:lang w:eastAsia="fr-FR"/>
        </w:rPr>
        <w:t>Cet objectif peut être réalisé en utilisant une ou plusieurs des modalités définies ci-après ;</w:t>
      </w:r>
    </w:p>
    <w:p w14:paraId="0CF8FE16" w14:textId="599CD499" w:rsidR="00E66CCB" w:rsidRDefault="00E66CCB" w:rsidP="00C944DF">
      <w:pPr>
        <w:numPr>
          <w:ilvl w:val="0"/>
          <w:numId w:val="67"/>
        </w:numPr>
        <w:spacing w:after="0" w:line="240" w:lineRule="auto"/>
        <w:jc w:val="both"/>
        <w:rPr>
          <w:rFonts w:ascii="Marianne" w:hAnsi="Marianne"/>
          <w:b/>
          <w:iCs/>
          <w:sz w:val="18"/>
          <w:szCs w:val="18"/>
        </w:rPr>
      </w:pPr>
      <w:r w:rsidRPr="00E66CCB">
        <w:rPr>
          <w:rFonts w:ascii="Marianne" w:hAnsi="Marianne"/>
          <w:b/>
          <w:iCs/>
          <w:sz w:val="18"/>
          <w:szCs w:val="18"/>
        </w:rPr>
        <w:t>1</w:t>
      </w:r>
      <w:r w:rsidRPr="00E66CCB">
        <w:rPr>
          <w:rFonts w:ascii="Marianne" w:hAnsi="Marianne"/>
          <w:b/>
          <w:iCs/>
          <w:sz w:val="18"/>
          <w:szCs w:val="18"/>
          <w:vertAlign w:val="superscript"/>
        </w:rPr>
        <w:t>ère</w:t>
      </w:r>
      <w:r w:rsidRPr="00E66CCB">
        <w:rPr>
          <w:rFonts w:ascii="Marianne" w:hAnsi="Marianne"/>
          <w:b/>
          <w:iCs/>
          <w:sz w:val="18"/>
          <w:szCs w:val="18"/>
        </w:rPr>
        <w:t xml:space="preserve"> modalité : l’embauche directe par l’entreprise </w:t>
      </w:r>
    </w:p>
    <w:p w14:paraId="3D23AD84" w14:textId="77777777" w:rsidR="00B2352B" w:rsidRDefault="00B2352B" w:rsidP="00B2352B">
      <w:pPr>
        <w:pStyle w:val="Titre2"/>
        <w:numPr>
          <w:ilvl w:val="0"/>
          <w:numId w:val="0"/>
        </w:numPr>
        <w:jc w:val="both"/>
        <w:rPr>
          <w:rFonts w:ascii="Marianne" w:hAnsi="Marianne"/>
          <w:b w:val="0"/>
          <w:sz w:val="18"/>
          <w:szCs w:val="18"/>
        </w:rPr>
      </w:pPr>
    </w:p>
    <w:p w14:paraId="70E37C39" w14:textId="0258CA88" w:rsidR="00E66CCB" w:rsidRPr="00B2352B" w:rsidRDefault="00E66CCB" w:rsidP="00C944DF">
      <w:pPr>
        <w:pStyle w:val="Retraitcorpsdetexte"/>
        <w:numPr>
          <w:ilvl w:val="0"/>
          <w:numId w:val="66"/>
        </w:numPr>
        <w:jc w:val="both"/>
        <w:rPr>
          <w:rFonts w:ascii="Marianne" w:hAnsi="Marianne"/>
          <w:iCs/>
          <w:sz w:val="18"/>
          <w:szCs w:val="18"/>
        </w:rPr>
      </w:pPr>
      <w:r w:rsidRPr="00B2352B">
        <w:rPr>
          <w:rFonts w:ascii="Marianne" w:hAnsi="Marianne"/>
          <w:iCs/>
          <w:sz w:val="18"/>
          <w:szCs w:val="18"/>
        </w:rPr>
        <w:t xml:space="preserve">L’entreprise peut recruter notamment en contrat à durée indéterminée [CDI], en contrat à durée déterminée [CDD] ou par le biais de contrats en alternance (contrat de professionnalisation ou contrat d’apprentissage) des publics définis préalablement. </w:t>
      </w:r>
    </w:p>
    <w:p w14:paraId="60F9C29A" w14:textId="4DC3BA75" w:rsidR="00B2352B" w:rsidRDefault="00E66CCB" w:rsidP="00C944DF">
      <w:pPr>
        <w:pStyle w:val="Retraitcorpsdetexte"/>
        <w:numPr>
          <w:ilvl w:val="0"/>
          <w:numId w:val="66"/>
        </w:numPr>
        <w:jc w:val="both"/>
        <w:rPr>
          <w:rFonts w:ascii="Marianne" w:hAnsi="Marianne"/>
          <w:iCs/>
          <w:sz w:val="18"/>
          <w:szCs w:val="18"/>
        </w:rPr>
      </w:pPr>
      <w:r w:rsidRPr="00B2352B">
        <w:rPr>
          <w:rFonts w:ascii="Marianne" w:hAnsi="Marianne"/>
          <w:iCs/>
          <w:sz w:val="18"/>
          <w:szCs w:val="18"/>
        </w:rPr>
        <w:t xml:space="preserve">Les heures travaillées des personnes embauchées en CDI par l’entreprise attributaire, pourront être comptabilisées pour l’exécution de la clause sociale d’insertion, pendant toute la durée restante du marché, pour une période maximale de </w:t>
      </w:r>
      <w:r w:rsidR="003C6FE0" w:rsidRPr="005152B2">
        <w:rPr>
          <w:rFonts w:ascii="Marianne" w:hAnsi="Marianne"/>
          <w:iCs/>
          <w:sz w:val="18"/>
          <w:szCs w:val="18"/>
        </w:rPr>
        <w:t>07 mois</w:t>
      </w:r>
      <w:r w:rsidRPr="00B2352B">
        <w:rPr>
          <w:rFonts w:ascii="Marianne" w:hAnsi="Marianne"/>
          <w:iCs/>
          <w:sz w:val="18"/>
          <w:szCs w:val="18"/>
        </w:rPr>
        <w:t xml:space="preserve"> (période entre la date d’embauche en CDI et la fin du marché).</w:t>
      </w:r>
      <w:r w:rsidR="00B2352B">
        <w:rPr>
          <w:rFonts w:ascii="Marianne" w:hAnsi="Marianne"/>
          <w:iCs/>
          <w:sz w:val="18"/>
          <w:szCs w:val="18"/>
        </w:rPr>
        <w:t xml:space="preserve"> </w:t>
      </w:r>
    </w:p>
    <w:p w14:paraId="6771A2AB" w14:textId="51C07FF5" w:rsidR="00E66CCB" w:rsidRPr="00B2352B" w:rsidRDefault="00E66CCB" w:rsidP="00B2352B">
      <w:pPr>
        <w:pStyle w:val="Retraitcorpsdetexte"/>
        <w:ind w:left="0"/>
        <w:jc w:val="both"/>
        <w:rPr>
          <w:rFonts w:ascii="Marianne" w:hAnsi="Marianne"/>
          <w:iCs/>
          <w:sz w:val="18"/>
          <w:szCs w:val="18"/>
        </w:rPr>
      </w:pPr>
      <w:r w:rsidRPr="00B2352B">
        <w:rPr>
          <w:rFonts w:ascii="Marianne" w:hAnsi="Marianne"/>
          <w:iCs/>
          <w:sz w:val="18"/>
          <w:szCs w:val="18"/>
        </w:rPr>
        <w:t>Un tuteur sera nommé pour faciliter l’intégration des personnes en insertion au sein de l’entreprise attributaire et pour assurer leur suivi en liaison avec l’EPEC.</w:t>
      </w:r>
    </w:p>
    <w:p w14:paraId="2D4F23DD" w14:textId="781F08AD" w:rsidR="00E66CCB" w:rsidRPr="00E66CCB" w:rsidRDefault="00E66CCB" w:rsidP="00C944DF">
      <w:pPr>
        <w:numPr>
          <w:ilvl w:val="0"/>
          <w:numId w:val="67"/>
        </w:numPr>
        <w:spacing w:after="0" w:line="240" w:lineRule="auto"/>
        <w:jc w:val="both"/>
        <w:rPr>
          <w:rFonts w:ascii="Marianne" w:hAnsi="Marianne"/>
          <w:b/>
          <w:iCs/>
          <w:sz w:val="18"/>
          <w:szCs w:val="18"/>
        </w:rPr>
      </w:pPr>
      <w:r w:rsidRPr="00E66CCB">
        <w:rPr>
          <w:rFonts w:ascii="Marianne" w:hAnsi="Marianne"/>
          <w:b/>
          <w:iCs/>
          <w:sz w:val="18"/>
          <w:szCs w:val="18"/>
        </w:rPr>
        <w:t>2</w:t>
      </w:r>
      <w:r w:rsidRPr="00E66CCB">
        <w:rPr>
          <w:rFonts w:ascii="Marianne" w:hAnsi="Marianne"/>
          <w:b/>
          <w:iCs/>
          <w:sz w:val="18"/>
          <w:szCs w:val="18"/>
          <w:vertAlign w:val="superscript"/>
        </w:rPr>
        <w:t>ème</w:t>
      </w:r>
      <w:r w:rsidRPr="00E66CCB">
        <w:rPr>
          <w:rFonts w:ascii="Marianne" w:hAnsi="Marianne"/>
          <w:b/>
          <w:iCs/>
          <w:sz w:val="18"/>
          <w:szCs w:val="18"/>
        </w:rPr>
        <w:t xml:space="preserve"> modalité : la mise à disposition de salariés</w:t>
      </w:r>
    </w:p>
    <w:p w14:paraId="66949E13" w14:textId="47F07888" w:rsidR="00E66CCB" w:rsidRPr="00E66CCB" w:rsidRDefault="00E66CCB" w:rsidP="00E66CCB">
      <w:pPr>
        <w:pStyle w:val="Retraitcorpsdetexte3"/>
        <w:ind w:left="0"/>
        <w:jc w:val="both"/>
        <w:rPr>
          <w:rFonts w:ascii="Marianne" w:hAnsi="Marianne"/>
          <w:iCs/>
          <w:sz w:val="18"/>
          <w:szCs w:val="18"/>
        </w:rPr>
      </w:pPr>
      <w:r w:rsidRPr="00E66CCB">
        <w:rPr>
          <w:rFonts w:ascii="Marianne" w:hAnsi="Marianne"/>
          <w:iCs/>
          <w:sz w:val="18"/>
          <w:szCs w:val="18"/>
        </w:rPr>
        <w:t>L’entreprise peut faire appel à un organisme extérieur qui met à sa disposition des salariés en insertion pendant la durée du marché. Il peut s’agir d’une Entreprise de travail temporaire d’insertion, d’une Association intermédiaire ou d’un Groupement d’employeurs pour l’insertion et la qualification.</w:t>
      </w:r>
    </w:p>
    <w:p w14:paraId="6F75BF71" w14:textId="15F23BE0" w:rsidR="00E66CCB" w:rsidRDefault="00E66CCB" w:rsidP="00C944DF">
      <w:pPr>
        <w:pStyle w:val="Retraitcorpsdetexte2"/>
        <w:numPr>
          <w:ilvl w:val="0"/>
          <w:numId w:val="68"/>
        </w:numPr>
        <w:spacing w:after="0" w:line="240" w:lineRule="auto"/>
        <w:jc w:val="both"/>
        <w:rPr>
          <w:rFonts w:ascii="Marianne" w:hAnsi="Marianne"/>
          <w:iCs/>
          <w:sz w:val="18"/>
          <w:szCs w:val="18"/>
        </w:rPr>
      </w:pPr>
      <w:r w:rsidRPr="00E66CCB">
        <w:rPr>
          <w:rFonts w:ascii="Marianne" w:hAnsi="Marianne"/>
          <w:b/>
          <w:iCs/>
          <w:sz w:val="18"/>
          <w:szCs w:val="18"/>
        </w:rPr>
        <w:t>3</w:t>
      </w:r>
      <w:r w:rsidRPr="00E66CCB">
        <w:rPr>
          <w:rFonts w:ascii="Marianne" w:hAnsi="Marianne"/>
          <w:b/>
          <w:iCs/>
          <w:sz w:val="18"/>
          <w:szCs w:val="18"/>
          <w:vertAlign w:val="superscript"/>
        </w:rPr>
        <w:t>ème</w:t>
      </w:r>
      <w:r w:rsidRPr="00E66CCB">
        <w:rPr>
          <w:rFonts w:ascii="Marianne" w:hAnsi="Marianne"/>
          <w:b/>
          <w:iCs/>
          <w:sz w:val="18"/>
          <w:szCs w:val="18"/>
        </w:rPr>
        <w:t xml:space="preserve"> modalité : le recours à la sous-traitance</w:t>
      </w:r>
      <w:r w:rsidRPr="00E66CCB">
        <w:rPr>
          <w:rFonts w:ascii="Marianne" w:hAnsi="Marianne"/>
          <w:iCs/>
          <w:sz w:val="18"/>
          <w:szCs w:val="18"/>
        </w:rPr>
        <w:t xml:space="preserve"> ou à la cotraitance avec une Entreprise d’insertion, un Atelier et Chantier d’insertion ou d’une Entreprise adaptée.</w:t>
      </w:r>
      <w:r w:rsidRPr="00E66CCB">
        <w:rPr>
          <w:rFonts w:ascii="Marianne" w:hAnsi="Marianne"/>
          <w:iCs/>
          <w:color w:val="FF0000"/>
          <w:sz w:val="18"/>
          <w:szCs w:val="18"/>
        </w:rPr>
        <w:t xml:space="preserve"> </w:t>
      </w:r>
    </w:p>
    <w:p w14:paraId="08EFC265" w14:textId="77777777" w:rsidR="00E66CCB" w:rsidRPr="00E66CCB" w:rsidRDefault="00E66CCB" w:rsidP="00E66CCB">
      <w:pPr>
        <w:pStyle w:val="Retraitcorpsdetexte2"/>
        <w:spacing w:after="0" w:line="240" w:lineRule="auto"/>
        <w:ind w:left="720"/>
        <w:jc w:val="both"/>
        <w:rPr>
          <w:rFonts w:ascii="Marianne" w:hAnsi="Marianne"/>
          <w:iCs/>
          <w:sz w:val="18"/>
          <w:szCs w:val="18"/>
        </w:rPr>
      </w:pPr>
    </w:p>
    <w:p w14:paraId="59A9D091" w14:textId="4AF23AA8" w:rsidR="00E66CCB" w:rsidRPr="00E66CCB" w:rsidRDefault="00E66CCB" w:rsidP="00E66CCB">
      <w:pPr>
        <w:jc w:val="both"/>
        <w:rPr>
          <w:rFonts w:ascii="Marianne" w:hAnsi="Marianne"/>
          <w:iCs/>
          <w:sz w:val="18"/>
          <w:szCs w:val="18"/>
        </w:rPr>
      </w:pPr>
      <w:r w:rsidRPr="00E66CCB">
        <w:rPr>
          <w:rFonts w:ascii="Marianne" w:hAnsi="Marianne"/>
          <w:iCs/>
          <w:sz w:val="18"/>
          <w:szCs w:val="18"/>
        </w:rPr>
        <w:t xml:space="preserve">L’entreprise peut sous-traiter ou </w:t>
      </w:r>
      <w:proofErr w:type="spellStart"/>
      <w:r w:rsidRPr="00E66CCB">
        <w:rPr>
          <w:rFonts w:ascii="Marianne" w:hAnsi="Marianne"/>
          <w:iCs/>
          <w:sz w:val="18"/>
          <w:szCs w:val="18"/>
        </w:rPr>
        <w:t>co</w:t>
      </w:r>
      <w:proofErr w:type="spellEnd"/>
      <w:r w:rsidRPr="00E66CCB">
        <w:rPr>
          <w:rFonts w:ascii="Marianne" w:hAnsi="Marianne"/>
          <w:iCs/>
          <w:sz w:val="18"/>
          <w:szCs w:val="18"/>
        </w:rPr>
        <w:t>-traiter des prestations en lien avec l’objet du marché à une Entreprise</w:t>
      </w:r>
      <w:r>
        <w:rPr>
          <w:rFonts w:ascii="Marianne" w:hAnsi="Marianne"/>
          <w:iCs/>
          <w:sz w:val="18"/>
          <w:szCs w:val="18"/>
        </w:rPr>
        <w:t xml:space="preserve"> </w:t>
      </w:r>
      <w:r w:rsidRPr="00E66CCB">
        <w:rPr>
          <w:rFonts w:ascii="Marianne" w:hAnsi="Marianne"/>
          <w:iCs/>
          <w:sz w:val="18"/>
          <w:szCs w:val="18"/>
        </w:rPr>
        <w:t xml:space="preserve">d’insertion, un Atelier et Chantier d’insertion ou une Entreprise adaptée. </w:t>
      </w:r>
    </w:p>
    <w:p w14:paraId="62B31F58" w14:textId="023A2DB5" w:rsidR="00E66CCB" w:rsidRPr="00E66CCB" w:rsidRDefault="00E66CCB" w:rsidP="00EE2D45">
      <w:pPr>
        <w:pStyle w:val="Style3"/>
        <w:numPr>
          <w:ilvl w:val="1"/>
          <w:numId w:val="75"/>
        </w:numPr>
        <w:rPr>
          <w:szCs w:val="20"/>
          <w:lang w:val="fr-FR"/>
        </w:rPr>
      </w:pPr>
      <w:bookmarkStart w:id="207" w:name="_Toc185352465"/>
      <w:r w:rsidRPr="00E66CCB">
        <w:rPr>
          <w:szCs w:val="20"/>
          <w:lang w:val="fr-FR"/>
        </w:rPr>
        <w:t>Le dispositif d’accompagnement pour la mise en œuvre des clauses sociales</w:t>
      </w:r>
      <w:bookmarkEnd w:id="207"/>
    </w:p>
    <w:p w14:paraId="0CC6568D" w14:textId="77777777" w:rsidR="00E66CCB" w:rsidRPr="00E66CCB" w:rsidRDefault="00E66CCB" w:rsidP="00E66CCB">
      <w:pPr>
        <w:jc w:val="both"/>
        <w:rPr>
          <w:rFonts w:ascii="Marianne" w:hAnsi="Marianne"/>
          <w:iCs/>
          <w:sz w:val="18"/>
          <w:szCs w:val="18"/>
        </w:rPr>
      </w:pPr>
    </w:p>
    <w:p w14:paraId="1D6E7431" w14:textId="0CF82AF6" w:rsidR="00E66CCB" w:rsidRPr="00E66CCB" w:rsidRDefault="00E66CCB" w:rsidP="00E66CCB">
      <w:pPr>
        <w:pStyle w:val="Retraitcorpsdetexte"/>
        <w:ind w:left="0"/>
        <w:jc w:val="both"/>
        <w:rPr>
          <w:rFonts w:ascii="Marianne" w:hAnsi="Marianne"/>
          <w:iCs/>
          <w:sz w:val="18"/>
          <w:szCs w:val="18"/>
        </w:rPr>
      </w:pPr>
      <w:r w:rsidRPr="00E66CCB">
        <w:rPr>
          <w:rFonts w:ascii="Marianne" w:hAnsi="Marianne"/>
          <w:iCs/>
          <w:sz w:val="18"/>
          <w:szCs w:val="18"/>
        </w:rPr>
        <w:t>Afin de faciliter la mise en œuvre de la démarche d’insertion, le pouvoir adjudicateur a mis en place une procédure spécifique d’accompagnement coordonnée par l’EPEC.</w:t>
      </w:r>
    </w:p>
    <w:p w14:paraId="1E2DAAAA" w14:textId="11AEE50E" w:rsidR="00E66CCB" w:rsidRPr="003C6FE0" w:rsidRDefault="00E66CCB" w:rsidP="00E66CCB">
      <w:pPr>
        <w:jc w:val="center"/>
        <w:rPr>
          <w:rFonts w:ascii="Marianne" w:hAnsi="Marianne"/>
          <w:iCs/>
          <w:sz w:val="18"/>
          <w:szCs w:val="18"/>
        </w:rPr>
      </w:pPr>
      <w:bookmarkStart w:id="208" w:name="_Hlk148974677"/>
      <w:r w:rsidRPr="003C6FE0">
        <w:rPr>
          <w:rFonts w:ascii="Marianne" w:hAnsi="Marianne" w:cstheme="minorHAnsi"/>
          <w:iCs/>
          <w:sz w:val="18"/>
          <w:szCs w:val="18"/>
        </w:rPr>
        <w:t>Alphonse MABIALA</w:t>
      </w:r>
      <w:r w:rsidRPr="003C6FE0">
        <w:rPr>
          <w:rFonts w:ascii="Marianne" w:hAnsi="Marianne" w:cstheme="minorHAnsi"/>
          <w:i/>
          <w:iCs/>
          <w:sz w:val="18"/>
          <w:szCs w:val="18"/>
        </w:rPr>
        <w:br/>
        <w:t>Chargé de projets clauses sociales et relation entreprises</w:t>
      </w:r>
      <w:r w:rsidRPr="003C6FE0">
        <w:rPr>
          <w:rFonts w:ascii="Marianne" w:hAnsi="Marianne" w:cstheme="minorHAnsi"/>
          <w:i/>
          <w:iCs/>
          <w:sz w:val="18"/>
          <w:szCs w:val="18"/>
        </w:rPr>
        <w:br/>
      </w:r>
      <w:bookmarkStart w:id="209" w:name="_Hlk163636709"/>
      <w:r w:rsidRPr="003C6FE0">
        <w:rPr>
          <w:rFonts w:ascii="Marianne" w:hAnsi="Marianne" w:cstheme="minorHAnsi"/>
          <w:sz w:val="18"/>
          <w:szCs w:val="18"/>
        </w:rPr>
        <w:fldChar w:fldCharType="begin"/>
      </w:r>
      <w:r w:rsidRPr="003C6FE0">
        <w:rPr>
          <w:rFonts w:ascii="Marianne" w:hAnsi="Marianne" w:cstheme="minorHAnsi"/>
          <w:sz w:val="18"/>
          <w:szCs w:val="18"/>
        </w:rPr>
        <w:instrText>HYPERLINK "mailto:alphonse.mabiala@epec.paris"</w:instrText>
      </w:r>
      <w:r w:rsidRPr="003C6FE0">
        <w:rPr>
          <w:rFonts w:ascii="Marianne" w:hAnsi="Marianne" w:cstheme="minorHAnsi"/>
          <w:sz w:val="18"/>
          <w:szCs w:val="18"/>
        </w:rPr>
        <w:fldChar w:fldCharType="separate"/>
      </w:r>
      <w:r w:rsidRPr="003C6FE0">
        <w:rPr>
          <w:rStyle w:val="Lienhypertexte"/>
          <w:rFonts w:ascii="Marianne" w:hAnsi="Marianne" w:cstheme="minorHAnsi"/>
          <w:sz w:val="18"/>
          <w:szCs w:val="18"/>
        </w:rPr>
        <w:t>alphonse.mabiala@epec.paris</w:t>
      </w:r>
      <w:r w:rsidRPr="003C6FE0">
        <w:rPr>
          <w:rFonts w:ascii="Marianne" w:hAnsi="Marianne" w:cstheme="minorHAnsi"/>
          <w:sz w:val="18"/>
          <w:szCs w:val="18"/>
        </w:rPr>
        <w:fldChar w:fldCharType="end"/>
      </w:r>
      <w:bookmarkEnd w:id="208"/>
      <w:r w:rsidRPr="003C6FE0">
        <w:rPr>
          <w:rFonts w:ascii="Marianne" w:hAnsi="Marianne" w:cstheme="minorHAnsi"/>
          <w:sz w:val="18"/>
          <w:szCs w:val="18"/>
        </w:rPr>
        <w:br/>
      </w:r>
      <w:r w:rsidRPr="003C6FE0">
        <w:rPr>
          <w:rFonts w:ascii="Marianne" w:hAnsi="Marianne" w:cstheme="minorHAnsi"/>
          <w:iCs/>
          <w:sz w:val="18"/>
          <w:szCs w:val="18"/>
        </w:rPr>
        <w:t xml:space="preserve">07 57 76 79 30 </w:t>
      </w:r>
    </w:p>
    <w:bookmarkEnd w:id="209"/>
    <w:p w14:paraId="189996A0" w14:textId="77777777" w:rsidR="005152B2" w:rsidRDefault="005152B2" w:rsidP="00E66CCB">
      <w:pPr>
        <w:rPr>
          <w:rFonts w:ascii="Marianne" w:hAnsi="Marianne"/>
          <w:sz w:val="18"/>
          <w:szCs w:val="18"/>
        </w:rPr>
      </w:pPr>
    </w:p>
    <w:p w14:paraId="445E2B64" w14:textId="0EDEE8E7" w:rsidR="00E66CCB" w:rsidRPr="00E66CCB" w:rsidRDefault="00E66CCB" w:rsidP="00E66CCB">
      <w:pPr>
        <w:rPr>
          <w:rFonts w:ascii="Marianne" w:hAnsi="Marianne"/>
          <w:sz w:val="18"/>
          <w:szCs w:val="18"/>
        </w:rPr>
      </w:pPr>
      <w:r w:rsidRPr="00E66CCB">
        <w:rPr>
          <w:rFonts w:ascii="Marianne" w:hAnsi="Marianne"/>
          <w:sz w:val="18"/>
          <w:szCs w:val="18"/>
        </w:rPr>
        <w:t>Dans ce cadre, l’EPEC a pour mission :</w:t>
      </w:r>
    </w:p>
    <w:p w14:paraId="1F2223DF" w14:textId="77777777" w:rsidR="00E66CCB" w:rsidRDefault="00E66CCB" w:rsidP="00C944DF">
      <w:pPr>
        <w:pStyle w:val="Paragraphedeliste"/>
        <w:numPr>
          <w:ilvl w:val="0"/>
          <w:numId w:val="66"/>
        </w:numPr>
        <w:jc w:val="both"/>
        <w:rPr>
          <w:rFonts w:ascii="Marianne" w:hAnsi="Marianne"/>
          <w:sz w:val="18"/>
          <w:szCs w:val="18"/>
        </w:rPr>
      </w:pPr>
      <w:r>
        <w:rPr>
          <w:rFonts w:ascii="Marianne" w:hAnsi="Marianne"/>
          <w:sz w:val="18"/>
          <w:szCs w:val="18"/>
        </w:rPr>
        <w:t>I</w:t>
      </w:r>
      <w:r w:rsidRPr="00E66CCB">
        <w:rPr>
          <w:rFonts w:ascii="Marianne" w:hAnsi="Marianne"/>
          <w:sz w:val="18"/>
          <w:szCs w:val="18"/>
        </w:rPr>
        <w:t>nformer l’entreprise attributaire des modalités de mise en œuvre de la clause sociale ;</w:t>
      </w:r>
    </w:p>
    <w:p w14:paraId="3AA1426B" w14:textId="77777777" w:rsidR="00E66CCB" w:rsidRDefault="00E66CCB" w:rsidP="00C944DF">
      <w:pPr>
        <w:pStyle w:val="Paragraphedeliste"/>
        <w:numPr>
          <w:ilvl w:val="0"/>
          <w:numId w:val="66"/>
        </w:numPr>
        <w:jc w:val="both"/>
        <w:rPr>
          <w:rFonts w:ascii="Marianne" w:hAnsi="Marianne"/>
          <w:sz w:val="18"/>
          <w:szCs w:val="18"/>
        </w:rPr>
      </w:pPr>
      <w:r w:rsidRPr="00E66CCB">
        <w:rPr>
          <w:rFonts w:ascii="Marianne" w:hAnsi="Marianne"/>
          <w:sz w:val="18"/>
          <w:szCs w:val="18"/>
        </w:rPr>
        <w:t>Accompagner l’entreprise dans la recherche de candidats éligibles à la clause sociale (fiche de poste établie conjointement entre l’entreprise et l’EPEC) ;</w:t>
      </w:r>
    </w:p>
    <w:p w14:paraId="364FAC2E" w14:textId="77777777" w:rsidR="00E66CCB" w:rsidRDefault="00E66CCB" w:rsidP="00C944DF">
      <w:pPr>
        <w:pStyle w:val="Paragraphedeliste"/>
        <w:numPr>
          <w:ilvl w:val="0"/>
          <w:numId w:val="66"/>
        </w:numPr>
        <w:jc w:val="both"/>
        <w:rPr>
          <w:rFonts w:ascii="Marianne" w:hAnsi="Marianne"/>
          <w:sz w:val="18"/>
          <w:szCs w:val="18"/>
        </w:rPr>
      </w:pPr>
      <w:r w:rsidRPr="00E66CCB">
        <w:rPr>
          <w:rFonts w:ascii="Marianne" w:hAnsi="Marianne"/>
          <w:sz w:val="18"/>
          <w:szCs w:val="18"/>
        </w:rPr>
        <w:t>Accompagner l’entreprise dans la mise en œuvre d’actions de formation ;</w:t>
      </w:r>
    </w:p>
    <w:p w14:paraId="58A1FF40" w14:textId="77777777" w:rsidR="00E66CCB" w:rsidRDefault="00E66CCB" w:rsidP="00C944DF">
      <w:pPr>
        <w:pStyle w:val="Paragraphedeliste"/>
        <w:numPr>
          <w:ilvl w:val="0"/>
          <w:numId w:val="66"/>
        </w:numPr>
        <w:jc w:val="both"/>
        <w:rPr>
          <w:rFonts w:ascii="Marianne" w:hAnsi="Marianne"/>
          <w:sz w:val="18"/>
          <w:szCs w:val="18"/>
        </w:rPr>
      </w:pPr>
      <w:r w:rsidRPr="00E66CCB">
        <w:rPr>
          <w:rFonts w:ascii="Marianne" w:hAnsi="Marianne"/>
          <w:sz w:val="18"/>
          <w:szCs w:val="18"/>
        </w:rPr>
        <w:t>Organiser le suivi des publics jusqu’à la fin de la période d’intégration dans l’emploi avec le concours de structures spécialisées ;</w:t>
      </w:r>
    </w:p>
    <w:p w14:paraId="66C69A5E" w14:textId="77777777" w:rsidR="00E66CCB" w:rsidRDefault="00E66CCB" w:rsidP="00C944DF">
      <w:pPr>
        <w:pStyle w:val="Paragraphedeliste"/>
        <w:numPr>
          <w:ilvl w:val="0"/>
          <w:numId w:val="66"/>
        </w:numPr>
        <w:jc w:val="both"/>
        <w:rPr>
          <w:rFonts w:ascii="Marianne" w:hAnsi="Marianne"/>
          <w:sz w:val="18"/>
          <w:szCs w:val="18"/>
        </w:rPr>
      </w:pPr>
      <w:r w:rsidRPr="00E66CCB">
        <w:rPr>
          <w:rFonts w:ascii="Marianne" w:hAnsi="Marianne"/>
          <w:sz w:val="18"/>
          <w:szCs w:val="18"/>
        </w:rPr>
        <w:t>Informer et orienter l’entreprise en direction des structures d’insertion par l’activité économique (SIAE) du territoire parisien concerné par la spécificité du marché ;</w:t>
      </w:r>
    </w:p>
    <w:p w14:paraId="6752D737" w14:textId="72101404" w:rsidR="00E66CCB" w:rsidRDefault="00E66CCB" w:rsidP="00C944DF">
      <w:pPr>
        <w:pStyle w:val="Paragraphedeliste"/>
        <w:numPr>
          <w:ilvl w:val="0"/>
          <w:numId w:val="66"/>
        </w:numPr>
        <w:jc w:val="both"/>
        <w:rPr>
          <w:rFonts w:ascii="Marianne" w:hAnsi="Marianne"/>
          <w:sz w:val="18"/>
          <w:szCs w:val="18"/>
        </w:rPr>
      </w:pPr>
      <w:r w:rsidRPr="00E66CCB">
        <w:rPr>
          <w:rFonts w:ascii="Marianne" w:hAnsi="Marianne"/>
          <w:sz w:val="18"/>
          <w:szCs w:val="18"/>
        </w:rPr>
        <w:t>Suivre la bonne exécution de la clause d’insertion.</w:t>
      </w:r>
    </w:p>
    <w:p w14:paraId="6DDCC8F9" w14:textId="77777777" w:rsidR="00E66CCB" w:rsidRPr="00E66CCB" w:rsidRDefault="00E66CCB" w:rsidP="00E66CCB">
      <w:pPr>
        <w:pStyle w:val="Paragraphedeliste"/>
        <w:ind w:left="720"/>
        <w:jc w:val="both"/>
        <w:rPr>
          <w:rFonts w:ascii="Marianne" w:hAnsi="Marianne"/>
          <w:sz w:val="18"/>
          <w:szCs w:val="18"/>
        </w:rPr>
      </w:pPr>
    </w:p>
    <w:p w14:paraId="70175A01" w14:textId="24BEF3A9" w:rsidR="00E66CCB" w:rsidRPr="00B2352B" w:rsidRDefault="00E66CCB" w:rsidP="00C944DF">
      <w:pPr>
        <w:pStyle w:val="Style3"/>
        <w:numPr>
          <w:ilvl w:val="1"/>
          <w:numId w:val="75"/>
        </w:numPr>
      </w:pPr>
      <w:bookmarkStart w:id="210" w:name="_Toc185352466"/>
      <w:r w:rsidRPr="00B2352B">
        <w:t>Les modalités de contrôle de l’action d’insertion</w:t>
      </w:r>
      <w:bookmarkEnd w:id="210"/>
    </w:p>
    <w:p w14:paraId="3FC2B854" w14:textId="77777777" w:rsidR="00E66CCB" w:rsidRPr="00A525AC" w:rsidRDefault="00E66CCB" w:rsidP="00A525AC">
      <w:pPr>
        <w:spacing w:after="0" w:line="240" w:lineRule="auto"/>
        <w:jc w:val="both"/>
        <w:rPr>
          <w:rFonts w:eastAsia="Times New Roman"/>
          <w:lang w:eastAsia="fr-FR"/>
        </w:rPr>
      </w:pPr>
    </w:p>
    <w:p w14:paraId="1E56039F" w14:textId="3BA63926" w:rsidR="00E66CCB" w:rsidRPr="0010394E" w:rsidRDefault="00E66CCB" w:rsidP="00A525AC">
      <w:pPr>
        <w:spacing w:after="0" w:line="240" w:lineRule="auto"/>
        <w:jc w:val="both"/>
      </w:pPr>
      <w:r w:rsidRPr="00A525AC">
        <w:rPr>
          <w:rFonts w:eastAsia="Times New Roman"/>
          <w:lang w:eastAsia="fr-FR"/>
        </w:rPr>
        <w:t>Un contrôle de l’exécution des actions d’insertion est effectué par l’EPEC à deux niveaux : un contrôle de l’éligibilité des publics et un contrôle de l’exécution des heures</w:t>
      </w:r>
      <w:r w:rsidRPr="0010394E">
        <w:t>.</w:t>
      </w:r>
    </w:p>
    <w:p w14:paraId="72EB49EF" w14:textId="77777777" w:rsidR="00A525AC" w:rsidRPr="0010394E" w:rsidRDefault="00A525AC" w:rsidP="00A525AC">
      <w:pPr>
        <w:spacing w:after="0" w:line="240" w:lineRule="auto"/>
        <w:jc w:val="both"/>
      </w:pPr>
    </w:p>
    <w:p w14:paraId="751B39B0" w14:textId="47803B94" w:rsidR="00E66CCB" w:rsidRDefault="00E66CCB" w:rsidP="00A525AC">
      <w:pPr>
        <w:spacing w:after="0" w:line="240" w:lineRule="auto"/>
        <w:jc w:val="both"/>
        <w:rPr>
          <w:rFonts w:eastAsia="Times New Roman"/>
          <w:lang w:eastAsia="fr-FR"/>
        </w:rPr>
      </w:pPr>
      <w:r w:rsidRPr="0010394E">
        <w:t xml:space="preserve">Le </w:t>
      </w:r>
      <w:r w:rsidRPr="00A525AC">
        <w:rPr>
          <w:rFonts w:eastAsia="Times New Roman"/>
          <w:lang w:eastAsia="fr-FR"/>
        </w:rPr>
        <w:t>contrôle de l’éligibilité des publics exige la transmission par l’entreprise à l’EPEC de pièces justificatives. Une liste mentionnant les documents justificatifs à fournir en fonction des critères d’éligibilité sera transmise au titulaire après la notification du marché.</w:t>
      </w:r>
    </w:p>
    <w:p w14:paraId="1D7A6A05" w14:textId="77777777" w:rsidR="00A525AC" w:rsidRPr="00A525AC" w:rsidRDefault="00A525AC" w:rsidP="00A525AC">
      <w:pPr>
        <w:spacing w:after="0" w:line="240" w:lineRule="auto"/>
        <w:jc w:val="both"/>
        <w:rPr>
          <w:rFonts w:eastAsia="Times New Roman"/>
          <w:lang w:eastAsia="fr-FR"/>
        </w:rPr>
      </w:pPr>
    </w:p>
    <w:p w14:paraId="60F2B065" w14:textId="7C41FFB4" w:rsidR="00E66CCB" w:rsidRDefault="00E66CCB" w:rsidP="00A525AC">
      <w:pPr>
        <w:spacing w:after="0" w:line="240" w:lineRule="auto"/>
        <w:jc w:val="both"/>
        <w:rPr>
          <w:rFonts w:eastAsia="Times New Roman"/>
          <w:lang w:eastAsia="fr-FR"/>
        </w:rPr>
      </w:pPr>
      <w:r w:rsidRPr="00A525AC">
        <w:rPr>
          <w:rFonts w:eastAsia="Times New Roman"/>
          <w:lang w:eastAsia="fr-FR"/>
        </w:rPr>
        <w:t>Les informations transmises seront traitées en conformité avec les règles applicables au traitement des données à caractère personnel (dispositions de l’article du CCAP relatif à la clause RGPD).</w:t>
      </w:r>
    </w:p>
    <w:p w14:paraId="0AFB9DF2" w14:textId="77777777" w:rsidR="00A525AC" w:rsidRPr="00A525AC" w:rsidRDefault="00A525AC" w:rsidP="00A525AC">
      <w:pPr>
        <w:spacing w:after="0" w:line="240" w:lineRule="auto"/>
        <w:jc w:val="both"/>
        <w:rPr>
          <w:rFonts w:eastAsia="Times New Roman"/>
          <w:lang w:eastAsia="fr-FR"/>
        </w:rPr>
      </w:pPr>
    </w:p>
    <w:p w14:paraId="3985A8AB" w14:textId="71E702A3" w:rsidR="00E66CCB" w:rsidRDefault="00E66CCB" w:rsidP="00A525AC">
      <w:pPr>
        <w:spacing w:after="0" w:line="240" w:lineRule="auto"/>
        <w:jc w:val="both"/>
        <w:rPr>
          <w:rFonts w:eastAsia="Times New Roman"/>
          <w:lang w:eastAsia="fr-FR"/>
        </w:rPr>
      </w:pPr>
      <w:r w:rsidRPr="00A525AC">
        <w:rPr>
          <w:rFonts w:eastAsia="Times New Roman"/>
          <w:lang w:eastAsia="fr-FR"/>
        </w:rPr>
        <w:t>A la demande du pouvoir adjudicateur, le titulaire fournit, à date fixe (31 mars, 30 juin, 30 septembre et 31 décembre) et avant le 15 du mois suivant, tous les renseignements qui permettent le contrôle de l’exécution et l'évaluation des actions réalisées au cours du trimestre conformément à la liste qui lui a été fournie.</w:t>
      </w:r>
    </w:p>
    <w:p w14:paraId="465D0A1F" w14:textId="77777777" w:rsidR="00A525AC" w:rsidRPr="00A525AC" w:rsidRDefault="00A525AC" w:rsidP="00A525AC">
      <w:pPr>
        <w:spacing w:after="0" w:line="240" w:lineRule="auto"/>
        <w:jc w:val="both"/>
        <w:rPr>
          <w:rFonts w:eastAsia="Times New Roman"/>
          <w:lang w:eastAsia="fr-FR"/>
        </w:rPr>
      </w:pPr>
    </w:p>
    <w:p w14:paraId="57A4852E" w14:textId="4290496D" w:rsidR="00E66CCB" w:rsidRPr="00A525AC" w:rsidRDefault="00E66CCB" w:rsidP="00A525AC">
      <w:pPr>
        <w:spacing w:after="0" w:line="240" w:lineRule="auto"/>
        <w:jc w:val="both"/>
        <w:rPr>
          <w:rFonts w:eastAsia="Times New Roman"/>
          <w:lang w:eastAsia="fr-FR"/>
        </w:rPr>
      </w:pPr>
      <w:r w:rsidRPr="00A525AC">
        <w:rPr>
          <w:rFonts w:eastAsia="Times New Roman"/>
          <w:lang w:eastAsia="fr-FR"/>
        </w:rPr>
        <w:t>Ces éléments sont envoyés au pouvoir adjudicateur (</w:t>
      </w:r>
      <w:r w:rsidR="0021737F" w:rsidRPr="00A525AC">
        <w:rPr>
          <w:rFonts w:eastAsia="Times New Roman"/>
          <w:lang w:eastAsia="fr-FR"/>
        </w:rPr>
        <w:t>achats-frais-de-justice.dsj-fip4@justice.gouv.fr</w:t>
      </w:r>
      <w:r w:rsidRPr="00A525AC">
        <w:rPr>
          <w:rFonts w:eastAsia="Times New Roman"/>
          <w:lang w:eastAsia="fr-FR"/>
        </w:rPr>
        <w:t>) et aux destinataires suivants de l’EPEC :</w:t>
      </w:r>
    </w:p>
    <w:p w14:paraId="457F6E20" w14:textId="41701E19" w:rsidR="00E66CCB" w:rsidRPr="005152B2" w:rsidRDefault="00E66CCB" w:rsidP="00E66CCB">
      <w:pPr>
        <w:tabs>
          <w:tab w:val="left" w:pos="3720"/>
        </w:tabs>
        <w:jc w:val="center"/>
        <w:rPr>
          <w:rFonts w:ascii="Marianne" w:hAnsi="Marianne"/>
          <w:color w:val="0000FF"/>
          <w:sz w:val="18"/>
          <w:szCs w:val="18"/>
          <w:u w:val="single"/>
        </w:rPr>
      </w:pPr>
      <w:proofErr w:type="spellStart"/>
      <w:r w:rsidRPr="005152B2">
        <w:rPr>
          <w:rStyle w:val="Lienhypertexte"/>
          <w:rFonts w:ascii="Marianne" w:hAnsi="Marianne"/>
          <w:sz w:val="18"/>
          <w:szCs w:val="18"/>
        </w:rPr>
        <w:t>beatrice.calvet@epec.paris</w:t>
      </w:r>
      <w:proofErr w:type="spellEnd"/>
      <w:r w:rsidRPr="005152B2">
        <w:rPr>
          <w:rStyle w:val="Lienhypertexte"/>
          <w:rFonts w:ascii="Marianne" w:hAnsi="Marianne"/>
          <w:sz w:val="18"/>
          <w:szCs w:val="18"/>
        </w:rPr>
        <w:t xml:space="preserve"> </w:t>
      </w:r>
      <w:r w:rsidRPr="000E4DBA">
        <w:rPr>
          <w:rStyle w:val="Lienhypertexte"/>
          <w:rFonts w:ascii="Marianne" w:hAnsi="Marianne"/>
          <w:sz w:val="18"/>
          <w:szCs w:val="18"/>
        </w:rPr>
        <w:br/>
        <w:t xml:space="preserve">en copie : </w:t>
      </w:r>
      <w:hyperlink r:id="rId13" w:history="1">
        <w:r w:rsidRPr="005152B2">
          <w:rPr>
            <w:rStyle w:val="Lienhypertexte"/>
            <w:rFonts w:ascii="Marianne" w:hAnsi="Marianne"/>
            <w:sz w:val="18"/>
            <w:szCs w:val="18"/>
          </w:rPr>
          <w:t>alphonse.mabiala@epec.paris</w:t>
        </w:r>
      </w:hyperlink>
    </w:p>
    <w:p w14:paraId="6A48A971" w14:textId="137B4F50" w:rsidR="00E66CCB" w:rsidRPr="00E66CCB" w:rsidRDefault="00E66CCB" w:rsidP="00E66CCB">
      <w:pPr>
        <w:jc w:val="both"/>
        <w:rPr>
          <w:rFonts w:ascii="Marianne" w:hAnsi="Marianne"/>
          <w:sz w:val="18"/>
          <w:szCs w:val="18"/>
        </w:rPr>
      </w:pPr>
      <w:r w:rsidRPr="00E66CCB">
        <w:rPr>
          <w:rFonts w:ascii="Marianne" w:hAnsi="Marianne"/>
          <w:sz w:val="18"/>
          <w:szCs w:val="18"/>
        </w:rPr>
        <w:t xml:space="preserve">L’absence ou le refus de transmission de ces renseignements entraîne l’application de pénalités prévues à l’article </w:t>
      </w:r>
      <w:r w:rsidR="0021737F">
        <w:rPr>
          <w:rFonts w:ascii="Marianne" w:hAnsi="Marianne"/>
          <w:sz w:val="18"/>
          <w:szCs w:val="18"/>
        </w:rPr>
        <w:t>8.7</w:t>
      </w:r>
      <w:r w:rsidR="0021737F" w:rsidRPr="00E66CCB">
        <w:rPr>
          <w:rFonts w:ascii="Marianne" w:hAnsi="Marianne"/>
          <w:sz w:val="18"/>
          <w:szCs w:val="18"/>
        </w:rPr>
        <w:t xml:space="preserve"> </w:t>
      </w:r>
      <w:r w:rsidRPr="00E66CCB">
        <w:rPr>
          <w:rFonts w:ascii="Marianne" w:hAnsi="Marianne"/>
          <w:sz w:val="18"/>
          <w:szCs w:val="18"/>
        </w:rPr>
        <w:t>du présent CCAP.</w:t>
      </w:r>
    </w:p>
    <w:p w14:paraId="10290E01" w14:textId="6FC9D758" w:rsidR="00E66CCB" w:rsidRPr="00E66CCB" w:rsidRDefault="00E66CCB" w:rsidP="00E66CCB">
      <w:pPr>
        <w:pStyle w:val="Retraitcorpsdetexte"/>
        <w:ind w:left="0"/>
        <w:jc w:val="both"/>
        <w:rPr>
          <w:rFonts w:ascii="Marianne" w:hAnsi="Marianne"/>
          <w:sz w:val="18"/>
          <w:szCs w:val="18"/>
        </w:rPr>
      </w:pPr>
      <w:r w:rsidRPr="00E66CCB">
        <w:rPr>
          <w:rFonts w:ascii="Marianne" w:hAnsi="Marianne"/>
          <w:sz w:val="18"/>
          <w:szCs w:val="18"/>
        </w:rPr>
        <w:t>En tout état de cause, le prestataire doit informer le pouvoir adjudicateur, par courrier recommandé avec AR, s’il rencontre des difficultés pour faire face à son engagement d’insertion. Dans ce cas, l’EPEC étudiera avec le titulaire les moyens à mettre en œuvre pour parvenir aux objectifs d’insertion auxquels il s’est engagé.</w:t>
      </w:r>
    </w:p>
    <w:p w14:paraId="473B7851" w14:textId="1BFD584E" w:rsidR="00E66CCB" w:rsidRDefault="00E66CCB" w:rsidP="00E66CCB">
      <w:pPr>
        <w:jc w:val="both"/>
        <w:rPr>
          <w:rFonts w:ascii="Marianne" w:hAnsi="Marianne"/>
          <w:sz w:val="18"/>
          <w:szCs w:val="18"/>
        </w:rPr>
      </w:pPr>
      <w:r w:rsidRPr="00E66CCB">
        <w:rPr>
          <w:rFonts w:ascii="Marianne" w:hAnsi="Marianne"/>
          <w:sz w:val="18"/>
          <w:szCs w:val="18"/>
        </w:rPr>
        <w:t>A l’issue du marché, l’entreprise titulaire s’engage à étudier toutes les possibilités d’embauches ultérieures des personnes</w:t>
      </w:r>
      <w:r>
        <w:rPr>
          <w:rFonts w:ascii="Marianne" w:hAnsi="Marianne"/>
          <w:sz w:val="18"/>
          <w:szCs w:val="18"/>
        </w:rPr>
        <w:t xml:space="preserve"> </w:t>
      </w:r>
      <w:r w:rsidRPr="00E66CCB">
        <w:rPr>
          <w:rFonts w:ascii="Marianne" w:hAnsi="Marianne"/>
          <w:sz w:val="18"/>
          <w:szCs w:val="18"/>
        </w:rPr>
        <w:t>en insertion formées pendant l’exécution du marché.</w:t>
      </w:r>
    </w:p>
    <w:p w14:paraId="4F838963" w14:textId="02CA9457" w:rsidR="00E66CCB" w:rsidRPr="00B2352B" w:rsidRDefault="00E66CCB" w:rsidP="00C944DF">
      <w:pPr>
        <w:pStyle w:val="Style3"/>
        <w:numPr>
          <w:ilvl w:val="1"/>
          <w:numId w:val="75"/>
        </w:numPr>
      </w:pPr>
      <w:bookmarkStart w:id="211" w:name="_Toc185352467"/>
      <w:r w:rsidRPr="00B2352B">
        <w:t>Pénalités pour non-respect de l’engagement d’insertion par l’activité économique</w:t>
      </w:r>
      <w:bookmarkEnd w:id="211"/>
    </w:p>
    <w:p w14:paraId="547CD387" w14:textId="77777777" w:rsidR="00E66CCB" w:rsidRPr="00EE2D45" w:rsidRDefault="00E66CCB" w:rsidP="00EE2D45">
      <w:pPr>
        <w:spacing w:after="0" w:line="240" w:lineRule="auto"/>
        <w:jc w:val="both"/>
        <w:rPr>
          <w:rFonts w:eastAsia="Times New Roman"/>
          <w:lang w:eastAsia="fr-FR"/>
        </w:rPr>
      </w:pPr>
    </w:p>
    <w:p w14:paraId="4D605754" w14:textId="43C2B8CC" w:rsidR="00E66CCB" w:rsidRDefault="00E66CCB" w:rsidP="00EE2D45">
      <w:pPr>
        <w:spacing w:after="0" w:line="240" w:lineRule="auto"/>
        <w:jc w:val="both"/>
        <w:rPr>
          <w:rFonts w:eastAsia="Times New Roman"/>
          <w:lang w:eastAsia="fr-FR"/>
        </w:rPr>
      </w:pPr>
      <w:r w:rsidRPr="00EE2D45">
        <w:rPr>
          <w:rFonts w:eastAsia="Times New Roman"/>
          <w:lang w:eastAsia="fr-FR"/>
        </w:rPr>
        <w:t xml:space="preserve">En cas de non-respect par l’entreprise attributaire des obligations relatives au nombre d’heures d’insertion à réaliser, il </w:t>
      </w:r>
      <w:r w:rsidR="0002064C" w:rsidRPr="00EE2D45">
        <w:rPr>
          <w:rFonts w:eastAsia="Times New Roman"/>
          <w:lang w:eastAsia="fr-FR"/>
        </w:rPr>
        <w:t>pourra être</w:t>
      </w:r>
      <w:r w:rsidRPr="00EE2D45">
        <w:rPr>
          <w:rFonts w:eastAsia="Times New Roman"/>
          <w:lang w:eastAsia="fr-FR"/>
        </w:rPr>
        <w:t xml:space="preserve"> appliqué une pénalité de 60 euros par heure d’insertion non réalisée.</w:t>
      </w:r>
    </w:p>
    <w:p w14:paraId="20383AF6" w14:textId="77777777" w:rsidR="00EE2D45" w:rsidRPr="00EE2D45" w:rsidRDefault="00EE2D45" w:rsidP="00EE2D45">
      <w:pPr>
        <w:spacing w:after="0" w:line="240" w:lineRule="auto"/>
        <w:jc w:val="both"/>
        <w:rPr>
          <w:rFonts w:eastAsia="Times New Roman"/>
          <w:lang w:eastAsia="fr-FR"/>
        </w:rPr>
      </w:pPr>
    </w:p>
    <w:p w14:paraId="052204DD" w14:textId="45DFCF04" w:rsidR="00E66CCB" w:rsidRDefault="00E66CCB" w:rsidP="00EE2D45">
      <w:pPr>
        <w:spacing w:after="0" w:line="240" w:lineRule="auto"/>
        <w:jc w:val="both"/>
        <w:rPr>
          <w:rFonts w:ascii="Marianne" w:hAnsi="Marianne"/>
          <w:sz w:val="18"/>
          <w:szCs w:val="18"/>
        </w:rPr>
      </w:pPr>
      <w:r w:rsidRPr="00EE2D45">
        <w:rPr>
          <w:rFonts w:eastAsia="Times New Roman"/>
          <w:lang w:eastAsia="fr-FR"/>
        </w:rPr>
        <w:t>En cas de non-transmission des attestations et des justificatifs propres à permettre le contrôle de l’exécution des actions d’insertion, le titulaire subira une pénalité égale à 75 euros par jour de retard à compter de la mise</w:t>
      </w:r>
      <w:r w:rsidRPr="00E66CCB">
        <w:rPr>
          <w:rFonts w:ascii="Marianne" w:hAnsi="Marianne"/>
          <w:sz w:val="18"/>
          <w:szCs w:val="18"/>
        </w:rPr>
        <w:t xml:space="preserve"> en demeure par le pouvoir adjudicateur.</w:t>
      </w:r>
    </w:p>
    <w:p w14:paraId="361598CE" w14:textId="77777777" w:rsidR="00EE2D45" w:rsidRPr="00E66CCB" w:rsidRDefault="00EE2D45" w:rsidP="00EE2D45">
      <w:pPr>
        <w:spacing w:after="0" w:line="240" w:lineRule="auto"/>
        <w:jc w:val="both"/>
        <w:rPr>
          <w:rFonts w:ascii="Marianne" w:hAnsi="Marianne"/>
          <w:sz w:val="18"/>
          <w:szCs w:val="18"/>
        </w:rPr>
      </w:pPr>
    </w:p>
    <w:p w14:paraId="02165F68" w14:textId="5E9247BB" w:rsidR="00E66CCB" w:rsidRPr="00B2352B" w:rsidRDefault="00E66CCB" w:rsidP="00C944DF">
      <w:pPr>
        <w:pStyle w:val="Style3"/>
        <w:numPr>
          <w:ilvl w:val="1"/>
          <w:numId w:val="75"/>
        </w:numPr>
      </w:pPr>
      <w:bookmarkStart w:id="212" w:name="_Toc185352468"/>
      <w:r w:rsidRPr="00B2352B">
        <w:t>Clause RGPD relative au contrôle et au suivi de l’action d’insertion</w:t>
      </w:r>
      <w:bookmarkEnd w:id="212"/>
    </w:p>
    <w:p w14:paraId="3B82F06D" w14:textId="730C6C30" w:rsidR="00E66CCB" w:rsidRPr="00EE2D45" w:rsidRDefault="00E66CCB" w:rsidP="00EE2D45">
      <w:pPr>
        <w:spacing w:after="0" w:line="240" w:lineRule="auto"/>
        <w:jc w:val="both"/>
        <w:rPr>
          <w:rFonts w:eastAsia="Times New Roman"/>
          <w:lang w:eastAsia="fr-FR"/>
        </w:rPr>
      </w:pPr>
      <w:r w:rsidRPr="00EE2D45">
        <w:rPr>
          <w:rFonts w:eastAsia="Times New Roman"/>
          <w:lang w:eastAsia="fr-FR"/>
        </w:rPr>
        <w:br/>
        <w:t>Le titulaire est informé que la gestion des données personnelles permettant le suivi et le contrôle de l’action d’insertion est confiée à l’EPEC.</w:t>
      </w:r>
    </w:p>
    <w:p w14:paraId="4A9805CC" w14:textId="77777777" w:rsidR="00EE2D45" w:rsidRDefault="00EE2D45" w:rsidP="00EE2D45">
      <w:pPr>
        <w:spacing w:after="0" w:line="240" w:lineRule="auto"/>
        <w:jc w:val="both"/>
        <w:rPr>
          <w:rFonts w:eastAsia="Times New Roman"/>
          <w:lang w:eastAsia="fr-FR"/>
        </w:rPr>
      </w:pPr>
    </w:p>
    <w:p w14:paraId="294E5A7E" w14:textId="15ED45B6" w:rsidR="00E66CCB" w:rsidRPr="00EE2D45" w:rsidRDefault="00E66CCB" w:rsidP="00EE2D45">
      <w:pPr>
        <w:spacing w:after="0" w:line="240" w:lineRule="auto"/>
        <w:jc w:val="both"/>
        <w:rPr>
          <w:rFonts w:eastAsia="Times New Roman"/>
          <w:lang w:eastAsia="fr-FR"/>
        </w:rPr>
      </w:pPr>
      <w:r w:rsidRPr="00EE2D45">
        <w:rPr>
          <w:rFonts w:eastAsia="Times New Roman"/>
          <w:lang w:eastAsia="fr-FR"/>
        </w:rPr>
        <w:t xml:space="preserve">Ces données personnelles seront traitées dans le logiciel CLAUSE développé par la société ARCHE MC2 qui a fait l’objet d’une déclaration à la CNIL. </w:t>
      </w:r>
    </w:p>
    <w:p w14:paraId="74D49D36" w14:textId="77777777" w:rsidR="00EE2D45" w:rsidRDefault="00EE2D45" w:rsidP="00EE2D45">
      <w:pPr>
        <w:spacing w:after="0" w:line="240" w:lineRule="auto"/>
        <w:jc w:val="both"/>
        <w:rPr>
          <w:rFonts w:eastAsia="Times New Roman"/>
          <w:lang w:eastAsia="fr-FR"/>
        </w:rPr>
      </w:pPr>
    </w:p>
    <w:p w14:paraId="3DF265E5" w14:textId="4523432B" w:rsidR="00E66CCB" w:rsidRPr="00EE2D45" w:rsidRDefault="00E66CCB" w:rsidP="00EE2D45">
      <w:pPr>
        <w:spacing w:after="0" w:line="240" w:lineRule="auto"/>
        <w:jc w:val="both"/>
        <w:rPr>
          <w:rFonts w:eastAsia="Times New Roman"/>
          <w:lang w:eastAsia="fr-FR"/>
        </w:rPr>
      </w:pPr>
      <w:r w:rsidRPr="00EE2D45">
        <w:rPr>
          <w:rFonts w:eastAsia="Times New Roman"/>
          <w:lang w:eastAsia="fr-FR"/>
        </w:rPr>
        <w:t>A ce titre, les bénéficiaires, les représentants de l’entreprise, les représentants du donneur d’ordre, les représentants de tous partenaires impliquées dans la mise en application des considérations sociales d’insertion sont informés que les informations recueillies sont enregistrées dans un fichier informatisé pour réaliser le suivi dans le cadre du dispositif.</w:t>
      </w:r>
    </w:p>
    <w:p w14:paraId="6982452C" w14:textId="77777777" w:rsidR="00EE2D45" w:rsidRDefault="00EE2D45" w:rsidP="0002064C">
      <w:pPr>
        <w:jc w:val="both"/>
        <w:rPr>
          <w:rFonts w:ascii="Marianne" w:hAnsi="Marianne"/>
          <w:sz w:val="18"/>
          <w:szCs w:val="18"/>
        </w:rPr>
      </w:pPr>
    </w:p>
    <w:p w14:paraId="173BDF08" w14:textId="1BA02398" w:rsidR="00E66CCB" w:rsidRPr="00E66CCB" w:rsidRDefault="00E66CCB" w:rsidP="0002064C">
      <w:pPr>
        <w:jc w:val="both"/>
        <w:rPr>
          <w:rFonts w:ascii="Marianne" w:hAnsi="Marianne"/>
          <w:sz w:val="18"/>
          <w:szCs w:val="18"/>
        </w:rPr>
      </w:pPr>
      <w:r w:rsidRPr="00E66CCB">
        <w:rPr>
          <w:rFonts w:ascii="Marianne" w:hAnsi="Marianne"/>
          <w:sz w:val="18"/>
          <w:szCs w:val="18"/>
        </w:rPr>
        <w:t>L’EPEC est responsable du traitement des données collectées. Les données sont conservées pendant une durée de :</w:t>
      </w:r>
    </w:p>
    <w:p w14:paraId="6EE7EB67" w14:textId="7201EA54" w:rsidR="00E66CCB" w:rsidRPr="00E66CCB" w:rsidRDefault="00E66CCB" w:rsidP="00C944DF">
      <w:pPr>
        <w:pStyle w:val="Paragraphedeliste"/>
        <w:numPr>
          <w:ilvl w:val="0"/>
          <w:numId w:val="66"/>
        </w:numPr>
        <w:contextualSpacing/>
        <w:jc w:val="both"/>
        <w:rPr>
          <w:rFonts w:ascii="Marianne" w:hAnsi="Marianne"/>
          <w:sz w:val="18"/>
          <w:szCs w:val="18"/>
        </w:rPr>
      </w:pPr>
      <w:r w:rsidRPr="00E66CCB">
        <w:rPr>
          <w:rFonts w:ascii="Marianne" w:hAnsi="Marianne"/>
          <w:sz w:val="18"/>
          <w:szCs w:val="18"/>
        </w:rPr>
        <w:t xml:space="preserve">48 mois </w:t>
      </w:r>
      <w:r w:rsidR="00B2352B">
        <w:rPr>
          <w:rFonts w:ascii="Marianne" w:hAnsi="Marianne"/>
          <w:sz w:val="18"/>
          <w:szCs w:val="18"/>
        </w:rPr>
        <w:t xml:space="preserve">(quarante-huit mois) </w:t>
      </w:r>
      <w:r w:rsidRPr="00E66CCB">
        <w:rPr>
          <w:rFonts w:ascii="Marianne" w:hAnsi="Marianne"/>
          <w:sz w:val="18"/>
          <w:szCs w:val="18"/>
        </w:rPr>
        <w:t xml:space="preserve">à compter de la date d’entrée dans le dispositif de la personne et 24 mois </w:t>
      </w:r>
      <w:r w:rsidR="00B2352B">
        <w:rPr>
          <w:rFonts w:ascii="Marianne" w:hAnsi="Marianne"/>
          <w:sz w:val="18"/>
          <w:szCs w:val="18"/>
        </w:rPr>
        <w:t xml:space="preserve">(vingt-quatre mois) </w:t>
      </w:r>
      <w:r w:rsidRPr="00E66CCB">
        <w:rPr>
          <w:rFonts w:ascii="Marianne" w:hAnsi="Marianne"/>
          <w:sz w:val="18"/>
          <w:szCs w:val="18"/>
        </w:rPr>
        <w:t>après la fin du marché concerné. Dans le cadre de la charte insertion NPNRU, ces informations devront être conservées jusqu’en 2032 inclus.</w:t>
      </w:r>
    </w:p>
    <w:p w14:paraId="523EC2C8" w14:textId="2E6BA999" w:rsidR="00E66CCB" w:rsidRPr="00E66CCB" w:rsidRDefault="00E66CCB" w:rsidP="00C944DF">
      <w:pPr>
        <w:pStyle w:val="Paragraphedeliste"/>
        <w:numPr>
          <w:ilvl w:val="0"/>
          <w:numId w:val="66"/>
        </w:numPr>
        <w:contextualSpacing/>
        <w:jc w:val="both"/>
        <w:rPr>
          <w:rFonts w:ascii="Marianne" w:hAnsi="Marianne"/>
          <w:sz w:val="18"/>
          <w:szCs w:val="18"/>
        </w:rPr>
      </w:pPr>
      <w:r w:rsidRPr="00E66CCB">
        <w:rPr>
          <w:rFonts w:ascii="Marianne" w:hAnsi="Marianne"/>
          <w:sz w:val="18"/>
          <w:szCs w:val="18"/>
        </w:rPr>
        <w:t xml:space="preserve">En l’absence de positionnement sur un emploi, les données seront conservées </w:t>
      </w:r>
      <w:r w:rsidR="00B2352B">
        <w:rPr>
          <w:rFonts w:ascii="Marianne" w:hAnsi="Marianne"/>
          <w:sz w:val="18"/>
          <w:szCs w:val="18"/>
        </w:rPr>
        <w:t>0</w:t>
      </w:r>
      <w:r w:rsidRPr="00E66CCB">
        <w:rPr>
          <w:rFonts w:ascii="Marianne" w:hAnsi="Marianne"/>
          <w:sz w:val="18"/>
          <w:szCs w:val="18"/>
        </w:rPr>
        <w:t>6 mois</w:t>
      </w:r>
      <w:r w:rsidR="00B2352B">
        <w:rPr>
          <w:rFonts w:ascii="Marianne" w:hAnsi="Marianne"/>
          <w:sz w:val="18"/>
          <w:szCs w:val="18"/>
        </w:rPr>
        <w:t xml:space="preserve"> (six mois)</w:t>
      </w:r>
      <w:r w:rsidRPr="00E66CCB">
        <w:rPr>
          <w:rFonts w:ascii="Marianne" w:hAnsi="Marianne"/>
          <w:sz w:val="18"/>
          <w:szCs w:val="18"/>
        </w:rPr>
        <w:t xml:space="preserve"> maximum.</w:t>
      </w:r>
    </w:p>
    <w:p w14:paraId="4CC34FF1" w14:textId="77777777" w:rsidR="00E66CCB" w:rsidRPr="00E66CCB" w:rsidRDefault="00E66CCB" w:rsidP="0002064C">
      <w:pPr>
        <w:jc w:val="both"/>
        <w:rPr>
          <w:rFonts w:ascii="Marianne" w:hAnsi="Marianne"/>
          <w:sz w:val="18"/>
          <w:szCs w:val="18"/>
        </w:rPr>
      </w:pPr>
      <w:r w:rsidRPr="00E66CCB">
        <w:rPr>
          <w:rFonts w:ascii="Marianne" w:hAnsi="Marianne"/>
          <w:sz w:val="18"/>
          <w:szCs w:val="18"/>
        </w:rPr>
        <w:t>Durant cette période, l’EPEC met en place tous moyens pour assurer la confidentialité et la sécurité des données personnelles, de manière à empêcher leur endommagement, effacement ou accès par des tiers non autorisés.</w:t>
      </w:r>
    </w:p>
    <w:p w14:paraId="7BDEAFDB" w14:textId="77777777" w:rsidR="00E66CCB" w:rsidRPr="00E66CCB" w:rsidRDefault="00E66CCB" w:rsidP="0002064C">
      <w:pPr>
        <w:jc w:val="both"/>
        <w:rPr>
          <w:rFonts w:ascii="Marianne" w:hAnsi="Marianne"/>
          <w:sz w:val="18"/>
          <w:szCs w:val="18"/>
        </w:rPr>
      </w:pPr>
      <w:r w:rsidRPr="00E66CCB">
        <w:rPr>
          <w:rFonts w:ascii="Marianne" w:hAnsi="Marianne"/>
          <w:sz w:val="18"/>
          <w:szCs w:val="18"/>
        </w:rPr>
        <w:t>Ces durées de conservations ne pourront s’appliquer si :</w:t>
      </w:r>
    </w:p>
    <w:p w14:paraId="290D6690" w14:textId="77777777" w:rsidR="00E66CCB" w:rsidRPr="00E66CCB" w:rsidRDefault="00E66CCB" w:rsidP="00C944DF">
      <w:pPr>
        <w:pStyle w:val="Paragraphedeliste"/>
        <w:numPr>
          <w:ilvl w:val="0"/>
          <w:numId w:val="66"/>
        </w:numPr>
        <w:contextualSpacing/>
        <w:jc w:val="both"/>
        <w:rPr>
          <w:rFonts w:ascii="Marianne" w:hAnsi="Marianne"/>
          <w:sz w:val="18"/>
          <w:szCs w:val="18"/>
        </w:rPr>
      </w:pPr>
      <w:r w:rsidRPr="00E66CCB">
        <w:rPr>
          <w:rFonts w:ascii="Marianne" w:hAnsi="Marianne"/>
          <w:sz w:val="18"/>
          <w:szCs w:val="18"/>
        </w:rPr>
        <w:t>Le titulaire exerce son droit de suppression des données le concernant, dans les conditions décrites ci-après ;</w:t>
      </w:r>
    </w:p>
    <w:p w14:paraId="02245B7D" w14:textId="77777777" w:rsidR="00E66CCB" w:rsidRPr="00E66CCB" w:rsidRDefault="00E66CCB" w:rsidP="00C944DF">
      <w:pPr>
        <w:pStyle w:val="Paragraphedeliste"/>
        <w:numPr>
          <w:ilvl w:val="0"/>
          <w:numId w:val="66"/>
        </w:numPr>
        <w:contextualSpacing/>
        <w:jc w:val="both"/>
        <w:rPr>
          <w:rFonts w:ascii="Marianne" w:hAnsi="Marianne"/>
          <w:sz w:val="18"/>
          <w:szCs w:val="18"/>
        </w:rPr>
      </w:pPr>
      <w:r w:rsidRPr="00E66CCB">
        <w:rPr>
          <w:rFonts w:ascii="Marianne" w:hAnsi="Marianne"/>
          <w:sz w:val="18"/>
          <w:szCs w:val="18"/>
        </w:rPr>
        <w:t>Une durée de conservation plus longue est autorisée ou imposée en vertu d’une obligation légale ou réglementaire.</w:t>
      </w:r>
    </w:p>
    <w:p w14:paraId="480C0871" w14:textId="77777777" w:rsidR="00EE2D45" w:rsidRDefault="00EE2D45" w:rsidP="0002064C">
      <w:pPr>
        <w:jc w:val="both"/>
        <w:rPr>
          <w:rFonts w:ascii="Marianne" w:hAnsi="Marianne"/>
          <w:sz w:val="18"/>
          <w:szCs w:val="18"/>
        </w:rPr>
      </w:pPr>
    </w:p>
    <w:p w14:paraId="47D66E3A" w14:textId="7593F432" w:rsidR="00E66CCB" w:rsidRPr="00E66CCB" w:rsidRDefault="00E66CCB" w:rsidP="0002064C">
      <w:pPr>
        <w:jc w:val="both"/>
        <w:rPr>
          <w:rFonts w:ascii="Marianne" w:hAnsi="Marianne"/>
          <w:sz w:val="18"/>
          <w:szCs w:val="18"/>
        </w:rPr>
      </w:pPr>
      <w:r w:rsidRPr="00E66CCB">
        <w:rPr>
          <w:rFonts w:ascii="Marianne" w:hAnsi="Marianne"/>
          <w:sz w:val="18"/>
          <w:szCs w:val="18"/>
        </w:rPr>
        <w:t>L’accès aux données personnelles est strictement limité aux services de l’EPEC et à ses partenaires emploi/insertion susceptibles d’intervenir et d’accompagner les démarches. Ils sont soumis à une obligation de confidentialité et ne peuvent utiliser ces données qu’en conformité avec les dispositions contractuelles et la législation applicable. Ces organismes et l’EPEC s’engagent à ne pas vendre, louer, céder ni donner accès à des tiers aux données sans le consentement préalable du titulaire, à moins d’y être contraint en raison d’un motif légitime (obligation légale, lutte contre la fraude ou l’abus, exercice des droits de la défense, etc.).</w:t>
      </w:r>
    </w:p>
    <w:p w14:paraId="084F7A2C" w14:textId="77777777" w:rsidR="00E66CCB" w:rsidRPr="00E66CCB" w:rsidRDefault="00E66CCB" w:rsidP="0002064C">
      <w:pPr>
        <w:jc w:val="both"/>
        <w:rPr>
          <w:rFonts w:ascii="Marianne" w:hAnsi="Marianne"/>
          <w:sz w:val="18"/>
          <w:szCs w:val="18"/>
        </w:rPr>
      </w:pPr>
      <w:r w:rsidRPr="00E66CCB">
        <w:rPr>
          <w:rFonts w:ascii="Marianne" w:hAnsi="Marianne"/>
          <w:sz w:val="18"/>
          <w:szCs w:val="18"/>
        </w:rPr>
        <w:t>Conformément à la loi « Informatique et Libertés » du 6 janvier 1978 modifiée et au Règlement européen n°2016/679/UE du 27 avril 2016 (applicable dès le 25 mai 2018), le titulaire bénéficie d’un droit d’accès, de rectification, de portabilité et d’effacement de ses données ou encore délimitation du traitement des données. Le titulaire peut également, pour des motifs légitimes, s’opposer à leur traitement.</w:t>
      </w:r>
    </w:p>
    <w:p w14:paraId="6C0E9EF5" w14:textId="77777777" w:rsidR="00E66CCB" w:rsidRPr="00E66CCB" w:rsidRDefault="00E66CCB" w:rsidP="0002064C">
      <w:pPr>
        <w:jc w:val="both"/>
        <w:rPr>
          <w:rFonts w:ascii="Marianne" w:hAnsi="Marianne"/>
          <w:sz w:val="18"/>
          <w:szCs w:val="18"/>
        </w:rPr>
      </w:pPr>
      <w:r w:rsidRPr="00E66CCB">
        <w:rPr>
          <w:rFonts w:ascii="Marianne" w:hAnsi="Marianne"/>
          <w:sz w:val="18"/>
          <w:szCs w:val="18"/>
        </w:rPr>
        <w:lastRenderedPageBreak/>
        <w:t xml:space="preserve">Sous réserve de la production d’un justificatif d’identité valide, le titulaire peut exercer ses droits en contactant l’EPEC par email à l’adresse suivante </w:t>
      </w:r>
      <w:hyperlink r:id="rId14" w:history="1">
        <w:r w:rsidRPr="00E66CCB">
          <w:rPr>
            <w:rStyle w:val="Lienhypertexte"/>
            <w:rFonts w:ascii="Marianne" w:hAnsi="Marianne"/>
            <w:sz w:val="18"/>
            <w:szCs w:val="18"/>
          </w:rPr>
          <w:t>dpo@epec.paris</w:t>
        </w:r>
      </w:hyperlink>
      <w:r w:rsidRPr="00E66CCB">
        <w:rPr>
          <w:rFonts w:ascii="Marianne" w:hAnsi="Marianne"/>
          <w:sz w:val="18"/>
          <w:szCs w:val="18"/>
        </w:rPr>
        <w:t xml:space="preserve"> ou par courrier :</w:t>
      </w:r>
    </w:p>
    <w:p w14:paraId="4D503DDB" w14:textId="3F39C697" w:rsidR="00E66CCB" w:rsidRPr="00E66CCB" w:rsidRDefault="00E66CCB" w:rsidP="008C2EC9">
      <w:pPr>
        <w:jc w:val="center"/>
        <w:rPr>
          <w:rFonts w:ascii="Marianne" w:hAnsi="Marianne"/>
          <w:sz w:val="18"/>
          <w:szCs w:val="18"/>
        </w:rPr>
      </w:pPr>
      <w:r w:rsidRPr="00E66CCB">
        <w:rPr>
          <w:rFonts w:ascii="Marianne" w:hAnsi="Marianne"/>
          <w:sz w:val="18"/>
          <w:szCs w:val="18"/>
        </w:rPr>
        <w:t>Ensemble Paris Emploi Compétences</w:t>
      </w:r>
      <w:r w:rsidR="008C2EC9">
        <w:rPr>
          <w:rFonts w:ascii="Marianne" w:hAnsi="Marianne"/>
          <w:sz w:val="18"/>
          <w:szCs w:val="18"/>
        </w:rPr>
        <w:br/>
      </w:r>
      <w:r w:rsidRPr="00E66CCB">
        <w:rPr>
          <w:rFonts w:ascii="Marianne" w:hAnsi="Marianne"/>
          <w:sz w:val="18"/>
          <w:szCs w:val="18"/>
        </w:rPr>
        <w:t>18 rue Goubet</w:t>
      </w:r>
      <w:r w:rsidR="008C2EC9">
        <w:rPr>
          <w:rFonts w:ascii="Marianne" w:hAnsi="Marianne"/>
          <w:sz w:val="18"/>
          <w:szCs w:val="18"/>
        </w:rPr>
        <w:br/>
      </w:r>
      <w:r w:rsidRPr="00E66CCB">
        <w:rPr>
          <w:rFonts w:ascii="Marianne" w:hAnsi="Marianne"/>
          <w:sz w:val="18"/>
          <w:szCs w:val="18"/>
        </w:rPr>
        <w:t>75019 Paris.</w:t>
      </w:r>
    </w:p>
    <w:p w14:paraId="3706F441" w14:textId="268462ED" w:rsidR="00E66CCB" w:rsidRPr="00E66CCB" w:rsidRDefault="00E66CCB" w:rsidP="00EE2D45">
      <w:pPr>
        <w:spacing w:after="0" w:line="240" w:lineRule="auto"/>
        <w:jc w:val="both"/>
        <w:rPr>
          <w:rFonts w:ascii="Marianne" w:hAnsi="Marianne"/>
          <w:sz w:val="18"/>
          <w:szCs w:val="18"/>
        </w:rPr>
      </w:pPr>
      <w:r w:rsidRPr="00E66CCB">
        <w:rPr>
          <w:rFonts w:ascii="Marianne" w:hAnsi="Marianne"/>
          <w:sz w:val="18"/>
          <w:szCs w:val="18"/>
        </w:rPr>
        <w:t xml:space="preserve">Pour toute information complémentaire ou réclamation, la Commission Nationale de l’Informatique et des Libertés peut être contactée : </w:t>
      </w:r>
    </w:p>
    <w:p w14:paraId="4E8272CB" w14:textId="26678ECD" w:rsidR="00E66CCB" w:rsidRPr="00E66CCB" w:rsidRDefault="00E66CCB" w:rsidP="008C2EC9">
      <w:pPr>
        <w:jc w:val="center"/>
        <w:rPr>
          <w:rFonts w:ascii="Marianne" w:hAnsi="Marianne"/>
          <w:sz w:val="18"/>
          <w:szCs w:val="18"/>
        </w:rPr>
      </w:pPr>
      <w:r w:rsidRPr="00E66CCB">
        <w:rPr>
          <w:rFonts w:ascii="Marianne" w:hAnsi="Marianne"/>
          <w:sz w:val="18"/>
          <w:szCs w:val="18"/>
        </w:rPr>
        <w:t>Commission Nationale de l’Informatique et des Libertés (CNIL)</w:t>
      </w:r>
      <w:r w:rsidR="008C2EC9">
        <w:rPr>
          <w:rFonts w:ascii="Marianne" w:hAnsi="Marianne"/>
          <w:sz w:val="18"/>
          <w:szCs w:val="18"/>
        </w:rPr>
        <w:br/>
      </w:r>
      <w:r w:rsidRPr="00E66CCB">
        <w:rPr>
          <w:rFonts w:ascii="Marianne" w:hAnsi="Marianne"/>
          <w:sz w:val="18"/>
          <w:szCs w:val="18"/>
        </w:rPr>
        <w:t>3 Place de Fontenoy</w:t>
      </w:r>
      <w:r w:rsidR="008C2EC9">
        <w:rPr>
          <w:rFonts w:ascii="Marianne" w:hAnsi="Marianne"/>
          <w:sz w:val="18"/>
          <w:szCs w:val="18"/>
        </w:rPr>
        <w:br/>
      </w:r>
      <w:r w:rsidRPr="00E66CCB">
        <w:rPr>
          <w:rFonts w:ascii="Marianne" w:hAnsi="Marianne"/>
          <w:sz w:val="18"/>
          <w:szCs w:val="18"/>
        </w:rPr>
        <w:t>TSA 80715</w:t>
      </w:r>
      <w:r w:rsidR="008C2EC9">
        <w:rPr>
          <w:rFonts w:ascii="Marianne" w:hAnsi="Marianne"/>
          <w:sz w:val="18"/>
          <w:szCs w:val="18"/>
        </w:rPr>
        <w:br/>
      </w:r>
      <w:r w:rsidRPr="00E66CCB">
        <w:rPr>
          <w:rFonts w:ascii="Marianne" w:hAnsi="Marianne"/>
          <w:sz w:val="18"/>
          <w:szCs w:val="18"/>
        </w:rPr>
        <w:t>75334 PARIS CEDEX 07</w:t>
      </w:r>
    </w:p>
    <w:p w14:paraId="22AFDBF5" w14:textId="18323213" w:rsidR="00E54EEC" w:rsidRDefault="00E66CCB" w:rsidP="008C2EC9">
      <w:pPr>
        <w:rPr>
          <w:rFonts w:ascii="Marianne" w:hAnsi="Marianne"/>
          <w:sz w:val="18"/>
          <w:szCs w:val="18"/>
        </w:rPr>
      </w:pPr>
      <w:r w:rsidRPr="00E66CCB">
        <w:rPr>
          <w:rFonts w:ascii="Marianne" w:hAnsi="Marianne"/>
          <w:sz w:val="18"/>
          <w:szCs w:val="18"/>
        </w:rPr>
        <w:t>La non-fourniture ou la non-autorisation de la transmission de ces informations entraînera l’impossibilité de donner une suite à ce positionnement.</w:t>
      </w:r>
    </w:p>
    <w:p w14:paraId="58B7B148" w14:textId="77777777" w:rsidR="00EE2D45" w:rsidRPr="00E54EEC" w:rsidRDefault="00EE2D45" w:rsidP="008C2EC9">
      <w:pPr>
        <w:rPr>
          <w:rFonts w:ascii="Marianne" w:hAnsi="Marianne"/>
          <w:sz w:val="18"/>
          <w:szCs w:val="18"/>
        </w:rPr>
      </w:pPr>
    </w:p>
    <w:p w14:paraId="4B11A70B" w14:textId="3BB358A1" w:rsidR="00F80E70" w:rsidRPr="006C10B5" w:rsidRDefault="00F80E70" w:rsidP="0010394E">
      <w:pPr>
        <w:pStyle w:val="StyleNiv2"/>
      </w:pPr>
      <w:bookmarkStart w:id="213" w:name="__RefHeading__10730_1829490496"/>
      <w:bookmarkStart w:id="214" w:name="_Toc182993797"/>
      <w:bookmarkStart w:id="215" w:name="_Toc185352469"/>
      <w:bookmarkEnd w:id="213"/>
      <w:r>
        <w:t>Pénalités</w:t>
      </w:r>
      <w:bookmarkEnd w:id="214"/>
      <w:bookmarkEnd w:id="215"/>
    </w:p>
    <w:p w14:paraId="7F423AA4" w14:textId="77777777" w:rsidR="00F80E70" w:rsidRPr="008E7320" w:rsidRDefault="00F80E70" w:rsidP="00F80E70">
      <w:pPr>
        <w:spacing w:after="0" w:line="240" w:lineRule="auto"/>
        <w:jc w:val="both"/>
        <w:rPr>
          <w:rFonts w:ascii="Marianne" w:eastAsia="Times New Roman" w:hAnsi="Marianne"/>
          <w:bCs/>
          <w:iCs/>
          <w:sz w:val="18"/>
          <w:szCs w:val="18"/>
          <w:lang w:eastAsia="zh-CN"/>
        </w:rPr>
      </w:pPr>
    </w:p>
    <w:p w14:paraId="59287148" w14:textId="5FF311BF" w:rsidR="00CF794C" w:rsidRPr="008E7320" w:rsidRDefault="00CF794C" w:rsidP="00CF794C">
      <w:pPr>
        <w:spacing w:after="0" w:line="240" w:lineRule="auto"/>
        <w:jc w:val="both"/>
        <w:rPr>
          <w:rFonts w:ascii="Marianne" w:eastAsia="Times New Roman" w:hAnsi="Marianne"/>
          <w:sz w:val="18"/>
          <w:szCs w:val="18"/>
          <w:lang w:eastAsia="fr-FR"/>
        </w:rPr>
      </w:pPr>
      <w:bookmarkStart w:id="216" w:name="_Hlk184044898"/>
      <w:r w:rsidRPr="008E7320">
        <w:rPr>
          <w:rFonts w:ascii="Marianne" w:eastAsia="Times New Roman" w:hAnsi="Marianne"/>
          <w:sz w:val="18"/>
          <w:szCs w:val="18"/>
          <w:lang w:eastAsia="fr-FR"/>
        </w:rPr>
        <w:t xml:space="preserve">Par dérogations aux dispositions de l’article 14 du CCAG FCS, sans qu’il soit nécessaire de procéder à une mise en demeure, il pourra être appliqué au titulaire les pénalités suivantes : </w:t>
      </w:r>
    </w:p>
    <w:p w14:paraId="218A8867" w14:textId="572B0F80" w:rsidR="00CF794C" w:rsidRPr="008E7320" w:rsidRDefault="00CF794C" w:rsidP="00CF794C">
      <w:pPr>
        <w:spacing w:after="0" w:line="240" w:lineRule="auto"/>
        <w:jc w:val="both"/>
        <w:rPr>
          <w:rFonts w:ascii="Marianne" w:eastAsia="Times New Roman" w:hAnsi="Marianne"/>
          <w:sz w:val="18"/>
          <w:szCs w:val="18"/>
          <w:lang w:eastAsia="fr-FR"/>
        </w:rPr>
      </w:pPr>
    </w:p>
    <w:p w14:paraId="38172A5B" w14:textId="4255A134" w:rsidR="00823BD5" w:rsidRPr="008E7320" w:rsidRDefault="00823BD5" w:rsidP="003F5BE3">
      <w:pPr>
        <w:pStyle w:val="Paragraphedeliste"/>
        <w:numPr>
          <w:ilvl w:val="0"/>
          <w:numId w:val="58"/>
        </w:numPr>
        <w:spacing w:after="120"/>
        <w:jc w:val="both"/>
        <w:rPr>
          <w:rFonts w:ascii="Marianne" w:hAnsi="Marianne"/>
          <w:sz w:val="18"/>
          <w:szCs w:val="18"/>
        </w:rPr>
      </w:pPr>
      <w:r w:rsidRPr="008E7320">
        <w:rPr>
          <w:rFonts w:ascii="Marianne" w:hAnsi="Marianne"/>
          <w:sz w:val="18"/>
          <w:szCs w:val="18"/>
        </w:rPr>
        <w:t>Manquement aux obligations de pilotage (prestations P2) : pénalité de 100 euros par manquement constaté (absence injustifiée aux réunions de suivi hebdomadaire ou absence de transmission des indicateurs de suivi).</w:t>
      </w:r>
      <w:r w:rsidR="00BE22CB" w:rsidRPr="008E7320">
        <w:rPr>
          <w:rFonts w:ascii="Marianne" w:hAnsi="Marianne"/>
          <w:sz w:val="18"/>
          <w:szCs w:val="18"/>
        </w:rPr>
        <w:t xml:space="preserve"> Les manquements aux obligations de pilotage seront précisément définis et arbitrés durant la réunion de cadrage. </w:t>
      </w:r>
    </w:p>
    <w:p w14:paraId="366D2DAE" w14:textId="71D687B1" w:rsidR="00CF794C" w:rsidRPr="008E7320" w:rsidRDefault="00CF794C" w:rsidP="003F5BE3">
      <w:pPr>
        <w:pStyle w:val="Paragraphedeliste"/>
        <w:numPr>
          <w:ilvl w:val="0"/>
          <w:numId w:val="58"/>
        </w:numPr>
        <w:spacing w:after="120"/>
        <w:jc w:val="both"/>
        <w:rPr>
          <w:rFonts w:ascii="Marianne" w:hAnsi="Marianne"/>
          <w:sz w:val="18"/>
          <w:szCs w:val="18"/>
        </w:rPr>
      </w:pPr>
      <w:r w:rsidRPr="008E7320">
        <w:rPr>
          <w:rFonts w:ascii="Marianne" w:hAnsi="Marianne"/>
          <w:sz w:val="18"/>
          <w:szCs w:val="18"/>
        </w:rPr>
        <w:t>Non-respect du délai final d’instruction des dossiers (date de fin d’examen des</w:t>
      </w:r>
      <w:r w:rsidR="00823BD5" w:rsidRPr="008E7320">
        <w:rPr>
          <w:rFonts w:ascii="Marianne" w:hAnsi="Marianne"/>
          <w:sz w:val="18"/>
          <w:szCs w:val="18"/>
        </w:rPr>
        <w:t xml:space="preserve"> dossiers</w:t>
      </w:r>
      <w:r w:rsidRPr="008E7320">
        <w:rPr>
          <w:rFonts w:ascii="Marianne" w:hAnsi="Marianne"/>
          <w:sz w:val="18"/>
          <w:szCs w:val="18"/>
        </w:rPr>
        <w:t xml:space="preserve"> </w:t>
      </w:r>
      <w:r w:rsidR="00823BD5" w:rsidRPr="008E7320">
        <w:rPr>
          <w:rFonts w:ascii="Marianne" w:hAnsi="Marianne"/>
          <w:sz w:val="18"/>
          <w:szCs w:val="18"/>
        </w:rPr>
        <w:t xml:space="preserve">de </w:t>
      </w:r>
      <w:r w:rsidRPr="008E7320">
        <w:rPr>
          <w:rFonts w:ascii="Marianne" w:hAnsi="Marianne"/>
          <w:sz w:val="18"/>
          <w:szCs w:val="18"/>
        </w:rPr>
        <w:t xml:space="preserve">candidatures) : </w:t>
      </w:r>
      <w:r w:rsidR="00BE22CB" w:rsidRPr="008E7320">
        <w:rPr>
          <w:rFonts w:ascii="Marianne" w:hAnsi="Marianne"/>
          <w:sz w:val="18"/>
          <w:szCs w:val="18"/>
        </w:rPr>
        <w:t xml:space="preserve"> La pénalité sera de </w:t>
      </w:r>
      <w:r w:rsidR="005152B2">
        <w:rPr>
          <w:rFonts w:ascii="Marianne" w:hAnsi="Marianne"/>
          <w:sz w:val="18"/>
          <w:szCs w:val="18"/>
        </w:rPr>
        <w:t>10</w:t>
      </w:r>
      <w:r w:rsidR="00BE22CB" w:rsidRPr="008E7320">
        <w:rPr>
          <w:rFonts w:ascii="Marianne" w:hAnsi="Marianne"/>
          <w:sz w:val="18"/>
          <w:szCs w:val="18"/>
        </w:rPr>
        <w:t>0€ pa</w:t>
      </w:r>
      <w:r w:rsidR="00380E47" w:rsidRPr="008E7320">
        <w:rPr>
          <w:rFonts w:ascii="Marianne" w:hAnsi="Marianne"/>
          <w:sz w:val="18"/>
          <w:szCs w:val="18"/>
        </w:rPr>
        <w:t xml:space="preserve">r dossier non-instruit </w:t>
      </w:r>
      <w:r w:rsidR="00976492">
        <w:rPr>
          <w:rFonts w:ascii="Marianne" w:hAnsi="Marianne"/>
          <w:sz w:val="18"/>
          <w:szCs w:val="18"/>
        </w:rPr>
        <w:t>à</w:t>
      </w:r>
      <w:r w:rsidR="00380E47" w:rsidRPr="008E7320">
        <w:rPr>
          <w:rFonts w:ascii="Marianne" w:hAnsi="Marianne"/>
          <w:sz w:val="18"/>
          <w:szCs w:val="18"/>
        </w:rPr>
        <w:t xml:space="preserve"> la date</w:t>
      </w:r>
      <w:r w:rsidR="00976492">
        <w:rPr>
          <w:rFonts w:ascii="Marianne" w:hAnsi="Marianne"/>
          <w:sz w:val="18"/>
          <w:szCs w:val="18"/>
        </w:rPr>
        <w:t xml:space="preserve"> </w:t>
      </w:r>
      <w:r w:rsidR="00976492" w:rsidRPr="00976492">
        <w:rPr>
          <w:rFonts w:ascii="Marianne" w:hAnsi="Marianne"/>
          <w:sz w:val="18"/>
          <w:szCs w:val="18"/>
        </w:rPr>
        <w:t xml:space="preserve">du </w:t>
      </w:r>
      <w:r w:rsidR="005152B2">
        <w:rPr>
          <w:rFonts w:ascii="Marianne" w:hAnsi="Marianne"/>
          <w:sz w:val="18"/>
          <w:szCs w:val="18"/>
        </w:rPr>
        <w:t>0</w:t>
      </w:r>
      <w:r w:rsidR="00976492" w:rsidRPr="00976492">
        <w:rPr>
          <w:rFonts w:ascii="Marianne" w:hAnsi="Marianne"/>
          <w:sz w:val="18"/>
          <w:szCs w:val="18"/>
        </w:rPr>
        <w:t>5 décembre 2025</w:t>
      </w:r>
      <w:r w:rsidR="000E4DBA">
        <w:rPr>
          <w:rFonts w:ascii="Marianne" w:hAnsi="Marianne"/>
          <w:sz w:val="18"/>
          <w:szCs w:val="18"/>
        </w:rPr>
        <w:t xml:space="preserve"> pour des motifs incombant au seul titulaire</w:t>
      </w:r>
      <w:r w:rsidR="00BE22CB" w:rsidRPr="008E7320">
        <w:rPr>
          <w:rFonts w:ascii="Marianne" w:hAnsi="Marianne"/>
          <w:sz w:val="18"/>
          <w:szCs w:val="18"/>
        </w:rPr>
        <w:t xml:space="preserve">. </w:t>
      </w:r>
    </w:p>
    <w:p w14:paraId="25FF0981" w14:textId="77777777" w:rsidR="00CF794C" w:rsidRPr="008E7320" w:rsidRDefault="00CF794C" w:rsidP="00CF794C">
      <w:pPr>
        <w:spacing w:after="0" w:line="240" w:lineRule="auto"/>
        <w:jc w:val="both"/>
        <w:rPr>
          <w:rFonts w:ascii="Marianne" w:eastAsia="Times New Roman" w:hAnsi="Marianne"/>
          <w:sz w:val="18"/>
          <w:szCs w:val="18"/>
          <w:lang w:eastAsia="fr-FR"/>
        </w:rPr>
      </w:pPr>
    </w:p>
    <w:p w14:paraId="3D96E17A" w14:textId="4E20946D" w:rsidR="00135B65" w:rsidRPr="008E7320" w:rsidRDefault="00823BD5" w:rsidP="00176262">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L</w:t>
      </w:r>
      <w:r w:rsidR="00CF794C" w:rsidRPr="008E7320">
        <w:rPr>
          <w:rFonts w:ascii="Marianne" w:eastAsia="Times New Roman" w:hAnsi="Marianne"/>
          <w:sz w:val="18"/>
          <w:szCs w:val="18"/>
          <w:lang w:eastAsia="fr-FR"/>
        </w:rPr>
        <w:t xml:space="preserve">e titulaire dispose d’un délai de </w:t>
      </w:r>
      <w:r w:rsidR="005152B2">
        <w:rPr>
          <w:rFonts w:ascii="Marianne" w:eastAsia="Times New Roman" w:hAnsi="Marianne"/>
          <w:sz w:val="18"/>
          <w:szCs w:val="18"/>
          <w:lang w:eastAsia="fr-FR"/>
        </w:rPr>
        <w:t>0</w:t>
      </w:r>
      <w:r w:rsidR="00CF794C" w:rsidRPr="008E7320">
        <w:rPr>
          <w:rFonts w:ascii="Marianne" w:eastAsia="Times New Roman" w:hAnsi="Marianne"/>
          <w:sz w:val="18"/>
          <w:szCs w:val="18"/>
          <w:lang w:eastAsia="fr-FR"/>
        </w:rPr>
        <w:t>5 jours</w:t>
      </w:r>
      <w:r w:rsidR="00B2352B">
        <w:rPr>
          <w:rFonts w:ascii="Marianne" w:eastAsia="Times New Roman" w:hAnsi="Marianne"/>
          <w:sz w:val="18"/>
          <w:szCs w:val="18"/>
          <w:lang w:eastAsia="fr-FR"/>
        </w:rPr>
        <w:t xml:space="preserve"> (cinq jours)</w:t>
      </w:r>
      <w:r w:rsidR="00CF794C" w:rsidRPr="008E7320">
        <w:rPr>
          <w:rFonts w:ascii="Marianne" w:eastAsia="Times New Roman" w:hAnsi="Marianne"/>
          <w:sz w:val="18"/>
          <w:szCs w:val="18"/>
          <w:lang w:eastAsia="fr-FR"/>
        </w:rPr>
        <w:t xml:space="preserve"> </w:t>
      </w:r>
      <w:r w:rsidR="00135B65" w:rsidRPr="008E7320">
        <w:rPr>
          <w:rFonts w:ascii="Marianne" w:eastAsia="Times New Roman" w:hAnsi="Marianne"/>
          <w:sz w:val="18"/>
          <w:szCs w:val="18"/>
          <w:lang w:eastAsia="fr-FR"/>
        </w:rPr>
        <w:t>ouvrés</w:t>
      </w:r>
      <w:r w:rsidR="00CF794C" w:rsidRPr="008E7320">
        <w:rPr>
          <w:rFonts w:ascii="Marianne" w:eastAsia="Times New Roman" w:hAnsi="Marianne"/>
          <w:sz w:val="18"/>
          <w:szCs w:val="18"/>
          <w:lang w:eastAsia="fr-FR"/>
        </w:rPr>
        <w:t xml:space="preserve"> pour présenter</w:t>
      </w:r>
      <w:r w:rsidRPr="008E7320">
        <w:rPr>
          <w:rFonts w:ascii="Marianne" w:eastAsia="Times New Roman" w:hAnsi="Marianne"/>
          <w:sz w:val="18"/>
          <w:szCs w:val="18"/>
          <w:lang w:eastAsia="fr-FR"/>
        </w:rPr>
        <w:t xml:space="preserve"> les raisons des manquements notifiés par courriel par l’administration</w:t>
      </w:r>
      <w:r w:rsidR="00CF794C" w:rsidRPr="008E7320">
        <w:rPr>
          <w:rFonts w:ascii="Marianne" w:eastAsia="Times New Roman" w:hAnsi="Marianne"/>
          <w:sz w:val="18"/>
          <w:szCs w:val="18"/>
          <w:lang w:eastAsia="fr-FR"/>
        </w:rPr>
        <w:t xml:space="preserve">. </w:t>
      </w:r>
    </w:p>
    <w:p w14:paraId="0A6ACB97" w14:textId="77777777" w:rsidR="00135B65" w:rsidRPr="008E7320" w:rsidRDefault="00135B65" w:rsidP="00176262">
      <w:pPr>
        <w:spacing w:after="0" w:line="240" w:lineRule="auto"/>
        <w:jc w:val="both"/>
        <w:rPr>
          <w:rFonts w:ascii="Marianne" w:eastAsia="Times New Roman" w:hAnsi="Marianne"/>
          <w:sz w:val="18"/>
          <w:szCs w:val="18"/>
          <w:lang w:eastAsia="fr-FR"/>
        </w:rPr>
      </w:pPr>
    </w:p>
    <w:p w14:paraId="054450C2" w14:textId="68A12DE6" w:rsidR="00CF794C" w:rsidRPr="008E7320" w:rsidRDefault="00CF794C" w:rsidP="00176262">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 xml:space="preserve">Passé ce délai, </w:t>
      </w:r>
      <w:r w:rsidR="00135B65" w:rsidRPr="008E7320">
        <w:rPr>
          <w:rFonts w:ascii="Marianne" w:eastAsia="Times New Roman" w:hAnsi="Marianne"/>
          <w:sz w:val="18"/>
          <w:szCs w:val="18"/>
          <w:lang w:eastAsia="fr-FR"/>
        </w:rPr>
        <w:t>les pénalités seront appliquées dans les conditions prévues par l’article 14 du CCAG.</w:t>
      </w:r>
    </w:p>
    <w:bookmarkEnd w:id="216"/>
    <w:p w14:paraId="2EED3C10" w14:textId="77777777" w:rsidR="00135B65" w:rsidRPr="008E7320" w:rsidRDefault="00135B65" w:rsidP="00176262">
      <w:pPr>
        <w:spacing w:after="0" w:line="240" w:lineRule="auto"/>
        <w:jc w:val="both"/>
        <w:rPr>
          <w:rFonts w:ascii="Marianne" w:eastAsia="Times New Roman" w:hAnsi="Marianne"/>
          <w:sz w:val="18"/>
          <w:szCs w:val="18"/>
          <w:lang w:eastAsia="fr-FR"/>
        </w:rPr>
      </w:pPr>
    </w:p>
    <w:p w14:paraId="221B73E7" w14:textId="77777777" w:rsidR="00F80E70" w:rsidRPr="008E7320" w:rsidRDefault="00F80E70" w:rsidP="00176262">
      <w:pPr>
        <w:spacing w:after="0" w:line="240" w:lineRule="auto"/>
        <w:jc w:val="both"/>
        <w:rPr>
          <w:rFonts w:ascii="Marianne" w:eastAsia="Times New Roman" w:hAnsi="Marianne"/>
          <w:sz w:val="18"/>
          <w:szCs w:val="18"/>
          <w:lang w:eastAsia="fr-FR"/>
        </w:rPr>
      </w:pPr>
    </w:p>
    <w:p w14:paraId="123A3C70" w14:textId="68A5EF84" w:rsidR="00DC04E6" w:rsidRDefault="00072790" w:rsidP="0010394E">
      <w:pPr>
        <w:pStyle w:val="StyleNiv2"/>
      </w:pPr>
      <w:bookmarkStart w:id="217" w:name="_Toc182993798"/>
      <w:bookmarkStart w:id="218" w:name="_Toc185352470"/>
      <w:r>
        <w:t>Prix des prestations</w:t>
      </w:r>
      <w:bookmarkEnd w:id="217"/>
      <w:bookmarkEnd w:id="218"/>
    </w:p>
    <w:p w14:paraId="5F2D4E28" w14:textId="29AA468C" w:rsidR="00072790" w:rsidRDefault="00072790" w:rsidP="00072790">
      <w:pPr>
        <w:spacing w:after="0" w:line="240" w:lineRule="auto"/>
        <w:jc w:val="both"/>
        <w:rPr>
          <w:rFonts w:ascii="Times New Roman" w:eastAsia="Times New Roman" w:hAnsi="Times New Roman"/>
          <w:lang w:eastAsia="fr-FR"/>
        </w:rPr>
      </w:pPr>
    </w:p>
    <w:p w14:paraId="681C3A95" w14:textId="6057CCC0" w:rsidR="00072790" w:rsidRPr="0010394E" w:rsidRDefault="008C2EC9" w:rsidP="0010394E">
      <w:pPr>
        <w:pStyle w:val="Style3"/>
        <w:rPr>
          <w:lang w:val="fr-FR"/>
        </w:rPr>
      </w:pPr>
      <w:bookmarkStart w:id="219" w:name="_Toc26543960"/>
      <w:bookmarkStart w:id="220" w:name="_Toc185352471"/>
      <w:r>
        <w:rPr>
          <w:lang w:val="fr-FR"/>
        </w:rPr>
        <w:t xml:space="preserve">10.1. </w:t>
      </w:r>
      <w:bookmarkStart w:id="221" w:name="_Toc182993799"/>
      <w:r w:rsidR="00072790" w:rsidRPr="0010394E">
        <w:t>Détermination</w:t>
      </w:r>
      <w:r w:rsidR="00072790" w:rsidRPr="0010394E">
        <w:rPr>
          <w:lang w:val="fr-FR"/>
        </w:rPr>
        <w:t xml:space="preserve"> des prix de référence</w:t>
      </w:r>
      <w:bookmarkEnd w:id="219"/>
      <w:bookmarkEnd w:id="221"/>
      <w:bookmarkEnd w:id="220"/>
    </w:p>
    <w:p w14:paraId="1E004F1B" w14:textId="77777777" w:rsidR="00C30820" w:rsidRPr="008E7320" w:rsidRDefault="00C30820" w:rsidP="00E0047C">
      <w:pPr>
        <w:spacing w:after="0" w:line="240" w:lineRule="auto"/>
        <w:jc w:val="both"/>
        <w:rPr>
          <w:rFonts w:ascii="Marianne" w:eastAsia="Times New Roman" w:hAnsi="Marianne"/>
          <w:sz w:val="18"/>
          <w:szCs w:val="18"/>
          <w:lang w:eastAsia="fr-FR"/>
        </w:rPr>
      </w:pPr>
    </w:p>
    <w:p w14:paraId="0CE784A5" w14:textId="5AE85957" w:rsidR="00E0047C" w:rsidRPr="008E7320" w:rsidRDefault="008D213F" w:rsidP="00E0047C">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Les prix applicables</w:t>
      </w:r>
      <w:r w:rsidR="00FE3510" w:rsidRPr="008E7320">
        <w:rPr>
          <w:rFonts w:ascii="Marianne" w:eastAsia="Times New Roman" w:hAnsi="Marianne"/>
          <w:sz w:val="18"/>
          <w:szCs w:val="18"/>
          <w:lang w:eastAsia="fr-FR"/>
        </w:rPr>
        <w:t xml:space="preserve"> sont</w:t>
      </w:r>
      <w:r w:rsidR="004E6748" w:rsidRPr="008E7320">
        <w:rPr>
          <w:rFonts w:ascii="Marianne" w:eastAsia="Times New Roman" w:hAnsi="Marianne"/>
          <w:sz w:val="18"/>
          <w:szCs w:val="18"/>
          <w:lang w:eastAsia="fr-FR"/>
        </w:rPr>
        <w:t xml:space="preserve"> les prix </w:t>
      </w:r>
      <w:r w:rsidR="00317E4B" w:rsidRPr="008E7320">
        <w:rPr>
          <w:rFonts w:ascii="Marianne" w:eastAsia="Times New Roman" w:hAnsi="Marianne"/>
          <w:sz w:val="18"/>
          <w:szCs w:val="18"/>
          <w:lang w:eastAsia="fr-FR"/>
        </w:rPr>
        <w:t>forfaitaires</w:t>
      </w:r>
      <w:r w:rsidR="004E6748" w:rsidRPr="008E7320">
        <w:rPr>
          <w:rFonts w:ascii="Marianne" w:eastAsia="Times New Roman" w:hAnsi="Marianne"/>
          <w:sz w:val="18"/>
          <w:szCs w:val="18"/>
          <w:lang w:eastAsia="fr-FR"/>
        </w:rPr>
        <w:t xml:space="preserve"> </w:t>
      </w:r>
      <w:r w:rsidR="00491667" w:rsidRPr="008E7320">
        <w:rPr>
          <w:rFonts w:ascii="Marianne" w:eastAsia="Times New Roman" w:hAnsi="Marianne"/>
          <w:sz w:val="18"/>
          <w:szCs w:val="18"/>
          <w:lang w:eastAsia="fr-FR"/>
        </w:rPr>
        <w:t>définis</w:t>
      </w:r>
      <w:r w:rsidR="00E0047C" w:rsidRPr="008E7320">
        <w:rPr>
          <w:rFonts w:ascii="Marianne" w:eastAsia="Times New Roman" w:hAnsi="Marianne"/>
          <w:sz w:val="18"/>
          <w:szCs w:val="18"/>
          <w:lang w:eastAsia="fr-FR"/>
        </w:rPr>
        <w:t xml:space="preserve"> dans le bordereau des prix</w:t>
      </w:r>
      <w:r w:rsidR="00317E4B" w:rsidRPr="008E7320">
        <w:rPr>
          <w:rFonts w:ascii="Marianne" w:eastAsia="Times New Roman" w:hAnsi="Marianne"/>
          <w:sz w:val="18"/>
          <w:szCs w:val="18"/>
          <w:lang w:eastAsia="fr-FR"/>
        </w:rPr>
        <w:t xml:space="preserve"> du marché</w:t>
      </w:r>
      <w:r w:rsidR="00B70D83" w:rsidRPr="008E7320">
        <w:rPr>
          <w:rFonts w:ascii="Marianne" w:eastAsia="Times New Roman" w:hAnsi="Marianne"/>
          <w:sz w:val="18"/>
          <w:szCs w:val="18"/>
          <w:lang w:eastAsia="fr-FR"/>
        </w:rPr>
        <w:t xml:space="preserve"> </w:t>
      </w:r>
      <w:r w:rsidR="00072C86" w:rsidRPr="008E7320">
        <w:rPr>
          <w:rFonts w:ascii="Marianne" w:eastAsia="Times New Roman" w:hAnsi="Marianne"/>
          <w:sz w:val="18"/>
          <w:szCs w:val="18"/>
          <w:lang w:eastAsia="fr-FR"/>
        </w:rPr>
        <w:t>joint</w:t>
      </w:r>
      <w:r w:rsidR="00BF167F" w:rsidRPr="008E7320">
        <w:rPr>
          <w:rFonts w:ascii="Marianne" w:eastAsia="Times New Roman" w:hAnsi="Marianne"/>
          <w:sz w:val="18"/>
          <w:szCs w:val="18"/>
          <w:lang w:eastAsia="fr-FR"/>
        </w:rPr>
        <w:t xml:space="preserve"> dans le dossier de </w:t>
      </w:r>
      <w:r w:rsidR="00072C86" w:rsidRPr="008E7320">
        <w:rPr>
          <w:rFonts w:ascii="Marianne" w:eastAsia="Times New Roman" w:hAnsi="Marianne"/>
          <w:sz w:val="18"/>
          <w:szCs w:val="18"/>
          <w:lang w:eastAsia="fr-FR"/>
        </w:rPr>
        <w:t>consultation</w:t>
      </w:r>
      <w:r w:rsidR="008E15B5" w:rsidRPr="008E7320">
        <w:rPr>
          <w:rFonts w:ascii="Marianne" w:eastAsia="Times New Roman" w:hAnsi="Marianne"/>
          <w:sz w:val="18"/>
          <w:szCs w:val="18"/>
          <w:lang w:eastAsia="fr-FR"/>
        </w:rPr>
        <w:t>,</w:t>
      </w:r>
      <w:r w:rsidR="00072C86" w:rsidRPr="008E7320">
        <w:rPr>
          <w:rFonts w:ascii="Marianne" w:eastAsia="Times New Roman" w:hAnsi="Marianne"/>
          <w:sz w:val="18"/>
          <w:szCs w:val="18"/>
          <w:lang w:eastAsia="fr-FR"/>
        </w:rPr>
        <w:t xml:space="preserve"> et dûment complété</w:t>
      </w:r>
      <w:r w:rsidR="00BF167F" w:rsidRPr="008E7320">
        <w:rPr>
          <w:rFonts w:ascii="Marianne" w:eastAsia="Times New Roman" w:hAnsi="Marianne"/>
          <w:sz w:val="18"/>
          <w:szCs w:val="18"/>
          <w:lang w:eastAsia="fr-FR"/>
        </w:rPr>
        <w:t xml:space="preserve"> par le titulaire dans son </w:t>
      </w:r>
      <w:r w:rsidR="00B70D83" w:rsidRPr="008E7320">
        <w:rPr>
          <w:rFonts w:ascii="Marianne" w:eastAsia="Times New Roman" w:hAnsi="Marianne"/>
          <w:sz w:val="18"/>
          <w:szCs w:val="18"/>
          <w:lang w:eastAsia="fr-FR"/>
        </w:rPr>
        <w:t xml:space="preserve">offre. </w:t>
      </w:r>
    </w:p>
    <w:p w14:paraId="28D86C82" w14:textId="77777777" w:rsidR="00B70D83" w:rsidRPr="008E7320" w:rsidRDefault="00B70D83" w:rsidP="00E0047C">
      <w:pPr>
        <w:spacing w:after="0" w:line="240" w:lineRule="auto"/>
        <w:jc w:val="both"/>
        <w:rPr>
          <w:rFonts w:ascii="Marianne" w:eastAsia="Times New Roman" w:hAnsi="Marianne"/>
          <w:sz w:val="18"/>
          <w:szCs w:val="18"/>
          <w:lang w:eastAsia="fr-FR"/>
        </w:rPr>
      </w:pPr>
    </w:p>
    <w:p w14:paraId="11C78468" w14:textId="6C6F4DAF" w:rsidR="00E0047C" w:rsidRPr="008E7320" w:rsidRDefault="00E0047C" w:rsidP="00E0047C">
      <w:pPr>
        <w:spacing w:after="0" w:line="240" w:lineRule="auto"/>
        <w:jc w:val="both"/>
        <w:rPr>
          <w:rFonts w:ascii="Marianne" w:eastAsia="Times New Roman" w:hAnsi="Marianne"/>
          <w:sz w:val="18"/>
          <w:szCs w:val="18"/>
          <w:lang w:eastAsia="fr-FR"/>
        </w:rPr>
      </w:pPr>
      <w:r w:rsidRPr="008E7320">
        <w:rPr>
          <w:rFonts w:ascii="Marianne" w:eastAsia="Times New Roman" w:hAnsi="Marianne"/>
          <w:sz w:val="18"/>
          <w:szCs w:val="18"/>
          <w:lang w:eastAsia="fr-FR"/>
        </w:rPr>
        <w:t>Les prix sont réputés comprendre toutes les charges fiscales ou autres frappant obligatoirement les prestations</w:t>
      </w:r>
      <w:r w:rsidR="00072C86" w:rsidRPr="008E7320">
        <w:rPr>
          <w:rFonts w:ascii="Marianne" w:eastAsia="Times New Roman" w:hAnsi="Marianne"/>
          <w:sz w:val="18"/>
          <w:szCs w:val="18"/>
          <w:lang w:eastAsia="fr-FR"/>
        </w:rPr>
        <w:t xml:space="preserve">, </w:t>
      </w:r>
      <w:r w:rsidRPr="008E7320">
        <w:rPr>
          <w:rFonts w:ascii="Marianne" w:eastAsia="Times New Roman" w:hAnsi="Marianne"/>
          <w:sz w:val="18"/>
          <w:szCs w:val="18"/>
          <w:lang w:eastAsia="fr-FR"/>
        </w:rPr>
        <w:t>l’assurance, ainsi que toutes les autres dépenses nécessaire</w:t>
      </w:r>
      <w:r w:rsidR="000E60F8" w:rsidRPr="008E7320">
        <w:rPr>
          <w:rFonts w:ascii="Marianne" w:eastAsia="Times New Roman" w:hAnsi="Marianne"/>
          <w:sz w:val="18"/>
          <w:szCs w:val="18"/>
          <w:lang w:eastAsia="fr-FR"/>
        </w:rPr>
        <w:t>s à l’exécution des prestations</w:t>
      </w:r>
      <w:r w:rsidR="008E15B5" w:rsidRPr="008E7320">
        <w:rPr>
          <w:rFonts w:ascii="Marianne" w:eastAsia="Times New Roman" w:hAnsi="Marianne"/>
          <w:sz w:val="18"/>
          <w:szCs w:val="18"/>
          <w:lang w:eastAsia="fr-FR"/>
        </w:rPr>
        <w:t xml:space="preserve"> (dont les frais de déplacement et d’hébergement éventuels), les marges pour risque et les marges bénéficiaires).</w:t>
      </w:r>
    </w:p>
    <w:p w14:paraId="193A2ACD" w14:textId="77777777" w:rsidR="00072790" w:rsidRPr="008E7320" w:rsidRDefault="00072790" w:rsidP="008E15B5">
      <w:pPr>
        <w:spacing w:after="0" w:line="240" w:lineRule="auto"/>
        <w:jc w:val="both"/>
        <w:rPr>
          <w:rFonts w:ascii="Marianne" w:eastAsia="Times New Roman" w:hAnsi="Marianne"/>
          <w:sz w:val="18"/>
          <w:szCs w:val="18"/>
          <w:lang w:eastAsia="fr-FR"/>
        </w:rPr>
      </w:pPr>
    </w:p>
    <w:p w14:paraId="6788AFBF" w14:textId="53B06E6E" w:rsidR="00C3442D" w:rsidRPr="00121F81" w:rsidRDefault="0021737F" w:rsidP="0010394E">
      <w:pPr>
        <w:pStyle w:val="Style3"/>
      </w:pPr>
      <w:bookmarkStart w:id="222" w:name="_Toc22806597"/>
      <w:bookmarkStart w:id="223" w:name="_Toc185352472"/>
      <w:r>
        <w:rPr>
          <w:lang w:val="fr-FR"/>
        </w:rPr>
        <w:lastRenderedPageBreak/>
        <w:t xml:space="preserve">10.2 </w:t>
      </w:r>
      <w:bookmarkStart w:id="224" w:name="_Toc182993800"/>
      <w:r w:rsidR="00C3442D" w:rsidRPr="0010394E">
        <w:t>Révision</w:t>
      </w:r>
      <w:r w:rsidR="00C3442D" w:rsidRPr="0010394E">
        <w:rPr>
          <w:lang w:val="fr-FR"/>
        </w:rPr>
        <w:t xml:space="preserve"> des prix</w:t>
      </w:r>
      <w:bookmarkEnd w:id="222"/>
      <w:bookmarkEnd w:id="224"/>
      <w:bookmarkEnd w:id="223"/>
    </w:p>
    <w:p w14:paraId="01CB11D9" w14:textId="77777777" w:rsidR="00C3442D" w:rsidRPr="00BE420A" w:rsidRDefault="00C3442D" w:rsidP="00C3442D">
      <w:pPr>
        <w:suppressAutoHyphens/>
        <w:spacing w:after="0" w:line="240" w:lineRule="auto"/>
        <w:jc w:val="both"/>
        <w:rPr>
          <w:rFonts w:ascii="Marianne" w:eastAsia="Times New Roman" w:hAnsi="Marianne"/>
          <w:sz w:val="18"/>
          <w:szCs w:val="18"/>
          <w:lang w:eastAsia="zh-CN"/>
        </w:rPr>
      </w:pPr>
    </w:p>
    <w:p w14:paraId="6678750A" w14:textId="77777777" w:rsidR="00FE3510" w:rsidRPr="00BE420A" w:rsidRDefault="00121F81" w:rsidP="00C3442D">
      <w:pPr>
        <w:suppressAutoHyphens/>
        <w:spacing w:after="0" w:line="240" w:lineRule="auto"/>
        <w:jc w:val="both"/>
        <w:rPr>
          <w:rFonts w:ascii="Marianne" w:eastAsia="Times New Roman" w:hAnsi="Marianne"/>
          <w:sz w:val="18"/>
          <w:szCs w:val="18"/>
          <w:lang w:eastAsia="zh-CN"/>
        </w:rPr>
      </w:pPr>
      <w:r w:rsidRPr="00BE420A">
        <w:rPr>
          <w:rFonts w:ascii="Marianne" w:eastAsia="Times New Roman" w:hAnsi="Marianne"/>
          <w:sz w:val="18"/>
          <w:szCs w:val="18"/>
          <w:lang w:eastAsia="zh-CN"/>
        </w:rPr>
        <w:t>Les prix sont fermes.</w:t>
      </w:r>
    </w:p>
    <w:p w14:paraId="362EFE37" w14:textId="77777777" w:rsidR="001561A8" w:rsidRPr="00BE420A" w:rsidRDefault="001561A8" w:rsidP="00C3442D">
      <w:pPr>
        <w:suppressAutoHyphens/>
        <w:spacing w:after="0" w:line="240" w:lineRule="auto"/>
        <w:jc w:val="both"/>
        <w:rPr>
          <w:rFonts w:ascii="Marianne" w:eastAsia="Times New Roman" w:hAnsi="Marianne"/>
          <w:sz w:val="18"/>
          <w:szCs w:val="18"/>
          <w:lang w:eastAsia="zh-CN"/>
        </w:rPr>
      </w:pPr>
    </w:p>
    <w:p w14:paraId="43DB5EF2" w14:textId="318DC9B7" w:rsidR="00C3442D" w:rsidRPr="0010394E" w:rsidRDefault="0021737F" w:rsidP="0010394E">
      <w:pPr>
        <w:pStyle w:val="Style3"/>
        <w:rPr>
          <w:lang w:val="fr-FR"/>
        </w:rPr>
      </w:pPr>
      <w:bookmarkStart w:id="225" w:name="_Toc22806598"/>
      <w:bookmarkStart w:id="226" w:name="_Toc185352473"/>
      <w:r>
        <w:rPr>
          <w:lang w:val="fr-FR"/>
        </w:rPr>
        <w:t xml:space="preserve">10.3 </w:t>
      </w:r>
      <w:bookmarkStart w:id="227" w:name="_Toc182993801"/>
      <w:r w:rsidR="00C3442D" w:rsidRPr="0010394E">
        <w:t>Taux</w:t>
      </w:r>
      <w:r w:rsidR="00C3442D" w:rsidRPr="0010394E">
        <w:rPr>
          <w:lang w:val="fr-FR"/>
        </w:rPr>
        <w:t xml:space="preserve"> de TVA</w:t>
      </w:r>
      <w:bookmarkEnd w:id="225"/>
      <w:bookmarkEnd w:id="227"/>
      <w:bookmarkEnd w:id="226"/>
    </w:p>
    <w:p w14:paraId="51D63105" w14:textId="77777777" w:rsidR="00C3442D" w:rsidRPr="00BE420A" w:rsidRDefault="00C3442D" w:rsidP="00C3442D">
      <w:pPr>
        <w:spacing w:after="0" w:line="240" w:lineRule="auto"/>
        <w:jc w:val="both"/>
        <w:rPr>
          <w:rFonts w:ascii="Marianne" w:eastAsia="Times New Roman" w:hAnsi="Marianne"/>
          <w:sz w:val="18"/>
          <w:szCs w:val="18"/>
          <w:lang w:eastAsia="fr-FR"/>
        </w:rPr>
      </w:pPr>
    </w:p>
    <w:p w14:paraId="2123751E" w14:textId="77777777" w:rsidR="00C3442D" w:rsidRPr="00BE420A" w:rsidRDefault="00C3442D" w:rsidP="00C3442D">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Sont applicables les taux de TVA en vigueur lors du fait générateur de la taxe au sens de l’article 269 du code général des impôts.</w:t>
      </w:r>
    </w:p>
    <w:p w14:paraId="6850D3BE" w14:textId="77777777" w:rsidR="00C3442D" w:rsidRPr="00BE420A" w:rsidRDefault="00C3442D" w:rsidP="00C3442D">
      <w:pPr>
        <w:suppressAutoHyphens/>
        <w:spacing w:after="0" w:line="240" w:lineRule="auto"/>
        <w:jc w:val="both"/>
        <w:rPr>
          <w:rFonts w:ascii="Marianne" w:eastAsia="Times New Roman" w:hAnsi="Marianne"/>
          <w:sz w:val="18"/>
          <w:szCs w:val="18"/>
          <w:lang w:eastAsia="fr-FR"/>
        </w:rPr>
      </w:pPr>
    </w:p>
    <w:p w14:paraId="7FD803AD" w14:textId="0B61E216" w:rsidR="00C3442D" w:rsidRPr="0010394E" w:rsidRDefault="0021737F" w:rsidP="0010394E">
      <w:pPr>
        <w:pStyle w:val="Style3"/>
        <w:spacing w:before="0"/>
        <w:rPr>
          <w:lang w:val="fr-FR"/>
        </w:rPr>
      </w:pPr>
      <w:bookmarkStart w:id="228" w:name="_Toc22806600"/>
      <w:bookmarkStart w:id="229" w:name="_Toc185352474"/>
      <w:r>
        <w:rPr>
          <w:szCs w:val="20"/>
          <w:lang w:val="fr-FR"/>
        </w:rPr>
        <w:t>10.4</w:t>
      </w:r>
      <w:r w:rsidR="00BE420A" w:rsidRPr="0010394E">
        <w:rPr>
          <w:lang w:val="fr-FR"/>
        </w:rPr>
        <w:t xml:space="preserve"> </w:t>
      </w:r>
      <w:bookmarkStart w:id="230" w:name="_Toc182993802"/>
      <w:r w:rsidR="00C3442D" w:rsidRPr="0010394E">
        <w:rPr>
          <w:lang w:val="fr-FR"/>
        </w:rPr>
        <w:t>Monnaie</w:t>
      </w:r>
      <w:bookmarkEnd w:id="228"/>
      <w:bookmarkEnd w:id="230"/>
      <w:bookmarkEnd w:id="229"/>
    </w:p>
    <w:p w14:paraId="1D11F405" w14:textId="77777777" w:rsidR="004F0671" w:rsidRPr="00BE420A" w:rsidRDefault="004F0671" w:rsidP="00DF6CC0">
      <w:pPr>
        <w:suppressAutoHyphens/>
        <w:spacing w:after="0" w:line="240" w:lineRule="auto"/>
        <w:jc w:val="both"/>
        <w:rPr>
          <w:rFonts w:ascii="Marianne" w:eastAsia="Times New Roman" w:hAnsi="Marianne"/>
          <w:sz w:val="18"/>
          <w:szCs w:val="18"/>
          <w:lang w:eastAsia="zh-CN"/>
        </w:rPr>
      </w:pPr>
    </w:p>
    <w:p w14:paraId="54CB1425" w14:textId="77777777" w:rsidR="004E6748" w:rsidRPr="00BE420A" w:rsidRDefault="00C3442D" w:rsidP="00DF6CC0">
      <w:pPr>
        <w:suppressAutoHyphens/>
        <w:spacing w:after="0" w:line="240" w:lineRule="auto"/>
        <w:jc w:val="both"/>
        <w:rPr>
          <w:rFonts w:ascii="Marianne" w:eastAsia="Times New Roman" w:hAnsi="Marianne"/>
          <w:sz w:val="18"/>
          <w:szCs w:val="18"/>
          <w:lang w:eastAsia="zh-CN"/>
        </w:rPr>
      </w:pPr>
      <w:r w:rsidRPr="00BE420A">
        <w:rPr>
          <w:rFonts w:ascii="Marianne" w:eastAsia="Times New Roman" w:hAnsi="Marianne"/>
          <w:sz w:val="18"/>
          <w:szCs w:val="18"/>
          <w:lang w:eastAsia="zh-CN"/>
        </w:rPr>
        <w:t>L’unité monétaire qui s’applique est l’Euro</w:t>
      </w:r>
      <w:r w:rsidR="000E60F8" w:rsidRPr="00BE420A">
        <w:rPr>
          <w:rFonts w:ascii="Marianne" w:eastAsia="Times New Roman" w:hAnsi="Marianne"/>
          <w:sz w:val="18"/>
          <w:szCs w:val="18"/>
          <w:lang w:eastAsia="zh-CN"/>
        </w:rPr>
        <w:t xml:space="preserve"> (€)</w:t>
      </w:r>
      <w:r w:rsidRPr="00BE420A">
        <w:rPr>
          <w:rFonts w:ascii="Marianne" w:eastAsia="Times New Roman" w:hAnsi="Marianne"/>
          <w:sz w:val="18"/>
          <w:szCs w:val="18"/>
          <w:lang w:eastAsia="zh-CN"/>
        </w:rPr>
        <w:t>.</w:t>
      </w:r>
    </w:p>
    <w:p w14:paraId="0DD0AF5A" w14:textId="25A26B21" w:rsidR="00176262" w:rsidRDefault="00176262" w:rsidP="00DF6CC0">
      <w:pPr>
        <w:suppressAutoHyphens/>
        <w:spacing w:after="0" w:line="240" w:lineRule="auto"/>
        <w:jc w:val="both"/>
        <w:rPr>
          <w:rFonts w:ascii="Marianne" w:eastAsia="Times New Roman" w:hAnsi="Marianne"/>
          <w:sz w:val="18"/>
          <w:szCs w:val="18"/>
          <w:lang w:eastAsia="zh-CN"/>
        </w:rPr>
      </w:pPr>
    </w:p>
    <w:p w14:paraId="62F48DE7" w14:textId="77777777" w:rsidR="001F20A4" w:rsidRPr="00BE420A" w:rsidRDefault="001F20A4" w:rsidP="00DF6CC0">
      <w:pPr>
        <w:suppressAutoHyphens/>
        <w:spacing w:after="0" w:line="240" w:lineRule="auto"/>
        <w:jc w:val="both"/>
        <w:rPr>
          <w:rFonts w:ascii="Marianne" w:eastAsia="Times New Roman" w:hAnsi="Marianne"/>
          <w:sz w:val="18"/>
          <w:szCs w:val="18"/>
          <w:lang w:eastAsia="zh-CN"/>
        </w:rPr>
      </w:pPr>
    </w:p>
    <w:p w14:paraId="6EF2DC62" w14:textId="00E556A1" w:rsidR="007F444F" w:rsidRPr="0010394E" w:rsidRDefault="00BE420A" w:rsidP="0010394E">
      <w:pPr>
        <w:pStyle w:val="StyleNiv2"/>
      </w:pPr>
      <w:bookmarkStart w:id="231" w:name="_Toc182993803"/>
      <w:bookmarkStart w:id="232" w:name="_Toc185352475"/>
      <w:r w:rsidRPr="0010394E">
        <w:rPr>
          <w:color w:val="FF0000"/>
          <w:sz w:val="40"/>
        </w:rPr>
        <w:sym w:font="Wingdings" w:char="F046"/>
      </w:r>
      <w:r w:rsidR="00EE2D45">
        <w:rPr>
          <w:lang w:val="fr-FR"/>
        </w:rPr>
        <w:t xml:space="preserve"> </w:t>
      </w:r>
      <w:r w:rsidR="007F444F">
        <w:t>Avance</w:t>
      </w:r>
      <w:bookmarkEnd w:id="231"/>
      <w:bookmarkEnd w:id="232"/>
    </w:p>
    <w:p w14:paraId="75FD9A4D" w14:textId="0A4D4A89" w:rsidR="007F444F" w:rsidRPr="00BE420A" w:rsidRDefault="007F444F" w:rsidP="007F444F">
      <w:pPr>
        <w:suppressAutoHyphens/>
        <w:spacing w:after="0" w:line="240" w:lineRule="auto"/>
        <w:jc w:val="both"/>
        <w:rPr>
          <w:rFonts w:ascii="Marianne" w:eastAsia="Times New Roman" w:hAnsi="Marianne"/>
          <w:sz w:val="18"/>
          <w:szCs w:val="18"/>
          <w:lang w:eastAsia="zh-CN"/>
        </w:rPr>
      </w:pPr>
    </w:p>
    <w:p w14:paraId="31DB708B" w14:textId="77AA57F1" w:rsidR="008E15B5" w:rsidRPr="00BE420A" w:rsidRDefault="007F444F" w:rsidP="008E15B5">
      <w:pPr>
        <w:suppressAutoHyphens/>
        <w:spacing w:after="0" w:line="240" w:lineRule="auto"/>
        <w:jc w:val="both"/>
        <w:rPr>
          <w:rFonts w:ascii="Marianne" w:eastAsia="Times New Roman" w:hAnsi="Marianne"/>
          <w:sz w:val="18"/>
          <w:szCs w:val="18"/>
          <w:lang w:eastAsia="zh-CN"/>
        </w:rPr>
      </w:pPr>
      <w:r w:rsidRPr="00BE420A">
        <w:rPr>
          <w:rFonts w:ascii="Marianne" w:eastAsia="Times New Roman" w:hAnsi="Marianne"/>
          <w:sz w:val="18"/>
          <w:szCs w:val="18"/>
          <w:lang w:eastAsia="zh-CN"/>
        </w:rPr>
        <w:t>Le titulaire a droit à une avance à 5 % du montant initial toutes taxes comprises du marché dans les conditions de versement et de remboursement prévues aux articles R2191-3 à R2191-12 du code de la commande publique</w:t>
      </w:r>
      <w:r w:rsidR="008E15B5" w:rsidRPr="00BE420A">
        <w:rPr>
          <w:rFonts w:ascii="Marianne" w:eastAsia="Times New Roman" w:hAnsi="Marianne"/>
          <w:sz w:val="18"/>
          <w:szCs w:val="18"/>
          <w:lang w:eastAsia="zh-CN"/>
        </w:rPr>
        <w:t xml:space="preserve">, sauf renonciation expresse de sa part figurant ci-dessous : </w:t>
      </w:r>
    </w:p>
    <w:p w14:paraId="4A7955A5" w14:textId="77777777" w:rsidR="008E15B5" w:rsidRPr="00BE420A" w:rsidRDefault="008E15B5" w:rsidP="008E15B5">
      <w:pPr>
        <w:suppressAutoHyphens/>
        <w:spacing w:after="0" w:line="240" w:lineRule="auto"/>
        <w:jc w:val="both"/>
        <w:rPr>
          <w:rFonts w:ascii="Marianne" w:eastAsia="Times New Roman" w:hAnsi="Marianne"/>
          <w:sz w:val="18"/>
          <w:szCs w:val="18"/>
          <w:lang w:eastAsia="zh-CN"/>
        </w:rPr>
      </w:pPr>
    </w:p>
    <w:p w14:paraId="2BD769EB" w14:textId="6B527D82" w:rsidR="008E15B5" w:rsidRPr="00BE420A" w:rsidRDefault="008E15B5" w:rsidP="008E15B5">
      <w:pPr>
        <w:suppressAutoHyphens/>
        <w:spacing w:after="0" w:line="240" w:lineRule="auto"/>
        <w:jc w:val="both"/>
        <w:rPr>
          <w:rFonts w:ascii="Marianne" w:eastAsia="Times New Roman" w:hAnsi="Marianne"/>
          <w:sz w:val="18"/>
          <w:szCs w:val="18"/>
          <w:lang w:eastAsia="zh-CN"/>
        </w:rPr>
      </w:pPr>
      <w:r w:rsidRPr="00BE420A">
        <w:rPr>
          <w:rFonts w:ascii="Marianne" w:eastAsia="Times New Roman" w:hAnsi="Marianne"/>
          <w:sz w:val="18"/>
          <w:szCs w:val="18"/>
          <w:lang w:eastAsia="zh-CN"/>
        </w:rPr>
        <w:t>L’(es) entreprise (s) déclare (nt)</w:t>
      </w:r>
      <w:r w:rsidR="00890DC4" w:rsidRPr="00BE420A">
        <w:rPr>
          <w:rStyle w:val="Appelnotedebasdep"/>
          <w:rFonts w:ascii="Marianne" w:eastAsia="Times New Roman" w:hAnsi="Marianne"/>
          <w:sz w:val="18"/>
          <w:szCs w:val="18"/>
          <w:lang w:eastAsia="zh-CN"/>
        </w:rPr>
        <w:footnoteReference w:id="7"/>
      </w:r>
      <w:r w:rsidRPr="00BE420A">
        <w:rPr>
          <w:rFonts w:ascii="Marianne" w:eastAsia="Times New Roman" w:hAnsi="Marianne"/>
          <w:sz w:val="18"/>
          <w:szCs w:val="18"/>
          <w:lang w:eastAsia="zh-CN"/>
        </w:rPr>
        <w:t xml:space="preserve"> : </w:t>
      </w:r>
    </w:p>
    <w:p w14:paraId="02072116" w14:textId="007EC01B" w:rsidR="008E15B5" w:rsidRPr="00BE420A" w:rsidRDefault="008E15B5" w:rsidP="008E15B5">
      <w:pPr>
        <w:suppressAutoHyphens/>
        <w:spacing w:after="0" w:line="240" w:lineRule="auto"/>
        <w:ind w:left="567"/>
        <w:jc w:val="both"/>
        <w:rPr>
          <w:rFonts w:ascii="Marianne" w:eastAsia="Times New Roman" w:hAnsi="Marianne"/>
          <w:sz w:val="18"/>
          <w:szCs w:val="18"/>
          <w:lang w:eastAsia="zh-CN"/>
        </w:rPr>
      </w:pPr>
      <w:r w:rsidRPr="00BE420A">
        <w:rPr>
          <w:rFonts w:ascii="Marianne" w:eastAsia="Times New Roman" w:hAnsi="Marianne"/>
          <w:sz w:val="18"/>
          <w:szCs w:val="18"/>
          <w:lang w:eastAsia="zh-CN"/>
        </w:rPr>
        <w:fldChar w:fldCharType="begin">
          <w:ffData>
            <w:name w:val="CaseACocher1"/>
            <w:enabled/>
            <w:calcOnExit w:val="0"/>
            <w:checkBox>
              <w:sizeAuto/>
              <w:default w:val="0"/>
              <w:checked w:val="0"/>
            </w:checkBox>
          </w:ffData>
        </w:fldChar>
      </w:r>
      <w:r w:rsidRPr="00BE420A">
        <w:rPr>
          <w:rFonts w:ascii="Marianne" w:eastAsia="Times New Roman" w:hAnsi="Marianne"/>
          <w:sz w:val="18"/>
          <w:szCs w:val="18"/>
          <w:lang w:eastAsia="zh-CN"/>
        </w:rPr>
        <w:instrText xml:space="preserve"> FORMCHECKBOX </w:instrText>
      </w:r>
      <w:r w:rsidR="00782789">
        <w:rPr>
          <w:rFonts w:ascii="Marianne" w:eastAsia="Times New Roman" w:hAnsi="Marianne"/>
          <w:sz w:val="18"/>
          <w:szCs w:val="18"/>
          <w:lang w:eastAsia="zh-CN"/>
        </w:rPr>
      </w:r>
      <w:r w:rsidR="00782789">
        <w:rPr>
          <w:rFonts w:ascii="Marianne" w:eastAsia="Times New Roman" w:hAnsi="Marianne"/>
          <w:sz w:val="18"/>
          <w:szCs w:val="18"/>
          <w:lang w:eastAsia="zh-CN"/>
        </w:rPr>
        <w:fldChar w:fldCharType="separate"/>
      </w:r>
      <w:r w:rsidRPr="00BE420A">
        <w:rPr>
          <w:rFonts w:ascii="Marianne" w:eastAsia="Times New Roman" w:hAnsi="Marianne"/>
          <w:sz w:val="18"/>
          <w:szCs w:val="18"/>
          <w:lang w:eastAsia="zh-CN"/>
        </w:rPr>
        <w:fldChar w:fldCharType="end"/>
      </w:r>
      <w:r w:rsidRPr="00BE420A">
        <w:rPr>
          <w:rFonts w:ascii="Marianne" w:eastAsia="Times New Roman" w:hAnsi="Marianne"/>
          <w:sz w:val="18"/>
          <w:szCs w:val="18"/>
          <w:lang w:eastAsia="zh-CN"/>
        </w:rPr>
        <w:t xml:space="preserve"> Renoncer à percevoir une avance.</w:t>
      </w:r>
    </w:p>
    <w:p w14:paraId="23020993" w14:textId="16C323EA" w:rsidR="007F444F" w:rsidRPr="00BE420A" w:rsidRDefault="007F444F" w:rsidP="00DF6CC0">
      <w:pPr>
        <w:suppressAutoHyphens/>
        <w:spacing w:after="0" w:line="240" w:lineRule="auto"/>
        <w:jc w:val="both"/>
        <w:rPr>
          <w:rFonts w:ascii="Marianne" w:eastAsia="Times New Roman" w:hAnsi="Marianne"/>
          <w:sz w:val="18"/>
          <w:szCs w:val="18"/>
          <w:lang w:eastAsia="zh-CN"/>
        </w:rPr>
      </w:pPr>
    </w:p>
    <w:p w14:paraId="19E3D65B" w14:textId="4318F24B" w:rsidR="00DF6CC0" w:rsidRPr="006D33A8" w:rsidRDefault="00DF6CC0" w:rsidP="0010394E">
      <w:pPr>
        <w:pStyle w:val="StyleNiv2"/>
        <w:rPr>
          <w:lang w:val="de-DE"/>
        </w:rPr>
      </w:pPr>
      <w:bookmarkStart w:id="233" w:name="_Toc182993804"/>
      <w:bookmarkStart w:id="234" w:name="_Toc185352476"/>
      <w:r w:rsidRPr="006D33A8">
        <w:t xml:space="preserve">Modalités de </w:t>
      </w:r>
      <w:r w:rsidR="005E1BBF">
        <w:rPr>
          <w:lang w:val="fr-FR"/>
        </w:rPr>
        <w:t xml:space="preserve">facturation et de </w:t>
      </w:r>
      <w:r w:rsidRPr="006D33A8">
        <w:t xml:space="preserve">règlement </w:t>
      </w:r>
      <w:r w:rsidR="00C3442D">
        <w:t>des prestations exécutées</w:t>
      </w:r>
      <w:bookmarkEnd w:id="233"/>
      <w:bookmarkEnd w:id="234"/>
    </w:p>
    <w:p w14:paraId="54A31F8C" w14:textId="77777777" w:rsidR="00834F44" w:rsidRPr="00BE420A" w:rsidRDefault="00834F44" w:rsidP="00A2712C">
      <w:pPr>
        <w:suppressAutoHyphens/>
        <w:spacing w:after="0" w:line="240" w:lineRule="auto"/>
        <w:jc w:val="both"/>
        <w:rPr>
          <w:rFonts w:ascii="Marianne" w:eastAsia="Times New Roman" w:hAnsi="Marianne"/>
          <w:sz w:val="18"/>
          <w:szCs w:val="18"/>
          <w:lang w:eastAsia="zh-CN"/>
        </w:rPr>
      </w:pPr>
    </w:p>
    <w:p w14:paraId="10FE2A6F" w14:textId="5A6EA228" w:rsidR="00A2712C" w:rsidRPr="0010394E" w:rsidRDefault="0047350F" w:rsidP="0010394E">
      <w:pPr>
        <w:pStyle w:val="Style3"/>
        <w:numPr>
          <w:ilvl w:val="1"/>
          <w:numId w:val="69"/>
        </w:numPr>
        <w:spacing w:before="0"/>
        <w:rPr>
          <w:lang w:val="fr-FR"/>
        </w:rPr>
      </w:pPr>
      <w:bookmarkStart w:id="235" w:name="_Toc529458370"/>
      <w:bookmarkStart w:id="236" w:name="_Toc7446115"/>
      <w:r>
        <w:rPr>
          <w:szCs w:val="20"/>
          <w:lang w:val="fr-FR"/>
        </w:rPr>
        <w:t xml:space="preserve"> </w:t>
      </w:r>
      <w:bookmarkStart w:id="237" w:name="_Toc182993805"/>
      <w:bookmarkStart w:id="238" w:name="_Toc185352477"/>
      <w:r w:rsidR="00A2712C" w:rsidRPr="0010394E">
        <w:rPr>
          <w:lang w:val="fr-FR"/>
        </w:rPr>
        <w:t xml:space="preserve">Modalités de </w:t>
      </w:r>
      <w:bookmarkEnd w:id="235"/>
      <w:r w:rsidR="00A2712C" w:rsidRPr="0010394E">
        <w:rPr>
          <w:lang w:val="fr-FR"/>
        </w:rPr>
        <w:t>facturation</w:t>
      </w:r>
      <w:bookmarkEnd w:id="236"/>
      <w:bookmarkEnd w:id="237"/>
      <w:bookmarkEnd w:id="238"/>
      <w:r w:rsidR="00A2712C" w:rsidRPr="0010394E">
        <w:rPr>
          <w:lang w:val="fr-FR"/>
        </w:rPr>
        <w:t xml:space="preserve"> </w:t>
      </w:r>
    </w:p>
    <w:p w14:paraId="01AE9F5F" w14:textId="77777777" w:rsidR="00A2712C" w:rsidRPr="00BE420A" w:rsidRDefault="00A2712C" w:rsidP="00A2712C">
      <w:pPr>
        <w:suppressAutoHyphens/>
        <w:spacing w:after="0" w:line="240" w:lineRule="auto"/>
        <w:jc w:val="both"/>
        <w:rPr>
          <w:rFonts w:ascii="Marianne" w:eastAsia="Times New Roman" w:hAnsi="Marianne"/>
          <w:sz w:val="18"/>
          <w:szCs w:val="18"/>
          <w:lang w:eastAsia="zh-CN"/>
        </w:rPr>
      </w:pPr>
    </w:p>
    <w:p w14:paraId="2324B816" w14:textId="77777777" w:rsidR="00EC6B7E" w:rsidRPr="00BE420A" w:rsidRDefault="00EC6B7E" w:rsidP="00EC6B7E">
      <w:pPr>
        <w:suppressAutoHyphens/>
        <w:spacing w:after="0" w:line="240" w:lineRule="auto"/>
        <w:jc w:val="both"/>
        <w:rPr>
          <w:rFonts w:ascii="Marianne" w:hAnsi="Marianne"/>
          <w:sz w:val="18"/>
          <w:szCs w:val="18"/>
        </w:rPr>
      </w:pPr>
      <w:r w:rsidRPr="00BE420A">
        <w:rPr>
          <w:rFonts w:ascii="Marianne" w:hAnsi="Marianne"/>
          <w:sz w:val="18"/>
          <w:szCs w:val="18"/>
        </w:rPr>
        <w:t>Les p</w:t>
      </w:r>
      <w:r w:rsidR="0065159E" w:rsidRPr="00BE420A">
        <w:rPr>
          <w:rFonts w:ascii="Marianne" w:hAnsi="Marianne"/>
          <w:sz w:val="18"/>
          <w:szCs w:val="18"/>
        </w:rPr>
        <w:t>aiements interviennent après la certification du service fait</w:t>
      </w:r>
      <w:r w:rsidRPr="00BE420A">
        <w:rPr>
          <w:rFonts w:ascii="Marianne" w:hAnsi="Marianne"/>
          <w:sz w:val="18"/>
          <w:szCs w:val="18"/>
        </w:rPr>
        <w:t xml:space="preserve"> sur la base des factures devant comporter, outre les mentions légales, les indications suivantes ;</w:t>
      </w:r>
    </w:p>
    <w:p w14:paraId="52B6DCCA" w14:textId="77777777" w:rsidR="00EC6B7E" w:rsidRPr="00BE420A" w:rsidRDefault="00EC6B7E" w:rsidP="008D213F">
      <w:pPr>
        <w:numPr>
          <w:ilvl w:val="0"/>
          <w:numId w:val="3"/>
        </w:numPr>
        <w:suppressAutoHyphens/>
        <w:spacing w:after="0" w:line="240" w:lineRule="auto"/>
        <w:jc w:val="both"/>
        <w:rPr>
          <w:rFonts w:ascii="Marianne" w:hAnsi="Marianne"/>
          <w:sz w:val="18"/>
          <w:szCs w:val="18"/>
        </w:rPr>
      </w:pPr>
      <w:r w:rsidRPr="00BE420A">
        <w:rPr>
          <w:rFonts w:ascii="Marianne" w:hAnsi="Marianne"/>
          <w:sz w:val="18"/>
          <w:szCs w:val="18"/>
        </w:rPr>
        <w:t>La date de facturation ;</w:t>
      </w:r>
    </w:p>
    <w:p w14:paraId="4C411616" w14:textId="21C29D01" w:rsidR="00EC6B7E" w:rsidRPr="00BE420A" w:rsidRDefault="00EC6B7E" w:rsidP="008D213F">
      <w:pPr>
        <w:numPr>
          <w:ilvl w:val="0"/>
          <w:numId w:val="3"/>
        </w:numPr>
        <w:suppressAutoHyphens/>
        <w:spacing w:after="0" w:line="240" w:lineRule="auto"/>
        <w:jc w:val="both"/>
        <w:rPr>
          <w:rFonts w:ascii="Marianne" w:hAnsi="Marianne"/>
          <w:sz w:val="18"/>
          <w:szCs w:val="18"/>
        </w:rPr>
      </w:pPr>
      <w:r w:rsidRPr="00BE420A">
        <w:rPr>
          <w:rFonts w:ascii="Marianne" w:hAnsi="Marianne"/>
          <w:sz w:val="18"/>
          <w:szCs w:val="18"/>
        </w:rPr>
        <w:t xml:space="preserve">Le numéro d’engagement juridique CHORUS </w:t>
      </w:r>
      <w:r w:rsidR="00BA6B93" w:rsidRPr="00BE420A">
        <w:rPr>
          <w:rFonts w:ascii="Marianne" w:eastAsia="Times New Roman" w:hAnsi="Marianne"/>
          <w:sz w:val="18"/>
          <w:szCs w:val="18"/>
          <w:lang w:eastAsia="zh-CN"/>
        </w:rPr>
        <w:t>du marché</w:t>
      </w:r>
      <w:r w:rsidR="00890DC4" w:rsidRPr="00BE420A">
        <w:rPr>
          <w:rFonts w:ascii="Marianne" w:eastAsia="Times New Roman" w:hAnsi="Marianne"/>
          <w:sz w:val="18"/>
          <w:szCs w:val="18"/>
          <w:lang w:eastAsia="zh-CN"/>
        </w:rPr>
        <w:t xml:space="preserve"> </w:t>
      </w:r>
      <w:r w:rsidRPr="00BE420A">
        <w:rPr>
          <w:rFonts w:ascii="Marianne" w:hAnsi="Marianne"/>
          <w:sz w:val="18"/>
          <w:szCs w:val="18"/>
        </w:rPr>
        <w:t>;</w:t>
      </w:r>
    </w:p>
    <w:p w14:paraId="77F928A0" w14:textId="77777777" w:rsidR="00EC6B7E" w:rsidRPr="00BE420A" w:rsidRDefault="00EC6B7E" w:rsidP="008D213F">
      <w:pPr>
        <w:numPr>
          <w:ilvl w:val="0"/>
          <w:numId w:val="3"/>
        </w:numPr>
        <w:suppressAutoHyphens/>
        <w:spacing w:after="0" w:line="240" w:lineRule="auto"/>
        <w:jc w:val="both"/>
        <w:rPr>
          <w:rFonts w:ascii="Marianne" w:hAnsi="Marianne"/>
          <w:sz w:val="18"/>
          <w:szCs w:val="18"/>
        </w:rPr>
      </w:pPr>
      <w:r w:rsidRPr="00BE420A">
        <w:rPr>
          <w:rFonts w:ascii="Marianne" w:hAnsi="Marianne"/>
          <w:sz w:val="18"/>
          <w:szCs w:val="18"/>
        </w:rPr>
        <w:t>Le numéro d’engagement juridique CHORUS du bon de commande ;</w:t>
      </w:r>
    </w:p>
    <w:p w14:paraId="2C986BC7" w14:textId="49669809" w:rsidR="00EC6B7E" w:rsidRPr="00BE420A" w:rsidRDefault="00EC6B7E" w:rsidP="008D213F">
      <w:pPr>
        <w:numPr>
          <w:ilvl w:val="0"/>
          <w:numId w:val="3"/>
        </w:numPr>
        <w:spacing w:after="0"/>
        <w:jc w:val="both"/>
        <w:rPr>
          <w:rFonts w:ascii="Marianne" w:hAnsi="Marianne"/>
          <w:sz w:val="18"/>
          <w:szCs w:val="18"/>
        </w:rPr>
      </w:pPr>
      <w:r w:rsidRPr="00BE420A">
        <w:rPr>
          <w:rFonts w:ascii="Marianne" w:hAnsi="Marianne"/>
          <w:sz w:val="18"/>
          <w:szCs w:val="18"/>
        </w:rPr>
        <w:t xml:space="preserve">La date de notification </w:t>
      </w:r>
      <w:r w:rsidR="00BA6B93" w:rsidRPr="00BE420A">
        <w:rPr>
          <w:rFonts w:ascii="Marianne" w:eastAsia="Times New Roman" w:hAnsi="Marianne"/>
          <w:sz w:val="18"/>
          <w:szCs w:val="18"/>
          <w:lang w:eastAsia="zh-CN"/>
        </w:rPr>
        <w:t>du marché</w:t>
      </w:r>
      <w:r w:rsidR="00890DC4" w:rsidRPr="00BE420A">
        <w:rPr>
          <w:rFonts w:ascii="Marianne" w:eastAsia="Times New Roman" w:hAnsi="Marianne"/>
          <w:sz w:val="18"/>
          <w:szCs w:val="18"/>
          <w:lang w:eastAsia="zh-CN"/>
        </w:rPr>
        <w:t xml:space="preserve"> </w:t>
      </w:r>
      <w:r w:rsidR="008D213F" w:rsidRPr="00BE420A">
        <w:rPr>
          <w:rFonts w:ascii="Marianne" w:eastAsia="Times New Roman" w:hAnsi="Marianne"/>
          <w:sz w:val="18"/>
          <w:szCs w:val="18"/>
          <w:lang w:eastAsia="zh-CN"/>
        </w:rPr>
        <w:t>;</w:t>
      </w:r>
    </w:p>
    <w:p w14:paraId="6E6B6943" w14:textId="6B84D4A8" w:rsidR="0025154B" w:rsidRPr="00BE420A" w:rsidRDefault="00EC6B7E" w:rsidP="008D213F">
      <w:pPr>
        <w:numPr>
          <w:ilvl w:val="0"/>
          <w:numId w:val="3"/>
        </w:numPr>
        <w:suppressAutoHyphens/>
        <w:spacing w:after="0" w:line="240" w:lineRule="auto"/>
        <w:jc w:val="both"/>
        <w:rPr>
          <w:rFonts w:ascii="Marianne" w:hAnsi="Marianne"/>
          <w:sz w:val="18"/>
          <w:szCs w:val="18"/>
        </w:rPr>
      </w:pPr>
      <w:r w:rsidRPr="00BE420A">
        <w:rPr>
          <w:rFonts w:ascii="Marianne" w:hAnsi="Marianne"/>
          <w:sz w:val="18"/>
          <w:szCs w:val="18"/>
        </w:rPr>
        <w:t>Les nom et adresse de l’administration</w:t>
      </w:r>
      <w:r w:rsidR="0025154B" w:rsidRPr="00BE420A">
        <w:rPr>
          <w:rFonts w:ascii="Marianne" w:hAnsi="Marianne"/>
          <w:sz w:val="18"/>
          <w:szCs w:val="18"/>
        </w:rPr>
        <w:t> ;</w:t>
      </w:r>
    </w:p>
    <w:p w14:paraId="29B2237B" w14:textId="66F92964" w:rsidR="00EC6B7E" w:rsidRPr="00BE420A" w:rsidRDefault="00EC6B7E" w:rsidP="008D213F">
      <w:pPr>
        <w:numPr>
          <w:ilvl w:val="0"/>
          <w:numId w:val="3"/>
        </w:numPr>
        <w:suppressAutoHyphens/>
        <w:spacing w:after="0" w:line="240" w:lineRule="auto"/>
        <w:jc w:val="both"/>
        <w:rPr>
          <w:rFonts w:ascii="Marianne" w:hAnsi="Marianne"/>
          <w:sz w:val="18"/>
          <w:szCs w:val="18"/>
        </w:rPr>
      </w:pPr>
      <w:r w:rsidRPr="00BE420A">
        <w:rPr>
          <w:rFonts w:ascii="Marianne" w:hAnsi="Marianne"/>
          <w:sz w:val="18"/>
          <w:szCs w:val="18"/>
        </w:rPr>
        <w:t xml:space="preserve">Les prestations effectuées et leur prix, </w:t>
      </w:r>
      <w:r w:rsidR="0025154B" w:rsidRPr="00BE420A">
        <w:rPr>
          <w:rFonts w:ascii="Marianne" w:hAnsi="Marianne"/>
          <w:sz w:val="18"/>
          <w:szCs w:val="18"/>
        </w:rPr>
        <w:t>et l</w:t>
      </w:r>
      <w:r w:rsidRPr="00BE420A">
        <w:rPr>
          <w:rFonts w:ascii="Marianne" w:hAnsi="Marianne"/>
          <w:sz w:val="18"/>
          <w:szCs w:val="18"/>
        </w:rPr>
        <w:t>a date d’exécution ;</w:t>
      </w:r>
    </w:p>
    <w:p w14:paraId="3207EE24" w14:textId="5664B336" w:rsidR="00EC6B7E" w:rsidRPr="00BE420A" w:rsidRDefault="00EC6B7E" w:rsidP="008D213F">
      <w:pPr>
        <w:numPr>
          <w:ilvl w:val="0"/>
          <w:numId w:val="3"/>
        </w:numPr>
        <w:suppressAutoHyphens/>
        <w:spacing w:after="0" w:line="240" w:lineRule="auto"/>
        <w:jc w:val="both"/>
        <w:rPr>
          <w:rFonts w:ascii="Marianne" w:hAnsi="Marianne"/>
          <w:sz w:val="18"/>
          <w:szCs w:val="18"/>
        </w:rPr>
      </w:pPr>
      <w:r w:rsidRPr="00BE420A">
        <w:rPr>
          <w:rFonts w:ascii="Marianne" w:hAnsi="Marianne"/>
          <w:sz w:val="18"/>
          <w:szCs w:val="18"/>
        </w:rPr>
        <w:t>Le montant total hors taxe</w:t>
      </w:r>
      <w:r w:rsidR="009B75A3" w:rsidRPr="00BE420A">
        <w:rPr>
          <w:rFonts w:ascii="Marianne" w:hAnsi="Marianne"/>
          <w:sz w:val="18"/>
          <w:szCs w:val="18"/>
        </w:rPr>
        <w:t>s</w:t>
      </w:r>
      <w:r w:rsidRPr="00BE420A">
        <w:rPr>
          <w:rFonts w:ascii="Marianne" w:hAnsi="Marianne"/>
          <w:sz w:val="18"/>
          <w:szCs w:val="18"/>
        </w:rPr>
        <w:t xml:space="preserve"> de la prestation exécutée et le montant TTC ;</w:t>
      </w:r>
    </w:p>
    <w:p w14:paraId="7547A75A" w14:textId="77777777" w:rsidR="00DD2B4F" w:rsidRPr="00BE420A" w:rsidRDefault="00DD2B4F" w:rsidP="00DD2B4F">
      <w:pPr>
        <w:suppressAutoHyphens/>
        <w:spacing w:after="0" w:line="240" w:lineRule="auto"/>
        <w:jc w:val="both"/>
        <w:rPr>
          <w:rFonts w:ascii="Marianne" w:hAnsi="Marianne"/>
          <w:sz w:val="18"/>
          <w:szCs w:val="18"/>
        </w:rPr>
      </w:pPr>
    </w:p>
    <w:p w14:paraId="58EC2473" w14:textId="31E1F0CE" w:rsidR="00EC6B7E" w:rsidRPr="00BE420A" w:rsidRDefault="00EC6B7E" w:rsidP="00EC6B7E">
      <w:pPr>
        <w:suppressAutoHyphens/>
        <w:spacing w:after="0" w:line="240" w:lineRule="auto"/>
        <w:jc w:val="both"/>
        <w:rPr>
          <w:rFonts w:ascii="Marianne" w:hAnsi="Marianne"/>
          <w:sz w:val="18"/>
          <w:szCs w:val="18"/>
        </w:rPr>
      </w:pPr>
      <w:r w:rsidRPr="00BE420A">
        <w:rPr>
          <w:rFonts w:ascii="Marianne" w:hAnsi="Marianne"/>
          <w:sz w:val="18"/>
          <w:szCs w:val="18"/>
        </w:rPr>
        <w:t xml:space="preserve">Les retards de paiement éventuels ne constituent pas une cause illicite de suspension des obligations du titulaire. Tout refus de l’exécution des prestations pour ce motif est susceptible d’entraîner la résiliation unilatérale et sans indemnité </w:t>
      </w:r>
      <w:r w:rsidR="00BA6B93" w:rsidRPr="00BE420A">
        <w:rPr>
          <w:rFonts w:ascii="Marianne" w:eastAsia="Times New Roman" w:hAnsi="Marianne"/>
          <w:sz w:val="18"/>
          <w:szCs w:val="18"/>
          <w:lang w:eastAsia="zh-CN"/>
        </w:rPr>
        <w:t xml:space="preserve">du marché </w:t>
      </w:r>
      <w:r w:rsidRPr="00BE420A">
        <w:rPr>
          <w:rFonts w:ascii="Marianne" w:hAnsi="Marianne"/>
          <w:sz w:val="18"/>
          <w:szCs w:val="18"/>
        </w:rPr>
        <w:t>par l’administration aux torts exclusifs du titulaire.</w:t>
      </w:r>
    </w:p>
    <w:p w14:paraId="763F3A3F" w14:textId="77777777" w:rsidR="00C3442D" w:rsidRPr="00BE420A" w:rsidRDefault="00C3442D" w:rsidP="00DF6CC0">
      <w:pPr>
        <w:suppressAutoHyphens/>
        <w:spacing w:after="0" w:line="240" w:lineRule="auto"/>
        <w:jc w:val="both"/>
        <w:rPr>
          <w:rFonts w:ascii="Marianne" w:hAnsi="Marianne"/>
          <w:sz w:val="18"/>
          <w:szCs w:val="18"/>
        </w:rPr>
      </w:pPr>
    </w:p>
    <w:p w14:paraId="72AA875B" w14:textId="5A5283AC" w:rsidR="00A2712C" w:rsidRPr="0010394E" w:rsidRDefault="00A2712C" w:rsidP="0010394E">
      <w:pPr>
        <w:pStyle w:val="Style3"/>
        <w:numPr>
          <w:ilvl w:val="1"/>
          <w:numId w:val="69"/>
        </w:numPr>
        <w:spacing w:before="0"/>
        <w:rPr>
          <w:lang w:val="fr-FR"/>
        </w:rPr>
      </w:pPr>
      <w:bookmarkStart w:id="239" w:name="_Toc182993806"/>
      <w:bookmarkStart w:id="240" w:name="_Toc185352478"/>
      <w:r w:rsidRPr="0010394E">
        <w:rPr>
          <w:lang w:val="fr-FR"/>
        </w:rPr>
        <w:t>Facturation électronique obligatoire</w:t>
      </w:r>
      <w:bookmarkEnd w:id="239"/>
      <w:bookmarkEnd w:id="240"/>
    </w:p>
    <w:p w14:paraId="1317B3A9" w14:textId="77777777" w:rsidR="00A2712C" w:rsidRPr="00BE420A" w:rsidRDefault="00A2712C" w:rsidP="00A2712C">
      <w:pPr>
        <w:spacing w:after="0" w:line="240" w:lineRule="auto"/>
        <w:jc w:val="both"/>
        <w:rPr>
          <w:rFonts w:ascii="Marianne" w:eastAsia="Times New Roman" w:hAnsi="Marianne"/>
          <w:sz w:val="18"/>
          <w:szCs w:val="18"/>
          <w:lang w:eastAsia="fr-FR"/>
        </w:rPr>
      </w:pPr>
    </w:p>
    <w:p w14:paraId="0F5408C7" w14:textId="77777777" w:rsidR="00A2712C" w:rsidRPr="00BE420A" w:rsidRDefault="00A2712C" w:rsidP="00A2712C">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En application de l'ordonnance n° 2014-697 du 26 juin 2014 relative au développement de la facturation électronique, toutes les entreprises titulaires de marchés publics et leurs sous-traitants bénéficiant d'un paiement direct, doivent obligatoirement adresser leurs factures à l'administration sous format électronique.</w:t>
      </w:r>
    </w:p>
    <w:p w14:paraId="25E17E7B" w14:textId="77777777" w:rsidR="00A2712C" w:rsidRPr="00BE420A" w:rsidRDefault="00A2712C" w:rsidP="00A2712C">
      <w:pPr>
        <w:spacing w:after="0" w:line="240" w:lineRule="auto"/>
        <w:jc w:val="both"/>
        <w:rPr>
          <w:rFonts w:ascii="Marianne" w:eastAsia="Times New Roman" w:hAnsi="Marianne"/>
          <w:sz w:val="18"/>
          <w:szCs w:val="18"/>
          <w:lang w:eastAsia="fr-FR"/>
        </w:rPr>
      </w:pPr>
    </w:p>
    <w:p w14:paraId="56BDF366" w14:textId="77777777" w:rsidR="00417FE0" w:rsidRPr="00BE420A" w:rsidRDefault="00A2712C" w:rsidP="004F16D9">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lastRenderedPageBreak/>
        <w:t>Par conséquent, le titulaire et ses sous-traitants doivent obligatoirement transmettre leurs factures électroniques à</w:t>
      </w:r>
      <w:r w:rsidR="004F16D9" w:rsidRPr="00BE420A">
        <w:rPr>
          <w:rFonts w:ascii="Marianne" w:eastAsia="Times New Roman" w:hAnsi="Marianne"/>
          <w:sz w:val="18"/>
          <w:szCs w:val="18"/>
          <w:lang w:eastAsia="fr-FR"/>
        </w:rPr>
        <w:t xml:space="preserve"> par</w:t>
      </w:r>
      <w:r w:rsidR="006178E9" w:rsidRPr="00BE420A">
        <w:rPr>
          <w:rFonts w:ascii="Marianne" w:eastAsia="Times New Roman" w:hAnsi="Marianne"/>
          <w:sz w:val="18"/>
          <w:szCs w:val="18"/>
          <w:lang w:eastAsia="fr-FR"/>
        </w:rPr>
        <w:t xml:space="preserve">tir du portail Chorus Pro : </w:t>
      </w:r>
      <w:r w:rsidR="006178E9" w:rsidRPr="00BE420A">
        <w:rPr>
          <w:rFonts w:ascii="Marianne" w:eastAsia="Times New Roman" w:hAnsi="Marianne"/>
          <w:sz w:val="18"/>
          <w:szCs w:val="18"/>
          <w:lang w:eastAsia="fr-FR"/>
        </w:rPr>
        <w:tab/>
      </w:r>
    </w:p>
    <w:p w14:paraId="77634D50" w14:textId="77777777" w:rsidR="006D2634" w:rsidRPr="0010394E" w:rsidRDefault="00782789" w:rsidP="006D2634">
      <w:pPr>
        <w:spacing w:after="0" w:line="240" w:lineRule="auto"/>
        <w:jc w:val="center"/>
        <w:rPr>
          <w:rFonts w:ascii="Marianne" w:hAnsi="Marianne"/>
          <w:color w:val="0000FF"/>
          <w:sz w:val="18"/>
          <w:u w:val="single"/>
        </w:rPr>
      </w:pPr>
      <w:hyperlink r:id="rId15" w:history="1">
        <w:r w:rsidR="00A2712C" w:rsidRPr="00BE420A">
          <w:rPr>
            <w:rFonts w:ascii="Marianne" w:eastAsia="Times New Roman" w:hAnsi="Marianne"/>
            <w:color w:val="0000FF"/>
            <w:sz w:val="18"/>
            <w:szCs w:val="18"/>
            <w:u w:val="single"/>
            <w:lang w:eastAsia="fr-FR"/>
          </w:rPr>
          <w:t>https://chorus-pro.gouv.fr</w:t>
        </w:r>
      </w:hyperlink>
    </w:p>
    <w:p w14:paraId="270831C8" w14:textId="77777777" w:rsidR="006D2634" w:rsidRPr="0010394E" w:rsidRDefault="006D2634" w:rsidP="0010394E">
      <w:pPr>
        <w:spacing w:after="0" w:line="240" w:lineRule="auto"/>
        <w:rPr>
          <w:rFonts w:ascii="Marianne" w:hAnsi="Marianne"/>
          <w:color w:val="0000FF"/>
          <w:sz w:val="18"/>
          <w:u w:val="single"/>
        </w:rPr>
      </w:pPr>
    </w:p>
    <w:p w14:paraId="19C4CAD2" w14:textId="3799EC3A" w:rsidR="00A2712C" w:rsidRPr="0010394E" w:rsidRDefault="001F20A4" w:rsidP="0010394E">
      <w:pPr>
        <w:pStyle w:val="Style3"/>
        <w:numPr>
          <w:ilvl w:val="1"/>
          <w:numId w:val="69"/>
        </w:numPr>
        <w:spacing w:before="0"/>
        <w:rPr>
          <w:lang w:val="fr-FR"/>
        </w:rPr>
      </w:pPr>
      <w:r w:rsidRPr="0010394E">
        <w:rPr>
          <w:lang w:val="fr-FR"/>
        </w:rPr>
        <w:t xml:space="preserve"> </w:t>
      </w:r>
      <w:bookmarkStart w:id="241" w:name="_Toc182993807"/>
      <w:bookmarkStart w:id="242" w:name="_Toc185352479"/>
      <w:r w:rsidR="00A2712C" w:rsidRPr="0010394E">
        <w:rPr>
          <w:lang w:val="fr-FR"/>
        </w:rPr>
        <w:t>Modalités de transmission des factures dématérialisées</w:t>
      </w:r>
      <w:bookmarkEnd w:id="241"/>
      <w:bookmarkEnd w:id="242"/>
    </w:p>
    <w:p w14:paraId="2DA58885" w14:textId="77777777" w:rsidR="00A2712C" w:rsidRPr="00BE420A" w:rsidRDefault="00A2712C" w:rsidP="00A2712C">
      <w:pPr>
        <w:spacing w:after="0" w:line="240" w:lineRule="auto"/>
        <w:jc w:val="both"/>
        <w:rPr>
          <w:rFonts w:ascii="Marianne" w:eastAsia="Times New Roman" w:hAnsi="Marianne"/>
          <w:sz w:val="18"/>
          <w:szCs w:val="18"/>
          <w:lang w:eastAsia="fr-FR"/>
        </w:rPr>
      </w:pPr>
    </w:p>
    <w:p w14:paraId="427332EE" w14:textId="77777777" w:rsidR="00A2712C" w:rsidRPr="00BE420A" w:rsidRDefault="00A2712C" w:rsidP="00A2712C">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La transmission dématérialisée des factures doit être effectuée conformément aux dispositions du décret 2016-1478 du 2 novembre 2016 relatif au développement de la facturation électronique.</w:t>
      </w:r>
    </w:p>
    <w:p w14:paraId="58759B6B" w14:textId="77777777" w:rsidR="00A2712C" w:rsidRPr="00BE420A" w:rsidRDefault="00A2712C" w:rsidP="00A2712C">
      <w:pPr>
        <w:spacing w:after="0" w:line="240" w:lineRule="auto"/>
        <w:jc w:val="both"/>
        <w:rPr>
          <w:rFonts w:ascii="Marianne" w:eastAsia="Times New Roman" w:hAnsi="Marianne"/>
          <w:sz w:val="18"/>
          <w:szCs w:val="18"/>
          <w:lang w:eastAsia="fr-FR"/>
        </w:rPr>
      </w:pPr>
    </w:p>
    <w:p w14:paraId="32D8323C" w14:textId="77777777" w:rsidR="00A2712C" w:rsidRPr="00BE420A" w:rsidRDefault="00A2712C" w:rsidP="00A2712C">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Le titulaire a le choix entre 3 modes de dématérialisation :</w:t>
      </w:r>
    </w:p>
    <w:p w14:paraId="2B0C03E3" w14:textId="04ADECCD" w:rsidR="00A2712C" w:rsidRPr="00BE420A" w:rsidRDefault="00A2712C" w:rsidP="00213D45">
      <w:pPr>
        <w:numPr>
          <w:ilvl w:val="0"/>
          <w:numId w:val="7"/>
        </w:num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Dématérialisation par échanges de données informatisées (EDI) : la transmission se fait du système d'information du fournisseur vers Chorus Pro</w:t>
      </w:r>
      <w:hyperlink w:anchor="sdfootnote2sym" w:history="1">
        <w:r w:rsidRPr="00BE420A">
          <w:rPr>
            <w:rFonts w:ascii="Marianne" w:eastAsia="Times New Roman" w:hAnsi="Marianne"/>
            <w:sz w:val="18"/>
            <w:szCs w:val="18"/>
            <w:lang w:eastAsia="fr-FR"/>
          </w:rPr>
          <w:t>2</w:t>
        </w:r>
      </w:hyperlink>
      <w:r w:rsidR="00890DC4" w:rsidRPr="00BE420A">
        <w:rPr>
          <w:rFonts w:ascii="Marianne" w:eastAsia="Times New Roman" w:hAnsi="Marianne"/>
          <w:sz w:val="18"/>
          <w:szCs w:val="18"/>
          <w:lang w:eastAsia="fr-FR"/>
        </w:rPr>
        <w:t> ;</w:t>
      </w:r>
    </w:p>
    <w:p w14:paraId="06FDD803" w14:textId="07F8797D" w:rsidR="00A2712C" w:rsidRPr="00BE420A" w:rsidRDefault="00A2712C" w:rsidP="00213D45">
      <w:pPr>
        <w:numPr>
          <w:ilvl w:val="0"/>
          <w:numId w:val="7"/>
        </w:num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Saisie en ligne des fac</w:t>
      </w:r>
      <w:r w:rsidR="00890DC4" w:rsidRPr="00BE420A">
        <w:rPr>
          <w:rFonts w:ascii="Marianne" w:eastAsia="Times New Roman" w:hAnsi="Marianne"/>
          <w:sz w:val="18"/>
          <w:szCs w:val="18"/>
          <w:lang w:eastAsia="fr-FR"/>
        </w:rPr>
        <w:t>tures sur le portail Chorus Pro ;</w:t>
      </w:r>
    </w:p>
    <w:p w14:paraId="53549593" w14:textId="77777777" w:rsidR="00A2712C" w:rsidRPr="00BE420A" w:rsidRDefault="00A2712C" w:rsidP="00213D45">
      <w:pPr>
        <w:numPr>
          <w:ilvl w:val="0"/>
          <w:numId w:val="7"/>
        </w:num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 xml:space="preserve">Dépôt d'une facture sous le format </w:t>
      </w:r>
      <w:proofErr w:type="spellStart"/>
      <w:r w:rsidRPr="00BE420A">
        <w:rPr>
          <w:rFonts w:ascii="Marianne" w:eastAsia="Times New Roman" w:hAnsi="Marianne"/>
          <w:sz w:val="18"/>
          <w:szCs w:val="18"/>
          <w:lang w:eastAsia="fr-FR"/>
        </w:rPr>
        <w:t>pdf</w:t>
      </w:r>
      <w:proofErr w:type="spellEnd"/>
      <w:r w:rsidRPr="00BE420A">
        <w:rPr>
          <w:rFonts w:ascii="Marianne" w:eastAsia="Times New Roman" w:hAnsi="Marianne"/>
          <w:sz w:val="18"/>
          <w:szCs w:val="18"/>
          <w:lang w:eastAsia="fr-FR"/>
        </w:rPr>
        <w:t xml:space="preserve"> sur le portail Chorus Pro.</w:t>
      </w:r>
    </w:p>
    <w:p w14:paraId="6EFB01DD" w14:textId="77777777" w:rsidR="00A2712C" w:rsidRPr="006B0A98" w:rsidRDefault="00A2712C" w:rsidP="00A2712C">
      <w:pPr>
        <w:spacing w:after="0" w:line="240" w:lineRule="auto"/>
        <w:jc w:val="both"/>
        <w:rPr>
          <w:rFonts w:ascii="Times New Roman" w:eastAsia="Times New Roman" w:hAnsi="Times New Roman"/>
          <w:lang w:eastAsia="fr-FR"/>
        </w:rPr>
      </w:pPr>
    </w:p>
    <w:p w14:paraId="2E8376D8" w14:textId="77777777" w:rsidR="00A2712C" w:rsidRPr="00BE420A" w:rsidRDefault="00A2712C" w:rsidP="00A2712C">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Une brochure explicative de la procédure à suivre est disponible sur le site :</w:t>
      </w:r>
    </w:p>
    <w:p w14:paraId="0473042E" w14:textId="77777777" w:rsidR="00A2712C" w:rsidRPr="00BE420A" w:rsidRDefault="00A2712C" w:rsidP="00A2712C">
      <w:pPr>
        <w:spacing w:after="0" w:line="240" w:lineRule="auto"/>
        <w:jc w:val="center"/>
        <w:rPr>
          <w:rFonts w:ascii="Marianne" w:eastAsia="Times New Roman" w:hAnsi="Marianne"/>
          <w:color w:val="0000FF"/>
          <w:sz w:val="18"/>
          <w:szCs w:val="18"/>
          <w:u w:val="single"/>
          <w:lang w:eastAsia="fr-FR"/>
        </w:rPr>
      </w:pPr>
      <w:r w:rsidRPr="00BE420A">
        <w:rPr>
          <w:rFonts w:ascii="Marianne" w:eastAsia="Times New Roman" w:hAnsi="Marianne"/>
          <w:sz w:val="18"/>
          <w:szCs w:val="18"/>
          <w:lang w:eastAsia="fr-FR"/>
        </w:rPr>
        <w:fldChar w:fldCharType="begin"/>
      </w:r>
      <w:r w:rsidRPr="00BE420A">
        <w:rPr>
          <w:rFonts w:ascii="Marianne" w:eastAsia="Times New Roman" w:hAnsi="Marianne"/>
          <w:sz w:val="18"/>
          <w:szCs w:val="18"/>
          <w:lang w:eastAsia="fr-FR"/>
        </w:rPr>
        <w:instrText xml:space="preserve"> HYPERLINK "http://www.economie.gouv.fr/aife/facturation-electronique" </w:instrText>
      </w:r>
      <w:r w:rsidRPr="00BE420A">
        <w:rPr>
          <w:rFonts w:ascii="Marianne" w:eastAsia="Times New Roman" w:hAnsi="Marianne"/>
          <w:sz w:val="18"/>
          <w:szCs w:val="18"/>
          <w:lang w:eastAsia="fr-FR"/>
        </w:rPr>
        <w:fldChar w:fldCharType="separate"/>
      </w:r>
      <w:r w:rsidRPr="00BE420A">
        <w:rPr>
          <w:rFonts w:ascii="Marianne" w:eastAsia="Times New Roman" w:hAnsi="Marianne"/>
          <w:color w:val="0000FF"/>
          <w:sz w:val="18"/>
          <w:szCs w:val="18"/>
          <w:u w:val="single"/>
          <w:lang w:eastAsia="fr-FR"/>
        </w:rPr>
        <w:t>http://www.economie.gouv.fr/aife/facturation-electronique</w:t>
      </w:r>
    </w:p>
    <w:p w14:paraId="5CA2D61B" w14:textId="77777777" w:rsidR="006D2634" w:rsidRDefault="00A2712C" w:rsidP="006D2634">
      <w:pPr>
        <w:spacing w:after="0" w:line="240" w:lineRule="auto"/>
        <w:jc w:val="both"/>
        <w:rPr>
          <w:rFonts w:ascii="Marianne" w:hAnsi="Marianne"/>
          <w:sz w:val="18"/>
          <w:szCs w:val="18"/>
          <w:lang w:eastAsia="fr-FR"/>
        </w:rPr>
      </w:pPr>
      <w:r w:rsidRPr="00BE420A">
        <w:rPr>
          <w:rFonts w:ascii="Marianne" w:hAnsi="Marianne"/>
          <w:sz w:val="18"/>
          <w:szCs w:val="18"/>
          <w:lang w:eastAsia="fr-FR"/>
        </w:rPr>
        <w:fldChar w:fldCharType="end"/>
      </w:r>
    </w:p>
    <w:p w14:paraId="3D0A4A5C" w14:textId="5CA90E9F" w:rsidR="005E1BBF" w:rsidRPr="0010394E" w:rsidRDefault="001F20A4" w:rsidP="0010394E">
      <w:pPr>
        <w:pStyle w:val="Style3"/>
        <w:numPr>
          <w:ilvl w:val="1"/>
          <w:numId w:val="69"/>
        </w:numPr>
        <w:spacing w:before="0"/>
        <w:rPr>
          <w:lang w:val="fr-FR"/>
        </w:rPr>
      </w:pPr>
      <w:r w:rsidRPr="0010394E">
        <w:rPr>
          <w:lang w:val="fr-FR"/>
        </w:rPr>
        <w:t xml:space="preserve"> </w:t>
      </w:r>
      <w:bookmarkStart w:id="243" w:name="_Toc182993808"/>
      <w:bookmarkStart w:id="244" w:name="_Toc185352480"/>
      <w:r w:rsidR="005E1BBF" w:rsidRPr="0010394E">
        <w:rPr>
          <w:lang w:val="fr-FR"/>
        </w:rPr>
        <w:t>Acceptation du montant de la facture</w:t>
      </w:r>
      <w:bookmarkEnd w:id="243"/>
      <w:bookmarkEnd w:id="244"/>
    </w:p>
    <w:p w14:paraId="4ED39213" w14:textId="77777777" w:rsidR="005E1BBF" w:rsidRPr="00BE420A" w:rsidRDefault="005E1BBF" w:rsidP="00BE420A">
      <w:pPr>
        <w:spacing w:after="0" w:line="240" w:lineRule="auto"/>
        <w:jc w:val="both"/>
        <w:rPr>
          <w:rFonts w:ascii="Marianne" w:eastAsia="Times New Roman" w:hAnsi="Marianne"/>
          <w:sz w:val="18"/>
          <w:szCs w:val="18"/>
          <w:lang w:eastAsia="fr-FR"/>
        </w:rPr>
      </w:pPr>
    </w:p>
    <w:p w14:paraId="2597B6E6" w14:textId="77777777" w:rsidR="005E1BBF" w:rsidRPr="00BE420A" w:rsidRDefault="005E1BBF" w:rsidP="00BE420A">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 xml:space="preserve">L’administration vérifie le montant indiqué sur la facture. Elle le complète éventuellement en calculant les avances à rembourser, les pénalités et les réfactions imposées. </w:t>
      </w:r>
    </w:p>
    <w:p w14:paraId="485060C8" w14:textId="77777777" w:rsidR="005E1BBF" w:rsidRPr="00BE420A" w:rsidRDefault="005E1BBF" w:rsidP="00BE420A">
      <w:pPr>
        <w:spacing w:after="0" w:line="240" w:lineRule="auto"/>
        <w:jc w:val="both"/>
        <w:rPr>
          <w:rFonts w:ascii="Marianne" w:eastAsia="Times New Roman" w:hAnsi="Marianne"/>
          <w:sz w:val="18"/>
          <w:szCs w:val="18"/>
          <w:lang w:eastAsia="fr-FR"/>
        </w:rPr>
      </w:pPr>
    </w:p>
    <w:p w14:paraId="4E9DC095" w14:textId="77777777" w:rsidR="005E1BBF" w:rsidRPr="00BE420A" w:rsidRDefault="005E1BBF" w:rsidP="00BE420A">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 xml:space="preserve">Le montant de la somme à régler au titulaire est arrêté par l’administration. Il est notifié au titulaire si la demande de paiement a été modifiée ou si elle a été complétée comme il est dit à l’alinéa précédent. </w:t>
      </w:r>
    </w:p>
    <w:p w14:paraId="14F1EB80" w14:textId="77777777" w:rsidR="005E1BBF" w:rsidRPr="00BE420A" w:rsidRDefault="005E1BBF" w:rsidP="00BE420A">
      <w:pPr>
        <w:spacing w:after="0" w:line="240" w:lineRule="auto"/>
        <w:jc w:val="both"/>
        <w:rPr>
          <w:rFonts w:ascii="Marianne" w:eastAsia="Times New Roman" w:hAnsi="Marianne"/>
          <w:sz w:val="18"/>
          <w:szCs w:val="18"/>
          <w:lang w:eastAsia="fr-FR"/>
        </w:rPr>
      </w:pPr>
    </w:p>
    <w:p w14:paraId="1FE43909" w14:textId="77777777" w:rsidR="005E1BBF" w:rsidRPr="00BE420A" w:rsidRDefault="005E1BBF" w:rsidP="00BE420A">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Passé un délai de trente jours à compter de cette notification, le titulaire est réputé, par son silence, avoir accepté ce montant.</w:t>
      </w:r>
    </w:p>
    <w:p w14:paraId="116CD634" w14:textId="77777777" w:rsidR="005E1BBF" w:rsidRPr="00BE420A" w:rsidRDefault="005E1BBF" w:rsidP="00F44304">
      <w:pPr>
        <w:spacing w:after="0" w:line="240" w:lineRule="auto"/>
        <w:jc w:val="both"/>
        <w:rPr>
          <w:rFonts w:ascii="Marianne" w:eastAsia="Times New Roman" w:hAnsi="Marianne"/>
          <w:sz w:val="18"/>
          <w:szCs w:val="18"/>
          <w:lang w:eastAsia="fr-FR"/>
        </w:rPr>
      </w:pPr>
    </w:p>
    <w:p w14:paraId="17624AC1" w14:textId="17EB0F1D" w:rsidR="00DF6CC0" w:rsidRPr="0010394E" w:rsidRDefault="001F20A4" w:rsidP="0010394E">
      <w:pPr>
        <w:pStyle w:val="Style3"/>
        <w:numPr>
          <w:ilvl w:val="1"/>
          <w:numId w:val="69"/>
        </w:numPr>
        <w:spacing w:before="0"/>
        <w:rPr>
          <w:lang w:val="fr-FR"/>
        </w:rPr>
      </w:pPr>
      <w:r w:rsidRPr="0010394E">
        <w:rPr>
          <w:lang w:val="fr-FR"/>
        </w:rPr>
        <w:t xml:space="preserve"> </w:t>
      </w:r>
      <w:bookmarkStart w:id="245" w:name="_Toc182993809"/>
      <w:bookmarkStart w:id="246" w:name="_Toc185352481"/>
      <w:r w:rsidR="00A2712C" w:rsidRPr="0010394E">
        <w:rPr>
          <w:lang w:val="fr-FR"/>
        </w:rPr>
        <w:t xml:space="preserve">Délai de paiement - </w:t>
      </w:r>
      <w:r w:rsidR="00DF6CC0" w:rsidRPr="0010394E">
        <w:rPr>
          <w:lang w:val="fr-FR"/>
        </w:rPr>
        <w:t>Intérêts moratoires</w:t>
      </w:r>
      <w:bookmarkEnd w:id="245"/>
      <w:bookmarkEnd w:id="246"/>
    </w:p>
    <w:p w14:paraId="30DA9AFE" w14:textId="77777777" w:rsidR="00DF6CC0" w:rsidRPr="00BE420A" w:rsidRDefault="00DF6CC0" w:rsidP="00B84A3A">
      <w:pPr>
        <w:spacing w:after="0" w:line="240" w:lineRule="auto"/>
        <w:jc w:val="both"/>
        <w:rPr>
          <w:rFonts w:ascii="Marianne" w:eastAsia="Times New Roman" w:hAnsi="Marianne"/>
          <w:sz w:val="18"/>
          <w:szCs w:val="18"/>
          <w:lang w:eastAsia="fr-FR"/>
        </w:rPr>
      </w:pPr>
    </w:p>
    <w:p w14:paraId="4D78C3AF" w14:textId="77777777" w:rsidR="00DF6CC0" w:rsidRPr="00BE420A" w:rsidRDefault="00DF6CC0" w:rsidP="00B84A3A">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 xml:space="preserve">Les sommes dues sont payées conformément aux dispositions </w:t>
      </w:r>
      <w:r w:rsidR="00722B82" w:rsidRPr="00BE420A">
        <w:rPr>
          <w:rFonts w:ascii="Marianne" w:eastAsia="Times New Roman" w:hAnsi="Marianne"/>
          <w:sz w:val="18"/>
          <w:szCs w:val="18"/>
          <w:lang w:eastAsia="fr-FR"/>
        </w:rPr>
        <w:t xml:space="preserve">du code de la </w:t>
      </w:r>
      <w:r w:rsidRPr="00BE420A">
        <w:rPr>
          <w:rFonts w:ascii="Marianne" w:eastAsia="Times New Roman" w:hAnsi="Marianne"/>
          <w:sz w:val="18"/>
          <w:szCs w:val="18"/>
          <w:lang w:eastAsia="fr-FR"/>
        </w:rPr>
        <w:t>commande publique.</w:t>
      </w:r>
    </w:p>
    <w:p w14:paraId="2CF8005E" w14:textId="77777777" w:rsidR="00DF6CC0" w:rsidRPr="00BE420A" w:rsidRDefault="00DF6CC0" w:rsidP="00B84A3A">
      <w:pPr>
        <w:spacing w:after="0" w:line="240" w:lineRule="auto"/>
        <w:jc w:val="both"/>
        <w:rPr>
          <w:rFonts w:ascii="Marianne" w:eastAsia="Times New Roman" w:hAnsi="Marianne"/>
          <w:sz w:val="18"/>
          <w:szCs w:val="18"/>
          <w:lang w:eastAsia="fr-FR"/>
        </w:rPr>
      </w:pPr>
    </w:p>
    <w:p w14:paraId="4132F04A" w14:textId="5885AE28" w:rsidR="00DF6CC0" w:rsidRPr="00BE420A" w:rsidRDefault="00DF6CC0" w:rsidP="00B84A3A">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Le délai de paiement est fixé à 30 jours</w:t>
      </w:r>
      <w:r w:rsidR="00C944DF">
        <w:rPr>
          <w:rFonts w:ascii="Marianne" w:eastAsia="Times New Roman" w:hAnsi="Marianne"/>
          <w:sz w:val="18"/>
          <w:szCs w:val="18"/>
          <w:lang w:eastAsia="fr-FR"/>
        </w:rPr>
        <w:t xml:space="preserve"> (trente jours)</w:t>
      </w:r>
      <w:r w:rsidR="00467930" w:rsidRPr="00BE420A">
        <w:rPr>
          <w:rFonts w:ascii="Marianne" w:eastAsia="Times New Roman" w:hAnsi="Marianne"/>
          <w:sz w:val="18"/>
          <w:szCs w:val="18"/>
          <w:lang w:eastAsia="fr-FR"/>
        </w:rPr>
        <w:t xml:space="preserve"> à compter de la date de certification du service fait si celle-ci est postérieure à la date de réception de la facture.</w:t>
      </w:r>
      <w:r w:rsidRPr="00BE420A">
        <w:rPr>
          <w:rFonts w:ascii="Marianne" w:eastAsia="Times New Roman" w:hAnsi="Marianne"/>
          <w:sz w:val="18"/>
          <w:szCs w:val="18"/>
          <w:lang w:eastAsia="fr-FR"/>
        </w:rPr>
        <w:t xml:space="preserve"> La date de début du délai est déterminée selon les modalités </w:t>
      </w:r>
      <w:r w:rsidR="00722B82" w:rsidRPr="00BE420A">
        <w:rPr>
          <w:rFonts w:ascii="Marianne" w:eastAsia="Times New Roman" w:hAnsi="Marianne"/>
          <w:sz w:val="18"/>
          <w:szCs w:val="18"/>
          <w:lang w:eastAsia="fr-FR"/>
        </w:rPr>
        <w:t>« Déclenchement du délai de pai</w:t>
      </w:r>
      <w:r w:rsidR="008F2BD2" w:rsidRPr="00BE420A">
        <w:rPr>
          <w:rFonts w:ascii="Marianne" w:eastAsia="Times New Roman" w:hAnsi="Marianne"/>
          <w:sz w:val="18"/>
          <w:szCs w:val="18"/>
          <w:lang w:eastAsia="fr-FR"/>
        </w:rPr>
        <w:t>e</w:t>
      </w:r>
      <w:r w:rsidR="00722B82" w:rsidRPr="00BE420A">
        <w:rPr>
          <w:rFonts w:ascii="Marianne" w:eastAsia="Times New Roman" w:hAnsi="Marianne"/>
          <w:sz w:val="18"/>
          <w:szCs w:val="18"/>
          <w:lang w:eastAsia="fr-FR"/>
        </w:rPr>
        <w:t>ment »</w:t>
      </w:r>
      <w:r w:rsidRPr="00BE420A">
        <w:rPr>
          <w:rFonts w:ascii="Marianne" w:eastAsia="Times New Roman" w:hAnsi="Marianne"/>
          <w:sz w:val="18"/>
          <w:szCs w:val="18"/>
          <w:lang w:eastAsia="fr-FR"/>
        </w:rPr>
        <w:t xml:space="preserve"> du </w:t>
      </w:r>
      <w:r w:rsidR="00722B82" w:rsidRPr="00BE420A">
        <w:rPr>
          <w:rFonts w:ascii="Marianne" w:eastAsia="Times New Roman" w:hAnsi="Marianne"/>
          <w:sz w:val="18"/>
          <w:szCs w:val="18"/>
          <w:lang w:eastAsia="fr-FR"/>
        </w:rPr>
        <w:t>code</w:t>
      </w:r>
      <w:r w:rsidRPr="00BE420A">
        <w:rPr>
          <w:rFonts w:ascii="Marianne" w:eastAsia="Times New Roman" w:hAnsi="Marianne"/>
          <w:sz w:val="18"/>
          <w:szCs w:val="18"/>
          <w:lang w:eastAsia="fr-FR"/>
        </w:rPr>
        <w:t xml:space="preserve"> </w:t>
      </w:r>
      <w:r w:rsidR="008F2BD2" w:rsidRPr="00BE420A">
        <w:rPr>
          <w:rFonts w:ascii="Marianne" w:eastAsia="Times New Roman" w:hAnsi="Marianne"/>
          <w:sz w:val="18"/>
          <w:szCs w:val="18"/>
          <w:lang w:eastAsia="fr-FR"/>
        </w:rPr>
        <w:t>susvisé</w:t>
      </w:r>
      <w:r w:rsidRPr="00BE420A">
        <w:rPr>
          <w:rFonts w:ascii="Marianne" w:eastAsia="Times New Roman" w:hAnsi="Marianne"/>
          <w:sz w:val="18"/>
          <w:szCs w:val="18"/>
          <w:lang w:eastAsia="fr-FR"/>
        </w:rPr>
        <w:t>.</w:t>
      </w:r>
    </w:p>
    <w:p w14:paraId="5A390E10" w14:textId="77777777" w:rsidR="00DF6CC0" w:rsidRPr="00BE420A" w:rsidRDefault="00DF6CC0" w:rsidP="00B84A3A">
      <w:pPr>
        <w:spacing w:after="0" w:line="240" w:lineRule="auto"/>
        <w:jc w:val="both"/>
        <w:rPr>
          <w:rFonts w:ascii="Marianne" w:eastAsia="Times New Roman" w:hAnsi="Marianne"/>
          <w:sz w:val="18"/>
          <w:szCs w:val="18"/>
          <w:lang w:eastAsia="fr-FR"/>
        </w:rPr>
      </w:pPr>
    </w:p>
    <w:p w14:paraId="59DD6B14" w14:textId="77777777" w:rsidR="000B7D9F" w:rsidRPr="00BE420A" w:rsidRDefault="00DF6CC0" w:rsidP="00B84A3A">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Lorsque les sommes dues en principal ne sont pas mises en paiement à l'ex</w:t>
      </w:r>
      <w:r w:rsidR="001F028B" w:rsidRPr="00BE420A">
        <w:rPr>
          <w:rFonts w:ascii="Marianne" w:eastAsia="Times New Roman" w:hAnsi="Marianne"/>
          <w:sz w:val="18"/>
          <w:szCs w:val="18"/>
          <w:lang w:eastAsia="fr-FR"/>
        </w:rPr>
        <w:t>pi</w:t>
      </w:r>
      <w:r w:rsidRPr="00BE420A">
        <w:rPr>
          <w:rFonts w:ascii="Marianne" w:eastAsia="Times New Roman" w:hAnsi="Marianne"/>
          <w:sz w:val="18"/>
          <w:szCs w:val="18"/>
          <w:lang w:eastAsia="fr-FR"/>
        </w:rPr>
        <w:t>ration du délai de paiement, le titulaire a droit, sans qu'il ait à les demander, au versement des intérêts moratoires et de l'indemnité forfaitaire pour frais de recouvrement</w:t>
      </w:r>
      <w:r w:rsidR="005C5482" w:rsidRPr="00BE420A">
        <w:rPr>
          <w:rFonts w:ascii="Marianne" w:eastAsia="Times New Roman" w:hAnsi="Marianne"/>
          <w:sz w:val="18"/>
          <w:szCs w:val="18"/>
          <w:lang w:eastAsia="fr-FR"/>
        </w:rPr>
        <w:t> :</w:t>
      </w:r>
    </w:p>
    <w:p w14:paraId="1E61D45B" w14:textId="77777777" w:rsidR="00DF6CC0" w:rsidRPr="00BE420A" w:rsidRDefault="00FE6185" w:rsidP="003F5BE3">
      <w:pPr>
        <w:numPr>
          <w:ilvl w:val="0"/>
          <w:numId w:val="10"/>
        </w:num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w:t>
      </w:r>
      <w:r w:rsidR="00DF6CC0" w:rsidRPr="00BE420A">
        <w:rPr>
          <w:rFonts w:ascii="Marianne" w:eastAsia="Times New Roman" w:hAnsi="Marianne"/>
          <w:sz w:val="18"/>
          <w:szCs w:val="18"/>
          <w:lang w:eastAsia="fr-FR"/>
        </w:rPr>
        <w:t>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w:t>
      </w:r>
      <w:r w:rsidR="001F028B" w:rsidRPr="00BE420A">
        <w:rPr>
          <w:rFonts w:ascii="Marianne" w:eastAsia="Times New Roman" w:hAnsi="Marianne"/>
          <w:sz w:val="18"/>
          <w:szCs w:val="18"/>
          <w:lang w:eastAsia="fr-FR"/>
        </w:rPr>
        <w:t>pi</w:t>
      </w:r>
      <w:r w:rsidR="00DF6CC0" w:rsidRPr="00BE420A">
        <w:rPr>
          <w:rFonts w:ascii="Marianne" w:eastAsia="Times New Roman" w:hAnsi="Marianne"/>
          <w:sz w:val="18"/>
          <w:szCs w:val="18"/>
          <w:lang w:eastAsia="fr-FR"/>
        </w:rPr>
        <w:t xml:space="preserve">ration du délai de paiement jusqu'à la date de mise en paiement </w:t>
      </w:r>
      <w:r w:rsidR="00F979B8" w:rsidRPr="00BE420A">
        <w:rPr>
          <w:rFonts w:ascii="Marianne" w:eastAsia="Times New Roman" w:hAnsi="Marianne"/>
          <w:sz w:val="18"/>
          <w:szCs w:val="18"/>
          <w:lang w:eastAsia="fr-FR"/>
        </w:rPr>
        <w:t>du principal inclus</w:t>
      </w:r>
      <w:r w:rsidR="00DF6CC0" w:rsidRPr="00BE420A">
        <w:rPr>
          <w:rFonts w:ascii="Marianne" w:eastAsia="Times New Roman" w:hAnsi="Marianne"/>
          <w:sz w:val="18"/>
          <w:szCs w:val="18"/>
          <w:lang w:eastAsia="fr-FR"/>
        </w:rPr>
        <w:t xml:space="preserve"> et sont calculés sur le montant total du paiement toutes taxes comprises, diminué des éventuelles pénalités.</w:t>
      </w:r>
    </w:p>
    <w:p w14:paraId="2A1C64BA" w14:textId="77777777" w:rsidR="00DF6CC0" w:rsidRPr="00BE420A" w:rsidRDefault="00FE6185" w:rsidP="003F5BE3">
      <w:pPr>
        <w:numPr>
          <w:ilvl w:val="0"/>
          <w:numId w:val="10"/>
        </w:num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w:t>
      </w:r>
      <w:r w:rsidR="00DF6CC0" w:rsidRPr="00BE420A">
        <w:rPr>
          <w:rFonts w:ascii="Marianne" w:eastAsia="Times New Roman" w:hAnsi="Marianne"/>
          <w:sz w:val="18"/>
          <w:szCs w:val="18"/>
          <w:lang w:eastAsia="fr-FR"/>
        </w:rPr>
        <w:t>e montant de l'indemnité forfaitaire pour frais de recouvrement est fixé à 40 euros.</w:t>
      </w:r>
    </w:p>
    <w:p w14:paraId="1E50F9DB" w14:textId="77777777" w:rsidR="00E770B6" w:rsidRPr="00BE420A" w:rsidRDefault="00FE6185" w:rsidP="003F5BE3">
      <w:pPr>
        <w:numPr>
          <w:ilvl w:val="0"/>
          <w:numId w:val="10"/>
        </w:num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w:t>
      </w:r>
      <w:r w:rsidR="00DF6CC0" w:rsidRPr="00BE420A">
        <w:rPr>
          <w:rFonts w:ascii="Marianne" w:eastAsia="Times New Roman" w:hAnsi="Marianne"/>
          <w:sz w:val="18"/>
          <w:szCs w:val="18"/>
          <w:lang w:eastAsia="fr-FR"/>
        </w:rPr>
        <w:t xml:space="preserve">es intérêts moratoires et l'indemnité forfaitaire pour frais de recouvrement sont payés dans un délai de quarante-cinq jours suivant la </w:t>
      </w:r>
      <w:r w:rsidR="00FA2F6E" w:rsidRPr="00BE420A">
        <w:rPr>
          <w:rFonts w:ascii="Marianne" w:eastAsia="Times New Roman" w:hAnsi="Marianne"/>
          <w:sz w:val="18"/>
          <w:szCs w:val="18"/>
          <w:lang w:eastAsia="fr-FR"/>
        </w:rPr>
        <w:t xml:space="preserve">mise en paiement du principal. </w:t>
      </w:r>
    </w:p>
    <w:p w14:paraId="238E0893" w14:textId="77777777" w:rsidR="00B56EE7" w:rsidRPr="00BE420A" w:rsidRDefault="00B56EE7" w:rsidP="00B84A3A">
      <w:pPr>
        <w:suppressAutoHyphens/>
        <w:spacing w:after="0" w:line="240" w:lineRule="auto"/>
        <w:jc w:val="both"/>
        <w:rPr>
          <w:rFonts w:ascii="Marianne" w:eastAsia="Times New Roman" w:hAnsi="Marianne"/>
          <w:sz w:val="18"/>
          <w:szCs w:val="18"/>
          <w:lang w:eastAsia="zh-CN"/>
        </w:rPr>
      </w:pPr>
    </w:p>
    <w:p w14:paraId="1AEBA3DB" w14:textId="2FAF8C80" w:rsidR="00DF6CC0" w:rsidRPr="0010394E" w:rsidRDefault="001F20A4" w:rsidP="0010394E">
      <w:pPr>
        <w:pStyle w:val="Style3"/>
        <w:numPr>
          <w:ilvl w:val="1"/>
          <w:numId w:val="69"/>
        </w:numPr>
        <w:spacing w:before="0"/>
        <w:rPr>
          <w:lang w:val="fr-FR"/>
        </w:rPr>
      </w:pPr>
      <w:r w:rsidRPr="0010394E">
        <w:rPr>
          <w:lang w:val="fr-FR"/>
        </w:rPr>
        <w:t xml:space="preserve"> </w:t>
      </w:r>
      <w:bookmarkStart w:id="247" w:name="_Toc182993810"/>
      <w:bookmarkStart w:id="248" w:name="_Toc185352482"/>
      <w:r w:rsidR="00A2712C" w:rsidRPr="0010394E">
        <w:rPr>
          <w:lang w:val="fr-FR"/>
        </w:rPr>
        <w:t>Références du RIB</w:t>
      </w:r>
      <w:bookmarkEnd w:id="247"/>
      <w:bookmarkEnd w:id="248"/>
    </w:p>
    <w:p w14:paraId="5CF9C1BA" w14:textId="77777777" w:rsidR="00DF6CC0" w:rsidRPr="00BE420A" w:rsidRDefault="00DF6CC0" w:rsidP="00BE420A">
      <w:pPr>
        <w:spacing w:after="0" w:line="240" w:lineRule="auto"/>
        <w:jc w:val="both"/>
        <w:rPr>
          <w:rFonts w:ascii="Marianne" w:eastAsia="Times New Roman" w:hAnsi="Marianne"/>
          <w:sz w:val="18"/>
          <w:szCs w:val="18"/>
          <w:lang w:eastAsia="fr-FR"/>
        </w:rPr>
      </w:pPr>
    </w:p>
    <w:p w14:paraId="7489ED1C" w14:textId="77777777" w:rsidR="00DF6CC0" w:rsidRPr="00BE420A" w:rsidRDefault="00DF6CC0"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Le paiement est effectué sur demande de pa</w:t>
      </w:r>
      <w:r w:rsidR="003A48B4" w:rsidRPr="00BE420A">
        <w:rPr>
          <w:rFonts w:ascii="Marianne" w:eastAsia="Times New Roman" w:hAnsi="Marianne"/>
          <w:sz w:val="18"/>
          <w:szCs w:val="18"/>
          <w:lang w:eastAsia="fr-FR"/>
        </w:rPr>
        <w:t>iement émise par le titulaire</w:t>
      </w:r>
      <w:r w:rsidRPr="00BE420A">
        <w:rPr>
          <w:rFonts w:ascii="Marianne" w:eastAsia="Times New Roman" w:hAnsi="Marianne"/>
          <w:sz w:val="18"/>
          <w:szCs w:val="18"/>
          <w:lang w:eastAsia="fr-FR"/>
        </w:rPr>
        <w:t xml:space="preserve"> </w:t>
      </w:r>
      <w:r w:rsidR="003A48B4" w:rsidRPr="00BE420A">
        <w:rPr>
          <w:rFonts w:ascii="Marianne" w:eastAsia="Times New Roman" w:hAnsi="Marianne"/>
          <w:sz w:val="18"/>
          <w:szCs w:val="18"/>
          <w:lang w:eastAsia="fr-FR"/>
        </w:rPr>
        <w:t xml:space="preserve">et </w:t>
      </w:r>
      <w:r w:rsidRPr="00BE420A">
        <w:rPr>
          <w:rFonts w:ascii="Marianne" w:eastAsia="Times New Roman" w:hAnsi="Marianne"/>
          <w:sz w:val="18"/>
          <w:szCs w:val="18"/>
          <w:lang w:eastAsia="fr-FR"/>
        </w:rPr>
        <w:t xml:space="preserve">après attestation du service fait par l'administration. </w:t>
      </w:r>
    </w:p>
    <w:p w14:paraId="6A5A44A1"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2407BF43" w14:textId="54E89AAA" w:rsidR="00DF6CC0" w:rsidRPr="00BE420A" w:rsidRDefault="00DF6CC0"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lastRenderedPageBreak/>
        <w:t>Les paiements seront effectués par virement</w:t>
      </w:r>
      <w:r w:rsidR="007F444F" w:rsidRPr="00BE420A">
        <w:rPr>
          <w:rFonts w:ascii="Marianne" w:eastAsia="Times New Roman" w:hAnsi="Marianne"/>
          <w:sz w:val="18"/>
          <w:szCs w:val="18"/>
          <w:lang w:eastAsia="fr-FR"/>
        </w:rPr>
        <w:t xml:space="preserve"> </w:t>
      </w:r>
      <w:r w:rsidRPr="00BE420A">
        <w:rPr>
          <w:rFonts w:ascii="Marianne" w:eastAsia="Times New Roman" w:hAnsi="Marianne"/>
          <w:sz w:val="18"/>
          <w:szCs w:val="18"/>
          <w:lang w:eastAsia="fr-FR"/>
        </w:rPr>
        <w:t xml:space="preserve">au compte du titulaire. </w:t>
      </w:r>
    </w:p>
    <w:p w14:paraId="584140F5" w14:textId="77777777" w:rsidR="00DF6CC0" w:rsidRPr="00BE420A" w:rsidRDefault="00DF6CC0" w:rsidP="00BE420A">
      <w:pPr>
        <w:spacing w:after="0" w:line="240" w:lineRule="auto"/>
        <w:jc w:val="both"/>
        <w:rPr>
          <w:rFonts w:ascii="Marianne" w:eastAsia="Times New Roman" w:hAnsi="Marianne"/>
          <w:sz w:val="18"/>
          <w:szCs w:val="18"/>
          <w:lang w:eastAsia="fr-FR"/>
        </w:rPr>
      </w:pPr>
    </w:p>
    <w:p w14:paraId="5A65EC1E" w14:textId="77777777" w:rsidR="00DF6CC0" w:rsidRPr="00BE420A" w:rsidRDefault="004553A7" w:rsidP="00BE420A">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Le RIB sera fourni par le titulaire avant la notification du marché.</w:t>
      </w:r>
    </w:p>
    <w:p w14:paraId="13201112" w14:textId="77777777" w:rsidR="003A48B4" w:rsidRPr="00BE420A" w:rsidRDefault="003A48B4" w:rsidP="00BE420A">
      <w:pPr>
        <w:spacing w:after="0" w:line="240" w:lineRule="auto"/>
        <w:jc w:val="both"/>
        <w:rPr>
          <w:rFonts w:ascii="Marianne" w:eastAsia="Times New Roman" w:hAnsi="Marianne"/>
          <w:sz w:val="18"/>
          <w:szCs w:val="18"/>
          <w:lang w:eastAsia="fr-FR"/>
        </w:rPr>
      </w:pPr>
    </w:p>
    <w:p w14:paraId="503B8EAB" w14:textId="77777777" w:rsidR="00DF6CC0" w:rsidRPr="0010394E" w:rsidRDefault="00DF6CC0" w:rsidP="0010394E">
      <w:pPr>
        <w:pStyle w:val="StyleNiv2"/>
      </w:pPr>
      <w:bookmarkStart w:id="249" w:name="_Toc182993811"/>
      <w:bookmarkStart w:id="250" w:name="_Toc185352483"/>
      <w:r w:rsidRPr="006D33A8">
        <w:t>Dispositions diverses</w:t>
      </w:r>
      <w:bookmarkEnd w:id="249"/>
      <w:bookmarkEnd w:id="250"/>
    </w:p>
    <w:p w14:paraId="17DD19A1" w14:textId="77777777" w:rsidR="00DF6CC0" w:rsidRPr="006D33A8" w:rsidRDefault="00DF6CC0" w:rsidP="00DF6CC0">
      <w:pPr>
        <w:suppressAutoHyphens/>
        <w:spacing w:after="0" w:line="240" w:lineRule="auto"/>
        <w:jc w:val="both"/>
        <w:rPr>
          <w:rFonts w:ascii="Times New Roman" w:eastAsia="Times New Roman" w:hAnsi="Times New Roman"/>
          <w:lang w:eastAsia="zh-CN"/>
        </w:rPr>
      </w:pPr>
    </w:p>
    <w:p w14:paraId="182CF15C" w14:textId="2C0CEE72" w:rsidR="00DF6CC0" w:rsidRPr="0010394E" w:rsidRDefault="006D2634" w:rsidP="0010394E">
      <w:pPr>
        <w:pStyle w:val="Style3"/>
        <w:numPr>
          <w:ilvl w:val="1"/>
          <w:numId w:val="71"/>
        </w:numPr>
      </w:pPr>
      <w:r>
        <w:rPr>
          <w:lang w:val="fr-FR"/>
        </w:rPr>
        <w:t xml:space="preserve">          </w:t>
      </w:r>
      <w:r w:rsidRPr="0010394E">
        <w:rPr>
          <w:lang w:val="fr-FR"/>
        </w:rPr>
        <w:t xml:space="preserve"> </w:t>
      </w:r>
      <w:bookmarkStart w:id="251" w:name="_Toc182993812"/>
      <w:bookmarkStart w:id="252" w:name="_Toc185352484"/>
      <w:r w:rsidR="00DF6CC0" w:rsidRPr="0010394E">
        <w:t>Langue</w:t>
      </w:r>
      <w:bookmarkEnd w:id="251"/>
      <w:bookmarkEnd w:id="252"/>
    </w:p>
    <w:p w14:paraId="0F340EEC" w14:textId="77777777" w:rsidR="00B56EE7" w:rsidRPr="00BE420A" w:rsidRDefault="00B56EE7" w:rsidP="00BE420A">
      <w:pPr>
        <w:spacing w:after="0" w:line="240" w:lineRule="auto"/>
        <w:jc w:val="both"/>
        <w:rPr>
          <w:rFonts w:ascii="Marianne" w:eastAsia="Times New Roman" w:hAnsi="Marianne"/>
          <w:sz w:val="18"/>
          <w:szCs w:val="18"/>
          <w:lang w:eastAsia="fr-FR"/>
        </w:rPr>
      </w:pPr>
    </w:p>
    <w:p w14:paraId="5B2D258F" w14:textId="77777777" w:rsidR="00DF6CC0" w:rsidRPr="00BE420A" w:rsidRDefault="00DF6CC0" w:rsidP="00BE420A">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Tous les documents écrits par le titulaire doivent être rédigés en langue française.</w:t>
      </w:r>
    </w:p>
    <w:p w14:paraId="6E06D722" w14:textId="77777777" w:rsidR="00DF6CC0" w:rsidRPr="00BE420A" w:rsidRDefault="00DF6CC0" w:rsidP="00BE420A">
      <w:pPr>
        <w:spacing w:after="0" w:line="240" w:lineRule="auto"/>
        <w:jc w:val="both"/>
        <w:rPr>
          <w:rFonts w:ascii="Marianne" w:eastAsia="Times New Roman" w:hAnsi="Marianne"/>
          <w:sz w:val="18"/>
          <w:szCs w:val="18"/>
          <w:lang w:eastAsia="fr-FR"/>
        </w:rPr>
      </w:pPr>
    </w:p>
    <w:p w14:paraId="17781AAE" w14:textId="77777777" w:rsidR="00DF6CC0" w:rsidRPr="00BE420A" w:rsidRDefault="00DF6CC0" w:rsidP="00BE420A">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Dans le cas où le titulaire ne peut délivrer un document en langue française, il devra fournir, à sa charge, ce document accompagné d'une traduction en français.</w:t>
      </w:r>
    </w:p>
    <w:p w14:paraId="04F6733C" w14:textId="77777777" w:rsidR="001F20A4" w:rsidRDefault="001F20A4" w:rsidP="00BE420A">
      <w:pPr>
        <w:spacing w:after="0" w:line="240" w:lineRule="auto"/>
        <w:jc w:val="both"/>
        <w:rPr>
          <w:rFonts w:ascii="Marianne" w:eastAsia="Times New Roman" w:hAnsi="Marianne"/>
          <w:sz w:val="18"/>
          <w:szCs w:val="18"/>
          <w:lang w:eastAsia="fr-FR"/>
        </w:rPr>
      </w:pPr>
    </w:p>
    <w:p w14:paraId="3AE8698A" w14:textId="3323F18D" w:rsidR="00DF6CC0" w:rsidRPr="00BE420A" w:rsidRDefault="00DF6CC0" w:rsidP="00BE420A">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 xml:space="preserve">L’ensemble des communications écrites ou orales durant la phase d’exécution </w:t>
      </w:r>
      <w:r w:rsidR="00BA6B93" w:rsidRPr="00BE420A">
        <w:rPr>
          <w:rFonts w:ascii="Marianne" w:eastAsia="Times New Roman" w:hAnsi="Marianne"/>
          <w:sz w:val="18"/>
          <w:szCs w:val="18"/>
          <w:lang w:eastAsia="fr-FR"/>
        </w:rPr>
        <w:t>du marché</w:t>
      </w:r>
      <w:r w:rsidRPr="00BE420A">
        <w:rPr>
          <w:rFonts w:ascii="Marianne" w:eastAsia="Times New Roman" w:hAnsi="Marianne"/>
          <w:sz w:val="18"/>
          <w:szCs w:val="18"/>
          <w:lang w:eastAsia="fr-FR"/>
        </w:rPr>
        <w:t xml:space="preserve"> s’effectuera en français.</w:t>
      </w:r>
    </w:p>
    <w:p w14:paraId="0125941A" w14:textId="77777777" w:rsidR="00DF6CC0" w:rsidRPr="006D33A8" w:rsidRDefault="00DF6CC0" w:rsidP="00DF6CC0">
      <w:pPr>
        <w:spacing w:after="0" w:line="240" w:lineRule="auto"/>
        <w:jc w:val="both"/>
        <w:rPr>
          <w:rFonts w:ascii="Times New Roman" w:eastAsia="Times New Roman" w:hAnsi="Times New Roman"/>
          <w:lang w:eastAsia="fr-FR"/>
        </w:rPr>
      </w:pPr>
    </w:p>
    <w:p w14:paraId="19AF4911" w14:textId="77777777" w:rsidR="00DF6CC0" w:rsidRPr="0010394E" w:rsidRDefault="00DF6CC0" w:rsidP="0010394E">
      <w:pPr>
        <w:pStyle w:val="Style3"/>
        <w:numPr>
          <w:ilvl w:val="1"/>
          <w:numId w:val="71"/>
        </w:numPr>
      </w:pPr>
      <w:bookmarkStart w:id="253" w:name="__RefHeading__2985_235243951"/>
      <w:bookmarkStart w:id="254" w:name="_Toc182993813"/>
      <w:bookmarkStart w:id="255" w:name="_Toc185352485"/>
      <w:bookmarkEnd w:id="253"/>
      <w:r w:rsidRPr="0010394E">
        <w:t>Assurances</w:t>
      </w:r>
      <w:bookmarkEnd w:id="254"/>
      <w:bookmarkEnd w:id="255"/>
    </w:p>
    <w:p w14:paraId="7492DDAD"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414F2CA6" w14:textId="7AEFF820" w:rsidR="00DF6CC0" w:rsidRPr="00BE420A" w:rsidRDefault="00DF6CC0"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Le titulaire assume la responsabilité de l'exécution des prestations et des dommages qu'il cause à l'administration en cas d'inexécution. Dans un délai de quinze jours à compte</w:t>
      </w:r>
      <w:r w:rsidR="00BA6B93" w:rsidRPr="00BE420A">
        <w:rPr>
          <w:rFonts w:ascii="Marianne" w:eastAsia="Times New Roman" w:hAnsi="Marianne"/>
          <w:sz w:val="18"/>
          <w:szCs w:val="18"/>
          <w:lang w:eastAsia="fr-FR"/>
        </w:rPr>
        <w:t xml:space="preserve">r de la notification du marché </w:t>
      </w:r>
      <w:r w:rsidRPr="00BE420A">
        <w:rPr>
          <w:rFonts w:ascii="Marianne" w:eastAsia="Times New Roman" w:hAnsi="Marianne"/>
          <w:sz w:val="18"/>
          <w:szCs w:val="18"/>
          <w:lang w:eastAsia="fr-FR"/>
        </w:rPr>
        <w:t>et avant tout commencement d'exécution, le titulaire devra justifier être en posses</w:t>
      </w:r>
      <w:r w:rsidR="00DD2B4F" w:rsidRPr="00BE420A">
        <w:rPr>
          <w:rFonts w:ascii="Marianne" w:eastAsia="Times New Roman" w:hAnsi="Marianne"/>
          <w:sz w:val="18"/>
          <w:szCs w:val="18"/>
          <w:lang w:eastAsia="fr-FR"/>
        </w:rPr>
        <w:t>sion d'une police d'assurances couvrant sa responsabilité civile professionnelle.</w:t>
      </w:r>
    </w:p>
    <w:p w14:paraId="1570A2AA"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52AB3D9A" w14:textId="1C391415" w:rsidR="00DF6CC0" w:rsidRPr="00BE420A" w:rsidRDefault="00DD2B4F"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Il est responsable des dommages que l'exécution des prestations peut engendrer à son personnel, aux agents de l'administration ou à des tiers, à ses biens, aux biens appartenant à l'administration ou à des tiers.</w:t>
      </w:r>
      <w:r w:rsidR="00890DC4" w:rsidRPr="00BE420A">
        <w:rPr>
          <w:rFonts w:ascii="Marianne" w:eastAsia="Times New Roman" w:hAnsi="Marianne"/>
          <w:sz w:val="18"/>
          <w:szCs w:val="18"/>
          <w:lang w:eastAsia="fr-FR"/>
        </w:rPr>
        <w:t xml:space="preserve"> </w:t>
      </w:r>
      <w:r w:rsidR="00DF6CC0" w:rsidRPr="00BE420A">
        <w:rPr>
          <w:rFonts w:ascii="Marianne" w:eastAsia="Times New Roman" w:hAnsi="Marianne"/>
          <w:sz w:val="18"/>
          <w:szCs w:val="18"/>
          <w:lang w:eastAsia="fr-FR"/>
        </w:rPr>
        <w:t xml:space="preserve">Le titulaire doit être couvert par un contrat d'assurance en cours de validité garantissant les conséquences pécuniaires de la responsabilité civile qu'il pourrait encourir en cas de dommages corporels et/ou matériels engendrés lors de l'exécution des prestations, objet du présent </w:t>
      </w:r>
      <w:r w:rsidR="00BA6B93" w:rsidRPr="00BE420A">
        <w:rPr>
          <w:rFonts w:ascii="Marianne" w:eastAsia="Times New Roman" w:hAnsi="Marianne"/>
          <w:sz w:val="18"/>
          <w:szCs w:val="18"/>
          <w:lang w:eastAsia="fr-FR"/>
        </w:rPr>
        <w:t>marché</w:t>
      </w:r>
      <w:r w:rsidR="00DF6CC0" w:rsidRPr="00BE420A">
        <w:rPr>
          <w:rFonts w:ascii="Marianne" w:eastAsia="Times New Roman" w:hAnsi="Marianne"/>
          <w:sz w:val="18"/>
          <w:szCs w:val="18"/>
          <w:lang w:eastAsia="fr-FR"/>
        </w:rPr>
        <w:t>.</w:t>
      </w:r>
    </w:p>
    <w:p w14:paraId="0E6729F8"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26C1D90D" w14:textId="77777777" w:rsidR="00C757F2" w:rsidRPr="00BE420A" w:rsidRDefault="00DF6CC0"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Il s'engage à remettre, sur simple demande écrite, à l'administration, une attestation de son assureur indiquant la nature, le montant et la durée de la garantie. Le titulaire s'engage à informer expressément l'administration de toute modificat</w:t>
      </w:r>
      <w:r w:rsidR="00DE1A0C" w:rsidRPr="00BE420A">
        <w:rPr>
          <w:rFonts w:ascii="Marianne" w:eastAsia="Times New Roman" w:hAnsi="Marianne"/>
          <w:sz w:val="18"/>
          <w:szCs w:val="18"/>
          <w:lang w:eastAsia="fr-FR"/>
        </w:rPr>
        <w:t>ion de son contrat d'assurance.</w:t>
      </w:r>
    </w:p>
    <w:p w14:paraId="75B085E9" w14:textId="77777777" w:rsidR="00B56EE7" w:rsidRPr="00BE420A" w:rsidRDefault="00B56EE7" w:rsidP="00DF6CC0">
      <w:pPr>
        <w:spacing w:after="0" w:line="240" w:lineRule="auto"/>
        <w:jc w:val="both"/>
        <w:rPr>
          <w:rFonts w:ascii="Marianne" w:eastAsia="Times New Roman" w:hAnsi="Marianne"/>
          <w:sz w:val="18"/>
          <w:szCs w:val="18"/>
          <w:lang w:eastAsia="fr-FR"/>
        </w:rPr>
      </w:pPr>
    </w:p>
    <w:p w14:paraId="100E32B5" w14:textId="77777777" w:rsidR="00DF6CC0" w:rsidRPr="0010394E" w:rsidRDefault="00DF6CC0" w:rsidP="0010394E">
      <w:pPr>
        <w:pStyle w:val="Style3"/>
        <w:numPr>
          <w:ilvl w:val="1"/>
          <w:numId w:val="71"/>
        </w:numPr>
      </w:pPr>
      <w:bookmarkStart w:id="256" w:name="__RefHeading__2987_235243951"/>
      <w:bookmarkStart w:id="257" w:name="_Toc182993814"/>
      <w:bookmarkStart w:id="258" w:name="_Toc185352486"/>
      <w:bookmarkEnd w:id="256"/>
      <w:r w:rsidRPr="0010394E">
        <w:t>Obligations incombant au titulaire en application du code du travail</w:t>
      </w:r>
      <w:bookmarkEnd w:id="257"/>
      <w:bookmarkEnd w:id="258"/>
    </w:p>
    <w:p w14:paraId="0BBC155C"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498C2876" w14:textId="77777777" w:rsidR="00DF6CC0" w:rsidRPr="00BE420A" w:rsidRDefault="00DF6CC0"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 xml:space="preserve">Le titulaire met à disposition tous les six mois, à partir de la notification, jusqu'à la fin de l'exécution, les </w:t>
      </w:r>
      <w:r w:rsidR="00177FB7" w:rsidRPr="00BE420A">
        <w:rPr>
          <w:rFonts w:ascii="Marianne" w:eastAsia="Times New Roman" w:hAnsi="Marianne"/>
          <w:sz w:val="18"/>
          <w:szCs w:val="18"/>
          <w:lang w:eastAsia="fr-FR"/>
        </w:rPr>
        <w:t>pi</w:t>
      </w:r>
      <w:r w:rsidRPr="00BE420A">
        <w:rPr>
          <w:rFonts w:ascii="Marianne" w:eastAsia="Times New Roman" w:hAnsi="Marianne"/>
          <w:sz w:val="18"/>
          <w:szCs w:val="18"/>
          <w:lang w:eastAsia="fr-FR"/>
        </w:rPr>
        <w:t>èces prévues aux articles D.8222-5 ou D.8222-7 et D.8222-8 du code du travail.</w:t>
      </w:r>
    </w:p>
    <w:p w14:paraId="20F91FFE" w14:textId="77777777" w:rsidR="000B7D9F" w:rsidRPr="00BE420A" w:rsidRDefault="000B7D9F" w:rsidP="00DF6CC0">
      <w:pPr>
        <w:spacing w:after="0" w:line="240" w:lineRule="auto"/>
        <w:jc w:val="both"/>
        <w:rPr>
          <w:rFonts w:ascii="Marianne" w:eastAsia="Times New Roman" w:hAnsi="Marianne"/>
          <w:sz w:val="18"/>
          <w:szCs w:val="18"/>
          <w:lang w:eastAsia="fr-FR"/>
        </w:rPr>
      </w:pPr>
    </w:p>
    <w:p w14:paraId="104D270C" w14:textId="77777777" w:rsidR="00DF6CC0" w:rsidRPr="00BE420A" w:rsidRDefault="00F14839"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 xml:space="preserve">Si le titulaire recourt </w:t>
      </w:r>
      <w:r w:rsidR="00DF6CC0" w:rsidRPr="00BE420A">
        <w:rPr>
          <w:rFonts w:ascii="Marianne" w:eastAsia="Times New Roman" w:hAnsi="Marianne"/>
          <w:sz w:val="18"/>
          <w:szCs w:val="18"/>
          <w:lang w:eastAsia="fr-FR"/>
        </w:rPr>
        <w:t xml:space="preserve">à des salariés détachés, il doit produire, préalablement au début du détachement, les documents justifiant de la régularité de ses obligations au regard de l'article L.1262-2-1 du code du travail. </w:t>
      </w:r>
    </w:p>
    <w:p w14:paraId="7ADFADAE" w14:textId="77777777" w:rsidR="00FB07AE" w:rsidRPr="00BE420A" w:rsidRDefault="00FB07AE" w:rsidP="00DF6CC0">
      <w:pPr>
        <w:spacing w:after="0" w:line="240" w:lineRule="auto"/>
        <w:jc w:val="both"/>
        <w:rPr>
          <w:rFonts w:ascii="Marianne" w:eastAsia="Times New Roman" w:hAnsi="Marianne"/>
          <w:sz w:val="18"/>
          <w:szCs w:val="18"/>
          <w:lang w:eastAsia="fr-FR"/>
        </w:rPr>
      </w:pPr>
    </w:p>
    <w:p w14:paraId="7216E07F" w14:textId="77777777" w:rsidR="00DF6CC0" w:rsidRPr="0010394E" w:rsidRDefault="00DF6CC0" w:rsidP="0010394E">
      <w:pPr>
        <w:pStyle w:val="StyleNiv2"/>
      </w:pPr>
      <w:bookmarkStart w:id="259" w:name="_Toc182993815"/>
      <w:bookmarkStart w:id="260" w:name="_Toc185352487"/>
      <w:r w:rsidRPr="006D33A8">
        <w:t>Résiliation</w:t>
      </w:r>
      <w:bookmarkEnd w:id="259"/>
      <w:bookmarkEnd w:id="260"/>
    </w:p>
    <w:p w14:paraId="72AF64BD" w14:textId="77777777" w:rsidR="00DF6CC0" w:rsidRPr="00BE420A" w:rsidRDefault="00DF6CC0" w:rsidP="00DF6CC0">
      <w:pPr>
        <w:suppressAutoHyphens/>
        <w:spacing w:after="0" w:line="240" w:lineRule="auto"/>
        <w:jc w:val="both"/>
        <w:rPr>
          <w:rFonts w:ascii="Marianne" w:eastAsia="Times New Roman" w:hAnsi="Marianne"/>
          <w:sz w:val="18"/>
          <w:szCs w:val="18"/>
          <w:lang w:eastAsia="zh-CN"/>
        </w:rPr>
      </w:pPr>
    </w:p>
    <w:p w14:paraId="4DB8A98F" w14:textId="7C394900" w:rsidR="00DF6CC0" w:rsidRPr="00BE420A" w:rsidRDefault="00DF6CC0"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 xml:space="preserve">L'administration peut résilier </w:t>
      </w:r>
      <w:r w:rsidR="00BA6B93" w:rsidRPr="00BE420A">
        <w:rPr>
          <w:rFonts w:ascii="Marianne" w:eastAsia="Times New Roman" w:hAnsi="Marianne"/>
          <w:sz w:val="18"/>
          <w:szCs w:val="18"/>
          <w:lang w:eastAsia="fr-FR"/>
        </w:rPr>
        <w:t>le marché</w:t>
      </w:r>
      <w:r w:rsidRPr="00BE420A">
        <w:rPr>
          <w:rFonts w:ascii="Marianne" w:eastAsia="Times New Roman" w:hAnsi="Marianne"/>
          <w:sz w:val="18"/>
          <w:szCs w:val="18"/>
          <w:lang w:eastAsia="fr-FR"/>
        </w:rPr>
        <w:t xml:space="preserve"> lorsque :</w:t>
      </w:r>
    </w:p>
    <w:p w14:paraId="404DB960" w14:textId="77777777" w:rsidR="00DF6CC0" w:rsidRPr="00BE420A" w:rsidRDefault="001007EC" w:rsidP="003F5BE3">
      <w:pPr>
        <w:numPr>
          <w:ilvl w:val="0"/>
          <w:numId w:val="11"/>
        </w:num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L</w:t>
      </w:r>
      <w:r w:rsidR="00DF6CC0" w:rsidRPr="00BE420A">
        <w:rPr>
          <w:rFonts w:ascii="Marianne" w:eastAsia="Times New Roman" w:hAnsi="Marianne"/>
          <w:sz w:val="18"/>
          <w:szCs w:val="18"/>
          <w:lang w:eastAsia="fr-FR"/>
        </w:rPr>
        <w:t xml:space="preserve">e titulaire est placé dans l'une des situations mentionnées aux articles </w:t>
      </w:r>
      <w:r w:rsidR="00A2712C" w:rsidRPr="00BE420A">
        <w:rPr>
          <w:rFonts w:ascii="Marianne" w:eastAsia="Times New Roman" w:hAnsi="Marianne"/>
          <w:sz w:val="18"/>
          <w:szCs w:val="18"/>
          <w:lang w:eastAsia="fr-FR"/>
        </w:rPr>
        <w:t>L2141-1 à L2141-5 du code de la commande publique</w:t>
      </w:r>
      <w:r w:rsidR="00DF6CC0" w:rsidRPr="00BE420A">
        <w:rPr>
          <w:rFonts w:ascii="Marianne" w:eastAsia="Times New Roman" w:hAnsi="Marianne"/>
          <w:sz w:val="18"/>
          <w:szCs w:val="18"/>
          <w:lang w:eastAsia="fr-FR"/>
        </w:rPr>
        <w:t> ;</w:t>
      </w:r>
    </w:p>
    <w:p w14:paraId="00CD7D55" w14:textId="77777777" w:rsidR="00DF6CC0" w:rsidRPr="00BE420A" w:rsidRDefault="001007EC" w:rsidP="003F5BE3">
      <w:pPr>
        <w:numPr>
          <w:ilvl w:val="0"/>
          <w:numId w:val="11"/>
        </w:num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t>C</w:t>
      </w:r>
      <w:r w:rsidR="00DF6CC0" w:rsidRPr="00BE420A">
        <w:rPr>
          <w:rFonts w:ascii="Marianne" w:eastAsia="Times New Roman" w:hAnsi="Marianne"/>
          <w:sz w:val="18"/>
          <w:szCs w:val="18"/>
          <w:lang w:eastAsia="fr-FR"/>
        </w:rPr>
        <w:t>onformément aux dispositions du CCAG de référence.</w:t>
      </w:r>
    </w:p>
    <w:p w14:paraId="664DD71B"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53420D9C" w14:textId="08DAC8DE" w:rsidR="00DF6CC0" w:rsidRPr="00BE420A" w:rsidRDefault="00DF6CC0"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sz w:val="18"/>
          <w:szCs w:val="18"/>
          <w:lang w:eastAsia="fr-FR"/>
        </w:rPr>
        <w:lastRenderedPageBreak/>
        <w:t xml:space="preserve">Après signature </w:t>
      </w:r>
      <w:r w:rsidR="00BA6B93" w:rsidRPr="00BE420A">
        <w:rPr>
          <w:rFonts w:ascii="Marianne" w:eastAsia="Times New Roman" w:hAnsi="Marianne"/>
          <w:sz w:val="18"/>
          <w:szCs w:val="18"/>
          <w:lang w:eastAsia="zh-CN"/>
        </w:rPr>
        <w:t>du marché</w:t>
      </w:r>
      <w:r w:rsidRPr="00BE420A">
        <w:rPr>
          <w:rFonts w:ascii="Marianne" w:eastAsia="Times New Roman" w:hAnsi="Marianne"/>
          <w:sz w:val="18"/>
          <w:szCs w:val="18"/>
          <w:lang w:eastAsia="fr-FR"/>
        </w:rPr>
        <w:t xml:space="preserve">, en cas d'inexactitude des documents et des renseignements prévus, ou de refus de produire les </w:t>
      </w:r>
      <w:r w:rsidR="00F14839" w:rsidRPr="00BE420A">
        <w:rPr>
          <w:rFonts w:ascii="Marianne" w:eastAsia="Times New Roman" w:hAnsi="Marianne"/>
          <w:sz w:val="18"/>
          <w:szCs w:val="18"/>
          <w:lang w:eastAsia="fr-FR"/>
        </w:rPr>
        <w:t>pi</w:t>
      </w:r>
      <w:r w:rsidRPr="00BE420A">
        <w:rPr>
          <w:rFonts w:ascii="Marianne" w:eastAsia="Times New Roman" w:hAnsi="Marianne"/>
          <w:sz w:val="18"/>
          <w:szCs w:val="18"/>
          <w:lang w:eastAsia="fr-FR"/>
        </w:rPr>
        <w:t>èces prévues aux articles D8222-5 ou D8222-7 et D8222-8 du code du travail, l</w:t>
      </w:r>
      <w:r w:rsidRPr="00BE420A">
        <w:rPr>
          <w:rFonts w:ascii="Marianne" w:eastAsia="Times New Roman" w:hAnsi="Marianne"/>
          <w:sz w:val="18"/>
          <w:szCs w:val="18"/>
          <w:lang w:eastAsia="zh-CN"/>
        </w:rPr>
        <w:t>’accord-cadre</w:t>
      </w:r>
      <w:r w:rsidRPr="00BE420A">
        <w:rPr>
          <w:rFonts w:ascii="Marianne" w:eastAsia="Times New Roman" w:hAnsi="Marianne"/>
          <w:sz w:val="18"/>
          <w:szCs w:val="18"/>
          <w:lang w:eastAsia="fr-FR"/>
        </w:rPr>
        <w:t xml:space="preserve"> sera résilié, après mise en demeure restée infructueuse, aux torts du titulaire selon les dispositions du CCAG de référence. </w:t>
      </w:r>
    </w:p>
    <w:p w14:paraId="28110712" w14:textId="77777777" w:rsidR="003D2C56" w:rsidRPr="00BE420A" w:rsidRDefault="003D2C56" w:rsidP="00DF6CC0">
      <w:pPr>
        <w:suppressAutoHyphens/>
        <w:spacing w:after="0" w:line="240" w:lineRule="auto"/>
        <w:jc w:val="both"/>
        <w:rPr>
          <w:rFonts w:ascii="Marianne" w:eastAsia="Times New Roman" w:hAnsi="Marianne"/>
          <w:sz w:val="18"/>
          <w:szCs w:val="18"/>
          <w:lang w:eastAsia="zh-CN"/>
        </w:rPr>
      </w:pPr>
    </w:p>
    <w:p w14:paraId="3048F882" w14:textId="77777777" w:rsidR="00DF6CC0" w:rsidRPr="0010394E" w:rsidRDefault="00DF6CC0" w:rsidP="0010394E">
      <w:pPr>
        <w:pStyle w:val="StyleNiv2"/>
      </w:pPr>
      <w:bookmarkStart w:id="261" w:name="_Toc182993816"/>
      <w:bookmarkStart w:id="262" w:name="_Toc185352488"/>
      <w:r w:rsidRPr="006D33A8">
        <w:t>Litiges et contentieux</w:t>
      </w:r>
      <w:bookmarkEnd w:id="261"/>
      <w:bookmarkEnd w:id="262"/>
    </w:p>
    <w:p w14:paraId="7A726B30" w14:textId="77777777" w:rsidR="00DF6CC0" w:rsidRPr="00BE420A" w:rsidRDefault="00DF6CC0" w:rsidP="00DF6CC0">
      <w:pPr>
        <w:suppressAutoHyphens/>
        <w:spacing w:after="0" w:line="240" w:lineRule="auto"/>
        <w:jc w:val="both"/>
        <w:rPr>
          <w:rFonts w:ascii="Marianne" w:eastAsia="Times New Roman" w:hAnsi="Marianne"/>
          <w:sz w:val="18"/>
          <w:szCs w:val="18"/>
          <w:lang w:eastAsia="zh-CN"/>
        </w:rPr>
      </w:pPr>
    </w:p>
    <w:p w14:paraId="12871A15" w14:textId="4AC7CD36" w:rsidR="00DF6CC0" w:rsidRPr="00BE420A" w:rsidRDefault="00DF6CC0" w:rsidP="00DF6CC0">
      <w:pPr>
        <w:suppressAutoHyphens/>
        <w:spacing w:after="0" w:line="240" w:lineRule="auto"/>
        <w:jc w:val="both"/>
        <w:rPr>
          <w:rFonts w:ascii="Marianne" w:eastAsia="Times New Roman" w:hAnsi="Marianne"/>
          <w:sz w:val="18"/>
          <w:szCs w:val="18"/>
          <w:lang w:eastAsia="zh-CN"/>
        </w:rPr>
      </w:pPr>
      <w:r w:rsidRPr="00BE420A">
        <w:rPr>
          <w:rFonts w:ascii="Marianne" w:eastAsia="Times New Roman" w:hAnsi="Marianne"/>
          <w:sz w:val="18"/>
          <w:szCs w:val="18"/>
          <w:lang w:eastAsia="zh-CN"/>
        </w:rPr>
        <w:t xml:space="preserve">Le présent </w:t>
      </w:r>
      <w:r w:rsidR="00BE420A">
        <w:rPr>
          <w:rFonts w:ascii="Marianne" w:eastAsia="Times New Roman" w:hAnsi="Marianne"/>
          <w:sz w:val="18"/>
          <w:szCs w:val="18"/>
          <w:lang w:eastAsia="zh-CN"/>
        </w:rPr>
        <w:t>marché</w:t>
      </w:r>
      <w:r w:rsidRPr="00BE420A">
        <w:rPr>
          <w:rFonts w:ascii="Marianne" w:eastAsia="Times New Roman" w:hAnsi="Marianne"/>
          <w:sz w:val="18"/>
          <w:szCs w:val="18"/>
          <w:lang w:eastAsia="zh-CN"/>
        </w:rPr>
        <w:t xml:space="preserve"> est régi par le droit français.</w:t>
      </w:r>
    </w:p>
    <w:p w14:paraId="64006507" w14:textId="77777777" w:rsidR="00DF6CC0" w:rsidRPr="00BE420A" w:rsidRDefault="00DF6CC0" w:rsidP="00DF6CC0">
      <w:pPr>
        <w:suppressAutoHyphens/>
        <w:spacing w:after="0" w:line="240" w:lineRule="auto"/>
        <w:jc w:val="both"/>
        <w:rPr>
          <w:rFonts w:ascii="Marianne" w:eastAsia="Times New Roman" w:hAnsi="Marianne"/>
          <w:sz w:val="18"/>
          <w:szCs w:val="18"/>
          <w:lang w:eastAsia="zh-CN"/>
        </w:rPr>
      </w:pPr>
    </w:p>
    <w:p w14:paraId="7E30AFBB" w14:textId="0F00075A" w:rsidR="00DF6CC0" w:rsidRPr="00BE420A" w:rsidRDefault="00DF6CC0" w:rsidP="00DF6CC0">
      <w:pPr>
        <w:suppressAutoHyphens/>
        <w:spacing w:after="0" w:line="240" w:lineRule="auto"/>
        <w:jc w:val="both"/>
        <w:rPr>
          <w:rFonts w:ascii="Marianne" w:eastAsia="Times New Roman" w:hAnsi="Marianne"/>
          <w:sz w:val="18"/>
          <w:szCs w:val="18"/>
          <w:lang w:eastAsia="zh-CN"/>
        </w:rPr>
      </w:pPr>
      <w:r w:rsidRPr="00BE420A">
        <w:rPr>
          <w:rFonts w:ascii="Marianne" w:eastAsia="Times New Roman" w:hAnsi="Marianne"/>
          <w:sz w:val="18"/>
          <w:szCs w:val="18"/>
          <w:lang w:eastAsia="zh-CN"/>
        </w:rPr>
        <w:t xml:space="preserve">Tous les litiges survenus entre les parties à l’occasion du présent </w:t>
      </w:r>
      <w:r w:rsidR="00BA6B93" w:rsidRPr="00BE420A">
        <w:rPr>
          <w:rFonts w:ascii="Marianne" w:eastAsia="Times New Roman" w:hAnsi="Marianne"/>
          <w:sz w:val="18"/>
          <w:szCs w:val="18"/>
          <w:lang w:eastAsia="zh-CN"/>
        </w:rPr>
        <w:t>marché</w:t>
      </w:r>
      <w:r w:rsidRPr="00BE420A">
        <w:rPr>
          <w:rFonts w:ascii="Marianne" w:eastAsia="Times New Roman" w:hAnsi="Marianne"/>
          <w:sz w:val="18"/>
          <w:szCs w:val="18"/>
          <w:lang w:eastAsia="zh-CN"/>
        </w:rPr>
        <w:t xml:space="preserve"> et qui ne pourraient pas être résolues de manière amiable, sont de la compétence du tribunal administratif de Paris :</w:t>
      </w:r>
    </w:p>
    <w:p w14:paraId="2541315D" w14:textId="77777777" w:rsidR="00DF6CC0" w:rsidRPr="00BE420A" w:rsidRDefault="00DF6CC0" w:rsidP="00DF6CC0">
      <w:pPr>
        <w:suppressAutoHyphens/>
        <w:spacing w:after="0" w:line="240" w:lineRule="auto"/>
        <w:jc w:val="center"/>
        <w:rPr>
          <w:rFonts w:ascii="Marianne" w:eastAsia="Times New Roman" w:hAnsi="Marianne"/>
          <w:b/>
          <w:sz w:val="18"/>
          <w:szCs w:val="18"/>
          <w:lang w:eastAsia="zh-CN"/>
        </w:rPr>
      </w:pPr>
      <w:r w:rsidRPr="00BE420A">
        <w:rPr>
          <w:rFonts w:ascii="Marianne" w:eastAsia="Times New Roman" w:hAnsi="Marianne"/>
          <w:b/>
          <w:sz w:val="18"/>
          <w:szCs w:val="18"/>
          <w:lang w:eastAsia="zh-CN"/>
        </w:rPr>
        <w:t>Tribunal administratif de Paris</w:t>
      </w:r>
    </w:p>
    <w:p w14:paraId="510F7249" w14:textId="77777777" w:rsidR="00DF6CC0" w:rsidRPr="00BE420A" w:rsidRDefault="00DF6CC0" w:rsidP="00DF6CC0">
      <w:pPr>
        <w:suppressAutoHyphens/>
        <w:spacing w:after="0" w:line="240" w:lineRule="auto"/>
        <w:jc w:val="center"/>
        <w:rPr>
          <w:rFonts w:ascii="Marianne" w:eastAsia="Times New Roman" w:hAnsi="Marianne"/>
          <w:b/>
          <w:sz w:val="18"/>
          <w:szCs w:val="18"/>
          <w:lang w:eastAsia="zh-CN"/>
        </w:rPr>
      </w:pPr>
      <w:r w:rsidRPr="00BE420A">
        <w:rPr>
          <w:rFonts w:ascii="Marianne" w:eastAsia="Times New Roman" w:hAnsi="Marianne"/>
          <w:b/>
          <w:sz w:val="18"/>
          <w:szCs w:val="18"/>
          <w:lang w:eastAsia="zh-CN"/>
        </w:rPr>
        <w:t>7, rue de Jouy</w:t>
      </w:r>
    </w:p>
    <w:p w14:paraId="58A02885" w14:textId="77777777" w:rsidR="00DF6CC0" w:rsidRPr="00BE420A" w:rsidRDefault="00DF6CC0" w:rsidP="00DF6CC0">
      <w:pPr>
        <w:suppressAutoHyphens/>
        <w:spacing w:after="0" w:line="240" w:lineRule="auto"/>
        <w:jc w:val="center"/>
        <w:rPr>
          <w:rFonts w:ascii="Marianne" w:eastAsia="Times New Roman" w:hAnsi="Marianne"/>
          <w:b/>
          <w:sz w:val="18"/>
          <w:szCs w:val="18"/>
          <w:lang w:eastAsia="zh-CN"/>
        </w:rPr>
      </w:pPr>
      <w:r w:rsidRPr="00BE420A">
        <w:rPr>
          <w:rFonts w:ascii="Marianne" w:eastAsia="Times New Roman" w:hAnsi="Marianne"/>
          <w:b/>
          <w:sz w:val="18"/>
          <w:szCs w:val="18"/>
          <w:lang w:eastAsia="zh-CN"/>
        </w:rPr>
        <w:t>75004 PARIS</w:t>
      </w:r>
    </w:p>
    <w:p w14:paraId="7F743A61" w14:textId="2BCB5157" w:rsidR="00F04C45" w:rsidRPr="005E305A" w:rsidRDefault="00DF6CC0" w:rsidP="005E305A">
      <w:pPr>
        <w:suppressAutoHyphens/>
        <w:spacing w:after="0" w:line="240" w:lineRule="auto"/>
        <w:jc w:val="center"/>
        <w:rPr>
          <w:rFonts w:ascii="Times New Roman" w:eastAsia="Times New Roman" w:hAnsi="Times New Roman"/>
          <w:b/>
          <w:lang w:eastAsia="zh-CN"/>
        </w:rPr>
      </w:pPr>
      <w:r w:rsidRPr="00BE420A">
        <w:rPr>
          <w:rFonts w:ascii="Marianne" w:eastAsia="Times New Roman" w:hAnsi="Marianne"/>
          <w:b/>
          <w:sz w:val="18"/>
          <w:szCs w:val="18"/>
          <w:lang w:eastAsia="zh-CN"/>
        </w:rPr>
        <w:t>01.44.59.44.00</w:t>
      </w:r>
      <w:r w:rsidR="009C45E2">
        <w:rPr>
          <w:rFonts w:ascii="Times New Roman" w:eastAsia="Times New Roman" w:hAnsi="Times New Roman"/>
          <w:lang w:eastAsia="zh-CN"/>
        </w:rPr>
        <w:br w:type="page"/>
      </w:r>
    </w:p>
    <w:p w14:paraId="28F0A15D" w14:textId="77777777" w:rsidR="00DF6CC0" w:rsidRPr="006D33A8" w:rsidRDefault="00DF6CC0" w:rsidP="0010394E">
      <w:pPr>
        <w:pStyle w:val="StyleNiv2"/>
      </w:pPr>
      <w:bookmarkStart w:id="263" w:name="_Toc182993817"/>
      <w:bookmarkStart w:id="264" w:name="_Toc185352489"/>
      <w:r w:rsidRPr="006D33A8">
        <w:lastRenderedPageBreak/>
        <w:t>Signatures et Visa</w:t>
      </w:r>
      <w:bookmarkEnd w:id="263"/>
      <w:bookmarkEnd w:id="264"/>
    </w:p>
    <w:p w14:paraId="326B25A8" w14:textId="77777777" w:rsidR="00DF6CC0" w:rsidRDefault="00DF6CC0" w:rsidP="00DF6CC0">
      <w:bookmarkStart w:id="265" w:name="__RefHeading__10891_1829490496"/>
      <w:bookmarkEnd w:id="265"/>
    </w:p>
    <w:p w14:paraId="539072B3" w14:textId="13ABDED8" w:rsidR="00F20DA3" w:rsidRPr="00F20DA3" w:rsidRDefault="006D2634" w:rsidP="0010394E">
      <w:pPr>
        <w:pStyle w:val="Style3"/>
        <w:numPr>
          <w:ilvl w:val="1"/>
          <w:numId w:val="74"/>
        </w:numPr>
      </w:pPr>
      <w:r>
        <w:rPr>
          <w:rStyle w:val="StyleNiv3Car"/>
          <w:b/>
          <w:bCs/>
          <w:lang w:val="fr-FR"/>
        </w:rPr>
        <w:tab/>
      </w:r>
      <w:bookmarkStart w:id="266" w:name="_Toc182993818"/>
      <w:bookmarkStart w:id="267" w:name="_Toc185352490"/>
      <w:r w:rsidR="00F20DA3" w:rsidRPr="001D384F">
        <w:rPr>
          <w:rStyle w:val="StyleNiv3Car"/>
          <w:b/>
          <w:bCs/>
        </w:rPr>
        <w:t>Signature du (ou des) co-contractant(s)</w:t>
      </w:r>
      <w:bookmarkEnd w:id="266"/>
      <w:bookmarkEnd w:id="267"/>
    </w:p>
    <w:p w14:paraId="678D209B" w14:textId="77777777" w:rsidR="00DF6CC0" w:rsidRPr="00BE420A" w:rsidRDefault="00DF6CC0" w:rsidP="00DF6CC0">
      <w:pPr>
        <w:spacing w:after="0" w:line="240" w:lineRule="auto"/>
        <w:jc w:val="both"/>
        <w:rPr>
          <w:rFonts w:ascii="Marianne" w:eastAsia="Times New Roman" w:hAnsi="Marianne"/>
          <w:b/>
          <w:bCs/>
          <w:sz w:val="18"/>
          <w:szCs w:val="18"/>
          <w:lang w:eastAsia="fr-FR"/>
        </w:rPr>
      </w:pPr>
    </w:p>
    <w:p w14:paraId="2C28C382"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32E12CF7" w14:textId="77777777" w:rsidR="00DF6CC0" w:rsidRPr="00BE420A" w:rsidRDefault="00DF6CC0"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b/>
          <w:bCs/>
          <w:sz w:val="18"/>
          <w:szCs w:val="18"/>
          <w:lang w:eastAsia="fr-FR"/>
        </w:rPr>
        <w:t>Fait en un seul original, à,</w:t>
      </w:r>
      <w:r w:rsidRPr="00BE420A">
        <w:rPr>
          <w:rFonts w:ascii="Marianne" w:eastAsia="Times New Roman" w:hAnsi="Marianne"/>
          <w:sz w:val="18"/>
          <w:szCs w:val="18"/>
          <w:lang w:eastAsia="fr-FR"/>
        </w:rPr>
        <w:t xml:space="preserve"> </w:t>
      </w:r>
    </w:p>
    <w:p w14:paraId="0386D84D" w14:textId="77777777" w:rsidR="00DF6CC0" w:rsidRPr="00BE420A" w:rsidRDefault="00DF6CC0" w:rsidP="00BE420A">
      <w:pPr>
        <w:spacing w:after="0" w:line="240" w:lineRule="auto"/>
        <w:ind w:left="567"/>
        <w:jc w:val="both"/>
        <w:rPr>
          <w:rFonts w:ascii="Marianne" w:eastAsia="Times New Roman" w:hAnsi="Marianne"/>
          <w:sz w:val="18"/>
          <w:szCs w:val="18"/>
          <w:lang w:eastAsia="fr-FR"/>
        </w:rPr>
      </w:pPr>
    </w:p>
    <w:p w14:paraId="6724A9E8" w14:textId="77777777" w:rsidR="00DF6CC0" w:rsidRPr="00BE420A" w:rsidRDefault="00DF6CC0" w:rsidP="00BE420A">
      <w:pPr>
        <w:spacing w:after="0" w:line="240" w:lineRule="auto"/>
        <w:ind w:left="567"/>
        <w:jc w:val="both"/>
        <w:rPr>
          <w:rFonts w:ascii="Marianne" w:eastAsia="Times New Roman" w:hAnsi="Marianne"/>
          <w:sz w:val="18"/>
          <w:szCs w:val="18"/>
          <w:lang w:eastAsia="fr-FR"/>
        </w:rPr>
      </w:pPr>
      <w:r w:rsidRPr="00BE420A">
        <w:rPr>
          <w:rFonts w:ascii="Marianne" w:eastAsia="Times New Roman" w:hAnsi="Marianne"/>
          <w:sz w:val="18"/>
          <w:szCs w:val="18"/>
          <w:lang w:eastAsia="fr-FR"/>
        </w:rPr>
        <w:t xml:space="preserve">Date : </w:t>
      </w:r>
      <w:r w:rsidRPr="00BE420A">
        <w:rPr>
          <w:rFonts w:ascii="Marianne" w:eastAsia="Times New Roman" w:hAnsi="Marianne"/>
          <w:sz w:val="18"/>
          <w:szCs w:val="18"/>
          <w:lang w:eastAsia="fr-FR"/>
        </w:rPr>
        <w:fldChar w:fldCharType="begin">
          <w:ffData>
            <w:name w:val="Texte28"/>
            <w:enabled/>
            <w:calcOnExit w:val="0"/>
            <w:textInput/>
          </w:ffData>
        </w:fldChar>
      </w:r>
      <w:bookmarkStart w:id="268" w:name="Texte28"/>
      <w:r w:rsidRPr="00BE420A">
        <w:rPr>
          <w:rFonts w:ascii="Marianne" w:eastAsia="Times New Roman" w:hAnsi="Marianne"/>
          <w:sz w:val="18"/>
          <w:szCs w:val="18"/>
          <w:lang w:eastAsia="fr-FR"/>
        </w:rPr>
        <w:instrText xml:space="preserve"> </w:instrText>
      </w:r>
      <w:r w:rsidR="008D138D" w:rsidRPr="00BE420A">
        <w:rPr>
          <w:rFonts w:ascii="Marianne" w:eastAsia="Times New Roman" w:hAnsi="Marianne"/>
          <w:sz w:val="18"/>
          <w:szCs w:val="18"/>
          <w:lang w:eastAsia="fr-FR"/>
        </w:rPr>
        <w:instrText>FORMTEXT</w:instrText>
      </w:r>
      <w:r w:rsidRPr="00BE420A">
        <w:rPr>
          <w:rFonts w:ascii="Marianne" w:eastAsia="Times New Roman" w:hAnsi="Marianne"/>
          <w:sz w:val="18"/>
          <w:szCs w:val="18"/>
          <w:lang w:eastAsia="fr-FR"/>
        </w:rPr>
        <w:instrText xml:space="preserve"> </w:instrText>
      </w:r>
      <w:r w:rsidRPr="00BE420A">
        <w:rPr>
          <w:rFonts w:ascii="Marianne" w:eastAsia="Times New Roman" w:hAnsi="Marianne"/>
          <w:sz w:val="18"/>
          <w:szCs w:val="18"/>
          <w:lang w:eastAsia="fr-FR"/>
        </w:rPr>
      </w:r>
      <w:r w:rsidRPr="00BE420A">
        <w:rPr>
          <w:rFonts w:ascii="Marianne" w:eastAsia="Times New Roman" w:hAnsi="Marianne"/>
          <w:sz w:val="18"/>
          <w:szCs w:val="18"/>
          <w:lang w:eastAsia="fr-FR"/>
        </w:rPr>
        <w:fldChar w:fldCharType="separate"/>
      </w:r>
      <w:r w:rsidRPr="00BE420A">
        <w:rPr>
          <w:rFonts w:ascii="Marianne" w:eastAsia="Times New Roman" w:hAnsi="Marianne"/>
          <w:noProof/>
          <w:sz w:val="18"/>
          <w:szCs w:val="18"/>
          <w:lang w:eastAsia="fr-FR"/>
        </w:rPr>
        <w:t> </w:t>
      </w:r>
      <w:r w:rsidRPr="00BE420A">
        <w:rPr>
          <w:rFonts w:ascii="Marianne" w:eastAsia="Times New Roman" w:hAnsi="Marianne"/>
          <w:noProof/>
          <w:sz w:val="18"/>
          <w:szCs w:val="18"/>
          <w:lang w:eastAsia="fr-FR"/>
        </w:rPr>
        <w:t> </w:t>
      </w:r>
      <w:r w:rsidRPr="00BE420A">
        <w:rPr>
          <w:rFonts w:ascii="Marianne" w:eastAsia="Times New Roman" w:hAnsi="Marianne"/>
          <w:noProof/>
          <w:sz w:val="18"/>
          <w:szCs w:val="18"/>
          <w:lang w:eastAsia="fr-FR"/>
        </w:rPr>
        <w:t> </w:t>
      </w:r>
      <w:r w:rsidRPr="00BE420A">
        <w:rPr>
          <w:rFonts w:ascii="Marianne" w:eastAsia="Times New Roman" w:hAnsi="Marianne"/>
          <w:noProof/>
          <w:sz w:val="18"/>
          <w:szCs w:val="18"/>
          <w:lang w:eastAsia="fr-FR"/>
        </w:rPr>
        <w:t> </w:t>
      </w:r>
      <w:r w:rsidRPr="00BE420A">
        <w:rPr>
          <w:rFonts w:ascii="Marianne" w:eastAsia="Times New Roman" w:hAnsi="Marianne"/>
          <w:noProof/>
          <w:sz w:val="18"/>
          <w:szCs w:val="18"/>
          <w:lang w:eastAsia="fr-FR"/>
        </w:rPr>
        <w:t> </w:t>
      </w:r>
      <w:r w:rsidRPr="00BE420A">
        <w:rPr>
          <w:rFonts w:ascii="Marianne" w:eastAsia="Times New Roman" w:hAnsi="Marianne"/>
          <w:sz w:val="18"/>
          <w:szCs w:val="18"/>
          <w:lang w:eastAsia="fr-FR"/>
        </w:rPr>
        <w:fldChar w:fldCharType="end"/>
      </w:r>
      <w:bookmarkEnd w:id="268"/>
      <w:r w:rsidRPr="00BE420A">
        <w:rPr>
          <w:rFonts w:ascii="Marianne" w:eastAsia="Times New Roman" w:hAnsi="Marianne"/>
          <w:sz w:val="18"/>
          <w:szCs w:val="18"/>
          <w:lang w:eastAsia="fr-FR"/>
        </w:rPr>
        <w:t xml:space="preserve"> </w:t>
      </w:r>
    </w:p>
    <w:p w14:paraId="0497225F" w14:textId="77777777" w:rsidR="00DF6CC0" w:rsidRPr="00BE420A" w:rsidRDefault="00DF6CC0" w:rsidP="00BE420A">
      <w:pPr>
        <w:spacing w:after="0" w:line="240" w:lineRule="auto"/>
        <w:ind w:left="567"/>
        <w:jc w:val="both"/>
        <w:rPr>
          <w:rFonts w:ascii="Marianne" w:eastAsia="Times New Roman" w:hAnsi="Marianne"/>
          <w:sz w:val="18"/>
          <w:szCs w:val="18"/>
          <w:lang w:eastAsia="fr-FR"/>
        </w:rPr>
      </w:pPr>
    </w:p>
    <w:p w14:paraId="350E3801" w14:textId="4E48D946" w:rsidR="00DF6CC0" w:rsidRPr="00BE420A" w:rsidRDefault="00DF6CC0" w:rsidP="00BE420A">
      <w:pPr>
        <w:spacing w:after="0" w:line="240" w:lineRule="auto"/>
        <w:ind w:left="567"/>
        <w:jc w:val="both"/>
        <w:rPr>
          <w:rFonts w:ascii="Marianne" w:eastAsia="Times New Roman" w:hAnsi="Marianne"/>
          <w:sz w:val="18"/>
          <w:szCs w:val="18"/>
          <w:lang w:eastAsia="fr-FR"/>
        </w:rPr>
      </w:pPr>
      <w:r w:rsidRPr="00BE420A">
        <w:rPr>
          <w:rFonts w:ascii="Marianne" w:eastAsia="Times New Roman" w:hAnsi="Marianne"/>
          <w:sz w:val="18"/>
          <w:szCs w:val="18"/>
          <w:lang w:eastAsia="fr-FR"/>
        </w:rPr>
        <w:t xml:space="preserve">Nom et qualité du signataire habilité à signer </w:t>
      </w:r>
      <w:r w:rsidR="00BA6B93" w:rsidRPr="00BE420A">
        <w:rPr>
          <w:rFonts w:ascii="Marianne" w:eastAsia="Times New Roman" w:hAnsi="Marianne"/>
          <w:sz w:val="18"/>
          <w:szCs w:val="18"/>
          <w:lang w:eastAsia="fr-FR"/>
        </w:rPr>
        <w:t>le marché</w:t>
      </w:r>
      <w:r w:rsidRPr="00BE420A">
        <w:rPr>
          <w:rFonts w:ascii="Marianne" w:eastAsia="Times New Roman" w:hAnsi="Marianne"/>
          <w:sz w:val="18"/>
          <w:szCs w:val="18"/>
          <w:lang w:eastAsia="fr-FR"/>
        </w:rPr>
        <w:t> :</w:t>
      </w:r>
    </w:p>
    <w:p w14:paraId="7D875F9E" w14:textId="77777777" w:rsidR="00DF6CC0" w:rsidRPr="00BE420A" w:rsidRDefault="00DF6CC0" w:rsidP="00BE420A">
      <w:pPr>
        <w:spacing w:after="0" w:line="240" w:lineRule="auto"/>
        <w:ind w:left="567"/>
        <w:jc w:val="both"/>
        <w:rPr>
          <w:rFonts w:ascii="Marianne" w:eastAsia="Times New Roman" w:hAnsi="Marianne"/>
          <w:sz w:val="18"/>
          <w:szCs w:val="18"/>
          <w:lang w:eastAsia="fr-FR"/>
        </w:rPr>
      </w:pPr>
      <w:r w:rsidRPr="00BE420A">
        <w:rPr>
          <w:rFonts w:ascii="Marianne" w:eastAsia="Times New Roman" w:hAnsi="Marianne"/>
          <w:sz w:val="18"/>
          <w:szCs w:val="18"/>
          <w:lang w:eastAsia="fr-FR"/>
        </w:rPr>
        <w:fldChar w:fldCharType="begin">
          <w:ffData>
            <w:name w:val="Texte29"/>
            <w:enabled/>
            <w:calcOnExit w:val="0"/>
            <w:textInput/>
          </w:ffData>
        </w:fldChar>
      </w:r>
      <w:bookmarkStart w:id="269" w:name="Texte29"/>
      <w:r w:rsidRPr="00BE420A">
        <w:rPr>
          <w:rFonts w:ascii="Marianne" w:eastAsia="Times New Roman" w:hAnsi="Marianne"/>
          <w:sz w:val="18"/>
          <w:szCs w:val="18"/>
          <w:lang w:eastAsia="fr-FR"/>
        </w:rPr>
        <w:instrText xml:space="preserve"> </w:instrText>
      </w:r>
      <w:r w:rsidR="008D138D" w:rsidRPr="00BE420A">
        <w:rPr>
          <w:rFonts w:ascii="Marianne" w:eastAsia="Times New Roman" w:hAnsi="Marianne"/>
          <w:sz w:val="18"/>
          <w:szCs w:val="18"/>
          <w:lang w:eastAsia="fr-FR"/>
        </w:rPr>
        <w:instrText>FORMTEXT</w:instrText>
      </w:r>
      <w:r w:rsidRPr="00BE420A">
        <w:rPr>
          <w:rFonts w:ascii="Marianne" w:eastAsia="Times New Roman" w:hAnsi="Marianne"/>
          <w:sz w:val="18"/>
          <w:szCs w:val="18"/>
          <w:lang w:eastAsia="fr-FR"/>
        </w:rPr>
        <w:instrText xml:space="preserve"> </w:instrText>
      </w:r>
      <w:r w:rsidRPr="00BE420A">
        <w:rPr>
          <w:rFonts w:ascii="Marianne" w:eastAsia="Times New Roman" w:hAnsi="Marianne"/>
          <w:sz w:val="18"/>
          <w:szCs w:val="18"/>
          <w:lang w:eastAsia="fr-FR"/>
        </w:rPr>
      </w:r>
      <w:r w:rsidRPr="00BE420A">
        <w:rPr>
          <w:rFonts w:ascii="Marianne" w:eastAsia="Times New Roman" w:hAnsi="Marianne"/>
          <w:sz w:val="18"/>
          <w:szCs w:val="18"/>
          <w:lang w:eastAsia="fr-FR"/>
        </w:rPr>
        <w:fldChar w:fldCharType="separate"/>
      </w:r>
      <w:r w:rsidRPr="00BE420A">
        <w:rPr>
          <w:rFonts w:ascii="Marianne" w:eastAsia="Times New Roman" w:hAnsi="Marianne"/>
          <w:noProof/>
          <w:sz w:val="18"/>
          <w:szCs w:val="18"/>
          <w:lang w:eastAsia="fr-FR"/>
        </w:rPr>
        <w:t> </w:t>
      </w:r>
      <w:r w:rsidRPr="00BE420A">
        <w:rPr>
          <w:rFonts w:ascii="Marianne" w:eastAsia="Times New Roman" w:hAnsi="Marianne"/>
          <w:noProof/>
          <w:sz w:val="18"/>
          <w:szCs w:val="18"/>
          <w:lang w:eastAsia="fr-FR"/>
        </w:rPr>
        <w:t> </w:t>
      </w:r>
      <w:r w:rsidRPr="00BE420A">
        <w:rPr>
          <w:rFonts w:ascii="Marianne" w:eastAsia="Times New Roman" w:hAnsi="Marianne"/>
          <w:noProof/>
          <w:sz w:val="18"/>
          <w:szCs w:val="18"/>
          <w:lang w:eastAsia="fr-FR"/>
        </w:rPr>
        <w:t> </w:t>
      </w:r>
      <w:r w:rsidRPr="00BE420A">
        <w:rPr>
          <w:rFonts w:ascii="Marianne" w:eastAsia="Times New Roman" w:hAnsi="Marianne"/>
          <w:noProof/>
          <w:sz w:val="18"/>
          <w:szCs w:val="18"/>
          <w:lang w:eastAsia="fr-FR"/>
        </w:rPr>
        <w:t> </w:t>
      </w:r>
      <w:r w:rsidRPr="00BE420A">
        <w:rPr>
          <w:rFonts w:ascii="Marianne" w:eastAsia="Times New Roman" w:hAnsi="Marianne"/>
          <w:noProof/>
          <w:sz w:val="18"/>
          <w:szCs w:val="18"/>
          <w:lang w:eastAsia="fr-FR"/>
        </w:rPr>
        <w:t> </w:t>
      </w:r>
      <w:r w:rsidRPr="00BE420A">
        <w:rPr>
          <w:rFonts w:ascii="Marianne" w:eastAsia="Times New Roman" w:hAnsi="Marianne"/>
          <w:sz w:val="18"/>
          <w:szCs w:val="18"/>
          <w:lang w:eastAsia="fr-FR"/>
        </w:rPr>
        <w:fldChar w:fldCharType="end"/>
      </w:r>
      <w:bookmarkEnd w:id="269"/>
    </w:p>
    <w:p w14:paraId="4D6C27C2" w14:textId="77777777" w:rsidR="00DF6CC0" w:rsidRPr="00BE420A" w:rsidRDefault="00DF6CC0" w:rsidP="00BE420A">
      <w:pPr>
        <w:spacing w:after="0" w:line="240" w:lineRule="auto"/>
        <w:ind w:left="567"/>
        <w:jc w:val="both"/>
        <w:rPr>
          <w:rFonts w:ascii="Marianne" w:eastAsia="Times New Roman" w:hAnsi="Marianne"/>
          <w:sz w:val="18"/>
          <w:szCs w:val="18"/>
          <w:lang w:eastAsia="fr-FR"/>
        </w:rPr>
      </w:pPr>
    </w:p>
    <w:p w14:paraId="493E24F4" w14:textId="77777777" w:rsidR="00DF6CC0" w:rsidRPr="00BE420A" w:rsidRDefault="00DF6CC0" w:rsidP="00BE420A">
      <w:pPr>
        <w:spacing w:after="0" w:line="240" w:lineRule="auto"/>
        <w:ind w:left="567"/>
        <w:jc w:val="both"/>
        <w:rPr>
          <w:rFonts w:ascii="Marianne" w:eastAsia="Times New Roman" w:hAnsi="Marianne"/>
          <w:sz w:val="18"/>
          <w:szCs w:val="18"/>
          <w:lang w:eastAsia="fr-FR"/>
        </w:rPr>
      </w:pPr>
      <w:r w:rsidRPr="00BE420A">
        <w:rPr>
          <w:rFonts w:ascii="Marianne" w:eastAsia="Times New Roman" w:hAnsi="Marianne"/>
          <w:sz w:val="18"/>
          <w:szCs w:val="18"/>
          <w:lang w:eastAsia="fr-FR"/>
        </w:rPr>
        <w:t>Signature</w:t>
      </w:r>
      <w:r w:rsidRPr="00BE420A">
        <w:rPr>
          <w:rStyle w:val="Appelnotedebasdep"/>
          <w:rFonts w:ascii="Marianne" w:eastAsia="Times New Roman" w:hAnsi="Marianne"/>
          <w:sz w:val="18"/>
          <w:szCs w:val="18"/>
          <w:lang w:eastAsia="fr-FR"/>
        </w:rPr>
        <w:footnoteReference w:id="8"/>
      </w:r>
      <w:r w:rsidRPr="00BE420A">
        <w:rPr>
          <w:rFonts w:ascii="Marianne" w:eastAsia="Times New Roman" w:hAnsi="Marianne"/>
          <w:sz w:val="18"/>
          <w:szCs w:val="18"/>
          <w:lang w:eastAsia="fr-FR"/>
        </w:rPr>
        <w:t xml:space="preserve"> :</w:t>
      </w:r>
    </w:p>
    <w:p w14:paraId="701C788F" w14:textId="77777777" w:rsidR="00DF6CC0" w:rsidRPr="00BE420A" w:rsidRDefault="00DF6CC0" w:rsidP="00BE420A">
      <w:pPr>
        <w:spacing w:after="0" w:line="240" w:lineRule="auto"/>
        <w:ind w:left="567"/>
        <w:jc w:val="both"/>
        <w:rPr>
          <w:rFonts w:ascii="Marianne" w:eastAsia="Times New Roman" w:hAnsi="Marianne"/>
          <w:sz w:val="18"/>
          <w:szCs w:val="18"/>
          <w:lang w:eastAsia="fr-FR"/>
        </w:rPr>
      </w:pPr>
    </w:p>
    <w:p w14:paraId="0F49F093" w14:textId="77777777" w:rsidR="00DF6CC0" w:rsidRPr="00BE420A" w:rsidRDefault="00DF6CC0" w:rsidP="00BE420A">
      <w:pPr>
        <w:spacing w:after="0" w:line="240" w:lineRule="auto"/>
        <w:ind w:left="567"/>
        <w:jc w:val="both"/>
        <w:rPr>
          <w:rFonts w:ascii="Marianne" w:eastAsia="Times New Roman" w:hAnsi="Marianne"/>
          <w:sz w:val="18"/>
          <w:szCs w:val="18"/>
          <w:lang w:eastAsia="fr-FR"/>
        </w:rPr>
      </w:pPr>
      <w:r w:rsidRPr="00BE420A">
        <w:rPr>
          <w:rFonts w:ascii="Marianne" w:eastAsia="Times New Roman" w:hAnsi="Marianne"/>
          <w:sz w:val="18"/>
          <w:szCs w:val="18"/>
          <w:lang w:eastAsia="fr-FR"/>
        </w:rPr>
        <w:t>Cachet de l'entreprise</w:t>
      </w:r>
    </w:p>
    <w:p w14:paraId="229EFD2A"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4862EBDB" w14:textId="77777777" w:rsidR="007F652C" w:rsidRPr="00BE420A" w:rsidRDefault="007F652C" w:rsidP="00DF6CC0">
      <w:pPr>
        <w:spacing w:after="0" w:line="240" w:lineRule="auto"/>
        <w:jc w:val="both"/>
        <w:rPr>
          <w:rFonts w:ascii="Marianne" w:eastAsia="Times New Roman" w:hAnsi="Marianne"/>
          <w:sz w:val="18"/>
          <w:szCs w:val="18"/>
          <w:lang w:eastAsia="fr-FR"/>
        </w:rPr>
      </w:pPr>
    </w:p>
    <w:p w14:paraId="15FF01DC" w14:textId="0B794E10" w:rsidR="000B7D9F" w:rsidRPr="0010394E" w:rsidRDefault="00F20DA3" w:rsidP="0010394E">
      <w:pPr>
        <w:pStyle w:val="Style3"/>
        <w:numPr>
          <w:ilvl w:val="1"/>
          <w:numId w:val="74"/>
        </w:numPr>
        <w:rPr>
          <w:rStyle w:val="StyleNiv3Car"/>
          <w:b/>
          <w:lang w:val="fr-FR"/>
        </w:rPr>
      </w:pPr>
      <w:bookmarkStart w:id="270" w:name="_Toc182993819"/>
      <w:bookmarkStart w:id="271" w:name="_Toc185352491"/>
      <w:r w:rsidRPr="0010394E">
        <w:rPr>
          <w:rStyle w:val="StyleNiv3Car"/>
          <w:b/>
          <w:lang w:val="fr-FR"/>
        </w:rPr>
        <w:t xml:space="preserve">Visa du Contrôleur budgétaire et comptable du </w:t>
      </w:r>
      <w:r w:rsidR="00D52843" w:rsidRPr="0010394E">
        <w:rPr>
          <w:rStyle w:val="StyleNiv3Car"/>
          <w:b/>
          <w:lang w:val="fr-FR"/>
        </w:rPr>
        <w:t>ministère de la Justice</w:t>
      </w:r>
      <w:bookmarkEnd w:id="270"/>
      <w:bookmarkEnd w:id="271"/>
    </w:p>
    <w:p w14:paraId="72F70B78" w14:textId="77777777" w:rsidR="000B7D9F" w:rsidRPr="00BE420A" w:rsidRDefault="000B7D9F" w:rsidP="00DF6CC0">
      <w:pPr>
        <w:spacing w:after="0" w:line="240" w:lineRule="auto"/>
        <w:jc w:val="both"/>
        <w:rPr>
          <w:rFonts w:ascii="Marianne" w:eastAsia="Times New Roman" w:hAnsi="Marianne"/>
          <w:sz w:val="18"/>
          <w:szCs w:val="18"/>
          <w:lang w:eastAsia="fr-FR"/>
        </w:rPr>
      </w:pPr>
    </w:p>
    <w:p w14:paraId="0A7FDD6E"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665E688D" w14:textId="77777777" w:rsidR="00DF6CC0" w:rsidRPr="00BE420A" w:rsidRDefault="00DF6CC0" w:rsidP="00DF6CC0">
      <w:pPr>
        <w:pStyle w:val="Corpsdetexte"/>
        <w:pBdr>
          <w:top w:val="single" w:sz="4" w:space="1" w:color="auto"/>
          <w:left w:val="single" w:sz="4" w:space="4" w:color="auto"/>
          <w:bottom w:val="single" w:sz="4" w:space="1" w:color="auto"/>
          <w:right w:val="single" w:sz="4" w:space="4" w:color="auto"/>
        </w:pBdr>
        <w:rPr>
          <w:rFonts w:ascii="Marianne" w:hAnsi="Marianne"/>
          <w:sz w:val="18"/>
          <w:szCs w:val="18"/>
        </w:rPr>
      </w:pPr>
      <w:r w:rsidRPr="00BE420A">
        <w:rPr>
          <w:rFonts w:ascii="Marianne" w:hAnsi="Marianne"/>
          <w:sz w:val="18"/>
          <w:szCs w:val="18"/>
        </w:rPr>
        <w:t>Cadre réservé au contrôle BUDGETAIRE</w:t>
      </w:r>
    </w:p>
    <w:p w14:paraId="4EDDCDC7" w14:textId="77777777" w:rsidR="00DF6CC0" w:rsidRPr="00BE420A" w:rsidRDefault="00DF6CC0" w:rsidP="00DF6CC0">
      <w:pPr>
        <w:pStyle w:val="Corpsdetexte"/>
        <w:pBdr>
          <w:top w:val="single" w:sz="4" w:space="1" w:color="auto"/>
          <w:left w:val="single" w:sz="4" w:space="4" w:color="auto"/>
          <w:bottom w:val="single" w:sz="4" w:space="1" w:color="auto"/>
          <w:right w:val="single" w:sz="4" w:space="4" w:color="auto"/>
        </w:pBdr>
        <w:rPr>
          <w:rFonts w:ascii="Marianne" w:hAnsi="Marianne"/>
          <w:sz w:val="18"/>
          <w:szCs w:val="18"/>
        </w:rPr>
      </w:pPr>
    </w:p>
    <w:p w14:paraId="2E2C1BFE" w14:textId="77777777" w:rsidR="00DF6CC0" w:rsidRPr="00BE420A" w:rsidRDefault="00DF6CC0" w:rsidP="00DF6CC0">
      <w:pPr>
        <w:pStyle w:val="Corpsdetexte"/>
        <w:pBdr>
          <w:top w:val="single" w:sz="4" w:space="1" w:color="auto"/>
          <w:left w:val="single" w:sz="4" w:space="4" w:color="auto"/>
          <w:bottom w:val="single" w:sz="4" w:space="1" w:color="auto"/>
          <w:right w:val="single" w:sz="4" w:space="4" w:color="auto"/>
        </w:pBdr>
        <w:rPr>
          <w:rFonts w:ascii="Marianne" w:hAnsi="Marianne"/>
          <w:sz w:val="18"/>
          <w:szCs w:val="18"/>
        </w:rPr>
      </w:pPr>
      <w:r w:rsidRPr="00BE420A">
        <w:rPr>
          <w:rFonts w:ascii="Marianne" w:hAnsi="Marianne"/>
          <w:sz w:val="18"/>
          <w:szCs w:val="18"/>
        </w:rPr>
        <w:t>A……………………………………………………………….le…………………………………………………………………………………</w:t>
      </w:r>
    </w:p>
    <w:p w14:paraId="6D3AAACC" w14:textId="77777777" w:rsidR="00DF6CC0" w:rsidRPr="00BE420A" w:rsidRDefault="00DF6CC0" w:rsidP="00DF6CC0">
      <w:pPr>
        <w:pStyle w:val="Corpsdetexte"/>
        <w:pBdr>
          <w:top w:val="single" w:sz="4" w:space="1" w:color="auto"/>
          <w:left w:val="single" w:sz="4" w:space="4" w:color="auto"/>
          <w:bottom w:val="single" w:sz="4" w:space="1" w:color="auto"/>
          <w:right w:val="single" w:sz="4" w:space="4" w:color="auto"/>
        </w:pBdr>
        <w:rPr>
          <w:rFonts w:ascii="Marianne" w:hAnsi="Marianne"/>
          <w:sz w:val="18"/>
          <w:szCs w:val="18"/>
        </w:rPr>
      </w:pPr>
    </w:p>
    <w:p w14:paraId="7EB757E8" w14:textId="77777777" w:rsidR="00DF6CC0" w:rsidRPr="00BE420A" w:rsidRDefault="00DF6CC0" w:rsidP="00DF6CC0">
      <w:pPr>
        <w:pStyle w:val="Corpsdetexte"/>
        <w:pBdr>
          <w:top w:val="single" w:sz="4" w:space="1" w:color="auto"/>
          <w:left w:val="single" w:sz="4" w:space="4" w:color="auto"/>
          <w:bottom w:val="single" w:sz="4" w:space="1" w:color="auto"/>
          <w:right w:val="single" w:sz="4" w:space="4" w:color="auto"/>
        </w:pBdr>
        <w:rPr>
          <w:rFonts w:ascii="Marianne" w:hAnsi="Marianne"/>
          <w:sz w:val="18"/>
          <w:szCs w:val="18"/>
        </w:rPr>
      </w:pPr>
      <w:r w:rsidRPr="00BE420A">
        <w:rPr>
          <w:rFonts w:ascii="Marianne" w:hAnsi="Marianne"/>
          <w:sz w:val="18"/>
          <w:szCs w:val="18"/>
        </w:rPr>
        <w:tab/>
        <w:t xml:space="preserve">Visa ou avis du Contrôle Budgétaire  </w:t>
      </w:r>
    </w:p>
    <w:p w14:paraId="5AB44C9A" w14:textId="77777777" w:rsidR="00DF6CC0" w:rsidRPr="00BE420A" w:rsidRDefault="00DF6CC0" w:rsidP="00DF6CC0">
      <w:pPr>
        <w:pStyle w:val="Corpsdetexte"/>
        <w:pBdr>
          <w:top w:val="single" w:sz="4" w:space="1" w:color="auto"/>
          <w:left w:val="single" w:sz="4" w:space="4" w:color="auto"/>
          <w:bottom w:val="single" w:sz="4" w:space="1" w:color="auto"/>
          <w:right w:val="single" w:sz="4" w:space="4" w:color="auto"/>
        </w:pBdr>
        <w:rPr>
          <w:rFonts w:ascii="Marianne" w:hAnsi="Marianne"/>
          <w:sz w:val="18"/>
          <w:szCs w:val="18"/>
        </w:rPr>
      </w:pPr>
      <w:r w:rsidRPr="00BE420A">
        <w:rPr>
          <w:rFonts w:ascii="Marianne" w:hAnsi="Marianne"/>
          <w:sz w:val="18"/>
          <w:szCs w:val="18"/>
        </w:rPr>
        <w:tab/>
        <w:t xml:space="preserve">                                                                                                                                             </w:t>
      </w:r>
    </w:p>
    <w:p w14:paraId="51EB8A62" w14:textId="77777777" w:rsidR="00DF6CC0" w:rsidRPr="00BE420A" w:rsidRDefault="00DF6CC0" w:rsidP="00DF6CC0">
      <w:pPr>
        <w:pStyle w:val="Corpsdetexte"/>
        <w:pBdr>
          <w:top w:val="single" w:sz="4" w:space="1" w:color="auto"/>
          <w:left w:val="single" w:sz="4" w:space="4" w:color="auto"/>
          <w:bottom w:val="single" w:sz="4" w:space="1" w:color="auto"/>
          <w:right w:val="single" w:sz="4" w:space="4" w:color="auto"/>
        </w:pBdr>
        <w:rPr>
          <w:rFonts w:ascii="Marianne" w:hAnsi="Marianne"/>
          <w:sz w:val="18"/>
          <w:szCs w:val="18"/>
        </w:rPr>
      </w:pPr>
    </w:p>
    <w:p w14:paraId="5428B4A8" w14:textId="77777777" w:rsidR="00DF6CC0" w:rsidRPr="00BE420A" w:rsidRDefault="00DF6CC0" w:rsidP="00DF6CC0">
      <w:pPr>
        <w:pStyle w:val="Corpsdetexte"/>
        <w:pBdr>
          <w:top w:val="single" w:sz="4" w:space="1" w:color="auto"/>
          <w:left w:val="single" w:sz="4" w:space="4" w:color="auto"/>
          <w:bottom w:val="single" w:sz="4" w:space="1" w:color="auto"/>
          <w:right w:val="single" w:sz="4" w:space="4" w:color="auto"/>
        </w:pBdr>
        <w:rPr>
          <w:rFonts w:ascii="Marianne" w:hAnsi="Marianne"/>
          <w:sz w:val="18"/>
          <w:szCs w:val="18"/>
        </w:rPr>
      </w:pPr>
    </w:p>
    <w:p w14:paraId="38A76FD1" w14:textId="77777777" w:rsidR="00DF6CC0" w:rsidRPr="00BE420A" w:rsidRDefault="00DF6CC0" w:rsidP="00DF6CC0">
      <w:pPr>
        <w:pStyle w:val="Corpsdetexte"/>
        <w:pBdr>
          <w:top w:val="single" w:sz="4" w:space="1" w:color="auto"/>
          <w:left w:val="single" w:sz="4" w:space="4" w:color="auto"/>
          <w:bottom w:val="single" w:sz="4" w:space="1" w:color="auto"/>
          <w:right w:val="single" w:sz="4" w:space="4" w:color="auto"/>
        </w:pBdr>
        <w:rPr>
          <w:rFonts w:ascii="Marianne" w:hAnsi="Marianne"/>
          <w:sz w:val="18"/>
          <w:szCs w:val="18"/>
        </w:rPr>
      </w:pPr>
    </w:p>
    <w:p w14:paraId="0A797627" w14:textId="77777777" w:rsidR="00DF6CC0" w:rsidRPr="00BE420A" w:rsidRDefault="00DF6CC0" w:rsidP="00DF6CC0">
      <w:pPr>
        <w:pStyle w:val="Corpsdetexte"/>
        <w:pBdr>
          <w:top w:val="single" w:sz="4" w:space="1" w:color="auto"/>
          <w:left w:val="single" w:sz="4" w:space="4" w:color="auto"/>
          <w:bottom w:val="single" w:sz="4" w:space="1" w:color="auto"/>
          <w:right w:val="single" w:sz="4" w:space="4" w:color="auto"/>
        </w:pBdr>
        <w:rPr>
          <w:rFonts w:ascii="Marianne" w:hAnsi="Marianne"/>
          <w:sz w:val="18"/>
          <w:szCs w:val="18"/>
        </w:rPr>
      </w:pPr>
    </w:p>
    <w:p w14:paraId="70B665BF"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206A3757"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25D9CE43" w14:textId="2699D284" w:rsidR="00DF6CC0" w:rsidRPr="0010394E" w:rsidRDefault="00DF6CC0" w:rsidP="0010394E">
      <w:pPr>
        <w:pStyle w:val="Style3"/>
        <w:numPr>
          <w:ilvl w:val="1"/>
          <w:numId w:val="74"/>
        </w:numPr>
        <w:rPr>
          <w:rStyle w:val="StyleNiv3Car"/>
          <w:b/>
          <w:lang w:val="fr-FR"/>
        </w:rPr>
      </w:pPr>
      <w:bookmarkStart w:id="272" w:name="__RefHeading__10118_1829490496"/>
      <w:bookmarkStart w:id="273" w:name="_Toc182993820"/>
      <w:bookmarkStart w:id="274" w:name="_Toc185352492"/>
      <w:bookmarkEnd w:id="272"/>
      <w:r w:rsidRPr="0010394E">
        <w:rPr>
          <w:rStyle w:val="StyleNiv3Car"/>
          <w:b/>
          <w:lang w:val="fr-FR"/>
        </w:rPr>
        <w:t>Signature du pouvoir adjudicateur</w:t>
      </w:r>
      <w:bookmarkEnd w:id="273"/>
      <w:bookmarkEnd w:id="274"/>
    </w:p>
    <w:p w14:paraId="2FCAA906"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0CC30600"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30C9F808" w14:textId="77777777" w:rsidR="00DF6CC0" w:rsidRPr="00BE420A" w:rsidRDefault="00DF6CC0" w:rsidP="00DF6CC0">
      <w:pPr>
        <w:spacing w:after="0" w:line="240" w:lineRule="auto"/>
        <w:jc w:val="both"/>
        <w:rPr>
          <w:rFonts w:ascii="Marianne" w:eastAsia="Times New Roman" w:hAnsi="Marianne"/>
          <w:sz w:val="18"/>
          <w:szCs w:val="18"/>
          <w:lang w:eastAsia="fr-FR"/>
        </w:rPr>
      </w:pPr>
      <w:r w:rsidRPr="00BE420A">
        <w:rPr>
          <w:rFonts w:ascii="Marianne" w:eastAsia="Times New Roman" w:hAnsi="Marianne"/>
          <w:color w:val="000000"/>
          <w:sz w:val="18"/>
          <w:szCs w:val="18"/>
          <w:lang w:eastAsia="fr-FR"/>
        </w:rPr>
        <w:t>Date :</w:t>
      </w:r>
    </w:p>
    <w:p w14:paraId="4F3D1011" w14:textId="77777777" w:rsidR="00DF6CC0" w:rsidRPr="00BE420A" w:rsidRDefault="00DF6CC0" w:rsidP="00DF6CC0">
      <w:pPr>
        <w:spacing w:after="0" w:line="240" w:lineRule="auto"/>
        <w:jc w:val="both"/>
        <w:rPr>
          <w:rFonts w:ascii="Marianne" w:eastAsia="Times New Roman" w:hAnsi="Marianne"/>
          <w:sz w:val="18"/>
          <w:szCs w:val="18"/>
          <w:lang w:eastAsia="fr-FR"/>
        </w:rPr>
      </w:pPr>
    </w:p>
    <w:p w14:paraId="749E28C0" w14:textId="77777777" w:rsidR="00DF6CC0" w:rsidRPr="00BE420A" w:rsidRDefault="00DF6CC0" w:rsidP="00F44304">
      <w:pPr>
        <w:spacing w:after="0" w:line="240" w:lineRule="auto"/>
        <w:ind w:left="74"/>
        <w:jc w:val="both"/>
        <w:rPr>
          <w:rFonts w:ascii="Marianne" w:eastAsia="Times New Roman" w:hAnsi="Marianne"/>
          <w:sz w:val="18"/>
          <w:szCs w:val="18"/>
          <w:lang w:eastAsia="fr-FR"/>
        </w:rPr>
      </w:pPr>
      <w:r w:rsidRPr="00BE420A">
        <w:rPr>
          <w:rFonts w:ascii="Marianne" w:eastAsia="Times New Roman" w:hAnsi="Marianne"/>
          <w:color w:val="000000"/>
          <w:sz w:val="18"/>
          <w:szCs w:val="18"/>
          <w:lang w:eastAsia="fr-FR"/>
        </w:rPr>
        <w:t>Signature de la personne représentant le pouvoir adjudicateur :</w:t>
      </w:r>
    </w:p>
    <w:p w14:paraId="728E4003" w14:textId="7E614FE9" w:rsidR="002D000C" w:rsidRPr="00BE420A" w:rsidRDefault="002D000C" w:rsidP="00DF6CC0">
      <w:pPr>
        <w:spacing w:after="0" w:line="240" w:lineRule="auto"/>
        <w:ind w:left="74"/>
        <w:jc w:val="both"/>
        <w:rPr>
          <w:rFonts w:ascii="Marianne" w:eastAsia="Times New Roman" w:hAnsi="Marianne"/>
          <w:color w:val="000000"/>
          <w:sz w:val="18"/>
          <w:szCs w:val="18"/>
          <w:lang w:eastAsia="fr-FR"/>
        </w:rPr>
      </w:pPr>
    </w:p>
    <w:sectPr w:rsidR="002D000C" w:rsidRPr="00BE420A" w:rsidSect="002B2EED">
      <w:footerReference w:type="default" r:id="rId16"/>
      <w:headerReference w:type="first" r:id="rId17"/>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127D8" w14:textId="77777777" w:rsidR="0010394E" w:rsidRDefault="0010394E" w:rsidP="00DF6CC0">
      <w:pPr>
        <w:spacing w:after="0" w:line="240" w:lineRule="auto"/>
      </w:pPr>
      <w:r>
        <w:separator/>
      </w:r>
    </w:p>
  </w:endnote>
  <w:endnote w:type="continuationSeparator" w:id="0">
    <w:p w14:paraId="5BDCDDBF" w14:textId="77777777" w:rsidR="0010394E" w:rsidRDefault="0010394E" w:rsidP="00DF6CC0">
      <w:pPr>
        <w:spacing w:after="0" w:line="240" w:lineRule="auto"/>
      </w:pPr>
      <w:r>
        <w:continuationSeparator/>
      </w:r>
    </w:p>
  </w:endnote>
  <w:endnote w:type="continuationNotice" w:id="1">
    <w:p w14:paraId="3721750A" w14:textId="77777777" w:rsidR="0010394E" w:rsidRDefault="001039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E31C" w14:textId="5FB50C37" w:rsidR="00556A5D" w:rsidRDefault="00556A5D" w:rsidP="00DF6CC0">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80E47">
      <w:rPr>
        <w:b/>
        <w:bCs/>
        <w:noProof/>
      </w:rPr>
      <w:t>34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80E47">
      <w:rPr>
        <w:b/>
        <w:bCs/>
        <w:noProof/>
      </w:rPr>
      <w:t>39</w:t>
    </w:r>
    <w:r>
      <w:rPr>
        <w:b/>
        <w:bCs/>
        <w:sz w:val="24"/>
        <w:szCs w:val="24"/>
      </w:rPr>
      <w:fldChar w:fldCharType="end"/>
    </w:r>
    <w:bookmarkStart w:id="275" w:name="_Toc193872686"/>
    <w:bookmarkStart w:id="276" w:name="_Toc197326272"/>
    <w:bookmarkStart w:id="277" w:name="_Toc376185953"/>
    <w:bookmarkEnd w:id="275"/>
    <w:bookmarkEnd w:id="276"/>
    <w:bookmarkEnd w:id="27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EF002" w14:textId="77777777" w:rsidR="0010394E" w:rsidRDefault="0010394E" w:rsidP="00DF6CC0">
      <w:pPr>
        <w:spacing w:after="0" w:line="240" w:lineRule="auto"/>
      </w:pPr>
      <w:r>
        <w:separator/>
      </w:r>
    </w:p>
  </w:footnote>
  <w:footnote w:type="continuationSeparator" w:id="0">
    <w:p w14:paraId="5BB84279" w14:textId="77777777" w:rsidR="0010394E" w:rsidRDefault="0010394E" w:rsidP="00DF6CC0">
      <w:pPr>
        <w:spacing w:after="0" w:line="240" w:lineRule="auto"/>
      </w:pPr>
      <w:r>
        <w:continuationSeparator/>
      </w:r>
    </w:p>
  </w:footnote>
  <w:footnote w:type="continuationNotice" w:id="1">
    <w:p w14:paraId="5C953C6E" w14:textId="77777777" w:rsidR="0010394E" w:rsidRDefault="0010394E">
      <w:pPr>
        <w:spacing w:after="0" w:line="240" w:lineRule="auto"/>
      </w:pPr>
    </w:p>
  </w:footnote>
  <w:footnote w:id="2">
    <w:p w14:paraId="2592E74B" w14:textId="74DC8820" w:rsidR="00E053CF" w:rsidRPr="001B6872" w:rsidRDefault="00E053CF" w:rsidP="00E053CF">
      <w:pPr>
        <w:pStyle w:val="Notedebasdepage"/>
        <w:spacing w:after="0" w:line="240" w:lineRule="auto"/>
        <w:jc w:val="both"/>
        <w:rPr>
          <w:rFonts w:ascii="Marianne" w:hAnsi="Marianne"/>
          <w:sz w:val="16"/>
          <w:szCs w:val="16"/>
          <w:lang w:val="fr-FR"/>
        </w:rPr>
      </w:pPr>
      <w:bookmarkStart w:id="17" w:name="_Ref523751451"/>
      <w:r w:rsidRPr="00F90490">
        <w:rPr>
          <w:rStyle w:val="Appelnotedebasdep"/>
          <w:rFonts w:ascii="Marianne" w:hAnsi="Marianne"/>
          <w:sz w:val="16"/>
          <w:szCs w:val="16"/>
        </w:rPr>
        <w:footnoteRef/>
      </w:r>
      <w:r w:rsidRPr="00F90490">
        <w:rPr>
          <w:rFonts w:ascii="Marianne" w:hAnsi="Marianne"/>
          <w:sz w:val="16"/>
          <w:szCs w:val="16"/>
        </w:rPr>
        <w:t xml:space="preserve"> </w:t>
      </w:r>
      <w:r w:rsidRPr="00F90490">
        <w:rPr>
          <w:rFonts w:ascii="Marianne" w:eastAsia="Times New Roman" w:hAnsi="Marianne"/>
          <w:sz w:val="16"/>
          <w:szCs w:val="16"/>
          <w:lang w:eastAsia="fr-FR"/>
        </w:rPr>
        <w:t xml:space="preserve">Cocher la situation concernée ; en cas d’offre remise par un groupement momentané d'entreprises : aller directement en page </w:t>
      </w:r>
      <w:bookmarkEnd w:id="17"/>
      <w:r w:rsidR="001B6872">
        <w:rPr>
          <w:rFonts w:ascii="Marianne" w:eastAsia="Times New Roman" w:hAnsi="Marianne"/>
          <w:sz w:val="16"/>
          <w:szCs w:val="16"/>
          <w:lang w:val="fr-FR" w:eastAsia="fr-FR"/>
        </w:rPr>
        <w:t>15</w:t>
      </w:r>
    </w:p>
  </w:footnote>
  <w:footnote w:id="3">
    <w:p w14:paraId="12FEFA42" w14:textId="77777777" w:rsidR="00556A5D" w:rsidRPr="00F90490" w:rsidRDefault="00556A5D" w:rsidP="007A7BB0">
      <w:pPr>
        <w:pStyle w:val="Notedebasdepage"/>
        <w:spacing w:after="0" w:line="240" w:lineRule="auto"/>
        <w:jc w:val="both"/>
        <w:rPr>
          <w:rFonts w:ascii="Marianne" w:hAnsi="Marianne"/>
          <w:sz w:val="16"/>
          <w:szCs w:val="16"/>
        </w:rPr>
      </w:pPr>
      <w:r w:rsidRPr="00F90490">
        <w:rPr>
          <w:rStyle w:val="Appelnotedebasdep"/>
          <w:rFonts w:ascii="Marianne" w:hAnsi="Marianne"/>
          <w:sz w:val="16"/>
          <w:szCs w:val="16"/>
        </w:rPr>
        <w:footnoteRef/>
      </w:r>
      <w:r w:rsidRPr="00F90490">
        <w:rPr>
          <w:rFonts w:ascii="Marianne" w:hAnsi="Marianne"/>
          <w:sz w:val="16"/>
          <w:szCs w:val="16"/>
        </w:rPr>
        <w:t xml:space="preserve"> </w:t>
      </w:r>
      <w:r w:rsidRPr="00F90490">
        <w:rPr>
          <w:rFonts w:ascii="Marianne" w:eastAsia="Times New Roman" w:hAnsi="Marianne"/>
          <w:sz w:val="16"/>
          <w:szCs w:val="16"/>
          <w:lang w:eastAsia="fr-FR"/>
        </w:rPr>
        <w:t>Cocher la situation concernée</w:t>
      </w:r>
    </w:p>
  </w:footnote>
  <w:footnote w:id="4">
    <w:p w14:paraId="5AD36781" w14:textId="77777777" w:rsidR="00556A5D" w:rsidRPr="00D47733" w:rsidRDefault="00556A5D" w:rsidP="002454A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284" w:hanging="284"/>
        <w:jc w:val="both"/>
        <w:rPr>
          <w:rFonts w:ascii="Calibri" w:hAnsi="Calibri"/>
          <w:sz w:val="16"/>
          <w:szCs w:val="16"/>
        </w:rPr>
      </w:pPr>
      <w:r w:rsidRPr="002454A2">
        <w:rPr>
          <w:rFonts w:ascii="Marianne" w:hAnsi="Marianne" w:cs="Times New Roman"/>
          <w:sz w:val="14"/>
          <w:szCs w:val="14"/>
          <w:lang w:val="x-none"/>
        </w:rPr>
        <w:footnoteRef/>
      </w:r>
      <w:r w:rsidRPr="002454A2">
        <w:rPr>
          <w:rFonts w:ascii="Marianne" w:hAnsi="Marianne" w:cs="Times New Roman"/>
          <w:sz w:val="10"/>
          <w:szCs w:val="10"/>
          <w:lang w:val="x-none"/>
        </w:rPr>
        <w:t xml:space="preserve"> </w:t>
      </w:r>
      <w:r w:rsidRPr="002454A2">
        <w:rPr>
          <w:rFonts w:ascii="Marianne" w:hAnsi="Marianne" w:cs="Times New Roman"/>
          <w:sz w:val="16"/>
          <w:szCs w:val="16"/>
          <w:lang w:val="x-none"/>
        </w:rPr>
        <w:t>Cocher selon la catégorie à laquelle appartient l’opérateur économique cf. Décret d’application n°2008-1354 de l'article 51 de la loi de modernisation de l'économie, relatif aux critères permettant de déterminer la catégorie d'appartenance d'une entreprise pour les besoins de l'analyse statistique et économique</w:t>
      </w:r>
      <w:r w:rsidRPr="008D76C3">
        <w:rPr>
          <w:rFonts w:ascii="Times New Roman" w:hAnsi="Times New Roman" w:cs="Times New Roman"/>
          <w:sz w:val="16"/>
          <w:szCs w:val="16"/>
        </w:rPr>
        <w:t>.</w:t>
      </w:r>
    </w:p>
  </w:footnote>
  <w:footnote w:id="5">
    <w:p w14:paraId="7B369C2C" w14:textId="77777777" w:rsidR="00556A5D" w:rsidRPr="00F90490" w:rsidRDefault="00556A5D" w:rsidP="00E8446C">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142" w:hanging="142"/>
        <w:jc w:val="both"/>
        <w:rPr>
          <w:rFonts w:ascii="Marianne" w:hAnsi="Marianne"/>
          <w:sz w:val="16"/>
          <w:szCs w:val="16"/>
        </w:rPr>
      </w:pPr>
      <w:r w:rsidRPr="00F90490">
        <w:rPr>
          <w:rStyle w:val="Appelnotedebasdep"/>
          <w:rFonts w:ascii="Marianne" w:hAnsi="Marianne"/>
          <w:sz w:val="16"/>
          <w:szCs w:val="16"/>
        </w:rPr>
        <w:footnoteRef/>
      </w:r>
      <w:r w:rsidRPr="00F90490">
        <w:rPr>
          <w:rFonts w:ascii="Marianne" w:hAnsi="Marianne"/>
          <w:sz w:val="16"/>
          <w:szCs w:val="16"/>
        </w:rPr>
        <w:t xml:space="preserve"> </w:t>
      </w:r>
      <w:r w:rsidRPr="00F90490">
        <w:rPr>
          <w:rFonts w:ascii="Marianne" w:hAnsi="Marianne" w:cs="Times New Roman"/>
          <w:sz w:val="16"/>
          <w:szCs w:val="16"/>
        </w:rPr>
        <w:t>Cocher selon la catégorie à laquelle appartient l’opérateur économique cf. Décret d’application n°2008-1354 de l'article 51 de la loi de modernisation de l'économie, relatif aux critères permettant de déterminer la catégorie d'appartenance d'une entreprise pour les besoins de l'analyse statistique et économique.</w:t>
      </w:r>
    </w:p>
  </w:footnote>
  <w:footnote w:id="6">
    <w:p w14:paraId="79123BCB" w14:textId="77777777" w:rsidR="00556A5D" w:rsidRPr="002454A2" w:rsidRDefault="00556A5D" w:rsidP="00E8446C">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142" w:hanging="142"/>
        <w:jc w:val="both"/>
        <w:rPr>
          <w:rFonts w:ascii="Marianne" w:hAnsi="Marianne" w:cs="Times New Roman"/>
          <w:sz w:val="16"/>
          <w:szCs w:val="16"/>
          <w:lang w:val="x-none"/>
        </w:rPr>
      </w:pPr>
      <w:r w:rsidRPr="002454A2">
        <w:rPr>
          <w:rFonts w:ascii="Marianne" w:hAnsi="Marianne" w:cs="Times New Roman"/>
          <w:sz w:val="16"/>
          <w:szCs w:val="16"/>
          <w:lang w:val="x-none"/>
        </w:rPr>
        <w:footnoteRef/>
      </w:r>
      <w:r w:rsidRPr="002454A2">
        <w:rPr>
          <w:rFonts w:ascii="Marianne" w:hAnsi="Marianne" w:cs="Times New Roman"/>
          <w:sz w:val="12"/>
          <w:szCs w:val="12"/>
          <w:lang w:val="x-none"/>
        </w:rPr>
        <w:t xml:space="preserve"> </w:t>
      </w:r>
      <w:r w:rsidRPr="002454A2">
        <w:rPr>
          <w:rFonts w:ascii="Marianne" w:hAnsi="Marianne" w:cs="Times New Roman"/>
          <w:sz w:val="16"/>
          <w:szCs w:val="16"/>
          <w:lang w:val="x-none"/>
        </w:rPr>
        <w:t>Cocher selon la catégorie à laquelle appartient l’opérateur économique cf. Décret d’application n°2008-1354 de l'article 51 de la loi de modernisation de l'économie, relatif aux critères permettant de déterminer la catégorie d'appartenance d'une entreprise pour les besoins de l'analyse statistique et économique.</w:t>
      </w:r>
    </w:p>
  </w:footnote>
  <w:footnote w:id="7">
    <w:p w14:paraId="27CE64CA" w14:textId="1C29FAFE" w:rsidR="00556A5D" w:rsidRPr="00890DC4" w:rsidRDefault="00556A5D">
      <w:pPr>
        <w:pStyle w:val="Notedebasdepage"/>
        <w:rPr>
          <w:lang w:val="fr-FR"/>
        </w:rPr>
      </w:pPr>
      <w:r>
        <w:rPr>
          <w:rStyle w:val="Appelnotedebasdep"/>
        </w:rPr>
        <w:footnoteRef/>
      </w:r>
      <w:r>
        <w:t xml:space="preserve"> </w:t>
      </w:r>
      <w:r w:rsidRPr="00890DC4">
        <w:rPr>
          <w:rFonts w:ascii="Times New Roman" w:hAnsi="Times New Roman"/>
          <w:sz w:val="16"/>
          <w:szCs w:val="16"/>
        </w:rPr>
        <w:t>Cocher si le candidat renonce au versement de l’avance en cas d’attribution du marché.</w:t>
      </w:r>
    </w:p>
  </w:footnote>
  <w:footnote w:id="8">
    <w:p w14:paraId="7AE1CACC" w14:textId="7DAF836F" w:rsidR="00556A5D" w:rsidRPr="001F20A4" w:rsidRDefault="00556A5D" w:rsidP="00BE420A">
      <w:pPr>
        <w:pStyle w:val="Notedebasdepage"/>
        <w:spacing w:after="0" w:line="240" w:lineRule="auto"/>
        <w:jc w:val="both"/>
        <w:rPr>
          <w:rFonts w:ascii="Marianne" w:eastAsia="Times New Roman" w:hAnsi="Marianne"/>
          <w:sz w:val="16"/>
          <w:szCs w:val="16"/>
          <w:lang w:eastAsia="fr-FR"/>
        </w:rPr>
      </w:pPr>
      <w:r>
        <w:rPr>
          <w:rStyle w:val="Appelnotedebasdep"/>
        </w:rPr>
        <w:footnoteRef/>
      </w:r>
      <w:r>
        <w:t xml:space="preserve"> </w:t>
      </w:r>
      <w:r w:rsidRPr="00BE420A">
        <w:rPr>
          <w:rFonts w:ascii="Marianne" w:eastAsia="Times New Roman" w:hAnsi="Marianne"/>
          <w:sz w:val="16"/>
          <w:szCs w:val="16"/>
          <w:lang w:eastAsia="fr-FR"/>
        </w:rPr>
        <w:t>En cas de groupement, tous les membres du groupement doivent signer l’acte d’engagement, sauf si le mandataire a été habilité par les autres membres du groupement à signer seul l’acte d’engagement. Dans ce dernier cas, la signature doit être celle du mandataire habilité (le mandataire doit l’indiquer).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D7E5D" w14:textId="0379DCB1" w:rsidR="00556A5D" w:rsidRDefault="00556A5D" w:rsidP="002B2EED">
    <w:pPr>
      <w:pStyle w:val="En-tte"/>
      <w:tabs>
        <w:tab w:val="clear" w:pos="4536"/>
        <w:tab w:val="clear" w:pos="9072"/>
        <w:tab w:val="left" w:pos="2980"/>
      </w:tabs>
    </w:pPr>
  </w:p>
  <w:p w14:paraId="1FC59B8A" w14:textId="75141597" w:rsidR="00556A5D" w:rsidRDefault="0041349A" w:rsidP="002B2EED">
    <w:pPr>
      <w:pStyle w:val="En-tte"/>
      <w:tabs>
        <w:tab w:val="clear" w:pos="4536"/>
        <w:tab w:val="clear" w:pos="9072"/>
        <w:tab w:val="left" w:pos="2980"/>
      </w:tabs>
    </w:pPr>
    <w:r>
      <w:rPr>
        <w:rFonts w:ascii="Marianne" w:hAnsi="Marianne"/>
        <w:noProof/>
      </w:rPr>
      <w:drawing>
        <wp:anchor distT="0" distB="0" distL="114300" distR="114300" simplePos="0" relativeHeight="251659264" behindDoc="1" locked="0" layoutInCell="1" allowOverlap="1" wp14:anchorId="7E57DC03" wp14:editId="619EF60D">
          <wp:simplePos x="0" y="0"/>
          <wp:positionH relativeFrom="column">
            <wp:posOffset>4305300</wp:posOffset>
          </wp:positionH>
          <wp:positionV relativeFrom="paragraph">
            <wp:posOffset>123825</wp:posOffset>
          </wp:positionV>
          <wp:extent cx="1805940" cy="739140"/>
          <wp:effectExtent l="0" t="0" r="3810" b="3810"/>
          <wp:wrapThrough wrapText="bothSides">
            <wp:wrapPolygon edited="0">
              <wp:start x="456" y="0"/>
              <wp:lineTo x="0" y="1670"/>
              <wp:lineTo x="0" y="15588"/>
              <wp:lineTo x="3873" y="18371"/>
              <wp:lineTo x="11392" y="18371"/>
              <wp:lineTo x="11392" y="21155"/>
              <wp:lineTo x="21418" y="21155"/>
              <wp:lineTo x="21418" y="2227"/>
              <wp:lineTo x="20506" y="1670"/>
              <wp:lineTo x="2506" y="0"/>
              <wp:lineTo x="456"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5940" cy="739140"/>
                  </a:xfrm>
                  <a:prstGeom prst="rect">
                    <a:avLst/>
                  </a:prstGeom>
                  <a:noFill/>
                  <a:ln>
                    <a:noFill/>
                  </a:ln>
                </pic:spPr>
              </pic:pic>
            </a:graphicData>
          </a:graphic>
          <wp14:sizeRelH relativeFrom="page">
            <wp14:pctWidth>0</wp14:pctWidth>
          </wp14:sizeRelH>
          <wp14:sizeRelV relativeFrom="page">
            <wp14:pctHeight>0</wp14:pctHeight>
          </wp14:sizeRelV>
        </wp:anchor>
      </w:drawing>
    </w:r>
    <w:r w:rsidR="00556A5D" w:rsidRPr="00B001E6">
      <w:rPr>
        <w:noProof/>
        <w:lang w:val="fr-FR" w:eastAsia="fr-FR"/>
      </w:rPr>
      <w:drawing>
        <wp:inline distT="0" distB="0" distL="0" distR="0" wp14:anchorId="3A83D9F7" wp14:editId="1056AFE6">
          <wp:extent cx="2066925" cy="1558925"/>
          <wp:effectExtent l="0" t="0" r="0" b="0"/>
          <wp:docPr id="2" name="Image 2" descr="MIN_Justi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_Justice_RV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6925" cy="1558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7AC1E92"/>
    <w:lvl w:ilvl="0">
      <w:start w:val="1"/>
      <w:numFmt w:val="decimal"/>
      <w:pStyle w:val="Listenumros"/>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Symbol"/>
      </w:rPr>
    </w:lvl>
  </w:abstractNum>
  <w:abstractNum w:abstractNumId="2" w15:restartNumberingAfterBreak="0">
    <w:nsid w:val="00000002"/>
    <w:multiLevelType w:val="multilevel"/>
    <w:tmpl w:val="00000002"/>
    <w:lvl w:ilvl="0">
      <w:start w:val="1"/>
      <w:numFmt w:val="decimal"/>
      <w:pStyle w:val="StyleTitre1ArialNarrow14ptNonsoulignToutenmajuscule"/>
      <w:lvlText w:val="%1"/>
      <w:lvlJc w:val="left"/>
      <w:pPr>
        <w:tabs>
          <w:tab w:val="num" w:pos="432"/>
        </w:tabs>
        <w:ind w:left="432" w:hanging="432"/>
      </w:pPr>
      <w:rPr>
        <w:rFonts w:ascii="Symbol" w:hAnsi="Symbol" w:cs="Arial"/>
      </w:rPr>
    </w:lvl>
    <w:lvl w:ilvl="1">
      <w:start w:val="1"/>
      <w:numFmt w:val="decimal"/>
      <w:lvlText w:val="%1.%2"/>
      <w:lvlJc w:val="left"/>
      <w:pPr>
        <w:tabs>
          <w:tab w:val="num" w:pos="718"/>
        </w:tabs>
        <w:ind w:left="718" w:hanging="576"/>
      </w:pPr>
    </w:lvl>
    <w:lvl w:ilvl="2">
      <w:start w:val="1"/>
      <w:numFmt w:val="decimal"/>
      <w:lvlText w:val="%1.%2.%3"/>
      <w:lvlJc w:val="left"/>
      <w:pPr>
        <w:tabs>
          <w:tab w:val="num" w:pos="737"/>
        </w:tabs>
        <w:ind w:left="737" w:hanging="737"/>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Arial" w:hAnsi="Arial" w:cs="Wingdings" w:hint="default"/>
      </w:rPr>
    </w:lvl>
  </w:abstractNum>
  <w:abstractNum w:abstractNumId="4" w15:restartNumberingAfterBreak="0">
    <w:nsid w:val="00740AA7"/>
    <w:multiLevelType w:val="multilevel"/>
    <w:tmpl w:val="DDE8C03A"/>
    <w:lvl w:ilvl="0">
      <w:start w:val="1"/>
      <w:numFmt w:val="decimal"/>
      <w:suff w:val="space"/>
      <w:lvlText w:val="Article %1."/>
      <w:lvlJc w:val="left"/>
      <w:pPr>
        <w:ind w:left="1778"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73"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yleNiv4"/>
      <w:suff w:val="space"/>
      <w:lvlText w:val="%1.%2.%3"/>
      <w:lvlJc w:val="left"/>
      <w:pPr>
        <w:ind w:left="1355" w:hanging="504"/>
      </w:pPr>
      <w:rPr>
        <w:rFonts w:ascii="Marianne" w:hAnsi="Marianne" w:hint="default"/>
        <w:sz w:val="20"/>
        <w:szCs w:val="20"/>
      </w:rPr>
    </w:lvl>
    <w:lvl w:ilvl="3">
      <w:start w:val="1"/>
      <w:numFmt w:val="decimal"/>
      <w:pStyle w:val="StyleNiv5"/>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756FFA"/>
    <w:multiLevelType w:val="hybridMultilevel"/>
    <w:tmpl w:val="4BAED6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287209D"/>
    <w:multiLevelType w:val="hybridMultilevel"/>
    <w:tmpl w:val="B0449A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47519FA"/>
    <w:multiLevelType w:val="hybridMultilevel"/>
    <w:tmpl w:val="E498297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FF53C5"/>
    <w:multiLevelType w:val="hybridMultilevel"/>
    <w:tmpl w:val="E57685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A0A5EB9"/>
    <w:multiLevelType w:val="multilevel"/>
    <w:tmpl w:val="266416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BFD26D0"/>
    <w:multiLevelType w:val="hybridMultilevel"/>
    <w:tmpl w:val="55F64332"/>
    <w:lvl w:ilvl="0" w:tplc="FD24D4E6">
      <w:numFmt w:val="bullet"/>
      <w:lvlText w:val="-"/>
      <w:lvlJc w:val="left"/>
      <w:pPr>
        <w:ind w:left="1068" w:hanging="360"/>
      </w:pPr>
      <w:rPr>
        <w:rFonts w:ascii="Calibri" w:eastAsia="Times New Roman" w:hAnsi="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0EF17281"/>
    <w:multiLevelType w:val="multilevel"/>
    <w:tmpl w:val="3BB4F94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EFE4849"/>
    <w:multiLevelType w:val="hybridMultilevel"/>
    <w:tmpl w:val="98A689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FA56F64"/>
    <w:multiLevelType w:val="hybridMultilevel"/>
    <w:tmpl w:val="58B81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11919FA"/>
    <w:multiLevelType w:val="multilevel"/>
    <w:tmpl w:val="7FE0136A"/>
    <w:lvl w:ilvl="0">
      <w:start w:val="1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139B6733"/>
    <w:multiLevelType w:val="hybridMultilevel"/>
    <w:tmpl w:val="FF4243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BB21AE"/>
    <w:multiLevelType w:val="hybridMultilevel"/>
    <w:tmpl w:val="2F646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4B87B56"/>
    <w:multiLevelType w:val="hybridMultilevel"/>
    <w:tmpl w:val="BAAA8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65E38EE"/>
    <w:multiLevelType w:val="hybridMultilevel"/>
    <w:tmpl w:val="E75679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931145C"/>
    <w:multiLevelType w:val="hybridMultilevel"/>
    <w:tmpl w:val="A6E4E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FC15D9"/>
    <w:multiLevelType w:val="hybridMultilevel"/>
    <w:tmpl w:val="95E03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B220DD1"/>
    <w:multiLevelType w:val="hybridMultilevel"/>
    <w:tmpl w:val="7DF22684"/>
    <w:lvl w:ilvl="0" w:tplc="040C000F">
      <w:start w:val="1"/>
      <w:numFmt w:val="decimal"/>
      <w:lvlText w:val="%1."/>
      <w:lvlJc w:val="left"/>
      <w:pPr>
        <w:tabs>
          <w:tab w:val="num" w:pos="720"/>
        </w:tabs>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FF533A"/>
    <w:multiLevelType w:val="hybridMultilevel"/>
    <w:tmpl w:val="20E68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F0667D7"/>
    <w:multiLevelType w:val="multilevel"/>
    <w:tmpl w:val="3288D5D8"/>
    <w:lvl w:ilvl="0">
      <w:start w:val="1"/>
      <w:numFmt w:val="decimal"/>
      <w:pStyle w:val="Titre1"/>
      <w:suff w:val="space"/>
      <w:lvlText w:val="ARTICLE %1 - "/>
      <w:lvlJc w:val="left"/>
      <w:pPr>
        <w:ind w:left="993" w:firstLine="0"/>
      </w:pPr>
      <w:rPr>
        <w:rFonts w:ascii="Arial Narrow" w:hAnsi="Arial Narrow" w:hint="default"/>
        <w:b/>
        <w:i w:val="0"/>
        <w:caps/>
        <w:strike w:val="0"/>
        <w:dstrike w:val="0"/>
        <w:vanish w:val="0"/>
        <w:color w:val="auto"/>
        <w:sz w:val="28"/>
        <w:u w:val="none"/>
        <w:vertAlign w:val="baseline"/>
      </w:rPr>
    </w:lvl>
    <w:lvl w:ilvl="1">
      <w:start w:val="1"/>
      <w:numFmt w:val="decimal"/>
      <w:pStyle w:val="Titre2"/>
      <w:isLgl/>
      <w:suff w:val="space"/>
      <w:lvlText w:val="%1.%2."/>
      <w:lvlJc w:val="left"/>
      <w:pPr>
        <w:ind w:left="1564" w:firstLine="705"/>
      </w:pPr>
      <w:rPr>
        <w:rFonts w:hint="default"/>
      </w:rPr>
    </w:lvl>
    <w:lvl w:ilvl="2">
      <w:start w:val="1"/>
      <w:numFmt w:val="decimal"/>
      <w:isLgl/>
      <w:suff w:val="space"/>
      <w:lvlText w:val="%1.%2.%3."/>
      <w:lvlJc w:val="left"/>
      <w:pPr>
        <w:ind w:left="6391"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25" w15:restartNumberingAfterBreak="0">
    <w:nsid w:val="207B3FD2"/>
    <w:multiLevelType w:val="hybridMultilevel"/>
    <w:tmpl w:val="30D6F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1476C1E"/>
    <w:multiLevelType w:val="hybridMultilevel"/>
    <w:tmpl w:val="54FCC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232D2764"/>
    <w:multiLevelType w:val="hybridMultilevel"/>
    <w:tmpl w:val="DB526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8A90537"/>
    <w:multiLevelType w:val="hybridMultilevel"/>
    <w:tmpl w:val="620AA1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E80EC2"/>
    <w:multiLevelType w:val="hybridMultilevel"/>
    <w:tmpl w:val="F3324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AEF3AEA"/>
    <w:multiLevelType w:val="hybridMultilevel"/>
    <w:tmpl w:val="D9D0A0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D0B4C64"/>
    <w:multiLevelType w:val="hybridMultilevel"/>
    <w:tmpl w:val="D584B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06373DA"/>
    <w:multiLevelType w:val="hybridMultilevel"/>
    <w:tmpl w:val="9D5672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20F2C60"/>
    <w:multiLevelType w:val="multilevel"/>
    <w:tmpl w:val="D210441C"/>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345B5679"/>
    <w:multiLevelType w:val="hybridMultilevel"/>
    <w:tmpl w:val="489CDE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561020D"/>
    <w:multiLevelType w:val="hybridMultilevel"/>
    <w:tmpl w:val="43EC1E7E"/>
    <w:lvl w:ilvl="0" w:tplc="0E4E4D64">
      <w:start w:val="5"/>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5B47A4A"/>
    <w:multiLevelType w:val="hybridMultilevel"/>
    <w:tmpl w:val="9888206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6C14386"/>
    <w:multiLevelType w:val="hybridMultilevel"/>
    <w:tmpl w:val="6AB074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7C52F56"/>
    <w:multiLevelType w:val="hybridMultilevel"/>
    <w:tmpl w:val="5F047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8640424"/>
    <w:multiLevelType w:val="multilevel"/>
    <w:tmpl w:val="153AD99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3AAB7FE1"/>
    <w:multiLevelType w:val="hybridMultilevel"/>
    <w:tmpl w:val="49EE800A"/>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B212259"/>
    <w:multiLevelType w:val="hybridMultilevel"/>
    <w:tmpl w:val="AE3A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B6D77CE"/>
    <w:multiLevelType w:val="hybridMultilevel"/>
    <w:tmpl w:val="CBBEF2C0"/>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3" w15:restartNumberingAfterBreak="0">
    <w:nsid w:val="3DAC27F2"/>
    <w:multiLevelType w:val="multilevel"/>
    <w:tmpl w:val="8DC65582"/>
    <w:lvl w:ilvl="0">
      <w:start w:val="1"/>
      <w:numFmt w:val="decimal"/>
      <w:lvlText w:val="%1"/>
      <w:lvlJc w:val="left"/>
      <w:pPr>
        <w:ind w:left="360" w:hanging="360"/>
      </w:pPr>
      <w:rPr>
        <w:rFonts w:hint="default"/>
      </w:rPr>
    </w:lvl>
    <w:lvl w:ilvl="1">
      <w:start w:val="1"/>
      <w:numFmt w:val="decimal"/>
      <w:pStyle w:val="StyleNiv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2E80615"/>
    <w:multiLevelType w:val="hybridMultilevel"/>
    <w:tmpl w:val="06BA47E2"/>
    <w:lvl w:ilvl="0" w:tplc="FD24D4E6">
      <w:numFmt w:val="bullet"/>
      <w:lvlText w:val="-"/>
      <w:lvlJc w:val="left"/>
      <w:pPr>
        <w:ind w:left="1068" w:hanging="360"/>
      </w:pPr>
      <w:rPr>
        <w:rFonts w:ascii="Calibri" w:eastAsia="Times New Roman" w:hAnsi="Calibri" w:hint="default"/>
      </w:rPr>
    </w:lvl>
    <w:lvl w:ilvl="1" w:tplc="040C0003">
      <w:start w:val="1"/>
      <w:numFmt w:val="bullet"/>
      <w:lvlText w:val="o"/>
      <w:lvlJc w:val="left"/>
      <w:pPr>
        <w:ind w:left="1788" w:hanging="360"/>
      </w:pPr>
      <w:rPr>
        <w:rFonts w:ascii="Courier New" w:hAnsi="Courier New" w:cs="Courier New" w:hint="default"/>
      </w:rPr>
    </w:lvl>
    <w:lvl w:ilvl="2" w:tplc="A1B4011E">
      <w:start w:val="2"/>
      <w:numFmt w:val="bullet"/>
      <w:lvlText w:val=""/>
      <w:lvlJc w:val="left"/>
      <w:pPr>
        <w:ind w:left="2508" w:hanging="360"/>
      </w:pPr>
      <w:rPr>
        <w:rFonts w:ascii="Wingdings" w:eastAsia="Calibri" w:hAnsi="Wingdings" w:cs="Times New Roman"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5" w15:restartNumberingAfterBreak="0">
    <w:nsid w:val="45FD3A4D"/>
    <w:multiLevelType w:val="multilevel"/>
    <w:tmpl w:val="D210441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464C09BB"/>
    <w:multiLevelType w:val="hybridMultilevel"/>
    <w:tmpl w:val="D8606F1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Symbol"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Symbol" w:hint="default"/>
      </w:rPr>
    </w:lvl>
    <w:lvl w:ilvl="8" w:tplc="040C0005" w:tentative="1">
      <w:start w:val="1"/>
      <w:numFmt w:val="bullet"/>
      <w:lvlText w:val=""/>
      <w:lvlJc w:val="left"/>
      <w:pPr>
        <w:ind w:left="6828" w:hanging="360"/>
      </w:pPr>
      <w:rPr>
        <w:rFonts w:ascii="Wingdings" w:hAnsi="Wingdings" w:hint="default"/>
      </w:rPr>
    </w:lvl>
  </w:abstractNum>
  <w:abstractNum w:abstractNumId="47" w15:restartNumberingAfterBreak="0">
    <w:nsid w:val="47292E7C"/>
    <w:multiLevelType w:val="hybridMultilevel"/>
    <w:tmpl w:val="FF16A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ABB263D"/>
    <w:multiLevelType w:val="hybridMultilevel"/>
    <w:tmpl w:val="3D0209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BC05019"/>
    <w:multiLevelType w:val="hybridMultilevel"/>
    <w:tmpl w:val="5462B4FA"/>
    <w:lvl w:ilvl="0" w:tplc="040C000F">
      <w:start w:val="1"/>
      <w:numFmt w:val="decimal"/>
      <w:lvlText w:val="%1."/>
      <w:lvlJc w:val="left"/>
      <w:pPr>
        <w:ind w:left="1068" w:hanging="360"/>
      </w:pPr>
    </w:lvl>
    <w:lvl w:ilvl="1" w:tplc="040C0001">
      <w:start w:val="1"/>
      <w:numFmt w:val="bullet"/>
      <w:lvlText w:val=""/>
      <w:lvlJc w:val="left"/>
      <w:pPr>
        <w:ind w:left="1788" w:hanging="360"/>
      </w:pPr>
      <w:rPr>
        <w:rFonts w:ascii="Symbol" w:hAnsi="Symbol"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0" w15:restartNumberingAfterBreak="0">
    <w:nsid w:val="4D5D36CA"/>
    <w:multiLevelType w:val="hybridMultilevel"/>
    <w:tmpl w:val="5C1E61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ED45E44"/>
    <w:multiLevelType w:val="multilevel"/>
    <w:tmpl w:val="32241B1C"/>
    <w:lvl w:ilvl="0">
      <w:start w:val="6"/>
      <w:numFmt w:val="decimal"/>
      <w:lvlText w:val="%1"/>
      <w:lvlJc w:val="left"/>
      <w:pPr>
        <w:ind w:left="360" w:hanging="360"/>
      </w:pPr>
      <w:rPr>
        <w:rFonts w:hint="default"/>
      </w:rPr>
    </w:lvl>
    <w:lvl w:ilvl="1">
      <w:start w:val="1"/>
      <w:numFmt w:val="decimal"/>
      <w:lvlText w:val="%1.%2"/>
      <w:lvlJc w:val="left"/>
      <w:pPr>
        <w:ind w:left="720" w:hanging="360"/>
      </w:pPr>
      <w:rPr>
        <w:rFonts w:ascii="Marianne" w:hAnsi="Marianne" w:hint="default"/>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F0B1B1D"/>
    <w:multiLevelType w:val="hybridMultilevel"/>
    <w:tmpl w:val="51E2C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F5D6D18"/>
    <w:multiLevelType w:val="hybridMultilevel"/>
    <w:tmpl w:val="1384FA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04F2760"/>
    <w:multiLevelType w:val="hybridMultilevel"/>
    <w:tmpl w:val="6A3C0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0CA249E"/>
    <w:multiLevelType w:val="hybridMultilevel"/>
    <w:tmpl w:val="DEC49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33B3DC9"/>
    <w:multiLevelType w:val="hybridMultilevel"/>
    <w:tmpl w:val="E0C4736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40B76FC"/>
    <w:multiLevelType w:val="hybridMultilevel"/>
    <w:tmpl w:val="E12E39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5B53A0A"/>
    <w:multiLevelType w:val="hybridMultilevel"/>
    <w:tmpl w:val="935EE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5637559C"/>
    <w:multiLevelType w:val="hybridMultilevel"/>
    <w:tmpl w:val="018EF8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667007D"/>
    <w:multiLevelType w:val="hybridMultilevel"/>
    <w:tmpl w:val="F7F658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Symbol"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Symbol"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Symbol" w:hint="default"/>
      </w:rPr>
    </w:lvl>
    <w:lvl w:ilvl="8" w:tplc="040C0005" w:tentative="1">
      <w:start w:val="1"/>
      <w:numFmt w:val="bullet"/>
      <w:lvlText w:val=""/>
      <w:lvlJc w:val="left"/>
      <w:pPr>
        <w:ind w:left="7188" w:hanging="360"/>
      </w:pPr>
      <w:rPr>
        <w:rFonts w:ascii="Wingdings" w:hAnsi="Wingdings" w:hint="default"/>
      </w:rPr>
    </w:lvl>
  </w:abstractNum>
  <w:abstractNum w:abstractNumId="61" w15:restartNumberingAfterBreak="0">
    <w:nsid w:val="5C206FE0"/>
    <w:multiLevelType w:val="multilevel"/>
    <w:tmpl w:val="D210441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2" w15:restartNumberingAfterBreak="0">
    <w:nsid w:val="5D0843E4"/>
    <w:multiLevelType w:val="hybridMultilevel"/>
    <w:tmpl w:val="87D464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ED67E96"/>
    <w:multiLevelType w:val="hybridMultilevel"/>
    <w:tmpl w:val="C85CF076"/>
    <w:lvl w:ilvl="0" w:tplc="6AAEEB54">
      <w:start w:val="1"/>
      <w:numFmt w:val="decimal"/>
      <w:pStyle w:val="StyleNiv2"/>
      <w:lvlText w:val="%1."/>
      <w:lvlJc w:val="left"/>
      <w:pPr>
        <w:ind w:left="720" w:hanging="360"/>
      </w:pPr>
    </w:lvl>
    <w:lvl w:ilvl="1" w:tplc="F0080EB0">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6777083F"/>
    <w:multiLevelType w:val="hybridMultilevel"/>
    <w:tmpl w:val="07627824"/>
    <w:lvl w:ilvl="0" w:tplc="040C0001">
      <w:start w:val="1"/>
      <w:numFmt w:val="bullet"/>
      <w:lvlText w:val=""/>
      <w:lvlJc w:val="left"/>
      <w:pPr>
        <w:tabs>
          <w:tab w:val="num" w:pos="1068"/>
        </w:tabs>
        <w:ind w:left="1068" w:hanging="360"/>
      </w:pPr>
      <w:rPr>
        <w:rFonts w:ascii="Symbol" w:hAnsi="Symbol" w:hint="default"/>
      </w:rPr>
    </w:lvl>
    <w:lvl w:ilvl="1" w:tplc="040C0001">
      <w:start w:val="1"/>
      <w:numFmt w:val="bullet"/>
      <w:lvlText w:val=""/>
      <w:lvlJc w:val="left"/>
      <w:pPr>
        <w:tabs>
          <w:tab w:val="num" w:pos="1788"/>
        </w:tabs>
        <w:ind w:left="1788" w:hanging="360"/>
      </w:pPr>
      <w:rPr>
        <w:rFonts w:ascii="Symbol" w:hAnsi="Symbo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66" w15:restartNumberingAfterBreak="0">
    <w:nsid w:val="67EE5C7D"/>
    <w:multiLevelType w:val="hybridMultilevel"/>
    <w:tmpl w:val="D7880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92A4739"/>
    <w:multiLevelType w:val="hybridMultilevel"/>
    <w:tmpl w:val="5486117A"/>
    <w:lvl w:ilvl="0" w:tplc="EE40D610">
      <w:start w:val="1"/>
      <w:numFmt w:val="decimal"/>
      <w:pStyle w:val="Style2"/>
      <w:lvlText w:val="Article %1"/>
      <w:lvlJc w:val="left"/>
      <w:pPr>
        <w:ind w:left="720" w:hanging="360"/>
      </w:pPr>
      <w:rPr>
        <w:rFonts w:ascii="Times New Roman" w:hAnsi="Times New Roman"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F17DF0"/>
    <w:multiLevelType w:val="hybridMultilevel"/>
    <w:tmpl w:val="2E72298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A1B4011E">
      <w:start w:val="2"/>
      <w:numFmt w:val="bullet"/>
      <w:lvlText w:val=""/>
      <w:lvlJc w:val="left"/>
      <w:pPr>
        <w:ind w:left="2508" w:hanging="360"/>
      </w:pPr>
      <w:rPr>
        <w:rFonts w:ascii="Wingdings" w:eastAsia="Calibri" w:hAnsi="Wingdings" w:cs="Times New Roman"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9" w15:restartNumberingAfterBreak="0">
    <w:nsid w:val="6C025096"/>
    <w:multiLevelType w:val="hybridMultilevel"/>
    <w:tmpl w:val="A9C8DDCE"/>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3316AE7"/>
    <w:multiLevelType w:val="hybridMultilevel"/>
    <w:tmpl w:val="ED72C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5CB2F82"/>
    <w:multiLevelType w:val="hybridMultilevel"/>
    <w:tmpl w:val="A9A6B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A601A48"/>
    <w:multiLevelType w:val="multilevel"/>
    <w:tmpl w:val="F4DAF51E"/>
    <w:lvl w:ilvl="0">
      <w:start w:val="5"/>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4" w15:restartNumberingAfterBreak="0">
    <w:nsid w:val="7ABD067A"/>
    <w:multiLevelType w:val="hybridMultilevel"/>
    <w:tmpl w:val="48427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CB91A81"/>
    <w:multiLevelType w:val="hybridMultilevel"/>
    <w:tmpl w:val="0FBAA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D811262"/>
    <w:multiLevelType w:val="multilevel"/>
    <w:tmpl w:val="D210441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7" w15:restartNumberingAfterBreak="0">
    <w:nsid w:val="7EAF4548"/>
    <w:multiLevelType w:val="hybridMultilevel"/>
    <w:tmpl w:val="1FF8C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FE55553"/>
    <w:multiLevelType w:val="multilevel"/>
    <w:tmpl w:val="1FA2E0DA"/>
    <w:lvl w:ilvl="0">
      <w:start w:val="1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24"/>
  </w:num>
  <w:num w:numId="3">
    <w:abstractNumId w:val="60"/>
  </w:num>
  <w:num w:numId="4">
    <w:abstractNumId w:val="0"/>
  </w:num>
  <w:num w:numId="5">
    <w:abstractNumId w:val="72"/>
  </w:num>
  <w:num w:numId="6">
    <w:abstractNumId w:val="67"/>
  </w:num>
  <w:num w:numId="7">
    <w:abstractNumId w:val="42"/>
  </w:num>
  <w:num w:numId="8">
    <w:abstractNumId w:val="4"/>
  </w:num>
  <w:num w:numId="9">
    <w:abstractNumId w:val="49"/>
  </w:num>
  <w:num w:numId="10">
    <w:abstractNumId w:val="65"/>
  </w:num>
  <w:num w:numId="11">
    <w:abstractNumId w:val="46"/>
  </w:num>
  <w:num w:numId="12">
    <w:abstractNumId w:val="71"/>
  </w:num>
  <w:num w:numId="13">
    <w:abstractNumId w:val="10"/>
  </w:num>
  <w:num w:numId="14">
    <w:abstractNumId w:val="26"/>
  </w:num>
  <w:num w:numId="15">
    <w:abstractNumId w:val="9"/>
  </w:num>
  <w:num w:numId="16">
    <w:abstractNumId w:val="18"/>
  </w:num>
  <w:num w:numId="17">
    <w:abstractNumId w:val="13"/>
  </w:num>
  <w:num w:numId="18">
    <w:abstractNumId w:val="77"/>
  </w:num>
  <w:num w:numId="19">
    <w:abstractNumId w:val="34"/>
  </w:num>
  <w:num w:numId="20">
    <w:abstractNumId w:val="53"/>
  </w:num>
  <w:num w:numId="21">
    <w:abstractNumId w:val="29"/>
  </w:num>
  <w:num w:numId="22">
    <w:abstractNumId w:val="16"/>
  </w:num>
  <w:num w:numId="23">
    <w:abstractNumId w:val="57"/>
  </w:num>
  <w:num w:numId="24">
    <w:abstractNumId w:val="58"/>
  </w:num>
  <w:num w:numId="25">
    <w:abstractNumId w:val="48"/>
  </w:num>
  <w:num w:numId="26">
    <w:abstractNumId w:val="6"/>
  </w:num>
  <w:num w:numId="27">
    <w:abstractNumId w:val="66"/>
  </w:num>
  <w:num w:numId="28">
    <w:abstractNumId w:val="38"/>
  </w:num>
  <w:num w:numId="29">
    <w:abstractNumId w:val="28"/>
  </w:num>
  <w:num w:numId="30">
    <w:abstractNumId w:val="21"/>
  </w:num>
  <w:num w:numId="31">
    <w:abstractNumId w:val="23"/>
  </w:num>
  <w:num w:numId="32">
    <w:abstractNumId w:val="30"/>
  </w:num>
  <w:num w:numId="33">
    <w:abstractNumId w:val="75"/>
  </w:num>
  <w:num w:numId="34">
    <w:abstractNumId w:val="41"/>
  </w:num>
  <w:num w:numId="35">
    <w:abstractNumId w:val="47"/>
  </w:num>
  <w:num w:numId="36">
    <w:abstractNumId w:val="32"/>
  </w:num>
  <w:num w:numId="37">
    <w:abstractNumId w:val="7"/>
  </w:num>
  <w:num w:numId="38">
    <w:abstractNumId w:val="68"/>
  </w:num>
  <w:num w:numId="39">
    <w:abstractNumId w:val="52"/>
  </w:num>
  <w:num w:numId="40">
    <w:abstractNumId w:val="56"/>
  </w:num>
  <w:num w:numId="41">
    <w:abstractNumId w:val="36"/>
  </w:num>
  <w:num w:numId="42">
    <w:abstractNumId w:val="74"/>
  </w:num>
  <w:num w:numId="43">
    <w:abstractNumId w:val="14"/>
  </w:num>
  <w:num w:numId="44">
    <w:abstractNumId w:val="50"/>
  </w:num>
  <w:num w:numId="45">
    <w:abstractNumId w:val="37"/>
  </w:num>
  <w:num w:numId="46">
    <w:abstractNumId w:val="59"/>
  </w:num>
  <w:num w:numId="47">
    <w:abstractNumId w:val="62"/>
  </w:num>
  <w:num w:numId="48">
    <w:abstractNumId w:val="54"/>
  </w:num>
  <w:num w:numId="49">
    <w:abstractNumId w:val="44"/>
  </w:num>
  <w:num w:numId="50">
    <w:abstractNumId w:val="11"/>
  </w:num>
  <w:num w:numId="51">
    <w:abstractNumId w:val="25"/>
  </w:num>
  <w:num w:numId="52">
    <w:abstractNumId w:val="17"/>
  </w:num>
  <w:num w:numId="53">
    <w:abstractNumId w:val="55"/>
  </w:num>
  <w:num w:numId="54">
    <w:abstractNumId w:val="5"/>
  </w:num>
  <w:num w:numId="55">
    <w:abstractNumId w:val="27"/>
  </w:num>
  <w:num w:numId="56">
    <w:abstractNumId w:val="70"/>
  </w:num>
  <w:num w:numId="57">
    <w:abstractNumId w:val="31"/>
  </w:num>
  <w:num w:numId="58">
    <w:abstractNumId w:val="22"/>
  </w:num>
  <w:num w:numId="59">
    <w:abstractNumId w:val="69"/>
  </w:num>
  <w:num w:numId="60">
    <w:abstractNumId w:val="43"/>
  </w:num>
  <w:num w:numId="61">
    <w:abstractNumId w:val="12"/>
  </w:num>
  <w:num w:numId="62">
    <w:abstractNumId w:val="39"/>
  </w:num>
  <w:num w:numId="63">
    <w:abstractNumId w:val="51"/>
  </w:num>
  <w:num w:numId="64">
    <w:abstractNumId w:val="40"/>
  </w:num>
  <w:num w:numId="65">
    <w:abstractNumId w:val="20"/>
  </w:num>
  <w:num w:numId="66">
    <w:abstractNumId w:val="19"/>
  </w:num>
  <w:num w:numId="67">
    <w:abstractNumId w:val="8"/>
  </w:num>
  <w:num w:numId="68">
    <w:abstractNumId w:val="63"/>
  </w:num>
  <w:num w:numId="69">
    <w:abstractNumId w:val="15"/>
  </w:num>
  <w:num w:numId="70">
    <w:abstractNumId w:val="64"/>
  </w:num>
  <w:num w:numId="71">
    <w:abstractNumId w:val="78"/>
  </w:num>
  <w:num w:numId="72">
    <w:abstractNumId w:val="76"/>
  </w:num>
  <w:num w:numId="73">
    <w:abstractNumId w:val="45"/>
  </w:num>
  <w:num w:numId="74">
    <w:abstractNumId w:val="33"/>
  </w:num>
  <w:num w:numId="75">
    <w:abstractNumId w:val="61"/>
  </w:num>
  <w:num w:numId="76">
    <w:abstractNumId w:val="73"/>
  </w:num>
  <w:num w:numId="77">
    <w:abstractNumId w:val="35"/>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BATUCCI Ioana">
    <w15:presenceInfo w15:providerId="AD" w15:userId="S-1-5-21-1390067357-1606980848-725345543-386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enforcement="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756"/>
    <w:rsid w:val="00000D9A"/>
    <w:rsid w:val="00003FC2"/>
    <w:rsid w:val="000045C8"/>
    <w:rsid w:val="0000546B"/>
    <w:rsid w:val="000063BE"/>
    <w:rsid w:val="00006737"/>
    <w:rsid w:val="000075BC"/>
    <w:rsid w:val="000113B5"/>
    <w:rsid w:val="000116BE"/>
    <w:rsid w:val="00011B3D"/>
    <w:rsid w:val="000132D5"/>
    <w:rsid w:val="00014645"/>
    <w:rsid w:val="00015A69"/>
    <w:rsid w:val="00016773"/>
    <w:rsid w:val="000203BD"/>
    <w:rsid w:val="0002064C"/>
    <w:rsid w:val="00021129"/>
    <w:rsid w:val="00023C5E"/>
    <w:rsid w:val="000255CB"/>
    <w:rsid w:val="000265C7"/>
    <w:rsid w:val="00026F11"/>
    <w:rsid w:val="00027B29"/>
    <w:rsid w:val="00030FCF"/>
    <w:rsid w:val="0003264F"/>
    <w:rsid w:val="00033574"/>
    <w:rsid w:val="00033CE6"/>
    <w:rsid w:val="00035694"/>
    <w:rsid w:val="00035708"/>
    <w:rsid w:val="0003722D"/>
    <w:rsid w:val="00041C15"/>
    <w:rsid w:val="00041E17"/>
    <w:rsid w:val="00042FE0"/>
    <w:rsid w:val="00043F93"/>
    <w:rsid w:val="000453B0"/>
    <w:rsid w:val="00047B73"/>
    <w:rsid w:val="00050706"/>
    <w:rsid w:val="0005130B"/>
    <w:rsid w:val="000515A2"/>
    <w:rsid w:val="0005184A"/>
    <w:rsid w:val="00052548"/>
    <w:rsid w:val="00053C03"/>
    <w:rsid w:val="00055B8E"/>
    <w:rsid w:val="00060D44"/>
    <w:rsid w:val="0006153F"/>
    <w:rsid w:val="000617B7"/>
    <w:rsid w:val="00061996"/>
    <w:rsid w:val="000637B0"/>
    <w:rsid w:val="00064167"/>
    <w:rsid w:val="0006514C"/>
    <w:rsid w:val="00065E25"/>
    <w:rsid w:val="00067394"/>
    <w:rsid w:val="0006774C"/>
    <w:rsid w:val="00071D23"/>
    <w:rsid w:val="00072790"/>
    <w:rsid w:val="00072C86"/>
    <w:rsid w:val="00072FD0"/>
    <w:rsid w:val="00073083"/>
    <w:rsid w:val="00073DE3"/>
    <w:rsid w:val="00074D29"/>
    <w:rsid w:val="00075DA5"/>
    <w:rsid w:val="00076411"/>
    <w:rsid w:val="0008162C"/>
    <w:rsid w:val="00081F94"/>
    <w:rsid w:val="00082C7B"/>
    <w:rsid w:val="000833B1"/>
    <w:rsid w:val="00083755"/>
    <w:rsid w:val="00087708"/>
    <w:rsid w:val="00090AA2"/>
    <w:rsid w:val="00092D26"/>
    <w:rsid w:val="00093F99"/>
    <w:rsid w:val="000950F4"/>
    <w:rsid w:val="0009765B"/>
    <w:rsid w:val="000A1F34"/>
    <w:rsid w:val="000A284A"/>
    <w:rsid w:val="000A3FC5"/>
    <w:rsid w:val="000A58AE"/>
    <w:rsid w:val="000A6DF7"/>
    <w:rsid w:val="000A77CD"/>
    <w:rsid w:val="000B32B5"/>
    <w:rsid w:val="000B5104"/>
    <w:rsid w:val="000B7D9F"/>
    <w:rsid w:val="000C296C"/>
    <w:rsid w:val="000C5968"/>
    <w:rsid w:val="000D1616"/>
    <w:rsid w:val="000D1D11"/>
    <w:rsid w:val="000D37E9"/>
    <w:rsid w:val="000D5C13"/>
    <w:rsid w:val="000D7FA2"/>
    <w:rsid w:val="000E07FA"/>
    <w:rsid w:val="000E13E2"/>
    <w:rsid w:val="000E249B"/>
    <w:rsid w:val="000E4DBA"/>
    <w:rsid w:val="000E5A20"/>
    <w:rsid w:val="000E60F8"/>
    <w:rsid w:val="000E735E"/>
    <w:rsid w:val="000F1A54"/>
    <w:rsid w:val="000F1E49"/>
    <w:rsid w:val="000F2576"/>
    <w:rsid w:val="000F4CB2"/>
    <w:rsid w:val="000F6893"/>
    <w:rsid w:val="000F6B8C"/>
    <w:rsid w:val="000F7BB5"/>
    <w:rsid w:val="001007EC"/>
    <w:rsid w:val="00100ED9"/>
    <w:rsid w:val="001028D7"/>
    <w:rsid w:val="0010394E"/>
    <w:rsid w:val="00104696"/>
    <w:rsid w:val="00105C44"/>
    <w:rsid w:val="001118A2"/>
    <w:rsid w:val="00112BD9"/>
    <w:rsid w:val="0011341A"/>
    <w:rsid w:val="00113E50"/>
    <w:rsid w:val="001150C0"/>
    <w:rsid w:val="0011568C"/>
    <w:rsid w:val="00115FBE"/>
    <w:rsid w:val="00120FF8"/>
    <w:rsid w:val="00121F81"/>
    <w:rsid w:val="00121FD8"/>
    <w:rsid w:val="00123560"/>
    <w:rsid w:val="001242FE"/>
    <w:rsid w:val="00124ED6"/>
    <w:rsid w:val="001264B9"/>
    <w:rsid w:val="00126CE5"/>
    <w:rsid w:val="00127465"/>
    <w:rsid w:val="00127F88"/>
    <w:rsid w:val="00130356"/>
    <w:rsid w:val="00130548"/>
    <w:rsid w:val="0013113F"/>
    <w:rsid w:val="001337D4"/>
    <w:rsid w:val="00135B65"/>
    <w:rsid w:val="001375D3"/>
    <w:rsid w:val="00142CEB"/>
    <w:rsid w:val="001459B7"/>
    <w:rsid w:val="001474B7"/>
    <w:rsid w:val="00150182"/>
    <w:rsid w:val="00150D24"/>
    <w:rsid w:val="0015145B"/>
    <w:rsid w:val="00151AC1"/>
    <w:rsid w:val="00152EEE"/>
    <w:rsid w:val="001561A8"/>
    <w:rsid w:val="0015638D"/>
    <w:rsid w:val="00156419"/>
    <w:rsid w:val="00157098"/>
    <w:rsid w:val="00157BBE"/>
    <w:rsid w:val="00160044"/>
    <w:rsid w:val="00160312"/>
    <w:rsid w:val="00161459"/>
    <w:rsid w:val="001629D5"/>
    <w:rsid w:val="00163D1D"/>
    <w:rsid w:val="0016529B"/>
    <w:rsid w:val="00165F04"/>
    <w:rsid w:val="001674AE"/>
    <w:rsid w:val="00167F5C"/>
    <w:rsid w:val="0017110A"/>
    <w:rsid w:val="00171580"/>
    <w:rsid w:val="001732BF"/>
    <w:rsid w:val="00173E7C"/>
    <w:rsid w:val="00174261"/>
    <w:rsid w:val="00174E9F"/>
    <w:rsid w:val="001751A2"/>
    <w:rsid w:val="00175D16"/>
    <w:rsid w:val="00176262"/>
    <w:rsid w:val="00177FB7"/>
    <w:rsid w:val="00180585"/>
    <w:rsid w:val="00181F22"/>
    <w:rsid w:val="0018230E"/>
    <w:rsid w:val="0018366F"/>
    <w:rsid w:val="00184CFE"/>
    <w:rsid w:val="00186D21"/>
    <w:rsid w:val="00187D38"/>
    <w:rsid w:val="001915C1"/>
    <w:rsid w:val="0019279F"/>
    <w:rsid w:val="00193846"/>
    <w:rsid w:val="001946A9"/>
    <w:rsid w:val="00195553"/>
    <w:rsid w:val="00196108"/>
    <w:rsid w:val="00197C6E"/>
    <w:rsid w:val="001A0E58"/>
    <w:rsid w:val="001A21D1"/>
    <w:rsid w:val="001A76E8"/>
    <w:rsid w:val="001B00B2"/>
    <w:rsid w:val="001B23AA"/>
    <w:rsid w:val="001B2452"/>
    <w:rsid w:val="001B6872"/>
    <w:rsid w:val="001B7AB7"/>
    <w:rsid w:val="001C0332"/>
    <w:rsid w:val="001C0A0C"/>
    <w:rsid w:val="001C0B9D"/>
    <w:rsid w:val="001C0F77"/>
    <w:rsid w:val="001D0686"/>
    <w:rsid w:val="001D384F"/>
    <w:rsid w:val="001D4711"/>
    <w:rsid w:val="001D49F9"/>
    <w:rsid w:val="001D756D"/>
    <w:rsid w:val="001E3CD9"/>
    <w:rsid w:val="001E403C"/>
    <w:rsid w:val="001E41F8"/>
    <w:rsid w:val="001E6D6D"/>
    <w:rsid w:val="001E7187"/>
    <w:rsid w:val="001F028B"/>
    <w:rsid w:val="001F106D"/>
    <w:rsid w:val="001F1FB1"/>
    <w:rsid w:val="001F20A4"/>
    <w:rsid w:val="001F3252"/>
    <w:rsid w:val="001F56CE"/>
    <w:rsid w:val="001F6C4C"/>
    <w:rsid w:val="001F7186"/>
    <w:rsid w:val="002038F1"/>
    <w:rsid w:val="00204881"/>
    <w:rsid w:val="00205187"/>
    <w:rsid w:val="00210285"/>
    <w:rsid w:val="00211707"/>
    <w:rsid w:val="00213D45"/>
    <w:rsid w:val="0021737F"/>
    <w:rsid w:val="00217415"/>
    <w:rsid w:val="00217A2C"/>
    <w:rsid w:val="00217DD2"/>
    <w:rsid w:val="002209FA"/>
    <w:rsid w:val="00220DCD"/>
    <w:rsid w:val="0022164D"/>
    <w:rsid w:val="0022228E"/>
    <w:rsid w:val="002224EF"/>
    <w:rsid w:val="0022399A"/>
    <w:rsid w:val="00224ECB"/>
    <w:rsid w:val="002259B4"/>
    <w:rsid w:val="00232701"/>
    <w:rsid w:val="00232910"/>
    <w:rsid w:val="00233A27"/>
    <w:rsid w:val="00234490"/>
    <w:rsid w:val="002349ED"/>
    <w:rsid w:val="00234AFC"/>
    <w:rsid w:val="002359A1"/>
    <w:rsid w:val="00243C4E"/>
    <w:rsid w:val="00244D67"/>
    <w:rsid w:val="002454A2"/>
    <w:rsid w:val="00247FD9"/>
    <w:rsid w:val="00250FD6"/>
    <w:rsid w:val="0025154B"/>
    <w:rsid w:val="0025184D"/>
    <w:rsid w:val="00252468"/>
    <w:rsid w:val="00252CB3"/>
    <w:rsid w:val="0025366B"/>
    <w:rsid w:val="00256675"/>
    <w:rsid w:val="00257479"/>
    <w:rsid w:val="00261EFA"/>
    <w:rsid w:val="002632C6"/>
    <w:rsid w:val="002634A8"/>
    <w:rsid w:val="00265116"/>
    <w:rsid w:val="00265F60"/>
    <w:rsid w:val="00267CCD"/>
    <w:rsid w:val="0027043C"/>
    <w:rsid w:val="00275C7F"/>
    <w:rsid w:val="00276BE1"/>
    <w:rsid w:val="00281240"/>
    <w:rsid w:val="0028148A"/>
    <w:rsid w:val="002822F0"/>
    <w:rsid w:val="00283109"/>
    <w:rsid w:val="00283B32"/>
    <w:rsid w:val="00283B4F"/>
    <w:rsid w:val="002849BA"/>
    <w:rsid w:val="00285A07"/>
    <w:rsid w:val="00285CB8"/>
    <w:rsid w:val="0028688C"/>
    <w:rsid w:val="00287825"/>
    <w:rsid w:val="00290C2C"/>
    <w:rsid w:val="00290ED1"/>
    <w:rsid w:val="00293357"/>
    <w:rsid w:val="00294AC6"/>
    <w:rsid w:val="0029549B"/>
    <w:rsid w:val="0029695A"/>
    <w:rsid w:val="00296BAC"/>
    <w:rsid w:val="002A0278"/>
    <w:rsid w:val="002A3F01"/>
    <w:rsid w:val="002A60C2"/>
    <w:rsid w:val="002A61A8"/>
    <w:rsid w:val="002B04D6"/>
    <w:rsid w:val="002B0CE7"/>
    <w:rsid w:val="002B1D00"/>
    <w:rsid w:val="002B2C82"/>
    <w:rsid w:val="002B2EED"/>
    <w:rsid w:val="002B32E2"/>
    <w:rsid w:val="002B35CB"/>
    <w:rsid w:val="002B5206"/>
    <w:rsid w:val="002B59F8"/>
    <w:rsid w:val="002B5EDD"/>
    <w:rsid w:val="002C07CC"/>
    <w:rsid w:val="002C2B1A"/>
    <w:rsid w:val="002D000C"/>
    <w:rsid w:val="002D1343"/>
    <w:rsid w:val="002D40BD"/>
    <w:rsid w:val="002D4A33"/>
    <w:rsid w:val="002D59D8"/>
    <w:rsid w:val="002E00A2"/>
    <w:rsid w:val="002E0BE2"/>
    <w:rsid w:val="002E412A"/>
    <w:rsid w:val="002E456F"/>
    <w:rsid w:val="002E70F2"/>
    <w:rsid w:val="002E795E"/>
    <w:rsid w:val="002F203E"/>
    <w:rsid w:val="002F2449"/>
    <w:rsid w:val="002F3243"/>
    <w:rsid w:val="003002C2"/>
    <w:rsid w:val="0030062B"/>
    <w:rsid w:val="003006BF"/>
    <w:rsid w:val="003017D1"/>
    <w:rsid w:val="00302B3E"/>
    <w:rsid w:val="0030352F"/>
    <w:rsid w:val="00303613"/>
    <w:rsid w:val="00305D09"/>
    <w:rsid w:val="00306279"/>
    <w:rsid w:val="00306BB4"/>
    <w:rsid w:val="00306E9C"/>
    <w:rsid w:val="00307C73"/>
    <w:rsid w:val="00310F00"/>
    <w:rsid w:val="00311778"/>
    <w:rsid w:val="003139F7"/>
    <w:rsid w:val="00314118"/>
    <w:rsid w:val="0031479A"/>
    <w:rsid w:val="00314D0F"/>
    <w:rsid w:val="003169FC"/>
    <w:rsid w:val="00317E4B"/>
    <w:rsid w:val="00320000"/>
    <w:rsid w:val="00321524"/>
    <w:rsid w:val="003215AA"/>
    <w:rsid w:val="00322087"/>
    <w:rsid w:val="003248B0"/>
    <w:rsid w:val="00325004"/>
    <w:rsid w:val="00325A17"/>
    <w:rsid w:val="003266C0"/>
    <w:rsid w:val="0032699B"/>
    <w:rsid w:val="003278A5"/>
    <w:rsid w:val="00327A90"/>
    <w:rsid w:val="003307F1"/>
    <w:rsid w:val="00335B52"/>
    <w:rsid w:val="003377FC"/>
    <w:rsid w:val="00340784"/>
    <w:rsid w:val="00344466"/>
    <w:rsid w:val="00347B78"/>
    <w:rsid w:val="00347CB8"/>
    <w:rsid w:val="003526CF"/>
    <w:rsid w:val="00354064"/>
    <w:rsid w:val="003544A3"/>
    <w:rsid w:val="0035531F"/>
    <w:rsid w:val="00355F38"/>
    <w:rsid w:val="0035635B"/>
    <w:rsid w:val="00357313"/>
    <w:rsid w:val="003576C3"/>
    <w:rsid w:val="003605B2"/>
    <w:rsid w:val="00362FC5"/>
    <w:rsid w:val="00363395"/>
    <w:rsid w:val="00363BC6"/>
    <w:rsid w:val="003645B3"/>
    <w:rsid w:val="0036536F"/>
    <w:rsid w:val="00365E6D"/>
    <w:rsid w:val="003669AF"/>
    <w:rsid w:val="003716B9"/>
    <w:rsid w:val="00372D65"/>
    <w:rsid w:val="003732CC"/>
    <w:rsid w:val="0037359C"/>
    <w:rsid w:val="0037402D"/>
    <w:rsid w:val="003751C4"/>
    <w:rsid w:val="003758EF"/>
    <w:rsid w:val="00380E47"/>
    <w:rsid w:val="00381206"/>
    <w:rsid w:val="00381614"/>
    <w:rsid w:val="003825F6"/>
    <w:rsid w:val="00382EC1"/>
    <w:rsid w:val="00384688"/>
    <w:rsid w:val="0038492F"/>
    <w:rsid w:val="00384CA7"/>
    <w:rsid w:val="00386D74"/>
    <w:rsid w:val="003903FF"/>
    <w:rsid w:val="003907C9"/>
    <w:rsid w:val="003956C8"/>
    <w:rsid w:val="00395EF0"/>
    <w:rsid w:val="003A1D08"/>
    <w:rsid w:val="003A48B4"/>
    <w:rsid w:val="003A4C71"/>
    <w:rsid w:val="003A5AE1"/>
    <w:rsid w:val="003A5BC7"/>
    <w:rsid w:val="003B1B74"/>
    <w:rsid w:val="003B24DD"/>
    <w:rsid w:val="003B286E"/>
    <w:rsid w:val="003B38C4"/>
    <w:rsid w:val="003B4E57"/>
    <w:rsid w:val="003B64F0"/>
    <w:rsid w:val="003B7BF3"/>
    <w:rsid w:val="003C1ECD"/>
    <w:rsid w:val="003C2B1E"/>
    <w:rsid w:val="003C2DB4"/>
    <w:rsid w:val="003C3609"/>
    <w:rsid w:val="003C44BB"/>
    <w:rsid w:val="003C6FE0"/>
    <w:rsid w:val="003D022F"/>
    <w:rsid w:val="003D080E"/>
    <w:rsid w:val="003D1DC3"/>
    <w:rsid w:val="003D26AB"/>
    <w:rsid w:val="003D2C56"/>
    <w:rsid w:val="003D2C5E"/>
    <w:rsid w:val="003D45DD"/>
    <w:rsid w:val="003D56DE"/>
    <w:rsid w:val="003D7DC3"/>
    <w:rsid w:val="003E05F7"/>
    <w:rsid w:val="003E2B36"/>
    <w:rsid w:val="003E3DAC"/>
    <w:rsid w:val="003E42D8"/>
    <w:rsid w:val="003E7B77"/>
    <w:rsid w:val="003F0F27"/>
    <w:rsid w:val="003F20EC"/>
    <w:rsid w:val="003F36AE"/>
    <w:rsid w:val="003F42E0"/>
    <w:rsid w:val="003F5BE3"/>
    <w:rsid w:val="003F7532"/>
    <w:rsid w:val="004011EE"/>
    <w:rsid w:val="00401742"/>
    <w:rsid w:val="00402550"/>
    <w:rsid w:val="00407A46"/>
    <w:rsid w:val="00407DE6"/>
    <w:rsid w:val="0041349A"/>
    <w:rsid w:val="004148CA"/>
    <w:rsid w:val="00414CA0"/>
    <w:rsid w:val="00415801"/>
    <w:rsid w:val="0041627D"/>
    <w:rsid w:val="00417FE0"/>
    <w:rsid w:val="004219A0"/>
    <w:rsid w:val="0042319F"/>
    <w:rsid w:val="004265D1"/>
    <w:rsid w:val="00426651"/>
    <w:rsid w:val="00427061"/>
    <w:rsid w:val="00427423"/>
    <w:rsid w:val="0043053A"/>
    <w:rsid w:val="0043094D"/>
    <w:rsid w:val="00430C67"/>
    <w:rsid w:val="004315AC"/>
    <w:rsid w:val="00431EB8"/>
    <w:rsid w:val="00432465"/>
    <w:rsid w:val="004345BC"/>
    <w:rsid w:val="004356D3"/>
    <w:rsid w:val="00436239"/>
    <w:rsid w:val="00436DAE"/>
    <w:rsid w:val="00437A63"/>
    <w:rsid w:val="00437CDD"/>
    <w:rsid w:val="00440FA6"/>
    <w:rsid w:val="00441F93"/>
    <w:rsid w:val="00443C26"/>
    <w:rsid w:val="004444F6"/>
    <w:rsid w:val="004455ED"/>
    <w:rsid w:val="004457C2"/>
    <w:rsid w:val="00447752"/>
    <w:rsid w:val="0045077D"/>
    <w:rsid w:val="00450F3E"/>
    <w:rsid w:val="00455128"/>
    <w:rsid w:val="004553A7"/>
    <w:rsid w:val="004555C3"/>
    <w:rsid w:val="00460BB0"/>
    <w:rsid w:val="00463CBE"/>
    <w:rsid w:val="00464DB3"/>
    <w:rsid w:val="00465522"/>
    <w:rsid w:val="00467930"/>
    <w:rsid w:val="00467FEB"/>
    <w:rsid w:val="004723E8"/>
    <w:rsid w:val="00472D6E"/>
    <w:rsid w:val="0047350F"/>
    <w:rsid w:val="00482A10"/>
    <w:rsid w:val="00484DCD"/>
    <w:rsid w:val="00485E91"/>
    <w:rsid w:val="004866AC"/>
    <w:rsid w:val="00486DA3"/>
    <w:rsid w:val="004875BD"/>
    <w:rsid w:val="00491667"/>
    <w:rsid w:val="00491F3D"/>
    <w:rsid w:val="004923E3"/>
    <w:rsid w:val="0049247C"/>
    <w:rsid w:val="00493AB6"/>
    <w:rsid w:val="00494E73"/>
    <w:rsid w:val="00497617"/>
    <w:rsid w:val="004A0BD5"/>
    <w:rsid w:val="004A0FD9"/>
    <w:rsid w:val="004A40AF"/>
    <w:rsid w:val="004A4162"/>
    <w:rsid w:val="004A6531"/>
    <w:rsid w:val="004A7100"/>
    <w:rsid w:val="004B0B60"/>
    <w:rsid w:val="004B0C6B"/>
    <w:rsid w:val="004B0DCC"/>
    <w:rsid w:val="004B12AB"/>
    <w:rsid w:val="004B4AD0"/>
    <w:rsid w:val="004B7884"/>
    <w:rsid w:val="004B7C43"/>
    <w:rsid w:val="004C290B"/>
    <w:rsid w:val="004C337C"/>
    <w:rsid w:val="004C4112"/>
    <w:rsid w:val="004C5E5F"/>
    <w:rsid w:val="004C6BE6"/>
    <w:rsid w:val="004C6E70"/>
    <w:rsid w:val="004C71AE"/>
    <w:rsid w:val="004D04AD"/>
    <w:rsid w:val="004D04CE"/>
    <w:rsid w:val="004D131D"/>
    <w:rsid w:val="004D160E"/>
    <w:rsid w:val="004D2570"/>
    <w:rsid w:val="004D3D7C"/>
    <w:rsid w:val="004D4A10"/>
    <w:rsid w:val="004D5C3A"/>
    <w:rsid w:val="004D605C"/>
    <w:rsid w:val="004E0DFE"/>
    <w:rsid w:val="004E1562"/>
    <w:rsid w:val="004E4397"/>
    <w:rsid w:val="004E4FAB"/>
    <w:rsid w:val="004E5C71"/>
    <w:rsid w:val="004E6748"/>
    <w:rsid w:val="004F0671"/>
    <w:rsid w:val="004F0956"/>
    <w:rsid w:val="004F1327"/>
    <w:rsid w:val="004F16D9"/>
    <w:rsid w:val="004F2188"/>
    <w:rsid w:val="004F260A"/>
    <w:rsid w:val="004F4A11"/>
    <w:rsid w:val="004F5602"/>
    <w:rsid w:val="004F5943"/>
    <w:rsid w:val="004F5C8F"/>
    <w:rsid w:val="004F7968"/>
    <w:rsid w:val="005013C1"/>
    <w:rsid w:val="00501E02"/>
    <w:rsid w:val="00503104"/>
    <w:rsid w:val="005047D6"/>
    <w:rsid w:val="00504E2B"/>
    <w:rsid w:val="005069E7"/>
    <w:rsid w:val="005076CC"/>
    <w:rsid w:val="0051204E"/>
    <w:rsid w:val="00512D94"/>
    <w:rsid w:val="00513996"/>
    <w:rsid w:val="005152B2"/>
    <w:rsid w:val="005166AB"/>
    <w:rsid w:val="00517167"/>
    <w:rsid w:val="0052014A"/>
    <w:rsid w:val="00522231"/>
    <w:rsid w:val="005222B7"/>
    <w:rsid w:val="005225B2"/>
    <w:rsid w:val="00526F96"/>
    <w:rsid w:val="00527C4D"/>
    <w:rsid w:val="00533764"/>
    <w:rsid w:val="00533857"/>
    <w:rsid w:val="00534373"/>
    <w:rsid w:val="00537A8E"/>
    <w:rsid w:val="00541715"/>
    <w:rsid w:val="00547111"/>
    <w:rsid w:val="0054753A"/>
    <w:rsid w:val="00547EA6"/>
    <w:rsid w:val="00550012"/>
    <w:rsid w:val="005505C6"/>
    <w:rsid w:val="00556A5D"/>
    <w:rsid w:val="0056095F"/>
    <w:rsid w:val="00561389"/>
    <w:rsid w:val="00564924"/>
    <w:rsid w:val="00564AFD"/>
    <w:rsid w:val="00565D79"/>
    <w:rsid w:val="005704A7"/>
    <w:rsid w:val="005713C6"/>
    <w:rsid w:val="00571D25"/>
    <w:rsid w:val="005725DD"/>
    <w:rsid w:val="00574950"/>
    <w:rsid w:val="00574F0B"/>
    <w:rsid w:val="00575D0A"/>
    <w:rsid w:val="0058148B"/>
    <w:rsid w:val="005829CC"/>
    <w:rsid w:val="0058338A"/>
    <w:rsid w:val="0058428F"/>
    <w:rsid w:val="005863A8"/>
    <w:rsid w:val="0058754B"/>
    <w:rsid w:val="00590625"/>
    <w:rsid w:val="005910EA"/>
    <w:rsid w:val="0059151D"/>
    <w:rsid w:val="0059361E"/>
    <w:rsid w:val="005938CE"/>
    <w:rsid w:val="0059468B"/>
    <w:rsid w:val="0059688A"/>
    <w:rsid w:val="00596C63"/>
    <w:rsid w:val="00597923"/>
    <w:rsid w:val="00597B47"/>
    <w:rsid w:val="005A7417"/>
    <w:rsid w:val="005B1C46"/>
    <w:rsid w:val="005B1C5F"/>
    <w:rsid w:val="005B25ED"/>
    <w:rsid w:val="005B2769"/>
    <w:rsid w:val="005B5428"/>
    <w:rsid w:val="005B55B3"/>
    <w:rsid w:val="005B63C8"/>
    <w:rsid w:val="005B70D5"/>
    <w:rsid w:val="005B7834"/>
    <w:rsid w:val="005C04B1"/>
    <w:rsid w:val="005C242F"/>
    <w:rsid w:val="005C37F3"/>
    <w:rsid w:val="005C5482"/>
    <w:rsid w:val="005C5535"/>
    <w:rsid w:val="005C5FB7"/>
    <w:rsid w:val="005C6026"/>
    <w:rsid w:val="005C7469"/>
    <w:rsid w:val="005C7E44"/>
    <w:rsid w:val="005D14E0"/>
    <w:rsid w:val="005D1ACE"/>
    <w:rsid w:val="005D3589"/>
    <w:rsid w:val="005D3CC3"/>
    <w:rsid w:val="005D5DCA"/>
    <w:rsid w:val="005D6F22"/>
    <w:rsid w:val="005D7843"/>
    <w:rsid w:val="005E0684"/>
    <w:rsid w:val="005E1BBF"/>
    <w:rsid w:val="005E1EC3"/>
    <w:rsid w:val="005E2E4F"/>
    <w:rsid w:val="005E305A"/>
    <w:rsid w:val="005E3EE1"/>
    <w:rsid w:val="005E4C1F"/>
    <w:rsid w:val="005E6DD5"/>
    <w:rsid w:val="005E7787"/>
    <w:rsid w:val="005F095F"/>
    <w:rsid w:val="005F1535"/>
    <w:rsid w:val="005F18D2"/>
    <w:rsid w:val="005F1AFA"/>
    <w:rsid w:val="005F616B"/>
    <w:rsid w:val="005F6E9C"/>
    <w:rsid w:val="00601F48"/>
    <w:rsid w:val="0060371C"/>
    <w:rsid w:val="006050DB"/>
    <w:rsid w:val="00605D22"/>
    <w:rsid w:val="00606AA7"/>
    <w:rsid w:val="0060727A"/>
    <w:rsid w:val="00610D7A"/>
    <w:rsid w:val="00612091"/>
    <w:rsid w:val="00612D29"/>
    <w:rsid w:val="00612EF8"/>
    <w:rsid w:val="00613141"/>
    <w:rsid w:val="0061570A"/>
    <w:rsid w:val="00615F92"/>
    <w:rsid w:val="006160AE"/>
    <w:rsid w:val="006178E9"/>
    <w:rsid w:val="006210D5"/>
    <w:rsid w:val="0062132D"/>
    <w:rsid w:val="00622FDE"/>
    <w:rsid w:val="0062481D"/>
    <w:rsid w:val="0062493A"/>
    <w:rsid w:val="00626268"/>
    <w:rsid w:val="00626300"/>
    <w:rsid w:val="00626BCA"/>
    <w:rsid w:val="00626C6B"/>
    <w:rsid w:val="00630C75"/>
    <w:rsid w:val="00631DA9"/>
    <w:rsid w:val="00631E7F"/>
    <w:rsid w:val="00632C4D"/>
    <w:rsid w:val="006357F2"/>
    <w:rsid w:val="00636157"/>
    <w:rsid w:val="00637C37"/>
    <w:rsid w:val="00640126"/>
    <w:rsid w:val="00640A8F"/>
    <w:rsid w:val="00642023"/>
    <w:rsid w:val="006440E6"/>
    <w:rsid w:val="00646CC5"/>
    <w:rsid w:val="00647196"/>
    <w:rsid w:val="0065159E"/>
    <w:rsid w:val="00651F4E"/>
    <w:rsid w:val="00652110"/>
    <w:rsid w:val="00652469"/>
    <w:rsid w:val="006556DC"/>
    <w:rsid w:val="00655948"/>
    <w:rsid w:val="006561D3"/>
    <w:rsid w:val="0065784F"/>
    <w:rsid w:val="00660E8C"/>
    <w:rsid w:val="0066225D"/>
    <w:rsid w:val="00664A85"/>
    <w:rsid w:val="00665B18"/>
    <w:rsid w:val="00665C7A"/>
    <w:rsid w:val="00666983"/>
    <w:rsid w:val="00666DA0"/>
    <w:rsid w:val="00666DBC"/>
    <w:rsid w:val="00677ABC"/>
    <w:rsid w:val="00680BAF"/>
    <w:rsid w:val="0068293A"/>
    <w:rsid w:val="0068363D"/>
    <w:rsid w:val="00685C02"/>
    <w:rsid w:val="00685C03"/>
    <w:rsid w:val="00686BAE"/>
    <w:rsid w:val="006904FC"/>
    <w:rsid w:val="00691246"/>
    <w:rsid w:val="0069405E"/>
    <w:rsid w:val="00694405"/>
    <w:rsid w:val="00694C2E"/>
    <w:rsid w:val="00697E0E"/>
    <w:rsid w:val="006A0284"/>
    <w:rsid w:val="006A1290"/>
    <w:rsid w:val="006A27D0"/>
    <w:rsid w:val="006A3D29"/>
    <w:rsid w:val="006A536C"/>
    <w:rsid w:val="006A5A7F"/>
    <w:rsid w:val="006A5B0C"/>
    <w:rsid w:val="006A61BE"/>
    <w:rsid w:val="006A7366"/>
    <w:rsid w:val="006B02B8"/>
    <w:rsid w:val="006B02FF"/>
    <w:rsid w:val="006B0A98"/>
    <w:rsid w:val="006B157D"/>
    <w:rsid w:val="006B168D"/>
    <w:rsid w:val="006B31E6"/>
    <w:rsid w:val="006B50C1"/>
    <w:rsid w:val="006B789F"/>
    <w:rsid w:val="006C108B"/>
    <w:rsid w:val="006C10B5"/>
    <w:rsid w:val="006C127E"/>
    <w:rsid w:val="006C28E1"/>
    <w:rsid w:val="006C2CB6"/>
    <w:rsid w:val="006C3017"/>
    <w:rsid w:val="006C3138"/>
    <w:rsid w:val="006C43F2"/>
    <w:rsid w:val="006C49AF"/>
    <w:rsid w:val="006C4ACB"/>
    <w:rsid w:val="006C4AF1"/>
    <w:rsid w:val="006C6FD0"/>
    <w:rsid w:val="006C7ED5"/>
    <w:rsid w:val="006D1CDC"/>
    <w:rsid w:val="006D2634"/>
    <w:rsid w:val="006D4331"/>
    <w:rsid w:val="006D6584"/>
    <w:rsid w:val="006D6766"/>
    <w:rsid w:val="006D6778"/>
    <w:rsid w:val="006D6B07"/>
    <w:rsid w:val="006E1E8A"/>
    <w:rsid w:val="006E1FC9"/>
    <w:rsid w:val="006E30E1"/>
    <w:rsid w:val="006E3797"/>
    <w:rsid w:val="006E4100"/>
    <w:rsid w:val="006E6960"/>
    <w:rsid w:val="006E74C2"/>
    <w:rsid w:val="006E7715"/>
    <w:rsid w:val="006E7EC7"/>
    <w:rsid w:val="006F4B5D"/>
    <w:rsid w:val="006F5380"/>
    <w:rsid w:val="006F66AC"/>
    <w:rsid w:val="006F77B2"/>
    <w:rsid w:val="007023D3"/>
    <w:rsid w:val="00702574"/>
    <w:rsid w:val="00703EE0"/>
    <w:rsid w:val="007043E7"/>
    <w:rsid w:val="00704C56"/>
    <w:rsid w:val="007073FF"/>
    <w:rsid w:val="0071272C"/>
    <w:rsid w:val="007139CD"/>
    <w:rsid w:val="00717A95"/>
    <w:rsid w:val="0072020E"/>
    <w:rsid w:val="007216AA"/>
    <w:rsid w:val="00721B0E"/>
    <w:rsid w:val="007227A1"/>
    <w:rsid w:val="00722B82"/>
    <w:rsid w:val="00725288"/>
    <w:rsid w:val="00725604"/>
    <w:rsid w:val="007270E9"/>
    <w:rsid w:val="007316B3"/>
    <w:rsid w:val="007338A6"/>
    <w:rsid w:val="00735E6B"/>
    <w:rsid w:val="007363CF"/>
    <w:rsid w:val="0073675E"/>
    <w:rsid w:val="007371E1"/>
    <w:rsid w:val="00737814"/>
    <w:rsid w:val="0074182E"/>
    <w:rsid w:val="00742240"/>
    <w:rsid w:val="00742B17"/>
    <w:rsid w:val="00743350"/>
    <w:rsid w:val="007450F3"/>
    <w:rsid w:val="00745EF8"/>
    <w:rsid w:val="00746293"/>
    <w:rsid w:val="00747030"/>
    <w:rsid w:val="00753AF3"/>
    <w:rsid w:val="00755782"/>
    <w:rsid w:val="00757D51"/>
    <w:rsid w:val="00762035"/>
    <w:rsid w:val="00762117"/>
    <w:rsid w:val="00764D3E"/>
    <w:rsid w:val="007667DD"/>
    <w:rsid w:val="00767258"/>
    <w:rsid w:val="00767BB9"/>
    <w:rsid w:val="00775DA1"/>
    <w:rsid w:val="00776F65"/>
    <w:rsid w:val="00777CA7"/>
    <w:rsid w:val="00780087"/>
    <w:rsid w:val="00780B3D"/>
    <w:rsid w:val="007819CC"/>
    <w:rsid w:val="0078259C"/>
    <w:rsid w:val="00782789"/>
    <w:rsid w:val="00782F83"/>
    <w:rsid w:val="00783196"/>
    <w:rsid w:val="007840AE"/>
    <w:rsid w:val="00785064"/>
    <w:rsid w:val="007912DD"/>
    <w:rsid w:val="007916EC"/>
    <w:rsid w:val="007933B5"/>
    <w:rsid w:val="0079466B"/>
    <w:rsid w:val="007947AF"/>
    <w:rsid w:val="0079489A"/>
    <w:rsid w:val="007954D3"/>
    <w:rsid w:val="00795E21"/>
    <w:rsid w:val="0079752F"/>
    <w:rsid w:val="007A091D"/>
    <w:rsid w:val="007A1CB6"/>
    <w:rsid w:val="007A7BB0"/>
    <w:rsid w:val="007B0261"/>
    <w:rsid w:val="007B0DC8"/>
    <w:rsid w:val="007B261C"/>
    <w:rsid w:val="007B4F34"/>
    <w:rsid w:val="007B5A63"/>
    <w:rsid w:val="007C0DC8"/>
    <w:rsid w:val="007C15F6"/>
    <w:rsid w:val="007C1D43"/>
    <w:rsid w:val="007C351A"/>
    <w:rsid w:val="007C51B1"/>
    <w:rsid w:val="007C60BB"/>
    <w:rsid w:val="007C694F"/>
    <w:rsid w:val="007C7ECE"/>
    <w:rsid w:val="007D0A16"/>
    <w:rsid w:val="007D1109"/>
    <w:rsid w:val="007D2629"/>
    <w:rsid w:val="007D3B77"/>
    <w:rsid w:val="007D5459"/>
    <w:rsid w:val="007D5F68"/>
    <w:rsid w:val="007E318D"/>
    <w:rsid w:val="007E46D9"/>
    <w:rsid w:val="007F0F43"/>
    <w:rsid w:val="007F3150"/>
    <w:rsid w:val="007F444F"/>
    <w:rsid w:val="007F47B9"/>
    <w:rsid w:val="007F652C"/>
    <w:rsid w:val="00800179"/>
    <w:rsid w:val="00801669"/>
    <w:rsid w:val="00804368"/>
    <w:rsid w:val="00805A6A"/>
    <w:rsid w:val="008102A7"/>
    <w:rsid w:val="00812E85"/>
    <w:rsid w:val="00812F77"/>
    <w:rsid w:val="00815CEB"/>
    <w:rsid w:val="0081714C"/>
    <w:rsid w:val="00822B1E"/>
    <w:rsid w:val="008230D6"/>
    <w:rsid w:val="00823BD5"/>
    <w:rsid w:val="00824B70"/>
    <w:rsid w:val="00825AB0"/>
    <w:rsid w:val="00825BB8"/>
    <w:rsid w:val="00825E41"/>
    <w:rsid w:val="00826695"/>
    <w:rsid w:val="00826C36"/>
    <w:rsid w:val="00827410"/>
    <w:rsid w:val="0083027B"/>
    <w:rsid w:val="0083052A"/>
    <w:rsid w:val="00832112"/>
    <w:rsid w:val="00833079"/>
    <w:rsid w:val="00834227"/>
    <w:rsid w:val="0083449A"/>
    <w:rsid w:val="00834A86"/>
    <w:rsid w:val="00834B4B"/>
    <w:rsid w:val="00834F44"/>
    <w:rsid w:val="0083516A"/>
    <w:rsid w:val="008359F7"/>
    <w:rsid w:val="00835B33"/>
    <w:rsid w:val="00840C26"/>
    <w:rsid w:val="0084179C"/>
    <w:rsid w:val="0084192C"/>
    <w:rsid w:val="0084309C"/>
    <w:rsid w:val="00844D8E"/>
    <w:rsid w:val="0084578B"/>
    <w:rsid w:val="00846DEB"/>
    <w:rsid w:val="00847E73"/>
    <w:rsid w:val="00851919"/>
    <w:rsid w:val="00852465"/>
    <w:rsid w:val="00855932"/>
    <w:rsid w:val="0086112C"/>
    <w:rsid w:val="00862366"/>
    <w:rsid w:val="0086237E"/>
    <w:rsid w:val="00865591"/>
    <w:rsid w:val="00865AC0"/>
    <w:rsid w:val="008709F7"/>
    <w:rsid w:val="00874474"/>
    <w:rsid w:val="00874A08"/>
    <w:rsid w:val="008752B7"/>
    <w:rsid w:val="0087552E"/>
    <w:rsid w:val="00875D14"/>
    <w:rsid w:val="00877EAF"/>
    <w:rsid w:val="00881956"/>
    <w:rsid w:val="0088328D"/>
    <w:rsid w:val="00884A4E"/>
    <w:rsid w:val="00884A61"/>
    <w:rsid w:val="00887910"/>
    <w:rsid w:val="008905FA"/>
    <w:rsid w:val="00890DC4"/>
    <w:rsid w:val="00893C46"/>
    <w:rsid w:val="008A10D8"/>
    <w:rsid w:val="008A1BB8"/>
    <w:rsid w:val="008A1C15"/>
    <w:rsid w:val="008A53E1"/>
    <w:rsid w:val="008A5426"/>
    <w:rsid w:val="008A6573"/>
    <w:rsid w:val="008A68D0"/>
    <w:rsid w:val="008A6B7B"/>
    <w:rsid w:val="008A7A2C"/>
    <w:rsid w:val="008B0867"/>
    <w:rsid w:val="008B16A9"/>
    <w:rsid w:val="008B1E37"/>
    <w:rsid w:val="008B2792"/>
    <w:rsid w:val="008B3104"/>
    <w:rsid w:val="008B348D"/>
    <w:rsid w:val="008B3507"/>
    <w:rsid w:val="008B3A74"/>
    <w:rsid w:val="008B4C50"/>
    <w:rsid w:val="008B6B39"/>
    <w:rsid w:val="008C00FB"/>
    <w:rsid w:val="008C1158"/>
    <w:rsid w:val="008C2405"/>
    <w:rsid w:val="008C2E4B"/>
    <w:rsid w:val="008C2EC9"/>
    <w:rsid w:val="008C42A3"/>
    <w:rsid w:val="008C5184"/>
    <w:rsid w:val="008C64A9"/>
    <w:rsid w:val="008C64C5"/>
    <w:rsid w:val="008C6B9D"/>
    <w:rsid w:val="008C7530"/>
    <w:rsid w:val="008C7B9C"/>
    <w:rsid w:val="008D02FB"/>
    <w:rsid w:val="008D0AD1"/>
    <w:rsid w:val="008D138D"/>
    <w:rsid w:val="008D18F0"/>
    <w:rsid w:val="008D213F"/>
    <w:rsid w:val="008D44F3"/>
    <w:rsid w:val="008D72F1"/>
    <w:rsid w:val="008D77D7"/>
    <w:rsid w:val="008D7EA4"/>
    <w:rsid w:val="008E090A"/>
    <w:rsid w:val="008E15B5"/>
    <w:rsid w:val="008E27A2"/>
    <w:rsid w:val="008E2B88"/>
    <w:rsid w:val="008E3672"/>
    <w:rsid w:val="008E4BC9"/>
    <w:rsid w:val="008E7232"/>
    <w:rsid w:val="008E7320"/>
    <w:rsid w:val="008E749B"/>
    <w:rsid w:val="008E7F61"/>
    <w:rsid w:val="008F2BD2"/>
    <w:rsid w:val="008F2E41"/>
    <w:rsid w:val="008F374B"/>
    <w:rsid w:val="008F3C8F"/>
    <w:rsid w:val="008F5CC0"/>
    <w:rsid w:val="00900F46"/>
    <w:rsid w:val="009035BB"/>
    <w:rsid w:val="00903A7D"/>
    <w:rsid w:val="00904B75"/>
    <w:rsid w:val="009051CB"/>
    <w:rsid w:val="00906A11"/>
    <w:rsid w:val="00907F1F"/>
    <w:rsid w:val="00907FE0"/>
    <w:rsid w:val="00913E48"/>
    <w:rsid w:val="009145BA"/>
    <w:rsid w:val="00914E7D"/>
    <w:rsid w:val="00915F6E"/>
    <w:rsid w:val="00916CED"/>
    <w:rsid w:val="00924AEE"/>
    <w:rsid w:val="009251F8"/>
    <w:rsid w:val="0092595E"/>
    <w:rsid w:val="00925AA9"/>
    <w:rsid w:val="00925C05"/>
    <w:rsid w:val="00927478"/>
    <w:rsid w:val="00930A3E"/>
    <w:rsid w:val="00933B3B"/>
    <w:rsid w:val="00935248"/>
    <w:rsid w:val="00935419"/>
    <w:rsid w:val="00940E33"/>
    <w:rsid w:val="009411DE"/>
    <w:rsid w:val="00941D56"/>
    <w:rsid w:val="00943646"/>
    <w:rsid w:val="00943EEF"/>
    <w:rsid w:val="009445E1"/>
    <w:rsid w:val="009446CA"/>
    <w:rsid w:val="00944FE3"/>
    <w:rsid w:val="00952285"/>
    <w:rsid w:val="00953BE2"/>
    <w:rsid w:val="00954DCD"/>
    <w:rsid w:val="00955A00"/>
    <w:rsid w:val="00955EBF"/>
    <w:rsid w:val="009562EE"/>
    <w:rsid w:val="0095651F"/>
    <w:rsid w:val="00957667"/>
    <w:rsid w:val="00960881"/>
    <w:rsid w:val="00960D29"/>
    <w:rsid w:val="009628F6"/>
    <w:rsid w:val="0096292F"/>
    <w:rsid w:val="00962FA4"/>
    <w:rsid w:val="009640A5"/>
    <w:rsid w:val="00967B75"/>
    <w:rsid w:val="00967C7B"/>
    <w:rsid w:val="0097153F"/>
    <w:rsid w:val="00972A4B"/>
    <w:rsid w:val="00972EE7"/>
    <w:rsid w:val="00972F06"/>
    <w:rsid w:val="00973690"/>
    <w:rsid w:val="00973992"/>
    <w:rsid w:val="0097510D"/>
    <w:rsid w:val="009754BD"/>
    <w:rsid w:val="00975FD0"/>
    <w:rsid w:val="00976492"/>
    <w:rsid w:val="00977F84"/>
    <w:rsid w:val="00980F85"/>
    <w:rsid w:val="00980FCD"/>
    <w:rsid w:val="00981E85"/>
    <w:rsid w:val="0098249E"/>
    <w:rsid w:val="00983E07"/>
    <w:rsid w:val="009850BE"/>
    <w:rsid w:val="009862A2"/>
    <w:rsid w:val="009876F0"/>
    <w:rsid w:val="009915B9"/>
    <w:rsid w:val="0099162C"/>
    <w:rsid w:val="00991EB1"/>
    <w:rsid w:val="009927E4"/>
    <w:rsid w:val="00992FA6"/>
    <w:rsid w:val="00996B52"/>
    <w:rsid w:val="009A06AF"/>
    <w:rsid w:val="009A0D40"/>
    <w:rsid w:val="009A1709"/>
    <w:rsid w:val="009A1C6B"/>
    <w:rsid w:val="009A2A03"/>
    <w:rsid w:val="009A2AFD"/>
    <w:rsid w:val="009A4578"/>
    <w:rsid w:val="009A4F1D"/>
    <w:rsid w:val="009A53EE"/>
    <w:rsid w:val="009A657F"/>
    <w:rsid w:val="009A6CE5"/>
    <w:rsid w:val="009A705C"/>
    <w:rsid w:val="009B0E75"/>
    <w:rsid w:val="009B1244"/>
    <w:rsid w:val="009B16A4"/>
    <w:rsid w:val="009B1E3B"/>
    <w:rsid w:val="009B4009"/>
    <w:rsid w:val="009B4CFF"/>
    <w:rsid w:val="009B6E49"/>
    <w:rsid w:val="009B75A3"/>
    <w:rsid w:val="009C1110"/>
    <w:rsid w:val="009C16DC"/>
    <w:rsid w:val="009C1F7B"/>
    <w:rsid w:val="009C2EA3"/>
    <w:rsid w:val="009C45E2"/>
    <w:rsid w:val="009C6AC4"/>
    <w:rsid w:val="009C6CAB"/>
    <w:rsid w:val="009C6FF4"/>
    <w:rsid w:val="009C7BA0"/>
    <w:rsid w:val="009C7D75"/>
    <w:rsid w:val="009D2029"/>
    <w:rsid w:val="009D402E"/>
    <w:rsid w:val="009E0ADD"/>
    <w:rsid w:val="009E3C11"/>
    <w:rsid w:val="009E5003"/>
    <w:rsid w:val="009F0429"/>
    <w:rsid w:val="009F2177"/>
    <w:rsid w:val="009F2C1B"/>
    <w:rsid w:val="009F3310"/>
    <w:rsid w:val="009F47FA"/>
    <w:rsid w:val="00A00D7A"/>
    <w:rsid w:val="00A00ECF"/>
    <w:rsid w:val="00A02427"/>
    <w:rsid w:val="00A03642"/>
    <w:rsid w:val="00A06326"/>
    <w:rsid w:val="00A0682B"/>
    <w:rsid w:val="00A075D6"/>
    <w:rsid w:val="00A10C70"/>
    <w:rsid w:val="00A119F6"/>
    <w:rsid w:val="00A14180"/>
    <w:rsid w:val="00A149A9"/>
    <w:rsid w:val="00A173B6"/>
    <w:rsid w:val="00A20369"/>
    <w:rsid w:val="00A210F4"/>
    <w:rsid w:val="00A21546"/>
    <w:rsid w:val="00A21748"/>
    <w:rsid w:val="00A217FF"/>
    <w:rsid w:val="00A25406"/>
    <w:rsid w:val="00A25B81"/>
    <w:rsid w:val="00A2712C"/>
    <w:rsid w:val="00A27629"/>
    <w:rsid w:val="00A27811"/>
    <w:rsid w:val="00A31191"/>
    <w:rsid w:val="00A316E7"/>
    <w:rsid w:val="00A3395A"/>
    <w:rsid w:val="00A3783F"/>
    <w:rsid w:val="00A407A4"/>
    <w:rsid w:val="00A40B93"/>
    <w:rsid w:val="00A4240E"/>
    <w:rsid w:val="00A42BFC"/>
    <w:rsid w:val="00A430DE"/>
    <w:rsid w:val="00A44D0C"/>
    <w:rsid w:val="00A452CC"/>
    <w:rsid w:val="00A45746"/>
    <w:rsid w:val="00A465C0"/>
    <w:rsid w:val="00A472FC"/>
    <w:rsid w:val="00A47BC8"/>
    <w:rsid w:val="00A51B4F"/>
    <w:rsid w:val="00A525AC"/>
    <w:rsid w:val="00A52A48"/>
    <w:rsid w:val="00A52C92"/>
    <w:rsid w:val="00A52D34"/>
    <w:rsid w:val="00A538B0"/>
    <w:rsid w:val="00A53AD7"/>
    <w:rsid w:val="00A570D8"/>
    <w:rsid w:val="00A57384"/>
    <w:rsid w:val="00A57A49"/>
    <w:rsid w:val="00A60B99"/>
    <w:rsid w:val="00A61200"/>
    <w:rsid w:val="00A61577"/>
    <w:rsid w:val="00A62796"/>
    <w:rsid w:val="00A65055"/>
    <w:rsid w:val="00A657D3"/>
    <w:rsid w:val="00A65EA4"/>
    <w:rsid w:val="00A661E8"/>
    <w:rsid w:val="00A668C4"/>
    <w:rsid w:val="00A66F04"/>
    <w:rsid w:val="00A7037B"/>
    <w:rsid w:val="00A70DEC"/>
    <w:rsid w:val="00A70FD0"/>
    <w:rsid w:val="00A710CC"/>
    <w:rsid w:val="00A71534"/>
    <w:rsid w:val="00A715D5"/>
    <w:rsid w:val="00A7445D"/>
    <w:rsid w:val="00A747C6"/>
    <w:rsid w:val="00A747C8"/>
    <w:rsid w:val="00A74859"/>
    <w:rsid w:val="00A74F35"/>
    <w:rsid w:val="00A77BCC"/>
    <w:rsid w:val="00A80C67"/>
    <w:rsid w:val="00A81F20"/>
    <w:rsid w:val="00A84ECD"/>
    <w:rsid w:val="00A84EFE"/>
    <w:rsid w:val="00A85406"/>
    <w:rsid w:val="00A856F9"/>
    <w:rsid w:val="00A87624"/>
    <w:rsid w:val="00A87CE9"/>
    <w:rsid w:val="00A90D93"/>
    <w:rsid w:val="00A926BA"/>
    <w:rsid w:val="00A935AF"/>
    <w:rsid w:val="00A93B68"/>
    <w:rsid w:val="00A93DEC"/>
    <w:rsid w:val="00A946BB"/>
    <w:rsid w:val="00A9551B"/>
    <w:rsid w:val="00A96709"/>
    <w:rsid w:val="00A96833"/>
    <w:rsid w:val="00A96E4D"/>
    <w:rsid w:val="00A97BF3"/>
    <w:rsid w:val="00AA04C9"/>
    <w:rsid w:val="00AA1167"/>
    <w:rsid w:val="00AA5190"/>
    <w:rsid w:val="00AA5DF0"/>
    <w:rsid w:val="00AA6421"/>
    <w:rsid w:val="00AA6D7F"/>
    <w:rsid w:val="00AA6F88"/>
    <w:rsid w:val="00AA7D55"/>
    <w:rsid w:val="00AB06E9"/>
    <w:rsid w:val="00AB0E9B"/>
    <w:rsid w:val="00AB2DEF"/>
    <w:rsid w:val="00AB3B4C"/>
    <w:rsid w:val="00AB57A3"/>
    <w:rsid w:val="00AB6E02"/>
    <w:rsid w:val="00AB74CA"/>
    <w:rsid w:val="00AC36D9"/>
    <w:rsid w:val="00AC544E"/>
    <w:rsid w:val="00AC55BD"/>
    <w:rsid w:val="00AC5658"/>
    <w:rsid w:val="00AC63D6"/>
    <w:rsid w:val="00AC7085"/>
    <w:rsid w:val="00AD0AF5"/>
    <w:rsid w:val="00AD14D9"/>
    <w:rsid w:val="00AD3078"/>
    <w:rsid w:val="00AD48D6"/>
    <w:rsid w:val="00AD7045"/>
    <w:rsid w:val="00AD751C"/>
    <w:rsid w:val="00AD755B"/>
    <w:rsid w:val="00AD7DE3"/>
    <w:rsid w:val="00AE1077"/>
    <w:rsid w:val="00AE3B43"/>
    <w:rsid w:val="00AE3E86"/>
    <w:rsid w:val="00AE438A"/>
    <w:rsid w:val="00AE5144"/>
    <w:rsid w:val="00AE5640"/>
    <w:rsid w:val="00AF15C7"/>
    <w:rsid w:val="00AF28A7"/>
    <w:rsid w:val="00AF28E3"/>
    <w:rsid w:val="00AF3719"/>
    <w:rsid w:val="00AF5D3D"/>
    <w:rsid w:val="00B002AB"/>
    <w:rsid w:val="00B002C1"/>
    <w:rsid w:val="00B004D2"/>
    <w:rsid w:val="00B00763"/>
    <w:rsid w:val="00B036AE"/>
    <w:rsid w:val="00B04A32"/>
    <w:rsid w:val="00B072B5"/>
    <w:rsid w:val="00B12813"/>
    <w:rsid w:val="00B12B47"/>
    <w:rsid w:val="00B15487"/>
    <w:rsid w:val="00B160FD"/>
    <w:rsid w:val="00B16913"/>
    <w:rsid w:val="00B16D84"/>
    <w:rsid w:val="00B171B4"/>
    <w:rsid w:val="00B17F18"/>
    <w:rsid w:val="00B205CB"/>
    <w:rsid w:val="00B214A9"/>
    <w:rsid w:val="00B2352B"/>
    <w:rsid w:val="00B23F2E"/>
    <w:rsid w:val="00B240A2"/>
    <w:rsid w:val="00B24928"/>
    <w:rsid w:val="00B250AE"/>
    <w:rsid w:val="00B26F12"/>
    <w:rsid w:val="00B318C3"/>
    <w:rsid w:val="00B31DD1"/>
    <w:rsid w:val="00B31FED"/>
    <w:rsid w:val="00B33792"/>
    <w:rsid w:val="00B35B16"/>
    <w:rsid w:val="00B363A9"/>
    <w:rsid w:val="00B37190"/>
    <w:rsid w:val="00B376CF"/>
    <w:rsid w:val="00B37F96"/>
    <w:rsid w:val="00B45A08"/>
    <w:rsid w:val="00B463E4"/>
    <w:rsid w:val="00B475B2"/>
    <w:rsid w:val="00B51B05"/>
    <w:rsid w:val="00B52BD5"/>
    <w:rsid w:val="00B544A3"/>
    <w:rsid w:val="00B545E2"/>
    <w:rsid w:val="00B5461D"/>
    <w:rsid w:val="00B55C89"/>
    <w:rsid w:val="00B56EE7"/>
    <w:rsid w:val="00B57CE7"/>
    <w:rsid w:val="00B60E72"/>
    <w:rsid w:val="00B6419E"/>
    <w:rsid w:val="00B65D47"/>
    <w:rsid w:val="00B67FAC"/>
    <w:rsid w:val="00B70D83"/>
    <w:rsid w:val="00B7189A"/>
    <w:rsid w:val="00B71D5B"/>
    <w:rsid w:val="00B729A5"/>
    <w:rsid w:val="00B750BF"/>
    <w:rsid w:val="00B75B51"/>
    <w:rsid w:val="00B76A15"/>
    <w:rsid w:val="00B76EB4"/>
    <w:rsid w:val="00B82F51"/>
    <w:rsid w:val="00B83149"/>
    <w:rsid w:val="00B84A3A"/>
    <w:rsid w:val="00B8735A"/>
    <w:rsid w:val="00B92D00"/>
    <w:rsid w:val="00B977B8"/>
    <w:rsid w:val="00BA089E"/>
    <w:rsid w:val="00BA0B65"/>
    <w:rsid w:val="00BA0E7E"/>
    <w:rsid w:val="00BA1EA1"/>
    <w:rsid w:val="00BA3152"/>
    <w:rsid w:val="00BA357F"/>
    <w:rsid w:val="00BA371D"/>
    <w:rsid w:val="00BA4C53"/>
    <w:rsid w:val="00BA6B93"/>
    <w:rsid w:val="00BA7D6A"/>
    <w:rsid w:val="00BB22AC"/>
    <w:rsid w:val="00BB3794"/>
    <w:rsid w:val="00BB3E63"/>
    <w:rsid w:val="00BB58AF"/>
    <w:rsid w:val="00BC377A"/>
    <w:rsid w:val="00BC3EA9"/>
    <w:rsid w:val="00BC5AD1"/>
    <w:rsid w:val="00BC64FA"/>
    <w:rsid w:val="00BC6506"/>
    <w:rsid w:val="00BD01C2"/>
    <w:rsid w:val="00BD085D"/>
    <w:rsid w:val="00BD109D"/>
    <w:rsid w:val="00BD1909"/>
    <w:rsid w:val="00BD2EC8"/>
    <w:rsid w:val="00BD3221"/>
    <w:rsid w:val="00BD54C8"/>
    <w:rsid w:val="00BD5FB3"/>
    <w:rsid w:val="00BE0931"/>
    <w:rsid w:val="00BE0CFF"/>
    <w:rsid w:val="00BE22CB"/>
    <w:rsid w:val="00BE31A3"/>
    <w:rsid w:val="00BE420A"/>
    <w:rsid w:val="00BE5154"/>
    <w:rsid w:val="00BE6299"/>
    <w:rsid w:val="00BE7166"/>
    <w:rsid w:val="00BE7738"/>
    <w:rsid w:val="00BF0481"/>
    <w:rsid w:val="00BF1375"/>
    <w:rsid w:val="00BF158E"/>
    <w:rsid w:val="00BF167F"/>
    <w:rsid w:val="00BF279B"/>
    <w:rsid w:val="00BF54E1"/>
    <w:rsid w:val="00C000E2"/>
    <w:rsid w:val="00C020DA"/>
    <w:rsid w:val="00C0503B"/>
    <w:rsid w:val="00C1073E"/>
    <w:rsid w:val="00C10ED5"/>
    <w:rsid w:val="00C14480"/>
    <w:rsid w:val="00C14CBE"/>
    <w:rsid w:val="00C1665C"/>
    <w:rsid w:val="00C16D1E"/>
    <w:rsid w:val="00C20517"/>
    <w:rsid w:val="00C22A92"/>
    <w:rsid w:val="00C22DB1"/>
    <w:rsid w:val="00C2305A"/>
    <w:rsid w:val="00C23B1F"/>
    <w:rsid w:val="00C23EE8"/>
    <w:rsid w:val="00C24486"/>
    <w:rsid w:val="00C27D48"/>
    <w:rsid w:val="00C30820"/>
    <w:rsid w:val="00C30D1C"/>
    <w:rsid w:val="00C31C6B"/>
    <w:rsid w:val="00C327A6"/>
    <w:rsid w:val="00C32B0C"/>
    <w:rsid w:val="00C34105"/>
    <w:rsid w:val="00C3442D"/>
    <w:rsid w:val="00C357AF"/>
    <w:rsid w:val="00C35C9F"/>
    <w:rsid w:val="00C41D16"/>
    <w:rsid w:val="00C45D69"/>
    <w:rsid w:val="00C462F6"/>
    <w:rsid w:val="00C47FC3"/>
    <w:rsid w:val="00C511DF"/>
    <w:rsid w:val="00C607F4"/>
    <w:rsid w:val="00C60FB8"/>
    <w:rsid w:val="00C62708"/>
    <w:rsid w:val="00C64492"/>
    <w:rsid w:val="00C65AB4"/>
    <w:rsid w:val="00C66F64"/>
    <w:rsid w:val="00C67481"/>
    <w:rsid w:val="00C67BCF"/>
    <w:rsid w:val="00C727B5"/>
    <w:rsid w:val="00C72E06"/>
    <w:rsid w:val="00C73767"/>
    <w:rsid w:val="00C757F2"/>
    <w:rsid w:val="00C76B86"/>
    <w:rsid w:val="00C80F2B"/>
    <w:rsid w:val="00C8167E"/>
    <w:rsid w:val="00C81E6B"/>
    <w:rsid w:val="00C83DDD"/>
    <w:rsid w:val="00C83E4C"/>
    <w:rsid w:val="00C84676"/>
    <w:rsid w:val="00C8648C"/>
    <w:rsid w:val="00C871B2"/>
    <w:rsid w:val="00C90B1A"/>
    <w:rsid w:val="00C90BF8"/>
    <w:rsid w:val="00C921EA"/>
    <w:rsid w:val="00C924A1"/>
    <w:rsid w:val="00C93E6F"/>
    <w:rsid w:val="00C94123"/>
    <w:rsid w:val="00C944DF"/>
    <w:rsid w:val="00C9463F"/>
    <w:rsid w:val="00C96683"/>
    <w:rsid w:val="00C96E1D"/>
    <w:rsid w:val="00CA0084"/>
    <w:rsid w:val="00CA2DBD"/>
    <w:rsid w:val="00CA2EA8"/>
    <w:rsid w:val="00CA2FFD"/>
    <w:rsid w:val="00CA5461"/>
    <w:rsid w:val="00CA5EDD"/>
    <w:rsid w:val="00CA6ABE"/>
    <w:rsid w:val="00CA7140"/>
    <w:rsid w:val="00CB0476"/>
    <w:rsid w:val="00CB1951"/>
    <w:rsid w:val="00CB22EB"/>
    <w:rsid w:val="00CB3E4B"/>
    <w:rsid w:val="00CB4C27"/>
    <w:rsid w:val="00CB5CFE"/>
    <w:rsid w:val="00CB71D8"/>
    <w:rsid w:val="00CC0DC6"/>
    <w:rsid w:val="00CC231B"/>
    <w:rsid w:val="00CC3062"/>
    <w:rsid w:val="00CC40DE"/>
    <w:rsid w:val="00CC52A8"/>
    <w:rsid w:val="00CC6861"/>
    <w:rsid w:val="00CD21B5"/>
    <w:rsid w:val="00CD3838"/>
    <w:rsid w:val="00CD4180"/>
    <w:rsid w:val="00CD443B"/>
    <w:rsid w:val="00CD4C92"/>
    <w:rsid w:val="00CD53A4"/>
    <w:rsid w:val="00CD7838"/>
    <w:rsid w:val="00CE0113"/>
    <w:rsid w:val="00CE0D35"/>
    <w:rsid w:val="00CE3730"/>
    <w:rsid w:val="00CE44A7"/>
    <w:rsid w:val="00CE4B37"/>
    <w:rsid w:val="00CE4BEB"/>
    <w:rsid w:val="00CE53CF"/>
    <w:rsid w:val="00CE60C4"/>
    <w:rsid w:val="00CE702A"/>
    <w:rsid w:val="00CE7E42"/>
    <w:rsid w:val="00CF0FCA"/>
    <w:rsid w:val="00CF26D2"/>
    <w:rsid w:val="00CF4042"/>
    <w:rsid w:val="00CF49D6"/>
    <w:rsid w:val="00CF6693"/>
    <w:rsid w:val="00CF753A"/>
    <w:rsid w:val="00CF794C"/>
    <w:rsid w:val="00D0183A"/>
    <w:rsid w:val="00D02ABA"/>
    <w:rsid w:val="00D02C8A"/>
    <w:rsid w:val="00D04911"/>
    <w:rsid w:val="00D04E28"/>
    <w:rsid w:val="00D07406"/>
    <w:rsid w:val="00D11DB4"/>
    <w:rsid w:val="00D1230C"/>
    <w:rsid w:val="00D126C7"/>
    <w:rsid w:val="00D134E7"/>
    <w:rsid w:val="00D15842"/>
    <w:rsid w:val="00D16CFF"/>
    <w:rsid w:val="00D17096"/>
    <w:rsid w:val="00D17932"/>
    <w:rsid w:val="00D21CCC"/>
    <w:rsid w:val="00D21D13"/>
    <w:rsid w:val="00D22E0D"/>
    <w:rsid w:val="00D241B5"/>
    <w:rsid w:val="00D24D00"/>
    <w:rsid w:val="00D27319"/>
    <w:rsid w:val="00D30D94"/>
    <w:rsid w:val="00D31994"/>
    <w:rsid w:val="00D325B2"/>
    <w:rsid w:val="00D32763"/>
    <w:rsid w:val="00D3302C"/>
    <w:rsid w:val="00D35349"/>
    <w:rsid w:val="00D36257"/>
    <w:rsid w:val="00D36E6E"/>
    <w:rsid w:val="00D400DA"/>
    <w:rsid w:val="00D40865"/>
    <w:rsid w:val="00D4318F"/>
    <w:rsid w:val="00D44347"/>
    <w:rsid w:val="00D46165"/>
    <w:rsid w:val="00D51E8F"/>
    <w:rsid w:val="00D5215F"/>
    <w:rsid w:val="00D52843"/>
    <w:rsid w:val="00D5531F"/>
    <w:rsid w:val="00D55D62"/>
    <w:rsid w:val="00D56C5D"/>
    <w:rsid w:val="00D61229"/>
    <w:rsid w:val="00D624C5"/>
    <w:rsid w:val="00D64510"/>
    <w:rsid w:val="00D64873"/>
    <w:rsid w:val="00D65243"/>
    <w:rsid w:val="00D657D1"/>
    <w:rsid w:val="00D66165"/>
    <w:rsid w:val="00D67318"/>
    <w:rsid w:val="00D67ECF"/>
    <w:rsid w:val="00D72D6D"/>
    <w:rsid w:val="00D72F58"/>
    <w:rsid w:val="00D73701"/>
    <w:rsid w:val="00D753D8"/>
    <w:rsid w:val="00D75D3D"/>
    <w:rsid w:val="00D76F45"/>
    <w:rsid w:val="00D804D9"/>
    <w:rsid w:val="00D818DE"/>
    <w:rsid w:val="00D81A25"/>
    <w:rsid w:val="00D81B3F"/>
    <w:rsid w:val="00D85D11"/>
    <w:rsid w:val="00D8741C"/>
    <w:rsid w:val="00D87905"/>
    <w:rsid w:val="00D9031A"/>
    <w:rsid w:val="00D90611"/>
    <w:rsid w:val="00D9297C"/>
    <w:rsid w:val="00D93731"/>
    <w:rsid w:val="00D95366"/>
    <w:rsid w:val="00D95663"/>
    <w:rsid w:val="00D96EA3"/>
    <w:rsid w:val="00D972C4"/>
    <w:rsid w:val="00D97752"/>
    <w:rsid w:val="00DA12AB"/>
    <w:rsid w:val="00DA1622"/>
    <w:rsid w:val="00DA47DB"/>
    <w:rsid w:val="00DA4E2A"/>
    <w:rsid w:val="00DA7168"/>
    <w:rsid w:val="00DA7692"/>
    <w:rsid w:val="00DB00C8"/>
    <w:rsid w:val="00DB2405"/>
    <w:rsid w:val="00DB4589"/>
    <w:rsid w:val="00DB4C74"/>
    <w:rsid w:val="00DB4D63"/>
    <w:rsid w:val="00DB5D67"/>
    <w:rsid w:val="00DB6FE1"/>
    <w:rsid w:val="00DB7610"/>
    <w:rsid w:val="00DC030F"/>
    <w:rsid w:val="00DC04E6"/>
    <w:rsid w:val="00DC133A"/>
    <w:rsid w:val="00DC2D34"/>
    <w:rsid w:val="00DC2EE7"/>
    <w:rsid w:val="00DC3179"/>
    <w:rsid w:val="00DC5021"/>
    <w:rsid w:val="00DC755B"/>
    <w:rsid w:val="00DC7919"/>
    <w:rsid w:val="00DD2B4F"/>
    <w:rsid w:val="00DD4EE5"/>
    <w:rsid w:val="00DD7BD0"/>
    <w:rsid w:val="00DE09AB"/>
    <w:rsid w:val="00DE0C23"/>
    <w:rsid w:val="00DE184F"/>
    <w:rsid w:val="00DE1A0C"/>
    <w:rsid w:val="00DF0287"/>
    <w:rsid w:val="00DF3A00"/>
    <w:rsid w:val="00DF4192"/>
    <w:rsid w:val="00DF69CF"/>
    <w:rsid w:val="00DF6CC0"/>
    <w:rsid w:val="00E0047C"/>
    <w:rsid w:val="00E00D56"/>
    <w:rsid w:val="00E0429B"/>
    <w:rsid w:val="00E04C8E"/>
    <w:rsid w:val="00E053CF"/>
    <w:rsid w:val="00E05BDD"/>
    <w:rsid w:val="00E05F0D"/>
    <w:rsid w:val="00E06024"/>
    <w:rsid w:val="00E0639D"/>
    <w:rsid w:val="00E06EC3"/>
    <w:rsid w:val="00E07C93"/>
    <w:rsid w:val="00E07D3A"/>
    <w:rsid w:val="00E13B7D"/>
    <w:rsid w:val="00E14D01"/>
    <w:rsid w:val="00E15F67"/>
    <w:rsid w:val="00E17A85"/>
    <w:rsid w:val="00E20C00"/>
    <w:rsid w:val="00E21F72"/>
    <w:rsid w:val="00E23349"/>
    <w:rsid w:val="00E240AE"/>
    <w:rsid w:val="00E26556"/>
    <w:rsid w:val="00E26904"/>
    <w:rsid w:val="00E303E6"/>
    <w:rsid w:val="00E310F4"/>
    <w:rsid w:val="00E32703"/>
    <w:rsid w:val="00E32758"/>
    <w:rsid w:val="00E334DE"/>
    <w:rsid w:val="00E33B98"/>
    <w:rsid w:val="00E35D7E"/>
    <w:rsid w:val="00E36AB3"/>
    <w:rsid w:val="00E36C49"/>
    <w:rsid w:val="00E37212"/>
    <w:rsid w:val="00E37ED7"/>
    <w:rsid w:val="00E41A68"/>
    <w:rsid w:val="00E43CCC"/>
    <w:rsid w:val="00E44367"/>
    <w:rsid w:val="00E4684D"/>
    <w:rsid w:val="00E473FA"/>
    <w:rsid w:val="00E50302"/>
    <w:rsid w:val="00E5271B"/>
    <w:rsid w:val="00E5320E"/>
    <w:rsid w:val="00E54EEC"/>
    <w:rsid w:val="00E561CC"/>
    <w:rsid w:val="00E569A5"/>
    <w:rsid w:val="00E56E45"/>
    <w:rsid w:val="00E574B1"/>
    <w:rsid w:val="00E5759C"/>
    <w:rsid w:val="00E57DD6"/>
    <w:rsid w:val="00E6052D"/>
    <w:rsid w:val="00E6155E"/>
    <w:rsid w:val="00E6338E"/>
    <w:rsid w:val="00E65143"/>
    <w:rsid w:val="00E66CCB"/>
    <w:rsid w:val="00E66F29"/>
    <w:rsid w:val="00E70621"/>
    <w:rsid w:val="00E706D9"/>
    <w:rsid w:val="00E7115A"/>
    <w:rsid w:val="00E71B60"/>
    <w:rsid w:val="00E7517F"/>
    <w:rsid w:val="00E76C1A"/>
    <w:rsid w:val="00E770B6"/>
    <w:rsid w:val="00E81415"/>
    <w:rsid w:val="00E825FE"/>
    <w:rsid w:val="00E8368A"/>
    <w:rsid w:val="00E84156"/>
    <w:rsid w:val="00E8446C"/>
    <w:rsid w:val="00E87E37"/>
    <w:rsid w:val="00E902FC"/>
    <w:rsid w:val="00E928A3"/>
    <w:rsid w:val="00E92B8E"/>
    <w:rsid w:val="00E94CD5"/>
    <w:rsid w:val="00E962BB"/>
    <w:rsid w:val="00E96E04"/>
    <w:rsid w:val="00EA01DB"/>
    <w:rsid w:val="00EA21DB"/>
    <w:rsid w:val="00EA2268"/>
    <w:rsid w:val="00EA27BC"/>
    <w:rsid w:val="00EB3677"/>
    <w:rsid w:val="00EB4803"/>
    <w:rsid w:val="00EB5BE2"/>
    <w:rsid w:val="00EB759D"/>
    <w:rsid w:val="00EC1011"/>
    <w:rsid w:val="00EC25AE"/>
    <w:rsid w:val="00EC3ACA"/>
    <w:rsid w:val="00EC6A17"/>
    <w:rsid w:val="00EC6B7E"/>
    <w:rsid w:val="00ED48A8"/>
    <w:rsid w:val="00ED7898"/>
    <w:rsid w:val="00EE0786"/>
    <w:rsid w:val="00EE1E4F"/>
    <w:rsid w:val="00EE2D45"/>
    <w:rsid w:val="00EE34D4"/>
    <w:rsid w:val="00EE714D"/>
    <w:rsid w:val="00EF0958"/>
    <w:rsid w:val="00EF16B4"/>
    <w:rsid w:val="00EF2961"/>
    <w:rsid w:val="00EF41DD"/>
    <w:rsid w:val="00EF4EFD"/>
    <w:rsid w:val="00EF55AD"/>
    <w:rsid w:val="00F03105"/>
    <w:rsid w:val="00F031BD"/>
    <w:rsid w:val="00F04C45"/>
    <w:rsid w:val="00F04D70"/>
    <w:rsid w:val="00F12C6F"/>
    <w:rsid w:val="00F135C8"/>
    <w:rsid w:val="00F14216"/>
    <w:rsid w:val="00F14839"/>
    <w:rsid w:val="00F153C7"/>
    <w:rsid w:val="00F15D5F"/>
    <w:rsid w:val="00F15DA1"/>
    <w:rsid w:val="00F1691B"/>
    <w:rsid w:val="00F20754"/>
    <w:rsid w:val="00F2085B"/>
    <w:rsid w:val="00F20DA3"/>
    <w:rsid w:val="00F216C0"/>
    <w:rsid w:val="00F22178"/>
    <w:rsid w:val="00F25E71"/>
    <w:rsid w:val="00F27704"/>
    <w:rsid w:val="00F2776A"/>
    <w:rsid w:val="00F31287"/>
    <w:rsid w:val="00F340CB"/>
    <w:rsid w:val="00F3607D"/>
    <w:rsid w:val="00F36C16"/>
    <w:rsid w:val="00F36D3E"/>
    <w:rsid w:val="00F41BA0"/>
    <w:rsid w:val="00F42007"/>
    <w:rsid w:val="00F44304"/>
    <w:rsid w:val="00F4482B"/>
    <w:rsid w:val="00F454AB"/>
    <w:rsid w:val="00F45F22"/>
    <w:rsid w:val="00F468F3"/>
    <w:rsid w:val="00F52A0A"/>
    <w:rsid w:val="00F53C4B"/>
    <w:rsid w:val="00F5427D"/>
    <w:rsid w:val="00F54AFF"/>
    <w:rsid w:val="00F550D5"/>
    <w:rsid w:val="00F57842"/>
    <w:rsid w:val="00F61503"/>
    <w:rsid w:val="00F65CE9"/>
    <w:rsid w:val="00F6659E"/>
    <w:rsid w:val="00F70A42"/>
    <w:rsid w:val="00F70C53"/>
    <w:rsid w:val="00F716DC"/>
    <w:rsid w:val="00F7204D"/>
    <w:rsid w:val="00F725C0"/>
    <w:rsid w:val="00F74D72"/>
    <w:rsid w:val="00F76558"/>
    <w:rsid w:val="00F774C4"/>
    <w:rsid w:val="00F8005A"/>
    <w:rsid w:val="00F80E70"/>
    <w:rsid w:val="00F81A28"/>
    <w:rsid w:val="00F8305B"/>
    <w:rsid w:val="00F8582D"/>
    <w:rsid w:val="00F86DE6"/>
    <w:rsid w:val="00F877D4"/>
    <w:rsid w:val="00F87AB1"/>
    <w:rsid w:val="00F87C8A"/>
    <w:rsid w:val="00F90490"/>
    <w:rsid w:val="00F91A57"/>
    <w:rsid w:val="00F928B8"/>
    <w:rsid w:val="00F93D8D"/>
    <w:rsid w:val="00F948C3"/>
    <w:rsid w:val="00F97396"/>
    <w:rsid w:val="00F979B8"/>
    <w:rsid w:val="00FA123B"/>
    <w:rsid w:val="00FA2EA5"/>
    <w:rsid w:val="00FA2F6E"/>
    <w:rsid w:val="00FA3030"/>
    <w:rsid w:val="00FA695F"/>
    <w:rsid w:val="00FA6E90"/>
    <w:rsid w:val="00FA7539"/>
    <w:rsid w:val="00FB07AE"/>
    <w:rsid w:val="00FB0D48"/>
    <w:rsid w:val="00FB1EDF"/>
    <w:rsid w:val="00FB2396"/>
    <w:rsid w:val="00FB4B1F"/>
    <w:rsid w:val="00FB756F"/>
    <w:rsid w:val="00FC06A8"/>
    <w:rsid w:val="00FC152F"/>
    <w:rsid w:val="00FC192B"/>
    <w:rsid w:val="00FC2119"/>
    <w:rsid w:val="00FC21F8"/>
    <w:rsid w:val="00FC3810"/>
    <w:rsid w:val="00FC4DA4"/>
    <w:rsid w:val="00FC616A"/>
    <w:rsid w:val="00FC69D3"/>
    <w:rsid w:val="00FC7D98"/>
    <w:rsid w:val="00FD196F"/>
    <w:rsid w:val="00FD1D19"/>
    <w:rsid w:val="00FD43CD"/>
    <w:rsid w:val="00FD5496"/>
    <w:rsid w:val="00FD6B4F"/>
    <w:rsid w:val="00FE004C"/>
    <w:rsid w:val="00FE0ED1"/>
    <w:rsid w:val="00FE1507"/>
    <w:rsid w:val="00FE16A2"/>
    <w:rsid w:val="00FE24D6"/>
    <w:rsid w:val="00FE26A0"/>
    <w:rsid w:val="00FE3510"/>
    <w:rsid w:val="00FE3F52"/>
    <w:rsid w:val="00FE4C4A"/>
    <w:rsid w:val="00FE6185"/>
    <w:rsid w:val="00FE7756"/>
    <w:rsid w:val="00FF04FD"/>
    <w:rsid w:val="00FF1E37"/>
    <w:rsid w:val="00FF513C"/>
    <w:rsid w:val="00FF5338"/>
    <w:rsid w:val="00FF5733"/>
    <w:rsid w:val="00FF613E"/>
    <w:rsid w:val="00FF684B"/>
    <w:rsid w:val="00FF7D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B8512A"/>
  <w15:chartTrackingRefBased/>
  <w15:docId w15:val="{FC4B5E67-39DF-4D2E-867B-0D9FC84C3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0AF5"/>
    <w:pPr>
      <w:spacing w:after="200" w:line="276" w:lineRule="auto"/>
    </w:pPr>
    <w:rPr>
      <w:sz w:val="22"/>
      <w:szCs w:val="22"/>
      <w:lang w:eastAsia="en-US"/>
    </w:rPr>
  </w:style>
  <w:style w:type="paragraph" w:styleId="Titre1">
    <w:name w:val="heading 1"/>
    <w:basedOn w:val="Normal"/>
    <w:next w:val="Normal"/>
    <w:link w:val="Titre1Car"/>
    <w:qFormat/>
    <w:rsid w:val="00885407"/>
    <w:pPr>
      <w:numPr>
        <w:numId w:val="2"/>
      </w:numPr>
      <w:spacing w:before="240" w:after="0" w:line="240" w:lineRule="auto"/>
      <w:outlineLvl w:val="0"/>
    </w:pPr>
    <w:rPr>
      <w:rFonts w:ascii="Arial" w:eastAsia="Times New Roman" w:hAnsi="Arial"/>
      <w:b/>
      <w:bCs/>
      <w:sz w:val="24"/>
      <w:szCs w:val="24"/>
      <w:u w:val="single"/>
      <w:lang w:val="x-none" w:eastAsia="x-none"/>
    </w:rPr>
  </w:style>
  <w:style w:type="paragraph" w:styleId="Titre2">
    <w:name w:val="heading 2"/>
    <w:basedOn w:val="Titre3"/>
    <w:next w:val="Normal"/>
    <w:link w:val="Titre2Car"/>
    <w:uiPriority w:val="9"/>
    <w:qFormat/>
    <w:rsid w:val="00885407"/>
    <w:pPr>
      <w:numPr>
        <w:ilvl w:val="1"/>
        <w:numId w:val="2"/>
      </w:numPr>
      <w:spacing w:before="0" w:after="0" w:line="240" w:lineRule="auto"/>
      <w:outlineLvl w:val="1"/>
    </w:pPr>
    <w:rPr>
      <w:rFonts w:ascii="Arial Narrow" w:hAnsi="Arial Narrow"/>
      <w:sz w:val="22"/>
      <w:szCs w:val="22"/>
      <w:lang w:eastAsia="x-none"/>
    </w:rPr>
  </w:style>
  <w:style w:type="paragraph" w:styleId="Titre3">
    <w:name w:val="heading 3"/>
    <w:basedOn w:val="Normal"/>
    <w:next w:val="Normal"/>
    <w:link w:val="Titre3Car"/>
    <w:uiPriority w:val="9"/>
    <w:qFormat/>
    <w:rsid w:val="00885407"/>
    <w:pPr>
      <w:keepNext/>
      <w:spacing w:before="240" w:after="60"/>
      <w:outlineLvl w:val="2"/>
    </w:pPr>
    <w:rPr>
      <w:rFonts w:ascii="Cambria" w:eastAsia="Times New Roman" w:hAnsi="Cambria"/>
      <w:b/>
      <w:bCs/>
      <w:sz w:val="26"/>
      <w:szCs w:val="26"/>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E7756"/>
    <w:pPr>
      <w:tabs>
        <w:tab w:val="center" w:pos="4536"/>
        <w:tab w:val="right" w:pos="9072"/>
      </w:tabs>
    </w:pPr>
    <w:rPr>
      <w:lang w:val="x-none"/>
    </w:rPr>
  </w:style>
  <w:style w:type="character" w:customStyle="1" w:styleId="En-tteCar">
    <w:name w:val="En-tête Car"/>
    <w:link w:val="En-tte"/>
    <w:rsid w:val="00FE7756"/>
    <w:rPr>
      <w:sz w:val="22"/>
      <w:szCs w:val="22"/>
      <w:lang w:eastAsia="en-US"/>
    </w:rPr>
  </w:style>
  <w:style w:type="paragraph" w:styleId="Pieddepage">
    <w:name w:val="footer"/>
    <w:basedOn w:val="Normal"/>
    <w:link w:val="PieddepageCar"/>
    <w:uiPriority w:val="99"/>
    <w:unhideWhenUsed/>
    <w:rsid w:val="00FE7756"/>
    <w:pPr>
      <w:tabs>
        <w:tab w:val="center" w:pos="4536"/>
        <w:tab w:val="right" w:pos="9072"/>
      </w:tabs>
    </w:pPr>
    <w:rPr>
      <w:lang w:val="x-none"/>
    </w:rPr>
  </w:style>
  <w:style w:type="character" w:customStyle="1" w:styleId="PieddepageCar">
    <w:name w:val="Pied de page Car"/>
    <w:link w:val="Pieddepage"/>
    <w:uiPriority w:val="99"/>
    <w:rsid w:val="00FE7756"/>
    <w:rPr>
      <w:sz w:val="22"/>
      <w:szCs w:val="22"/>
      <w:lang w:eastAsia="en-US"/>
    </w:rPr>
  </w:style>
  <w:style w:type="paragraph" w:styleId="Textedebulles">
    <w:name w:val="Balloon Text"/>
    <w:basedOn w:val="Normal"/>
    <w:link w:val="TextedebullesCar"/>
    <w:uiPriority w:val="99"/>
    <w:semiHidden/>
    <w:unhideWhenUsed/>
    <w:rsid w:val="001932EF"/>
    <w:pPr>
      <w:spacing w:after="0" w:line="240" w:lineRule="auto"/>
    </w:pPr>
    <w:rPr>
      <w:rFonts w:ascii="Tahoma" w:hAnsi="Tahoma"/>
      <w:sz w:val="16"/>
      <w:szCs w:val="16"/>
      <w:lang w:val="x-none"/>
    </w:rPr>
  </w:style>
  <w:style w:type="character" w:customStyle="1" w:styleId="TextedebullesCar">
    <w:name w:val="Texte de bulles Car"/>
    <w:link w:val="Textedebulles"/>
    <w:uiPriority w:val="99"/>
    <w:semiHidden/>
    <w:rsid w:val="001932EF"/>
    <w:rPr>
      <w:rFonts w:ascii="Tahoma" w:hAnsi="Tahoma" w:cs="Tahoma"/>
      <w:sz w:val="16"/>
      <w:szCs w:val="16"/>
      <w:lang w:eastAsia="en-US"/>
    </w:rPr>
  </w:style>
  <w:style w:type="paragraph" w:styleId="NormalWeb">
    <w:name w:val="Normal (Web)"/>
    <w:basedOn w:val="Normal"/>
    <w:uiPriority w:val="99"/>
    <w:unhideWhenUsed/>
    <w:rsid w:val="001200F7"/>
    <w:pPr>
      <w:spacing w:before="100" w:beforeAutospacing="1" w:after="0" w:line="240" w:lineRule="auto"/>
      <w:ind w:left="-45"/>
      <w:jc w:val="center"/>
    </w:pPr>
    <w:rPr>
      <w:rFonts w:ascii="Times New Roman" w:eastAsia="Times New Roman" w:hAnsi="Times New Roman"/>
      <w:sz w:val="24"/>
      <w:szCs w:val="24"/>
      <w:lang w:eastAsia="fr-FR"/>
    </w:rPr>
  </w:style>
  <w:style w:type="paragraph" w:styleId="Notedebasdepage">
    <w:name w:val="footnote text"/>
    <w:basedOn w:val="Normal"/>
    <w:link w:val="NotedebasdepageCar"/>
    <w:unhideWhenUsed/>
    <w:qFormat/>
    <w:rsid w:val="00590FDB"/>
    <w:rPr>
      <w:sz w:val="20"/>
      <w:szCs w:val="20"/>
      <w:lang w:val="x-none"/>
    </w:rPr>
  </w:style>
  <w:style w:type="character" w:customStyle="1" w:styleId="NotedebasdepageCar">
    <w:name w:val="Note de bas de page Car"/>
    <w:link w:val="Notedebasdepage"/>
    <w:uiPriority w:val="99"/>
    <w:rsid w:val="00590FDB"/>
    <w:rPr>
      <w:lang w:eastAsia="en-US"/>
    </w:rPr>
  </w:style>
  <w:style w:type="character" w:styleId="Appelnotedebasdep">
    <w:name w:val="footnote reference"/>
    <w:unhideWhenUsed/>
    <w:rsid w:val="00590FDB"/>
    <w:rPr>
      <w:vertAlign w:val="superscript"/>
    </w:rPr>
  </w:style>
  <w:style w:type="character" w:styleId="Lienhypertexte">
    <w:name w:val="Hyperlink"/>
    <w:uiPriority w:val="99"/>
    <w:unhideWhenUsed/>
    <w:rsid w:val="003D54CC"/>
    <w:rPr>
      <w:color w:val="0000FF"/>
      <w:u w:val="single"/>
    </w:rPr>
  </w:style>
  <w:style w:type="character" w:customStyle="1" w:styleId="Titre1Car">
    <w:name w:val="Titre 1 Car"/>
    <w:link w:val="Titre1"/>
    <w:rsid w:val="00885407"/>
    <w:rPr>
      <w:rFonts w:ascii="Arial" w:eastAsia="Times New Roman" w:hAnsi="Arial"/>
      <w:b/>
      <w:bCs/>
      <w:sz w:val="24"/>
      <w:szCs w:val="24"/>
      <w:u w:val="single"/>
      <w:lang w:val="x-none" w:eastAsia="x-none"/>
    </w:rPr>
  </w:style>
  <w:style w:type="character" w:customStyle="1" w:styleId="Titre2Car">
    <w:name w:val="Titre 2 Car"/>
    <w:link w:val="Titre2"/>
    <w:uiPriority w:val="9"/>
    <w:rsid w:val="00885407"/>
    <w:rPr>
      <w:rFonts w:ascii="Arial Narrow" w:eastAsia="Times New Roman" w:hAnsi="Arial Narrow"/>
      <w:b/>
      <w:bCs/>
      <w:sz w:val="22"/>
      <w:szCs w:val="22"/>
      <w:lang w:val="x-none" w:eastAsia="x-none"/>
    </w:rPr>
  </w:style>
  <w:style w:type="character" w:customStyle="1" w:styleId="Titre3Car">
    <w:name w:val="Titre 3 Car"/>
    <w:link w:val="Titre3"/>
    <w:uiPriority w:val="9"/>
    <w:semiHidden/>
    <w:rsid w:val="00885407"/>
    <w:rPr>
      <w:rFonts w:ascii="Cambria" w:eastAsia="Times New Roman" w:hAnsi="Cambria" w:cs="Times New Roman"/>
      <w:b/>
      <w:bCs/>
      <w:sz w:val="26"/>
      <w:szCs w:val="26"/>
      <w:lang w:eastAsia="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B830B3"/>
    <w:pPr>
      <w:numPr>
        <w:numId w:val="1"/>
      </w:numPr>
    </w:pPr>
    <w:rPr>
      <w:rFonts w:ascii="Arial Narrow" w:hAnsi="Arial Narrow"/>
      <w:caps/>
      <w:sz w:val="28"/>
    </w:rPr>
  </w:style>
  <w:style w:type="character" w:customStyle="1" w:styleId="StyleTitre1ArialNarrow14ptNonsoulignToutenmajusculeCar">
    <w:name w:val="Style Titre 1 + Arial Narrow 14 pt Non souligné Tout en majuscule Car"/>
    <w:link w:val="StyleTitre1ArialNarrow14ptNonsoulignToutenmajuscule"/>
    <w:rsid w:val="00B830B3"/>
    <w:rPr>
      <w:rFonts w:ascii="Arial Narrow" w:eastAsia="Times New Roman" w:hAnsi="Arial Narrow"/>
      <w:b/>
      <w:bCs/>
      <w:caps/>
      <w:sz w:val="28"/>
      <w:szCs w:val="24"/>
      <w:u w:val="single"/>
      <w:lang w:val="x-none" w:eastAsia="x-none"/>
    </w:rPr>
  </w:style>
  <w:style w:type="paragraph" w:customStyle="1" w:styleId="StyleNiv4">
    <w:name w:val="Style Niv 4"/>
    <w:basedOn w:val="Normal"/>
    <w:link w:val="StyleNiv4Car"/>
    <w:qFormat/>
    <w:rsid w:val="00884A61"/>
    <w:pPr>
      <w:numPr>
        <w:ilvl w:val="2"/>
        <w:numId w:val="8"/>
      </w:numPr>
      <w:suppressAutoHyphens/>
      <w:spacing w:after="0" w:line="240" w:lineRule="auto"/>
      <w:jc w:val="both"/>
      <w:outlineLvl w:val="3"/>
    </w:pPr>
    <w:rPr>
      <w:rFonts w:ascii="Times New Roman" w:eastAsia="Times New Roman" w:hAnsi="Times New Roman"/>
      <w:i/>
      <w:sz w:val="24"/>
      <w:szCs w:val="24"/>
      <w:lang w:eastAsia="zh-CN"/>
    </w:rPr>
  </w:style>
  <w:style w:type="paragraph" w:customStyle="1" w:styleId="StyleNiv2">
    <w:name w:val="Style Niv 2"/>
    <w:basedOn w:val="Normal"/>
    <w:link w:val="StyleNiv2Car"/>
    <w:autoRedefine/>
    <w:qFormat/>
    <w:rsid w:val="0010394E"/>
    <w:pPr>
      <w:numPr>
        <w:numId w:val="70"/>
      </w:numPr>
      <w:pBdr>
        <w:top w:val="single" w:sz="8" w:space="1" w:color="CCCCCC"/>
        <w:left w:val="single" w:sz="8" w:space="1" w:color="CCCCCC"/>
        <w:bottom w:val="single" w:sz="8" w:space="1" w:color="CCCCCC"/>
        <w:right w:val="single" w:sz="8" w:space="1" w:color="CCCCCC"/>
      </w:pBdr>
      <w:shd w:val="clear" w:color="auto" w:fill="CCCCCC"/>
      <w:spacing w:before="120" w:after="0" w:line="240" w:lineRule="auto"/>
      <w:jc w:val="both"/>
      <w:outlineLvl w:val="0"/>
    </w:pPr>
    <w:rPr>
      <w:rFonts w:ascii="Marianne" w:eastAsia="Times New Roman" w:hAnsi="Marianne"/>
      <w:b/>
      <w:bCs/>
      <w:kern w:val="36"/>
      <w:sz w:val="20"/>
      <w:szCs w:val="20"/>
      <w:lang w:val="x-none" w:eastAsia="x-none"/>
    </w:rPr>
  </w:style>
  <w:style w:type="character" w:customStyle="1" w:styleId="StyleNiv4Car">
    <w:name w:val="Style Niv 4 Car"/>
    <w:link w:val="StyleNiv4"/>
    <w:rsid w:val="00884A61"/>
    <w:rPr>
      <w:rFonts w:ascii="Times New Roman" w:eastAsia="Times New Roman" w:hAnsi="Times New Roman"/>
      <w:i/>
      <w:sz w:val="24"/>
      <w:szCs w:val="24"/>
      <w:lang w:eastAsia="zh-CN"/>
    </w:rPr>
  </w:style>
  <w:style w:type="paragraph" w:customStyle="1" w:styleId="StyleNiv3">
    <w:name w:val="Style Niv 3"/>
    <w:basedOn w:val="Normal"/>
    <w:link w:val="StyleNiv3Car"/>
    <w:autoRedefine/>
    <w:qFormat/>
    <w:rsid w:val="00B002AB"/>
    <w:pPr>
      <w:keepNext/>
      <w:numPr>
        <w:ilvl w:val="1"/>
        <w:numId w:val="60"/>
      </w:numPr>
      <w:spacing w:after="0" w:line="240" w:lineRule="auto"/>
      <w:jc w:val="both"/>
      <w:outlineLvl w:val="0"/>
    </w:pPr>
    <w:rPr>
      <w:rFonts w:ascii="Marianne" w:eastAsia="Times New Roman" w:hAnsi="Marianne"/>
      <w:b/>
      <w:bCs/>
      <w:sz w:val="20"/>
      <w:szCs w:val="20"/>
      <w:lang w:val="x-none" w:eastAsia="x-none"/>
    </w:rPr>
  </w:style>
  <w:style w:type="character" w:customStyle="1" w:styleId="StyleNiv2Car">
    <w:name w:val="Style Niv 2 Car"/>
    <w:link w:val="StyleNiv2"/>
    <w:rsid w:val="0010394E"/>
    <w:rPr>
      <w:rFonts w:ascii="Marianne" w:eastAsia="Times New Roman" w:hAnsi="Marianne"/>
      <w:b/>
      <w:bCs/>
      <w:kern w:val="36"/>
      <w:shd w:val="clear" w:color="auto" w:fill="CCCCCC"/>
      <w:lang w:val="x-none" w:eastAsia="x-none"/>
    </w:rPr>
  </w:style>
  <w:style w:type="paragraph" w:customStyle="1" w:styleId="StyleNiv5">
    <w:name w:val="Style Niv 5"/>
    <w:basedOn w:val="Normal"/>
    <w:link w:val="StyleNiv5Car"/>
    <w:qFormat/>
    <w:rsid w:val="00884A61"/>
    <w:pPr>
      <w:numPr>
        <w:ilvl w:val="3"/>
        <w:numId w:val="8"/>
      </w:numPr>
      <w:suppressAutoHyphens/>
      <w:spacing w:after="0" w:line="240" w:lineRule="auto"/>
      <w:jc w:val="both"/>
    </w:pPr>
    <w:rPr>
      <w:rFonts w:ascii="Times New Roman" w:eastAsia="Times New Roman" w:hAnsi="Times New Roman"/>
      <w:bCs/>
      <w:i/>
      <w:iCs/>
      <w:lang w:val="x-none" w:eastAsia="zh-CN"/>
    </w:rPr>
  </w:style>
  <w:style w:type="character" w:customStyle="1" w:styleId="StyleNiv3Car">
    <w:name w:val="Style Niv 3 Car"/>
    <w:link w:val="StyleNiv3"/>
    <w:rsid w:val="00B002AB"/>
    <w:rPr>
      <w:rFonts w:ascii="Marianne" w:eastAsia="Times New Roman" w:hAnsi="Marianne"/>
      <w:b/>
      <w:bCs/>
      <w:lang w:val="x-none" w:eastAsia="x-none"/>
    </w:rPr>
  </w:style>
  <w:style w:type="paragraph" w:styleId="En-ttedetabledesmatires">
    <w:name w:val="TOC Heading"/>
    <w:basedOn w:val="Titre1"/>
    <w:next w:val="Normal"/>
    <w:uiPriority w:val="39"/>
    <w:semiHidden/>
    <w:unhideWhenUsed/>
    <w:qFormat/>
    <w:rsid w:val="000808D4"/>
    <w:pPr>
      <w:keepNext/>
      <w:keepLines/>
      <w:numPr>
        <w:numId w:val="0"/>
      </w:numPr>
      <w:spacing w:before="480" w:line="276" w:lineRule="auto"/>
      <w:outlineLvl w:val="9"/>
    </w:pPr>
    <w:rPr>
      <w:rFonts w:ascii="Cambria" w:hAnsi="Cambria"/>
      <w:color w:val="365F91"/>
      <w:sz w:val="28"/>
      <w:szCs w:val="28"/>
      <w:u w:val="none"/>
    </w:rPr>
  </w:style>
  <w:style w:type="character" w:customStyle="1" w:styleId="StyleNiv5Car">
    <w:name w:val="Style Niv 5 Car"/>
    <w:link w:val="StyleNiv5"/>
    <w:rsid w:val="00884A61"/>
    <w:rPr>
      <w:rFonts w:ascii="Times New Roman" w:eastAsia="Times New Roman" w:hAnsi="Times New Roman"/>
      <w:bCs/>
      <w:i/>
      <w:iCs/>
      <w:sz w:val="22"/>
      <w:szCs w:val="22"/>
      <w:lang w:val="x-none" w:eastAsia="zh-CN"/>
    </w:rPr>
  </w:style>
  <w:style w:type="paragraph" w:styleId="TM1">
    <w:name w:val="toc 1"/>
    <w:basedOn w:val="Normal"/>
    <w:next w:val="Normal"/>
    <w:autoRedefine/>
    <w:uiPriority w:val="39"/>
    <w:unhideWhenUsed/>
    <w:rsid w:val="00417FE0"/>
    <w:pPr>
      <w:tabs>
        <w:tab w:val="right" w:leader="dot" w:pos="9062"/>
      </w:tabs>
    </w:pPr>
  </w:style>
  <w:style w:type="paragraph" w:styleId="TM2">
    <w:name w:val="toc 2"/>
    <w:basedOn w:val="Normal"/>
    <w:next w:val="Normal"/>
    <w:autoRedefine/>
    <w:uiPriority w:val="39"/>
    <w:unhideWhenUsed/>
    <w:rsid w:val="000808D4"/>
    <w:pPr>
      <w:ind w:left="220"/>
    </w:pPr>
  </w:style>
  <w:style w:type="paragraph" w:styleId="Corpsdetexte">
    <w:name w:val="Body Text"/>
    <w:basedOn w:val="Normal"/>
    <w:link w:val="CorpsdetexteCar"/>
    <w:rsid w:val="00730B85"/>
    <w:pPr>
      <w:widowControl w:val="0"/>
      <w:tabs>
        <w:tab w:val="left" w:pos="-1440"/>
      </w:tabs>
      <w:suppressAutoHyphens/>
      <w:spacing w:after="0" w:line="240" w:lineRule="auto"/>
      <w:jc w:val="both"/>
    </w:pPr>
    <w:rPr>
      <w:rFonts w:ascii="Times New Roman" w:eastAsia="Times New Roman" w:hAnsi="Times New Roman"/>
      <w:sz w:val="24"/>
      <w:szCs w:val="20"/>
      <w:lang w:val="x-none" w:eastAsia="zh-CN"/>
    </w:rPr>
  </w:style>
  <w:style w:type="character" w:customStyle="1" w:styleId="CorpsdetexteCar">
    <w:name w:val="Corps de texte Car"/>
    <w:link w:val="Corpsdetexte"/>
    <w:rsid w:val="00730B85"/>
    <w:rPr>
      <w:rFonts w:ascii="Times New Roman" w:eastAsia="Times New Roman" w:hAnsi="Times New Roman"/>
      <w:sz w:val="24"/>
      <w:lang w:eastAsia="zh-CN"/>
    </w:rPr>
  </w:style>
  <w:style w:type="paragraph" w:styleId="Listenumros">
    <w:name w:val="List Number"/>
    <w:basedOn w:val="Normal"/>
    <w:rsid w:val="00794F24"/>
    <w:pPr>
      <w:numPr>
        <w:numId w:val="4"/>
      </w:numPr>
      <w:spacing w:before="60" w:after="60" w:line="240" w:lineRule="auto"/>
    </w:pPr>
    <w:rPr>
      <w:rFonts w:ascii="Arial" w:eastAsia="Times New Roman" w:hAnsi="Arial" w:cs="Arial"/>
      <w:sz w:val="20"/>
      <w:szCs w:val="20"/>
      <w:lang w:eastAsia="fr-FR"/>
    </w:rPr>
  </w:style>
  <w:style w:type="paragraph" w:styleId="Paragraphedeliste">
    <w:name w:val="List Paragraph"/>
    <w:basedOn w:val="Normal"/>
    <w:link w:val="ParagraphedelisteCar"/>
    <w:uiPriority w:val="99"/>
    <w:qFormat/>
    <w:rsid w:val="001375D3"/>
    <w:pPr>
      <w:spacing w:after="0" w:line="240" w:lineRule="auto"/>
      <w:ind w:left="708"/>
    </w:pPr>
    <w:rPr>
      <w:rFonts w:ascii="Times New Roman" w:eastAsia="Times New Roman" w:hAnsi="Times New Roman"/>
      <w:sz w:val="20"/>
      <w:szCs w:val="20"/>
      <w:lang w:eastAsia="fr-FR"/>
    </w:rPr>
  </w:style>
  <w:style w:type="table" w:styleId="Grilledutableau">
    <w:name w:val="Table Grid"/>
    <w:basedOn w:val="TableauNormal"/>
    <w:uiPriority w:val="39"/>
    <w:rsid w:val="003576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unhideWhenUsed/>
    <w:rsid w:val="007A1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uiPriority w:val="99"/>
    <w:rsid w:val="007A1CB6"/>
    <w:rPr>
      <w:rFonts w:ascii="Courier New" w:eastAsia="Times New Roman" w:hAnsi="Courier New" w:cs="Courier New"/>
    </w:rPr>
  </w:style>
  <w:style w:type="paragraph" w:styleId="Titre">
    <w:name w:val="Title"/>
    <w:basedOn w:val="Normal"/>
    <w:next w:val="Normal"/>
    <w:link w:val="TitreCar"/>
    <w:qFormat/>
    <w:rsid w:val="000C5968"/>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0C5968"/>
    <w:rPr>
      <w:rFonts w:ascii="Cambria" w:eastAsia="Times New Roman" w:hAnsi="Cambria" w:cs="Times New Roman"/>
      <w:b/>
      <w:bCs/>
      <w:kern w:val="28"/>
      <w:sz w:val="32"/>
      <w:szCs w:val="32"/>
      <w:lang w:eastAsia="en-US"/>
    </w:rPr>
  </w:style>
  <w:style w:type="character" w:styleId="lev">
    <w:name w:val="Strong"/>
    <w:uiPriority w:val="22"/>
    <w:qFormat/>
    <w:rsid w:val="00BA371D"/>
    <w:rPr>
      <w:b/>
      <w:bCs/>
    </w:rPr>
  </w:style>
  <w:style w:type="paragraph" w:styleId="Sansinterligne">
    <w:name w:val="No Spacing"/>
    <w:uiPriority w:val="1"/>
    <w:qFormat/>
    <w:rsid w:val="00252CB3"/>
    <w:rPr>
      <w:sz w:val="22"/>
      <w:szCs w:val="22"/>
      <w:lang w:eastAsia="en-US"/>
    </w:rPr>
  </w:style>
  <w:style w:type="table" w:customStyle="1" w:styleId="TableauGrille1Clair-Accentuation51">
    <w:name w:val="Tableau Grille 1 Clair - Accentuation 51"/>
    <w:basedOn w:val="TableauNormal"/>
    <w:uiPriority w:val="46"/>
    <w:rsid w:val="00252CB3"/>
    <w:rPr>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Style2">
    <w:name w:val="Style2"/>
    <w:basedOn w:val="Normal"/>
    <w:link w:val="Style2Car"/>
    <w:qFormat/>
    <w:rsid w:val="007A7BB0"/>
    <w:pPr>
      <w:numPr>
        <w:numId w:val="6"/>
      </w:num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ascii="Times New Roman" w:eastAsia="Times New Roman" w:hAnsi="Times New Roman"/>
      <w:b/>
      <w:bCs/>
      <w:kern w:val="36"/>
      <w:sz w:val="24"/>
      <w:szCs w:val="24"/>
      <w:lang w:val="x-none" w:eastAsia="x-none"/>
    </w:rPr>
  </w:style>
  <w:style w:type="paragraph" w:customStyle="1" w:styleId="Style3">
    <w:name w:val="Style3"/>
    <w:basedOn w:val="Normal"/>
    <w:link w:val="Style3Car"/>
    <w:qFormat/>
    <w:rsid w:val="0010394E"/>
    <w:pPr>
      <w:keepNext/>
      <w:pBdr>
        <w:left w:val="single" w:sz="8" w:space="0" w:color="CCCCCC"/>
        <w:bottom w:val="single" w:sz="8" w:space="0" w:color="CCCCCC"/>
      </w:pBdr>
      <w:spacing w:before="227" w:after="0" w:line="240" w:lineRule="auto"/>
      <w:ind w:left="62"/>
      <w:jc w:val="both"/>
      <w:outlineLvl w:val="1"/>
    </w:pPr>
    <w:rPr>
      <w:rFonts w:ascii="Marianne" w:eastAsia="Times New Roman" w:hAnsi="Marianne"/>
      <w:b/>
      <w:bCs/>
      <w:sz w:val="20"/>
      <w:szCs w:val="24"/>
      <w:lang w:val="x-none" w:eastAsia="x-none"/>
    </w:rPr>
  </w:style>
  <w:style w:type="character" w:customStyle="1" w:styleId="Style2Car">
    <w:name w:val="Style2 Car"/>
    <w:link w:val="Style2"/>
    <w:rsid w:val="007A7BB0"/>
    <w:rPr>
      <w:rFonts w:ascii="Times New Roman" w:eastAsia="Times New Roman" w:hAnsi="Times New Roman"/>
      <w:b/>
      <w:bCs/>
      <w:kern w:val="36"/>
      <w:sz w:val="24"/>
      <w:szCs w:val="24"/>
      <w:shd w:val="clear" w:color="auto" w:fill="CCCCCC"/>
      <w:lang w:val="x-none" w:eastAsia="x-none"/>
    </w:rPr>
  </w:style>
  <w:style w:type="character" w:customStyle="1" w:styleId="Style3Car">
    <w:name w:val="Style3 Car"/>
    <w:link w:val="Style3"/>
    <w:rsid w:val="008C2EC9"/>
    <w:rPr>
      <w:rFonts w:ascii="Marianne" w:eastAsia="Times New Roman" w:hAnsi="Marianne"/>
      <w:b/>
      <w:bCs/>
      <w:szCs w:val="24"/>
      <w:lang w:val="x-none" w:eastAsia="x-none"/>
    </w:rPr>
  </w:style>
  <w:style w:type="character" w:styleId="Accentuation">
    <w:name w:val="Emphasis"/>
    <w:qFormat/>
    <w:rsid w:val="006C6FD0"/>
    <w:rPr>
      <w:i/>
      <w:iCs/>
    </w:rPr>
  </w:style>
  <w:style w:type="paragraph" w:styleId="Sous-titre">
    <w:name w:val="Subtitle"/>
    <w:basedOn w:val="Normal"/>
    <w:next w:val="Normal"/>
    <w:link w:val="Sous-titreCar"/>
    <w:qFormat/>
    <w:rsid w:val="005F6E9C"/>
    <w:pPr>
      <w:spacing w:after="60"/>
      <w:jc w:val="center"/>
      <w:outlineLvl w:val="1"/>
    </w:pPr>
    <w:rPr>
      <w:rFonts w:ascii="Calibri Light" w:eastAsia="Times New Roman" w:hAnsi="Calibri Light"/>
      <w:sz w:val="24"/>
      <w:szCs w:val="24"/>
    </w:rPr>
  </w:style>
  <w:style w:type="character" w:customStyle="1" w:styleId="Sous-titreCar">
    <w:name w:val="Sous-titre Car"/>
    <w:link w:val="Sous-titre"/>
    <w:rsid w:val="005F6E9C"/>
    <w:rPr>
      <w:rFonts w:ascii="Calibri Light" w:eastAsia="Times New Roman" w:hAnsi="Calibri Light" w:cs="Times New Roman"/>
      <w:sz w:val="24"/>
      <w:szCs w:val="24"/>
      <w:lang w:eastAsia="en-US"/>
    </w:rPr>
  </w:style>
  <w:style w:type="character" w:styleId="Marquedecommentaire">
    <w:name w:val="annotation reference"/>
    <w:rsid w:val="00B37190"/>
    <w:rPr>
      <w:sz w:val="16"/>
      <w:szCs w:val="16"/>
    </w:rPr>
  </w:style>
  <w:style w:type="paragraph" w:styleId="Commentaire">
    <w:name w:val="annotation text"/>
    <w:basedOn w:val="Normal"/>
    <w:link w:val="CommentaireCar"/>
    <w:rsid w:val="00B37190"/>
    <w:rPr>
      <w:sz w:val="20"/>
      <w:szCs w:val="20"/>
    </w:rPr>
  </w:style>
  <w:style w:type="character" w:customStyle="1" w:styleId="CommentaireCar">
    <w:name w:val="Commentaire Car"/>
    <w:link w:val="Commentaire"/>
    <w:rsid w:val="00B37190"/>
    <w:rPr>
      <w:lang w:eastAsia="en-US"/>
    </w:rPr>
  </w:style>
  <w:style w:type="paragraph" w:styleId="Objetducommentaire">
    <w:name w:val="annotation subject"/>
    <w:basedOn w:val="Commentaire"/>
    <w:next w:val="Commentaire"/>
    <w:link w:val="ObjetducommentaireCar"/>
    <w:rsid w:val="00B37190"/>
    <w:rPr>
      <w:b/>
      <w:bCs/>
    </w:rPr>
  </w:style>
  <w:style w:type="character" w:customStyle="1" w:styleId="ObjetducommentaireCar">
    <w:name w:val="Objet du commentaire Car"/>
    <w:link w:val="Objetducommentaire"/>
    <w:rsid w:val="00B37190"/>
    <w:rPr>
      <w:b/>
      <w:bCs/>
      <w:lang w:eastAsia="en-US"/>
    </w:rPr>
  </w:style>
  <w:style w:type="paragraph" w:customStyle="1" w:styleId="Default">
    <w:name w:val="Default"/>
    <w:rsid w:val="00142CEB"/>
    <w:pPr>
      <w:autoSpaceDE w:val="0"/>
      <w:autoSpaceDN w:val="0"/>
      <w:adjustRightInd w:val="0"/>
    </w:pPr>
    <w:rPr>
      <w:rFonts w:ascii="Century Gothic" w:hAnsi="Century Gothic" w:cs="Century Gothic"/>
      <w:color w:val="000000"/>
      <w:sz w:val="24"/>
      <w:szCs w:val="24"/>
    </w:rPr>
  </w:style>
  <w:style w:type="paragraph" w:styleId="Rvision">
    <w:name w:val="Revision"/>
    <w:hidden/>
    <w:rsid w:val="00AA6D7F"/>
    <w:rPr>
      <w:sz w:val="22"/>
      <w:szCs w:val="22"/>
      <w:lang w:eastAsia="en-US"/>
    </w:rPr>
  </w:style>
  <w:style w:type="paragraph" w:customStyle="1" w:styleId="western">
    <w:name w:val="western"/>
    <w:basedOn w:val="Normal"/>
    <w:rsid w:val="007F652C"/>
    <w:pPr>
      <w:spacing w:before="170" w:after="0" w:line="240" w:lineRule="auto"/>
      <w:jc w:val="both"/>
    </w:pPr>
    <w:rPr>
      <w:rFonts w:ascii="Times New Roman" w:eastAsia="Times New Roman" w:hAnsi="Times New Roman"/>
      <w:color w:val="000000"/>
      <w:sz w:val="24"/>
      <w:szCs w:val="24"/>
      <w:lang w:eastAsia="fr-FR"/>
    </w:rPr>
  </w:style>
  <w:style w:type="character" w:customStyle="1" w:styleId="Caractresdenotedebasdepage">
    <w:name w:val="Caractères de note de bas de page"/>
    <w:rsid w:val="003E7B77"/>
  </w:style>
  <w:style w:type="paragraph" w:customStyle="1" w:styleId="TableContents">
    <w:name w:val="Table Contents"/>
    <w:basedOn w:val="Normal"/>
    <w:rsid w:val="00DB4589"/>
    <w:pPr>
      <w:suppressLineNumbers/>
      <w:suppressAutoHyphens/>
      <w:overflowPunct w:val="0"/>
      <w:autoSpaceDE w:val="0"/>
      <w:autoSpaceDN w:val="0"/>
      <w:spacing w:before="170" w:after="0" w:line="240" w:lineRule="auto"/>
      <w:jc w:val="both"/>
      <w:textAlignment w:val="baseline"/>
    </w:pPr>
    <w:rPr>
      <w:rFonts w:ascii="Times New Roman" w:eastAsia="Times New Roman" w:hAnsi="Times New Roman"/>
      <w:kern w:val="3"/>
      <w:sz w:val="20"/>
      <w:szCs w:val="24"/>
      <w:lang w:eastAsia="zh-CN"/>
    </w:rPr>
  </w:style>
  <w:style w:type="paragraph" w:customStyle="1" w:styleId="Standard">
    <w:name w:val="Standard"/>
    <w:rsid w:val="00DB4589"/>
    <w:pPr>
      <w:suppressAutoHyphens/>
      <w:overflowPunct w:val="0"/>
      <w:autoSpaceDE w:val="0"/>
      <w:autoSpaceDN w:val="0"/>
      <w:spacing w:before="57"/>
      <w:jc w:val="both"/>
      <w:textAlignment w:val="baseline"/>
    </w:pPr>
    <w:rPr>
      <w:rFonts w:ascii="Times New Roman" w:eastAsia="Times New Roman" w:hAnsi="Times New Roman"/>
      <w:kern w:val="3"/>
      <w:sz w:val="24"/>
      <w:szCs w:val="24"/>
      <w:lang w:eastAsia="zh-CN"/>
    </w:rPr>
  </w:style>
  <w:style w:type="paragraph" w:styleId="TM4">
    <w:name w:val="toc 4"/>
    <w:basedOn w:val="Normal"/>
    <w:next w:val="Normal"/>
    <w:autoRedefine/>
    <w:uiPriority w:val="39"/>
    <w:rsid w:val="006D1CDC"/>
    <w:pPr>
      <w:ind w:left="660"/>
    </w:pPr>
  </w:style>
  <w:style w:type="paragraph" w:styleId="TM3">
    <w:name w:val="toc 3"/>
    <w:basedOn w:val="Normal"/>
    <w:next w:val="Normal"/>
    <w:autoRedefine/>
    <w:uiPriority w:val="39"/>
    <w:unhideWhenUsed/>
    <w:rsid w:val="006D1CDC"/>
    <w:pPr>
      <w:spacing w:after="100" w:line="259" w:lineRule="auto"/>
      <w:ind w:left="440"/>
    </w:pPr>
    <w:rPr>
      <w:rFonts w:eastAsia="Times New Roman"/>
      <w:lang w:eastAsia="fr-FR"/>
    </w:rPr>
  </w:style>
  <w:style w:type="paragraph" w:styleId="TM5">
    <w:name w:val="toc 5"/>
    <w:basedOn w:val="Normal"/>
    <w:next w:val="Normal"/>
    <w:autoRedefine/>
    <w:uiPriority w:val="39"/>
    <w:unhideWhenUsed/>
    <w:rsid w:val="006D1CDC"/>
    <w:pPr>
      <w:spacing w:after="100" w:line="259" w:lineRule="auto"/>
      <w:ind w:left="880"/>
    </w:pPr>
    <w:rPr>
      <w:rFonts w:eastAsia="Times New Roman"/>
      <w:lang w:eastAsia="fr-FR"/>
    </w:rPr>
  </w:style>
  <w:style w:type="paragraph" w:styleId="TM6">
    <w:name w:val="toc 6"/>
    <w:basedOn w:val="Normal"/>
    <w:next w:val="Normal"/>
    <w:autoRedefine/>
    <w:uiPriority w:val="39"/>
    <w:unhideWhenUsed/>
    <w:rsid w:val="006D1CDC"/>
    <w:pPr>
      <w:spacing w:after="100" w:line="259" w:lineRule="auto"/>
      <w:ind w:left="1100"/>
    </w:pPr>
    <w:rPr>
      <w:rFonts w:eastAsia="Times New Roman"/>
      <w:lang w:eastAsia="fr-FR"/>
    </w:rPr>
  </w:style>
  <w:style w:type="paragraph" w:styleId="TM7">
    <w:name w:val="toc 7"/>
    <w:basedOn w:val="Normal"/>
    <w:next w:val="Normal"/>
    <w:autoRedefine/>
    <w:uiPriority w:val="39"/>
    <w:unhideWhenUsed/>
    <w:rsid w:val="006D1CDC"/>
    <w:pPr>
      <w:spacing w:after="100" w:line="259" w:lineRule="auto"/>
      <w:ind w:left="1320"/>
    </w:pPr>
    <w:rPr>
      <w:rFonts w:eastAsia="Times New Roman"/>
      <w:lang w:eastAsia="fr-FR"/>
    </w:rPr>
  </w:style>
  <w:style w:type="paragraph" w:styleId="TM8">
    <w:name w:val="toc 8"/>
    <w:basedOn w:val="Normal"/>
    <w:next w:val="Normal"/>
    <w:autoRedefine/>
    <w:uiPriority w:val="39"/>
    <w:unhideWhenUsed/>
    <w:rsid w:val="006D1CDC"/>
    <w:pPr>
      <w:spacing w:after="100" w:line="259" w:lineRule="auto"/>
      <w:ind w:left="1540"/>
    </w:pPr>
    <w:rPr>
      <w:rFonts w:eastAsia="Times New Roman"/>
      <w:lang w:eastAsia="fr-FR"/>
    </w:rPr>
  </w:style>
  <w:style w:type="paragraph" w:styleId="TM9">
    <w:name w:val="toc 9"/>
    <w:basedOn w:val="Normal"/>
    <w:next w:val="Normal"/>
    <w:autoRedefine/>
    <w:uiPriority w:val="39"/>
    <w:unhideWhenUsed/>
    <w:rsid w:val="006D1CDC"/>
    <w:pPr>
      <w:spacing w:after="100" w:line="259" w:lineRule="auto"/>
      <w:ind w:left="1760"/>
    </w:pPr>
    <w:rPr>
      <w:rFonts w:eastAsia="Times New Roman"/>
      <w:lang w:eastAsia="fr-FR"/>
    </w:rPr>
  </w:style>
  <w:style w:type="paragraph" w:customStyle="1" w:styleId="Style4">
    <w:name w:val="Style4"/>
    <w:basedOn w:val="Normal"/>
    <w:link w:val="Style4Car"/>
    <w:qFormat/>
    <w:rsid w:val="000F1A54"/>
    <w:pPr>
      <w:suppressAutoHyphens/>
      <w:spacing w:after="0" w:line="240" w:lineRule="auto"/>
      <w:ind w:firstLine="708"/>
      <w:jc w:val="both"/>
    </w:pPr>
    <w:rPr>
      <w:rFonts w:ascii="Times New Roman" w:eastAsia="Times New Roman" w:hAnsi="Times New Roman"/>
      <w:bCs/>
      <w:i/>
      <w:iCs/>
      <w:lang w:eastAsia="zh-CN"/>
    </w:rPr>
  </w:style>
  <w:style w:type="character" w:customStyle="1" w:styleId="Style4Car">
    <w:name w:val="Style4 Car"/>
    <w:link w:val="Style4"/>
    <w:rsid w:val="000F1A54"/>
    <w:rPr>
      <w:rFonts w:ascii="Times New Roman" w:eastAsia="Times New Roman" w:hAnsi="Times New Roman"/>
      <w:bCs/>
      <w:i/>
      <w:iCs/>
      <w:sz w:val="22"/>
      <w:szCs w:val="22"/>
      <w:lang w:eastAsia="zh-CN"/>
    </w:rPr>
  </w:style>
  <w:style w:type="paragraph" w:styleId="Notedefin">
    <w:name w:val="endnote text"/>
    <w:basedOn w:val="Normal"/>
    <w:link w:val="NotedefinCar"/>
    <w:rsid w:val="00217415"/>
    <w:rPr>
      <w:sz w:val="20"/>
      <w:szCs w:val="20"/>
    </w:rPr>
  </w:style>
  <w:style w:type="character" w:customStyle="1" w:styleId="NotedefinCar">
    <w:name w:val="Note de fin Car"/>
    <w:link w:val="Notedefin"/>
    <w:rsid w:val="00217415"/>
    <w:rPr>
      <w:lang w:eastAsia="en-US"/>
    </w:rPr>
  </w:style>
  <w:style w:type="character" w:styleId="Appeldenotedefin">
    <w:name w:val="endnote reference"/>
    <w:rsid w:val="00217415"/>
    <w:rPr>
      <w:vertAlign w:val="superscript"/>
    </w:rPr>
  </w:style>
  <w:style w:type="character" w:styleId="Lienhypertextesuivivisit">
    <w:name w:val="FollowedHyperlink"/>
    <w:basedOn w:val="Policepardfaut"/>
    <w:rsid w:val="008A7A2C"/>
    <w:rPr>
      <w:color w:val="954F72" w:themeColor="followedHyperlink"/>
      <w:u w:val="single"/>
    </w:rPr>
  </w:style>
  <w:style w:type="character" w:customStyle="1" w:styleId="noir">
    <w:name w:val="noir"/>
    <w:basedOn w:val="Policepardfaut"/>
    <w:rsid w:val="00F90490"/>
  </w:style>
  <w:style w:type="paragraph" w:customStyle="1" w:styleId="name-article">
    <w:name w:val="name-article"/>
    <w:basedOn w:val="Normal"/>
    <w:rsid w:val="009A2AFD"/>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ParagraphedelisteCar">
    <w:name w:val="Paragraphe de liste Car"/>
    <w:link w:val="Paragraphedeliste"/>
    <w:uiPriority w:val="34"/>
    <w:locked/>
    <w:rsid w:val="00BA4C53"/>
    <w:rPr>
      <w:rFonts w:ascii="Times New Roman" w:eastAsia="Times New Roman" w:hAnsi="Times New Roman"/>
    </w:rPr>
  </w:style>
  <w:style w:type="paragraph" w:styleId="Retraitcorpsdetexte">
    <w:name w:val="Body Text Indent"/>
    <w:basedOn w:val="Normal"/>
    <w:link w:val="RetraitcorpsdetexteCar"/>
    <w:rsid w:val="00E54EEC"/>
    <w:pPr>
      <w:spacing w:after="120"/>
      <w:ind w:left="283"/>
    </w:pPr>
  </w:style>
  <w:style w:type="character" w:customStyle="1" w:styleId="RetraitcorpsdetexteCar">
    <w:name w:val="Retrait corps de texte Car"/>
    <w:basedOn w:val="Policepardfaut"/>
    <w:link w:val="Retraitcorpsdetexte"/>
    <w:rsid w:val="00E54EEC"/>
    <w:rPr>
      <w:sz w:val="22"/>
      <w:szCs w:val="22"/>
      <w:lang w:eastAsia="en-US"/>
    </w:rPr>
  </w:style>
  <w:style w:type="paragraph" w:customStyle="1" w:styleId="bodytext2">
    <w:name w:val="bodytext2"/>
    <w:basedOn w:val="Normal"/>
    <w:uiPriority w:val="99"/>
    <w:rsid w:val="00E66CCB"/>
    <w:pPr>
      <w:spacing w:before="100" w:beforeAutospacing="1" w:after="100" w:afterAutospacing="1" w:line="240" w:lineRule="auto"/>
    </w:pPr>
    <w:rPr>
      <w:rFonts w:ascii="Times New Roman" w:eastAsia="Times New Roman" w:hAnsi="Times New Roman"/>
      <w:sz w:val="24"/>
      <w:szCs w:val="24"/>
      <w:lang w:eastAsia="fr-FR"/>
    </w:rPr>
  </w:style>
  <w:style w:type="paragraph" w:styleId="Retraitcorpsdetexte2">
    <w:name w:val="Body Text Indent 2"/>
    <w:basedOn w:val="Normal"/>
    <w:link w:val="Retraitcorpsdetexte2Car"/>
    <w:rsid w:val="00E66CCB"/>
    <w:pPr>
      <w:spacing w:after="120" w:line="480" w:lineRule="auto"/>
      <w:ind w:left="283"/>
    </w:pPr>
  </w:style>
  <w:style w:type="character" w:customStyle="1" w:styleId="Retraitcorpsdetexte2Car">
    <w:name w:val="Retrait corps de texte 2 Car"/>
    <w:basedOn w:val="Policepardfaut"/>
    <w:link w:val="Retraitcorpsdetexte2"/>
    <w:rsid w:val="00E66CCB"/>
    <w:rPr>
      <w:sz w:val="22"/>
      <w:szCs w:val="22"/>
      <w:lang w:eastAsia="en-US"/>
    </w:rPr>
  </w:style>
  <w:style w:type="paragraph" w:styleId="Retraitcorpsdetexte3">
    <w:name w:val="Body Text Indent 3"/>
    <w:basedOn w:val="Normal"/>
    <w:link w:val="Retraitcorpsdetexte3Car"/>
    <w:rsid w:val="00E66CCB"/>
    <w:pPr>
      <w:spacing w:after="120"/>
      <w:ind w:left="283"/>
    </w:pPr>
    <w:rPr>
      <w:sz w:val="16"/>
      <w:szCs w:val="16"/>
    </w:rPr>
  </w:style>
  <w:style w:type="character" w:customStyle="1" w:styleId="Retraitcorpsdetexte3Car">
    <w:name w:val="Retrait corps de texte 3 Car"/>
    <w:basedOn w:val="Policepardfaut"/>
    <w:link w:val="Retraitcorpsdetexte3"/>
    <w:rsid w:val="00E66CCB"/>
    <w:rPr>
      <w:sz w:val="16"/>
      <w:szCs w:val="16"/>
      <w:lang w:eastAsia="en-US"/>
    </w:rPr>
  </w:style>
  <w:style w:type="character" w:styleId="Mentionnonrsolue">
    <w:name w:val="Unresolved Mention"/>
    <w:basedOn w:val="Policepardfaut"/>
    <w:uiPriority w:val="99"/>
    <w:semiHidden/>
    <w:unhideWhenUsed/>
    <w:rsid w:val="004265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7308">
      <w:bodyDiv w:val="1"/>
      <w:marLeft w:val="0"/>
      <w:marRight w:val="0"/>
      <w:marTop w:val="0"/>
      <w:marBottom w:val="0"/>
      <w:divBdr>
        <w:top w:val="none" w:sz="0" w:space="0" w:color="auto"/>
        <w:left w:val="none" w:sz="0" w:space="0" w:color="auto"/>
        <w:bottom w:val="none" w:sz="0" w:space="0" w:color="auto"/>
        <w:right w:val="none" w:sz="0" w:space="0" w:color="auto"/>
      </w:divBdr>
    </w:div>
    <w:div w:id="75715516">
      <w:bodyDiv w:val="1"/>
      <w:marLeft w:val="0"/>
      <w:marRight w:val="0"/>
      <w:marTop w:val="0"/>
      <w:marBottom w:val="0"/>
      <w:divBdr>
        <w:top w:val="none" w:sz="0" w:space="0" w:color="auto"/>
        <w:left w:val="none" w:sz="0" w:space="0" w:color="auto"/>
        <w:bottom w:val="none" w:sz="0" w:space="0" w:color="auto"/>
        <w:right w:val="none" w:sz="0" w:space="0" w:color="auto"/>
      </w:divBdr>
    </w:div>
    <w:div w:id="235212576">
      <w:bodyDiv w:val="1"/>
      <w:marLeft w:val="0"/>
      <w:marRight w:val="0"/>
      <w:marTop w:val="0"/>
      <w:marBottom w:val="0"/>
      <w:divBdr>
        <w:top w:val="none" w:sz="0" w:space="0" w:color="auto"/>
        <w:left w:val="none" w:sz="0" w:space="0" w:color="auto"/>
        <w:bottom w:val="none" w:sz="0" w:space="0" w:color="auto"/>
        <w:right w:val="none" w:sz="0" w:space="0" w:color="auto"/>
      </w:divBdr>
    </w:div>
    <w:div w:id="239410049">
      <w:bodyDiv w:val="1"/>
      <w:marLeft w:val="0"/>
      <w:marRight w:val="0"/>
      <w:marTop w:val="0"/>
      <w:marBottom w:val="0"/>
      <w:divBdr>
        <w:top w:val="none" w:sz="0" w:space="0" w:color="auto"/>
        <w:left w:val="none" w:sz="0" w:space="0" w:color="auto"/>
        <w:bottom w:val="none" w:sz="0" w:space="0" w:color="auto"/>
        <w:right w:val="none" w:sz="0" w:space="0" w:color="auto"/>
      </w:divBdr>
    </w:div>
    <w:div w:id="322128045">
      <w:bodyDiv w:val="1"/>
      <w:marLeft w:val="0"/>
      <w:marRight w:val="0"/>
      <w:marTop w:val="0"/>
      <w:marBottom w:val="0"/>
      <w:divBdr>
        <w:top w:val="none" w:sz="0" w:space="0" w:color="auto"/>
        <w:left w:val="none" w:sz="0" w:space="0" w:color="auto"/>
        <w:bottom w:val="none" w:sz="0" w:space="0" w:color="auto"/>
        <w:right w:val="none" w:sz="0" w:space="0" w:color="auto"/>
      </w:divBdr>
    </w:div>
    <w:div w:id="344674794">
      <w:bodyDiv w:val="1"/>
      <w:marLeft w:val="0"/>
      <w:marRight w:val="0"/>
      <w:marTop w:val="0"/>
      <w:marBottom w:val="0"/>
      <w:divBdr>
        <w:top w:val="none" w:sz="0" w:space="0" w:color="auto"/>
        <w:left w:val="none" w:sz="0" w:space="0" w:color="auto"/>
        <w:bottom w:val="none" w:sz="0" w:space="0" w:color="auto"/>
        <w:right w:val="none" w:sz="0" w:space="0" w:color="auto"/>
      </w:divBdr>
    </w:div>
    <w:div w:id="363529536">
      <w:bodyDiv w:val="1"/>
      <w:marLeft w:val="0"/>
      <w:marRight w:val="0"/>
      <w:marTop w:val="0"/>
      <w:marBottom w:val="0"/>
      <w:divBdr>
        <w:top w:val="none" w:sz="0" w:space="0" w:color="auto"/>
        <w:left w:val="none" w:sz="0" w:space="0" w:color="auto"/>
        <w:bottom w:val="none" w:sz="0" w:space="0" w:color="auto"/>
        <w:right w:val="none" w:sz="0" w:space="0" w:color="auto"/>
      </w:divBdr>
    </w:div>
    <w:div w:id="373578036">
      <w:bodyDiv w:val="1"/>
      <w:marLeft w:val="0"/>
      <w:marRight w:val="0"/>
      <w:marTop w:val="0"/>
      <w:marBottom w:val="0"/>
      <w:divBdr>
        <w:top w:val="none" w:sz="0" w:space="0" w:color="auto"/>
        <w:left w:val="none" w:sz="0" w:space="0" w:color="auto"/>
        <w:bottom w:val="none" w:sz="0" w:space="0" w:color="auto"/>
        <w:right w:val="none" w:sz="0" w:space="0" w:color="auto"/>
      </w:divBdr>
    </w:div>
    <w:div w:id="439568991">
      <w:bodyDiv w:val="1"/>
      <w:marLeft w:val="0"/>
      <w:marRight w:val="0"/>
      <w:marTop w:val="0"/>
      <w:marBottom w:val="0"/>
      <w:divBdr>
        <w:top w:val="none" w:sz="0" w:space="0" w:color="auto"/>
        <w:left w:val="none" w:sz="0" w:space="0" w:color="auto"/>
        <w:bottom w:val="none" w:sz="0" w:space="0" w:color="auto"/>
        <w:right w:val="none" w:sz="0" w:space="0" w:color="auto"/>
      </w:divBdr>
    </w:div>
    <w:div w:id="527721797">
      <w:bodyDiv w:val="1"/>
      <w:marLeft w:val="0"/>
      <w:marRight w:val="0"/>
      <w:marTop w:val="0"/>
      <w:marBottom w:val="0"/>
      <w:divBdr>
        <w:top w:val="none" w:sz="0" w:space="0" w:color="auto"/>
        <w:left w:val="none" w:sz="0" w:space="0" w:color="auto"/>
        <w:bottom w:val="none" w:sz="0" w:space="0" w:color="auto"/>
        <w:right w:val="none" w:sz="0" w:space="0" w:color="auto"/>
      </w:divBdr>
    </w:div>
    <w:div w:id="545988614">
      <w:bodyDiv w:val="1"/>
      <w:marLeft w:val="0"/>
      <w:marRight w:val="0"/>
      <w:marTop w:val="0"/>
      <w:marBottom w:val="0"/>
      <w:divBdr>
        <w:top w:val="none" w:sz="0" w:space="0" w:color="auto"/>
        <w:left w:val="none" w:sz="0" w:space="0" w:color="auto"/>
        <w:bottom w:val="none" w:sz="0" w:space="0" w:color="auto"/>
        <w:right w:val="none" w:sz="0" w:space="0" w:color="auto"/>
      </w:divBdr>
      <w:divsChild>
        <w:div w:id="771510929">
          <w:marLeft w:val="0"/>
          <w:marRight w:val="0"/>
          <w:marTop w:val="0"/>
          <w:marBottom w:val="0"/>
          <w:divBdr>
            <w:top w:val="none" w:sz="0" w:space="0" w:color="auto"/>
            <w:left w:val="none" w:sz="0" w:space="0" w:color="auto"/>
            <w:bottom w:val="none" w:sz="0" w:space="0" w:color="auto"/>
            <w:right w:val="none" w:sz="0" w:space="0" w:color="auto"/>
          </w:divBdr>
        </w:div>
      </w:divsChild>
    </w:div>
    <w:div w:id="549659436">
      <w:bodyDiv w:val="1"/>
      <w:marLeft w:val="0"/>
      <w:marRight w:val="0"/>
      <w:marTop w:val="0"/>
      <w:marBottom w:val="0"/>
      <w:divBdr>
        <w:top w:val="none" w:sz="0" w:space="0" w:color="auto"/>
        <w:left w:val="none" w:sz="0" w:space="0" w:color="auto"/>
        <w:bottom w:val="none" w:sz="0" w:space="0" w:color="auto"/>
        <w:right w:val="none" w:sz="0" w:space="0" w:color="auto"/>
      </w:divBdr>
    </w:div>
    <w:div w:id="554972754">
      <w:bodyDiv w:val="1"/>
      <w:marLeft w:val="0"/>
      <w:marRight w:val="0"/>
      <w:marTop w:val="0"/>
      <w:marBottom w:val="0"/>
      <w:divBdr>
        <w:top w:val="none" w:sz="0" w:space="0" w:color="auto"/>
        <w:left w:val="none" w:sz="0" w:space="0" w:color="auto"/>
        <w:bottom w:val="none" w:sz="0" w:space="0" w:color="auto"/>
        <w:right w:val="none" w:sz="0" w:space="0" w:color="auto"/>
      </w:divBdr>
    </w:div>
    <w:div w:id="596332385">
      <w:bodyDiv w:val="1"/>
      <w:marLeft w:val="0"/>
      <w:marRight w:val="0"/>
      <w:marTop w:val="0"/>
      <w:marBottom w:val="0"/>
      <w:divBdr>
        <w:top w:val="none" w:sz="0" w:space="0" w:color="auto"/>
        <w:left w:val="none" w:sz="0" w:space="0" w:color="auto"/>
        <w:bottom w:val="none" w:sz="0" w:space="0" w:color="auto"/>
        <w:right w:val="none" w:sz="0" w:space="0" w:color="auto"/>
      </w:divBdr>
    </w:div>
    <w:div w:id="599796450">
      <w:bodyDiv w:val="1"/>
      <w:marLeft w:val="0"/>
      <w:marRight w:val="0"/>
      <w:marTop w:val="0"/>
      <w:marBottom w:val="0"/>
      <w:divBdr>
        <w:top w:val="none" w:sz="0" w:space="0" w:color="auto"/>
        <w:left w:val="none" w:sz="0" w:space="0" w:color="auto"/>
        <w:bottom w:val="none" w:sz="0" w:space="0" w:color="auto"/>
        <w:right w:val="none" w:sz="0" w:space="0" w:color="auto"/>
      </w:divBdr>
      <w:divsChild>
        <w:div w:id="6174047">
          <w:marLeft w:val="0"/>
          <w:marRight w:val="0"/>
          <w:marTop w:val="0"/>
          <w:marBottom w:val="0"/>
          <w:divBdr>
            <w:top w:val="none" w:sz="0" w:space="0" w:color="auto"/>
            <w:left w:val="none" w:sz="0" w:space="0" w:color="auto"/>
            <w:bottom w:val="none" w:sz="0" w:space="0" w:color="auto"/>
            <w:right w:val="none" w:sz="0" w:space="0" w:color="auto"/>
          </w:divBdr>
        </w:div>
        <w:div w:id="46153862">
          <w:marLeft w:val="0"/>
          <w:marRight w:val="0"/>
          <w:marTop w:val="0"/>
          <w:marBottom w:val="0"/>
          <w:divBdr>
            <w:top w:val="none" w:sz="0" w:space="0" w:color="auto"/>
            <w:left w:val="none" w:sz="0" w:space="0" w:color="auto"/>
            <w:bottom w:val="none" w:sz="0" w:space="0" w:color="auto"/>
            <w:right w:val="none" w:sz="0" w:space="0" w:color="auto"/>
          </w:divBdr>
        </w:div>
        <w:div w:id="219172962">
          <w:marLeft w:val="0"/>
          <w:marRight w:val="0"/>
          <w:marTop w:val="0"/>
          <w:marBottom w:val="0"/>
          <w:divBdr>
            <w:top w:val="none" w:sz="0" w:space="0" w:color="auto"/>
            <w:left w:val="none" w:sz="0" w:space="0" w:color="auto"/>
            <w:bottom w:val="none" w:sz="0" w:space="0" w:color="auto"/>
            <w:right w:val="none" w:sz="0" w:space="0" w:color="auto"/>
          </w:divBdr>
        </w:div>
        <w:div w:id="221909141">
          <w:marLeft w:val="0"/>
          <w:marRight w:val="0"/>
          <w:marTop w:val="0"/>
          <w:marBottom w:val="0"/>
          <w:divBdr>
            <w:top w:val="none" w:sz="0" w:space="0" w:color="auto"/>
            <w:left w:val="none" w:sz="0" w:space="0" w:color="auto"/>
            <w:bottom w:val="none" w:sz="0" w:space="0" w:color="auto"/>
            <w:right w:val="none" w:sz="0" w:space="0" w:color="auto"/>
          </w:divBdr>
        </w:div>
        <w:div w:id="231157553">
          <w:marLeft w:val="0"/>
          <w:marRight w:val="0"/>
          <w:marTop w:val="0"/>
          <w:marBottom w:val="0"/>
          <w:divBdr>
            <w:top w:val="none" w:sz="0" w:space="0" w:color="auto"/>
            <w:left w:val="none" w:sz="0" w:space="0" w:color="auto"/>
            <w:bottom w:val="none" w:sz="0" w:space="0" w:color="auto"/>
            <w:right w:val="none" w:sz="0" w:space="0" w:color="auto"/>
          </w:divBdr>
        </w:div>
        <w:div w:id="275403924">
          <w:marLeft w:val="0"/>
          <w:marRight w:val="0"/>
          <w:marTop w:val="0"/>
          <w:marBottom w:val="0"/>
          <w:divBdr>
            <w:top w:val="none" w:sz="0" w:space="0" w:color="auto"/>
            <w:left w:val="none" w:sz="0" w:space="0" w:color="auto"/>
            <w:bottom w:val="none" w:sz="0" w:space="0" w:color="auto"/>
            <w:right w:val="none" w:sz="0" w:space="0" w:color="auto"/>
          </w:divBdr>
        </w:div>
        <w:div w:id="280764831">
          <w:marLeft w:val="0"/>
          <w:marRight w:val="0"/>
          <w:marTop w:val="0"/>
          <w:marBottom w:val="0"/>
          <w:divBdr>
            <w:top w:val="none" w:sz="0" w:space="0" w:color="auto"/>
            <w:left w:val="none" w:sz="0" w:space="0" w:color="auto"/>
            <w:bottom w:val="none" w:sz="0" w:space="0" w:color="auto"/>
            <w:right w:val="none" w:sz="0" w:space="0" w:color="auto"/>
          </w:divBdr>
        </w:div>
        <w:div w:id="296836493">
          <w:marLeft w:val="0"/>
          <w:marRight w:val="0"/>
          <w:marTop w:val="0"/>
          <w:marBottom w:val="0"/>
          <w:divBdr>
            <w:top w:val="none" w:sz="0" w:space="0" w:color="auto"/>
            <w:left w:val="none" w:sz="0" w:space="0" w:color="auto"/>
            <w:bottom w:val="none" w:sz="0" w:space="0" w:color="auto"/>
            <w:right w:val="none" w:sz="0" w:space="0" w:color="auto"/>
          </w:divBdr>
        </w:div>
        <w:div w:id="305934000">
          <w:marLeft w:val="0"/>
          <w:marRight w:val="0"/>
          <w:marTop w:val="0"/>
          <w:marBottom w:val="0"/>
          <w:divBdr>
            <w:top w:val="none" w:sz="0" w:space="0" w:color="auto"/>
            <w:left w:val="none" w:sz="0" w:space="0" w:color="auto"/>
            <w:bottom w:val="none" w:sz="0" w:space="0" w:color="auto"/>
            <w:right w:val="none" w:sz="0" w:space="0" w:color="auto"/>
          </w:divBdr>
        </w:div>
        <w:div w:id="347104614">
          <w:marLeft w:val="0"/>
          <w:marRight w:val="0"/>
          <w:marTop w:val="0"/>
          <w:marBottom w:val="0"/>
          <w:divBdr>
            <w:top w:val="none" w:sz="0" w:space="0" w:color="auto"/>
            <w:left w:val="none" w:sz="0" w:space="0" w:color="auto"/>
            <w:bottom w:val="none" w:sz="0" w:space="0" w:color="auto"/>
            <w:right w:val="none" w:sz="0" w:space="0" w:color="auto"/>
          </w:divBdr>
        </w:div>
        <w:div w:id="351498609">
          <w:marLeft w:val="0"/>
          <w:marRight w:val="0"/>
          <w:marTop w:val="0"/>
          <w:marBottom w:val="0"/>
          <w:divBdr>
            <w:top w:val="none" w:sz="0" w:space="0" w:color="auto"/>
            <w:left w:val="none" w:sz="0" w:space="0" w:color="auto"/>
            <w:bottom w:val="none" w:sz="0" w:space="0" w:color="auto"/>
            <w:right w:val="none" w:sz="0" w:space="0" w:color="auto"/>
          </w:divBdr>
        </w:div>
        <w:div w:id="366107258">
          <w:marLeft w:val="0"/>
          <w:marRight w:val="0"/>
          <w:marTop w:val="0"/>
          <w:marBottom w:val="0"/>
          <w:divBdr>
            <w:top w:val="none" w:sz="0" w:space="0" w:color="auto"/>
            <w:left w:val="none" w:sz="0" w:space="0" w:color="auto"/>
            <w:bottom w:val="none" w:sz="0" w:space="0" w:color="auto"/>
            <w:right w:val="none" w:sz="0" w:space="0" w:color="auto"/>
          </w:divBdr>
        </w:div>
        <w:div w:id="373502925">
          <w:marLeft w:val="0"/>
          <w:marRight w:val="0"/>
          <w:marTop w:val="0"/>
          <w:marBottom w:val="0"/>
          <w:divBdr>
            <w:top w:val="none" w:sz="0" w:space="0" w:color="auto"/>
            <w:left w:val="none" w:sz="0" w:space="0" w:color="auto"/>
            <w:bottom w:val="none" w:sz="0" w:space="0" w:color="auto"/>
            <w:right w:val="none" w:sz="0" w:space="0" w:color="auto"/>
          </w:divBdr>
        </w:div>
        <w:div w:id="445739145">
          <w:marLeft w:val="0"/>
          <w:marRight w:val="0"/>
          <w:marTop w:val="0"/>
          <w:marBottom w:val="0"/>
          <w:divBdr>
            <w:top w:val="none" w:sz="0" w:space="0" w:color="auto"/>
            <w:left w:val="none" w:sz="0" w:space="0" w:color="auto"/>
            <w:bottom w:val="none" w:sz="0" w:space="0" w:color="auto"/>
            <w:right w:val="none" w:sz="0" w:space="0" w:color="auto"/>
          </w:divBdr>
        </w:div>
        <w:div w:id="475222938">
          <w:marLeft w:val="0"/>
          <w:marRight w:val="0"/>
          <w:marTop w:val="0"/>
          <w:marBottom w:val="0"/>
          <w:divBdr>
            <w:top w:val="none" w:sz="0" w:space="0" w:color="auto"/>
            <w:left w:val="none" w:sz="0" w:space="0" w:color="auto"/>
            <w:bottom w:val="none" w:sz="0" w:space="0" w:color="auto"/>
            <w:right w:val="none" w:sz="0" w:space="0" w:color="auto"/>
          </w:divBdr>
        </w:div>
        <w:div w:id="481771007">
          <w:marLeft w:val="0"/>
          <w:marRight w:val="0"/>
          <w:marTop w:val="0"/>
          <w:marBottom w:val="0"/>
          <w:divBdr>
            <w:top w:val="none" w:sz="0" w:space="0" w:color="auto"/>
            <w:left w:val="none" w:sz="0" w:space="0" w:color="auto"/>
            <w:bottom w:val="none" w:sz="0" w:space="0" w:color="auto"/>
            <w:right w:val="none" w:sz="0" w:space="0" w:color="auto"/>
          </w:divBdr>
        </w:div>
        <w:div w:id="519588888">
          <w:marLeft w:val="0"/>
          <w:marRight w:val="0"/>
          <w:marTop w:val="0"/>
          <w:marBottom w:val="0"/>
          <w:divBdr>
            <w:top w:val="none" w:sz="0" w:space="0" w:color="auto"/>
            <w:left w:val="none" w:sz="0" w:space="0" w:color="auto"/>
            <w:bottom w:val="none" w:sz="0" w:space="0" w:color="auto"/>
            <w:right w:val="none" w:sz="0" w:space="0" w:color="auto"/>
          </w:divBdr>
        </w:div>
        <w:div w:id="544218745">
          <w:marLeft w:val="0"/>
          <w:marRight w:val="0"/>
          <w:marTop w:val="0"/>
          <w:marBottom w:val="0"/>
          <w:divBdr>
            <w:top w:val="none" w:sz="0" w:space="0" w:color="auto"/>
            <w:left w:val="none" w:sz="0" w:space="0" w:color="auto"/>
            <w:bottom w:val="none" w:sz="0" w:space="0" w:color="auto"/>
            <w:right w:val="none" w:sz="0" w:space="0" w:color="auto"/>
          </w:divBdr>
        </w:div>
        <w:div w:id="548759939">
          <w:marLeft w:val="0"/>
          <w:marRight w:val="0"/>
          <w:marTop w:val="0"/>
          <w:marBottom w:val="0"/>
          <w:divBdr>
            <w:top w:val="none" w:sz="0" w:space="0" w:color="auto"/>
            <w:left w:val="none" w:sz="0" w:space="0" w:color="auto"/>
            <w:bottom w:val="none" w:sz="0" w:space="0" w:color="auto"/>
            <w:right w:val="none" w:sz="0" w:space="0" w:color="auto"/>
          </w:divBdr>
        </w:div>
        <w:div w:id="592785981">
          <w:marLeft w:val="0"/>
          <w:marRight w:val="0"/>
          <w:marTop w:val="0"/>
          <w:marBottom w:val="0"/>
          <w:divBdr>
            <w:top w:val="none" w:sz="0" w:space="0" w:color="auto"/>
            <w:left w:val="none" w:sz="0" w:space="0" w:color="auto"/>
            <w:bottom w:val="none" w:sz="0" w:space="0" w:color="auto"/>
            <w:right w:val="none" w:sz="0" w:space="0" w:color="auto"/>
          </w:divBdr>
        </w:div>
        <w:div w:id="605692574">
          <w:marLeft w:val="0"/>
          <w:marRight w:val="0"/>
          <w:marTop w:val="0"/>
          <w:marBottom w:val="0"/>
          <w:divBdr>
            <w:top w:val="none" w:sz="0" w:space="0" w:color="auto"/>
            <w:left w:val="none" w:sz="0" w:space="0" w:color="auto"/>
            <w:bottom w:val="none" w:sz="0" w:space="0" w:color="auto"/>
            <w:right w:val="none" w:sz="0" w:space="0" w:color="auto"/>
          </w:divBdr>
        </w:div>
        <w:div w:id="680815317">
          <w:marLeft w:val="0"/>
          <w:marRight w:val="0"/>
          <w:marTop w:val="0"/>
          <w:marBottom w:val="0"/>
          <w:divBdr>
            <w:top w:val="none" w:sz="0" w:space="0" w:color="auto"/>
            <w:left w:val="none" w:sz="0" w:space="0" w:color="auto"/>
            <w:bottom w:val="none" w:sz="0" w:space="0" w:color="auto"/>
            <w:right w:val="none" w:sz="0" w:space="0" w:color="auto"/>
          </w:divBdr>
        </w:div>
        <w:div w:id="708994986">
          <w:marLeft w:val="0"/>
          <w:marRight w:val="0"/>
          <w:marTop w:val="0"/>
          <w:marBottom w:val="0"/>
          <w:divBdr>
            <w:top w:val="none" w:sz="0" w:space="0" w:color="auto"/>
            <w:left w:val="none" w:sz="0" w:space="0" w:color="auto"/>
            <w:bottom w:val="none" w:sz="0" w:space="0" w:color="auto"/>
            <w:right w:val="none" w:sz="0" w:space="0" w:color="auto"/>
          </w:divBdr>
        </w:div>
        <w:div w:id="712851362">
          <w:marLeft w:val="0"/>
          <w:marRight w:val="0"/>
          <w:marTop w:val="0"/>
          <w:marBottom w:val="0"/>
          <w:divBdr>
            <w:top w:val="none" w:sz="0" w:space="0" w:color="auto"/>
            <w:left w:val="none" w:sz="0" w:space="0" w:color="auto"/>
            <w:bottom w:val="none" w:sz="0" w:space="0" w:color="auto"/>
            <w:right w:val="none" w:sz="0" w:space="0" w:color="auto"/>
          </w:divBdr>
        </w:div>
        <w:div w:id="738594621">
          <w:marLeft w:val="0"/>
          <w:marRight w:val="0"/>
          <w:marTop w:val="0"/>
          <w:marBottom w:val="0"/>
          <w:divBdr>
            <w:top w:val="none" w:sz="0" w:space="0" w:color="auto"/>
            <w:left w:val="none" w:sz="0" w:space="0" w:color="auto"/>
            <w:bottom w:val="none" w:sz="0" w:space="0" w:color="auto"/>
            <w:right w:val="none" w:sz="0" w:space="0" w:color="auto"/>
          </w:divBdr>
        </w:div>
        <w:div w:id="920144870">
          <w:marLeft w:val="0"/>
          <w:marRight w:val="0"/>
          <w:marTop w:val="0"/>
          <w:marBottom w:val="0"/>
          <w:divBdr>
            <w:top w:val="none" w:sz="0" w:space="0" w:color="auto"/>
            <w:left w:val="none" w:sz="0" w:space="0" w:color="auto"/>
            <w:bottom w:val="none" w:sz="0" w:space="0" w:color="auto"/>
            <w:right w:val="none" w:sz="0" w:space="0" w:color="auto"/>
          </w:divBdr>
        </w:div>
        <w:div w:id="971595568">
          <w:marLeft w:val="0"/>
          <w:marRight w:val="0"/>
          <w:marTop w:val="0"/>
          <w:marBottom w:val="0"/>
          <w:divBdr>
            <w:top w:val="none" w:sz="0" w:space="0" w:color="auto"/>
            <w:left w:val="none" w:sz="0" w:space="0" w:color="auto"/>
            <w:bottom w:val="none" w:sz="0" w:space="0" w:color="auto"/>
            <w:right w:val="none" w:sz="0" w:space="0" w:color="auto"/>
          </w:divBdr>
        </w:div>
        <w:div w:id="1068572507">
          <w:marLeft w:val="0"/>
          <w:marRight w:val="0"/>
          <w:marTop w:val="0"/>
          <w:marBottom w:val="0"/>
          <w:divBdr>
            <w:top w:val="none" w:sz="0" w:space="0" w:color="auto"/>
            <w:left w:val="none" w:sz="0" w:space="0" w:color="auto"/>
            <w:bottom w:val="none" w:sz="0" w:space="0" w:color="auto"/>
            <w:right w:val="none" w:sz="0" w:space="0" w:color="auto"/>
          </w:divBdr>
        </w:div>
        <w:div w:id="1079331121">
          <w:marLeft w:val="0"/>
          <w:marRight w:val="0"/>
          <w:marTop w:val="0"/>
          <w:marBottom w:val="0"/>
          <w:divBdr>
            <w:top w:val="none" w:sz="0" w:space="0" w:color="auto"/>
            <w:left w:val="none" w:sz="0" w:space="0" w:color="auto"/>
            <w:bottom w:val="none" w:sz="0" w:space="0" w:color="auto"/>
            <w:right w:val="none" w:sz="0" w:space="0" w:color="auto"/>
          </w:divBdr>
        </w:div>
        <w:div w:id="1099983198">
          <w:marLeft w:val="0"/>
          <w:marRight w:val="0"/>
          <w:marTop w:val="0"/>
          <w:marBottom w:val="0"/>
          <w:divBdr>
            <w:top w:val="none" w:sz="0" w:space="0" w:color="auto"/>
            <w:left w:val="none" w:sz="0" w:space="0" w:color="auto"/>
            <w:bottom w:val="none" w:sz="0" w:space="0" w:color="auto"/>
            <w:right w:val="none" w:sz="0" w:space="0" w:color="auto"/>
          </w:divBdr>
        </w:div>
        <w:div w:id="1156144770">
          <w:marLeft w:val="0"/>
          <w:marRight w:val="0"/>
          <w:marTop w:val="0"/>
          <w:marBottom w:val="0"/>
          <w:divBdr>
            <w:top w:val="none" w:sz="0" w:space="0" w:color="auto"/>
            <w:left w:val="none" w:sz="0" w:space="0" w:color="auto"/>
            <w:bottom w:val="none" w:sz="0" w:space="0" w:color="auto"/>
            <w:right w:val="none" w:sz="0" w:space="0" w:color="auto"/>
          </w:divBdr>
        </w:div>
        <w:div w:id="1163468386">
          <w:marLeft w:val="0"/>
          <w:marRight w:val="0"/>
          <w:marTop w:val="0"/>
          <w:marBottom w:val="0"/>
          <w:divBdr>
            <w:top w:val="none" w:sz="0" w:space="0" w:color="auto"/>
            <w:left w:val="none" w:sz="0" w:space="0" w:color="auto"/>
            <w:bottom w:val="none" w:sz="0" w:space="0" w:color="auto"/>
            <w:right w:val="none" w:sz="0" w:space="0" w:color="auto"/>
          </w:divBdr>
        </w:div>
        <w:div w:id="1189760862">
          <w:marLeft w:val="0"/>
          <w:marRight w:val="0"/>
          <w:marTop w:val="0"/>
          <w:marBottom w:val="0"/>
          <w:divBdr>
            <w:top w:val="none" w:sz="0" w:space="0" w:color="auto"/>
            <w:left w:val="none" w:sz="0" w:space="0" w:color="auto"/>
            <w:bottom w:val="none" w:sz="0" w:space="0" w:color="auto"/>
            <w:right w:val="none" w:sz="0" w:space="0" w:color="auto"/>
          </w:divBdr>
        </w:div>
        <w:div w:id="1239555738">
          <w:marLeft w:val="0"/>
          <w:marRight w:val="0"/>
          <w:marTop w:val="0"/>
          <w:marBottom w:val="0"/>
          <w:divBdr>
            <w:top w:val="none" w:sz="0" w:space="0" w:color="auto"/>
            <w:left w:val="none" w:sz="0" w:space="0" w:color="auto"/>
            <w:bottom w:val="none" w:sz="0" w:space="0" w:color="auto"/>
            <w:right w:val="none" w:sz="0" w:space="0" w:color="auto"/>
          </w:divBdr>
        </w:div>
        <w:div w:id="1278030251">
          <w:marLeft w:val="0"/>
          <w:marRight w:val="0"/>
          <w:marTop w:val="0"/>
          <w:marBottom w:val="0"/>
          <w:divBdr>
            <w:top w:val="none" w:sz="0" w:space="0" w:color="auto"/>
            <w:left w:val="none" w:sz="0" w:space="0" w:color="auto"/>
            <w:bottom w:val="none" w:sz="0" w:space="0" w:color="auto"/>
            <w:right w:val="none" w:sz="0" w:space="0" w:color="auto"/>
          </w:divBdr>
        </w:div>
        <w:div w:id="1306663291">
          <w:marLeft w:val="0"/>
          <w:marRight w:val="0"/>
          <w:marTop w:val="0"/>
          <w:marBottom w:val="0"/>
          <w:divBdr>
            <w:top w:val="none" w:sz="0" w:space="0" w:color="auto"/>
            <w:left w:val="none" w:sz="0" w:space="0" w:color="auto"/>
            <w:bottom w:val="none" w:sz="0" w:space="0" w:color="auto"/>
            <w:right w:val="none" w:sz="0" w:space="0" w:color="auto"/>
          </w:divBdr>
        </w:div>
        <w:div w:id="1349872688">
          <w:marLeft w:val="0"/>
          <w:marRight w:val="0"/>
          <w:marTop w:val="0"/>
          <w:marBottom w:val="0"/>
          <w:divBdr>
            <w:top w:val="none" w:sz="0" w:space="0" w:color="auto"/>
            <w:left w:val="none" w:sz="0" w:space="0" w:color="auto"/>
            <w:bottom w:val="none" w:sz="0" w:space="0" w:color="auto"/>
            <w:right w:val="none" w:sz="0" w:space="0" w:color="auto"/>
          </w:divBdr>
        </w:div>
        <w:div w:id="1350446687">
          <w:marLeft w:val="0"/>
          <w:marRight w:val="0"/>
          <w:marTop w:val="0"/>
          <w:marBottom w:val="0"/>
          <w:divBdr>
            <w:top w:val="none" w:sz="0" w:space="0" w:color="auto"/>
            <w:left w:val="none" w:sz="0" w:space="0" w:color="auto"/>
            <w:bottom w:val="none" w:sz="0" w:space="0" w:color="auto"/>
            <w:right w:val="none" w:sz="0" w:space="0" w:color="auto"/>
          </w:divBdr>
        </w:div>
        <w:div w:id="1390228043">
          <w:marLeft w:val="0"/>
          <w:marRight w:val="0"/>
          <w:marTop w:val="0"/>
          <w:marBottom w:val="0"/>
          <w:divBdr>
            <w:top w:val="none" w:sz="0" w:space="0" w:color="auto"/>
            <w:left w:val="none" w:sz="0" w:space="0" w:color="auto"/>
            <w:bottom w:val="none" w:sz="0" w:space="0" w:color="auto"/>
            <w:right w:val="none" w:sz="0" w:space="0" w:color="auto"/>
          </w:divBdr>
        </w:div>
        <w:div w:id="1402950147">
          <w:marLeft w:val="0"/>
          <w:marRight w:val="0"/>
          <w:marTop w:val="0"/>
          <w:marBottom w:val="0"/>
          <w:divBdr>
            <w:top w:val="none" w:sz="0" w:space="0" w:color="auto"/>
            <w:left w:val="none" w:sz="0" w:space="0" w:color="auto"/>
            <w:bottom w:val="none" w:sz="0" w:space="0" w:color="auto"/>
            <w:right w:val="none" w:sz="0" w:space="0" w:color="auto"/>
          </w:divBdr>
        </w:div>
        <w:div w:id="1410031458">
          <w:marLeft w:val="0"/>
          <w:marRight w:val="0"/>
          <w:marTop w:val="0"/>
          <w:marBottom w:val="0"/>
          <w:divBdr>
            <w:top w:val="none" w:sz="0" w:space="0" w:color="auto"/>
            <w:left w:val="none" w:sz="0" w:space="0" w:color="auto"/>
            <w:bottom w:val="none" w:sz="0" w:space="0" w:color="auto"/>
            <w:right w:val="none" w:sz="0" w:space="0" w:color="auto"/>
          </w:divBdr>
        </w:div>
        <w:div w:id="1413549258">
          <w:marLeft w:val="0"/>
          <w:marRight w:val="0"/>
          <w:marTop w:val="0"/>
          <w:marBottom w:val="0"/>
          <w:divBdr>
            <w:top w:val="none" w:sz="0" w:space="0" w:color="auto"/>
            <w:left w:val="none" w:sz="0" w:space="0" w:color="auto"/>
            <w:bottom w:val="none" w:sz="0" w:space="0" w:color="auto"/>
            <w:right w:val="none" w:sz="0" w:space="0" w:color="auto"/>
          </w:divBdr>
        </w:div>
        <w:div w:id="1424689913">
          <w:marLeft w:val="0"/>
          <w:marRight w:val="0"/>
          <w:marTop w:val="0"/>
          <w:marBottom w:val="0"/>
          <w:divBdr>
            <w:top w:val="none" w:sz="0" w:space="0" w:color="auto"/>
            <w:left w:val="none" w:sz="0" w:space="0" w:color="auto"/>
            <w:bottom w:val="none" w:sz="0" w:space="0" w:color="auto"/>
            <w:right w:val="none" w:sz="0" w:space="0" w:color="auto"/>
          </w:divBdr>
        </w:div>
        <w:div w:id="1430852177">
          <w:marLeft w:val="0"/>
          <w:marRight w:val="0"/>
          <w:marTop w:val="0"/>
          <w:marBottom w:val="0"/>
          <w:divBdr>
            <w:top w:val="none" w:sz="0" w:space="0" w:color="auto"/>
            <w:left w:val="none" w:sz="0" w:space="0" w:color="auto"/>
            <w:bottom w:val="none" w:sz="0" w:space="0" w:color="auto"/>
            <w:right w:val="none" w:sz="0" w:space="0" w:color="auto"/>
          </w:divBdr>
        </w:div>
        <w:div w:id="1444183166">
          <w:marLeft w:val="0"/>
          <w:marRight w:val="0"/>
          <w:marTop w:val="0"/>
          <w:marBottom w:val="0"/>
          <w:divBdr>
            <w:top w:val="none" w:sz="0" w:space="0" w:color="auto"/>
            <w:left w:val="none" w:sz="0" w:space="0" w:color="auto"/>
            <w:bottom w:val="none" w:sz="0" w:space="0" w:color="auto"/>
            <w:right w:val="none" w:sz="0" w:space="0" w:color="auto"/>
          </w:divBdr>
        </w:div>
        <w:div w:id="1538160438">
          <w:marLeft w:val="0"/>
          <w:marRight w:val="0"/>
          <w:marTop w:val="0"/>
          <w:marBottom w:val="0"/>
          <w:divBdr>
            <w:top w:val="none" w:sz="0" w:space="0" w:color="auto"/>
            <w:left w:val="none" w:sz="0" w:space="0" w:color="auto"/>
            <w:bottom w:val="none" w:sz="0" w:space="0" w:color="auto"/>
            <w:right w:val="none" w:sz="0" w:space="0" w:color="auto"/>
          </w:divBdr>
        </w:div>
        <w:div w:id="1562520681">
          <w:marLeft w:val="0"/>
          <w:marRight w:val="0"/>
          <w:marTop w:val="0"/>
          <w:marBottom w:val="0"/>
          <w:divBdr>
            <w:top w:val="none" w:sz="0" w:space="0" w:color="auto"/>
            <w:left w:val="none" w:sz="0" w:space="0" w:color="auto"/>
            <w:bottom w:val="none" w:sz="0" w:space="0" w:color="auto"/>
            <w:right w:val="none" w:sz="0" w:space="0" w:color="auto"/>
          </w:divBdr>
        </w:div>
        <w:div w:id="1593204822">
          <w:marLeft w:val="0"/>
          <w:marRight w:val="0"/>
          <w:marTop w:val="0"/>
          <w:marBottom w:val="0"/>
          <w:divBdr>
            <w:top w:val="none" w:sz="0" w:space="0" w:color="auto"/>
            <w:left w:val="none" w:sz="0" w:space="0" w:color="auto"/>
            <w:bottom w:val="none" w:sz="0" w:space="0" w:color="auto"/>
            <w:right w:val="none" w:sz="0" w:space="0" w:color="auto"/>
          </w:divBdr>
        </w:div>
        <w:div w:id="1600986957">
          <w:marLeft w:val="0"/>
          <w:marRight w:val="0"/>
          <w:marTop w:val="0"/>
          <w:marBottom w:val="0"/>
          <w:divBdr>
            <w:top w:val="none" w:sz="0" w:space="0" w:color="auto"/>
            <w:left w:val="none" w:sz="0" w:space="0" w:color="auto"/>
            <w:bottom w:val="none" w:sz="0" w:space="0" w:color="auto"/>
            <w:right w:val="none" w:sz="0" w:space="0" w:color="auto"/>
          </w:divBdr>
        </w:div>
        <w:div w:id="1602911560">
          <w:marLeft w:val="0"/>
          <w:marRight w:val="0"/>
          <w:marTop w:val="0"/>
          <w:marBottom w:val="0"/>
          <w:divBdr>
            <w:top w:val="none" w:sz="0" w:space="0" w:color="auto"/>
            <w:left w:val="none" w:sz="0" w:space="0" w:color="auto"/>
            <w:bottom w:val="none" w:sz="0" w:space="0" w:color="auto"/>
            <w:right w:val="none" w:sz="0" w:space="0" w:color="auto"/>
          </w:divBdr>
        </w:div>
        <w:div w:id="1609583003">
          <w:marLeft w:val="0"/>
          <w:marRight w:val="0"/>
          <w:marTop w:val="0"/>
          <w:marBottom w:val="0"/>
          <w:divBdr>
            <w:top w:val="none" w:sz="0" w:space="0" w:color="auto"/>
            <w:left w:val="none" w:sz="0" w:space="0" w:color="auto"/>
            <w:bottom w:val="none" w:sz="0" w:space="0" w:color="auto"/>
            <w:right w:val="none" w:sz="0" w:space="0" w:color="auto"/>
          </w:divBdr>
        </w:div>
        <w:div w:id="1682510471">
          <w:marLeft w:val="0"/>
          <w:marRight w:val="0"/>
          <w:marTop w:val="0"/>
          <w:marBottom w:val="0"/>
          <w:divBdr>
            <w:top w:val="none" w:sz="0" w:space="0" w:color="auto"/>
            <w:left w:val="none" w:sz="0" w:space="0" w:color="auto"/>
            <w:bottom w:val="none" w:sz="0" w:space="0" w:color="auto"/>
            <w:right w:val="none" w:sz="0" w:space="0" w:color="auto"/>
          </w:divBdr>
        </w:div>
        <w:div w:id="1695230792">
          <w:marLeft w:val="0"/>
          <w:marRight w:val="0"/>
          <w:marTop w:val="0"/>
          <w:marBottom w:val="0"/>
          <w:divBdr>
            <w:top w:val="none" w:sz="0" w:space="0" w:color="auto"/>
            <w:left w:val="none" w:sz="0" w:space="0" w:color="auto"/>
            <w:bottom w:val="none" w:sz="0" w:space="0" w:color="auto"/>
            <w:right w:val="none" w:sz="0" w:space="0" w:color="auto"/>
          </w:divBdr>
        </w:div>
        <w:div w:id="1697464323">
          <w:marLeft w:val="0"/>
          <w:marRight w:val="0"/>
          <w:marTop w:val="0"/>
          <w:marBottom w:val="0"/>
          <w:divBdr>
            <w:top w:val="none" w:sz="0" w:space="0" w:color="auto"/>
            <w:left w:val="none" w:sz="0" w:space="0" w:color="auto"/>
            <w:bottom w:val="none" w:sz="0" w:space="0" w:color="auto"/>
            <w:right w:val="none" w:sz="0" w:space="0" w:color="auto"/>
          </w:divBdr>
        </w:div>
        <w:div w:id="1702242114">
          <w:marLeft w:val="0"/>
          <w:marRight w:val="0"/>
          <w:marTop w:val="0"/>
          <w:marBottom w:val="0"/>
          <w:divBdr>
            <w:top w:val="none" w:sz="0" w:space="0" w:color="auto"/>
            <w:left w:val="none" w:sz="0" w:space="0" w:color="auto"/>
            <w:bottom w:val="none" w:sz="0" w:space="0" w:color="auto"/>
            <w:right w:val="none" w:sz="0" w:space="0" w:color="auto"/>
          </w:divBdr>
        </w:div>
        <w:div w:id="1792548323">
          <w:marLeft w:val="0"/>
          <w:marRight w:val="0"/>
          <w:marTop w:val="0"/>
          <w:marBottom w:val="0"/>
          <w:divBdr>
            <w:top w:val="none" w:sz="0" w:space="0" w:color="auto"/>
            <w:left w:val="none" w:sz="0" w:space="0" w:color="auto"/>
            <w:bottom w:val="none" w:sz="0" w:space="0" w:color="auto"/>
            <w:right w:val="none" w:sz="0" w:space="0" w:color="auto"/>
          </w:divBdr>
        </w:div>
        <w:div w:id="1811288626">
          <w:marLeft w:val="0"/>
          <w:marRight w:val="0"/>
          <w:marTop w:val="0"/>
          <w:marBottom w:val="0"/>
          <w:divBdr>
            <w:top w:val="none" w:sz="0" w:space="0" w:color="auto"/>
            <w:left w:val="none" w:sz="0" w:space="0" w:color="auto"/>
            <w:bottom w:val="none" w:sz="0" w:space="0" w:color="auto"/>
            <w:right w:val="none" w:sz="0" w:space="0" w:color="auto"/>
          </w:divBdr>
        </w:div>
        <w:div w:id="1812744543">
          <w:marLeft w:val="0"/>
          <w:marRight w:val="0"/>
          <w:marTop w:val="0"/>
          <w:marBottom w:val="0"/>
          <w:divBdr>
            <w:top w:val="none" w:sz="0" w:space="0" w:color="auto"/>
            <w:left w:val="none" w:sz="0" w:space="0" w:color="auto"/>
            <w:bottom w:val="none" w:sz="0" w:space="0" w:color="auto"/>
            <w:right w:val="none" w:sz="0" w:space="0" w:color="auto"/>
          </w:divBdr>
        </w:div>
        <w:div w:id="1817531970">
          <w:marLeft w:val="0"/>
          <w:marRight w:val="0"/>
          <w:marTop w:val="0"/>
          <w:marBottom w:val="0"/>
          <w:divBdr>
            <w:top w:val="none" w:sz="0" w:space="0" w:color="auto"/>
            <w:left w:val="none" w:sz="0" w:space="0" w:color="auto"/>
            <w:bottom w:val="none" w:sz="0" w:space="0" w:color="auto"/>
            <w:right w:val="none" w:sz="0" w:space="0" w:color="auto"/>
          </w:divBdr>
        </w:div>
        <w:div w:id="1818762961">
          <w:marLeft w:val="0"/>
          <w:marRight w:val="0"/>
          <w:marTop w:val="0"/>
          <w:marBottom w:val="0"/>
          <w:divBdr>
            <w:top w:val="none" w:sz="0" w:space="0" w:color="auto"/>
            <w:left w:val="none" w:sz="0" w:space="0" w:color="auto"/>
            <w:bottom w:val="none" w:sz="0" w:space="0" w:color="auto"/>
            <w:right w:val="none" w:sz="0" w:space="0" w:color="auto"/>
          </w:divBdr>
        </w:div>
        <w:div w:id="1859006006">
          <w:marLeft w:val="0"/>
          <w:marRight w:val="0"/>
          <w:marTop w:val="0"/>
          <w:marBottom w:val="0"/>
          <w:divBdr>
            <w:top w:val="none" w:sz="0" w:space="0" w:color="auto"/>
            <w:left w:val="none" w:sz="0" w:space="0" w:color="auto"/>
            <w:bottom w:val="none" w:sz="0" w:space="0" w:color="auto"/>
            <w:right w:val="none" w:sz="0" w:space="0" w:color="auto"/>
          </w:divBdr>
        </w:div>
        <w:div w:id="1906257545">
          <w:marLeft w:val="0"/>
          <w:marRight w:val="0"/>
          <w:marTop w:val="0"/>
          <w:marBottom w:val="0"/>
          <w:divBdr>
            <w:top w:val="none" w:sz="0" w:space="0" w:color="auto"/>
            <w:left w:val="none" w:sz="0" w:space="0" w:color="auto"/>
            <w:bottom w:val="none" w:sz="0" w:space="0" w:color="auto"/>
            <w:right w:val="none" w:sz="0" w:space="0" w:color="auto"/>
          </w:divBdr>
        </w:div>
        <w:div w:id="1916166042">
          <w:marLeft w:val="0"/>
          <w:marRight w:val="0"/>
          <w:marTop w:val="0"/>
          <w:marBottom w:val="0"/>
          <w:divBdr>
            <w:top w:val="none" w:sz="0" w:space="0" w:color="auto"/>
            <w:left w:val="none" w:sz="0" w:space="0" w:color="auto"/>
            <w:bottom w:val="none" w:sz="0" w:space="0" w:color="auto"/>
            <w:right w:val="none" w:sz="0" w:space="0" w:color="auto"/>
          </w:divBdr>
        </w:div>
        <w:div w:id="1966346185">
          <w:marLeft w:val="0"/>
          <w:marRight w:val="0"/>
          <w:marTop w:val="0"/>
          <w:marBottom w:val="0"/>
          <w:divBdr>
            <w:top w:val="none" w:sz="0" w:space="0" w:color="auto"/>
            <w:left w:val="none" w:sz="0" w:space="0" w:color="auto"/>
            <w:bottom w:val="none" w:sz="0" w:space="0" w:color="auto"/>
            <w:right w:val="none" w:sz="0" w:space="0" w:color="auto"/>
          </w:divBdr>
        </w:div>
        <w:div w:id="1978872856">
          <w:marLeft w:val="0"/>
          <w:marRight w:val="0"/>
          <w:marTop w:val="0"/>
          <w:marBottom w:val="0"/>
          <w:divBdr>
            <w:top w:val="none" w:sz="0" w:space="0" w:color="auto"/>
            <w:left w:val="none" w:sz="0" w:space="0" w:color="auto"/>
            <w:bottom w:val="none" w:sz="0" w:space="0" w:color="auto"/>
            <w:right w:val="none" w:sz="0" w:space="0" w:color="auto"/>
          </w:divBdr>
        </w:div>
        <w:div w:id="1995987786">
          <w:marLeft w:val="0"/>
          <w:marRight w:val="0"/>
          <w:marTop w:val="0"/>
          <w:marBottom w:val="0"/>
          <w:divBdr>
            <w:top w:val="none" w:sz="0" w:space="0" w:color="auto"/>
            <w:left w:val="none" w:sz="0" w:space="0" w:color="auto"/>
            <w:bottom w:val="none" w:sz="0" w:space="0" w:color="auto"/>
            <w:right w:val="none" w:sz="0" w:space="0" w:color="auto"/>
          </w:divBdr>
        </w:div>
        <w:div w:id="2024281739">
          <w:marLeft w:val="0"/>
          <w:marRight w:val="0"/>
          <w:marTop w:val="0"/>
          <w:marBottom w:val="0"/>
          <w:divBdr>
            <w:top w:val="none" w:sz="0" w:space="0" w:color="auto"/>
            <w:left w:val="none" w:sz="0" w:space="0" w:color="auto"/>
            <w:bottom w:val="none" w:sz="0" w:space="0" w:color="auto"/>
            <w:right w:val="none" w:sz="0" w:space="0" w:color="auto"/>
          </w:divBdr>
        </w:div>
        <w:div w:id="2063822151">
          <w:marLeft w:val="0"/>
          <w:marRight w:val="0"/>
          <w:marTop w:val="0"/>
          <w:marBottom w:val="0"/>
          <w:divBdr>
            <w:top w:val="none" w:sz="0" w:space="0" w:color="auto"/>
            <w:left w:val="none" w:sz="0" w:space="0" w:color="auto"/>
            <w:bottom w:val="none" w:sz="0" w:space="0" w:color="auto"/>
            <w:right w:val="none" w:sz="0" w:space="0" w:color="auto"/>
          </w:divBdr>
        </w:div>
        <w:div w:id="2121410808">
          <w:marLeft w:val="0"/>
          <w:marRight w:val="0"/>
          <w:marTop w:val="0"/>
          <w:marBottom w:val="0"/>
          <w:divBdr>
            <w:top w:val="none" w:sz="0" w:space="0" w:color="auto"/>
            <w:left w:val="none" w:sz="0" w:space="0" w:color="auto"/>
            <w:bottom w:val="none" w:sz="0" w:space="0" w:color="auto"/>
            <w:right w:val="none" w:sz="0" w:space="0" w:color="auto"/>
          </w:divBdr>
        </w:div>
        <w:div w:id="2133207515">
          <w:marLeft w:val="0"/>
          <w:marRight w:val="0"/>
          <w:marTop w:val="0"/>
          <w:marBottom w:val="0"/>
          <w:divBdr>
            <w:top w:val="none" w:sz="0" w:space="0" w:color="auto"/>
            <w:left w:val="none" w:sz="0" w:space="0" w:color="auto"/>
            <w:bottom w:val="none" w:sz="0" w:space="0" w:color="auto"/>
            <w:right w:val="none" w:sz="0" w:space="0" w:color="auto"/>
          </w:divBdr>
        </w:div>
        <w:div w:id="2144883419">
          <w:marLeft w:val="0"/>
          <w:marRight w:val="0"/>
          <w:marTop w:val="0"/>
          <w:marBottom w:val="0"/>
          <w:divBdr>
            <w:top w:val="none" w:sz="0" w:space="0" w:color="auto"/>
            <w:left w:val="none" w:sz="0" w:space="0" w:color="auto"/>
            <w:bottom w:val="none" w:sz="0" w:space="0" w:color="auto"/>
            <w:right w:val="none" w:sz="0" w:space="0" w:color="auto"/>
          </w:divBdr>
        </w:div>
      </w:divsChild>
    </w:div>
    <w:div w:id="690229292">
      <w:bodyDiv w:val="1"/>
      <w:marLeft w:val="0"/>
      <w:marRight w:val="0"/>
      <w:marTop w:val="0"/>
      <w:marBottom w:val="0"/>
      <w:divBdr>
        <w:top w:val="none" w:sz="0" w:space="0" w:color="auto"/>
        <w:left w:val="none" w:sz="0" w:space="0" w:color="auto"/>
        <w:bottom w:val="none" w:sz="0" w:space="0" w:color="auto"/>
        <w:right w:val="none" w:sz="0" w:space="0" w:color="auto"/>
      </w:divBdr>
    </w:div>
    <w:div w:id="727730268">
      <w:bodyDiv w:val="1"/>
      <w:marLeft w:val="0"/>
      <w:marRight w:val="0"/>
      <w:marTop w:val="0"/>
      <w:marBottom w:val="0"/>
      <w:divBdr>
        <w:top w:val="none" w:sz="0" w:space="0" w:color="auto"/>
        <w:left w:val="none" w:sz="0" w:space="0" w:color="auto"/>
        <w:bottom w:val="none" w:sz="0" w:space="0" w:color="auto"/>
        <w:right w:val="none" w:sz="0" w:space="0" w:color="auto"/>
      </w:divBdr>
    </w:div>
    <w:div w:id="903217389">
      <w:bodyDiv w:val="1"/>
      <w:marLeft w:val="0"/>
      <w:marRight w:val="0"/>
      <w:marTop w:val="0"/>
      <w:marBottom w:val="0"/>
      <w:divBdr>
        <w:top w:val="none" w:sz="0" w:space="0" w:color="auto"/>
        <w:left w:val="none" w:sz="0" w:space="0" w:color="auto"/>
        <w:bottom w:val="none" w:sz="0" w:space="0" w:color="auto"/>
        <w:right w:val="none" w:sz="0" w:space="0" w:color="auto"/>
      </w:divBdr>
      <w:divsChild>
        <w:div w:id="35472668">
          <w:marLeft w:val="0"/>
          <w:marRight w:val="0"/>
          <w:marTop w:val="0"/>
          <w:marBottom w:val="0"/>
          <w:divBdr>
            <w:top w:val="none" w:sz="0" w:space="0" w:color="auto"/>
            <w:left w:val="none" w:sz="0" w:space="0" w:color="auto"/>
            <w:bottom w:val="none" w:sz="0" w:space="0" w:color="auto"/>
            <w:right w:val="none" w:sz="0" w:space="0" w:color="auto"/>
          </w:divBdr>
        </w:div>
        <w:div w:id="71389185">
          <w:marLeft w:val="0"/>
          <w:marRight w:val="0"/>
          <w:marTop w:val="0"/>
          <w:marBottom w:val="0"/>
          <w:divBdr>
            <w:top w:val="none" w:sz="0" w:space="0" w:color="auto"/>
            <w:left w:val="none" w:sz="0" w:space="0" w:color="auto"/>
            <w:bottom w:val="none" w:sz="0" w:space="0" w:color="auto"/>
            <w:right w:val="none" w:sz="0" w:space="0" w:color="auto"/>
          </w:divBdr>
        </w:div>
        <w:div w:id="96559426">
          <w:marLeft w:val="0"/>
          <w:marRight w:val="0"/>
          <w:marTop w:val="0"/>
          <w:marBottom w:val="0"/>
          <w:divBdr>
            <w:top w:val="none" w:sz="0" w:space="0" w:color="auto"/>
            <w:left w:val="none" w:sz="0" w:space="0" w:color="auto"/>
            <w:bottom w:val="none" w:sz="0" w:space="0" w:color="auto"/>
            <w:right w:val="none" w:sz="0" w:space="0" w:color="auto"/>
          </w:divBdr>
        </w:div>
        <w:div w:id="103043976">
          <w:marLeft w:val="0"/>
          <w:marRight w:val="0"/>
          <w:marTop w:val="0"/>
          <w:marBottom w:val="0"/>
          <w:divBdr>
            <w:top w:val="none" w:sz="0" w:space="0" w:color="auto"/>
            <w:left w:val="none" w:sz="0" w:space="0" w:color="auto"/>
            <w:bottom w:val="none" w:sz="0" w:space="0" w:color="auto"/>
            <w:right w:val="none" w:sz="0" w:space="0" w:color="auto"/>
          </w:divBdr>
        </w:div>
        <w:div w:id="105930085">
          <w:marLeft w:val="0"/>
          <w:marRight w:val="0"/>
          <w:marTop w:val="0"/>
          <w:marBottom w:val="0"/>
          <w:divBdr>
            <w:top w:val="none" w:sz="0" w:space="0" w:color="auto"/>
            <w:left w:val="none" w:sz="0" w:space="0" w:color="auto"/>
            <w:bottom w:val="none" w:sz="0" w:space="0" w:color="auto"/>
            <w:right w:val="none" w:sz="0" w:space="0" w:color="auto"/>
          </w:divBdr>
        </w:div>
        <w:div w:id="172260033">
          <w:marLeft w:val="0"/>
          <w:marRight w:val="0"/>
          <w:marTop w:val="0"/>
          <w:marBottom w:val="0"/>
          <w:divBdr>
            <w:top w:val="none" w:sz="0" w:space="0" w:color="auto"/>
            <w:left w:val="none" w:sz="0" w:space="0" w:color="auto"/>
            <w:bottom w:val="none" w:sz="0" w:space="0" w:color="auto"/>
            <w:right w:val="none" w:sz="0" w:space="0" w:color="auto"/>
          </w:divBdr>
        </w:div>
        <w:div w:id="192378732">
          <w:marLeft w:val="0"/>
          <w:marRight w:val="0"/>
          <w:marTop w:val="0"/>
          <w:marBottom w:val="0"/>
          <w:divBdr>
            <w:top w:val="none" w:sz="0" w:space="0" w:color="auto"/>
            <w:left w:val="none" w:sz="0" w:space="0" w:color="auto"/>
            <w:bottom w:val="none" w:sz="0" w:space="0" w:color="auto"/>
            <w:right w:val="none" w:sz="0" w:space="0" w:color="auto"/>
          </w:divBdr>
        </w:div>
        <w:div w:id="203296144">
          <w:marLeft w:val="0"/>
          <w:marRight w:val="0"/>
          <w:marTop w:val="0"/>
          <w:marBottom w:val="0"/>
          <w:divBdr>
            <w:top w:val="none" w:sz="0" w:space="0" w:color="auto"/>
            <w:left w:val="none" w:sz="0" w:space="0" w:color="auto"/>
            <w:bottom w:val="none" w:sz="0" w:space="0" w:color="auto"/>
            <w:right w:val="none" w:sz="0" w:space="0" w:color="auto"/>
          </w:divBdr>
        </w:div>
        <w:div w:id="227233666">
          <w:marLeft w:val="0"/>
          <w:marRight w:val="0"/>
          <w:marTop w:val="0"/>
          <w:marBottom w:val="0"/>
          <w:divBdr>
            <w:top w:val="none" w:sz="0" w:space="0" w:color="auto"/>
            <w:left w:val="none" w:sz="0" w:space="0" w:color="auto"/>
            <w:bottom w:val="none" w:sz="0" w:space="0" w:color="auto"/>
            <w:right w:val="none" w:sz="0" w:space="0" w:color="auto"/>
          </w:divBdr>
        </w:div>
        <w:div w:id="268319318">
          <w:marLeft w:val="0"/>
          <w:marRight w:val="0"/>
          <w:marTop w:val="0"/>
          <w:marBottom w:val="0"/>
          <w:divBdr>
            <w:top w:val="none" w:sz="0" w:space="0" w:color="auto"/>
            <w:left w:val="none" w:sz="0" w:space="0" w:color="auto"/>
            <w:bottom w:val="none" w:sz="0" w:space="0" w:color="auto"/>
            <w:right w:val="none" w:sz="0" w:space="0" w:color="auto"/>
          </w:divBdr>
        </w:div>
        <w:div w:id="329452501">
          <w:marLeft w:val="0"/>
          <w:marRight w:val="0"/>
          <w:marTop w:val="0"/>
          <w:marBottom w:val="0"/>
          <w:divBdr>
            <w:top w:val="none" w:sz="0" w:space="0" w:color="auto"/>
            <w:left w:val="none" w:sz="0" w:space="0" w:color="auto"/>
            <w:bottom w:val="none" w:sz="0" w:space="0" w:color="auto"/>
            <w:right w:val="none" w:sz="0" w:space="0" w:color="auto"/>
          </w:divBdr>
        </w:div>
        <w:div w:id="453254993">
          <w:marLeft w:val="0"/>
          <w:marRight w:val="0"/>
          <w:marTop w:val="0"/>
          <w:marBottom w:val="0"/>
          <w:divBdr>
            <w:top w:val="none" w:sz="0" w:space="0" w:color="auto"/>
            <w:left w:val="none" w:sz="0" w:space="0" w:color="auto"/>
            <w:bottom w:val="none" w:sz="0" w:space="0" w:color="auto"/>
            <w:right w:val="none" w:sz="0" w:space="0" w:color="auto"/>
          </w:divBdr>
        </w:div>
        <w:div w:id="455296164">
          <w:marLeft w:val="0"/>
          <w:marRight w:val="0"/>
          <w:marTop w:val="0"/>
          <w:marBottom w:val="0"/>
          <w:divBdr>
            <w:top w:val="none" w:sz="0" w:space="0" w:color="auto"/>
            <w:left w:val="none" w:sz="0" w:space="0" w:color="auto"/>
            <w:bottom w:val="none" w:sz="0" w:space="0" w:color="auto"/>
            <w:right w:val="none" w:sz="0" w:space="0" w:color="auto"/>
          </w:divBdr>
        </w:div>
        <w:div w:id="469246184">
          <w:marLeft w:val="0"/>
          <w:marRight w:val="0"/>
          <w:marTop w:val="0"/>
          <w:marBottom w:val="0"/>
          <w:divBdr>
            <w:top w:val="none" w:sz="0" w:space="0" w:color="auto"/>
            <w:left w:val="none" w:sz="0" w:space="0" w:color="auto"/>
            <w:bottom w:val="none" w:sz="0" w:space="0" w:color="auto"/>
            <w:right w:val="none" w:sz="0" w:space="0" w:color="auto"/>
          </w:divBdr>
        </w:div>
        <w:div w:id="471798176">
          <w:marLeft w:val="0"/>
          <w:marRight w:val="0"/>
          <w:marTop w:val="0"/>
          <w:marBottom w:val="0"/>
          <w:divBdr>
            <w:top w:val="none" w:sz="0" w:space="0" w:color="auto"/>
            <w:left w:val="none" w:sz="0" w:space="0" w:color="auto"/>
            <w:bottom w:val="none" w:sz="0" w:space="0" w:color="auto"/>
            <w:right w:val="none" w:sz="0" w:space="0" w:color="auto"/>
          </w:divBdr>
        </w:div>
        <w:div w:id="504251790">
          <w:marLeft w:val="0"/>
          <w:marRight w:val="0"/>
          <w:marTop w:val="0"/>
          <w:marBottom w:val="0"/>
          <w:divBdr>
            <w:top w:val="none" w:sz="0" w:space="0" w:color="auto"/>
            <w:left w:val="none" w:sz="0" w:space="0" w:color="auto"/>
            <w:bottom w:val="none" w:sz="0" w:space="0" w:color="auto"/>
            <w:right w:val="none" w:sz="0" w:space="0" w:color="auto"/>
          </w:divBdr>
        </w:div>
        <w:div w:id="539704633">
          <w:marLeft w:val="0"/>
          <w:marRight w:val="0"/>
          <w:marTop w:val="0"/>
          <w:marBottom w:val="0"/>
          <w:divBdr>
            <w:top w:val="none" w:sz="0" w:space="0" w:color="auto"/>
            <w:left w:val="none" w:sz="0" w:space="0" w:color="auto"/>
            <w:bottom w:val="none" w:sz="0" w:space="0" w:color="auto"/>
            <w:right w:val="none" w:sz="0" w:space="0" w:color="auto"/>
          </w:divBdr>
        </w:div>
        <w:div w:id="547641568">
          <w:marLeft w:val="0"/>
          <w:marRight w:val="0"/>
          <w:marTop w:val="0"/>
          <w:marBottom w:val="0"/>
          <w:divBdr>
            <w:top w:val="none" w:sz="0" w:space="0" w:color="auto"/>
            <w:left w:val="none" w:sz="0" w:space="0" w:color="auto"/>
            <w:bottom w:val="none" w:sz="0" w:space="0" w:color="auto"/>
            <w:right w:val="none" w:sz="0" w:space="0" w:color="auto"/>
          </w:divBdr>
        </w:div>
        <w:div w:id="556160672">
          <w:marLeft w:val="0"/>
          <w:marRight w:val="0"/>
          <w:marTop w:val="0"/>
          <w:marBottom w:val="0"/>
          <w:divBdr>
            <w:top w:val="none" w:sz="0" w:space="0" w:color="auto"/>
            <w:left w:val="none" w:sz="0" w:space="0" w:color="auto"/>
            <w:bottom w:val="none" w:sz="0" w:space="0" w:color="auto"/>
            <w:right w:val="none" w:sz="0" w:space="0" w:color="auto"/>
          </w:divBdr>
        </w:div>
        <w:div w:id="563688901">
          <w:marLeft w:val="0"/>
          <w:marRight w:val="0"/>
          <w:marTop w:val="0"/>
          <w:marBottom w:val="0"/>
          <w:divBdr>
            <w:top w:val="none" w:sz="0" w:space="0" w:color="auto"/>
            <w:left w:val="none" w:sz="0" w:space="0" w:color="auto"/>
            <w:bottom w:val="none" w:sz="0" w:space="0" w:color="auto"/>
            <w:right w:val="none" w:sz="0" w:space="0" w:color="auto"/>
          </w:divBdr>
        </w:div>
        <w:div w:id="592974212">
          <w:marLeft w:val="0"/>
          <w:marRight w:val="0"/>
          <w:marTop w:val="0"/>
          <w:marBottom w:val="0"/>
          <w:divBdr>
            <w:top w:val="none" w:sz="0" w:space="0" w:color="auto"/>
            <w:left w:val="none" w:sz="0" w:space="0" w:color="auto"/>
            <w:bottom w:val="none" w:sz="0" w:space="0" w:color="auto"/>
            <w:right w:val="none" w:sz="0" w:space="0" w:color="auto"/>
          </w:divBdr>
        </w:div>
        <w:div w:id="598215833">
          <w:marLeft w:val="0"/>
          <w:marRight w:val="0"/>
          <w:marTop w:val="0"/>
          <w:marBottom w:val="0"/>
          <w:divBdr>
            <w:top w:val="none" w:sz="0" w:space="0" w:color="auto"/>
            <w:left w:val="none" w:sz="0" w:space="0" w:color="auto"/>
            <w:bottom w:val="none" w:sz="0" w:space="0" w:color="auto"/>
            <w:right w:val="none" w:sz="0" w:space="0" w:color="auto"/>
          </w:divBdr>
        </w:div>
        <w:div w:id="680401276">
          <w:marLeft w:val="0"/>
          <w:marRight w:val="0"/>
          <w:marTop w:val="0"/>
          <w:marBottom w:val="0"/>
          <w:divBdr>
            <w:top w:val="none" w:sz="0" w:space="0" w:color="auto"/>
            <w:left w:val="none" w:sz="0" w:space="0" w:color="auto"/>
            <w:bottom w:val="none" w:sz="0" w:space="0" w:color="auto"/>
            <w:right w:val="none" w:sz="0" w:space="0" w:color="auto"/>
          </w:divBdr>
        </w:div>
        <w:div w:id="721174018">
          <w:marLeft w:val="0"/>
          <w:marRight w:val="0"/>
          <w:marTop w:val="0"/>
          <w:marBottom w:val="0"/>
          <w:divBdr>
            <w:top w:val="none" w:sz="0" w:space="0" w:color="auto"/>
            <w:left w:val="none" w:sz="0" w:space="0" w:color="auto"/>
            <w:bottom w:val="none" w:sz="0" w:space="0" w:color="auto"/>
            <w:right w:val="none" w:sz="0" w:space="0" w:color="auto"/>
          </w:divBdr>
        </w:div>
        <w:div w:id="757678599">
          <w:marLeft w:val="0"/>
          <w:marRight w:val="0"/>
          <w:marTop w:val="0"/>
          <w:marBottom w:val="0"/>
          <w:divBdr>
            <w:top w:val="none" w:sz="0" w:space="0" w:color="auto"/>
            <w:left w:val="none" w:sz="0" w:space="0" w:color="auto"/>
            <w:bottom w:val="none" w:sz="0" w:space="0" w:color="auto"/>
            <w:right w:val="none" w:sz="0" w:space="0" w:color="auto"/>
          </w:divBdr>
        </w:div>
        <w:div w:id="793329525">
          <w:marLeft w:val="0"/>
          <w:marRight w:val="0"/>
          <w:marTop w:val="0"/>
          <w:marBottom w:val="0"/>
          <w:divBdr>
            <w:top w:val="none" w:sz="0" w:space="0" w:color="auto"/>
            <w:left w:val="none" w:sz="0" w:space="0" w:color="auto"/>
            <w:bottom w:val="none" w:sz="0" w:space="0" w:color="auto"/>
            <w:right w:val="none" w:sz="0" w:space="0" w:color="auto"/>
          </w:divBdr>
        </w:div>
        <w:div w:id="803036928">
          <w:marLeft w:val="0"/>
          <w:marRight w:val="0"/>
          <w:marTop w:val="0"/>
          <w:marBottom w:val="0"/>
          <w:divBdr>
            <w:top w:val="none" w:sz="0" w:space="0" w:color="auto"/>
            <w:left w:val="none" w:sz="0" w:space="0" w:color="auto"/>
            <w:bottom w:val="none" w:sz="0" w:space="0" w:color="auto"/>
            <w:right w:val="none" w:sz="0" w:space="0" w:color="auto"/>
          </w:divBdr>
        </w:div>
        <w:div w:id="854223223">
          <w:marLeft w:val="0"/>
          <w:marRight w:val="0"/>
          <w:marTop w:val="0"/>
          <w:marBottom w:val="0"/>
          <w:divBdr>
            <w:top w:val="none" w:sz="0" w:space="0" w:color="auto"/>
            <w:left w:val="none" w:sz="0" w:space="0" w:color="auto"/>
            <w:bottom w:val="none" w:sz="0" w:space="0" w:color="auto"/>
            <w:right w:val="none" w:sz="0" w:space="0" w:color="auto"/>
          </w:divBdr>
        </w:div>
        <w:div w:id="876351033">
          <w:marLeft w:val="0"/>
          <w:marRight w:val="0"/>
          <w:marTop w:val="0"/>
          <w:marBottom w:val="0"/>
          <w:divBdr>
            <w:top w:val="none" w:sz="0" w:space="0" w:color="auto"/>
            <w:left w:val="none" w:sz="0" w:space="0" w:color="auto"/>
            <w:bottom w:val="none" w:sz="0" w:space="0" w:color="auto"/>
            <w:right w:val="none" w:sz="0" w:space="0" w:color="auto"/>
          </w:divBdr>
        </w:div>
        <w:div w:id="920455880">
          <w:marLeft w:val="0"/>
          <w:marRight w:val="0"/>
          <w:marTop w:val="0"/>
          <w:marBottom w:val="0"/>
          <w:divBdr>
            <w:top w:val="none" w:sz="0" w:space="0" w:color="auto"/>
            <w:left w:val="none" w:sz="0" w:space="0" w:color="auto"/>
            <w:bottom w:val="none" w:sz="0" w:space="0" w:color="auto"/>
            <w:right w:val="none" w:sz="0" w:space="0" w:color="auto"/>
          </w:divBdr>
        </w:div>
        <w:div w:id="934822380">
          <w:marLeft w:val="0"/>
          <w:marRight w:val="0"/>
          <w:marTop w:val="0"/>
          <w:marBottom w:val="0"/>
          <w:divBdr>
            <w:top w:val="none" w:sz="0" w:space="0" w:color="auto"/>
            <w:left w:val="none" w:sz="0" w:space="0" w:color="auto"/>
            <w:bottom w:val="none" w:sz="0" w:space="0" w:color="auto"/>
            <w:right w:val="none" w:sz="0" w:space="0" w:color="auto"/>
          </w:divBdr>
        </w:div>
        <w:div w:id="962223600">
          <w:marLeft w:val="0"/>
          <w:marRight w:val="0"/>
          <w:marTop w:val="0"/>
          <w:marBottom w:val="0"/>
          <w:divBdr>
            <w:top w:val="none" w:sz="0" w:space="0" w:color="auto"/>
            <w:left w:val="none" w:sz="0" w:space="0" w:color="auto"/>
            <w:bottom w:val="none" w:sz="0" w:space="0" w:color="auto"/>
            <w:right w:val="none" w:sz="0" w:space="0" w:color="auto"/>
          </w:divBdr>
        </w:div>
        <w:div w:id="962346250">
          <w:marLeft w:val="0"/>
          <w:marRight w:val="0"/>
          <w:marTop w:val="0"/>
          <w:marBottom w:val="0"/>
          <w:divBdr>
            <w:top w:val="none" w:sz="0" w:space="0" w:color="auto"/>
            <w:left w:val="none" w:sz="0" w:space="0" w:color="auto"/>
            <w:bottom w:val="none" w:sz="0" w:space="0" w:color="auto"/>
            <w:right w:val="none" w:sz="0" w:space="0" w:color="auto"/>
          </w:divBdr>
        </w:div>
        <w:div w:id="1027758715">
          <w:marLeft w:val="0"/>
          <w:marRight w:val="0"/>
          <w:marTop w:val="0"/>
          <w:marBottom w:val="0"/>
          <w:divBdr>
            <w:top w:val="none" w:sz="0" w:space="0" w:color="auto"/>
            <w:left w:val="none" w:sz="0" w:space="0" w:color="auto"/>
            <w:bottom w:val="none" w:sz="0" w:space="0" w:color="auto"/>
            <w:right w:val="none" w:sz="0" w:space="0" w:color="auto"/>
          </w:divBdr>
        </w:div>
        <w:div w:id="1041594806">
          <w:marLeft w:val="0"/>
          <w:marRight w:val="0"/>
          <w:marTop w:val="0"/>
          <w:marBottom w:val="0"/>
          <w:divBdr>
            <w:top w:val="none" w:sz="0" w:space="0" w:color="auto"/>
            <w:left w:val="none" w:sz="0" w:space="0" w:color="auto"/>
            <w:bottom w:val="none" w:sz="0" w:space="0" w:color="auto"/>
            <w:right w:val="none" w:sz="0" w:space="0" w:color="auto"/>
          </w:divBdr>
        </w:div>
        <w:div w:id="1143082629">
          <w:marLeft w:val="0"/>
          <w:marRight w:val="0"/>
          <w:marTop w:val="0"/>
          <w:marBottom w:val="0"/>
          <w:divBdr>
            <w:top w:val="none" w:sz="0" w:space="0" w:color="auto"/>
            <w:left w:val="none" w:sz="0" w:space="0" w:color="auto"/>
            <w:bottom w:val="none" w:sz="0" w:space="0" w:color="auto"/>
            <w:right w:val="none" w:sz="0" w:space="0" w:color="auto"/>
          </w:divBdr>
        </w:div>
        <w:div w:id="1196768864">
          <w:marLeft w:val="0"/>
          <w:marRight w:val="0"/>
          <w:marTop w:val="0"/>
          <w:marBottom w:val="0"/>
          <w:divBdr>
            <w:top w:val="none" w:sz="0" w:space="0" w:color="auto"/>
            <w:left w:val="none" w:sz="0" w:space="0" w:color="auto"/>
            <w:bottom w:val="none" w:sz="0" w:space="0" w:color="auto"/>
            <w:right w:val="none" w:sz="0" w:space="0" w:color="auto"/>
          </w:divBdr>
        </w:div>
        <w:div w:id="1225335688">
          <w:marLeft w:val="0"/>
          <w:marRight w:val="0"/>
          <w:marTop w:val="0"/>
          <w:marBottom w:val="0"/>
          <w:divBdr>
            <w:top w:val="none" w:sz="0" w:space="0" w:color="auto"/>
            <w:left w:val="none" w:sz="0" w:space="0" w:color="auto"/>
            <w:bottom w:val="none" w:sz="0" w:space="0" w:color="auto"/>
            <w:right w:val="none" w:sz="0" w:space="0" w:color="auto"/>
          </w:divBdr>
        </w:div>
        <w:div w:id="1267612230">
          <w:marLeft w:val="0"/>
          <w:marRight w:val="0"/>
          <w:marTop w:val="0"/>
          <w:marBottom w:val="0"/>
          <w:divBdr>
            <w:top w:val="none" w:sz="0" w:space="0" w:color="auto"/>
            <w:left w:val="none" w:sz="0" w:space="0" w:color="auto"/>
            <w:bottom w:val="none" w:sz="0" w:space="0" w:color="auto"/>
            <w:right w:val="none" w:sz="0" w:space="0" w:color="auto"/>
          </w:divBdr>
        </w:div>
        <w:div w:id="1294865653">
          <w:marLeft w:val="0"/>
          <w:marRight w:val="0"/>
          <w:marTop w:val="0"/>
          <w:marBottom w:val="0"/>
          <w:divBdr>
            <w:top w:val="none" w:sz="0" w:space="0" w:color="auto"/>
            <w:left w:val="none" w:sz="0" w:space="0" w:color="auto"/>
            <w:bottom w:val="none" w:sz="0" w:space="0" w:color="auto"/>
            <w:right w:val="none" w:sz="0" w:space="0" w:color="auto"/>
          </w:divBdr>
        </w:div>
        <w:div w:id="1326858521">
          <w:marLeft w:val="0"/>
          <w:marRight w:val="0"/>
          <w:marTop w:val="0"/>
          <w:marBottom w:val="0"/>
          <w:divBdr>
            <w:top w:val="none" w:sz="0" w:space="0" w:color="auto"/>
            <w:left w:val="none" w:sz="0" w:space="0" w:color="auto"/>
            <w:bottom w:val="none" w:sz="0" w:space="0" w:color="auto"/>
            <w:right w:val="none" w:sz="0" w:space="0" w:color="auto"/>
          </w:divBdr>
        </w:div>
        <w:div w:id="1328022362">
          <w:marLeft w:val="0"/>
          <w:marRight w:val="0"/>
          <w:marTop w:val="0"/>
          <w:marBottom w:val="0"/>
          <w:divBdr>
            <w:top w:val="none" w:sz="0" w:space="0" w:color="auto"/>
            <w:left w:val="none" w:sz="0" w:space="0" w:color="auto"/>
            <w:bottom w:val="none" w:sz="0" w:space="0" w:color="auto"/>
            <w:right w:val="none" w:sz="0" w:space="0" w:color="auto"/>
          </w:divBdr>
        </w:div>
        <w:div w:id="1350525475">
          <w:marLeft w:val="0"/>
          <w:marRight w:val="0"/>
          <w:marTop w:val="0"/>
          <w:marBottom w:val="0"/>
          <w:divBdr>
            <w:top w:val="none" w:sz="0" w:space="0" w:color="auto"/>
            <w:left w:val="none" w:sz="0" w:space="0" w:color="auto"/>
            <w:bottom w:val="none" w:sz="0" w:space="0" w:color="auto"/>
            <w:right w:val="none" w:sz="0" w:space="0" w:color="auto"/>
          </w:divBdr>
        </w:div>
        <w:div w:id="1377657855">
          <w:marLeft w:val="0"/>
          <w:marRight w:val="0"/>
          <w:marTop w:val="0"/>
          <w:marBottom w:val="0"/>
          <w:divBdr>
            <w:top w:val="none" w:sz="0" w:space="0" w:color="auto"/>
            <w:left w:val="none" w:sz="0" w:space="0" w:color="auto"/>
            <w:bottom w:val="none" w:sz="0" w:space="0" w:color="auto"/>
            <w:right w:val="none" w:sz="0" w:space="0" w:color="auto"/>
          </w:divBdr>
        </w:div>
        <w:div w:id="1423259306">
          <w:marLeft w:val="0"/>
          <w:marRight w:val="0"/>
          <w:marTop w:val="0"/>
          <w:marBottom w:val="0"/>
          <w:divBdr>
            <w:top w:val="none" w:sz="0" w:space="0" w:color="auto"/>
            <w:left w:val="none" w:sz="0" w:space="0" w:color="auto"/>
            <w:bottom w:val="none" w:sz="0" w:space="0" w:color="auto"/>
            <w:right w:val="none" w:sz="0" w:space="0" w:color="auto"/>
          </w:divBdr>
        </w:div>
        <w:div w:id="1433015165">
          <w:marLeft w:val="0"/>
          <w:marRight w:val="0"/>
          <w:marTop w:val="0"/>
          <w:marBottom w:val="0"/>
          <w:divBdr>
            <w:top w:val="none" w:sz="0" w:space="0" w:color="auto"/>
            <w:left w:val="none" w:sz="0" w:space="0" w:color="auto"/>
            <w:bottom w:val="none" w:sz="0" w:space="0" w:color="auto"/>
            <w:right w:val="none" w:sz="0" w:space="0" w:color="auto"/>
          </w:divBdr>
        </w:div>
        <w:div w:id="1444962700">
          <w:marLeft w:val="0"/>
          <w:marRight w:val="0"/>
          <w:marTop w:val="0"/>
          <w:marBottom w:val="0"/>
          <w:divBdr>
            <w:top w:val="none" w:sz="0" w:space="0" w:color="auto"/>
            <w:left w:val="none" w:sz="0" w:space="0" w:color="auto"/>
            <w:bottom w:val="none" w:sz="0" w:space="0" w:color="auto"/>
            <w:right w:val="none" w:sz="0" w:space="0" w:color="auto"/>
          </w:divBdr>
        </w:div>
        <w:div w:id="1445806588">
          <w:marLeft w:val="0"/>
          <w:marRight w:val="0"/>
          <w:marTop w:val="0"/>
          <w:marBottom w:val="0"/>
          <w:divBdr>
            <w:top w:val="none" w:sz="0" w:space="0" w:color="auto"/>
            <w:left w:val="none" w:sz="0" w:space="0" w:color="auto"/>
            <w:bottom w:val="none" w:sz="0" w:space="0" w:color="auto"/>
            <w:right w:val="none" w:sz="0" w:space="0" w:color="auto"/>
          </w:divBdr>
        </w:div>
        <w:div w:id="1458642440">
          <w:marLeft w:val="0"/>
          <w:marRight w:val="0"/>
          <w:marTop w:val="0"/>
          <w:marBottom w:val="0"/>
          <w:divBdr>
            <w:top w:val="none" w:sz="0" w:space="0" w:color="auto"/>
            <w:left w:val="none" w:sz="0" w:space="0" w:color="auto"/>
            <w:bottom w:val="none" w:sz="0" w:space="0" w:color="auto"/>
            <w:right w:val="none" w:sz="0" w:space="0" w:color="auto"/>
          </w:divBdr>
        </w:div>
        <w:div w:id="1585142818">
          <w:marLeft w:val="0"/>
          <w:marRight w:val="0"/>
          <w:marTop w:val="0"/>
          <w:marBottom w:val="0"/>
          <w:divBdr>
            <w:top w:val="none" w:sz="0" w:space="0" w:color="auto"/>
            <w:left w:val="none" w:sz="0" w:space="0" w:color="auto"/>
            <w:bottom w:val="none" w:sz="0" w:space="0" w:color="auto"/>
            <w:right w:val="none" w:sz="0" w:space="0" w:color="auto"/>
          </w:divBdr>
        </w:div>
        <w:div w:id="1616331464">
          <w:marLeft w:val="0"/>
          <w:marRight w:val="0"/>
          <w:marTop w:val="0"/>
          <w:marBottom w:val="0"/>
          <w:divBdr>
            <w:top w:val="none" w:sz="0" w:space="0" w:color="auto"/>
            <w:left w:val="none" w:sz="0" w:space="0" w:color="auto"/>
            <w:bottom w:val="none" w:sz="0" w:space="0" w:color="auto"/>
            <w:right w:val="none" w:sz="0" w:space="0" w:color="auto"/>
          </w:divBdr>
        </w:div>
        <w:div w:id="1622758193">
          <w:marLeft w:val="0"/>
          <w:marRight w:val="0"/>
          <w:marTop w:val="0"/>
          <w:marBottom w:val="0"/>
          <w:divBdr>
            <w:top w:val="none" w:sz="0" w:space="0" w:color="auto"/>
            <w:left w:val="none" w:sz="0" w:space="0" w:color="auto"/>
            <w:bottom w:val="none" w:sz="0" w:space="0" w:color="auto"/>
            <w:right w:val="none" w:sz="0" w:space="0" w:color="auto"/>
          </w:divBdr>
        </w:div>
        <w:div w:id="1622951491">
          <w:marLeft w:val="0"/>
          <w:marRight w:val="0"/>
          <w:marTop w:val="0"/>
          <w:marBottom w:val="0"/>
          <w:divBdr>
            <w:top w:val="none" w:sz="0" w:space="0" w:color="auto"/>
            <w:left w:val="none" w:sz="0" w:space="0" w:color="auto"/>
            <w:bottom w:val="none" w:sz="0" w:space="0" w:color="auto"/>
            <w:right w:val="none" w:sz="0" w:space="0" w:color="auto"/>
          </w:divBdr>
        </w:div>
        <w:div w:id="1642735866">
          <w:marLeft w:val="0"/>
          <w:marRight w:val="0"/>
          <w:marTop w:val="0"/>
          <w:marBottom w:val="0"/>
          <w:divBdr>
            <w:top w:val="none" w:sz="0" w:space="0" w:color="auto"/>
            <w:left w:val="none" w:sz="0" w:space="0" w:color="auto"/>
            <w:bottom w:val="none" w:sz="0" w:space="0" w:color="auto"/>
            <w:right w:val="none" w:sz="0" w:space="0" w:color="auto"/>
          </w:divBdr>
        </w:div>
        <w:div w:id="1645885691">
          <w:marLeft w:val="0"/>
          <w:marRight w:val="0"/>
          <w:marTop w:val="0"/>
          <w:marBottom w:val="0"/>
          <w:divBdr>
            <w:top w:val="none" w:sz="0" w:space="0" w:color="auto"/>
            <w:left w:val="none" w:sz="0" w:space="0" w:color="auto"/>
            <w:bottom w:val="none" w:sz="0" w:space="0" w:color="auto"/>
            <w:right w:val="none" w:sz="0" w:space="0" w:color="auto"/>
          </w:divBdr>
        </w:div>
        <w:div w:id="1715691893">
          <w:marLeft w:val="0"/>
          <w:marRight w:val="0"/>
          <w:marTop w:val="0"/>
          <w:marBottom w:val="0"/>
          <w:divBdr>
            <w:top w:val="none" w:sz="0" w:space="0" w:color="auto"/>
            <w:left w:val="none" w:sz="0" w:space="0" w:color="auto"/>
            <w:bottom w:val="none" w:sz="0" w:space="0" w:color="auto"/>
            <w:right w:val="none" w:sz="0" w:space="0" w:color="auto"/>
          </w:divBdr>
        </w:div>
        <w:div w:id="1768772131">
          <w:marLeft w:val="0"/>
          <w:marRight w:val="0"/>
          <w:marTop w:val="0"/>
          <w:marBottom w:val="0"/>
          <w:divBdr>
            <w:top w:val="none" w:sz="0" w:space="0" w:color="auto"/>
            <w:left w:val="none" w:sz="0" w:space="0" w:color="auto"/>
            <w:bottom w:val="none" w:sz="0" w:space="0" w:color="auto"/>
            <w:right w:val="none" w:sz="0" w:space="0" w:color="auto"/>
          </w:divBdr>
        </w:div>
        <w:div w:id="1770470617">
          <w:marLeft w:val="0"/>
          <w:marRight w:val="0"/>
          <w:marTop w:val="0"/>
          <w:marBottom w:val="0"/>
          <w:divBdr>
            <w:top w:val="none" w:sz="0" w:space="0" w:color="auto"/>
            <w:left w:val="none" w:sz="0" w:space="0" w:color="auto"/>
            <w:bottom w:val="none" w:sz="0" w:space="0" w:color="auto"/>
            <w:right w:val="none" w:sz="0" w:space="0" w:color="auto"/>
          </w:divBdr>
        </w:div>
        <w:div w:id="1782870533">
          <w:marLeft w:val="0"/>
          <w:marRight w:val="0"/>
          <w:marTop w:val="0"/>
          <w:marBottom w:val="0"/>
          <w:divBdr>
            <w:top w:val="none" w:sz="0" w:space="0" w:color="auto"/>
            <w:left w:val="none" w:sz="0" w:space="0" w:color="auto"/>
            <w:bottom w:val="none" w:sz="0" w:space="0" w:color="auto"/>
            <w:right w:val="none" w:sz="0" w:space="0" w:color="auto"/>
          </w:divBdr>
        </w:div>
        <w:div w:id="1858612340">
          <w:marLeft w:val="0"/>
          <w:marRight w:val="0"/>
          <w:marTop w:val="0"/>
          <w:marBottom w:val="0"/>
          <w:divBdr>
            <w:top w:val="none" w:sz="0" w:space="0" w:color="auto"/>
            <w:left w:val="none" w:sz="0" w:space="0" w:color="auto"/>
            <w:bottom w:val="none" w:sz="0" w:space="0" w:color="auto"/>
            <w:right w:val="none" w:sz="0" w:space="0" w:color="auto"/>
          </w:divBdr>
        </w:div>
        <w:div w:id="1859925245">
          <w:marLeft w:val="0"/>
          <w:marRight w:val="0"/>
          <w:marTop w:val="0"/>
          <w:marBottom w:val="0"/>
          <w:divBdr>
            <w:top w:val="none" w:sz="0" w:space="0" w:color="auto"/>
            <w:left w:val="none" w:sz="0" w:space="0" w:color="auto"/>
            <w:bottom w:val="none" w:sz="0" w:space="0" w:color="auto"/>
            <w:right w:val="none" w:sz="0" w:space="0" w:color="auto"/>
          </w:divBdr>
        </w:div>
        <w:div w:id="1881239686">
          <w:marLeft w:val="0"/>
          <w:marRight w:val="0"/>
          <w:marTop w:val="0"/>
          <w:marBottom w:val="0"/>
          <w:divBdr>
            <w:top w:val="none" w:sz="0" w:space="0" w:color="auto"/>
            <w:left w:val="none" w:sz="0" w:space="0" w:color="auto"/>
            <w:bottom w:val="none" w:sz="0" w:space="0" w:color="auto"/>
            <w:right w:val="none" w:sz="0" w:space="0" w:color="auto"/>
          </w:divBdr>
        </w:div>
        <w:div w:id="1903714146">
          <w:marLeft w:val="0"/>
          <w:marRight w:val="0"/>
          <w:marTop w:val="0"/>
          <w:marBottom w:val="0"/>
          <w:divBdr>
            <w:top w:val="none" w:sz="0" w:space="0" w:color="auto"/>
            <w:left w:val="none" w:sz="0" w:space="0" w:color="auto"/>
            <w:bottom w:val="none" w:sz="0" w:space="0" w:color="auto"/>
            <w:right w:val="none" w:sz="0" w:space="0" w:color="auto"/>
          </w:divBdr>
        </w:div>
        <w:div w:id="1931423284">
          <w:marLeft w:val="0"/>
          <w:marRight w:val="0"/>
          <w:marTop w:val="0"/>
          <w:marBottom w:val="0"/>
          <w:divBdr>
            <w:top w:val="none" w:sz="0" w:space="0" w:color="auto"/>
            <w:left w:val="none" w:sz="0" w:space="0" w:color="auto"/>
            <w:bottom w:val="none" w:sz="0" w:space="0" w:color="auto"/>
            <w:right w:val="none" w:sz="0" w:space="0" w:color="auto"/>
          </w:divBdr>
        </w:div>
        <w:div w:id="1968583428">
          <w:marLeft w:val="0"/>
          <w:marRight w:val="0"/>
          <w:marTop w:val="0"/>
          <w:marBottom w:val="0"/>
          <w:divBdr>
            <w:top w:val="none" w:sz="0" w:space="0" w:color="auto"/>
            <w:left w:val="none" w:sz="0" w:space="0" w:color="auto"/>
            <w:bottom w:val="none" w:sz="0" w:space="0" w:color="auto"/>
            <w:right w:val="none" w:sz="0" w:space="0" w:color="auto"/>
          </w:divBdr>
        </w:div>
        <w:div w:id="2002196403">
          <w:marLeft w:val="0"/>
          <w:marRight w:val="0"/>
          <w:marTop w:val="0"/>
          <w:marBottom w:val="0"/>
          <w:divBdr>
            <w:top w:val="none" w:sz="0" w:space="0" w:color="auto"/>
            <w:left w:val="none" w:sz="0" w:space="0" w:color="auto"/>
            <w:bottom w:val="none" w:sz="0" w:space="0" w:color="auto"/>
            <w:right w:val="none" w:sz="0" w:space="0" w:color="auto"/>
          </w:divBdr>
        </w:div>
        <w:div w:id="2055153254">
          <w:marLeft w:val="0"/>
          <w:marRight w:val="0"/>
          <w:marTop w:val="0"/>
          <w:marBottom w:val="0"/>
          <w:divBdr>
            <w:top w:val="none" w:sz="0" w:space="0" w:color="auto"/>
            <w:left w:val="none" w:sz="0" w:space="0" w:color="auto"/>
            <w:bottom w:val="none" w:sz="0" w:space="0" w:color="auto"/>
            <w:right w:val="none" w:sz="0" w:space="0" w:color="auto"/>
          </w:divBdr>
        </w:div>
        <w:div w:id="2061662441">
          <w:marLeft w:val="0"/>
          <w:marRight w:val="0"/>
          <w:marTop w:val="0"/>
          <w:marBottom w:val="0"/>
          <w:divBdr>
            <w:top w:val="none" w:sz="0" w:space="0" w:color="auto"/>
            <w:left w:val="none" w:sz="0" w:space="0" w:color="auto"/>
            <w:bottom w:val="none" w:sz="0" w:space="0" w:color="auto"/>
            <w:right w:val="none" w:sz="0" w:space="0" w:color="auto"/>
          </w:divBdr>
        </w:div>
        <w:div w:id="2096508400">
          <w:marLeft w:val="0"/>
          <w:marRight w:val="0"/>
          <w:marTop w:val="0"/>
          <w:marBottom w:val="0"/>
          <w:divBdr>
            <w:top w:val="none" w:sz="0" w:space="0" w:color="auto"/>
            <w:left w:val="none" w:sz="0" w:space="0" w:color="auto"/>
            <w:bottom w:val="none" w:sz="0" w:space="0" w:color="auto"/>
            <w:right w:val="none" w:sz="0" w:space="0" w:color="auto"/>
          </w:divBdr>
        </w:div>
        <w:div w:id="2129396568">
          <w:marLeft w:val="0"/>
          <w:marRight w:val="0"/>
          <w:marTop w:val="0"/>
          <w:marBottom w:val="0"/>
          <w:divBdr>
            <w:top w:val="none" w:sz="0" w:space="0" w:color="auto"/>
            <w:left w:val="none" w:sz="0" w:space="0" w:color="auto"/>
            <w:bottom w:val="none" w:sz="0" w:space="0" w:color="auto"/>
            <w:right w:val="none" w:sz="0" w:space="0" w:color="auto"/>
          </w:divBdr>
        </w:div>
        <w:div w:id="2137941379">
          <w:marLeft w:val="0"/>
          <w:marRight w:val="0"/>
          <w:marTop w:val="0"/>
          <w:marBottom w:val="0"/>
          <w:divBdr>
            <w:top w:val="none" w:sz="0" w:space="0" w:color="auto"/>
            <w:left w:val="none" w:sz="0" w:space="0" w:color="auto"/>
            <w:bottom w:val="none" w:sz="0" w:space="0" w:color="auto"/>
            <w:right w:val="none" w:sz="0" w:space="0" w:color="auto"/>
          </w:divBdr>
        </w:div>
      </w:divsChild>
    </w:div>
    <w:div w:id="907348846">
      <w:bodyDiv w:val="1"/>
      <w:marLeft w:val="0"/>
      <w:marRight w:val="0"/>
      <w:marTop w:val="0"/>
      <w:marBottom w:val="0"/>
      <w:divBdr>
        <w:top w:val="none" w:sz="0" w:space="0" w:color="auto"/>
        <w:left w:val="none" w:sz="0" w:space="0" w:color="auto"/>
        <w:bottom w:val="none" w:sz="0" w:space="0" w:color="auto"/>
        <w:right w:val="none" w:sz="0" w:space="0" w:color="auto"/>
      </w:divBdr>
    </w:div>
    <w:div w:id="929460906">
      <w:bodyDiv w:val="1"/>
      <w:marLeft w:val="0"/>
      <w:marRight w:val="0"/>
      <w:marTop w:val="0"/>
      <w:marBottom w:val="0"/>
      <w:divBdr>
        <w:top w:val="none" w:sz="0" w:space="0" w:color="auto"/>
        <w:left w:val="none" w:sz="0" w:space="0" w:color="auto"/>
        <w:bottom w:val="none" w:sz="0" w:space="0" w:color="auto"/>
        <w:right w:val="none" w:sz="0" w:space="0" w:color="auto"/>
      </w:divBdr>
    </w:div>
    <w:div w:id="970477279">
      <w:bodyDiv w:val="1"/>
      <w:marLeft w:val="0"/>
      <w:marRight w:val="0"/>
      <w:marTop w:val="0"/>
      <w:marBottom w:val="0"/>
      <w:divBdr>
        <w:top w:val="none" w:sz="0" w:space="0" w:color="auto"/>
        <w:left w:val="none" w:sz="0" w:space="0" w:color="auto"/>
        <w:bottom w:val="none" w:sz="0" w:space="0" w:color="auto"/>
        <w:right w:val="none" w:sz="0" w:space="0" w:color="auto"/>
      </w:divBdr>
    </w:div>
    <w:div w:id="1013216834">
      <w:bodyDiv w:val="1"/>
      <w:marLeft w:val="0"/>
      <w:marRight w:val="0"/>
      <w:marTop w:val="0"/>
      <w:marBottom w:val="0"/>
      <w:divBdr>
        <w:top w:val="none" w:sz="0" w:space="0" w:color="auto"/>
        <w:left w:val="none" w:sz="0" w:space="0" w:color="auto"/>
        <w:bottom w:val="none" w:sz="0" w:space="0" w:color="auto"/>
        <w:right w:val="none" w:sz="0" w:space="0" w:color="auto"/>
      </w:divBdr>
    </w:div>
    <w:div w:id="1016885846">
      <w:bodyDiv w:val="1"/>
      <w:marLeft w:val="0"/>
      <w:marRight w:val="0"/>
      <w:marTop w:val="0"/>
      <w:marBottom w:val="0"/>
      <w:divBdr>
        <w:top w:val="none" w:sz="0" w:space="0" w:color="auto"/>
        <w:left w:val="none" w:sz="0" w:space="0" w:color="auto"/>
        <w:bottom w:val="none" w:sz="0" w:space="0" w:color="auto"/>
        <w:right w:val="none" w:sz="0" w:space="0" w:color="auto"/>
      </w:divBdr>
    </w:div>
    <w:div w:id="1026322608">
      <w:bodyDiv w:val="1"/>
      <w:marLeft w:val="0"/>
      <w:marRight w:val="0"/>
      <w:marTop w:val="0"/>
      <w:marBottom w:val="0"/>
      <w:divBdr>
        <w:top w:val="none" w:sz="0" w:space="0" w:color="auto"/>
        <w:left w:val="none" w:sz="0" w:space="0" w:color="auto"/>
        <w:bottom w:val="none" w:sz="0" w:space="0" w:color="auto"/>
        <w:right w:val="none" w:sz="0" w:space="0" w:color="auto"/>
      </w:divBdr>
    </w:div>
    <w:div w:id="1090933135">
      <w:bodyDiv w:val="1"/>
      <w:marLeft w:val="0"/>
      <w:marRight w:val="0"/>
      <w:marTop w:val="0"/>
      <w:marBottom w:val="0"/>
      <w:divBdr>
        <w:top w:val="none" w:sz="0" w:space="0" w:color="auto"/>
        <w:left w:val="none" w:sz="0" w:space="0" w:color="auto"/>
        <w:bottom w:val="none" w:sz="0" w:space="0" w:color="auto"/>
        <w:right w:val="none" w:sz="0" w:space="0" w:color="auto"/>
      </w:divBdr>
    </w:div>
    <w:div w:id="1092551681">
      <w:bodyDiv w:val="1"/>
      <w:marLeft w:val="0"/>
      <w:marRight w:val="0"/>
      <w:marTop w:val="0"/>
      <w:marBottom w:val="0"/>
      <w:divBdr>
        <w:top w:val="none" w:sz="0" w:space="0" w:color="auto"/>
        <w:left w:val="none" w:sz="0" w:space="0" w:color="auto"/>
        <w:bottom w:val="none" w:sz="0" w:space="0" w:color="auto"/>
        <w:right w:val="none" w:sz="0" w:space="0" w:color="auto"/>
      </w:divBdr>
    </w:div>
    <w:div w:id="1121144723">
      <w:bodyDiv w:val="1"/>
      <w:marLeft w:val="0"/>
      <w:marRight w:val="0"/>
      <w:marTop w:val="0"/>
      <w:marBottom w:val="0"/>
      <w:divBdr>
        <w:top w:val="none" w:sz="0" w:space="0" w:color="auto"/>
        <w:left w:val="none" w:sz="0" w:space="0" w:color="auto"/>
        <w:bottom w:val="none" w:sz="0" w:space="0" w:color="auto"/>
        <w:right w:val="none" w:sz="0" w:space="0" w:color="auto"/>
      </w:divBdr>
    </w:div>
    <w:div w:id="1144813433">
      <w:bodyDiv w:val="1"/>
      <w:marLeft w:val="0"/>
      <w:marRight w:val="0"/>
      <w:marTop w:val="0"/>
      <w:marBottom w:val="0"/>
      <w:divBdr>
        <w:top w:val="none" w:sz="0" w:space="0" w:color="auto"/>
        <w:left w:val="none" w:sz="0" w:space="0" w:color="auto"/>
        <w:bottom w:val="none" w:sz="0" w:space="0" w:color="auto"/>
        <w:right w:val="none" w:sz="0" w:space="0" w:color="auto"/>
      </w:divBdr>
    </w:div>
    <w:div w:id="1164123733">
      <w:bodyDiv w:val="1"/>
      <w:marLeft w:val="0"/>
      <w:marRight w:val="0"/>
      <w:marTop w:val="0"/>
      <w:marBottom w:val="0"/>
      <w:divBdr>
        <w:top w:val="none" w:sz="0" w:space="0" w:color="auto"/>
        <w:left w:val="none" w:sz="0" w:space="0" w:color="auto"/>
        <w:bottom w:val="none" w:sz="0" w:space="0" w:color="auto"/>
        <w:right w:val="none" w:sz="0" w:space="0" w:color="auto"/>
      </w:divBdr>
    </w:div>
    <w:div w:id="1166704369">
      <w:bodyDiv w:val="1"/>
      <w:marLeft w:val="0"/>
      <w:marRight w:val="0"/>
      <w:marTop w:val="0"/>
      <w:marBottom w:val="0"/>
      <w:divBdr>
        <w:top w:val="none" w:sz="0" w:space="0" w:color="auto"/>
        <w:left w:val="none" w:sz="0" w:space="0" w:color="auto"/>
        <w:bottom w:val="none" w:sz="0" w:space="0" w:color="auto"/>
        <w:right w:val="none" w:sz="0" w:space="0" w:color="auto"/>
      </w:divBdr>
    </w:div>
    <w:div w:id="1309942415">
      <w:bodyDiv w:val="1"/>
      <w:marLeft w:val="0"/>
      <w:marRight w:val="0"/>
      <w:marTop w:val="0"/>
      <w:marBottom w:val="0"/>
      <w:divBdr>
        <w:top w:val="none" w:sz="0" w:space="0" w:color="auto"/>
        <w:left w:val="none" w:sz="0" w:space="0" w:color="auto"/>
        <w:bottom w:val="none" w:sz="0" w:space="0" w:color="auto"/>
        <w:right w:val="none" w:sz="0" w:space="0" w:color="auto"/>
      </w:divBdr>
    </w:div>
    <w:div w:id="1312906927">
      <w:bodyDiv w:val="1"/>
      <w:marLeft w:val="0"/>
      <w:marRight w:val="0"/>
      <w:marTop w:val="0"/>
      <w:marBottom w:val="0"/>
      <w:divBdr>
        <w:top w:val="none" w:sz="0" w:space="0" w:color="auto"/>
        <w:left w:val="none" w:sz="0" w:space="0" w:color="auto"/>
        <w:bottom w:val="none" w:sz="0" w:space="0" w:color="auto"/>
        <w:right w:val="none" w:sz="0" w:space="0" w:color="auto"/>
      </w:divBdr>
      <w:divsChild>
        <w:div w:id="55591723">
          <w:marLeft w:val="0"/>
          <w:marRight w:val="0"/>
          <w:marTop w:val="0"/>
          <w:marBottom w:val="0"/>
          <w:divBdr>
            <w:top w:val="none" w:sz="0" w:space="0" w:color="auto"/>
            <w:left w:val="none" w:sz="0" w:space="0" w:color="auto"/>
            <w:bottom w:val="none" w:sz="0" w:space="0" w:color="auto"/>
            <w:right w:val="none" w:sz="0" w:space="0" w:color="auto"/>
          </w:divBdr>
        </w:div>
        <w:div w:id="113987474">
          <w:marLeft w:val="0"/>
          <w:marRight w:val="0"/>
          <w:marTop w:val="0"/>
          <w:marBottom w:val="0"/>
          <w:divBdr>
            <w:top w:val="none" w:sz="0" w:space="0" w:color="auto"/>
            <w:left w:val="none" w:sz="0" w:space="0" w:color="auto"/>
            <w:bottom w:val="none" w:sz="0" w:space="0" w:color="auto"/>
            <w:right w:val="none" w:sz="0" w:space="0" w:color="auto"/>
          </w:divBdr>
        </w:div>
        <w:div w:id="149828428">
          <w:marLeft w:val="0"/>
          <w:marRight w:val="0"/>
          <w:marTop w:val="0"/>
          <w:marBottom w:val="0"/>
          <w:divBdr>
            <w:top w:val="none" w:sz="0" w:space="0" w:color="auto"/>
            <w:left w:val="none" w:sz="0" w:space="0" w:color="auto"/>
            <w:bottom w:val="none" w:sz="0" w:space="0" w:color="auto"/>
            <w:right w:val="none" w:sz="0" w:space="0" w:color="auto"/>
          </w:divBdr>
        </w:div>
        <w:div w:id="176695107">
          <w:marLeft w:val="0"/>
          <w:marRight w:val="0"/>
          <w:marTop w:val="0"/>
          <w:marBottom w:val="0"/>
          <w:divBdr>
            <w:top w:val="none" w:sz="0" w:space="0" w:color="auto"/>
            <w:left w:val="none" w:sz="0" w:space="0" w:color="auto"/>
            <w:bottom w:val="none" w:sz="0" w:space="0" w:color="auto"/>
            <w:right w:val="none" w:sz="0" w:space="0" w:color="auto"/>
          </w:divBdr>
        </w:div>
        <w:div w:id="177274964">
          <w:marLeft w:val="0"/>
          <w:marRight w:val="0"/>
          <w:marTop w:val="0"/>
          <w:marBottom w:val="0"/>
          <w:divBdr>
            <w:top w:val="none" w:sz="0" w:space="0" w:color="auto"/>
            <w:left w:val="none" w:sz="0" w:space="0" w:color="auto"/>
            <w:bottom w:val="none" w:sz="0" w:space="0" w:color="auto"/>
            <w:right w:val="none" w:sz="0" w:space="0" w:color="auto"/>
          </w:divBdr>
        </w:div>
        <w:div w:id="221870074">
          <w:marLeft w:val="0"/>
          <w:marRight w:val="0"/>
          <w:marTop w:val="0"/>
          <w:marBottom w:val="0"/>
          <w:divBdr>
            <w:top w:val="none" w:sz="0" w:space="0" w:color="auto"/>
            <w:left w:val="none" w:sz="0" w:space="0" w:color="auto"/>
            <w:bottom w:val="none" w:sz="0" w:space="0" w:color="auto"/>
            <w:right w:val="none" w:sz="0" w:space="0" w:color="auto"/>
          </w:divBdr>
        </w:div>
        <w:div w:id="225576460">
          <w:marLeft w:val="0"/>
          <w:marRight w:val="0"/>
          <w:marTop w:val="0"/>
          <w:marBottom w:val="0"/>
          <w:divBdr>
            <w:top w:val="none" w:sz="0" w:space="0" w:color="auto"/>
            <w:left w:val="none" w:sz="0" w:space="0" w:color="auto"/>
            <w:bottom w:val="none" w:sz="0" w:space="0" w:color="auto"/>
            <w:right w:val="none" w:sz="0" w:space="0" w:color="auto"/>
          </w:divBdr>
        </w:div>
        <w:div w:id="268397796">
          <w:marLeft w:val="0"/>
          <w:marRight w:val="0"/>
          <w:marTop w:val="0"/>
          <w:marBottom w:val="0"/>
          <w:divBdr>
            <w:top w:val="none" w:sz="0" w:space="0" w:color="auto"/>
            <w:left w:val="none" w:sz="0" w:space="0" w:color="auto"/>
            <w:bottom w:val="none" w:sz="0" w:space="0" w:color="auto"/>
            <w:right w:val="none" w:sz="0" w:space="0" w:color="auto"/>
          </w:divBdr>
        </w:div>
        <w:div w:id="272368904">
          <w:marLeft w:val="0"/>
          <w:marRight w:val="0"/>
          <w:marTop w:val="0"/>
          <w:marBottom w:val="0"/>
          <w:divBdr>
            <w:top w:val="none" w:sz="0" w:space="0" w:color="auto"/>
            <w:left w:val="none" w:sz="0" w:space="0" w:color="auto"/>
            <w:bottom w:val="none" w:sz="0" w:space="0" w:color="auto"/>
            <w:right w:val="none" w:sz="0" w:space="0" w:color="auto"/>
          </w:divBdr>
        </w:div>
        <w:div w:id="290794001">
          <w:marLeft w:val="0"/>
          <w:marRight w:val="0"/>
          <w:marTop w:val="0"/>
          <w:marBottom w:val="0"/>
          <w:divBdr>
            <w:top w:val="none" w:sz="0" w:space="0" w:color="auto"/>
            <w:left w:val="none" w:sz="0" w:space="0" w:color="auto"/>
            <w:bottom w:val="none" w:sz="0" w:space="0" w:color="auto"/>
            <w:right w:val="none" w:sz="0" w:space="0" w:color="auto"/>
          </w:divBdr>
        </w:div>
        <w:div w:id="294484058">
          <w:marLeft w:val="0"/>
          <w:marRight w:val="0"/>
          <w:marTop w:val="0"/>
          <w:marBottom w:val="0"/>
          <w:divBdr>
            <w:top w:val="none" w:sz="0" w:space="0" w:color="auto"/>
            <w:left w:val="none" w:sz="0" w:space="0" w:color="auto"/>
            <w:bottom w:val="none" w:sz="0" w:space="0" w:color="auto"/>
            <w:right w:val="none" w:sz="0" w:space="0" w:color="auto"/>
          </w:divBdr>
        </w:div>
        <w:div w:id="309402517">
          <w:marLeft w:val="0"/>
          <w:marRight w:val="0"/>
          <w:marTop w:val="0"/>
          <w:marBottom w:val="0"/>
          <w:divBdr>
            <w:top w:val="none" w:sz="0" w:space="0" w:color="auto"/>
            <w:left w:val="none" w:sz="0" w:space="0" w:color="auto"/>
            <w:bottom w:val="none" w:sz="0" w:space="0" w:color="auto"/>
            <w:right w:val="none" w:sz="0" w:space="0" w:color="auto"/>
          </w:divBdr>
        </w:div>
        <w:div w:id="346252876">
          <w:marLeft w:val="0"/>
          <w:marRight w:val="0"/>
          <w:marTop w:val="0"/>
          <w:marBottom w:val="0"/>
          <w:divBdr>
            <w:top w:val="none" w:sz="0" w:space="0" w:color="auto"/>
            <w:left w:val="none" w:sz="0" w:space="0" w:color="auto"/>
            <w:bottom w:val="none" w:sz="0" w:space="0" w:color="auto"/>
            <w:right w:val="none" w:sz="0" w:space="0" w:color="auto"/>
          </w:divBdr>
        </w:div>
        <w:div w:id="351499538">
          <w:marLeft w:val="0"/>
          <w:marRight w:val="0"/>
          <w:marTop w:val="0"/>
          <w:marBottom w:val="0"/>
          <w:divBdr>
            <w:top w:val="none" w:sz="0" w:space="0" w:color="auto"/>
            <w:left w:val="none" w:sz="0" w:space="0" w:color="auto"/>
            <w:bottom w:val="none" w:sz="0" w:space="0" w:color="auto"/>
            <w:right w:val="none" w:sz="0" w:space="0" w:color="auto"/>
          </w:divBdr>
        </w:div>
        <w:div w:id="379473349">
          <w:marLeft w:val="0"/>
          <w:marRight w:val="0"/>
          <w:marTop w:val="0"/>
          <w:marBottom w:val="0"/>
          <w:divBdr>
            <w:top w:val="none" w:sz="0" w:space="0" w:color="auto"/>
            <w:left w:val="none" w:sz="0" w:space="0" w:color="auto"/>
            <w:bottom w:val="none" w:sz="0" w:space="0" w:color="auto"/>
            <w:right w:val="none" w:sz="0" w:space="0" w:color="auto"/>
          </w:divBdr>
        </w:div>
        <w:div w:id="429014265">
          <w:marLeft w:val="0"/>
          <w:marRight w:val="0"/>
          <w:marTop w:val="0"/>
          <w:marBottom w:val="0"/>
          <w:divBdr>
            <w:top w:val="none" w:sz="0" w:space="0" w:color="auto"/>
            <w:left w:val="none" w:sz="0" w:space="0" w:color="auto"/>
            <w:bottom w:val="none" w:sz="0" w:space="0" w:color="auto"/>
            <w:right w:val="none" w:sz="0" w:space="0" w:color="auto"/>
          </w:divBdr>
        </w:div>
        <w:div w:id="429620785">
          <w:marLeft w:val="0"/>
          <w:marRight w:val="0"/>
          <w:marTop w:val="0"/>
          <w:marBottom w:val="0"/>
          <w:divBdr>
            <w:top w:val="none" w:sz="0" w:space="0" w:color="auto"/>
            <w:left w:val="none" w:sz="0" w:space="0" w:color="auto"/>
            <w:bottom w:val="none" w:sz="0" w:space="0" w:color="auto"/>
            <w:right w:val="none" w:sz="0" w:space="0" w:color="auto"/>
          </w:divBdr>
        </w:div>
        <w:div w:id="430013020">
          <w:marLeft w:val="0"/>
          <w:marRight w:val="0"/>
          <w:marTop w:val="0"/>
          <w:marBottom w:val="0"/>
          <w:divBdr>
            <w:top w:val="none" w:sz="0" w:space="0" w:color="auto"/>
            <w:left w:val="none" w:sz="0" w:space="0" w:color="auto"/>
            <w:bottom w:val="none" w:sz="0" w:space="0" w:color="auto"/>
            <w:right w:val="none" w:sz="0" w:space="0" w:color="auto"/>
          </w:divBdr>
        </w:div>
        <w:div w:id="606078781">
          <w:marLeft w:val="0"/>
          <w:marRight w:val="0"/>
          <w:marTop w:val="0"/>
          <w:marBottom w:val="0"/>
          <w:divBdr>
            <w:top w:val="none" w:sz="0" w:space="0" w:color="auto"/>
            <w:left w:val="none" w:sz="0" w:space="0" w:color="auto"/>
            <w:bottom w:val="none" w:sz="0" w:space="0" w:color="auto"/>
            <w:right w:val="none" w:sz="0" w:space="0" w:color="auto"/>
          </w:divBdr>
        </w:div>
        <w:div w:id="612976661">
          <w:marLeft w:val="0"/>
          <w:marRight w:val="0"/>
          <w:marTop w:val="0"/>
          <w:marBottom w:val="0"/>
          <w:divBdr>
            <w:top w:val="none" w:sz="0" w:space="0" w:color="auto"/>
            <w:left w:val="none" w:sz="0" w:space="0" w:color="auto"/>
            <w:bottom w:val="none" w:sz="0" w:space="0" w:color="auto"/>
            <w:right w:val="none" w:sz="0" w:space="0" w:color="auto"/>
          </w:divBdr>
        </w:div>
        <w:div w:id="649948488">
          <w:marLeft w:val="0"/>
          <w:marRight w:val="0"/>
          <w:marTop w:val="0"/>
          <w:marBottom w:val="0"/>
          <w:divBdr>
            <w:top w:val="none" w:sz="0" w:space="0" w:color="auto"/>
            <w:left w:val="none" w:sz="0" w:space="0" w:color="auto"/>
            <w:bottom w:val="none" w:sz="0" w:space="0" w:color="auto"/>
            <w:right w:val="none" w:sz="0" w:space="0" w:color="auto"/>
          </w:divBdr>
        </w:div>
        <w:div w:id="671178806">
          <w:marLeft w:val="0"/>
          <w:marRight w:val="0"/>
          <w:marTop w:val="0"/>
          <w:marBottom w:val="0"/>
          <w:divBdr>
            <w:top w:val="none" w:sz="0" w:space="0" w:color="auto"/>
            <w:left w:val="none" w:sz="0" w:space="0" w:color="auto"/>
            <w:bottom w:val="none" w:sz="0" w:space="0" w:color="auto"/>
            <w:right w:val="none" w:sz="0" w:space="0" w:color="auto"/>
          </w:divBdr>
        </w:div>
        <w:div w:id="726538371">
          <w:marLeft w:val="0"/>
          <w:marRight w:val="0"/>
          <w:marTop w:val="0"/>
          <w:marBottom w:val="0"/>
          <w:divBdr>
            <w:top w:val="none" w:sz="0" w:space="0" w:color="auto"/>
            <w:left w:val="none" w:sz="0" w:space="0" w:color="auto"/>
            <w:bottom w:val="none" w:sz="0" w:space="0" w:color="auto"/>
            <w:right w:val="none" w:sz="0" w:space="0" w:color="auto"/>
          </w:divBdr>
        </w:div>
        <w:div w:id="739719196">
          <w:marLeft w:val="0"/>
          <w:marRight w:val="0"/>
          <w:marTop w:val="0"/>
          <w:marBottom w:val="0"/>
          <w:divBdr>
            <w:top w:val="none" w:sz="0" w:space="0" w:color="auto"/>
            <w:left w:val="none" w:sz="0" w:space="0" w:color="auto"/>
            <w:bottom w:val="none" w:sz="0" w:space="0" w:color="auto"/>
            <w:right w:val="none" w:sz="0" w:space="0" w:color="auto"/>
          </w:divBdr>
        </w:div>
        <w:div w:id="753284359">
          <w:marLeft w:val="0"/>
          <w:marRight w:val="0"/>
          <w:marTop w:val="0"/>
          <w:marBottom w:val="0"/>
          <w:divBdr>
            <w:top w:val="none" w:sz="0" w:space="0" w:color="auto"/>
            <w:left w:val="none" w:sz="0" w:space="0" w:color="auto"/>
            <w:bottom w:val="none" w:sz="0" w:space="0" w:color="auto"/>
            <w:right w:val="none" w:sz="0" w:space="0" w:color="auto"/>
          </w:divBdr>
        </w:div>
        <w:div w:id="777912585">
          <w:marLeft w:val="0"/>
          <w:marRight w:val="0"/>
          <w:marTop w:val="0"/>
          <w:marBottom w:val="0"/>
          <w:divBdr>
            <w:top w:val="none" w:sz="0" w:space="0" w:color="auto"/>
            <w:left w:val="none" w:sz="0" w:space="0" w:color="auto"/>
            <w:bottom w:val="none" w:sz="0" w:space="0" w:color="auto"/>
            <w:right w:val="none" w:sz="0" w:space="0" w:color="auto"/>
          </w:divBdr>
        </w:div>
        <w:div w:id="821233149">
          <w:marLeft w:val="0"/>
          <w:marRight w:val="0"/>
          <w:marTop w:val="0"/>
          <w:marBottom w:val="0"/>
          <w:divBdr>
            <w:top w:val="none" w:sz="0" w:space="0" w:color="auto"/>
            <w:left w:val="none" w:sz="0" w:space="0" w:color="auto"/>
            <w:bottom w:val="none" w:sz="0" w:space="0" w:color="auto"/>
            <w:right w:val="none" w:sz="0" w:space="0" w:color="auto"/>
          </w:divBdr>
        </w:div>
        <w:div w:id="823857204">
          <w:marLeft w:val="0"/>
          <w:marRight w:val="0"/>
          <w:marTop w:val="0"/>
          <w:marBottom w:val="0"/>
          <w:divBdr>
            <w:top w:val="none" w:sz="0" w:space="0" w:color="auto"/>
            <w:left w:val="none" w:sz="0" w:space="0" w:color="auto"/>
            <w:bottom w:val="none" w:sz="0" w:space="0" w:color="auto"/>
            <w:right w:val="none" w:sz="0" w:space="0" w:color="auto"/>
          </w:divBdr>
        </w:div>
        <w:div w:id="916523846">
          <w:marLeft w:val="0"/>
          <w:marRight w:val="0"/>
          <w:marTop w:val="0"/>
          <w:marBottom w:val="0"/>
          <w:divBdr>
            <w:top w:val="none" w:sz="0" w:space="0" w:color="auto"/>
            <w:left w:val="none" w:sz="0" w:space="0" w:color="auto"/>
            <w:bottom w:val="none" w:sz="0" w:space="0" w:color="auto"/>
            <w:right w:val="none" w:sz="0" w:space="0" w:color="auto"/>
          </w:divBdr>
        </w:div>
        <w:div w:id="926502927">
          <w:marLeft w:val="0"/>
          <w:marRight w:val="0"/>
          <w:marTop w:val="0"/>
          <w:marBottom w:val="0"/>
          <w:divBdr>
            <w:top w:val="none" w:sz="0" w:space="0" w:color="auto"/>
            <w:left w:val="none" w:sz="0" w:space="0" w:color="auto"/>
            <w:bottom w:val="none" w:sz="0" w:space="0" w:color="auto"/>
            <w:right w:val="none" w:sz="0" w:space="0" w:color="auto"/>
          </w:divBdr>
        </w:div>
        <w:div w:id="957295309">
          <w:marLeft w:val="0"/>
          <w:marRight w:val="0"/>
          <w:marTop w:val="0"/>
          <w:marBottom w:val="0"/>
          <w:divBdr>
            <w:top w:val="none" w:sz="0" w:space="0" w:color="auto"/>
            <w:left w:val="none" w:sz="0" w:space="0" w:color="auto"/>
            <w:bottom w:val="none" w:sz="0" w:space="0" w:color="auto"/>
            <w:right w:val="none" w:sz="0" w:space="0" w:color="auto"/>
          </w:divBdr>
        </w:div>
        <w:div w:id="968316690">
          <w:marLeft w:val="0"/>
          <w:marRight w:val="0"/>
          <w:marTop w:val="0"/>
          <w:marBottom w:val="0"/>
          <w:divBdr>
            <w:top w:val="none" w:sz="0" w:space="0" w:color="auto"/>
            <w:left w:val="none" w:sz="0" w:space="0" w:color="auto"/>
            <w:bottom w:val="none" w:sz="0" w:space="0" w:color="auto"/>
            <w:right w:val="none" w:sz="0" w:space="0" w:color="auto"/>
          </w:divBdr>
        </w:div>
        <w:div w:id="996809241">
          <w:marLeft w:val="0"/>
          <w:marRight w:val="0"/>
          <w:marTop w:val="0"/>
          <w:marBottom w:val="0"/>
          <w:divBdr>
            <w:top w:val="none" w:sz="0" w:space="0" w:color="auto"/>
            <w:left w:val="none" w:sz="0" w:space="0" w:color="auto"/>
            <w:bottom w:val="none" w:sz="0" w:space="0" w:color="auto"/>
            <w:right w:val="none" w:sz="0" w:space="0" w:color="auto"/>
          </w:divBdr>
        </w:div>
        <w:div w:id="998923444">
          <w:marLeft w:val="0"/>
          <w:marRight w:val="0"/>
          <w:marTop w:val="0"/>
          <w:marBottom w:val="0"/>
          <w:divBdr>
            <w:top w:val="none" w:sz="0" w:space="0" w:color="auto"/>
            <w:left w:val="none" w:sz="0" w:space="0" w:color="auto"/>
            <w:bottom w:val="none" w:sz="0" w:space="0" w:color="auto"/>
            <w:right w:val="none" w:sz="0" w:space="0" w:color="auto"/>
          </w:divBdr>
        </w:div>
        <w:div w:id="1031998725">
          <w:marLeft w:val="0"/>
          <w:marRight w:val="0"/>
          <w:marTop w:val="0"/>
          <w:marBottom w:val="0"/>
          <w:divBdr>
            <w:top w:val="none" w:sz="0" w:space="0" w:color="auto"/>
            <w:left w:val="none" w:sz="0" w:space="0" w:color="auto"/>
            <w:bottom w:val="none" w:sz="0" w:space="0" w:color="auto"/>
            <w:right w:val="none" w:sz="0" w:space="0" w:color="auto"/>
          </w:divBdr>
        </w:div>
        <w:div w:id="1049838967">
          <w:marLeft w:val="0"/>
          <w:marRight w:val="0"/>
          <w:marTop w:val="0"/>
          <w:marBottom w:val="0"/>
          <w:divBdr>
            <w:top w:val="none" w:sz="0" w:space="0" w:color="auto"/>
            <w:left w:val="none" w:sz="0" w:space="0" w:color="auto"/>
            <w:bottom w:val="none" w:sz="0" w:space="0" w:color="auto"/>
            <w:right w:val="none" w:sz="0" w:space="0" w:color="auto"/>
          </w:divBdr>
        </w:div>
        <w:div w:id="1076518053">
          <w:marLeft w:val="0"/>
          <w:marRight w:val="0"/>
          <w:marTop w:val="0"/>
          <w:marBottom w:val="0"/>
          <w:divBdr>
            <w:top w:val="none" w:sz="0" w:space="0" w:color="auto"/>
            <w:left w:val="none" w:sz="0" w:space="0" w:color="auto"/>
            <w:bottom w:val="none" w:sz="0" w:space="0" w:color="auto"/>
            <w:right w:val="none" w:sz="0" w:space="0" w:color="auto"/>
          </w:divBdr>
        </w:div>
        <w:div w:id="1103840517">
          <w:marLeft w:val="0"/>
          <w:marRight w:val="0"/>
          <w:marTop w:val="0"/>
          <w:marBottom w:val="0"/>
          <w:divBdr>
            <w:top w:val="none" w:sz="0" w:space="0" w:color="auto"/>
            <w:left w:val="none" w:sz="0" w:space="0" w:color="auto"/>
            <w:bottom w:val="none" w:sz="0" w:space="0" w:color="auto"/>
            <w:right w:val="none" w:sz="0" w:space="0" w:color="auto"/>
          </w:divBdr>
        </w:div>
        <w:div w:id="1104956272">
          <w:marLeft w:val="0"/>
          <w:marRight w:val="0"/>
          <w:marTop w:val="0"/>
          <w:marBottom w:val="0"/>
          <w:divBdr>
            <w:top w:val="none" w:sz="0" w:space="0" w:color="auto"/>
            <w:left w:val="none" w:sz="0" w:space="0" w:color="auto"/>
            <w:bottom w:val="none" w:sz="0" w:space="0" w:color="auto"/>
            <w:right w:val="none" w:sz="0" w:space="0" w:color="auto"/>
          </w:divBdr>
        </w:div>
        <w:div w:id="1145859255">
          <w:marLeft w:val="0"/>
          <w:marRight w:val="0"/>
          <w:marTop w:val="0"/>
          <w:marBottom w:val="0"/>
          <w:divBdr>
            <w:top w:val="none" w:sz="0" w:space="0" w:color="auto"/>
            <w:left w:val="none" w:sz="0" w:space="0" w:color="auto"/>
            <w:bottom w:val="none" w:sz="0" w:space="0" w:color="auto"/>
            <w:right w:val="none" w:sz="0" w:space="0" w:color="auto"/>
          </w:divBdr>
        </w:div>
        <w:div w:id="1150632406">
          <w:marLeft w:val="0"/>
          <w:marRight w:val="0"/>
          <w:marTop w:val="0"/>
          <w:marBottom w:val="0"/>
          <w:divBdr>
            <w:top w:val="none" w:sz="0" w:space="0" w:color="auto"/>
            <w:left w:val="none" w:sz="0" w:space="0" w:color="auto"/>
            <w:bottom w:val="none" w:sz="0" w:space="0" w:color="auto"/>
            <w:right w:val="none" w:sz="0" w:space="0" w:color="auto"/>
          </w:divBdr>
        </w:div>
        <w:div w:id="1169908418">
          <w:marLeft w:val="0"/>
          <w:marRight w:val="0"/>
          <w:marTop w:val="0"/>
          <w:marBottom w:val="0"/>
          <w:divBdr>
            <w:top w:val="none" w:sz="0" w:space="0" w:color="auto"/>
            <w:left w:val="none" w:sz="0" w:space="0" w:color="auto"/>
            <w:bottom w:val="none" w:sz="0" w:space="0" w:color="auto"/>
            <w:right w:val="none" w:sz="0" w:space="0" w:color="auto"/>
          </w:divBdr>
        </w:div>
        <w:div w:id="1341741749">
          <w:marLeft w:val="0"/>
          <w:marRight w:val="0"/>
          <w:marTop w:val="0"/>
          <w:marBottom w:val="0"/>
          <w:divBdr>
            <w:top w:val="none" w:sz="0" w:space="0" w:color="auto"/>
            <w:left w:val="none" w:sz="0" w:space="0" w:color="auto"/>
            <w:bottom w:val="none" w:sz="0" w:space="0" w:color="auto"/>
            <w:right w:val="none" w:sz="0" w:space="0" w:color="auto"/>
          </w:divBdr>
        </w:div>
        <w:div w:id="1364095349">
          <w:marLeft w:val="0"/>
          <w:marRight w:val="0"/>
          <w:marTop w:val="0"/>
          <w:marBottom w:val="0"/>
          <w:divBdr>
            <w:top w:val="none" w:sz="0" w:space="0" w:color="auto"/>
            <w:left w:val="none" w:sz="0" w:space="0" w:color="auto"/>
            <w:bottom w:val="none" w:sz="0" w:space="0" w:color="auto"/>
            <w:right w:val="none" w:sz="0" w:space="0" w:color="auto"/>
          </w:divBdr>
        </w:div>
        <w:div w:id="1376273994">
          <w:marLeft w:val="0"/>
          <w:marRight w:val="0"/>
          <w:marTop w:val="0"/>
          <w:marBottom w:val="0"/>
          <w:divBdr>
            <w:top w:val="none" w:sz="0" w:space="0" w:color="auto"/>
            <w:left w:val="none" w:sz="0" w:space="0" w:color="auto"/>
            <w:bottom w:val="none" w:sz="0" w:space="0" w:color="auto"/>
            <w:right w:val="none" w:sz="0" w:space="0" w:color="auto"/>
          </w:divBdr>
        </w:div>
        <w:div w:id="1383793485">
          <w:marLeft w:val="0"/>
          <w:marRight w:val="0"/>
          <w:marTop w:val="0"/>
          <w:marBottom w:val="0"/>
          <w:divBdr>
            <w:top w:val="none" w:sz="0" w:space="0" w:color="auto"/>
            <w:left w:val="none" w:sz="0" w:space="0" w:color="auto"/>
            <w:bottom w:val="none" w:sz="0" w:space="0" w:color="auto"/>
            <w:right w:val="none" w:sz="0" w:space="0" w:color="auto"/>
          </w:divBdr>
        </w:div>
        <w:div w:id="1440682096">
          <w:marLeft w:val="0"/>
          <w:marRight w:val="0"/>
          <w:marTop w:val="0"/>
          <w:marBottom w:val="0"/>
          <w:divBdr>
            <w:top w:val="none" w:sz="0" w:space="0" w:color="auto"/>
            <w:left w:val="none" w:sz="0" w:space="0" w:color="auto"/>
            <w:bottom w:val="none" w:sz="0" w:space="0" w:color="auto"/>
            <w:right w:val="none" w:sz="0" w:space="0" w:color="auto"/>
          </w:divBdr>
        </w:div>
        <w:div w:id="1466237935">
          <w:marLeft w:val="0"/>
          <w:marRight w:val="0"/>
          <w:marTop w:val="0"/>
          <w:marBottom w:val="0"/>
          <w:divBdr>
            <w:top w:val="none" w:sz="0" w:space="0" w:color="auto"/>
            <w:left w:val="none" w:sz="0" w:space="0" w:color="auto"/>
            <w:bottom w:val="none" w:sz="0" w:space="0" w:color="auto"/>
            <w:right w:val="none" w:sz="0" w:space="0" w:color="auto"/>
          </w:divBdr>
        </w:div>
        <w:div w:id="1469783379">
          <w:marLeft w:val="0"/>
          <w:marRight w:val="0"/>
          <w:marTop w:val="0"/>
          <w:marBottom w:val="0"/>
          <w:divBdr>
            <w:top w:val="none" w:sz="0" w:space="0" w:color="auto"/>
            <w:left w:val="none" w:sz="0" w:space="0" w:color="auto"/>
            <w:bottom w:val="none" w:sz="0" w:space="0" w:color="auto"/>
            <w:right w:val="none" w:sz="0" w:space="0" w:color="auto"/>
          </w:divBdr>
        </w:div>
        <w:div w:id="1525900231">
          <w:marLeft w:val="0"/>
          <w:marRight w:val="0"/>
          <w:marTop w:val="0"/>
          <w:marBottom w:val="0"/>
          <w:divBdr>
            <w:top w:val="none" w:sz="0" w:space="0" w:color="auto"/>
            <w:left w:val="none" w:sz="0" w:space="0" w:color="auto"/>
            <w:bottom w:val="none" w:sz="0" w:space="0" w:color="auto"/>
            <w:right w:val="none" w:sz="0" w:space="0" w:color="auto"/>
          </w:divBdr>
        </w:div>
        <w:div w:id="1584291030">
          <w:marLeft w:val="0"/>
          <w:marRight w:val="0"/>
          <w:marTop w:val="0"/>
          <w:marBottom w:val="0"/>
          <w:divBdr>
            <w:top w:val="none" w:sz="0" w:space="0" w:color="auto"/>
            <w:left w:val="none" w:sz="0" w:space="0" w:color="auto"/>
            <w:bottom w:val="none" w:sz="0" w:space="0" w:color="auto"/>
            <w:right w:val="none" w:sz="0" w:space="0" w:color="auto"/>
          </w:divBdr>
        </w:div>
        <w:div w:id="1596815929">
          <w:marLeft w:val="0"/>
          <w:marRight w:val="0"/>
          <w:marTop w:val="0"/>
          <w:marBottom w:val="0"/>
          <w:divBdr>
            <w:top w:val="none" w:sz="0" w:space="0" w:color="auto"/>
            <w:left w:val="none" w:sz="0" w:space="0" w:color="auto"/>
            <w:bottom w:val="none" w:sz="0" w:space="0" w:color="auto"/>
            <w:right w:val="none" w:sz="0" w:space="0" w:color="auto"/>
          </w:divBdr>
        </w:div>
        <w:div w:id="1627618755">
          <w:marLeft w:val="0"/>
          <w:marRight w:val="0"/>
          <w:marTop w:val="0"/>
          <w:marBottom w:val="0"/>
          <w:divBdr>
            <w:top w:val="none" w:sz="0" w:space="0" w:color="auto"/>
            <w:left w:val="none" w:sz="0" w:space="0" w:color="auto"/>
            <w:bottom w:val="none" w:sz="0" w:space="0" w:color="auto"/>
            <w:right w:val="none" w:sz="0" w:space="0" w:color="auto"/>
          </w:divBdr>
        </w:div>
        <w:div w:id="1648121988">
          <w:marLeft w:val="0"/>
          <w:marRight w:val="0"/>
          <w:marTop w:val="0"/>
          <w:marBottom w:val="0"/>
          <w:divBdr>
            <w:top w:val="none" w:sz="0" w:space="0" w:color="auto"/>
            <w:left w:val="none" w:sz="0" w:space="0" w:color="auto"/>
            <w:bottom w:val="none" w:sz="0" w:space="0" w:color="auto"/>
            <w:right w:val="none" w:sz="0" w:space="0" w:color="auto"/>
          </w:divBdr>
        </w:div>
        <w:div w:id="1657105045">
          <w:marLeft w:val="0"/>
          <w:marRight w:val="0"/>
          <w:marTop w:val="0"/>
          <w:marBottom w:val="0"/>
          <w:divBdr>
            <w:top w:val="none" w:sz="0" w:space="0" w:color="auto"/>
            <w:left w:val="none" w:sz="0" w:space="0" w:color="auto"/>
            <w:bottom w:val="none" w:sz="0" w:space="0" w:color="auto"/>
            <w:right w:val="none" w:sz="0" w:space="0" w:color="auto"/>
          </w:divBdr>
        </w:div>
        <w:div w:id="1673875082">
          <w:marLeft w:val="0"/>
          <w:marRight w:val="0"/>
          <w:marTop w:val="0"/>
          <w:marBottom w:val="0"/>
          <w:divBdr>
            <w:top w:val="none" w:sz="0" w:space="0" w:color="auto"/>
            <w:left w:val="none" w:sz="0" w:space="0" w:color="auto"/>
            <w:bottom w:val="none" w:sz="0" w:space="0" w:color="auto"/>
            <w:right w:val="none" w:sz="0" w:space="0" w:color="auto"/>
          </w:divBdr>
        </w:div>
        <w:div w:id="1744067262">
          <w:marLeft w:val="0"/>
          <w:marRight w:val="0"/>
          <w:marTop w:val="0"/>
          <w:marBottom w:val="0"/>
          <w:divBdr>
            <w:top w:val="none" w:sz="0" w:space="0" w:color="auto"/>
            <w:left w:val="none" w:sz="0" w:space="0" w:color="auto"/>
            <w:bottom w:val="none" w:sz="0" w:space="0" w:color="auto"/>
            <w:right w:val="none" w:sz="0" w:space="0" w:color="auto"/>
          </w:divBdr>
        </w:div>
        <w:div w:id="1747453575">
          <w:marLeft w:val="0"/>
          <w:marRight w:val="0"/>
          <w:marTop w:val="0"/>
          <w:marBottom w:val="0"/>
          <w:divBdr>
            <w:top w:val="none" w:sz="0" w:space="0" w:color="auto"/>
            <w:left w:val="none" w:sz="0" w:space="0" w:color="auto"/>
            <w:bottom w:val="none" w:sz="0" w:space="0" w:color="auto"/>
            <w:right w:val="none" w:sz="0" w:space="0" w:color="auto"/>
          </w:divBdr>
        </w:div>
        <w:div w:id="1780291657">
          <w:marLeft w:val="0"/>
          <w:marRight w:val="0"/>
          <w:marTop w:val="0"/>
          <w:marBottom w:val="0"/>
          <w:divBdr>
            <w:top w:val="none" w:sz="0" w:space="0" w:color="auto"/>
            <w:left w:val="none" w:sz="0" w:space="0" w:color="auto"/>
            <w:bottom w:val="none" w:sz="0" w:space="0" w:color="auto"/>
            <w:right w:val="none" w:sz="0" w:space="0" w:color="auto"/>
          </w:divBdr>
        </w:div>
        <w:div w:id="1803618473">
          <w:marLeft w:val="0"/>
          <w:marRight w:val="0"/>
          <w:marTop w:val="0"/>
          <w:marBottom w:val="0"/>
          <w:divBdr>
            <w:top w:val="none" w:sz="0" w:space="0" w:color="auto"/>
            <w:left w:val="none" w:sz="0" w:space="0" w:color="auto"/>
            <w:bottom w:val="none" w:sz="0" w:space="0" w:color="auto"/>
            <w:right w:val="none" w:sz="0" w:space="0" w:color="auto"/>
          </w:divBdr>
        </w:div>
        <w:div w:id="1835685023">
          <w:marLeft w:val="0"/>
          <w:marRight w:val="0"/>
          <w:marTop w:val="0"/>
          <w:marBottom w:val="0"/>
          <w:divBdr>
            <w:top w:val="none" w:sz="0" w:space="0" w:color="auto"/>
            <w:left w:val="none" w:sz="0" w:space="0" w:color="auto"/>
            <w:bottom w:val="none" w:sz="0" w:space="0" w:color="auto"/>
            <w:right w:val="none" w:sz="0" w:space="0" w:color="auto"/>
          </w:divBdr>
        </w:div>
        <w:div w:id="1847669030">
          <w:marLeft w:val="0"/>
          <w:marRight w:val="0"/>
          <w:marTop w:val="0"/>
          <w:marBottom w:val="0"/>
          <w:divBdr>
            <w:top w:val="none" w:sz="0" w:space="0" w:color="auto"/>
            <w:left w:val="none" w:sz="0" w:space="0" w:color="auto"/>
            <w:bottom w:val="none" w:sz="0" w:space="0" w:color="auto"/>
            <w:right w:val="none" w:sz="0" w:space="0" w:color="auto"/>
          </w:divBdr>
        </w:div>
        <w:div w:id="1901866978">
          <w:marLeft w:val="0"/>
          <w:marRight w:val="0"/>
          <w:marTop w:val="0"/>
          <w:marBottom w:val="0"/>
          <w:divBdr>
            <w:top w:val="none" w:sz="0" w:space="0" w:color="auto"/>
            <w:left w:val="none" w:sz="0" w:space="0" w:color="auto"/>
            <w:bottom w:val="none" w:sz="0" w:space="0" w:color="auto"/>
            <w:right w:val="none" w:sz="0" w:space="0" w:color="auto"/>
          </w:divBdr>
        </w:div>
        <w:div w:id="1919944737">
          <w:marLeft w:val="0"/>
          <w:marRight w:val="0"/>
          <w:marTop w:val="0"/>
          <w:marBottom w:val="0"/>
          <w:divBdr>
            <w:top w:val="none" w:sz="0" w:space="0" w:color="auto"/>
            <w:left w:val="none" w:sz="0" w:space="0" w:color="auto"/>
            <w:bottom w:val="none" w:sz="0" w:space="0" w:color="auto"/>
            <w:right w:val="none" w:sz="0" w:space="0" w:color="auto"/>
          </w:divBdr>
        </w:div>
        <w:div w:id="1940091820">
          <w:marLeft w:val="0"/>
          <w:marRight w:val="0"/>
          <w:marTop w:val="0"/>
          <w:marBottom w:val="0"/>
          <w:divBdr>
            <w:top w:val="none" w:sz="0" w:space="0" w:color="auto"/>
            <w:left w:val="none" w:sz="0" w:space="0" w:color="auto"/>
            <w:bottom w:val="none" w:sz="0" w:space="0" w:color="auto"/>
            <w:right w:val="none" w:sz="0" w:space="0" w:color="auto"/>
          </w:divBdr>
        </w:div>
        <w:div w:id="2009598733">
          <w:marLeft w:val="0"/>
          <w:marRight w:val="0"/>
          <w:marTop w:val="0"/>
          <w:marBottom w:val="0"/>
          <w:divBdr>
            <w:top w:val="none" w:sz="0" w:space="0" w:color="auto"/>
            <w:left w:val="none" w:sz="0" w:space="0" w:color="auto"/>
            <w:bottom w:val="none" w:sz="0" w:space="0" w:color="auto"/>
            <w:right w:val="none" w:sz="0" w:space="0" w:color="auto"/>
          </w:divBdr>
        </w:div>
        <w:div w:id="2010592737">
          <w:marLeft w:val="0"/>
          <w:marRight w:val="0"/>
          <w:marTop w:val="0"/>
          <w:marBottom w:val="0"/>
          <w:divBdr>
            <w:top w:val="none" w:sz="0" w:space="0" w:color="auto"/>
            <w:left w:val="none" w:sz="0" w:space="0" w:color="auto"/>
            <w:bottom w:val="none" w:sz="0" w:space="0" w:color="auto"/>
            <w:right w:val="none" w:sz="0" w:space="0" w:color="auto"/>
          </w:divBdr>
        </w:div>
        <w:div w:id="2062317559">
          <w:marLeft w:val="0"/>
          <w:marRight w:val="0"/>
          <w:marTop w:val="0"/>
          <w:marBottom w:val="0"/>
          <w:divBdr>
            <w:top w:val="none" w:sz="0" w:space="0" w:color="auto"/>
            <w:left w:val="none" w:sz="0" w:space="0" w:color="auto"/>
            <w:bottom w:val="none" w:sz="0" w:space="0" w:color="auto"/>
            <w:right w:val="none" w:sz="0" w:space="0" w:color="auto"/>
          </w:divBdr>
        </w:div>
        <w:div w:id="2066755621">
          <w:marLeft w:val="0"/>
          <w:marRight w:val="0"/>
          <w:marTop w:val="0"/>
          <w:marBottom w:val="0"/>
          <w:divBdr>
            <w:top w:val="none" w:sz="0" w:space="0" w:color="auto"/>
            <w:left w:val="none" w:sz="0" w:space="0" w:color="auto"/>
            <w:bottom w:val="none" w:sz="0" w:space="0" w:color="auto"/>
            <w:right w:val="none" w:sz="0" w:space="0" w:color="auto"/>
          </w:divBdr>
        </w:div>
        <w:div w:id="2097676755">
          <w:marLeft w:val="0"/>
          <w:marRight w:val="0"/>
          <w:marTop w:val="0"/>
          <w:marBottom w:val="0"/>
          <w:divBdr>
            <w:top w:val="none" w:sz="0" w:space="0" w:color="auto"/>
            <w:left w:val="none" w:sz="0" w:space="0" w:color="auto"/>
            <w:bottom w:val="none" w:sz="0" w:space="0" w:color="auto"/>
            <w:right w:val="none" w:sz="0" w:space="0" w:color="auto"/>
          </w:divBdr>
        </w:div>
        <w:div w:id="2144811061">
          <w:marLeft w:val="0"/>
          <w:marRight w:val="0"/>
          <w:marTop w:val="0"/>
          <w:marBottom w:val="0"/>
          <w:divBdr>
            <w:top w:val="none" w:sz="0" w:space="0" w:color="auto"/>
            <w:left w:val="none" w:sz="0" w:space="0" w:color="auto"/>
            <w:bottom w:val="none" w:sz="0" w:space="0" w:color="auto"/>
            <w:right w:val="none" w:sz="0" w:space="0" w:color="auto"/>
          </w:divBdr>
        </w:div>
      </w:divsChild>
    </w:div>
    <w:div w:id="1400206141">
      <w:bodyDiv w:val="1"/>
      <w:marLeft w:val="0"/>
      <w:marRight w:val="0"/>
      <w:marTop w:val="0"/>
      <w:marBottom w:val="0"/>
      <w:divBdr>
        <w:top w:val="none" w:sz="0" w:space="0" w:color="auto"/>
        <w:left w:val="none" w:sz="0" w:space="0" w:color="auto"/>
        <w:bottom w:val="none" w:sz="0" w:space="0" w:color="auto"/>
        <w:right w:val="none" w:sz="0" w:space="0" w:color="auto"/>
      </w:divBdr>
    </w:div>
    <w:div w:id="1424572505">
      <w:bodyDiv w:val="1"/>
      <w:marLeft w:val="0"/>
      <w:marRight w:val="0"/>
      <w:marTop w:val="0"/>
      <w:marBottom w:val="0"/>
      <w:divBdr>
        <w:top w:val="none" w:sz="0" w:space="0" w:color="auto"/>
        <w:left w:val="none" w:sz="0" w:space="0" w:color="auto"/>
        <w:bottom w:val="none" w:sz="0" w:space="0" w:color="auto"/>
        <w:right w:val="none" w:sz="0" w:space="0" w:color="auto"/>
      </w:divBdr>
    </w:div>
    <w:div w:id="1480077627">
      <w:bodyDiv w:val="1"/>
      <w:marLeft w:val="0"/>
      <w:marRight w:val="0"/>
      <w:marTop w:val="0"/>
      <w:marBottom w:val="0"/>
      <w:divBdr>
        <w:top w:val="none" w:sz="0" w:space="0" w:color="auto"/>
        <w:left w:val="none" w:sz="0" w:space="0" w:color="auto"/>
        <w:bottom w:val="none" w:sz="0" w:space="0" w:color="auto"/>
        <w:right w:val="none" w:sz="0" w:space="0" w:color="auto"/>
      </w:divBdr>
    </w:div>
    <w:div w:id="1499037608">
      <w:bodyDiv w:val="1"/>
      <w:marLeft w:val="0"/>
      <w:marRight w:val="0"/>
      <w:marTop w:val="0"/>
      <w:marBottom w:val="0"/>
      <w:divBdr>
        <w:top w:val="none" w:sz="0" w:space="0" w:color="auto"/>
        <w:left w:val="none" w:sz="0" w:space="0" w:color="auto"/>
        <w:bottom w:val="none" w:sz="0" w:space="0" w:color="auto"/>
        <w:right w:val="none" w:sz="0" w:space="0" w:color="auto"/>
      </w:divBdr>
      <w:divsChild>
        <w:div w:id="47266789">
          <w:marLeft w:val="0"/>
          <w:marRight w:val="0"/>
          <w:marTop w:val="0"/>
          <w:marBottom w:val="0"/>
          <w:divBdr>
            <w:top w:val="none" w:sz="0" w:space="0" w:color="auto"/>
            <w:left w:val="none" w:sz="0" w:space="0" w:color="auto"/>
            <w:bottom w:val="none" w:sz="0" w:space="0" w:color="auto"/>
            <w:right w:val="none" w:sz="0" w:space="0" w:color="auto"/>
          </w:divBdr>
        </w:div>
        <w:div w:id="1637221770">
          <w:marLeft w:val="0"/>
          <w:marRight w:val="0"/>
          <w:marTop w:val="0"/>
          <w:marBottom w:val="0"/>
          <w:divBdr>
            <w:top w:val="none" w:sz="0" w:space="0" w:color="auto"/>
            <w:left w:val="none" w:sz="0" w:space="0" w:color="auto"/>
            <w:bottom w:val="none" w:sz="0" w:space="0" w:color="auto"/>
            <w:right w:val="none" w:sz="0" w:space="0" w:color="auto"/>
          </w:divBdr>
        </w:div>
      </w:divsChild>
    </w:div>
    <w:div w:id="1547915418">
      <w:bodyDiv w:val="1"/>
      <w:marLeft w:val="0"/>
      <w:marRight w:val="0"/>
      <w:marTop w:val="0"/>
      <w:marBottom w:val="0"/>
      <w:divBdr>
        <w:top w:val="none" w:sz="0" w:space="0" w:color="auto"/>
        <w:left w:val="none" w:sz="0" w:space="0" w:color="auto"/>
        <w:bottom w:val="none" w:sz="0" w:space="0" w:color="auto"/>
        <w:right w:val="none" w:sz="0" w:space="0" w:color="auto"/>
      </w:divBdr>
    </w:div>
    <w:div w:id="1611739023">
      <w:bodyDiv w:val="1"/>
      <w:marLeft w:val="0"/>
      <w:marRight w:val="0"/>
      <w:marTop w:val="0"/>
      <w:marBottom w:val="0"/>
      <w:divBdr>
        <w:top w:val="none" w:sz="0" w:space="0" w:color="auto"/>
        <w:left w:val="none" w:sz="0" w:space="0" w:color="auto"/>
        <w:bottom w:val="none" w:sz="0" w:space="0" w:color="auto"/>
        <w:right w:val="none" w:sz="0" w:space="0" w:color="auto"/>
      </w:divBdr>
    </w:div>
    <w:div w:id="1657878066">
      <w:bodyDiv w:val="1"/>
      <w:marLeft w:val="0"/>
      <w:marRight w:val="0"/>
      <w:marTop w:val="0"/>
      <w:marBottom w:val="0"/>
      <w:divBdr>
        <w:top w:val="none" w:sz="0" w:space="0" w:color="auto"/>
        <w:left w:val="none" w:sz="0" w:space="0" w:color="auto"/>
        <w:bottom w:val="none" w:sz="0" w:space="0" w:color="auto"/>
        <w:right w:val="none" w:sz="0" w:space="0" w:color="auto"/>
      </w:divBdr>
    </w:div>
    <w:div w:id="1695955709">
      <w:bodyDiv w:val="1"/>
      <w:marLeft w:val="0"/>
      <w:marRight w:val="0"/>
      <w:marTop w:val="0"/>
      <w:marBottom w:val="0"/>
      <w:divBdr>
        <w:top w:val="none" w:sz="0" w:space="0" w:color="auto"/>
        <w:left w:val="none" w:sz="0" w:space="0" w:color="auto"/>
        <w:bottom w:val="none" w:sz="0" w:space="0" w:color="auto"/>
        <w:right w:val="none" w:sz="0" w:space="0" w:color="auto"/>
      </w:divBdr>
    </w:div>
    <w:div w:id="1745032590">
      <w:bodyDiv w:val="1"/>
      <w:marLeft w:val="0"/>
      <w:marRight w:val="0"/>
      <w:marTop w:val="0"/>
      <w:marBottom w:val="0"/>
      <w:divBdr>
        <w:top w:val="none" w:sz="0" w:space="0" w:color="auto"/>
        <w:left w:val="none" w:sz="0" w:space="0" w:color="auto"/>
        <w:bottom w:val="none" w:sz="0" w:space="0" w:color="auto"/>
        <w:right w:val="none" w:sz="0" w:space="0" w:color="auto"/>
      </w:divBdr>
    </w:div>
    <w:div w:id="1758400243">
      <w:bodyDiv w:val="1"/>
      <w:marLeft w:val="0"/>
      <w:marRight w:val="0"/>
      <w:marTop w:val="0"/>
      <w:marBottom w:val="0"/>
      <w:divBdr>
        <w:top w:val="none" w:sz="0" w:space="0" w:color="auto"/>
        <w:left w:val="none" w:sz="0" w:space="0" w:color="auto"/>
        <w:bottom w:val="none" w:sz="0" w:space="0" w:color="auto"/>
        <w:right w:val="none" w:sz="0" w:space="0" w:color="auto"/>
      </w:divBdr>
    </w:div>
    <w:div w:id="1773546666">
      <w:bodyDiv w:val="1"/>
      <w:marLeft w:val="0"/>
      <w:marRight w:val="0"/>
      <w:marTop w:val="0"/>
      <w:marBottom w:val="0"/>
      <w:divBdr>
        <w:top w:val="none" w:sz="0" w:space="0" w:color="auto"/>
        <w:left w:val="none" w:sz="0" w:space="0" w:color="auto"/>
        <w:bottom w:val="none" w:sz="0" w:space="0" w:color="auto"/>
        <w:right w:val="none" w:sz="0" w:space="0" w:color="auto"/>
      </w:divBdr>
      <w:divsChild>
        <w:div w:id="1232232174">
          <w:marLeft w:val="0"/>
          <w:marRight w:val="0"/>
          <w:marTop w:val="0"/>
          <w:marBottom w:val="0"/>
          <w:divBdr>
            <w:top w:val="none" w:sz="0" w:space="0" w:color="auto"/>
            <w:left w:val="none" w:sz="0" w:space="0" w:color="auto"/>
            <w:bottom w:val="none" w:sz="0" w:space="0" w:color="auto"/>
            <w:right w:val="none" w:sz="0" w:space="0" w:color="auto"/>
          </w:divBdr>
        </w:div>
      </w:divsChild>
    </w:div>
    <w:div w:id="1779981996">
      <w:bodyDiv w:val="1"/>
      <w:marLeft w:val="0"/>
      <w:marRight w:val="0"/>
      <w:marTop w:val="0"/>
      <w:marBottom w:val="0"/>
      <w:divBdr>
        <w:top w:val="none" w:sz="0" w:space="0" w:color="auto"/>
        <w:left w:val="none" w:sz="0" w:space="0" w:color="auto"/>
        <w:bottom w:val="none" w:sz="0" w:space="0" w:color="auto"/>
        <w:right w:val="none" w:sz="0" w:space="0" w:color="auto"/>
      </w:divBdr>
      <w:divsChild>
        <w:div w:id="65274339">
          <w:marLeft w:val="0"/>
          <w:marRight w:val="0"/>
          <w:marTop w:val="0"/>
          <w:marBottom w:val="0"/>
          <w:divBdr>
            <w:top w:val="none" w:sz="0" w:space="0" w:color="auto"/>
            <w:left w:val="none" w:sz="0" w:space="0" w:color="auto"/>
            <w:bottom w:val="none" w:sz="0" w:space="0" w:color="auto"/>
            <w:right w:val="none" w:sz="0" w:space="0" w:color="auto"/>
          </w:divBdr>
        </w:div>
        <w:div w:id="93526307">
          <w:marLeft w:val="0"/>
          <w:marRight w:val="0"/>
          <w:marTop w:val="0"/>
          <w:marBottom w:val="0"/>
          <w:divBdr>
            <w:top w:val="none" w:sz="0" w:space="0" w:color="auto"/>
            <w:left w:val="none" w:sz="0" w:space="0" w:color="auto"/>
            <w:bottom w:val="none" w:sz="0" w:space="0" w:color="auto"/>
            <w:right w:val="none" w:sz="0" w:space="0" w:color="auto"/>
          </w:divBdr>
        </w:div>
        <w:div w:id="245116347">
          <w:marLeft w:val="0"/>
          <w:marRight w:val="0"/>
          <w:marTop w:val="0"/>
          <w:marBottom w:val="0"/>
          <w:divBdr>
            <w:top w:val="none" w:sz="0" w:space="0" w:color="auto"/>
            <w:left w:val="none" w:sz="0" w:space="0" w:color="auto"/>
            <w:bottom w:val="none" w:sz="0" w:space="0" w:color="auto"/>
            <w:right w:val="none" w:sz="0" w:space="0" w:color="auto"/>
          </w:divBdr>
        </w:div>
        <w:div w:id="305597898">
          <w:marLeft w:val="0"/>
          <w:marRight w:val="0"/>
          <w:marTop w:val="0"/>
          <w:marBottom w:val="0"/>
          <w:divBdr>
            <w:top w:val="none" w:sz="0" w:space="0" w:color="auto"/>
            <w:left w:val="none" w:sz="0" w:space="0" w:color="auto"/>
            <w:bottom w:val="none" w:sz="0" w:space="0" w:color="auto"/>
            <w:right w:val="none" w:sz="0" w:space="0" w:color="auto"/>
          </w:divBdr>
        </w:div>
        <w:div w:id="323319138">
          <w:marLeft w:val="0"/>
          <w:marRight w:val="0"/>
          <w:marTop w:val="0"/>
          <w:marBottom w:val="0"/>
          <w:divBdr>
            <w:top w:val="none" w:sz="0" w:space="0" w:color="auto"/>
            <w:left w:val="none" w:sz="0" w:space="0" w:color="auto"/>
            <w:bottom w:val="none" w:sz="0" w:space="0" w:color="auto"/>
            <w:right w:val="none" w:sz="0" w:space="0" w:color="auto"/>
          </w:divBdr>
        </w:div>
        <w:div w:id="335808009">
          <w:marLeft w:val="0"/>
          <w:marRight w:val="0"/>
          <w:marTop w:val="0"/>
          <w:marBottom w:val="0"/>
          <w:divBdr>
            <w:top w:val="none" w:sz="0" w:space="0" w:color="auto"/>
            <w:left w:val="none" w:sz="0" w:space="0" w:color="auto"/>
            <w:bottom w:val="none" w:sz="0" w:space="0" w:color="auto"/>
            <w:right w:val="none" w:sz="0" w:space="0" w:color="auto"/>
          </w:divBdr>
        </w:div>
        <w:div w:id="451480768">
          <w:marLeft w:val="0"/>
          <w:marRight w:val="0"/>
          <w:marTop w:val="0"/>
          <w:marBottom w:val="0"/>
          <w:divBdr>
            <w:top w:val="none" w:sz="0" w:space="0" w:color="auto"/>
            <w:left w:val="none" w:sz="0" w:space="0" w:color="auto"/>
            <w:bottom w:val="none" w:sz="0" w:space="0" w:color="auto"/>
            <w:right w:val="none" w:sz="0" w:space="0" w:color="auto"/>
          </w:divBdr>
        </w:div>
        <w:div w:id="844243163">
          <w:marLeft w:val="0"/>
          <w:marRight w:val="0"/>
          <w:marTop w:val="0"/>
          <w:marBottom w:val="0"/>
          <w:divBdr>
            <w:top w:val="none" w:sz="0" w:space="0" w:color="auto"/>
            <w:left w:val="none" w:sz="0" w:space="0" w:color="auto"/>
            <w:bottom w:val="none" w:sz="0" w:space="0" w:color="auto"/>
            <w:right w:val="none" w:sz="0" w:space="0" w:color="auto"/>
          </w:divBdr>
        </w:div>
        <w:div w:id="1488401842">
          <w:marLeft w:val="0"/>
          <w:marRight w:val="0"/>
          <w:marTop w:val="0"/>
          <w:marBottom w:val="0"/>
          <w:divBdr>
            <w:top w:val="none" w:sz="0" w:space="0" w:color="auto"/>
            <w:left w:val="none" w:sz="0" w:space="0" w:color="auto"/>
            <w:bottom w:val="none" w:sz="0" w:space="0" w:color="auto"/>
            <w:right w:val="none" w:sz="0" w:space="0" w:color="auto"/>
          </w:divBdr>
        </w:div>
        <w:div w:id="1494949226">
          <w:marLeft w:val="0"/>
          <w:marRight w:val="0"/>
          <w:marTop w:val="0"/>
          <w:marBottom w:val="0"/>
          <w:divBdr>
            <w:top w:val="none" w:sz="0" w:space="0" w:color="auto"/>
            <w:left w:val="none" w:sz="0" w:space="0" w:color="auto"/>
            <w:bottom w:val="none" w:sz="0" w:space="0" w:color="auto"/>
            <w:right w:val="none" w:sz="0" w:space="0" w:color="auto"/>
          </w:divBdr>
        </w:div>
        <w:div w:id="1602756499">
          <w:marLeft w:val="0"/>
          <w:marRight w:val="0"/>
          <w:marTop w:val="0"/>
          <w:marBottom w:val="0"/>
          <w:divBdr>
            <w:top w:val="none" w:sz="0" w:space="0" w:color="auto"/>
            <w:left w:val="none" w:sz="0" w:space="0" w:color="auto"/>
            <w:bottom w:val="none" w:sz="0" w:space="0" w:color="auto"/>
            <w:right w:val="none" w:sz="0" w:space="0" w:color="auto"/>
          </w:divBdr>
        </w:div>
        <w:div w:id="1612662148">
          <w:marLeft w:val="0"/>
          <w:marRight w:val="0"/>
          <w:marTop w:val="0"/>
          <w:marBottom w:val="0"/>
          <w:divBdr>
            <w:top w:val="none" w:sz="0" w:space="0" w:color="auto"/>
            <w:left w:val="none" w:sz="0" w:space="0" w:color="auto"/>
            <w:bottom w:val="none" w:sz="0" w:space="0" w:color="auto"/>
            <w:right w:val="none" w:sz="0" w:space="0" w:color="auto"/>
          </w:divBdr>
        </w:div>
        <w:div w:id="1640380017">
          <w:marLeft w:val="0"/>
          <w:marRight w:val="0"/>
          <w:marTop w:val="0"/>
          <w:marBottom w:val="0"/>
          <w:divBdr>
            <w:top w:val="none" w:sz="0" w:space="0" w:color="auto"/>
            <w:left w:val="none" w:sz="0" w:space="0" w:color="auto"/>
            <w:bottom w:val="none" w:sz="0" w:space="0" w:color="auto"/>
            <w:right w:val="none" w:sz="0" w:space="0" w:color="auto"/>
          </w:divBdr>
        </w:div>
        <w:div w:id="1789860101">
          <w:marLeft w:val="0"/>
          <w:marRight w:val="0"/>
          <w:marTop w:val="0"/>
          <w:marBottom w:val="0"/>
          <w:divBdr>
            <w:top w:val="none" w:sz="0" w:space="0" w:color="auto"/>
            <w:left w:val="none" w:sz="0" w:space="0" w:color="auto"/>
            <w:bottom w:val="none" w:sz="0" w:space="0" w:color="auto"/>
            <w:right w:val="none" w:sz="0" w:space="0" w:color="auto"/>
          </w:divBdr>
        </w:div>
        <w:div w:id="2071994297">
          <w:marLeft w:val="0"/>
          <w:marRight w:val="0"/>
          <w:marTop w:val="0"/>
          <w:marBottom w:val="0"/>
          <w:divBdr>
            <w:top w:val="none" w:sz="0" w:space="0" w:color="auto"/>
            <w:left w:val="none" w:sz="0" w:space="0" w:color="auto"/>
            <w:bottom w:val="none" w:sz="0" w:space="0" w:color="auto"/>
            <w:right w:val="none" w:sz="0" w:space="0" w:color="auto"/>
          </w:divBdr>
        </w:div>
      </w:divsChild>
    </w:div>
    <w:div w:id="1840654917">
      <w:bodyDiv w:val="1"/>
      <w:marLeft w:val="0"/>
      <w:marRight w:val="0"/>
      <w:marTop w:val="0"/>
      <w:marBottom w:val="0"/>
      <w:divBdr>
        <w:top w:val="none" w:sz="0" w:space="0" w:color="auto"/>
        <w:left w:val="none" w:sz="0" w:space="0" w:color="auto"/>
        <w:bottom w:val="none" w:sz="0" w:space="0" w:color="auto"/>
        <w:right w:val="none" w:sz="0" w:space="0" w:color="auto"/>
      </w:divBdr>
    </w:div>
    <w:div w:id="1867594536">
      <w:bodyDiv w:val="1"/>
      <w:marLeft w:val="0"/>
      <w:marRight w:val="0"/>
      <w:marTop w:val="0"/>
      <w:marBottom w:val="0"/>
      <w:divBdr>
        <w:top w:val="none" w:sz="0" w:space="0" w:color="auto"/>
        <w:left w:val="none" w:sz="0" w:space="0" w:color="auto"/>
        <w:bottom w:val="none" w:sz="0" w:space="0" w:color="auto"/>
        <w:right w:val="none" w:sz="0" w:space="0" w:color="auto"/>
      </w:divBdr>
    </w:div>
    <w:div w:id="1910797658">
      <w:bodyDiv w:val="1"/>
      <w:marLeft w:val="0"/>
      <w:marRight w:val="0"/>
      <w:marTop w:val="0"/>
      <w:marBottom w:val="0"/>
      <w:divBdr>
        <w:top w:val="none" w:sz="0" w:space="0" w:color="auto"/>
        <w:left w:val="none" w:sz="0" w:space="0" w:color="auto"/>
        <w:bottom w:val="none" w:sz="0" w:space="0" w:color="auto"/>
        <w:right w:val="none" w:sz="0" w:space="0" w:color="auto"/>
      </w:divBdr>
    </w:div>
    <w:div w:id="1915044930">
      <w:bodyDiv w:val="1"/>
      <w:marLeft w:val="0"/>
      <w:marRight w:val="0"/>
      <w:marTop w:val="0"/>
      <w:marBottom w:val="0"/>
      <w:divBdr>
        <w:top w:val="none" w:sz="0" w:space="0" w:color="auto"/>
        <w:left w:val="none" w:sz="0" w:space="0" w:color="auto"/>
        <w:bottom w:val="none" w:sz="0" w:space="0" w:color="auto"/>
        <w:right w:val="none" w:sz="0" w:space="0" w:color="auto"/>
      </w:divBdr>
    </w:div>
    <w:div w:id="1927568431">
      <w:bodyDiv w:val="1"/>
      <w:marLeft w:val="0"/>
      <w:marRight w:val="0"/>
      <w:marTop w:val="0"/>
      <w:marBottom w:val="0"/>
      <w:divBdr>
        <w:top w:val="none" w:sz="0" w:space="0" w:color="auto"/>
        <w:left w:val="none" w:sz="0" w:space="0" w:color="auto"/>
        <w:bottom w:val="none" w:sz="0" w:space="0" w:color="auto"/>
        <w:right w:val="none" w:sz="0" w:space="0" w:color="auto"/>
      </w:divBdr>
    </w:div>
    <w:div w:id="1954166610">
      <w:bodyDiv w:val="1"/>
      <w:marLeft w:val="0"/>
      <w:marRight w:val="0"/>
      <w:marTop w:val="0"/>
      <w:marBottom w:val="0"/>
      <w:divBdr>
        <w:top w:val="none" w:sz="0" w:space="0" w:color="auto"/>
        <w:left w:val="none" w:sz="0" w:space="0" w:color="auto"/>
        <w:bottom w:val="none" w:sz="0" w:space="0" w:color="auto"/>
        <w:right w:val="none" w:sz="0" w:space="0" w:color="auto"/>
      </w:divBdr>
    </w:div>
    <w:div w:id="2002466507">
      <w:bodyDiv w:val="1"/>
      <w:marLeft w:val="0"/>
      <w:marRight w:val="0"/>
      <w:marTop w:val="0"/>
      <w:marBottom w:val="0"/>
      <w:divBdr>
        <w:top w:val="none" w:sz="0" w:space="0" w:color="auto"/>
        <w:left w:val="none" w:sz="0" w:space="0" w:color="auto"/>
        <w:bottom w:val="none" w:sz="0" w:space="0" w:color="auto"/>
        <w:right w:val="none" w:sz="0" w:space="0" w:color="auto"/>
      </w:divBdr>
    </w:div>
    <w:div w:id="2020349444">
      <w:bodyDiv w:val="1"/>
      <w:marLeft w:val="0"/>
      <w:marRight w:val="0"/>
      <w:marTop w:val="0"/>
      <w:marBottom w:val="0"/>
      <w:divBdr>
        <w:top w:val="none" w:sz="0" w:space="0" w:color="auto"/>
        <w:left w:val="none" w:sz="0" w:space="0" w:color="auto"/>
        <w:bottom w:val="none" w:sz="0" w:space="0" w:color="auto"/>
        <w:right w:val="none" w:sz="0" w:space="0" w:color="auto"/>
      </w:divBdr>
    </w:div>
    <w:div w:id="211158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ranet.justice.gouv.fr/site/dsj/la-direction-10133/organigramme-10135/bureau-rhm4-97805.html" TargetMode="External"/><Relationship Id="rId13" Type="http://schemas.openxmlformats.org/officeDocument/2006/relationships/hyperlink" Target="mailto:alphonse.mabiala@epec.pari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1.sphinxonline.net/surveyserver/s/ENQUETES-JUSTICE/Diversite_Discriminations_Egalite_2021/questionnaire.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image" Target="media/image1.jpe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legifrance.gouv.fr/codes/article_lc/LEGIARTI000037703555" TargetMode="External"/><Relationship Id="rId14" Type="http://schemas.openxmlformats.org/officeDocument/2006/relationships/hyperlink" Target="mailto:dpo@epec.pari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F3D1A-BFF8-4109-A3FA-5956F58C3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46</Pages>
  <Words>17875</Words>
  <Characters>98317</Characters>
  <Application>Microsoft Office Word</Application>
  <DocSecurity>0</DocSecurity>
  <Lines>819</Lines>
  <Paragraphs>231</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115961</CharactersWithSpaces>
  <SharedDoc>false</SharedDoc>
  <HLinks>
    <vt:vector size="498" baseType="variant">
      <vt:variant>
        <vt:i4>4456448</vt:i4>
      </vt:variant>
      <vt:variant>
        <vt:i4>751</vt:i4>
      </vt:variant>
      <vt:variant>
        <vt:i4>0</vt:i4>
      </vt:variant>
      <vt:variant>
        <vt:i4>5</vt:i4>
      </vt:variant>
      <vt:variant>
        <vt:lpwstr>http://www.economie.gouv.fr/aife/facturation-electronique</vt:lpwstr>
      </vt:variant>
      <vt:variant>
        <vt:lpwstr/>
      </vt:variant>
      <vt:variant>
        <vt:i4>7012395</vt:i4>
      </vt:variant>
      <vt:variant>
        <vt:i4>748</vt:i4>
      </vt:variant>
      <vt:variant>
        <vt:i4>0</vt:i4>
      </vt:variant>
      <vt:variant>
        <vt:i4>5</vt:i4>
      </vt:variant>
      <vt:variant>
        <vt:lpwstr/>
      </vt:variant>
      <vt:variant>
        <vt:lpwstr>sdfootnote2sym</vt:lpwstr>
      </vt:variant>
      <vt:variant>
        <vt:i4>2687031</vt:i4>
      </vt:variant>
      <vt:variant>
        <vt:i4>745</vt:i4>
      </vt:variant>
      <vt:variant>
        <vt:i4>0</vt:i4>
      </vt:variant>
      <vt:variant>
        <vt:i4>5</vt:i4>
      </vt:variant>
      <vt:variant>
        <vt:lpwstr>https://chorus-pro.gouv.fr/</vt:lpwstr>
      </vt:variant>
      <vt:variant>
        <vt:lpwstr/>
      </vt:variant>
      <vt:variant>
        <vt:i4>1638455</vt:i4>
      </vt:variant>
      <vt:variant>
        <vt:i4>476</vt:i4>
      </vt:variant>
      <vt:variant>
        <vt:i4>0</vt:i4>
      </vt:variant>
      <vt:variant>
        <vt:i4>5</vt:i4>
      </vt:variant>
      <vt:variant>
        <vt:lpwstr/>
      </vt:variant>
      <vt:variant>
        <vt:lpwstr>_Toc78535104</vt:lpwstr>
      </vt:variant>
      <vt:variant>
        <vt:i4>1966135</vt:i4>
      </vt:variant>
      <vt:variant>
        <vt:i4>470</vt:i4>
      </vt:variant>
      <vt:variant>
        <vt:i4>0</vt:i4>
      </vt:variant>
      <vt:variant>
        <vt:i4>5</vt:i4>
      </vt:variant>
      <vt:variant>
        <vt:lpwstr/>
      </vt:variant>
      <vt:variant>
        <vt:lpwstr>_Toc78535103</vt:lpwstr>
      </vt:variant>
      <vt:variant>
        <vt:i4>2031671</vt:i4>
      </vt:variant>
      <vt:variant>
        <vt:i4>464</vt:i4>
      </vt:variant>
      <vt:variant>
        <vt:i4>0</vt:i4>
      </vt:variant>
      <vt:variant>
        <vt:i4>5</vt:i4>
      </vt:variant>
      <vt:variant>
        <vt:lpwstr/>
      </vt:variant>
      <vt:variant>
        <vt:lpwstr>_Toc78535102</vt:lpwstr>
      </vt:variant>
      <vt:variant>
        <vt:i4>1835063</vt:i4>
      </vt:variant>
      <vt:variant>
        <vt:i4>458</vt:i4>
      </vt:variant>
      <vt:variant>
        <vt:i4>0</vt:i4>
      </vt:variant>
      <vt:variant>
        <vt:i4>5</vt:i4>
      </vt:variant>
      <vt:variant>
        <vt:lpwstr/>
      </vt:variant>
      <vt:variant>
        <vt:lpwstr>_Toc78535101</vt:lpwstr>
      </vt:variant>
      <vt:variant>
        <vt:i4>1900599</vt:i4>
      </vt:variant>
      <vt:variant>
        <vt:i4>452</vt:i4>
      </vt:variant>
      <vt:variant>
        <vt:i4>0</vt:i4>
      </vt:variant>
      <vt:variant>
        <vt:i4>5</vt:i4>
      </vt:variant>
      <vt:variant>
        <vt:lpwstr/>
      </vt:variant>
      <vt:variant>
        <vt:lpwstr>_Toc78535100</vt:lpwstr>
      </vt:variant>
      <vt:variant>
        <vt:i4>1376318</vt:i4>
      </vt:variant>
      <vt:variant>
        <vt:i4>446</vt:i4>
      </vt:variant>
      <vt:variant>
        <vt:i4>0</vt:i4>
      </vt:variant>
      <vt:variant>
        <vt:i4>5</vt:i4>
      </vt:variant>
      <vt:variant>
        <vt:lpwstr/>
      </vt:variant>
      <vt:variant>
        <vt:lpwstr>_Toc78535099</vt:lpwstr>
      </vt:variant>
      <vt:variant>
        <vt:i4>1310782</vt:i4>
      </vt:variant>
      <vt:variant>
        <vt:i4>440</vt:i4>
      </vt:variant>
      <vt:variant>
        <vt:i4>0</vt:i4>
      </vt:variant>
      <vt:variant>
        <vt:i4>5</vt:i4>
      </vt:variant>
      <vt:variant>
        <vt:lpwstr/>
      </vt:variant>
      <vt:variant>
        <vt:lpwstr>_Toc78535098</vt:lpwstr>
      </vt:variant>
      <vt:variant>
        <vt:i4>1769534</vt:i4>
      </vt:variant>
      <vt:variant>
        <vt:i4>434</vt:i4>
      </vt:variant>
      <vt:variant>
        <vt:i4>0</vt:i4>
      </vt:variant>
      <vt:variant>
        <vt:i4>5</vt:i4>
      </vt:variant>
      <vt:variant>
        <vt:lpwstr/>
      </vt:variant>
      <vt:variant>
        <vt:lpwstr>_Toc78535097</vt:lpwstr>
      </vt:variant>
      <vt:variant>
        <vt:i4>1703998</vt:i4>
      </vt:variant>
      <vt:variant>
        <vt:i4>428</vt:i4>
      </vt:variant>
      <vt:variant>
        <vt:i4>0</vt:i4>
      </vt:variant>
      <vt:variant>
        <vt:i4>5</vt:i4>
      </vt:variant>
      <vt:variant>
        <vt:lpwstr/>
      </vt:variant>
      <vt:variant>
        <vt:lpwstr>_Toc78535096</vt:lpwstr>
      </vt:variant>
      <vt:variant>
        <vt:i4>1638462</vt:i4>
      </vt:variant>
      <vt:variant>
        <vt:i4>422</vt:i4>
      </vt:variant>
      <vt:variant>
        <vt:i4>0</vt:i4>
      </vt:variant>
      <vt:variant>
        <vt:i4>5</vt:i4>
      </vt:variant>
      <vt:variant>
        <vt:lpwstr/>
      </vt:variant>
      <vt:variant>
        <vt:lpwstr>_Toc78535095</vt:lpwstr>
      </vt:variant>
      <vt:variant>
        <vt:i4>1572926</vt:i4>
      </vt:variant>
      <vt:variant>
        <vt:i4>416</vt:i4>
      </vt:variant>
      <vt:variant>
        <vt:i4>0</vt:i4>
      </vt:variant>
      <vt:variant>
        <vt:i4>5</vt:i4>
      </vt:variant>
      <vt:variant>
        <vt:lpwstr/>
      </vt:variant>
      <vt:variant>
        <vt:lpwstr>_Toc78535094</vt:lpwstr>
      </vt:variant>
      <vt:variant>
        <vt:i4>2031678</vt:i4>
      </vt:variant>
      <vt:variant>
        <vt:i4>410</vt:i4>
      </vt:variant>
      <vt:variant>
        <vt:i4>0</vt:i4>
      </vt:variant>
      <vt:variant>
        <vt:i4>5</vt:i4>
      </vt:variant>
      <vt:variant>
        <vt:lpwstr/>
      </vt:variant>
      <vt:variant>
        <vt:lpwstr>_Toc78535093</vt:lpwstr>
      </vt:variant>
      <vt:variant>
        <vt:i4>1966142</vt:i4>
      </vt:variant>
      <vt:variant>
        <vt:i4>404</vt:i4>
      </vt:variant>
      <vt:variant>
        <vt:i4>0</vt:i4>
      </vt:variant>
      <vt:variant>
        <vt:i4>5</vt:i4>
      </vt:variant>
      <vt:variant>
        <vt:lpwstr/>
      </vt:variant>
      <vt:variant>
        <vt:lpwstr>_Toc78535092</vt:lpwstr>
      </vt:variant>
      <vt:variant>
        <vt:i4>1900606</vt:i4>
      </vt:variant>
      <vt:variant>
        <vt:i4>398</vt:i4>
      </vt:variant>
      <vt:variant>
        <vt:i4>0</vt:i4>
      </vt:variant>
      <vt:variant>
        <vt:i4>5</vt:i4>
      </vt:variant>
      <vt:variant>
        <vt:lpwstr/>
      </vt:variant>
      <vt:variant>
        <vt:lpwstr>_Toc78535091</vt:lpwstr>
      </vt:variant>
      <vt:variant>
        <vt:i4>1835070</vt:i4>
      </vt:variant>
      <vt:variant>
        <vt:i4>392</vt:i4>
      </vt:variant>
      <vt:variant>
        <vt:i4>0</vt:i4>
      </vt:variant>
      <vt:variant>
        <vt:i4>5</vt:i4>
      </vt:variant>
      <vt:variant>
        <vt:lpwstr/>
      </vt:variant>
      <vt:variant>
        <vt:lpwstr>_Toc78535090</vt:lpwstr>
      </vt:variant>
      <vt:variant>
        <vt:i4>1376319</vt:i4>
      </vt:variant>
      <vt:variant>
        <vt:i4>386</vt:i4>
      </vt:variant>
      <vt:variant>
        <vt:i4>0</vt:i4>
      </vt:variant>
      <vt:variant>
        <vt:i4>5</vt:i4>
      </vt:variant>
      <vt:variant>
        <vt:lpwstr/>
      </vt:variant>
      <vt:variant>
        <vt:lpwstr>_Toc78535089</vt:lpwstr>
      </vt:variant>
      <vt:variant>
        <vt:i4>1310783</vt:i4>
      </vt:variant>
      <vt:variant>
        <vt:i4>380</vt:i4>
      </vt:variant>
      <vt:variant>
        <vt:i4>0</vt:i4>
      </vt:variant>
      <vt:variant>
        <vt:i4>5</vt:i4>
      </vt:variant>
      <vt:variant>
        <vt:lpwstr/>
      </vt:variant>
      <vt:variant>
        <vt:lpwstr>_Toc78535088</vt:lpwstr>
      </vt:variant>
      <vt:variant>
        <vt:i4>1769535</vt:i4>
      </vt:variant>
      <vt:variant>
        <vt:i4>374</vt:i4>
      </vt:variant>
      <vt:variant>
        <vt:i4>0</vt:i4>
      </vt:variant>
      <vt:variant>
        <vt:i4>5</vt:i4>
      </vt:variant>
      <vt:variant>
        <vt:lpwstr/>
      </vt:variant>
      <vt:variant>
        <vt:lpwstr>_Toc78535087</vt:lpwstr>
      </vt:variant>
      <vt:variant>
        <vt:i4>1703999</vt:i4>
      </vt:variant>
      <vt:variant>
        <vt:i4>368</vt:i4>
      </vt:variant>
      <vt:variant>
        <vt:i4>0</vt:i4>
      </vt:variant>
      <vt:variant>
        <vt:i4>5</vt:i4>
      </vt:variant>
      <vt:variant>
        <vt:lpwstr/>
      </vt:variant>
      <vt:variant>
        <vt:lpwstr>_Toc78535086</vt:lpwstr>
      </vt:variant>
      <vt:variant>
        <vt:i4>1638463</vt:i4>
      </vt:variant>
      <vt:variant>
        <vt:i4>362</vt:i4>
      </vt:variant>
      <vt:variant>
        <vt:i4>0</vt:i4>
      </vt:variant>
      <vt:variant>
        <vt:i4>5</vt:i4>
      </vt:variant>
      <vt:variant>
        <vt:lpwstr/>
      </vt:variant>
      <vt:variant>
        <vt:lpwstr>_Toc78535085</vt:lpwstr>
      </vt:variant>
      <vt:variant>
        <vt:i4>1572927</vt:i4>
      </vt:variant>
      <vt:variant>
        <vt:i4>356</vt:i4>
      </vt:variant>
      <vt:variant>
        <vt:i4>0</vt:i4>
      </vt:variant>
      <vt:variant>
        <vt:i4>5</vt:i4>
      </vt:variant>
      <vt:variant>
        <vt:lpwstr/>
      </vt:variant>
      <vt:variant>
        <vt:lpwstr>_Toc78535084</vt:lpwstr>
      </vt:variant>
      <vt:variant>
        <vt:i4>2031679</vt:i4>
      </vt:variant>
      <vt:variant>
        <vt:i4>350</vt:i4>
      </vt:variant>
      <vt:variant>
        <vt:i4>0</vt:i4>
      </vt:variant>
      <vt:variant>
        <vt:i4>5</vt:i4>
      </vt:variant>
      <vt:variant>
        <vt:lpwstr/>
      </vt:variant>
      <vt:variant>
        <vt:lpwstr>_Toc78535083</vt:lpwstr>
      </vt:variant>
      <vt:variant>
        <vt:i4>1966143</vt:i4>
      </vt:variant>
      <vt:variant>
        <vt:i4>344</vt:i4>
      </vt:variant>
      <vt:variant>
        <vt:i4>0</vt:i4>
      </vt:variant>
      <vt:variant>
        <vt:i4>5</vt:i4>
      </vt:variant>
      <vt:variant>
        <vt:lpwstr/>
      </vt:variant>
      <vt:variant>
        <vt:lpwstr>_Toc78535082</vt:lpwstr>
      </vt:variant>
      <vt:variant>
        <vt:i4>1900607</vt:i4>
      </vt:variant>
      <vt:variant>
        <vt:i4>338</vt:i4>
      </vt:variant>
      <vt:variant>
        <vt:i4>0</vt:i4>
      </vt:variant>
      <vt:variant>
        <vt:i4>5</vt:i4>
      </vt:variant>
      <vt:variant>
        <vt:lpwstr/>
      </vt:variant>
      <vt:variant>
        <vt:lpwstr>_Toc78535081</vt:lpwstr>
      </vt:variant>
      <vt:variant>
        <vt:i4>1835071</vt:i4>
      </vt:variant>
      <vt:variant>
        <vt:i4>332</vt:i4>
      </vt:variant>
      <vt:variant>
        <vt:i4>0</vt:i4>
      </vt:variant>
      <vt:variant>
        <vt:i4>5</vt:i4>
      </vt:variant>
      <vt:variant>
        <vt:lpwstr/>
      </vt:variant>
      <vt:variant>
        <vt:lpwstr>_Toc78535080</vt:lpwstr>
      </vt:variant>
      <vt:variant>
        <vt:i4>1376304</vt:i4>
      </vt:variant>
      <vt:variant>
        <vt:i4>326</vt:i4>
      </vt:variant>
      <vt:variant>
        <vt:i4>0</vt:i4>
      </vt:variant>
      <vt:variant>
        <vt:i4>5</vt:i4>
      </vt:variant>
      <vt:variant>
        <vt:lpwstr/>
      </vt:variant>
      <vt:variant>
        <vt:lpwstr>_Toc78535079</vt:lpwstr>
      </vt:variant>
      <vt:variant>
        <vt:i4>1310768</vt:i4>
      </vt:variant>
      <vt:variant>
        <vt:i4>320</vt:i4>
      </vt:variant>
      <vt:variant>
        <vt:i4>0</vt:i4>
      </vt:variant>
      <vt:variant>
        <vt:i4>5</vt:i4>
      </vt:variant>
      <vt:variant>
        <vt:lpwstr/>
      </vt:variant>
      <vt:variant>
        <vt:lpwstr>_Toc78535078</vt:lpwstr>
      </vt:variant>
      <vt:variant>
        <vt:i4>1769520</vt:i4>
      </vt:variant>
      <vt:variant>
        <vt:i4>314</vt:i4>
      </vt:variant>
      <vt:variant>
        <vt:i4>0</vt:i4>
      </vt:variant>
      <vt:variant>
        <vt:i4>5</vt:i4>
      </vt:variant>
      <vt:variant>
        <vt:lpwstr/>
      </vt:variant>
      <vt:variant>
        <vt:lpwstr>_Toc78535077</vt:lpwstr>
      </vt:variant>
      <vt:variant>
        <vt:i4>1703984</vt:i4>
      </vt:variant>
      <vt:variant>
        <vt:i4>308</vt:i4>
      </vt:variant>
      <vt:variant>
        <vt:i4>0</vt:i4>
      </vt:variant>
      <vt:variant>
        <vt:i4>5</vt:i4>
      </vt:variant>
      <vt:variant>
        <vt:lpwstr/>
      </vt:variant>
      <vt:variant>
        <vt:lpwstr>_Toc78535076</vt:lpwstr>
      </vt:variant>
      <vt:variant>
        <vt:i4>1638448</vt:i4>
      </vt:variant>
      <vt:variant>
        <vt:i4>302</vt:i4>
      </vt:variant>
      <vt:variant>
        <vt:i4>0</vt:i4>
      </vt:variant>
      <vt:variant>
        <vt:i4>5</vt:i4>
      </vt:variant>
      <vt:variant>
        <vt:lpwstr/>
      </vt:variant>
      <vt:variant>
        <vt:lpwstr>_Toc78535075</vt:lpwstr>
      </vt:variant>
      <vt:variant>
        <vt:i4>1572912</vt:i4>
      </vt:variant>
      <vt:variant>
        <vt:i4>296</vt:i4>
      </vt:variant>
      <vt:variant>
        <vt:i4>0</vt:i4>
      </vt:variant>
      <vt:variant>
        <vt:i4>5</vt:i4>
      </vt:variant>
      <vt:variant>
        <vt:lpwstr/>
      </vt:variant>
      <vt:variant>
        <vt:lpwstr>_Toc78535074</vt:lpwstr>
      </vt:variant>
      <vt:variant>
        <vt:i4>2031664</vt:i4>
      </vt:variant>
      <vt:variant>
        <vt:i4>290</vt:i4>
      </vt:variant>
      <vt:variant>
        <vt:i4>0</vt:i4>
      </vt:variant>
      <vt:variant>
        <vt:i4>5</vt:i4>
      </vt:variant>
      <vt:variant>
        <vt:lpwstr/>
      </vt:variant>
      <vt:variant>
        <vt:lpwstr>_Toc78535073</vt:lpwstr>
      </vt:variant>
      <vt:variant>
        <vt:i4>1966128</vt:i4>
      </vt:variant>
      <vt:variant>
        <vt:i4>284</vt:i4>
      </vt:variant>
      <vt:variant>
        <vt:i4>0</vt:i4>
      </vt:variant>
      <vt:variant>
        <vt:i4>5</vt:i4>
      </vt:variant>
      <vt:variant>
        <vt:lpwstr/>
      </vt:variant>
      <vt:variant>
        <vt:lpwstr>_Toc78535072</vt:lpwstr>
      </vt:variant>
      <vt:variant>
        <vt:i4>1900592</vt:i4>
      </vt:variant>
      <vt:variant>
        <vt:i4>278</vt:i4>
      </vt:variant>
      <vt:variant>
        <vt:i4>0</vt:i4>
      </vt:variant>
      <vt:variant>
        <vt:i4>5</vt:i4>
      </vt:variant>
      <vt:variant>
        <vt:lpwstr/>
      </vt:variant>
      <vt:variant>
        <vt:lpwstr>_Toc78535071</vt:lpwstr>
      </vt:variant>
      <vt:variant>
        <vt:i4>1835056</vt:i4>
      </vt:variant>
      <vt:variant>
        <vt:i4>272</vt:i4>
      </vt:variant>
      <vt:variant>
        <vt:i4>0</vt:i4>
      </vt:variant>
      <vt:variant>
        <vt:i4>5</vt:i4>
      </vt:variant>
      <vt:variant>
        <vt:lpwstr/>
      </vt:variant>
      <vt:variant>
        <vt:lpwstr>_Toc78535070</vt:lpwstr>
      </vt:variant>
      <vt:variant>
        <vt:i4>1376305</vt:i4>
      </vt:variant>
      <vt:variant>
        <vt:i4>266</vt:i4>
      </vt:variant>
      <vt:variant>
        <vt:i4>0</vt:i4>
      </vt:variant>
      <vt:variant>
        <vt:i4>5</vt:i4>
      </vt:variant>
      <vt:variant>
        <vt:lpwstr/>
      </vt:variant>
      <vt:variant>
        <vt:lpwstr>_Toc78535069</vt:lpwstr>
      </vt:variant>
      <vt:variant>
        <vt:i4>1310769</vt:i4>
      </vt:variant>
      <vt:variant>
        <vt:i4>260</vt:i4>
      </vt:variant>
      <vt:variant>
        <vt:i4>0</vt:i4>
      </vt:variant>
      <vt:variant>
        <vt:i4>5</vt:i4>
      </vt:variant>
      <vt:variant>
        <vt:lpwstr/>
      </vt:variant>
      <vt:variant>
        <vt:lpwstr>_Toc78535068</vt:lpwstr>
      </vt:variant>
      <vt:variant>
        <vt:i4>1769521</vt:i4>
      </vt:variant>
      <vt:variant>
        <vt:i4>254</vt:i4>
      </vt:variant>
      <vt:variant>
        <vt:i4>0</vt:i4>
      </vt:variant>
      <vt:variant>
        <vt:i4>5</vt:i4>
      </vt:variant>
      <vt:variant>
        <vt:lpwstr/>
      </vt:variant>
      <vt:variant>
        <vt:lpwstr>_Toc78535067</vt:lpwstr>
      </vt:variant>
      <vt:variant>
        <vt:i4>1703985</vt:i4>
      </vt:variant>
      <vt:variant>
        <vt:i4>248</vt:i4>
      </vt:variant>
      <vt:variant>
        <vt:i4>0</vt:i4>
      </vt:variant>
      <vt:variant>
        <vt:i4>5</vt:i4>
      </vt:variant>
      <vt:variant>
        <vt:lpwstr/>
      </vt:variant>
      <vt:variant>
        <vt:lpwstr>_Toc78535066</vt:lpwstr>
      </vt:variant>
      <vt:variant>
        <vt:i4>1638449</vt:i4>
      </vt:variant>
      <vt:variant>
        <vt:i4>242</vt:i4>
      </vt:variant>
      <vt:variant>
        <vt:i4>0</vt:i4>
      </vt:variant>
      <vt:variant>
        <vt:i4>5</vt:i4>
      </vt:variant>
      <vt:variant>
        <vt:lpwstr/>
      </vt:variant>
      <vt:variant>
        <vt:lpwstr>_Toc78535065</vt:lpwstr>
      </vt:variant>
      <vt:variant>
        <vt:i4>1572913</vt:i4>
      </vt:variant>
      <vt:variant>
        <vt:i4>236</vt:i4>
      </vt:variant>
      <vt:variant>
        <vt:i4>0</vt:i4>
      </vt:variant>
      <vt:variant>
        <vt:i4>5</vt:i4>
      </vt:variant>
      <vt:variant>
        <vt:lpwstr/>
      </vt:variant>
      <vt:variant>
        <vt:lpwstr>_Toc78535064</vt:lpwstr>
      </vt:variant>
      <vt:variant>
        <vt:i4>2031665</vt:i4>
      </vt:variant>
      <vt:variant>
        <vt:i4>230</vt:i4>
      </vt:variant>
      <vt:variant>
        <vt:i4>0</vt:i4>
      </vt:variant>
      <vt:variant>
        <vt:i4>5</vt:i4>
      </vt:variant>
      <vt:variant>
        <vt:lpwstr/>
      </vt:variant>
      <vt:variant>
        <vt:lpwstr>_Toc78535063</vt:lpwstr>
      </vt:variant>
      <vt:variant>
        <vt:i4>1966129</vt:i4>
      </vt:variant>
      <vt:variant>
        <vt:i4>224</vt:i4>
      </vt:variant>
      <vt:variant>
        <vt:i4>0</vt:i4>
      </vt:variant>
      <vt:variant>
        <vt:i4>5</vt:i4>
      </vt:variant>
      <vt:variant>
        <vt:lpwstr/>
      </vt:variant>
      <vt:variant>
        <vt:lpwstr>_Toc78535062</vt:lpwstr>
      </vt:variant>
      <vt:variant>
        <vt:i4>1900593</vt:i4>
      </vt:variant>
      <vt:variant>
        <vt:i4>218</vt:i4>
      </vt:variant>
      <vt:variant>
        <vt:i4>0</vt:i4>
      </vt:variant>
      <vt:variant>
        <vt:i4>5</vt:i4>
      </vt:variant>
      <vt:variant>
        <vt:lpwstr/>
      </vt:variant>
      <vt:variant>
        <vt:lpwstr>_Toc78535061</vt:lpwstr>
      </vt:variant>
      <vt:variant>
        <vt:i4>1835057</vt:i4>
      </vt:variant>
      <vt:variant>
        <vt:i4>212</vt:i4>
      </vt:variant>
      <vt:variant>
        <vt:i4>0</vt:i4>
      </vt:variant>
      <vt:variant>
        <vt:i4>5</vt:i4>
      </vt:variant>
      <vt:variant>
        <vt:lpwstr/>
      </vt:variant>
      <vt:variant>
        <vt:lpwstr>_Toc78535060</vt:lpwstr>
      </vt:variant>
      <vt:variant>
        <vt:i4>1376306</vt:i4>
      </vt:variant>
      <vt:variant>
        <vt:i4>206</vt:i4>
      </vt:variant>
      <vt:variant>
        <vt:i4>0</vt:i4>
      </vt:variant>
      <vt:variant>
        <vt:i4>5</vt:i4>
      </vt:variant>
      <vt:variant>
        <vt:lpwstr/>
      </vt:variant>
      <vt:variant>
        <vt:lpwstr>_Toc78535059</vt:lpwstr>
      </vt:variant>
      <vt:variant>
        <vt:i4>1310770</vt:i4>
      </vt:variant>
      <vt:variant>
        <vt:i4>200</vt:i4>
      </vt:variant>
      <vt:variant>
        <vt:i4>0</vt:i4>
      </vt:variant>
      <vt:variant>
        <vt:i4>5</vt:i4>
      </vt:variant>
      <vt:variant>
        <vt:lpwstr/>
      </vt:variant>
      <vt:variant>
        <vt:lpwstr>_Toc78535058</vt:lpwstr>
      </vt:variant>
      <vt:variant>
        <vt:i4>1769522</vt:i4>
      </vt:variant>
      <vt:variant>
        <vt:i4>194</vt:i4>
      </vt:variant>
      <vt:variant>
        <vt:i4>0</vt:i4>
      </vt:variant>
      <vt:variant>
        <vt:i4>5</vt:i4>
      </vt:variant>
      <vt:variant>
        <vt:lpwstr/>
      </vt:variant>
      <vt:variant>
        <vt:lpwstr>_Toc78535057</vt:lpwstr>
      </vt:variant>
      <vt:variant>
        <vt:i4>1703986</vt:i4>
      </vt:variant>
      <vt:variant>
        <vt:i4>188</vt:i4>
      </vt:variant>
      <vt:variant>
        <vt:i4>0</vt:i4>
      </vt:variant>
      <vt:variant>
        <vt:i4>5</vt:i4>
      </vt:variant>
      <vt:variant>
        <vt:lpwstr/>
      </vt:variant>
      <vt:variant>
        <vt:lpwstr>_Toc78535056</vt:lpwstr>
      </vt:variant>
      <vt:variant>
        <vt:i4>1638450</vt:i4>
      </vt:variant>
      <vt:variant>
        <vt:i4>182</vt:i4>
      </vt:variant>
      <vt:variant>
        <vt:i4>0</vt:i4>
      </vt:variant>
      <vt:variant>
        <vt:i4>5</vt:i4>
      </vt:variant>
      <vt:variant>
        <vt:lpwstr/>
      </vt:variant>
      <vt:variant>
        <vt:lpwstr>_Toc78535055</vt:lpwstr>
      </vt:variant>
      <vt:variant>
        <vt:i4>1572914</vt:i4>
      </vt:variant>
      <vt:variant>
        <vt:i4>176</vt:i4>
      </vt:variant>
      <vt:variant>
        <vt:i4>0</vt:i4>
      </vt:variant>
      <vt:variant>
        <vt:i4>5</vt:i4>
      </vt:variant>
      <vt:variant>
        <vt:lpwstr/>
      </vt:variant>
      <vt:variant>
        <vt:lpwstr>_Toc78535054</vt:lpwstr>
      </vt:variant>
      <vt:variant>
        <vt:i4>2031666</vt:i4>
      </vt:variant>
      <vt:variant>
        <vt:i4>170</vt:i4>
      </vt:variant>
      <vt:variant>
        <vt:i4>0</vt:i4>
      </vt:variant>
      <vt:variant>
        <vt:i4>5</vt:i4>
      </vt:variant>
      <vt:variant>
        <vt:lpwstr/>
      </vt:variant>
      <vt:variant>
        <vt:lpwstr>_Toc78535053</vt:lpwstr>
      </vt:variant>
      <vt:variant>
        <vt:i4>1966130</vt:i4>
      </vt:variant>
      <vt:variant>
        <vt:i4>164</vt:i4>
      </vt:variant>
      <vt:variant>
        <vt:i4>0</vt:i4>
      </vt:variant>
      <vt:variant>
        <vt:i4>5</vt:i4>
      </vt:variant>
      <vt:variant>
        <vt:lpwstr/>
      </vt:variant>
      <vt:variant>
        <vt:lpwstr>_Toc78535052</vt:lpwstr>
      </vt:variant>
      <vt:variant>
        <vt:i4>1900594</vt:i4>
      </vt:variant>
      <vt:variant>
        <vt:i4>158</vt:i4>
      </vt:variant>
      <vt:variant>
        <vt:i4>0</vt:i4>
      </vt:variant>
      <vt:variant>
        <vt:i4>5</vt:i4>
      </vt:variant>
      <vt:variant>
        <vt:lpwstr/>
      </vt:variant>
      <vt:variant>
        <vt:lpwstr>_Toc78535051</vt:lpwstr>
      </vt:variant>
      <vt:variant>
        <vt:i4>1835058</vt:i4>
      </vt:variant>
      <vt:variant>
        <vt:i4>152</vt:i4>
      </vt:variant>
      <vt:variant>
        <vt:i4>0</vt:i4>
      </vt:variant>
      <vt:variant>
        <vt:i4>5</vt:i4>
      </vt:variant>
      <vt:variant>
        <vt:lpwstr/>
      </vt:variant>
      <vt:variant>
        <vt:lpwstr>_Toc78535050</vt:lpwstr>
      </vt:variant>
      <vt:variant>
        <vt:i4>1376307</vt:i4>
      </vt:variant>
      <vt:variant>
        <vt:i4>146</vt:i4>
      </vt:variant>
      <vt:variant>
        <vt:i4>0</vt:i4>
      </vt:variant>
      <vt:variant>
        <vt:i4>5</vt:i4>
      </vt:variant>
      <vt:variant>
        <vt:lpwstr/>
      </vt:variant>
      <vt:variant>
        <vt:lpwstr>_Toc78535049</vt:lpwstr>
      </vt:variant>
      <vt:variant>
        <vt:i4>1310771</vt:i4>
      </vt:variant>
      <vt:variant>
        <vt:i4>140</vt:i4>
      </vt:variant>
      <vt:variant>
        <vt:i4>0</vt:i4>
      </vt:variant>
      <vt:variant>
        <vt:i4>5</vt:i4>
      </vt:variant>
      <vt:variant>
        <vt:lpwstr/>
      </vt:variant>
      <vt:variant>
        <vt:lpwstr>_Toc78535048</vt:lpwstr>
      </vt:variant>
      <vt:variant>
        <vt:i4>1769523</vt:i4>
      </vt:variant>
      <vt:variant>
        <vt:i4>134</vt:i4>
      </vt:variant>
      <vt:variant>
        <vt:i4>0</vt:i4>
      </vt:variant>
      <vt:variant>
        <vt:i4>5</vt:i4>
      </vt:variant>
      <vt:variant>
        <vt:lpwstr/>
      </vt:variant>
      <vt:variant>
        <vt:lpwstr>_Toc78535047</vt:lpwstr>
      </vt:variant>
      <vt:variant>
        <vt:i4>1703987</vt:i4>
      </vt:variant>
      <vt:variant>
        <vt:i4>128</vt:i4>
      </vt:variant>
      <vt:variant>
        <vt:i4>0</vt:i4>
      </vt:variant>
      <vt:variant>
        <vt:i4>5</vt:i4>
      </vt:variant>
      <vt:variant>
        <vt:lpwstr/>
      </vt:variant>
      <vt:variant>
        <vt:lpwstr>_Toc78535046</vt:lpwstr>
      </vt:variant>
      <vt:variant>
        <vt:i4>1638451</vt:i4>
      </vt:variant>
      <vt:variant>
        <vt:i4>122</vt:i4>
      </vt:variant>
      <vt:variant>
        <vt:i4>0</vt:i4>
      </vt:variant>
      <vt:variant>
        <vt:i4>5</vt:i4>
      </vt:variant>
      <vt:variant>
        <vt:lpwstr/>
      </vt:variant>
      <vt:variant>
        <vt:lpwstr>_Toc78535045</vt:lpwstr>
      </vt:variant>
      <vt:variant>
        <vt:i4>1572915</vt:i4>
      </vt:variant>
      <vt:variant>
        <vt:i4>116</vt:i4>
      </vt:variant>
      <vt:variant>
        <vt:i4>0</vt:i4>
      </vt:variant>
      <vt:variant>
        <vt:i4>5</vt:i4>
      </vt:variant>
      <vt:variant>
        <vt:lpwstr/>
      </vt:variant>
      <vt:variant>
        <vt:lpwstr>_Toc78535044</vt:lpwstr>
      </vt:variant>
      <vt:variant>
        <vt:i4>2031667</vt:i4>
      </vt:variant>
      <vt:variant>
        <vt:i4>110</vt:i4>
      </vt:variant>
      <vt:variant>
        <vt:i4>0</vt:i4>
      </vt:variant>
      <vt:variant>
        <vt:i4>5</vt:i4>
      </vt:variant>
      <vt:variant>
        <vt:lpwstr/>
      </vt:variant>
      <vt:variant>
        <vt:lpwstr>_Toc78535043</vt:lpwstr>
      </vt:variant>
      <vt:variant>
        <vt:i4>1966131</vt:i4>
      </vt:variant>
      <vt:variant>
        <vt:i4>104</vt:i4>
      </vt:variant>
      <vt:variant>
        <vt:i4>0</vt:i4>
      </vt:variant>
      <vt:variant>
        <vt:i4>5</vt:i4>
      </vt:variant>
      <vt:variant>
        <vt:lpwstr/>
      </vt:variant>
      <vt:variant>
        <vt:lpwstr>_Toc78535042</vt:lpwstr>
      </vt:variant>
      <vt:variant>
        <vt:i4>1900595</vt:i4>
      </vt:variant>
      <vt:variant>
        <vt:i4>98</vt:i4>
      </vt:variant>
      <vt:variant>
        <vt:i4>0</vt:i4>
      </vt:variant>
      <vt:variant>
        <vt:i4>5</vt:i4>
      </vt:variant>
      <vt:variant>
        <vt:lpwstr/>
      </vt:variant>
      <vt:variant>
        <vt:lpwstr>_Toc78535041</vt:lpwstr>
      </vt:variant>
      <vt:variant>
        <vt:i4>1835059</vt:i4>
      </vt:variant>
      <vt:variant>
        <vt:i4>92</vt:i4>
      </vt:variant>
      <vt:variant>
        <vt:i4>0</vt:i4>
      </vt:variant>
      <vt:variant>
        <vt:i4>5</vt:i4>
      </vt:variant>
      <vt:variant>
        <vt:lpwstr/>
      </vt:variant>
      <vt:variant>
        <vt:lpwstr>_Toc78535040</vt:lpwstr>
      </vt:variant>
      <vt:variant>
        <vt:i4>1376308</vt:i4>
      </vt:variant>
      <vt:variant>
        <vt:i4>86</vt:i4>
      </vt:variant>
      <vt:variant>
        <vt:i4>0</vt:i4>
      </vt:variant>
      <vt:variant>
        <vt:i4>5</vt:i4>
      </vt:variant>
      <vt:variant>
        <vt:lpwstr/>
      </vt:variant>
      <vt:variant>
        <vt:lpwstr>_Toc78535039</vt:lpwstr>
      </vt:variant>
      <vt:variant>
        <vt:i4>1310772</vt:i4>
      </vt:variant>
      <vt:variant>
        <vt:i4>80</vt:i4>
      </vt:variant>
      <vt:variant>
        <vt:i4>0</vt:i4>
      </vt:variant>
      <vt:variant>
        <vt:i4>5</vt:i4>
      </vt:variant>
      <vt:variant>
        <vt:lpwstr/>
      </vt:variant>
      <vt:variant>
        <vt:lpwstr>_Toc78535038</vt:lpwstr>
      </vt:variant>
      <vt:variant>
        <vt:i4>1769524</vt:i4>
      </vt:variant>
      <vt:variant>
        <vt:i4>74</vt:i4>
      </vt:variant>
      <vt:variant>
        <vt:i4>0</vt:i4>
      </vt:variant>
      <vt:variant>
        <vt:i4>5</vt:i4>
      </vt:variant>
      <vt:variant>
        <vt:lpwstr/>
      </vt:variant>
      <vt:variant>
        <vt:lpwstr>_Toc78535037</vt:lpwstr>
      </vt:variant>
      <vt:variant>
        <vt:i4>1703988</vt:i4>
      </vt:variant>
      <vt:variant>
        <vt:i4>68</vt:i4>
      </vt:variant>
      <vt:variant>
        <vt:i4>0</vt:i4>
      </vt:variant>
      <vt:variant>
        <vt:i4>5</vt:i4>
      </vt:variant>
      <vt:variant>
        <vt:lpwstr/>
      </vt:variant>
      <vt:variant>
        <vt:lpwstr>_Toc78535036</vt:lpwstr>
      </vt:variant>
      <vt:variant>
        <vt:i4>1638452</vt:i4>
      </vt:variant>
      <vt:variant>
        <vt:i4>62</vt:i4>
      </vt:variant>
      <vt:variant>
        <vt:i4>0</vt:i4>
      </vt:variant>
      <vt:variant>
        <vt:i4>5</vt:i4>
      </vt:variant>
      <vt:variant>
        <vt:lpwstr/>
      </vt:variant>
      <vt:variant>
        <vt:lpwstr>_Toc78535035</vt:lpwstr>
      </vt:variant>
      <vt:variant>
        <vt:i4>1572916</vt:i4>
      </vt:variant>
      <vt:variant>
        <vt:i4>56</vt:i4>
      </vt:variant>
      <vt:variant>
        <vt:i4>0</vt:i4>
      </vt:variant>
      <vt:variant>
        <vt:i4>5</vt:i4>
      </vt:variant>
      <vt:variant>
        <vt:lpwstr/>
      </vt:variant>
      <vt:variant>
        <vt:lpwstr>_Toc78535034</vt:lpwstr>
      </vt:variant>
      <vt:variant>
        <vt:i4>2031668</vt:i4>
      </vt:variant>
      <vt:variant>
        <vt:i4>50</vt:i4>
      </vt:variant>
      <vt:variant>
        <vt:i4>0</vt:i4>
      </vt:variant>
      <vt:variant>
        <vt:i4>5</vt:i4>
      </vt:variant>
      <vt:variant>
        <vt:lpwstr/>
      </vt:variant>
      <vt:variant>
        <vt:lpwstr>_Toc78535033</vt:lpwstr>
      </vt:variant>
      <vt:variant>
        <vt:i4>1966132</vt:i4>
      </vt:variant>
      <vt:variant>
        <vt:i4>44</vt:i4>
      </vt:variant>
      <vt:variant>
        <vt:i4>0</vt:i4>
      </vt:variant>
      <vt:variant>
        <vt:i4>5</vt:i4>
      </vt:variant>
      <vt:variant>
        <vt:lpwstr/>
      </vt:variant>
      <vt:variant>
        <vt:lpwstr>_Toc78535032</vt:lpwstr>
      </vt:variant>
      <vt:variant>
        <vt:i4>1900596</vt:i4>
      </vt:variant>
      <vt:variant>
        <vt:i4>38</vt:i4>
      </vt:variant>
      <vt:variant>
        <vt:i4>0</vt:i4>
      </vt:variant>
      <vt:variant>
        <vt:i4>5</vt:i4>
      </vt:variant>
      <vt:variant>
        <vt:lpwstr/>
      </vt:variant>
      <vt:variant>
        <vt:lpwstr>_Toc78535031</vt:lpwstr>
      </vt:variant>
      <vt:variant>
        <vt:i4>1835060</vt:i4>
      </vt:variant>
      <vt:variant>
        <vt:i4>32</vt:i4>
      </vt:variant>
      <vt:variant>
        <vt:i4>0</vt:i4>
      </vt:variant>
      <vt:variant>
        <vt:i4>5</vt:i4>
      </vt:variant>
      <vt:variant>
        <vt:lpwstr/>
      </vt:variant>
      <vt:variant>
        <vt:lpwstr>_Toc78535030</vt:lpwstr>
      </vt:variant>
      <vt:variant>
        <vt:i4>1376309</vt:i4>
      </vt:variant>
      <vt:variant>
        <vt:i4>26</vt:i4>
      </vt:variant>
      <vt:variant>
        <vt:i4>0</vt:i4>
      </vt:variant>
      <vt:variant>
        <vt:i4>5</vt:i4>
      </vt:variant>
      <vt:variant>
        <vt:lpwstr/>
      </vt:variant>
      <vt:variant>
        <vt:lpwstr>_Toc78535029</vt:lpwstr>
      </vt:variant>
      <vt:variant>
        <vt:i4>1310773</vt:i4>
      </vt:variant>
      <vt:variant>
        <vt:i4>20</vt:i4>
      </vt:variant>
      <vt:variant>
        <vt:i4>0</vt:i4>
      </vt:variant>
      <vt:variant>
        <vt:i4>5</vt:i4>
      </vt:variant>
      <vt:variant>
        <vt:lpwstr/>
      </vt:variant>
      <vt:variant>
        <vt:lpwstr>_Toc78535028</vt:lpwstr>
      </vt:variant>
      <vt:variant>
        <vt:i4>1769525</vt:i4>
      </vt:variant>
      <vt:variant>
        <vt:i4>14</vt:i4>
      </vt:variant>
      <vt:variant>
        <vt:i4>0</vt:i4>
      </vt:variant>
      <vt:variant>
        <vt:i4>5</vt:i4>
      </vt:variant>
      <vt:variant>
        <vt:lpwstr/>
      </vt:variant>
      <vt:variant>
        <vt:lpwstr>_Toc78535027</vt:lpwstr>
      </vt:variant>
      <vt:variant>
        <vt:i4>1703989</vt:i4>
      </vt:variant>
      <vt:variant>
        <vt:i4>8</vt:i4>
      </vt:variant>
      <vt:variant>
        <vt:i4>0</vt:i4>
      </vt:variant>
      <vt:variant>
        <vt:i4>5</vt:i4>
      </vt:variant>
      <vt:variant>
        <vt:lpwstr/>
      </vt:variant>
      <vt:variant>
        <vt:lpwstr>_Toc78535026</vt:lpwstr>
      </vt:variant>
      <vt:variant>
        <vt:i4>1638453</vt:i4>
      </vt:variant>
      <vt:variant>
        <vt:i4>2</vt:i4>
      </vt:variant>
      <vt:variant>
        <vt:i4>0</vt:i4>
      </vt:variant>
      <vt:variant>
        <vt:i4>5</vt:i4>
      </vt:variant>
      <vt:variant>
        <vt:lpwstr/>
      </vt:variant>
      <vt:variant>
        <vt:lpwstr>_Toc78535025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Weber</dc:creator>
  <cp:keywords/>
  <dc:description/>
  <cp:lastModifiedBy>Claire SPATARO</cp:lastModifiedBy>
  <cp:revision>8</cp:revision>
  <cp:lastPrinted>2024-12-04T17:59:00Z</cp:lastPrinted>
  <dcterms:created xsi:type="dcterms:W3CDTF">2024-12-18T14:18:00Z</dcterms:created>
  <dcterms:modified xsi:type="dcterms:W3CDTF">2024-12-18T16:51:00Z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200219530</vt:i4>
  </property>
</Properties>
</file>