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Document.xml" ContentType="application/vnd.openxmlformats-officedocument.wordprocessingml.people+xml"/>
  <Override PartName="/word/commentsExtensible.xml" ContentType="application/vnd.openxmlformats-officedocument.wordprocessingml.commentsExtensible+xml"/>
  <Override PartName="/word/commentsExtendedDocument.xml" ContentType="application/vnd.openxmlformats-officedocument.wordprocessingml.commentsExtended+xml"/>
  <Override PartName="/word/commentsIdsDocument.xml" ContentType="application/vnd.openxmlformats-officedocument.wordprocessingml.commentsIds+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CB2B2" w14:textId="77777777" w:rsidR="00EB23C9" w:rsidRPr="00F72311" w:rsidRDefault="00F43BB1">
      <w:pPr>
        <w:pStyle w:val="Titre"/>
        <w:shd w:val="clear" w:color="auto" w:fill="FFFFFF"/>
        <w:rPr>
          <w:rFonts w:asciiTheme="minorHAnsi" w:eastAsia="Times New Roman" w:hAnsiTheme="minorHAnsi" w:cstheme="minorHAnsi"/>
          <w:sz w:val="24"/>
          <w:szCs w:val="24"/>
          <w:lang w:eastAsia="ar-SA"/>
        </w:rPr>
      </w:pPr>
      <w:r w:rsidRPr="00F72311">
        <w:rPr>
          <w:rFonts w:asciiTheme="minorHAnsi" w:eastAsia="Calibri" w:hAnsiTheme="minorHAnsi" w:cstheme="minorHAnsi"/>
          <w:b w:val="0"/>
          <w:noProof/>
          <w:sz w:val="24"/>
          <w:szCs w:val="24"/>
        </w:rPr>
        <mc:AlternateContent>
          <mc:Choice Requires="wpg">
            <w:drawing>
              <wp:inline distT="0" distB="0" distL="0" distR="0" wp14:anchorId="3AEDC308" wp14:editId="4E5FDD00">
                <wp:extent cx="2590800" cy="1165860"/>
                <wp:effectExtent l="19050" t="0" r="0" b="0"/>
                <wp:docPr id="1" name="Image 2" descr="LogoUPPAcouleur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PPAcouleurRVB"/>
                        <pic:cNvPicPr>
                          <a:picLocks noChangeAspect="1"/>
                        </pic:cNvPicPr>
                      </pic:nvPicPr>
                      <pic:blipFill>
                        <a:blip r:embed="rId8"/>
                        <a:stretch/>
                      </pic:blipFill>
                      <pic:spPr bwMode="auto">
                        <a:xfrm>
                          <a:off x="0" y="0"/>
                          <a:ext cx="2590800" cy="1165860"/>
                        </a:xfrm>
                        <a:prstGeom prst="rect">
                          <a:avLst/>
                        </a:prstGeom>
                        <a:noFill/>
                        <a:ln w="9525">
                          <a:noFill/>
                          <a:miter lim="800000"/>
                          <a:headEnd/>
                          <a:tailEnd/>
                        </a:ln>
                      </pic:spPr>
                    </pic:pic>
                  </a:graphicData>
                </a:graphic>
              </wp:inline>
            </w:drawing>
          </mc:Choice>
          <mc:Fallback xmlns:a="http://schemas.openxmlformats.org/drawingml/2006/main" xmlns:w16cex="http://schemas.microsoft.com/office/word/2018/wordml/cex"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204.00pt;height:91.80pt;mso-wrap-distance-left:0.00pt;mso-wrap-distance-top:0.00pt;mso-wrap-distance-right:0.00pt;mso-wrap-distance-bottom:0.00pt;z-index:1;" stroked="f" strokeweight="0.75pt">
                <v:imagedata r:id="rId13" o:title=""/>
                <o:lock v:ext="edit" rotation="t"/>
              </v:shape>
            </w:pict>
          </mc:Fallback>
        </mc:AlternateContent>
      </w:r>
    </w:p>
    <w:p w14:paraId="63500AAA" w14:textId="77777777" w:rsidR="00EB23C9" w:rsidRPr="00F72311" w:rsidRDefault="00EB23C9">
      <w:pPr>
        <w:pStyle w:val="Titre"/>
        <w:shd w:val="clear" w:color="auto" w:fill="FFFFFF"/>
        <w:rPr>
          <w:rFonts w:asciiTheme="minorHAnsi" w:eastAsia="Times New Roman" w:hAnsiTheme="minorHAnsi" w:cstheme="minorHAnsi"/>
          <w:sz w:val="24"/>
          <w:szCs w:val="24"/>
          <w:lang w:eastAsia="ar-SA"/>
        </w:rPr>
      </w:pPr>
    </w:p>
    <w:p w14:paraId="10B5F7D9" w14:textId="77777777" w:rsidR="00EB23C9" w:rsidRPr="00F72311" w:rsidRDefault="00F43BB1">
      <w:pPr>
        <w:pStyle w:val="Titre"/>
        <w:shd w:val="clear" w:color="auto" w:fill="FFFFFF"/>
        <w:rPr>
          <w:rFonts w:asciiTheme="minorHAnsi" w:eastAsia="Times New Roman" w:hAnsiTheme="minorHAnsi" w:cstheme="minorHAnsi"/>
          <w:sz w:val="28"/>
          <w:szCs w:val="24"/>
          <w:lang w:eastAsia="ar-SA"/>
        </w:rPr>
      </w:pPr>
      <w:r w:rsidRPr="00F72311">
        <w:rPr>
          <w:rFonts w:asciiTheme="minorHAnsi" w:eastAsia="Times New Roman" w:hAnsiTheme="minorHAnsi" w:cstheme="minorHAnsi"/>
          <w:sz w:val="28"/>
          <w:szCs w:val="24"/>
          <w:lang w:eastAsia="ar-SA"/>
        </w:rPr>
        <w:t>MARCHE PUBLIC DE SERVICES</w:t>
      </w:r>
    </w:p>
    <w:p w14:paraId="2FF1FC60" w14:textId="77777777" w:rsidR="00EB23C9" w:rsidRPr="00F72311" w:rsidRDefault="00EB23C9">
      <w:pPr>
        <w:jc w:val="center"/>
        <w:rPr>
          <w:rFonts w:asciiTheme="minorHAnsi" w:hAnsiTheme="minorHAnsi" w:cstheme="minorHAnsi"/>
        </w:rPr>
      </w:pPr>
    </w:p>
    <w:p w14:paraId="716BBFB8" w14:textId="77777777" w:rsidR="00EB23C9" w:rsidRPr="00F72311" w:rsidRDefault="00F43BB1">
      <w:pPr>
        <w:rPr>
          <w:rFonts w:asciiTheme="minorHAnsi" w:hAnsiTheme="minorHAnsi" w:cstheme="minorHAnsi"/>
        </w:rPr>
      </w:pPr>
      <w:r w:rsidRPr="00F72311">
        <w:rPr>
          <w:rFonts w:asciiTheme="minorHAnsi" w:hAnsiTheme="minorHAnsi" w:cstheme="minorHAnsi"/>
        </w:rPr>
        <w:tab/>
      </w:r>
    </w:p>
    <w:p w14:paraId="4DA6F5AC" w14:textId="77777777" w:rsidR="00EB23C9" w:rsidRPr="00F72311" w:rsidRDefault="00F43BB1">
      <w:pPr>
        <w:pBdr>
          <w:top w:val="single" w:sz="12" w:space="0" w:color="1F497D"/>
          <w:left w:val="single" w:sz="12" w:space="1" w:color="1F497D"/>
          <w:bottom w:val="single" w:sz="12" w:space="0" w:color="1F497D"/>
          <w:right w:val="single" w:sz="12" w:space="1" w:color="1F497D"/>
        </w:pBdr>
        <w:jc w:val="center"/>
        <w:rPr>
          <w:rFonts w:asciiTheme="minorHAnsi" w:hAnsiTheme="minorHAnsi" w:cstheme="minorHAnsi"/>
          <w:b/>
          <w:caps/>
        </w:rPr>
      </w:pPr>
      <w:r w:rsidRPr="00F72311">
        <w:rPr>
          <w:rFonts w:asciiTheme="minorHAnsi" w:hAnsiTheme="minorHAnsi" w:cstheme="minorHAnsi"/>
          <w:b/>
          <w:caps/>
        </w:rPr>
        <w:t xml:space="preserve">SERVICES D’ASSURANCES pour </w:t>
      </w:r>
    </w:p>
    <w:p w14:paraId="192B9CD5" w14:textId="77777777" w:rsidR="00EB23C9" w:rsidRPr="00F72311" w:rsidRDefault="00F43BB1">
      <w:pPr>
        <w:pBdr>
          <w:top w:val="single" w:sz="12" w:space="0" w:color="1F497D"/>
          <w:left w:val="single" w:sz="12" w:space="1" w:color="1F497D"/>
          <w:bottom w:val="single" w:sz="12" w:space="0" w:color="1F497D"/>
          <w:right w:val="single" w:sz="12" w:space="1" w:color="1F497D"/>
        </w:pBdr>
        <w:jc w:val="center"/>
        <w:rPr>
          <w:rFonts w:asciiTheme="minorHAnsi" w:hAnsiTheme="minorHAnsi" w:cstheme="minorHAnsi"/>
          <w:caps/>
        </w:rPr>
      </w:pPr>
      <w:r w:rsidRPr="00F72311">
        <w:rPr>
          <w:rFonts w:asciiTheme="minorHAnsi" w:hAnsiTheme="minorHAnsi" w:cstheme="minorHAnsi"/>
          <w:b/>
          <w:caps/>
        </w:rPr>
        <w:t>L’UNIVERSITE DE PAU ET DES PAYS DE L’ADOUR</w:t>
      </w:r>
    </w:p>
    <w:p w14:paraId="392C4696" w14:textId="77777777" w:rsidR="00EB23C9" w:rsidRPr="00F72311" w:rsidRDefault="00EB23C9">
      <w:pPr>
        <w:jc w:val="center"/>
        <w:rPr>
          <w:rFonts w:asciiTheme="minorHAnsi" w:hAnsiTheme="minorHAnsi" w:cstheme="minorHAnsi"/>
          <w:b/>
          <w:caps/>
        </w:rPr>
      </w:pPr>
    </w:p>
    <w:p w14:paraId="729CAC99" w14:textId="77777777" w:rsidR="00EB23C9" w:rsidRPr="00F72311" w:rsidRDefault="00EB23C9">
      <w:pPr>
        <w:jc w:val="center"/>
        <w:rPr>
          <w:rFonts w:asciiTheme="minorHAnsi" w:hAnsiTheme="minorHAnsi" w:cstheme="minorHAnsi"/>
          <w:b/>
        </w:rPr>
      </w:pPr>
    </w:p>
    <w:p w14:paraId="7F966E0D" w14:textId="77777777" w:rsidR="00EB23C9" w:rsidRPr="00F72311" w:rsidRDefault="00F43BB1">
      <w:pPr>
        <w:jc w:val="center"/>
        <w:rPr>
          <w:rFonts w:asciiTheme="minorHAnsi" w:hAnsiTheme="minorHAnsi" w:cstheme="minorHAnsi"/>
          <w:b/>
          <w:u w:val="single"/>
        </w:rPr>
      </w:pPr>
      <w:r w:rsidRPr="00F72311">
        <w:rPr>
          <w:rFonts w:asciiTheme="minorHAnsi" w:hAnsiTheme="minorHAnsi" w:cstheme="minorHAnsi"/>
          <w:b/>
          <w:u w:val="single"/>
        </w:rPr>
        <w:t>LOT UNIQUE</w:t>
      </w:r>
    </w:p>
    <w:p w14:paraId="4908EE52" w14:textId="77777777" w:rsidR="00EB23C9" w:rsidRPr="00F72311" w:rsidRDefault="00EB23C9">
      <w:pPr>
        <w:jc w:val="center"/>
        <w:rPr>
          <w:rFonts w:asciiTheme="minorHAnsi" w:hAnsiTheme="minorHAnsi" w:cstheme="minorHAnsi"/>
          <w:b/>
        </w:rPr>
      </w:pPr>
    </w:p>
    <w:p w14:paraId="76AB9488" w14:textId="77777777" w:rsidR="00EB23C9" w:rsidRPr="00F72311" w:rsidRDefault="00EB23C9">
      <w:pPr>
        <w:jc w:val="center"/>
        <w:rPr>
          <w:rFonts w:asciiTheme="minorHAnsi" w:hAnsiTheme="minorHAnsi" w:cstheme="minorHAnsi"/>
          <w:b/>
        </w:rPr>
      </w:pPr>
    </w:p>
    <w:p w14:paraId="2F6E0FF5" w14:textId="77777777" w:rsidR="00EB23C9" w:rsidRPr="00F72311" w:rsidRDefault="00F43BB1">
      <w:pPr>
        <w:jc w:val="center"/>
        <w:rPr>
          <w:rFonts w:asciiTheme="minorHAnsi" w:eastAsia="Times New Roman" w:hAnsiTheme="minorHAnsi" w:cstheme="minorHAnsi"/>
          <w:b/>
          <w:color w:val="002060"/>
        </w:rPr>
      </w:pPr>
      <w:r w:rsidRPr="00F72311">
        <w:rPr>
          <w:rFonts w:asciiTheme="minorHAnsi" w:eastAsia="Times New Roman" w:hAnsiTheme="minorHAnsi" w:cstheme="minorHAnsi"/>
          <w:b/>
          <w:color w:val="002060"/>
        </w:rPr>
        <w:t>ASSURANCE DES DOMMAGES AUX BIENS ET DES RISQUES ANNEXES</w:t>
      </w:r>
    </w:p>
    <w:p w14:paraId="2C66E8DF" w14:textId="77777777" w:rsidR="00EB23C9" w:rsidRPr="00F72311" w:rsidRDefault="00EB23C9">
      <w:pPr>
        <w:jc w:val="center"/>
        <w:rPr>
          <w:rFonts w:asciiTheme="minorHAnsi" w:hAnsiTheme="minorHAnsi" w:cstheme="minorHAnsi"/>
          <w:i/>
        </w:rPr>
      </w:pPr>
    </w:p>
    <w:p w14:paraId="030075B4" w14:textId="77777777" w:rsidR="00EB23C9" w:rsidRPr="00F72311" w:rsidRDefault="00EB23C9">
      <w:pPr>
        <w:jc w:val="center"/>
        <w:rPr>
          <w:rFonts w:asciiTheme="minorHAnsi" w:hAnsiTheme="minorHAnsi" w:cstheme="minorHAnsi"/>
          <w:i/>
        </w:rPr>
      </w:pPr>
    </w:p>
    <w:p w14:paraId="43B020D4" w14:textId="77777777" w:rsidR="00EB23C9" w:rsidRPr="00F72311" w:rsidRDefault="00F43BB1">
      <w:pPr>
        <w:jc w:val="center"/>
        <w:rPr>
          <w:rFonts w:asciiTheme="minorHAnsi" w:hAnsiTheme="minorHAnsi" w:cstheme="minorHAnsi"/>
          <w:i/>
        </w:rPr>
      </w:pPr>
      <w:r w:rsidRPr="00F72311">
        <w:rPr>
          <w:rFonts w:asciiTheme="minorHAnsi" w:hAnsiTheme="minorHAnsi" w:cstheme="minorHAnsi"/>
          <w:i/>
        </w:rPr>
        <w:t>N° de marché : 2024-1314</w:t>
      </w:r>
    </w:p>
    <w:p w14:paraId="56E845D3" w14:textId="77777777" w:rsidR="00EB23C9" w:rsidRPr="00F72311" w:rsidRDefault="00EB23C9">
      <w:pPr>
        <w:rPr>
          <w:rFonts w:asciiTheme="minorHAnsi" w:hAnsiTheme="minorHAnsi" w:cstheme="minorHAnsi"/>
          <w:b/>
        </w:rPr>
      </w:pPr>
    </w:p>
    <w:p w14:paraId="27CB9435" w14:textId="77777777" w:rsidR="00EB23C9" w:rsidRPr="00F72311" w:rsidRDefault="00EB23C9">
      <w:pPr>
        <w:rPr>
          <w:rFonts w:asciiTheme="minorHAnsi" w:hAnsiTheme="minorHAnsi" w:cstheme="minorHAnsi"/>
          <w:b/>
        </w:rPr>
      </w:pPr>
    </w:p>
    <w:p w14:paraId="480185F4" w14:textId="77777777" w:rsidR="00EB23C9" w:rsidRPr="00F72311" w:rsidRDefault="00F43BB1">
      <w:pPr>
        <w:pBdr>
          <w:bottom w:val="single" w:sz="4" w:space="1" w:color="FFC000"/>
        </w:pBdr>
        <w:ind w:right="-2"/>
        <w:jc w:val="center"/>
        <w:rPr>
          <w:rFonts w:asciiTheme="minorHAnsi" w:hAnsiTheme="minorHAnsi" w:cstheme="minorHAnsi"/>
          <w:b/>
        </w:rPr>
      </w:pPr>
      <w:r w:rsidRPr="00F72311">
        <w:rPr>
          <w:rFonts w:asciiTheme="minorHAnsi" w:hAnsiTheme="minorHAnsi" w:cstheme="minorHAnsi"/>
          <w:b/>
        </w:rPr>
        <w:t xml:space="preserve">APPEL D’OFFRES OUVERT </w:t>
      </w:r>
    </w:p>
    <w:p w14:paraId="7D7CAD2A" w14:textId="77777777" w:rsidR="00EB23C9" w:rsidRPr="00F72311" w:rsidRDefault="00F43BB1">
      <w:pPr>
        <w:jc w:val="center"/>
        <w:rPr>
          <w:rFonts w:asciiTheme="minorHAnsi" w:hAnsiTheme="minorHAnsi" w:cstheme="minorHAnsi"/>
        </w:rPr>
      </w:pPr>
      <w:r w:rsidRPr="00F72311">
        <w:rPr>
          <w:rFonts w:asciiTheme="minorHAnsi" w:hAnsiTheme="minorHAnsi" w:cstheme="minorHAnsi"/>
        </w:rPr>
        <w:t xml:space="preserve">En application des articles L.2124-1, L.2124-2 et R.2124-1, R.2124-2, </w:t>
      </w:r>
    </w:p>
    <w:p w14:paraId="330C280F" w14:textId="77777777" w:rsidR="00EB23C9" w:rsidRPr="00F72311" w:rsidRDefault="00F43BB1">
      <w:pPr>
        <w:jc w:val="center"/>
        <w:rPr>
          <w:rFonts w:asciiTheme="minorHAnsi" w:hAnsiTheme="minorHAnsi" w:cstheme="minorHAnsi"/>
        </w:rPr>
      </w:pPr>
      <w:r w:rsidRPr="00F72311">
        <w:rPr>
          <w:rFonts w:asciiTheme="minorHAnsi" w:hAnsiTheme="minorHAnsi" w:cstheme="minorHAnsi"/>
        </w:rPr>
        <w:t xml:space="preserve">R.2161-2 à R.2161-5 du Code de la Commande Publique </w:t>
      </w:r>
    </w:p>
    <w:p w14:paraId="74698E67" w14:textId="77777777" w:rsidR="00EB23C9" w:rsidRPr="00F72311" w:rsidRDefault="00EB23C9">
      <w:pPr>
        <w:jc w:val="center"/>
        <w:rPr>
          <w:rFonts w:asciiTheme="minorHAnsi" w:hAnsiTheme="minorHAnsi" w:cstheme="minorHAnsi"/>
        </w:rPr>
      </w:pPr>
    </w:p>
    <w:p w14:paraId="10890626" w14:textId="77777777" w:rsidR="00EB23C9" w:rsidRPr="00F72311" w:rsidRDefault="00F43BB1">
      <w:pPr>
        <w:tabs>
          <w:tab w:val="left" w:pos="3315"/>
        </w:tabs>
        <w:rPr>
          <w:rFonts w:asciiTheme="minorHAnsi" w:hAnsiTheme="minorHAnsi" w:cstheme="minorHAnsi"/>
          <w:b/>
        </w:rPr>
      </w:pPr>
      <w:r w:rsidRPr="00F72311">
        <w:rPr>
          <w:rFonts w:asciiTheme="minorHAnsi" w:hAnsiTheme="minorHAnsi" w:cstheme="minorHAnsi"/>
          <w:b/>
        </w:rPr>
        <w:tab/>
      </w:r>
    </w:p>
    <w:p w14:paraId="73BD95AD" w14:textId="77777777" w:rsidR="00EB23C9" w:rsidRPr="00F72311" w:rsidRDefault="00F43BB1">
      <w:pPr>
        <w:pStyle w:val="Titre"/>
        <w:rPr>
          <w:rFonts w:asciiTheme="minorHAnsi" w:hAnsiTheme="minorHAnsi" w:cstheme="minorHAnsi"/>
          <w:color w:val="002060"/>
          <w:sz w:val="24"/>
          <w:szCs w:val="24"/>
        </w:rPr>
      </w:pPr>
      <w:r w:rsidRPr="00F72311">
        <w:rPr>
          <w:rFonts w:asciiTheme="minorHAnsi" w:hAnsiTheme="minorHAnsi" w:cstheme="minorHAnsi"/>
          <w:sz w:val="24"/>
          <w:szCs w:val="24"/>
        </w:rPr>
        <w:br w:type="page" w:clear="all"/>
      </w:r>
      <w:r w:rsidRPr="00F72311">
        <w:rPr>
          <w:rFonts w:asciiTheme="minorHAnsi" w:hAnsiTheme="minorHAnsi" w:cstheme="minorHAnsi"/>
          <w:color w:val="002060"/>
          <w:sz w:val="24"/>
          <w:szCs w:val="24"/>
        </w:rPr>
        <w:lastRenderedPageBreak/>
        <w:t>SOMMAIRE</w:t>
      </w:r>
    </w:p>
    <w:p w14:paraId="62034411" w14:textId="77777777" w:rsidR="00EB23C9" w:rsidRPr="00F72311" w:rsidRDefault="00EB23C9">
      <w:pPr>
        <w:jc w:val="both"/>
        <w:rPr>
          <w:rFonts w:asciiTheme="minorHAnsi" w:hAnsiTheme="minorHAnsi" w:cstheme="minorHAnsi"/>
          <w:b/>
        </w:rPr>
      </w:pPr>
    </w:p>
    <w:p w14:paraId="32572C13" w14:textId="77777777" w:rsidR="00EB23C9" w:rsidRPr="00F72311" w:rsidRDefault="00EB23C9">
      <w:pPr>
        <w:jc w:val="both"/>
        <w:rPr>
          <w:rFonts w:asciiTheme="minorHAnsi" w:hAnsiTheme="minorHAnsi" w:cstheme="minorHAnsi"/>
          <w:b/>
        </w:rPr>
      </w:pPr>
    </w:p>
    <w:p w14:paraId="4B057C26" w14:textId="4E7F23F4" w:rsidR="00635690"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 xml:space="preserve">Les dispositions concernant le LOT UNIQUE </w:t>
      </w:r>
    </w:p>
    <w:p w14:paraId="4A19D708" w14:textId="77777777" w:rsidR="00EB23C9" w:rsidRPr="00F72311" w:rsidRDefault="00EB23C9">
      <w:pPr>
        <w:pBdr>
          <w:bottom w:val="single" w:sz="4" w:space="1" w:color="FFC000"/>
        </w:pBdr>
        <w:ind w:right="-2"/>
        <w:rPr>
          <w:rFonts w:asciiTheme="minorHAnsi" w:hAnsiTheme="minorHAnsi" w:cstheme="minorHAnsi"/>
        </w:rPr>
      </w:pPr>
    </w:p>
    <w:p w14:paraId="496ED8C5" w14:textId="77777777" w:rsidR="00FC1BAE" w:rsidRDefault="00FC1BAE">
      <w:pPr>
        <w:pBdr>
          <w:bottom w:val="single" w:sz="4" w:space="1" w:color="FFC000"/>
        </w:pBdr>
        <w:ind w:right="-2"/>
        <w:rPr>
          <w:rFonts w:asciiTheme="minorHAnsi" w:hAnsiTheme="minorHAnsi" w:cstheme="minorHAnsi"/>
        </w:rPr>
      </w:pPr>
    </w:p>
    <w:p w14:paraId="5C5B21C0" w14:textId="6B76D8FA" w:rsidR="00EB23C9" w:rsidRPr="00F72311" w:rsidRDefault="00F43BB1">
      <w:pPr>
        <w:pBdr>
          <w:bottom w:val="single" w:sz="4" w:space="1" w:color="FFC000"/>
        </w:pBdr>
        <w:ind w:right="-2"/>
        <w:rPr>
          <w:rFonts w:asciiTheme="minorHAnsi" w:hAnsiTheme="minorHAnsi" w:cstheme="minorHAnsi"/>
        </w:rPr>
      </w:pPr>
      <w:r w:rsidRPr="00F72311">
        <w:rPr>
          <w:rFonts w:asciiTheme="minorHAnsi" w:hAnsiTheme="minorHAnsi" w:cstheme="minorHAnsi"/>
        </w:rPr>
        <w:t xml:space="preserve">Assurance </w:t>
      </w:r>
      <w:r w:rsidRPr="00F72311">
        <w:rPr>
          <w:rFonts w:asciiTheme="minorHAnsi" w:hAnsiTheme="minorHAnsi" w:cstheme="minorHAnsi"/>
          <w:b/>
        </w:rPr>
        <w:t xml:space="preserve">« DOMMAGES AUX BIENS ET RISQUES ANNEXES » </w:t>
      </w:r>
      <w:r w:rsidRPr="00F72311">
        <w:rPr>
          <w:rFonts w:asciiTheme="minorHAnsi" w:hAnsiTheme="minorHAnsi" w:cstheme="minorHAnsi"/>
        </w:rPr>
        <w:t xml:space="preserve">sont présentées de la façon </w:t>
      </w:r>
      <w:r w:rsidRPr="00F72311">
        <w:rPr>
          <w:rFonts w:asciiTheme="minorHAnsi" w:eastAsia="Times New Roman" w:hAnsiTheme="minorHAnsi" w:cstheme="minorHAnsi"/>
        </w:rPr>
        <w:t>suivante</w:t>
      </w:r>
      <w:r w:rsidRPr="00F72311">
        <w:rPr>
          <w:rFonts w:asciiTheme="minorHAnsi" w:hAnsiTheme="minorHAnsi" w:cstheme="minorHAnsi"/>
        </w:rPr>
        <w:t> :</w:t>
      </w:r>
    </w:p>
    <w:p w14:paraId="2F2AA668" w14:textId="77777777" w:rsidR="00EB23C9" w:rsidRPr="00F72311" w:rsidRDefault="00EB23C9">
      <w:pPr>
        <w:pStyle w:val="Corpsdetexte"/>
        <w:ind w:left="708"/>
        <w:jc w:val="both"/>
        <w:rPr>
          <w:rFonts w:asciiTheme="minorHAnsi" w:hAnsiTheme="minorHAnsi" w:cstheme="minorHAnsi"/>
          <w:i w:val="0"/>
          <w:szCs w:val="24"/>
        </w:rPr>
      </w:pPr>
    </w:p>
    <w:p w14:paraId="123EAD97" w14:textId="12FC038D" w:rsidR="00EB23C9" w:rsidRPr="00F72311" w:rsidRDefault="00084BB2" w:rsidP="005A2352">
      <w:pPr>
        <w:numPr>
          <w:ilvl w:val="0"/>
          <w:numId w:val="18"/>
        </w:numPr>
        <w:rPr>
          <w:rFonts w:asciiTheme="minorHAnsi" w:hAnsiTheme="minorHAnsi" w:cstheme="minorHAnsi"/>
          <w:b/>
          <w:color w:val="002060"/>
        </w:rPr>
      </w:pPr>
      <w:hyperlink w:anchor="INVENTAIRE" w:history="1">
        <w:r w:rsidR="00F43BB1" w:rsidRPr="00F72311">
          <w:rPr>
            <w:rStyle w:val="Lienhypertexte"/>
            <w:rFonts w:asciiTheme="minorHAnsi" w:hAnsiTheme="minorHAnsi" w:cstheme="minorHAnsi"/>
            <w:b/>
            <w:color w:val="002060"/>
          </w:rPr>
          <w:t>INVENTAIRE DES RISQUES</w:t>
        </w:r>
      </w:hyperlink>
    </w:p>
    <w:p w14:paraId="09962A1D" w14:textId="77777777" w:rsidR="00EB23C9" w:rsidRPr="00F72311" w:rsidRDefault="00EB23C9">
      <w:pPr>
        <w:pStyle w:val="Corpsdetexte"/>
        <w:tabs>
          <w:tab w:val="left" w:pos="1068"/>
        </w:tabs>
        <w:jc w:val="left"/>
        <w:rPr>
          <w:rFonts w:asciiTheme="minorHAnsi" w:hAnsiTheme="minorHAnsi" w:cstheme="minorHAnsi"/>
          <w:b/>
          <w:i w:val="0"/>
          <w:color w:val="002060"/>
          <w:szCs w:val="24"/>
        </w:rPr>
      </w:pPr>
    </w:p>
    <w:p w14:paraId="60DA4D1C" w14:textId="77777777" w:rsidR="00EB23C9" w:rsidRPr="00F72311" w:rsidRDefault="00EB23C9">
      <w:pPr>
        <w:pStyle w:val="Corpsdetexte"/>
        <w:tabs>
          <w:tab w:val="left" w:pos="1068"/>
        </w:tabs>
        <w:rPr>
          <w:rFonts w:asciiTheme="minorHAnsi" w:hAnsiTheme="minorHAnsi" w:cstheme="minorHAnsi"/>
          <w:b/>
          <w:i w:val="0"/>
          <w:color w:val="002060"/>
          <w:szCs w:val="24"/>
        </w:rPr>
      </w:pPr>
    </w:p>
    <w:p w14:paraId="31CD1C51" w14:textId="1F3E5774" w:rsidR="00EB23C9" w:rsidRPr="00F72311" w:rsidRDefault="00084BB2" w:rsidP="005A2352">
      <w:pPr>
        <w:numPr>
          <w:ilvl w:val="0"/>
          <w:numId w:val="18"/>
        </w:numPr>
        <w:rPr>
          <w:rFonts w:asciiTheme="minorHAnsi" w:hAnsiTheme="minorHAnsi" w:cstheme="minorHAnsi"/>
          <w:b/>
          <w:color w:val="002060"/>
        </w:rPr>
      </w:pPr>
      <w:hyperlink w:anchor="CGG" w:history="1">
        <w:r w:rsidR="00F43BB1" w:rsidRPr="00F72311">
          <w:rPr>
            <w:rStyle w:val="Lienhypertexte"/>
            <w:rFonts w:asciiTheme="minorHAnsi" w:hAnsiTheme="minorHAnsi" w:cstheme="minorHAnsi"/>
            <w:b/>
            <w:color w:val="002060"/>
          </w:rPr>
          <w:t>CONDITIONS GENERALES DE GARANTIES</w:t>
        </w:r>
      </w:hyperlink>
    </w:p>
    <w:p w14:paraId="24C40D8B" w14:textId="77777777" w:rsidR="00EB23C9" w:rsidRPr="00F72311" w:rsidRDefault="00EB23C9">
      <w:pPr>
        <w:jc w:val="center"/>
        <w:rPr>
          <w:rFonts w:asciiTheme="minorHAnsi" w:hAnsiTheme="minorHAnsi" w:cstheme="minorHAnsi"/>
          <w:b/>
          <w:color w:val="002060"/>
        </w:rPr>
      </w:pPr>
    </w:p>
    <w:p w14:paraId="1048573B" w14:textId="77777777" w:rsidR="00EB23C9" w:rsidRPr="00F72311" w:rsidRDefault="00EB23C9">
      <w:pPr>
        <w:jc w:val="center"/>
        <w:rPr>
          <w:rFonts w:asciiTheme="minorHAnsi" w:hAnsiTheme="minorHAnsi" w:cstheme="minorHAnsi"/>
          <w:b/>
          <w:color w:val="002060"/>
        </w:rPr>
      </w:pPr>
    </w:p>
    <w:p w14:paraId="42471BB8" w14:textId="5FB87BD7" w:rsidR="00EB23C9" w:rsidRPr="00F72311" w:rsidRDefault="00084BB2" w:rsidP="005A2352">
      <w:pPr>
        <w:numPr>
          <w:ilvl w:val="0"/>
          <w:numId w:val="18"/>
        </w:numPr>
        <w:rPr>
          <w:rFonts w:asciiTheme="minorHAnsi" w:hAnsiTheme="minorHAnsi" w:cstheme="minorHAnsi"/>
          <w:b/>
          <w:color w:val="002060"/>
        </w:rPr>
      </w:pPr>
      <w:hyperlink w:anchor="CCTP" w:history="1">
        <w:r w:rsidR="00F43BB1" w:rsidRPr="00F72311">
          <w:rPr>
            <w:rStyle w:val="Lienhypertexte"/>
            <w:rFonts w:asciiTheme="minorHAnsi" w:hAnsiTheme="minorHAnsi" w:cstheme="minorHAnsi"/>
            <w:b/>
            <w:color w:val="002060"/>
          </w:rPr>
          <w:t>CAHIER DES CLAUSES TECHNIQUES PARTICULIERES</w:t>
        </w:r>
      </w:hyperlink>
    </w:p>
    <w:p w14:paraId="271D14B0" w14:textId="77777777" w:rsidR="00EB23C9" w:rsidRPr="00F72311" w:rsidRDefault="00EB23C9">
      <w:pPr>
        <w:jc w:val="center"/>
        <w:rPr>
          <w:rFonts w:asciiTheme="minorHAnsi" w:hAnsiTheme="minorHAnsi" w:cstheme="minorHAnsi"/>
          <w:b/>
          <w:color w:val="002060"/>
        </w:rPr>
      </w:pPr>
    </w:p>
    <w:p w14:paraId="21AF6594" w14:textId="77777777" w:rsidR="00EB23C9" w:rsidRPr="00F72311" w:rsidRDefault="00EB23C9">
      <w:pPr>
        <w:jc w:val="center"/>
        <w:rPr>
          <w:rFonts w:asciiTheme="minorHAnsi" w:hAnsiTheme="minorHAnsi" w:cstheme="minorHAnsi"/>
          <w:b/>
          <w:color w:val="002060"/>
        </w:rPr>
      </w:pPr>
    </w:p>
    <w:p w14:paraId="60D896BC" w14:textId="283357E4" w:rsidR="00EB23C9" w:rsidRPr="00F72311" w:rsidRDefault="00084BB2" w:rsidP="005A2352">
      <w:pPr>
        <w:numPr>
          <w:ilvl w:val="0"/>
          <w:numId w:val="18"/>
        </w:numPr>
        <w:rPr>
          <w:rFonts w:asciiTheme="minorHAnsi" w:hAnsiTheme="minorHAnsi" w:cstheme="minorHAnsi"/>
          <w:b/>
          <w:color w:val="002060"/>
        </w:rPr>
      </w:pPr>
      <w:hyperlink w:anchor="CCAP" w:history="1">
        <w:r w:rsidR="00F43BB1" w:rsidRPr="00F72311">
          <w:rPr>
            <w:rStyle w:val="Lienhypertexte"/>
            <w:rFonts w:asciiTheme="minorHAnsi" w:hAnsiTheme="minorHAnsi" w:cstheme="minorHAnsi"/>
            <w:b/>
            <w:color w:val="002060"/>
          </w:rPr>
          <w:t>CAH</w:t>
        </w:r>
        <w:r w:rsidR="00F43BB1" w:rsidRPr="00F72311">
          <w:rPr>
            <w:rStyle w:val="Lienhypertexte"/>
            <w:rFonts w:asciiTheme="minorHAnsi" w:hAnsiTheme="minorHAnsi" w:cstheme="minorHAnsi"/>
            <w:b/>
            <w:color w:val="002060"/>
          </w:rPr>
          <w:t>I</w:t>
        </w:r>
        <w:r w:rsidR="00F43BB1" w:rsidRPr="00F72311">
          <w:rPr>
            <w:rStyle w:val="Lienhypertexte"/>
            <w:rFonts w:asciiTheme="minorHAnsi" w:hAnsiTheme="minorHAnsi" w:cstheme="minorHAnsi"/>
            <w:b/>
            <w:color w:val="002060"/>
          </w:rPr>
          <w:t>ER DES CLAUSES ADMINISTRATIVES PARTICULIERES</w:t>
        </w:r>
      </w:hyperlink>
    </w:p>
    <w:p w14:paraId="701B9E6F" w14:textId="77777777" w:rsidR="00EB23C9" w:rsidRPr="00F72311" w:rsidRDefault="00EB23C9">
      <w:pPr>
        <w:jc w:val="both"/>
        <w:rPr>
          <w:rFonts w:asciiTheme="minorHAnsi" w:hAnsiTheme="minorHAnsi" w:cstheme="minorHAnsi"/>
          <w:b/>
        </w:rPr>
      </w:pPr>
    </w:p>
    <w:p w14:paraId="6E99F6FE" w14:textId="77777777" w:rsidR="00EB23C9" w:rsidRPr="00F72311" w:rsidRDefault="00EB23C9">
      <w:pPr>
        <w:jc w:val="both"/>
        <w:rPr>
          <w:rFonts w:asciiTheme="minorHAnsi" w:hAnsiTheme="minorHAnsi" w:cstheme="minorHAnsi"/>
          <w:b/>
        </w:rPr>
      </w:pPr>
    </w:p>
    <w:p w14:paraId="23A5530E" w14:textId="77777777" w:rsidR="00EB23C9" w:rsidRPr="00F72311" w:rsidRDefault="00F43BB1">
      <w:pPr>
        <w:pStyle w:val="Corpsdetexte"/>
        <w:ind w:left="708"/>
        <w:jc w:val="left"/>
        <w:rPr>
          <w:rFonts w:asciiTheme="minorHAnsi" w:hAnsiTheme="minorHAnsi" w:cstheme="minorHAnsi"/>
          <w:i w:val="0"/>
          <w:szCs w:val="24"/>
        </w:rPr>
      </w:pPr>
      <w:r w:rsidRPr="00F72311">
        <w:rPr>
          <w:rFonts w:asciiTheme="minorHAnsi" w:hAnsiTheme="minorHAnsi" w:cstheme="minorHAnsi"/>
          <w:szCs w:val="24"/>
        </w:rPr>
        <w:t>L’ordre contractuel des pièces est défini à l’article 3 du CCAP.</w:t>
      </w:r>
      <w:r w:rsidRPr="00F72311">
        <w:rPr>
          <w:rFonts w:asciiTheme="minorHAnsi" w:hAnsiTheme="minorHAnsi" w:cstheme="minorHAnsi"/>
          <w:szCs w:val="24"/>
        </w:rPr>
        <w:br w:type="page" w:clear="all"/>
      </w:r>
    </w:p>
    <w:p w14:paraId="186FFF67" w14:textId="77777777" w:rsidR="00EB23C9" w:rsidRPr="00F72311" w:rsidRDefault="00F43BB1" w:rsidP="00F43BB1">
      <w:pPr>
        <w:pStyle w:val="Titre1"/>
        <w:jc w:val="center"/>
        <w:rPr>
          <w:rStyle w:val="Titredulivre"/>
          <w:rFonts w:asciiTheme="minorHAnsi" w:eastAsia="PMingLiU" w:hAnsiTheme="minorHAnsi" w:cstheme="minorHAnsi"/>
          <w:i/>
          <w:iCs/>
          <w:color w:val="auto"/>
          <w:spacing w:val="0"/>
          <w:szCs w:val="20"/>
        </w:rPr>
      </w:pPr>
      <w:bookmarkStart w:id="0" w:name="_Hlk506975265"/>
      <w:bookmarkStart w:id="1" w:name="_Toc181966947"/>
      <w:bookmarkStart w:id="2" w:name="INVENTAIRE"/>
      <w:r w:rsidRPr="00F72311">
        <w:rPr>
          <w:rStyle w:val="Titredulivre"/>
          <w:rFonts w:asciiTheme="minorHAnsi" w:hAnsiTheme="minorHAnsi" w:cstheme="minorHAnsi"/>
          <w:b/>
          <w:bCs/>
          <w:i/>
          <w:iCs/>
          <w:spacing w:val="0"/>
        </w:rPr>
        <w:lastRenderedPageBreak/>
        <w:t>INVENTAIRE DES RISQUES</w:t>
      </w:r>
      <w:bookmarkEnd w:id="0"/>
      <w:bookmarkEnd w:id="1"/>
    </w:p>
    <w:p w14:paraId="1BA5D88E" w14:textId="6ED03C00" w:rsidR="00EB23C9" w:rsidRPr="00F72311" w:rsidRDefault="00EB23C9">
      <w:pPr>
        <w:pStyle w:val="Corpsdetexte"/>
        <w:tabs>
          <w:tab w:val="left" w:pos="1068"/>
        </w:tabs>
        <w:jc w:val="left"/>
        <w:rPr>
          <w:rFonts w:asciiTheme="minorHAnsi" w:hAnsiTheme="minorHAnsi" w:cstheme="minorHAnsi"/>
          <w:b/>
          <w:color w:val="002060"/>
        </w:rPr>
      </w:pPr>
    </w:p>
    <w:p w14:paraId="459ABD71" w14:textId="5C627230" w:rsidR="00F43BB1" w:rsidRPr="00F72311" w:rsidRDefault="00F43BB1">
      <w:pPr>
        <w:pStyle w:val="Corpsdetexte"/>
        <w:tabs>
          <w:tab w:val="left" w:pos="1068"/>
        </w:tabs>
        <w:jc w:val="left"/>
        <w:rPr>
          <w:rFonts w:asciiTheme="minorHAnsi" w:hAnsiTheme="minorHAnsi" w:cstheme="minorHAnsi"/>
          <w:b/>
          <w:color w:val="002060"/>
        </w:rPr>
      </w:pPr>
    </w:p>
    <w:p w14:paraId="47C388FC" w14:textId="7ACDE971" w:rsidR="00F43BB1" w:rsidRPr="00F72311" w:rsidRDefault="00084BB2">
      <w:pPr>
        <w:pStyle w:val="Corpsdetexte"/>
        <w:tabs>
          <w:tab w:val="left" w:pos="1068"/>
        </w:tabs>
        <w:jc w:val="left"/>
        <w:rPr>
          <w:rFonts w:asciiTheme="minorHAnsi" w:hAnsiTheme="minorHAnsi" w:cstheme="minorHAnsi"/>
          <w:b/>
          <w:i w:val="0"/>
          <w:color w:val="002060"/>
        </w:rPr>
      </w:pPr>
      <w:hyperlink w:anchor="PATRIMOINE" w:history="1">
        <w:r w:rsidR="00F43BB1" w:rsidRPr="00F72311">
          <w:rPr>
            <w:rStyle w:val="Lienhypertexte"/>
            <w:rFonts w:asciiTheme="minorHAnsi" w:hAnsiTheme="minorHAnsi" w:cstheme="minorHAnsi"/>
            <w:b/>
            <w:i w:val="0"/>
            <w:color w:val="002060"/>
          </w:rPr>
          <w:t>ETAT DU PATRIMOINE</w:t>
        </w:r>
      </w:hyperlink>
    </w:p>
    <w:p w14:paraId="37D1E377" w14:textId="1B87CE2D" w:rsidR="00F43BB1" w:rsidRPr="00F72311" w:rsidRDefault="00084BB2">
      <w:pPr>
        <w:pStyle w:val="Corpsdetexte"/>
        <w:tabs>
          <w:tab w:val="left" w:pos="1068"/>
        </w:tabs>
        <w:jc w:val="left"/>
        <w:rPr>
          <w:rFonts w:asciiTheme="minorHAnsi" w:hAnsiTheme="minorHAnsi" w:cstheme="minorHAnsi"/>
          <w:b/>
          <w:i w:val="0"/>
          <w:color w:val="002060"/>
        </w:rPr>
      </w:pPr>
      <w:hyperlink w:anchor="INFORMATION" w:history="1">
        <w:r w:rsidR="00F43BB1" w:rsidRPr="00F72311">
          <w:rPr>
            <w:rStyle w:val="Lienhypertexte"/>
            <w:rFonts w:asciiTheme="minorHAnsi" w:hAnsiTheme="minorHAnsi" w:cstheme="minorHAnsi"/>
            <w:b/>
            <w:i w:val="0"/>
            <w:color w:val="002060"/>
          </w:rPr>
          <w:t>COMPLEMENTS D’INFORMATION</w:t>
        </w:r>
      </w:hyperlink>
    </w:p>
    <w:p w14:paraId="6FB352BA" w14:textId="480F435C" w:rsidR="00F43BB1" w:rsidRPr="00F72311" w:rsidRDefault="00084BB2">
      <w:pPr>
        <w:pStyle w:val="Corpsdetexte"/>
        <w:tabs>
          <w:tab w:val="left" w:pos="1068"/>
        </w:tabs>
        <w:jc w:val="left"/>
        <w:rPr>
          <w:rFonts w:asciiTheme="minorHAnsi" w:hAnsiTheme="minorHAnsi" w:cstheme="minorHAnsi"/>
          <w:b/>
          <w:i w:val="0"/>
          <w:color w:val="002060"/>
        </w:rPr>
      </w:pPr>
      <w:hyperlink w:anchor="INFORMATIQUE" w:history="1">
        <w:r w:rsidR="00F43BB1" w:rsidRPr="00F72311">
          <w:rPr>
            <w:rStyle w:val="Lienhypertexte"/>
            <w:rFonts w:asciiTheme="minorHAnsi" w:hAnsiTheme="minorHAnsi" w:cstheme="minorHAnsi"/>
            <w:b/>
            <w:i w:val="0"/>
            <w:color w:val="002060"/>
          </w:rPr>
          <w:t>MATERIEL INFORMATIQUE</w:t>
        </w:r>
      </w:hyperlink>
    </w:p>
    <w:p w14:paraId="52FBEFDC" w14:textId="566BFE4B" w:rsidR="00F43BB1" w:rsidRPr="00F72311" w:rsidRDefault="00084BB2">
      <w:pPr>
        <w:pStyle w:val="Corpsdetexte"/>
        <w:tabs>
          <w:tab w:val="left" w:pos="1068"/>
        </w:tabs>
        <w:jc w:val="left"/>
        <w:rPr>
          <w:rFonts w:asciiTheme="minorHAnsi" w:hAnsiTheme="minorHAnsi" w:cstheme="minorHAnsi"/>
          <w:b/>
          <w:i w:val="0"/>
          <w:color w:val="002060"/>
        </w:rPr>
      </w:pPr>
      <w:hyperlink w:anchor="AUTRE" w:history="1">
        <w:r w:rsidR="00F43BB1" w:rsidRPr="00F72311">
          <w:rPr>
            <w:rStyle w:val="Lienhypertexte"/>
            <w:rFonts w:asciiTheme="minorHAnsi" w:hAnsiTheme="minorHAnsi" w:cstheme="minorHAnsi"/>
            <w:b/>
            <w:i w:val="0"/>
            <w:color w:val="002060"/>
          </w:rPr>
          <w:t>AUTRE CONTENU</w:t>
        </w:r>
      </w:hyperlink>
    </w:p>
    <w:p w14:paraId="30A1A5D7" w14:textId="1F4E44E5" w:rsidR="00F43BB1" w:rsidRPr="00F72311" w:rsidRDefault="00084BB2">
      <w:pPr>
        <w:pStyle w:val="Corpsdetexte"/>
        <w:tabs>
          <w:tab w:val="left" w:pos="1068"/>
        </w:tabs>
        <w:jc w:val="left"/>
        <w:rPr>
          <w:rFonts w:asciiTheme="minorHAnsi" w:hAnsiTheme="minorHAnsi" w:cstheme="minorHAnsi"/>
          <w:b/>
          <w:i w:val="0"/>
          <w:color w:val="002060"/>
        </w:rPr>
      </w:pPr>
      <w:hyperlink w:anchor="BRIS" w:history="1">
        <w:r w:rsidR="00F43BB1" w:rsidRPr="00F72311">
          <w:rPr>
            <w:rStyle w:val="Lienhypertexte"/>
            <w:rFonts w:asciiTheme="minorHAnsi" w:hAnsiTheme="minorHAnsi" w:cstheme="minorHAnsi"/>
            <w:b/>
            <w:i w:val="0"/>
            <w:color w:val="002060"/>
          </w:rPr>
          <w:t>BRIS DE MACHINE – ETAT DU MATERIEL</w:t>
        </w:r>
      </w:hyperlink>
    </w:p>
    <w:p w14:paraId="4C3A1A15" w14:textId="085EB4A3" w:rsidR="00F43BB1" w:rsidRPr="00F72311" w:rsidRDefault="00084BB2">
      <w:pPr>
        <w:pStyle w:val="Corpsdetexte"/>
        <w:tabs>
          <w:tab w:val="left" w:pos="1068"/>
        </w:tabs>
        <w:jc w:val="left"/>
        <w:rPr>
          <w:rFonts w:asciiTheme="minorHAnsi" w:hAnsiTheme="minorHAnsi" w:cstheme="minorHAnsi"/>
          <w:b/>
          <w:i w:val="0"/>
          <w:color w:val="002060"/>
        </w:rPr>
      </w:pPr>
      <w:hyperlink w:anchor="EXPOSITIONS" w:history="1">
        <w:r w:rsidR="00F43BB1" w:rsidRPr="00F72311">
          <w:rPr>
            <w:rStyle w:val="Lienhypertexte"/>
            <w:rFonts w:asciiTheme="minorHAnsi" w:hAnsiTheme="minorHAnsi" w:cstheme="minorHAnsi"/>
            <w:b/>
            <w:i w:val="0"/>
            <w:color w:val="002060"/>
          </w:rPr>
          <w:t>EXPOSITIONS</w:t>
        </w:r>
      </w:hyperlink>
    </w:p>
    <w:p w14:paraId="0BA5780E" w14:textId="5BE5D873" w:rsidR="00F43BB1" w:rsidRPr="00F72311" w:rsidRDefault="00084BB2">
      <w:pPr>
        <w:pStyle w:val="Corpsdetexte"/>
        <w:tabs>
          <w:tab w:val="left" w:pos="1068"/>
        </w:tabs>
        <w:jc w:val="left"/>
        <w:rPr>
          <w:rFonts w:asciiTheme="minorHAnsi" w:hAnsiTheme="minorHAnsi" w:cstheme="minorHAnsi"/>
          <w:b/>
          <w:i w:val="0"/>
          <w:color w:val="002060"/>
        </w:rPr>
      </w:pPr>
      <w:hyperlink w:anchor="CONTRATS" w:history="1">
        <w:r w:rsidR="00F43BB1" w:rsidRPr="00F72311">
          <w:rPr>
            <w:rStyle w:val="Lienhypertexte"/>
            <w:rFonts w:asciiTheme="minorHAnsi" w:hAnsiTheme="minorHAnsi" w:cstheme="minorHAnsi"/>
            <w:b/>
            <w:i w:val="0"/>
            <w:color w:val="002060"/>
          </w:rPr>
          <w:t>CONTRATS EN COURS</w:t>
        </w:r>
      </w:hyperlink>
    </w:p>
    <w:p w14:paraId="55C29C3F" w14:textId="1CBF19B4" w:rsidR="00F43BB1" w:rsidRPr="00F72311" w:rsidRDefault="00084BB2">
      <w:pPr>
        <w:pStyle w:val="Corpsdetexte"/>
        <w:tabs>
          <w:tab w:val="left" w:pos="1068"/>
        </w:tabs>
        <w:jc w:val="left"/>
        <w:rPr>
          <w:rFonts w:asciiTheme="minorHAnsi" w:hAnsiTheme="minorHAnsi" w:cstheme="minorHAnsi"/>
          <w:b/>
          <w:i w:val="0"/>
          <w:color w:val="002060"/>
        </w:rPr>
      </w:pPr>
      <w:hyperlink w:anchor="SINISTRALITE" w:history="1">
        <w:r w:rsidR="00F43BB1" w:rsidRPr="00F72311">
          <w:rPr>
            <w:rStyle w:val="Lienhypertexte"/>
            <w:rFonts w:asciiTheme="minorHAnsi" w:hAnsiTheme="minorHAnsi" w:cstheme="minorHAnsi"/>
            <w:b/>
            <w:i w:val="0"/>
            <w:color w:val="002060"/>
          </w:rPr>
          <w:t>SINISTRALITE</w:t>
        </w:r>
      </w:hyperlink>
    </w:p>
    <w:p w14:paraId="2930D5DE" w14:textId="51896350" w:rsidR="00F43BB1" w:rsidRPr="00F72311" w:rsidRDefault="00F43BB1">
      <w:pPr>
        <w:pStyle w:val="Corpsdetexte"/>
        <w:tabs>
          <w:tab w:val="left" w:pos="1068"/>
        </w:tabs>
        <w:jc w:val="left"/>
        <w:rPr>
          <w:rFonts w:asciiTheme="minorHAnsi" w:hAnsiTheme="minorHAnsi" w:cstheme="minorHAnsi"/>
          <w:b/>
          <w:color w:val="002060"/>
        </w:rPr>
      </w:pPr>
    </w:p>
    <w:p w14:paraId="1EB3E0B6" w14:textId="75C06820" w:rsidR="00F43BB1" w:rsidRPr="00F72311" w:rsidRDefault="00F43BB1">
      <w:pPr>
        <w:pStyle w:val="Corpsdetexte"/>
        <w:tabs>
          <w:tab w:val="left" w:pos="1068"/>
        </w:tabs>
        <w:jc w:val="left"/>
        <w:rPr>
          <w:rFonts w:asciiTheme="minorHAnsi" w:hAnsiTheme="minorHAnsi" w:cstheme="minorHAnsi"/>
          <w:b/>
          <w:color w:val="002060"/>
        </w:rPr>
      </w:pPr>
    </w:p>
    <w:p w14:paraId="716794CC" w14:textId="2DC45C02" w:rsidR="00F43BB1" w:rsidRPr="00F72311" w:rsidRDefault="00F43BB1">
      <w:pPr>
        <w:pStyle w:val="Corpsdetexte"/>
        <w:tabs>
          <w:tab w:val="left" w:pos="1068"/>
        </w:tabs>
        <w:jc w:val="left"/>
        <w:rPr>
          <w:rFonts w:asciiTheme="minorHAnsi" w:hAnsiTheme="minorHAnsi" w:cstheme="minorHAnsi"/>
          <w:b/>
          <w:color w:val="002060"/>
        </w:rPr>
      </w:pPr>
    </w:p>
    <w:p w14:paraId="78BD1A37" w14:textId="09A3B80E" w:rsidR="00F43BB1" w:rsidRPr="00F72311" w:rsidRDefault="00F43BB1">
      <w:pPr>
        <w:pStyle w:val="Corpsdetexte"/>
        <w:tabs>
          <w:tab w:val="left" w:pos="1068"/>
        </w:tabs>
        <w:jc w:val="left"/>
        <w:rPr>
          <w:rFonts w:asciiTheme="minorHAnsi" w:hAnsiTheme="minorHAnsi" w:cstheme="minorHAnsi"/>
          <w:b/>
          <w:color w:val="002060"/>
        </w:rPr>
      </w:pPr>
    </w:p>
    <w:p w14:paraId="6359B8BC" w14:textId="77777777" w:rsidR="00F43BB1" w:rsidRPr="00F72311" w:rsidRDefault="00F43BB1">
      <w:pPr>
        <w:pStyle w:val="Corpsdetexte"/>
        <w:tabs>
          <w:tab w:val="left" w:pos="1068"/>
        </w:tabs>
        <w:jc w:val="left"/>
        <w:rPr>
          <w:rFonts w:asciiTheme="minorHAnsi" w:hAnsiTheme="minorHAnsi" w:cstheme="minorHAnsi"/>
          <w:b/>
          <w:color w:val="002060"/>
        </w:rPr>
      </w:pPr>
    </w:p>
    <w:p w14:paraId="447173A9" w14:textId="77777777" w:rsidR="00EB23C9" w:rsidRPr="00F72311" w:rsidRDefault="00F43BB1">
      <w:pPr>
        <w:pStyle w:val="Corpsdetexte"/>
        <w:tabs>
          <w:tab w:val="left" w:pos="1068"/>
        </w:tabs>
        <w:jc w:val="left"/>
        <w:rPr>
          <w:rFonts w:asciiTheme="minorHAnsi" w:hAnsiTheme="minorHAnsi" w:cstheme="minorHAnsi"/>
          <w:b/>
          <w:color w:val="002060"/>
        </w:rPr>
      </w:pPr>
      <w:r w:rsidRPr="00F72311">
        <w:rPr>
          <w:rFonts w:asciiTheme="minorHAnsi" w:hAnsiTheme="minorHAnsi" w:cstheme="minorHAnsi"/>
          <w:b/>
          <w:color w:val="002060"/>
        </w:rPr>
        <w:t>ANNEXE 1 – ETAT DU PATRIMOINE</w:t>
      </w:r>
    </w:p>
    <w:p w14:paraId="4F6EFD73" w14:textId="77777777" w:rsidR="00EB23C9" w:rsidRPr="00F72311" w:rsidRDefault="00F43BB1">
      <w:pPr>
        <w:pStyle w:val="Corpsdetexte"/>
        <w:tabs>
          <w:tab w:val="left" w:pos="1068"/>
        </w:tabs>
        <w:jc w:val="left"/>
        <w:rPr>
          <w:rFonts w:asciiTheme="minorHAnsi" w:hAnsiTheme="minorHAnsi" w:cstheme="minorHAnsi"/>
          <w:b/>
          <w:color w:val="002060"/>
        </w:rPr>
      </w:pPr>
      <w:r w:rsidRPr="00F72311">
        <w:rPr>
          <w:rFonts w:asciiTheme="minorHAnsi" w:hAnsiTheme="minorHAnsi" w:cstheme="minorHAnsi"/>
          <w:b/>
          <w:color w:val="002060"/>
        </w:rPr>
        <w:t>ANNEXE 2 – ŒUVRES D’ART </w:t>
      </w:r>
    </w:p>
    <w:p w14:paraId="6FFE038F" w14:textId="77777777" w:rsidR="00EB23C9" w:rsidRPr="00F72311" w:rsidRDefault="00F43BB1">
      <w:pPr>
        <w:pStyle w:val="Corpsdetexte"/>
        <w:tabs>
          <w:tab w:val="left" w:pos="1068"/>
        </w:tabs>
        <w:jc w:val="left"/>
        <w:rPr>
          <w:rFonts w:asciiTheme="minorHAnsi" w:hAnsiTheme="minorHAnsi" w:cstheme="minorHAnsi"/>
          <w:b/>
          <w:color w:val="002060"/>
        </w:rPr>
      </w:pPr>
      <w:r w:rsidRPr="00F72311">
        <w:rPr>
          <w:rFonts w:asciiTheme="minorHAnsi" w:hAnsiTheme="minorHAnsi" w:cstheme="minorHAnsi"/>
          <w:b/>
          <w:color w:val="002060"/>
        </w:rPr>
        <w:t>ANNEXE 3 - MATERIEL LABORATOIRE </w:t>
      </w:r>
    </w:p>
    <w:p w14:paraId="7EDB7C88" w14:textId="77777777" w:rsidR="00EB23C9" w:rsidRPr="00F72311" w:rsidRDefault="00F43BB1">
      <w:pPr>
        <w:pStyle w:val="Corpsdetexte"/>
        <w:tabs>
          <w:tab w:val="left" w:pos="1068"/>
        </w:tabs>
        <w:jc w:val="left"/>
        <w:rPr>
          <w:rFonts w:asciiTheme="minorHAnsi" w:hAnsiTheme="minorHAnsi" w:cstheme="minorHAnsi"/>
          <w:b/>
          <w:color w:val="002060"/>
        </w:rPr>
      </w:pPr>
      <w:r w:rsidRPr="00F72311">
        <w:rPr>
          <w:rFonts w:asciiTheme="minorHAnsi" w:hAnsiTheme="minorHAnsi" w:cstheme="minorHAnsi"/>
          <w:b/>
          <w:color w:val="002060"/>
        </w:rPr>
        <w:t>ANNEXE 4 – SINISTRALITE</w:t>
      </w:r>
    </w:p>
    <w:p w14:paraId="454569B6" w14:textId="61C7F302" w:rsidR="00EB23C9" w:rsidRPr="00F72311" w:rsidRDefault="00EB23C9">
      <w:pPr>
        <w:pStyle w:val="Titre"/>
        <w:jc w:val="both"/>
        <w:rPr>
          <w:rFonts w:asciiTheme="minorHAnsi" w:hAnsiTheme="minorHAnsi" w:cstheme="minorHAnsi"/>
          <w:sz w:val="24"/>
          <w:szCs w:val="24"/>
        </w:rPr>
      </w:pPr>
    </w:p>
    <w:p w14:paraId="4EC27309" w14:textId="14C3FBE9" w:rsidR="00F43BB1" w:rsidRPr="00F72311" w:rsidRDefault="00F43BB1">
      <w:pPr>
        <w:pStyle w:val="Titre"/>
        <w:jc w:val="both"/>
        <w:rPr>
          <w:rFonts w:asciiTheme="minorHAnsi" w:hAnsiTheme="minorHAnsi" w:cstheme="minorHAnsi"/>
          <w:sz w:val="24"/>
          <w:szCs w:val="24"/>
        </w:rPr>
      </w:pPr>
    </w:p>
    <w:p w14:paraId="3DA3D2BE" w14:textId="50D8863C" w:rsidR="00F43BB1" w:rsidRPr="00F72311" w:rsidRDefault="00F43BB1">
      <w:pPr>
        <w:pStyle w:val="Titre"/>
        <w:jc w:val="both"/>
        <w:rPr>
          <w:rFonts w:asciiTheme="minorHAnsi" w:hAnsiTheme="minorHAnsi" w:cstheme="minorHAnsi"/>
          <w:sz w:val="24"/>
          <w:szCs w:val="24"/>
        </w:rPr>
      </w:pPr>
    </w:p>
    <w:p w14:paraId="1DA28304" w14:textId="7E88F469" w:rsidR="00F43BB1" w:rsidRPr="00F72311" w:rsidRDefault="00F43BB1">
      <w:pPr>
        <w:pStyle w:val="Titre"/>
        <w:jc w:val="both"/>
        <w:rPr>
          <w:rFonts w:asciiTheme="minorHAnsi" w:hAnsiTheme="minorHAnsi" w:cstheme="minorHAnsi"/>
          <w:sz w:val="24"/>
          <w:szCs w:val="24"/>
        </w:rPr>
      </w:pPr>
    </w:p>
    <w:p w14:paraId="671556AE" w14:textId="38AB38D6" w:rsidR="00F43BB1" w:rsidRPr="00F72311" w:rsidRDefault="00F43BB1">
      <w:pPr>
        <w:pStyle w:val="Titre"/>
        <w:jc w:val="both"/>
        <w:rPr>
          <w:rFonts w:asciiTheme="minorHAnsi" w:hAnsiTheme="minorHAnsi" w:cstheme="minorHAnsi"/>
          <w:sz w:val="24"/>
          <w:szCs w:val="24"/>
        </w:rPr>
      </w:pPr>
    </w:p>
    <w:p w14:paraId="1BB04B9A" w14:textId="55510EF6" w:rsidR="00F43BB1" w:rsidRPr="00F72311" w:rsidRDefault="00F43BB1">
      <w:pPr>
        <w:pStyle w:val="Titre"/>
        <w:jc w:val="both"/>
        <w:rPr>
          <w:rFonts w:asciiTheme="minorHAnsi" w:hAnsiTheme="minorHAnsi" w:cstheme="minorHAnsi"/>
          <w:sz w:val="24"/>
          <w:szCs w:val="24"/>
        </w:rPr>
      </w:pPr>
    </w:p>
    <w:p w14:paraId="21B7E02A" w14:textId="261F7B35" w:rsidR="00F43BB1" w:rsidRPr="00F72311" w:rsidRDefault="00F43BB1">
      <w:pPr>
        <w:pStyle w:val="Titre"/>
        <w:jc w:val="both"/>
        <w:rPr>
          <w:rFonts w:asciiTheme="minorHAnsi" w:hAnsiTheme="minorHAnsi" w:cstheme="minorHAnsi"/>
          <w:sz w:val="24"/>
          <w:szCs w:val="24"/>
        </w:rPr>
      </w:pPr>
    </w:p>
    <w:p w14:paraId="20C672D4" w14:textId="782FE8EF" w:rsidR="00F43BB1" w:rsidRPr="00F72311" w:rsidRDefault="00F43BB1">
      <w:pPr>
        <w:pStyle w:val="Titre"/>
        <w:jc w:val="both"/>
        <w:rPr>
          <w:rFonts w:asciiTheme="minorHAnsi" w:hAnsiTheme="minorHAnsi" w:cstheme="minorHAnsi"/>
          <w:sz w:val="24"/>
          <w:szCs w:val="24"/>
        </w:rPr>
      </w:pPr>
    </w:p>
    <w:p w14:paraId="61080252" w14:textId="0B4DFA67" w:rsidR="00F43BB1" w:rsidRPr="00F72311" w:rsidRDefault="00F43BB1">
      <w:pPr>
        <w:pStyle w:val="Titre"/>
        <w:jc w:val="both"/>
        <w:rPr>
          <w:rFonts w:asciiTheme="minorHAnsi" w:hAnsiTheme="minorHAnsi" w:cstheme="minorHAnsi"/>
          <w:sz w:val="24"/>
          <w:szCs w:val="24"/>
        </w:rPr>
      </w:pPr>
    </w:p>
    <w:p w14:paraId="498C0980" w14:textId="1C55434D" w:rsidR="00F43BB1" w:rsidRPr="00F72311" w:rsidRDefault="00F43BB1">
      <w:pPr>
        <w:pStyle w:val="Titre"/>
        <w:jc w:val="both"/>
        <w:rPr>
          <w:rFonts w:asciiTheme="minorHAnsi" w:hAnsiTheme="minorHAnsi" w:cstheme="minorHAnsi"/>
          <w:sz w:val="24"/>
          <w:szCs w:val="24"/>
        </w:rPr>
      </w:pPr>
    </w:p>
    <w:p w14:paraId="0E03A59C" w14:textId="3CF513D6" w:rsidR="00F43BB1" w:rsidRPr="00F72311" w:rsidRDefault="00F43BB1">
      <w:pPr>
        <w:pStyle w:val="Titre"/>
        <w:jc w:val="both"/>
        <w:rPr>
          <w:rFonts w:asciiTheme="minorHAnsi" w:hAnsiTheme="minorHAnsi" w:cstheme="minorHAnsi"/>
          <w:sz w:val="24"/>
          <w:szCs w:val="24"/>
        </w:rPr>
      </w:pPr>
    </w:p>
    <w:p w14:paraId="2106BB22" w14:textId="1A45B848" w:rsidR="00F43BB1" w:rsidRPr="00F72311" w:rsidRDefault="00F43BB1">
      <w:pPr>
        <w:pStyle w:val="Titre"/>
        <w:jc w:val="both"/>
        <w:rPr>
          <w:rFonts w:asciiTheme="minorHAnsi" w:hAnsiTheme="minorHAnsi" w:cstheme="minorHAnsi"/>
          <w:sz w:val="24"/>
          <w:szCs w:val="24"/>
        </w:rPr>
      </w:pPr>
    </w:p>
    <w:p w14:paraId="7FBB6D15" w14:textId="5454B10B" w:rsidR="00F43BB1" w:rsidRPr="00F72311" w:rsidRDefault="00F43BB1">
      <w:pPr>
        <w:pStyle w:val="Titre"/>
        <w:jc w:val="both"/>
        <w:rPr>
          <w:rFonts w:asciiTheme="minorHAnsi" w:hAnsiTheme="minorHAnsi" w:cstheme="minorHAnsi"/>
          <w:sz w:val="24"/>
          <w:szCs w:val="24"/>
        </w:rPr>
      </w:pPr>
    </w:p>
    <w:p w14:paraId="5018DAEC" w14:textId="64936719" w:rsidR="00F43BB1" w:rsidRPr="00F72311" w:rsidRDefault="00F43BB1">
      <w:pPr>
        <w:pStyle w:val="Titre"/>
        <w:jc w:val="both"/>
        <w:rPr>
          <w:rFonts w:asciiTheme="minorHAnsi" w:hAnsiTheme="minorHAnsi" w:cstheme="minorHAnsi"/>
          <w:sz w:val="24"/>
          <w:szCs w:val="24"/>
        </w:rPr>
      </w:pPr>
    </w:p>
    <w:p w14:paraId="05E72259" w14:textId="0F1D51E7" w:rsidR="00F43BB1" w:rsidRPr="00F72311" w:rsidRDefault="00F43BB1">
      <w:pPr>
        <w:pStyle w:val="Titre"/>
        <w:jc w:val="both"/>
        <w:rPr>
          <w:rFonts w:asciiTheme="minorHAnsi" w:hAnsiTheme="minorHAnsi" w:cstheme="minorHAnsi"/>
          <w:sz w:val="24"/>
          <w:szCs w:val="24"/>
        </w:rPr>
      </w:pPr>
    </w:p>
    <w:p w14:paraId="72DBCCC7" w14:textId="754BE188" w:rsidR="00F43BB1" w:rsidRPr="00F72311" w:rsidRDefault="00F43BB1">
      <w:pPr>
        <w:pStyle w:val="Titre"/>
        <w:jc w:val="both"/>
        <w:rPr>
          <w:rFonts w:asciiTheme="minorHAnsi" w:hAnsiTheme="minorHAnsi" w:cstheme="minorHAnsi"/>
          <w:sz w:val="24"/>
          <w:szCs w:val="24"/>
        </w:rPr>
      </w:pPr>
    </w:p>
    <w:p w14:paraId="7B180654" w14:textId="63B7C252" w:rsidR="00F43BB1" w:rsidRPr="00F72311" w:rsidRDefault="00F43BB1">
      <w:pPr>
        <w:pStyle w:val="Titre"/>
        <w:jc w:val="both"/>
        <w:rPr>
          <w:rFonts w:asciiTheme="minorHAnsi" w:hAnsiTheme="minorHAnsi" w:cstheme="minorHAnsi"/>
          <w:sz w:val="24"/>
          <w:szCs w:val="24"/>
        </w:rPr>
      </w:pPr>
    </w:p>
    <w:p w14:paraId="1BA69CBB" w14:textId="61D77CB6" w:rsidR="00F43BB1" w:rsidRPr="00F72311" w:rsidRDefault="00F43BB1">
      <w:pPr>
        <w:pStyle w:val="Titre"/>
        <w:jc w:val="both"/>
        <w:rPr>
          <w:rFonts w:asciiTheme="minorHAnsi" w:hAnsiTheme="minorHAnsi" w:cstheme="minorHAnsi"/>
          <w:sz w:val="24"/>
          <w:szCs w:val="24"/>
        </w:rPr>
      </w:pPr>
    </w:p>
    <w:p w14:paraId="22D83699" w14:textId="5BB3554F" w:rsidR="00F43BB1" w:rsidRPr="00F72311" w:rsidRDefault="00F43BB1">
      <w:pPr>
        <w:pStyle w:val="Titre"/>
        <w:jc w:val="both"/>
        <w:rPr>
          <w:rFonts w:asciiTheme="minorHAnsi" w:hAnsiTheme="minorHAnsi" w:cstheme="minorHAnsi"/>
          <w:sz w:val="24"/>
          <w:szCs w:val="24"/>
        </w:rPr>
      </w:pPr>
    </w:p>
    <w:p w14:paraId="09DCADB7" w14:textId="7200FC2D" w:rsidR="00F43BB1" w:rsidRPr="00F72311" w:rsidRDefault="00F43BB1">
      <w:pPr>
        <w:pStyle w:val="Titre"/>
        <w:jc w:val="both"/>
        <w:rPr>
          <w:rFonts w:asciiTheme="minorHAnsi" w:hAnsiTheme="minorHAnsi" w:cstheme="minorHAnsi"/>
          <w:sz w:val="24"/>
          <w:szCs w:val="24"/>
        </w:rPr>
      </w:pPr>
    </w:p>
    <w:p w14:paraId="2AD73B1E" w14:textId="1E03AF9D" w:rsidR="00F43BB1" w:rsidRPr="00F72311" w:rsidRDefault="00F43BB1">
      <w:pPr>
        <w:pStyle w:val="Titre"/>
        <w:jc w:val="both"/>
        <w:rPr>
          <w:rFonts w:asciiTheme="minorHAnsi" w:hAnsiTheme="minorHAnsi" w:cstheme="minorHAnsi"/>
          <w:sz w:val="24"/>
          <w:szCs w:val="24"/>
        </w:rPr>
      </w:pPr>
    </w:p>
    <w:p w14:paraId="0E74D8FA" w14:textId="33B4B87A" w:rsidR="00F43BB1" w:rsidRPr="00F72311" w:rsidRDefault="00F43BB1">
      <w:pPr>
        <w:pStyle w:val="Titre"/>
        <w:jc w:val="both"/>
        <w:rPr>
          <w:rFonts w:asciiTheme="minorHAnsi" w:hAnsiTheme="minorHAnsi" w:cstheme="minorHAnsi"/>
          <w:sz w:val="24"/>
          <w:szCs w:val="24"/>
        </w:rPr>
      </w:pPr>
    </w:p>
    <w:p w14:paraId="3715E900" w14:textId="5E98862E" w:rsidR="00F43BB1" w:rsidRPr="00F72311" w:rsidRDefault="00F43BB1">
      <w:pPr>
        <w:pStyle w:val="Titre"/>
        <w:jc w:val="both"/>
        <w:rPr>
          <w:rFonts w:asciiTheme="minorHAnsi" w:hAnsiTheme="minorHAnsi" w:cstheme="minorHAnsi"/>
          <w:sz w:val="24"/>
          <w:szCs w:val="24"/>
        </w:rPr>
      </w:pPr>
    </w:p>
    <w:p w14:paraId="1C60831B" w14:textId="3D9267F8" w:rsidR="00F43BB1" w:rsidRPr="00F72311" w:rsidRDefault="00F43BB1">
      <w:pPr>
        <w:pStyle w:val="Titre"/>
        <w:jc w:val="both"/>
        <w:rPr>
          <w:rFonts w:asciiTheme="minorHAnsi" w:hAnsiTheme="minorHAnsi" w:cstheme="minorHAnsi"/>
          <w:sz w:val="24"/>
          <w:szCs w:val="24"/>
        </w:rPr>
      </w:pPr>
    </w:p>
    <w:p w14:paraId="34AB61AC" w14:textId="2DCECF63" w:rsidR="00F43BB1" w:rsidRPr="00F72311" w:rsidRDefault="00F43BB1">
      <w:pPr>
        <w:pStyle w:val="Titre"/>
        <w:jc w:val="both"/>
        <w:rPr>
          <w:rFonts w:asciiTheme="minorHAnsi" w:hAnsiTheme="minorHAnsi" w:cstheme="minorHAnsi"/>
          <w:sz w:val="24"/>
          <w:szCs w:val="24"/>
        </w:rPr>
      </w:pPr>
    </w:p>
    <w:p w14:paraId="71F6E2E0" w14:textId="276AAA61" w:rsidR="00F43BB1" w:rsidRPr="00F72311" w:rsidRDefault="00F43BB1">
      <w:pPr>
        <w:pStyle w:val="Titre"/>
        <w:jc w:val="both"/>
        <w:rPr>
          <w:rFonts w:asciiTheme="minorHAnsi" w:hAnsiTheme="minorHAnsi" w:cstheme="minorHAnsi"/>
          <w:sz w:val="24"/>
          <w:szCs w:val="24"/>
        </w:rPr>
      </w:pPr>
    </w:p>
    <w:p w14:paraId="05CB9C24" w14:textId="77777777" w:rsidR="00F43BB1" w:rsidRPr="00F72311" w:rsidRDefault="00F43BB1">
      <w:pPr>
        <w:pStyle w:val="Titre"/>
        <w:jc w:val="both"/>
        <w:rPr>
          <w:rFonts w:asciiTheme="minorHAnsi" w:hAnsiTheme="minorHAnsi" w:cstheme="minorHAnsi"/>
          <w:sz w:val="24"/>
          <w:szCs w:val="24"/>
        </w:rPr>
      </w:pPr>
    </w:p>
    <w:p w14:paraId="12F55226" w14:textId="77777777" w:rsidR="00EB23C9" w:rsidRPr="00F72311" w:rsidRDefault="00EB23C9">
      <w:pPr>
        <w:pStyle w:val="Titre"/>
        <w:jc w:val="both"/>
        <w:rPr>
          <w:rFonts w:asciiTheme="minorHAnsi" w:hAnsiTheme="minorHAnsi" w:cstheme="minorHAnsi"/>
          <w:sz w:val="24"/>
          <w:szCs w:val="24"/>
        </w:rPr>
      </w:pPr>
    </w:p>
    <w:p w14:paraId="685D25EA" w14:textId="77777777" w:rsidR="00EB23C9" w:rsidRPr="00F72311" w:rsidRDefault="00F43BB1">
      <w:pPr>
        <w:numPr>
          <w:ilvl w:val="0"/>
          <w:numId w:val="7"/>
        </w:numPr>
        <w:pBdr>
          <w:bottom w:val="single" w:sz="4" w:space="1" w:color="FFC000"/>
        </w:pBdr>
        <w:ind w:right="-31" w:hanging="720"/>
        <w:rPr>
          <w:rFonts w:asciiTheme="minorHAnsi" w:eastAsia="Times New Roman" w:hAnsiTheme="minorHAnsi" w:cstheme="minorHAnsi"/>
          <w:b/>
          <w:color w:val="002060"/>
        </w:rPr>
      </w:pPr>
      <w:bookmarkStart w:id="3" w:name="PATRIMOINE"/>
      <w:r w:rsidRPr="00F72311">
        <w:rPr>
          <w:rFonts w:asciiTheme="minorHAnsi" w:eastAsia="Times New Roman" w:hAnsiTheme="minorHAnsi" w:cstheme="minorHAnsi"/>
          <w:b/>
          <w:color w:val="002060"/>
        </w:rPr>
        <w:lastRenderedPageBreak/>
        <w:t>ETAT DU PATRIMOINE</w:t>
      </w:r>
    </w:p>
    <w:p w14:paraId="58845EFE" w14:textId="77777777" w:rsidR="00EB23C9" w:rsidRPr="00F72311" w:rsidRDefault="00EB23C9">
      <w:pPr>
        <w:pStyle w:val="Titre"/>
        <w:jc w:val="both"/>
        <w:rPr>
          <w:rFonts w:asciiTheme="minorHAnsi" w:hAnsiTheme="minorHAnsi" w:cstheme="minorHAnsi"/>
          <w:sz w:val="24"/>
          <w:szCs w:val="24"/>
        </w:rPr>
      </w:pPr>
    </w:p>
    <w:p w14:paraId="693D2012" w14:textId="77777777" w:rsidR="00EB23C9" w:rsidRPr="00F72311" w:rsidRDefault="00F43BB1">
      <w:pPr>
        <w:jc w:val="center"/>
        <w:rPr>
          <w:rFonts w:asciiTheme="minorHAnsi" w:hAnsiTheme="minorHAnsi" w:cstheme="minorHAnsi"/>
          <w:b/>
          <w:color w:val="002060"/>
        </w:rPr>
      </w:pPr>
      <w:r w:rsidRPr="00F72311">
        <w:rPr>
          <w:rFonts w:asciiTheme="minorHAnsi" w:hAnsiTheme="minorHAnsi" w:cstheme="minorHAnsi"/>
          <w:b/>
          <w:color w:val="002060"/>
        </w:rPr>
        <w:t>VOIR FICHIER JOINT EN ANNEXE 1 – ETAT DU PATRIMOINE</w:t>
      </w:r>
    </w:p>
    <w:p w14:paraId="69043EA9" w14:textId="77777777" w:rsidR="00EB23C9" w:rsidRPr="00F72311" w:rsidRDefault="00EB23C9">
      <w:pPr>
        <w:rPr>
          <w:rFonts w:asciiTheme="minorHAnsi" w:hAnsiTheme="minorHAnsi" w:cstheme="minorHAnsi"/>
          <w:b/>
        </w:rPr>
      </w:pPr>
    </w:p>
    <w:p w14:paraId="62E4B75A" w14:textId="77777777" w:rsidR="00EB23C9" w:rsidRPr="00F72311" w:rsidRDefault="00F43BB1">
      <w:pPr>
        <w:ind w:right="-569"/>
        <w:rPr>
          <w:rFonts w:asciiTheme="minorHAnsi" w:hAnsiTheme="minorHAnsi" w:cstheme="minorHAnsi"/>
          <w:b/>
        </w:rPr>
      </w:pPr>
      <w:r w:rsidRPr="00F72311">
        <w:rPr>
          <w:rFonts w:asciiTheme="minorHAnsi" w:hAnsiTheme="minorHAnsi" w:cstheme="minorHAnsi"/>
          <w:b/>
        </w:rPr>
        <w:t xml:space="preserve">SUPERFICIE TOTALE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130 539 m²</w:t>
      </w:r>
      <w:r w:rsidRPr="00F72311">
        <w:rPr>
          <w:rFonts w:asciiTheme="minorHAnsi" w:hAnsiTheme="minorHAnsi" w:cstheme="minorHAnsi"/>
          <w:color w:val="002060"/>
        </w:rPr>
        <w:t xml:space="preserve"> </w:t>
      </w:r>
    </w:p>
    <w:p w14:paraId="7B5AEF5A" w14:textId="77777777" w:rsidR="00EB23C9" w:rsidRPr="00F72311" w:rsidRDefault="00EB23C9">
      <w:pPr>
        <w:rPr>
          <w:rFonts w:asciiTheme="minorHAnsi" w:hAnsiTheme="minorHAnsi" w:cstheme="minorHAnsi"/>
          <w:b/>
        </w:rPr>
      </w:pPr>
    </w:p>
    <w:p w14:paraId="6A9D52F8" w14:textId="77777777" w:rsidR="00EB23C9" w:rsidRPr="00F72311" w:rsidRDefault="00EB23C9">
      <w:pPr>
        <w:rPr>
          <w:rFonts w:asciiTheme="minorHAnsi" w:hAnsiTheme="minorHAnsi" w:cstheme="minorHAnsi"/>
          <w:b/>
        </w:rPr>
      </w:pPr>
    </w:p>
    <w:p w14:paraId="3084D6ED" w14:textId="77777777" w:rsidR="00EB23C9" w:rsidRPr="00F72311" w:rsidRDefault="00F43BB1">
      <w:pPr>
        <w:numPr>
          <w:ilvl w:val="0"/>
          <w:numId w:val="8"/>
        </w:numPr>
        <w:pBdr>
          <w:bottom w:val="single" w:sz="4" w:space="1" w:color="FFC000"/>
        </w:pBdr>
        <w:ind w:left="0" w:right="110" w:hanging="284"/>
        <w:rPr>
          <w:rFonts w:asciiTheme="minorHAnsi" w:hAnsiTheme="minorHAnsi" w:cstheme="minorHAnsi"/>
          <w:b/>
        </w:rPr>
      </w:pPr>
      <w:r w:rsidRPr="00F72311">
        <w:rPr>
          <w:rFonts w:asciiTheme="minorHAnsi" w:hAnsiTheme="minorHAnsi" w:cstheme="minorHAnsi"/>
          <w:b/>
        </w:rPr>
        <w:t xml:space="preserve">STATIONS D’EPURATION, D’ASSAINISSEMENT, DE </w:t>
      </w:r>
      <w:proofErr w:type="gramStart"/>
      <w:r w:rsidRPr="00F72311">
        <w:rPr>
          <w:rFonts w:asciiTheme="minorHAnsi" w:hAnsiTheme="minorHAnsi" w:cstheme="minorHAnsi"/>
          <w:b/>
        </w:rPr>
        <w:t xml:space="preserve">POMPAGE,   </w:t>
      </w:r>
      <w:proofErr w:type="gramEnd"/>
      <w:r w:rsidRPr="00F72311">
        <w:rPr>
          <w:rFonts w:asciiTheme="minorHAnsi" w:hAnsiTheme="minorHAnsi" w:cstheme="minorHAnsi"/>
          <w:b/>
        </w:rPr>
        <w:t xml:space="preserve">                                                                             DECHETTERIES, USINES DE POTABILISATION D’EAU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 xml:space="preserve">NON </w:t>
      </w:r>
    </w:p>
    <w:bookmarkEnd w:id="3"/>
    <w:p w14:paraId="73360BF9" w14:textId="77777777" w:rsidR="00EB23C9" w:rsidRPr="00F72311" w:rsidRDefault="00EB23C9">
      <w:pPr>
        <w:ind w:right="110"/>
        <w:rPr>
          <w:rFonts w:asciiTheme="minorHAnsi" w:hAnsiTheme="minorHAnsi" w:cstheme="minorHAnsi"/>
          <w:b/>
        </w:rPr>
      </w:pPr>
    </w:p>
    <w:p w14:paraId="7B765367" w14:textId="77777777" w:rsidR="00EB23C9" w:rsidRPr="00F72311" w:rsidRDefault="00EB23C9">
      <w:pPr>
        <w:ind w:right="110"/>
        <w:rPr>
          <w:rFonts w:asciiTheme="minorHAnsi" w:hAnsiTheme="minorHAnsi" w:cstheme="minorHAnsi"/>
          <w:b/>
        </w:rPr>
      </w:pPr>
    </w:p>
    <w:p w14:paraId="056A91AE" w14:textId="77777777" w:rsidR="00EB23C9" w:rsidRPr="00F72311" w:rsidRDefault="00EB23C9">
      <w:pPr>
        <w:tabs>
          <w:tab w:val="left" w:pos="8364"/>
        </w:tabs>
        <w:ind w:left="1800"/>
        <w:jc w:val="both"/>
        <w:rPr>
          <w:rFonts w:asciiTheme="minorHAnsi" w:hAnsiTheme="minorHAnsi" w:cstheme="minorHAnsi"/>
        </w:rPr>
      </w:pPr>
    </w:p>
    <w:p w14:paraId="64636C0B" w14:textId="77777777" w:rsidR="00EB23C9" w:rsidRPr="00F72311" w:rsidRDefault="00F43BB1">
      <w:pPr>
        <w:numPr>
          <w:ilvl w:val="0"/>
          <w:numId w:val="7"/>
        </w:numPr>
        <w:pBdr>
          <w:bottom w:val="single" w:sz="4" w:space="1" w:color="FFC000"/>
        </w:pBdr>
        <w:ind w:right="-31" w:hanging="720"/>
        <w:rPr>
          <w:rFonts w:asciiTheme="minorHAnsi" w:eastAsia="Times New Roman" w:hAnsiTheme="minorHAnsi" w:cstheme="minorHAnsi"/>
          <w:b/>
          <w:color w:val="002060"/>
        </w:rPr>
      </w:pPr>
      <w:bookmarkStart w:id="4" w:name="INFORMATION"/>
      <w:r w:rsidRPr="00F72311">
        <w:rPr>
          <w:rFonts w:asciiTheme="minorHAnsi" w:eastAsia="Times New Roman" w:hAnsiTheme="minorHAnsi" w:cstheme="minorHAnsi"/>
          <w:b/>
          <w:color w:val="002060"/>
        </w:rPr>
        <w:t>COMPLEMENTS D’INFORMATION</w:t>
      </w:r>
    </w:p>
    <w:p w14:paraId="5534C5CD" w14:textId="77777777" w:rsidR="00EB23C9" w:rsidRPr="00F72311" w:rsidRDefault="00EB23C9">
      <w:pPr>
        <w:rPr>
          <w:rFonts w:asciiTheme="minorHAnsi" w:hAnsiTheme="minorHAnsi" w:cstheme="minorHAnsi"/>
          <w:color w:val="002060"/>
        </w:rPr>
      </w:pPr>
    </w:p>
    <w:p w14:paraId="64952136" w14:textId="77777777" w:rsidR="00EB23C9" w:rsidRPr="00F72311" w:rsidRDefault="00EB23C9">
      <w:pPr>
        <w:rPr>
          <w:rFonts w:asciiTheme="minorHAnsi" w:hAnsiTheme="minorHAnsi" w:cstheme="minorHAnsi"/>
          <w:color w:val="002060"/>
        </w:rPr>
      </w:pPr>
    </w:p>
    <w:p w14:paraId="4828095B" w14:textId="77777777" w:rsidR="00EB23C9" w:rsidRPr="00F72311" w:rsidRDefault="00F43BB1" w:rsidP="005A2352">
      <w:pPr>
        <w:numPr>
          <w:ilvl w:val="0"/>
          <w:numId w:val="63"/>
        </w:numPr>
        <w:pBdr>
          <w:bottom w:val="single" w:sz="4" w:space="1" w:color="FFC000"/>
        </w:pBdr>
        <w:ind w:left="0" w:right="-284" w:hanging="284"/>
        <w:rPr>
          <w:rFonts w:asciiTheme="minorHAnsi" w:hAnsiTheme="minorHAnsi" w:cstheme="minorHAnsi"/>
          <w:b/>
        </w:rPr>
      </w:pPr>
      <w:r w:rsidRPr="00F72311">
        <w:rPr>
          <w:rFonts w:asciiTheme="minorHAnsi" w:hAnsiTheme="minorHAnsi" w:cstheme="minorHAnsi"/>
          <w:b/>
        </w:rPr>
        <w:t xml:space="preserve">VOTRE PATRIMOINE A-T-IL ÉTÉ ESTIMÉ ET RÉPERTORIÉ PAR UN                                                                  CABINET D'EXPERTISE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NON</w:t>
      </w:r>
    </w:p>
    <w:p w14:paraId="42FBC1BF" w14:textId="77777777" w:rsidR="00EB23C9" w:rsidRPr="00F72311" w:rsidRDefault="00EB23C9">
      <w:pPr>
        <w:tabs>
          <w:tab w:val="left" w:pos="8364"/>
        </w:tabs>
        <w:ind w:left="1800"/>
        <w:rPr>
          <w:rFonts w:asciiTheme="minorHAnsi" w:hAnsiTheme="minorHAnsi" w:cstheme="minorHAnsi"/>
        </w:rPr>
      </w:pPr>
    </w:p>
    <w:p w14:paraId="4F44A67C" w14:textId="77777777" w:rsidR="00EB23C9" w:rsidRPr="00F72311" w:rsidRDefault="00EB23C9">
      <w:pPr>
        <w:tabs>
          <w:tab w:val="left" w:pos="8364"/>
        </w:tabs>
        <w:ind w:left="1800"/>
        <w:rPr>
          <w:rFonts w:asciiTheme="minorHAnsi" w:hAnsiTheme="minorHAnsi" w:cstheme="minorHAnsi"/>
        </w:rPr>
      </w:pPr>
    </w:p>
    <w:p w14:paraId="17B3C4AE" w14:textId="77777777" w:rsidR="00EB23C9" w:rsidRPr="00F72311" w:rsidRDefault="00F43BB1" w:rsidP="005A2352">
      <w:pPr>
        <w:numPr>
          <w:ilvl w:val="0"/>
          <w:numId w:val="63"/>
        </w:numPr>
        <w:pBdr>
          <w:bottom w:val="single" w:sz="4" w:space="1" w:color="FFC000"/>
        </w:pBdr>
        <w:ind w:left="0" w:right="-284" w:hanging="284"/>
        <w:rPr>
          <w:rFonts w:asciiTheme="minorHAnsi" w:hAnsiTheme="minorHAnsi" w:cstheme="minorHAnsi"/>
          <w:b/>
        </w:rPr>
      </w:pPr>
      <w:r w:rsidRPr="00F72311">
        <w:rPr>
          <w:rFonts w:asciiTheme="minorHAnsi" w:hAnsiTheme="minorHAnsi" w:cstheme="minorHAnsi"/>
          <w:b/>
        </w:rPr>
        <w:t xml:space="preserve">BATIMENTS SOUS ALARME OU RELIES A UN CENTRAL D’APPEL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 xml:space="preserve">OUI </w:t>
      </w:r>
    </w:p>
    <w:p w14:paraId="668D14AF" w14:textId="77777777" w:rsidR="00EB23C9" w:rsidRPr="00F72311" w:rsidRDefault="00EB23C9">
      <w:pPr>
        <w:ind w:left="720"/>
        <w:rPr>
          <w:rFonts w:asciiTheme="minorHAnsi" w:hAnsiTheme="minorHAnsi" w:cstheme="minorHAnsi"/>
          <w:b/>
          <w:highlight w:val="yellow"/>
        </w:rPr>
      </w:pPr>
    </w:p>
    <w:p w14:paraId="4D5F76BC" w14:textId="77777777" w:rsidR="00EB23C9" w:rsidRPr="00F72311" w:rsidRDefault="00F43BB1">
      <w:pPr>
        <w:ind w:left="720"/>
        <w:rPr>
          <w:rFonts w:asciiTheme="minorHAnsi" w:hAnsiTheme="minorHAnsi" w:cstheme="minorHAnsi"/>
          <w:b/>
        </w:rPr>
      </w:pPr>
      <w:r w:rsidRPr="00F72311">
        <w:rPr>
          <w:rFonts w:asciiTheme="minorHAnsi" w:hAnsiTheme="minorHAnsi" w:cstheme="minorHAnsi"/>
          <w:b/>
        </w:rPr>
        <w:t xml:space="preserve">Cf. inventaire DAB : </w:t>
      </w:r>
    </w:p>
    <w:p w14:paraId="625AD91F" w14:textId="77777777" w:rsidR="00EB23C9" w:rsidRPr="00F72311" w:rsidRDefault="00F43BB1" w:rsidP="005A2352">
      <w:pPr>
        <w:pStyle w:val="Paragraphedeliste"/>
        <w:numPr>
          <w:ilvl w:val="0"/>
          <w:numId w:val="67"/>
        </w:numPr>
        <w:ind w:left="3544" w:hanging="425"/>
        <w:jc w:val="both"/>
        <w:rPr>
          <w:rFonts w:asciiTheme="minorHAnsi" w:hAnsiTheme="minorHAnsi" w:cstheme="minorHAnsi"/>
          <w:b/>
          <w:color w:val="002060"/>
        </w:rPr>
      </w:pPr>
      <w:r w:rsidRPr="00F72311">
        <w:rPr>
          <w:rFonts w:asciiTheme="minorHAnsi" w:hAnsiTheme="minorHAnsi" w:cstheme="minorHAnsi"/>
          <w:b/>
          <w:color w:val="002060"/>
        </w:rPr>
        <w:t>Halle des Sports Bayonne</w:t>
      </w:r>
    </w:p>
    <w:p w14:paraId="52485766" w14:textId="77777777" w:rsidR="00EB23C9" w:rsidRPr="00F72311" w:rsidRDefault="00F43BB1" w:rsidP="005A2352">
      <w:pPr>
        <w:pStyle w:val="Paragraphedeliste"/>
        <w:numPr>
          <w:ilvl w:val="0"/>
          <w:numId w:val="67"/>
        </w:numPr>
        <w:ind w:firstLine="2039"/>
        <w:rPr>
          <w:rFonts w:asciiTheme="minorHAnsi" w:hAnsiTheme="minorHAnsi" w:cstheme="minorHAnsi"/>
          <w:b/>
          <w:color w:val="002060"/>
        </w:rPr>
      </w:pPr>
      <w:r w:rsidRPr="00F72311">
        <w:rPr>
          <w:rFonts w:asciiTheme="minorHAnsi" w:hAnsiTheme="minorHAnsi" w:cstheme="minorHAnsi"/>
          <w:b/>
          <w:color w:val="002060"/>
        </w:rPr>
        <w:t>Bâtiment 1 ST CB à Anglet</w:t>
      </w:r>
    </w:p>
    <w:p w14:paraId="3C4DB56D" w14:textId="77777777" w:rsidR="00EB23C9" w:rsidRPr="00F72311" w:rsidRDefault="00F43BB1" w:rsidP="005A2352">
      <w:pPr>
        <w:pStyle w:val="Paragraphedeliste"/>
        <w:numPr>
          <w:ilvl w:val="0"/>
          <w:numId w:val="67"/>
        </w:numPr>
        <w:ind w:firstLine="2039"/>
        <w:rPr>
          <w:rFonts w:asciiTheme="minorHAnsi" w:hAnsiTheme="minorHAnsi" w:cstheme="minorHAnsi"/>
          <w:b/>
          <w:color w:val="002060"/>
        </w:rPr>
      </w:pPr>
      <w:r w:rsidRPr="00F72311">
        <w:rPr>
          <w:rFonts w:asciiTheme="minorHAnsi" w:hAnsiTheme="minorHAnsi" w:cstheme="minorHAnsi"/>
          <w:b/>
          <w:color w:val="002060"/>
        </w:rPr>
        <w:t>Bâtiment 2 ST CB</w:t>
      </w:r>
    </w:p>
    <w:p w14:paraId="0C35FA7B" w14:textId="77777777" w:rsidR="00EB23C9" w:rsidRPr="00F72311" w:rsidRDefault="00F43BB1" w:rsidP="005A2352">
      <w:pPr>
        <w:pStyle w:val="Paragraphedeliste"/>
        <w:numPr>
          <w:ilvl w:val="0"/>
          <w:numId w:val="67"/>
        </w:numPr>
        <w:ind w:firstLine="2039"/>
        <w:rPr>
          <w:rFonts w:asciiTheme="minorHAnsi" w:hAnsiTheme="minorHAnsi" w:cstheme="minorHAnsi"/>
          <w:b/>
          <w:color w:val="002060"/>
        </w:rPr>
      </w:pPr>
      <w:r w:rsidRPr="00F72311">
        <w:rPr>
          <w:rFonts w:asciiTheme="minorHAnsi" w:hAnsiTheme="minorHAnsi" w:cstheme="minorHAnsi"/>
          <w:b/>
          <w:color w:val="002060"/>
        </w:rPr>
        <w:t>ISALAB</w:t>
      </w:r>
    </w:p>
    <w:p w14:paraId="0DD6F908" w14:textId="77777777" w:rsidR="00EB23C9" w:rsidRPr="00F72311" w:rsidRDefault="00F43BB1" w:rsidP="005A2352">
      <w:pPr>
        <w:pStyle w:val="Paragraphedeliste"/>
        <w:numPr>
          <w:ilvl w:val="0"/>
          <w:numId w:val="67"/>
        </w:numPr>
        <w:ind w:firstLine="2039"/>
        <w:rPr>
          <w:rFonts w:asciiTheme="minorHAnsi" w:hAnsiTheme="minorHAnsi" w:cstheme="minorHAnsi"/>
          <w:b/>
          <w:color w:val="002060"/>
        </w:rPr>
      </w:pPr>
      <w:r w:rsidRPr="00F72311">
        <w:rPr>
          <w:rFonts w:asciiTheme="minorHAnsi" w:hAnsiTheme="minorHAnsi" w:cstheme="minorHAnsi"/>
          <w:b/>
          <w:color w:val="002060"/>
        </w:rPr>
        <w:t>Bâtiment Vie Etudiante (non relié à centrale)</w:t>
      </w:r>
    </w:p>
    <w:p w14:paraId="0B1C722A" w14:textId="77777777" w:rsidR="00EB23C9" w:rsidRPr="00F72311" w:rsidRDefault="00F43BB1" w:rsidP="005A2352">
      <w:pPr>
        <w:pStyle w:val="Paragraphedeliste"/>
        <w:numPr>
          <w:ilvl w:val="0"/>
          <w:numId w:val="67"/>
        </w:numPr>
        <w:ind w:firstLine="2039"/>
        <w:rPr>
          <w:rFonts w:asciiTheme="minorHAnsi" w:hAnsiTheme="minorHAnsi" w:cstheme="minorHAnsi"/>
          <w:b/>
          <w:color w:val="002060"/>
        </w:rPr>
      </w:pPr>
      <w:r w:rsidRPr="00F72311">
        <w:rPr>
          <w:rFonts w:asciiTheme="minorHAnsi" w:hAnsiTheme="minorHAnsi" w:cstheme="minorHAnsi"/>
          <w:b/>
          <w:color w:val="002060"/>
        </w:rPr>
        <w:t>Présidence à Pau (non relié à centrale)</w:t>
      </w:r>
    </w:p>
    <w:p w14:paraId="5D5468F5" w14:textId="77777777" w:rsidR="00EB23C9" w:rsidRPr="00F72311" w:rsidRDefault="00EB23C9">
      <w:pPr>
        <w:ind w:left="720"/>
        <w:rPr>
          <w:rFonts w:asciiTheme="minorHAnsi" w:hAnsiTheme="minorHAnsi" w:cstheme="minorHAnsi"/>
          <w:b/>
          <w:highlight w:val="yellow"/>
        </w:rPr>
      </w:pPr>
    </w:p>
    <w:p w14:paraId="0A4B6596" w14:textId="77777777" w:rsidR="00EB23C9" w:rsidRPr="00F72311" w:rsidRDefault="00EB23C9">
      <w:pPr>
        <w:ind w:left="720"/>
        <w:rPr>
          <w:rFonts w:asciiTheme="minorHAnsi" w:hAnsiTheme="minorHAnsi" w:cstheme="minorHAnsi"/>
          <w:b/>
          <w:highlight w:val="yellow"/>
        </w:rPr>
      </w:pPr>
    </w:p>
    <w:p w14:paraId="0984D229" w14:textId="77777777" w:rsidR="00EB23C9" w:rsidRPr="00F72311" w:rsidRDefault="00F43BB1" w:rsidP="005A2352">
      <w:pPr>
        <w:numPr>
          <w:ilvl w:val="0"/>
          <w:numId w:val="63"/>
        </w:numPr>
        <w:pBdr>
          <w:bottom w:val="single" w:sz="4" w:space="1" w:color="FFC000"/>
        </w:pBdr>
        <w:ind w:left="0" w:right="-284" w:hanging="284"/>
        <w:rPr>
          <w:rFonts w:asciiTheme="minorHAnsi" w:hAnsiTheme="minorHAnsi" w:cstheme="minorHAnsi"/>
          <w:b/>
        </w:rPr>
      </w:pPr>
      <w:r w:rsidRPr="00F72311">
        <w:rPr>
          <w:rFonts w:asciiTheme="minorHAnsi" w:hAnsiTheme="minorHAnsi" w:cstheme="minorHAnsi"/>
          <w:b/>
        </w:rPr>
        <w:t xml:space="preserve">LISTE DES BATIMENTS GARDIENNES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NON</w:t>
      </w:r>
    </w:p>
    <w:p w14:paraId="477F17E1" w14:textId="77777777" w:rsidR="00EB23C9" w:rsidRPr="00F72311" w:rsidRDefault="00EB23C9">
      <w:pPr>
        <w:pStyle w:val="Paragraphedeliste"/>
        <w:rPr>
          <w:rFonts w:asciiTheme="minorHAnsi" w:hAnsiTheme="minorHAnsi" w:cstheme="minorHAnsi"/>
          <w:b/>
          <w:highlight w:val="yellow"/>
        </w:rPr>
      </w:pPr>
    </w:p>
    <w:p w14:paraId="71C3FA49" w14:textId="77777777" w:rsidR="00EB23C9" w:rsidRPr="00F72311" w:rsidRDefault="00EB23C9">
      <w:pPr>
        <w:pStyle w:val="Paragraphedeliste"/>
        <w:rPr>
          <w:rFonts w:asciiTheme="minorHAnsi" w:hAnsiTheme="minorHAnsi" w:cstheme="minorHAnsi"/>
          <w:b/>
          <w:highlight w:val="yellow"/>
        </w:rPr>
      </w:pPr>
    </w:p>
    <w:p w14:paraId="0665C3C6" w14:textId="77777777" w:rsidR="00EB23C9" w:rsidRPr="00F72311" w:rsidRDefault="00F43BB1" w:rsidP="005A2352">
      <w:pPr>
        <w:numPr>
          <w:ilvl w:val="0"/>
          <w:numId w:val="63"/>
        </w:numPr>
        <w:pBdr>
          <w:bottom w:val="single" w:sz="4" w:space="1" w:color="FFC000"/>
        </w:pBdr>
        <w:ind w:left="0" w:right="-284" w:hanging="284"/>
        <w:rPr>
          <w:rFonts w:asciiTheme="minorHAnsi" w:hAnsiTheme="minorHAnsi" w:cstheme="minorHAnsi"/>
          <w:b/>
        </w:rPr>
      </w:pPr>
      <w:r w:rsidRPr="00F72311">
        <w:rPr>
          <w:rFonts w:asciiTheme="minorHAnsi" w:hAnsiTheme="minorHAnsi" w:cstheme="minorHAnsi"/>
          <w:b/>
        </w:rPr>
        <w:t xml:space="preserve">LISTE DES BATIMENTS INOCCUPES, DESAFFECTES, VIDES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 xml:space="preserve">NON </w:t>
      </w:r>
    </w:p>
    <w:p w14:paraId="09144326" w14:textId="77777777" w:rsidR="00EB23C9" w:rsidRPr="00F72311" w:rsidRDefault="00EB23C9">
      <w:pPr>
        <w:pStyle w:val="Paragraphedeliste"/>
        <w:rPr>
          <w:rFonts w:asciiTheme="minorHAnsi" w:hAnsiTheme="minorHAnsi" w:cstheme="minorHAnsi"/>
          <w:b/>
        </w:rPr>
      </w:pPr>
    </w:p>
    <w:p w14:paraId="6960AF77" w14:textId="77777777" w:rsidR="00EB23C9" w:rsidRPr="00F72311" w:rsidRDefault="00EB23C9">
      <w:pPr>
        <w:pStyle w:val="Paragraphedeliste"/>
        <w:rPr>
          <w:rFonts w:asciiTheme="minorHAnsi" w:hAnsiTheme="minorHAnsi" w:cstheme="minorHAnsi"/>
          <w:b/>
        </w:rPr>
      </w:pPr>
    </w:p>
    <w:p w14:paraId="3D385DF1" w14:textId="77777777" w:rsidR="00EB23C9" w:rsidRPr="00F72311" w:rsidRDefault="00F43BB1" w:rsidP="005A2352">
      <w:pPr>
        <w:numPr>
          <w:ilvl w:val="0"/>
          <w:numId w:val="63"/>
        </w:numPr>
        <w:pBdr>
          <w:bottom w:val="single" w:sz="4" w:space="1" w:color="FFC000"/>
        </w:pBdr>
        <w:ind w:left="0" w:right="-284" w:hanging="284"/>
        <w:rPr>
          <w:rFonts w:asciiTheme="minorHAnsi" w:hAnsiTheme="minorHAnsi" w:cstheme="minorHAnsi"/>
          <w:b/>
        </w:rPr>
      </w:pPr>
      <w:r w:rsidRPr="00F72311">
        <w:rPr>
          <w:rFonts w:asciiTheme="minorHAnsi" w:hAnsiTheme="minorHAnsi" w:cstheme="minorHAnsi"/>
          <w:b/>
        </w:rPr>
        <w:t xml:space="preserve">LISTE DES BATIMENTS DESTINES A LA DEMOLITION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t xml:space="preserve"> </w:t>
      </w:r>
      <w:r w:rsidRPr="00F72311">
        <w:rPr>
          <w:rFonts w:asciiTheme="minorHAnsi" w:hAnsiTheme="minorHAnsi" w:cstheme="minorHAnsi"/>
          <w:b/>
          <w:color w:val="002060"/>
        </w:rPr>
        <w:t xml:space="preserve">NON </w:t>
      </w:r>
    </w:p>
    <w:p w14:paraId="3678CE1A" w14:textId="77777777" w:rsidR="00EB23C9" w:rsidRPr="00F72311" w:rsidRDefault="00EB23C9">
      <w:pPr>
        <w:pStyle w:val="Paragraphedeliste"/>
        <w:rPr>
          <w:rFonts w:asciiTheme="minorHAnsi" w:hAnsiTheme="minorHAnsi" w:cstheme="minorHAnsi"/>
          <w:b/>
          <w:highlight w:val="yellow"/>
        </w:rPr>
      </w:pPr>
    </w:p>
    <w:p w14:paraId="53879655" w14:textId="77777777" w:rsidR="00EB23C9" w:rsidRPr="00F72311" w:rsidRDefault="00EB23C9">
      <w:pPr>
        <w:pStyle w:val="Paragraphedeliste"/>
        <w:rPr>
          <w:rFonts w:asciiTheme="minorHAnsi" w:hAnsiTheme="minorHAnsi" w:cstheme="minorHAnsi"/>
          <w:b/>
          <w:highlight w:val="yellow"/>
        </w:rPr>
      </w:pPr>
    </w:p>
    <w:p w14:paraId="139F2162" w14:textId="77777777" w:rsidR="00EB23C9" w:rsidRPr="00F72311" w:rsidRDefault="00F43BB1" w:rsidP="005A2352">
      <w:pPr>
        <w:numPr>
          <w:ilvl w:val="0"/>
          <w:numId w:val="63"/>
        </w:numPr>
        <w:pBdr>
          <w:bottom w:val="single" w:sz="4" w:space="1" w:color="FFC000"/>
        </w:pBdr>
        <w:ind w:left="0" w:right="-284" w:hanging="284"/>
        <w:rPr>
          <w:rFonts w:asciiTheme="minorHAnsi" w:hAnsiTheme="minorHAnsi" w:cstheme="minorHAnsi"/>
          <w:b/>
        </w:rPr>
      </w:pPr>
      <w:r w:rsidRPr="00F72311">
        <w:rPr>
          <w:rFonts w:asciiTheme="minorHAnsi" w:hAnsiTheme="minorHAnsi" w:cstheme="minorHAnsi"/>
          <w:b/>
        </w:rPr>
        <w:t xml:space="preserve">PRESENCE DE REMPARTS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 xml:space="preserve">OUI </w:t>
      </w:r>
    </w:p>
    <w:p w14:paraId="5AD072A9" w14:textId="77777777" w:rsidR="00EB23C9" w:rsidRPr="00F72311" w:rsidRDefault="00EB23C9">
      <w:pPr>
        <w:ind w:left="720"/>
        <w:rPr>
          <w:rFonts w:asciiTheme="minorHAnsi" w:hAnsiTheme="minorHAnsi" w:cstheme="minorHAnsi"/>
          <w:highlight w:val="yellow"/>
        </w:rPr>
      </w:pPr>
    </w:p>
    <w:p w14:paraId="09CB90DE" w14:textId="77777777" w:rsidR="00EB23C9" w:rsidRPr="00F72311" w:rsidRDefault="00F43BB1">
      <w:pPr>
        <w:ind w:left="720" w:hanging="436"/>
        <w:rPr>
          <w:rFonts w:asciiTheme="minorHAnsi" w:hAnsiTheme="minorHAnsi" w:cstheme="minorHAnsi"/>
          <w:color w:val="002060"/>
          <w:highlight w:val="yellow"/>
        </w:rPr>
      </w:pPr>
      <w:r w:rsidRPr="00F72311">
        <w:rPr>
          <w:rFonts w:asciiTheme="minorHAnsi" w:hAnsiTheme="minorHAnsi" w:cstheme="minorHAnsi"/>
          <w:b/>
          <w:color w:val="002060"/>
        </w:rPr>
        <w:t>REMPARTS non contigus aux bâtiments de l’UPPA</w:t>
      </w:r>
    </w:p>
    <w:p w14:paraId="61815576" w14:textId="77777777" w:rsidR="00EB23C9" w:rsidRPr="00F72311" w:rsidRDefault="00EB23C9">
      <w:pPr>
        <w:ind w:left="720"/>
        <w:rPr>
          <w:rFonts w:asciiTheme="minorHAnsi" w:hAnsiTheme="minorHAnsi" w:cstheme="minorHAnsi"/>
          <w:highlight w:val="yellow"/>
        </w:rPr>
      </w:pPr>
    </w:p>
    <w:p w14:paraId="39B86E47" w14:textId="77777777" w:rsidR="00EB23C9" w:rsidRPr="00F72311" w:rsidRDefault="00F43BB1" w:rsidP="005A2352">
      <w:pPr>
        <w:numPr>
          <w:ilvl w:val="0"/>
          <w:numId w:val="64"/>
        </w:numPr>
        <w:rPr>
          <w:rFonts w:asciiTheme="minorHAnsi" w:hAnsiTheme="minorHAnsi" w:cstheme="minorHAnsi"/>
        </w:rPr>
      </w:pPr>
      <w:r w:rsidRPr="00F72311">
        <w:rPr>
          <w:rFonts w:asciiTheme="minorHAnsi" w:hAnsiTheme="minorHAnsi" w:cstheme="minorHAnsi"/>
        </w:rPr>
        <w:t xml:space="preserve">Si oui </w:t>
      </w:r>
    </w:p>
    <w:p w14:paraId="736B6E89" w14:textId="77777777" w:rsidR="00EB23C9" w:rsidRPr="00F72311" w:rsidRDefault="00EB23C9">
      <w:pPr>
        <w:ind w:left="720"/>
        <w:rPr>
          <w:rFonts w:asciiTheme="minorHAnsi" w:hAnsiTheme="minorHAnsi" w:cstheme="minorHAnsi"/>
        </w:rPr>
      </w:pPr>
    </w:p>
    <w:p w14:paraId="7B7C6850" w14:textId="77777777" w:rsidR="00EB23C9" w:rsidRPr="00F72311" w:rsidRDefault="00F43BB1">
      <w:pPr>
        <w:ind w:left="720"/>
        <w:rPr>
          <w:rFonts w:asciiTheme="minorHAnsi" w:hAnsiTheme="minorHAnsi" w:cstheme="minorHAnsi"/>
        </w:rPr>
      </w:pPr>
      <w:r w:rsidRPr="00F72311">
        <w:rPr>
          <w:rFonts w:asciiTheme="minorHAnsi" w:hAnsiTheme="minorHAnsi" w:cstheme="minorHAnsi"/>
        </w:rPr>
        <w:t xml:space="preserve">-   indiquer la longueur des remparts :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b/>
          <w:color w:val="002060"/>
        </w:rPr>
        <w:t>200 m</w:t>
      </w:r>
    </w:p>
    <w:p w14:paraId="6EBAD0A7" w14:textId="77777777" w:rsidR="00EB23C9" w:rsidRPr="00F72311" w:rsidRDefault="00EB23C9">
      <w:pPr>
        <w:ind w:left="720"/>
        <w:rPr>
          <w:rFonts w:asciiTheme="minorHAnsi" w:hAnsiTheme="minorHAnsi" w:cstheme="minorHAnsi"/>
        </w:rPr>
      </w:pPr>
    </w:p>
    <w:p w14:paraId="0FE37FCC" w14:textId="77777777" w:rsidR="00EB23C9" w:rsidRPr="00F72311" w:rsidRDefault="00F43BB1">
      <w:pPr>
        <w:ind w:left="720"/>
        <w:rPr>
          <w:rFonts w:asciiTheme="minorHAnsi" w:hAnsiTheme="minorHAnsi" w:cstheme="minorHAnsi"/>
        </w:rPr>
      </w:pPr>
      <w:r w:rsidRPr="00F72311">
        <w:rPr>
          <w:rFonts w:asciiTheme="minorHAnsi" w:hAnsiTheme="minorHAnsi" w:cstheme="minorHAnsi"/>
        </w:rPr>
        <w:t xml:space="preserve">- quel est l’entretien effectué sur ces remparts : </w:t>
      </w:r>
    </w:p>
    <w:p w14:paraId="25AA6298" w14:textId="77777777" w:rsidR="00EB23C9" w:rsidRPr="00F72311" w:rsidRDefault="00EB23C9">
      <w:pPr>
        <w:ind w:left="720"/>
        <w:rPr>
          <w:rFonts w:asciiTheme="minorHAnsi" w:hAnsiTheme="minorHAnsi" w:cstheme="minorHAnsi"/>
        </w:rPr>
      </w:pPr>
    </w:p>
    <w:p w14:paraId="14951E83" w14:textId="77777777" w:rsidR="00EB23C9" w:rsidRPr="00F72311" w:rsidRDefault="00F43BB1" w:rsidP="005A2352">
      <w:pPr>
        <w:pStyle w:val="Paragraphedeliste"/>
        <w:numPr>
          <w:ilvl w:val="0"/>
          <w:numId w:val="67"/>
        </w:numPr>
        <w:ind w:left="3544" w:hanging="425"/>
        <w:jc w:val="both"/>
        <w:rPr>
          <w:rFonts w:asciiTheme="minorHAnsi" w:hAnsiTheme="minorHAnsi" w:cstheme="minorHAnsi"/>
          <w:b/>
          <w:color w:val="002060"/>
        </w:rPr>
      </w:pPr>
      <w:r w:rsidRPr="00F72311">
        <w:rPr>
          <w:rFonts w:asciiTheme="minorHAnsi" w:hAnsiTheme="minorHAnsi" w:cstheme="minorHAnsi"/>
          <w:b/>
          <w:color w:val="002060"/>
        </w:rPr>
        <w:t>Comme ils appartiennent à la commune de Bayonne, ils en assurent l’entretien.</w:t>
      </w:r>
    </w:p>
    <w:p w14:paraId="37C05165" w14:textId="77777777" w:rsidR="00EB23C9" w:rsidRPr="00F72311" w:rsidRDefault="00EB23C9">
      <w:pPr>
        <w:tabs>
          <w:tab w:val="num" w:pos="567"/>
        </w:tabs>
        <w:ind w:left="1778"/>
        <w:rPr>
          <w:rFonts w:asciiTheme="minorHAnsi" w:hAnsiTheme="minorHAnsi" w:cstheme="minorHAnsi"/>
          <w:highlight w:val="yellow"/>
        </w:rPr>
      </w:pPr>
    </w:p>
    <w:p w14:paraId="67FF664E" w14:textId="77777777" w:rsidR="00EB23C9" w:rsidRPr="00F72311" w:rsidRDefault="00F43BB1" w:rsidP="005A2352">
      <w:pPr>
        <w:numPr>
          <w:ilvl w:val="0"/>
          <w:numId w:val="63"/>
        </w:numPr>
        <w:pBdr>
          <w:bottom w:val="single" w:sz="4" w:space="1" w:color="FFC000"/>
        </w:pBdr>
        <w:ind w:left="0" w:right="-284" w:hanging="284"/>
        <w:rPr>
          <w:rFonts w:asciiTheme="minorHAnsi" w:hAnsiTheme="minorHAnsi" w:cstheme="minorHAnsi"/>
          <w:b/>
        </w:rPr>
      </w:pPr>
      <w:r w:rsidRPr="00F72311">
        <w:rPr>
          <w:rFonts w:asciiTheme="minorHAnsi" w:hAnsiTheme="minorHAnsi" w:cstheme="minorHAnsi"/>
          <w:b/>
        </w:rPr>
        <w:t xml:space="preserve">OBJETS DE VALEUR ET ŒUVRES D’ART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 xml:space="preserve">OUI </w:t>
      </w:r>
    </w:p>
    <w:p w14:paraId="4C04BDA4" w14:textId="77777777" w:rsidR="00EB23C9" w:rsidRPr="00F72311" w:rsidRDefault="00EB23C9">
      <w:pPr>
        <w:ind w:left="1778"/>
        <w:rPr>
          <w:rFonts w:asciiTheme="minorHAnsi" w:hAnsiTheme="minorHAnsi" w:cstheme="minorHAnsi"/>
        </w:rPr>
      </w:pPr>
    </w:p>
    <w:p w14:paraId="6CEC075B" w14:textId="77777777" w:rsidR="00EB23C9" w:rsidRPr="00F72311" w:rsidRDefault="00F43BB1" w:rsidP="005A2352">
      <w:pPr>
        <w:numPr>
          <w:ilvl w:val="0"/>
          <w:numId w:val="64"/>
        </w:numPr>
        <w:tabs>
          <w:tab w:val="clear" w:pos="720"/>
          <w:tab w:val="num" w:pos="567"/>
        </w:tabs>
        <w:ind w:left="1778" w:hanging="1494"/>
        <w:rPr>
          <w:rFonts w:asciiTheme="minorHAnsi" w:hAnsiTheme="minorHAnsi" w:cstheme="minorHAnsi"/>
        </w:rPr>
      </w:pPr>
      <w:r w:rsidRPr="00F72311">
        <w:rPr>
          <w:rFonts w:asciiTheme="minorHAnsi" w:hAnsiTheme="minorHAnsi" w:cstheme="minorHAnsi"/>
        </w:rPr>
        <w:t>Montant et liste des objets de valeur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b/>
          <w:color w:val="002060"/>
        </w:rPr>
        <w:t>joint en « ANNEXE 2 – ŒUVRES D’ART »</w:t>
      </w:r>
    </w:p>
    <w:p w14:paraId="35E3128A" w14:textId="77777777" w:rsidR="00EB23C9" w:rsidRPr="00F72311" w:rsidRDefault="00F43BB1" w:rsidP="005A2352">
      <w:pPr>
        <w:numPr>
          <w:ilvl w:val="0"/>
          <w:numId w:val="64"/>
        </w:numPr>
        <w:tabs>
          <w:tab w:val="clear" w:pos="720"/>
          <w:tab w:val="num" w:pos="567"/>
        </w:tabs>
        <w:ind w:left="1778" w:hanging="1494"/>
        <w:rPr>
          <w:rFonts w:asciiTheme="minorHAnsi" w:hAnsiTheme="minorHAnsi" w:cstheme="minorHAnsi"/>
        </w:rPr>
      </w:pPr>
      <w:r w:rsidRPr="00F72311">
        <w:rPr>
          <w:rFonts w:asciiTheme="minorHAnsi" w:hAnsiTheme="minorHAnsi" w:cstheme="minorHAnsi"/>
        </w:rPr>
        <w:t>Expertise (à joindre si elle existe)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b/>
          <w:color w:val="002060"/>
        </w:rPr>
        <w:t>NON</w:t>
      </w:r>
    </w:p>
    <w:p w14:paraId="634B01EF" w14:textId="77777777" w:rsidR="00EB23C9" w:rsidRPr="00F72311" w:rsidRDefault="00F43BB1" w:rsidP="005A2352">
      <w:pPr>
        <w:numPr>
          <w:ilvl w:val="0"/>
          <w:numId w:val="64"/>
        </w:numPr>
        <w:tabs>
          <w:tab w:val="clear" w:pos="720"/>
          <w:tab w:val="num" w:pos="567"/>
        </w:tabs>
        <w:ind w:left="1778" w:hanging="1494"/>
        <w:rPr>
          <w:rFonts w:asciiTheme="minorHAnsi" w:hAnsiTheme="minorHAnsi" w:cstheme="minorHAnsi"/>
        </w:rPr>
      </w:pPr>
      <w:r w:rsidRPr="00F72311">
        <w:rPr>
          <w:rFonts w:asciiTheme="minorHAnsi" w:hAnsiTheme="minorHAnsi" w:cstheme="minorHAnsi"/>
        </w:rPr>
        <w:t>Situation et protection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b/>
          <w:color w:val="002060"/>
        </w:rPr>
        <w:t>en tous lieux (1 % artistique)</w:t>
      </w:r>
      <w:r w:rsidRPr="00F72311">
        <w:rPr>
          <w:rFonts w:asciiTheme="minorHAnsi" w:hAnsiTheme="minorHAnsi" w:cstheme="minorHAnsi"/>
          <w:b/>
          <w:color w:val="002060"/>
        </w:rPr>
        <w:tab/>
      </w:r>
      <w:r w:rsidRPr="00F72311">
        <w:rPr>
          <w:rFonts w:asciiTheme="minorHAnsi" w:hAnsiTheme="minorHAnsi" w:cstheme="minorHAnsi"/>
        </w:rPr>
        <w:tab/>
      </w:r>
      <w:r w:rsidRPr="00F72311">
        <w:rPr>
          <w:rFonts w:asciiTheme="minorHAnsi" w:hAnsiTheme="minorHAnsi" w:cstheme="minorHAnsi"/>
        </w:rPr>
        <w:tab/>
      </w:r>
    </w:p>
    <w:p w14:paraId="4F962ACE" w14:textId="77777777" w:rsidR="00EB23C9" w:rsidRPr="00F72311" w:rsidRDefault="00EB23C9">
      <w:pPr>
        <w:tabs>
          <w:tab w:val="left" w:pos="8364"/>
        </w:tabs>
        <w:rPr>
          <w:rFonts w:asciiTheme="minorHAnsi" w:hAnsiTheme="minorHAnsi" w:cstheme="minorHAnsi"/>
          <w:b/>
        </w:rPr>
      </w:pPr>
    </w:p>
    <w:p w14:paraId="4EF4F9C6" w14:textId="77777777" w:rsidR="00EB23C9" w:rsidRPr="00F72311" w:rsidRDefault="00EB23C9">
      <w:pPr>
        <w:rPr>
          <w:rFonts w:asciiTheme="minorHAnsi" w:hAnsiTheme="minorHAnsi" w:cstheme="minorHAnsi"/>
        </w:rPr>
      </w:pPr>
    </w:p>
    <w:p w14:paraId="271F1213" w14:textId="77777777" w:rsidR="00EB23C9" w:rsidRPr="00F72311" w:rsidRDefault="00F43BB1" w:rsidP="005A2352">
      <w:pPr>
        <w:numPr>
          <w:ilvl w:val="0"/>
          <w:numId w:val="63"/>
        </w:numPr>
        <w:pBdr>
          <w:bottom w:val="single" w:sz="4" w:space="1" w:color="FFC000"/>
        </w:pBdr>
        <w:ind w:left="0" w:right="-284" w:hanging="284"/>
        <w:rPr>
          <w:rFonts w:asciiTheme="minorHAnsi" w:hAnsiTheme="minorHAnsi" w:cstheme="minorHAnsi"/>
          <w:b/>
        </w:rPr>
      </w:pPr>
      <w:r w:rsidRPr="00F72311">
        <w:rPr>
          <w:rFonts w:asciiTheme="minorHAnsi" w:hAnsiTheme="minorHAnsi" w:cstheme="minorHAnsi"/>
          <w:b/>
        </w:rPr>
        <w:t xml:space="preserve">FIBRE OPTIQUE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t xml:space="preserve">OUI </w:t>
      </w:r>
    </w:p>
    <w:p w14:paraId="4CB1692F" w14:textId="77777777" w:rsidR="00D0709F" w:rsidRPr="00F72311" w:rsidRDefault="00D0709F">
      <w:pPr>
        <w:rPr>
          <w:rFonts w:asciiTheme="minorHAnsi" w:hAnsiTheme="minorHAnsi" w:cstheme="minorHAnsi"/>
        </w:rPr>
      </w:pPr>
    </w:p>
    <w:p w14:paraId="6E052104" w14:textId="2B468D8F" w:rsidR="00EB23C9" w:rsidRPr="00F72311" w:rsidRDefault="00F43BB1" w:rsidP="00D0709F">
      <w:pPr>
        <w:numPr>
          <w:ilvl w:val="0"/>
          <w:numId w:val="64"/>
        </w:numPr>
        <w:tabs>
          <w:tab w:val="clear" w:pos="720"/>
          <w:tab w:val="num" w:pos="567"/>
        </w:tabs>
        <w:ind w:left="1778" w:hanging="1494"/>
        <w:rPr>
          <w:rFonts w:asciiTheme="minorHAnsi" w:hAnsiTheme="minorHAnsi" w:cstheme="minorHAnsi"/>
        </w:rPr>
      </w:pPr>
      <w:r w:rsidRPr="00F72311">
        <w:rPr>
          <w:rFonts w:asciiTheme="minorHAnsi" w:hAnsiTheme="minorHAnsi" w:cstheme="minorHAnsi"/>
        </w:rPr>
        <w:t>Longueur :</w:t>
      </w:r>
    </w:p>
    <w:p w14:paraId="55D0868B" w14:textId="43B5B7B3" w:rsidR="00EB23C9" w:rsidRPr="00F72311" w:rsidRDefault="00F43BB1" w:rsidP="00D0709F">
      <w:pPr>
        <w:pStyle w:val="Paragraphedeliste"/>
        <w:numPr>
          <w:ilvl w:val="0"/>
          <w:numId w:val="67"/>
        </w:numPr>
        <w:ind w:left="3544" w:hanging="425"/>
        <w:jc w:val="both"/>
        <w:rPr>
          <w:rFonts w:asciiTheme="minorHAnsi" w:hAnsiTheme="minorHAnsi" w:cstheme="minorHAnsi"/>
          <w:b/>
          <w:color w:val="002060"/>
        </w:rPr>
      </w:pPr>
      <w:r w:rsidRPr="00F72311">
        <w:rPr>
          <w:rFonts w:asciiTheme="minorHAnsi" w:hAnsiTheme="minorHAnsi" w:cstheme="minorHAnsi"/>
          <w:b/>
          <w:color w:val="002060"/>
        </w:rPr>
        <w:t xml:space="preserve">Campus de Pau : </w:t>
      </w:r>
      <w:r w:rsidR="00D0709F" w:rsidRPr="00F72311">
        <w:rPr>
          <w:rFonts w:asciiTheme="minorHAnsi" w:hAnsiTheme="minorHAnsi" w:cstheme="minorHAnsi"/>
          <w:b/>
          <w:color w:val="002060"/>
        </w:rPr>
        <w:tab/>
      </w:r>
      <w:r w:rsidR="00D0709F" w:rsidRPr="00F72311">
        <w:rPr>
          <w:rFonts w:asciiTheme="minorHAnsi" w:hAnsiTheme="minorHAnsi" w:cstheme="minorHAnsi"/>
          <w:b/>
          <w:color w:val="002060"/>
        </w:rPr>
        <w:tab/>
      </w:r>
      <w:r w:rsidR="00D0709F" w:rsidRPr="00F72311">
        <w:rPr>
          <w:rFonts w:asciiTheme="minorHAnsi" w:hAnsiTheme="minorHAnsi" w:cstheme="minorHAnsi"/>
          <w:b/>
          <w:color w:val="002060"/>
        </w:rPr>
        <w:tab/>
      </w:r>
      <w:r w:rsidR="00D0709F" w:rsidRPr="00F72311">
        <w:rPr>
          <w:rFonts w:asciiTheme="minorHAnsi" w:hAnsiTheme="minorHAnsi" w:cstheme="minorHAnsi"/>
          <w:b/>
          <w:color w:val="002060"/>
        </w:rPr>
        <w:tab/>
      </w:r>
      <w:r w:rsidR="00D0709F" w:rsidRPr="00F72311">
        <w:rPr>
          <w:rFonts w:asciiTheme="minorHAnsi" w:hAnsiTheme="minorHAnsi" w:cstheme="minorHAnsi"/>
          <w:b/>
          <w:color w:val="002060"/>
        </w:rPr>
        <w:tab/>
      </w:r>
      <w:r w:rsidRPr="00F72311">
        <w:rPr>
          <w:rFonts w:asciiTheme="minorHAnsi" w:hAnsiTheme="minorHAnsi" w:cstheme="minorHAnsi"/>
          <w:b/>
          <w:color w:val="002060"/>
        </w:rPr>
        <w:t>14,6 km</w:t>
      </w:r>
    </w:p>
    <w:p w14:paraId="3BC67882" w14:textId="0696D57E" w:rsidR="00EB23C9" w:rsidRPr="00F72311" w:rsidRDefault="00F43BB1" w:rsidP="00D0709F">
      <w:pPr>
        <w:pStyle w:val="Paragraphedeliste"/>
        <w:numPr>
          <w:ilvl w:val="0"/>
          <w:numId w:val="67"/>
        </w:numPr>
        <w:ind w:left="3544" w:hanging="425"/>
        <w:jc w:val="both"/>
        <w:rPr>
          <w:rFonts w:asciiTheme="minorHAnsi" w:hAnsiTheme="minorHAnsi" w:cstheme="minorHAnsi"/>
          <w:b/>
          <w:color w:val="002060"/>
        </w:rPr>
      </w:pPr>
      <w:r w:rsidRPr="00F72311">
        <w:rPr>
          <w:rFonts w:asciiTheme="minorHAnsi" w:hAnsiTheme="minorHAnsi" w:cstheme="minorHAnsi"/>
          <w:b/>
          <w:color w:val="002060"/>
        </w:rPr>
        <w:t xml:space="preserve">Campus de Mont de Marsan : </w:t>
      </w:r>
      <w:r w:rsidR="00D0709F" w:rsidRPr="00F72311">
        <w:rPr>
          <w:rFonts w:asciiTheme="minorHAnsi" w:hAnsiTheme="minorHAnsi" w:cstheme="minorHAnsi"/>
          <w:b/>
          <w:color w:val="002060"/>
        </w:rPr>
        <w:tab/>
      </w:r>
      <w:r w:rsidR="00D0709F" w:rsidRPr="00F72311">
        <w:rPr>
          <w:rFonts w:asciiTheme="minorHAnsi" w:hAnsiTheme="minorHAnsi" w:cstheme="minorHAnsi"/>
          <w:b/>
          <w:color w:val="002060"/>
        </w:rPr>
        <w:tab/>
      </w:r>
      <w:r w:rsidR="00D0709F" w:rsidRPr="00F72311">
        <w:rPr>
          <w:rFonts w:asciiTheme="minorHAnsi" w:hAnsiTheme="minorHAnsi" w:cstheme="minorHAnsi"/>
          <w:b/>
          <w:color w:val="002060"/>
        </w:rPr>
        <w:tab/>
      </w:r>
      <w:r w:rsidRPr="00F72311">
        <w:rPr>
          <w:rFonts w:asciiTheme="minorHAnsi" w:hAnsiTheme="minorHAnsi" w:cstheme="minorHAnsi"/>
          <w:b/>
          <w:color w:val="002060"/>
        </w:rPr>
        <w:t>0,1 km</w:t>
      </w:r>
    </w:p>
    <w:p w14:paraId="4809F04A" w14:textId="6F73F4E5" w:rsidR="00EB23C9" w:rsidRPr="00F72311" w:rsidRDefault="00F43BB1" w:rsidP="00D0709F">
      <w:pPr>
        <w:pStyle w:val="Paragraphedeliste"/>
        <w:numPr>
          <w:ilvl w:val="0"/>
          <w:numId w:val="67"/>
        </w:numPr>
        <w:ind w:left="3544" w:hanging="425"/>
        <w:jc w:val="both"/>
        <w:rPr>
          <w:rFonts w:asciiTheme="minorHAnsi" w:hAnsiTheme="minorHAnsi" w:cstheme="minorHAnsi"/>
          <w:b/>
          <w:color w:val="002060"/>
        </w:rPr>
      </w:pPr>
      <w:r w:rsidRPr="00F72311">
        <w:rPr>
          <w:rFonts w:asciiTheme="minorHAnsi" w:hAnsiTheme="minorHAnsi" w:cstheme="minorHAnsi"/>
          <w:b/>
          <w:color w:val="002060"/>
        </w:rPr>
        <w:t xml:space="preserve">Campus de Tarbes : </w:t>
      </w:r>
      <w:r w:rsidR="00D0709F" w:rsidRPr="00F72311">
        <w:rPr>
          <w:rFonts w:asciiTheme="minorHAnsi" w:hAnsiTheme="minorHAnsi" w:cstheme="minorHAnsi"/>
          <w:b/>
          <w:color w:val="002060"/>
        </w:rPr>
        <w:tab/>
      </w:r>
      <w:r w:rsidR="00D0709F" w:rsidRPr="00F72311">
        <w:rPr>
          <w:rFonts w:asciiTheme="minorHAnsi" w:hAnsiTheme="minorHAnsi" w:cstheme="minorHAnsi"/>
          <w:b/>
          <w:color w:val="002060"/>
        </w:rPr>
        <w:tab/>
      </w:r>
      <w:r w:rsidR="00D0709F" w:rsidRPr="00F72311">
        <w:rPr>
          <w:rFonts w:asciiTheme="minorHAnsi" w:hAnsiTheme="minorHAnsi" w:cstheme="minorHAnsi"/>
          <w:b/>
          <w:color w:val="002060"/>
        </w:rPr>
        <w:tab/>
      </w:r>
      <w:r w:rsidR="00D0709F" w:rsidRPr="00F72311">
        <w:rPr>
          <w:rFonts w:asciiTheme="minorHAnsi" w:hAnsiTheme="minorHAnsi" w:cstheme="minorHAnsi"/>
          <w:b/>
          <w:color w:val="002060"/>
        </w:rPr>
        <w:tab/>
      </w:r>
      <w:r w:rsidR="00D0709F" w:rsidRPr="00F72311">
        <w:rPr>
          <w:rFonts w:asciiTheme="minorHAnsi" w:hAnsiTheme="minorHAnsi" w:cstheme="minorHAnsi"/>
          <w:b/>
          <w:color w:val="002060"/>
        </w:rPr>
        <w:tab/>
      </w:r>
      <w:r w:rsidRPr="00F72311">
        <w:rPr>
          <w:rFonts w:asciiTheme="minorHAnsi" w:hAnsiTheme="minorHAnsi" w:cstheme="minorHAnsi"/>
          <w:b/>
          <w:color w:val="002060"/>
        </w:rPr>
        <w:t>0,1 km</w:t>
      </w:r>
    </w:p>
    <w:p w14:paraId="40541149" w14:textId="6FAA3CAD" w:rsidR="00EB23C9" w:rsidRPr="00F72311" w:rsidRDefault="00F43BB1" w:rsidP="00D0709F">
      <w:pPr>
        <w:pStyle w:val="Paragraphedeliste"/>
        <w:numPr>
          <w:ilvl w:val="0"/>
          <w:numId w:val="67"/>
        </w:numPr>
        <w:ind w:left="3544" w:hanging="425"/>
        <w:jc w:val="both"/>
        <w:rPr>
          <w:rFonts w:asciiTheme="minorHAnsi" w:hAnsiTheme="minorHAnsi" w:cstheme="minorHAnsi"/>
          <w:b/>
          <w:color w:val="002060"/>
        </w:rPr>
      </w:pPr>
      <w:r w:rsidRPr="00F72311">
        <w:rPr>
          <w:rFonts w:asciiTheme="minorHAnsi" w:hAnsiTheme="minorHAnsi" w:cstheme="minorHAnsi"/>
          <w:b/>
          <w:color w:val="002060"/>
        </w:rPr>
        <w:t xml:space="preserve">Campus de Bayonne : </w:t>
      </w:r>
      <w:r w:rsidR="00D0709F" w:rsidRPr="00F72311">
        <w:rPr>
          <w:rFonts w:asciiTheme="minorHAnsi" w:hAnsiTheme="minorHAnsi" w:cstheme="minorHAnsi"/>
          <w:b/>
          <w:color w:val="002060"/>
        </w:rPr>
        <w:tab/>
      </w:r>
      <w:r w:rsidR="00D0709F" w:rsidRPr="00F72311">
        <w:rPr>
          <w:rFonts w:asciiTheme="minorHAnsi" w:hAnsiTheme="minorHAnsi" w:cstheme="minorHAnsi"/>
          <w:b/>
          <w:color w:val="002060"/>
        </w:rPr>
        <w:tab/>
      </w:r>
      <w:r w:rsidR="00D0709F" w:rsidRPr="00F72311">
        <w:rPr>
          <w:rFonts w:asciiTheme="minorHAnsi" w:hAnsiTheme="minorHAnsi" w:cstheme="minorHAnsi"/>
          <w:b/>
          <w:color w:val="002060"/>
        </w:rPr>
        <w:tab/>
      </w:r>
      <w:r w:rsidR="00D0709F" w:rsidRPr="00F72311">
        <w:rPr>
          <w:rFonts w:asciiTheme="minorHAnsi" w:hAnsiTheme="minorHAnsi" w:cstheme="minorHAnsi"/>
          <w:b/>
          <w:color w:val="002060"/>
        </w:rPr>
        <w:tab/>
      </w:r>
      <w:r w:rsidRPr="00F72311">
        <w:rPr>
          <w:rFonts w:asciiTheme="minorHAnsi" w:hAnsiTheme="minorHAnsi" w:cstheme="minorHAnsi"/>
          <w:b/>
          <w:color w:val="002060"/>
        </w:rPr>
        <w:t>3 km</w:t>
      </w:r>
    </w:p>
    <w:p w14:paraId="74280584" w14:textId="1FD9CEE4" w:rsidR="00EB23C9" w:rsidRPr="00F72311" w:rsidRDefault="00F43BB1" w:rsidP="00D0709F">
      <w:pPr>
        <w:pStyle w:val="Paragraphedeliste"/>
        <w:numPr>
          <w:ilvl w:val="0"/>
          <w:numId w:val="67"/>
        </w:numPr>
        <w:ind w:left="3544" w:hanging="425"/>
        <w:jc w:val="both"/>
        <w:rPr>
          <w:rFonts w:asciiTheme="minorHAnsi" w:hAnsiTheme="minorHAnsi" w:cstheme="minorHAnsi"/>
          <w:b/>
          <w:color w:val="002060"/>
        </w:rPr>
      </w:pPr>
      <w:r w:rsidRPr="00F72311">
        <w:rPr>
          <w:rFonts w:asciiTheme="minorHAnsi" w:hAnsiTheme="minorHAnsi" w:cstheme="minorHAnsi"/>
          <w:b/>
          <w:color w:val="002060"/>
        </w:rPr>
        <w:t xml:space="preserve">Campus d'Anglet : </w:t>
      </w:r>
      <w:r w:rsidR="00D0709F" w:rsidRPr="00F72311">
        <w:rPr>
          <w:rFonts w:asciiTheme="minorHAnsi" w:hAnsiTheme="minorHAnsi" w:cstheme="minorHAnsi"/>
          <w:b/>
          <w:color w:val="002060"/>
        </w:rPr>
        <w:tab/>
      </w:r>
      <w:r w:rsidR="00D0709F" w:rsidRPr="00F72311">
        <w:rPr>
          <w:rFonts w:asciiTheme="minorHAnsi" w:hAnsiTheme="minorHAnsi" w:cstheme="minorHAnsi"/>
          <w:b/>
          <w:color w:val="002060"/>
        </w:rPr>
        <w:tab/>
      </w:r>
      <w:r w:rsidR="00D0709F" w:rsidRPr="00F72311">
        <w:rPr>
          <w:rFonts w:asciiTheme="minorHAnsi" w:hAnsiTheme="minorHAnsi" w:cstheme="minorHAnsi"/>
          <w:b/>
          <w:color w:val="002060"/>
        </w:rPr>
        <w:tab/>
      </w:r>
      <w:r w:rsidR="00D0709F" w:rsidRPr="00F72311">
        <w:rPr>
          <w:rFonts w:asciiTheme="minorHAnsi" w:hAnsiTheme="minorHAnsi" w:cstheme="minorHAnsi"/>
          <w:b/>
          <w:color w:val="002060"/>
        </w:rPr>
        <w:tab/>
      </w:r>
      <w:r w:rsidR="00D0709F" w:rsidRPr="00F72311">
        <w:rPr>
          <w:rFonts w:asciiTheme="minorHAnsi" w:hAnsiTheme="minorHAnsi" w:cstheme="minorHAnsi"/>
          <w:b/>
          <w:color w:val="002060"/>
        </w:rPr>
        <w:tab/>
      </w:r>
      <w:r w:rsidRPr="00F72311">
        <w:rPr>
          <w:rFonts w:asciiTheme="minorHAnsi" w:hAnsiTheme="minorHAnsi" w:cstheme="minorHAnsi"/>
          <w:b/>
          <w:color w:val="002060"/>
        </w:rPr>
        <w:t>5 km</w:t>
      </w:r>
    </w:p>
    <w:p w14:paraId="3E689DA7" w14:textId="01C49FEE" w:rsidR="00EB23C9" w:rsidRPr="00F72311" w:rsidRDefault="00F43BB1" w:rsidP="00D0709F">
      <w:pPr>
        <w:numPr>
          <w:ilvl w:val="0"/>
          <w:numId w:val="64"/>
        </w:numPr>
        <w:tabs>
          <w:tab w:val="clear" w:pos="720"/>
          <w:tab w:val="num" w:pos="567"/>
        </w:tabs>
        <w:ind w:left="1778" w:hanging="1494"/>
        <w:rPr>
          <w:rFonts w:asciiTheme="minorHAnsi" w:hAnsiTheme="minorHAnsi" w:cstheme="minorHAnsi"/>
        </w:rPr>
      </w:pPr>
      <w:r w:rsidRPr="00F72311">
        <w:rPr>
          <w:rFonts w:asciiTheme="minorHAnsi" w:hAnsiTheme="minorHAnsi" w:cstheme="minorHAnsi"/>
        </w:rPr>
        <w:t>Coût TTC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b/>
          <w:color w:val="002060"/>
        </w:rPr>
        <w:t xml:space="preserve">      </w:t>
      </w:r>
      <w:r w:rsidR="00D0709F" w:rsidRPr="00F72311">
        <w:rPr>
          <w:rFonts w:asciiTheme="minorHAnsi" w:hAnsiTheme="minorHAnsi" w:cstheme="minorHAnsi"/>
          <w:b/>
          <w:color w:val="002060"/>
        </w:rPr>
        <w:tab/>
      </w:r>
      <w:r w:rsidRPr="00F72311">
        <w:rPr>
          <w:rFonts w:asciiTheme="minorHAnsi" w:hAnsiTheme="minorHAnsi" w:cstheme="minorHAnsi"/>
          <w:b/>
          <w:color w:val="002060"/>
        </w:rPr>
        <w:t>273 600 €</w:t>
      </w:r>
    </w:p>
    <w:p w14:paraId="1600AF71" w14:textId="77777777" w:rsidR="00EB23C9" w:rsidRPr="00F72311" w:rsidRDefault="00EB23C9">
      <w:pPr>
        <w:rPr>
          <w:rFonts w:asciiTheme="minorHAnsi" w:hAnsiTheme="minorHAnsi" w:cstheme="minorHAnsi"/>
        </w:rPr>
      </w:pPr>
    </w:p>
    <w:p w14:paraId="33573AC6" w14:textId="77777777" w:rsidR="00EB23C9" w:rsidRPr="00F72311" w:rsidRDefault="00F43BB1" w:rsidP="005A2352">
      <w:pPr>
        <w:numPr>
          <w:ilvl w:val="0"/>
          <w:numId w:val="63"/>
        </w:numPr>
        <w:pBdr>
          <w:bottom w:val="single" w:sz="4" w:space="1" w:color="FFC000"/>
        </w:pBdr>
        <w:ind w:left="0" w:right="-284" w:hanging="284"/>
        <w:rPr>
          <w:rFonts w:asciiTheme="minorHAnsi" w:hAnsiTheme="minorHAnsi" w:cstheme="minorHAnsi"/>
          <w:b/>
        </w:rPr>
      </w:pPr>
      <w:r w:rsidRPr="00F72311">
        <w:rPr>
          <w:rFonts w:asciiTheme="minorHAnsi" w:hAnsiTheme="minorHAnsi" w:cstheme="minorHAnsi"/>
          <w:b/>
        </w:rPr>
        <w:t xml:space="preserve">PANNEAUX SOLAIRES OU PHOTOVOLTAIQUES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 xml:space="preserve">OUI </w:t>
      </w:r>
    </w:p>
    <w:p w14:paraId="347684AA" w14:textId="77777777" w:rsidR="00EB23C9" w:rsidRPr="00F72311" w:rsidRDefault="00EB23C9">
      <w:pPr>
        <w:ind w:left="1778"/>
        <w:rPr>
          <w:rFonts w:asciiTheme="minorHAnsi" w:hAnsiTheme="minorHAnsi" w:cstheme="minorHAnsi"/>
        </w:rPr>
      </w:pPr>
    </w:p>
    <w:p w14:paraId="41CC3337" w14:textId="77777777" w:rsidR="00EB23C9" w:rsidRPr="00F72311" w:rsidRDefault="00F43BB1">
      <w:pPr>
        <w:jc w:val="center"/>
        <w:rPr>
          <w:rFonts w:asciiTheme="minorHAnsi" w:hAnsiTheme="minorHAnsi" w:cstheme="minorHAnsi"/>
          <w:b/>
          <w:color w:val="002060"/>
        </w:rPr>
      </w:pPr>
      <w:r w:rsidRPr="00F72311">
        <w:rPr>
          <w:rFonts w:asciiTheme="minorHAnsi" w:hAnsiTheme="minorHAnsi" w:cstheme="minorHAnsi"/>
          <w:b/>
          <w:color w:val="002060"/>
        </w:rPr>
        <w:t>VOIR FICHIER JOINT EN ANNEXE 1 – ETAT DU PATRIMOINE</w:t>
      </w:r>
    </w:p>
    <w:p w14:paraId="51D5AD6E" w14:textId="1673A639" w:rsidR="00EB23C9" w:rsidRPr="00F72311" w:rsidRDefault="00EB23C9">
      <w:pPr>
        <w:ind w:left="1778"/>
        <w:rPr>
          <w:rFonts w:asciiTheme="minorHAnsi" w:hAnsiTheme="minorHAnsi" w:cstheme="minorHAnsi"/>
        </w:rPr>
      </w:pPr>
    </w:p>
    <w:p w14:paraId="6DBCA701" w14:textId="4F0BB5A3" w:rsidR="007702CB" w:rsidRPr="00F72311" w:rsidRDefault="007702CB" w:rsidP="007702CB">
      <w:pPr>
        <w:rPr>
          <w:rFonts w:asciiTheme="minorHAnsi" w:hAnsiTheme="minorHAnsi" w:cstheme="minorHAnsi"/>
        </w:rPr>
      </w:pPr>
      <w:r w:rsidRPr="00F72311">
        <w:rPr>
          <w:rFonts w:asciiTheme="minorHAnsi" w:hAnsiTheme="minorHAnsi" w:cstheme="minorHAnsi"/>
          <w:b/>
          <w:color w:val="002060"/>
        </w:rPr>
        <w:t>ISALAB – ANGLET :</w:t>
      </w:r>
    </w:p>
    <w:p w14:paraId="5D935C90" w14:textId="77777777" w:rsidR="007702CB" w:rsidRPr="00F72311" w:rsidRDefault="00F43BB1" w:rsidP="007702CB">
      <w:pPr>
        <w:numPr>
          <w:ilvl w:val="0"/>
          <w:numId w:val="64"/>
        </w:numPr>
        <w:tabs>
          <w:tab w:val="clear" w:pos="720"/>
          <w:tab w:val="num" w:pos="567"/>
        </w:tabs>
        <w:ind w:left="1778" w:right="-427" w:hanging="1494"/>
        <w:rPr>
          <w:rFonts w:asciiTheme="minorHAnsi" w:hAnsiTheme="minorHAnsi" w:cstheme="minorHAnsi"/>
        </w:rPr>
      </w:pPr>
      <w:r w:rsidRPr="00F72311">
        <w:rPr>
          <w:rFonts w:asciiTheme="minorHAnsi" w:hAnsiTheme="minorHAnsi" w:cstheme="minorHAnsi"/>
        </w:rPr>
        <w:t xml:space="preserve">Superficie installée :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007702CB" w:rsidRPr="00F72311">
        <w:rPr>
          <w:rFonts w:asciiTheme="minorHAnsi" w:hAnsiTheme="minorHAnsi" w:cstheme="minorHAnsi"/>
          <w:b/>
          <w:color w:val="002060"/>
        </w:rPr>
        <w:t>325 m²</w:t>
      </w:r>
    </w:p>
    <w:p w14:paraId="15A47D3E" w14:textId="49730BAA" w:rsidR="00EB23C9" w:rsidRPr="00F72311" w:rsidRDefault="00F43BB1" w:rsidP="007702CB">
      <w:pPr>
        <w:numPr>
          <w:ilvl w:val="0"/>
          <w:numId w:val="64"/>
        </w:numPr>
        <w:tabs>
          <w:tab w:val="clear" w:pos="720"/>
          <w:tab w:val="num" w:pos="567"/>
        </w:tabs>
        <w:ind w:left="1778" w:right="-427" w:hanging="1494"/>
        <w:rPr>
          <w:rFonts w:asciiTheme="minorHAnsi" w:hAnsiTheme="minorHAnsi" w:cstheme="minorHAnsi"/>
        </w:rPr>
      </w:pPr>
      <w:r w:rsidRPr="00F72311">
        <w:rPr>
          <w:rFonts w:asciiTheme="minorHAnsi" w:hAnsiTheme="minorHAnsi" w:cstheme="minorHAnsi"/>
        </w:rPr>
        <w:t xml:space="preserve">Coût d’installation :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b/>
          <w:color w:val="002060"/>
        </w:rPr>
        <w:t>NC</w:t>
      </w:r>
    </w:p>
    <w:p w14:paraId="62658318" w14:textId="4D5877A2" w:rsidR="00EB23C9" w:rsidRPr="00F72311" w:rsidRDefault="00EB23C9">
      <w:pPr>
        <w:ind w:left="1778"/>
        <w:rPr>
          <w:rFonts w:asciiTheme="minorHAnsi" w:hAnsiTheme="minorHAnsi" w:cstheme="minorHAnsi"/>
        </w:rPr>
      </w:pPr>
    </w:p>
    <w:p w14:paraId="55F262E2" w14:textId="46079A73" w:rsidR="007702CB" w:rsidRPr="00F72311" w:rsidRDefault="007702CB" w:rsidP="007702CB">
      <w:pPr>
        <w:rPr>
          <w:rFonts w:asciiTheme="minorHAnsi" w:hAnsiTheme="minorHAnsi" w:cstheme="minorHAnsi"/>
          <w:b/>
          <w:color w:val="002060"/>
        </w:rPr>
      </w:pPr>
      <w:r w:rsidRPr="00F72311">
        <w:rPr>
          <w:rFonts w:asciiTheme="minorHAnsi" w:hAnsiTheme="minorHAnsi" w:cstheme="minorHAnsi"/>
          <w:b/>
          <w:color w:val="002060"/>
        </w:rPr>
        <w:t>Bâtiment d’Alembert – PAU :</w:t>
      </w:r>
    </w:p>
    <w:p w14:paraId="10A69E76" w14:textId="77777777" w:rsidR="007702CB" w:rsidRPr="00F72311" w:rsidRDefault="00F43BB1" w:rsidP="007702CB">
      <w:pPr>
        <w:numPr>
          <w:ilvl w:val="0"/>
          <w:numId w:val="64"/>
        </w:numPr>
        <w:tabs>
          <w:tab w:val="clear" w:pos="720"/>
          <w:tab w:val="num" w:pos="567"/>
        </w:tabs>
        <w:ind w:left="1778" w:right="-569" w:hanging="1494"/>
        <w:rPr>
          <w:rFonts w:asciiTheme="minorHAnsi" w:hAnsiTheme="minorHAnsi" w:cstheme="minorHAnsi"/>
        </w:rPr>
      </w:pPr>
      <w:r w:rsidRPr="00F72311">
        <w:rPr>
          <w:rFonts w:asciiTheme="minorHAnsi" w:hAnsiTheme="minorHAnsi" w:cstheme="minorHAnsi"/>
        </w:rPr>
        <w:t xml:space="preserve">Superficie installée :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b/>
          <w:color w:val="002060"/>
        </w:rPr>
        <w:t>54,90 m2</w:t>
      </w:r>
    </w:p>
    <w:p w14:paraId="3469BAA3" w14:textId="751DBB48" w:rsidR="00EB23C9" w:rsidRPr="00F72311" w:rsidRDefault="00F43BB1" w:rsidP="007702CB">
      <w:pPr>
        <w:numPr>
          <w:ilvl w:val="0"/>
          <w:numId w:val="64"/>
        </w:numPr>
        <w:tabs>
          <w:tab w:val="clear" w:pos="720"/>
          <w:tab w:val="num" w:pos="567"/>
        </w:tabs>
        <w:ind w:left="1778" w:right="-569" w:hanging="1494"/>
        <w:rPr>
          <w:rFonts w:asciiTheme="minorHAnsi" w:hAnsiTheme="minorHAnsi" w:cstheme="minorHAnsi"/>
        </w:rPr>
      </w:pPr>
      <w:r w:rsidRPr="00F72311">
        <w:rPr>
          <w:rFonts w:asciiTheme="minorHAnsi" w:hAnsiTheme="minorHAnsi" w:cstheme="minorHAnsi"/>
        </w:rPr>
        <w:t>Coût d’installation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b/>
          <w:color w:val="002060"/>
        </w:rPr>
        <w:t>45 000 €</w:t>
      </w:r>
    </w:p>
    <w:p w14:paraId="5729E112" w14:textId="71696361" w:rsidR="00EB23C9" w:rsidRPr="00F72311" w:rsidRDefault="00EB23C9">
      <w:pPr>
        <w:ind w:left="284"/>
        <w:rPr>
          <w:rFonts w:asciiTheme="minorHAnsi" w:hAnsiTheme="minorHAnsi" w:cstheme="minorHAnsi"/>
        </w:rPr>
      </w:pPr>
    </w:p>
    <w:p w14:paraId="731662FE" w14:textId="76E38BC1" w:rsidR="007702CB" w:rsidRPr="00F72311" w:rsidRDefault="007702CB" w:rsidP="007702CB">
      <w:pPr>
        <w:rPr>
          <w:rFonts w:asciiTheme="minorHAnsi" w:hAnsiTheme="minorHAnsi" w:cstheme="minorHAnsi"/>
          <w:b/>
          <w:color w:val="002060"/>
        </w:rPr>
      </w:pPr>
      <w:r w:rsidRPr="00F72311">
        <w:rPr>
          <w:rFonts w:asciiTheme="minorHAnsi" w:hAnsiTheme="minorHAnsi" w:cstheme="minorHAnsi"/>
          <w:b/>
          <w:color w:val="002060"/>
        </w:rPr>
        <w:t>Bâtiment des Sciences à PAU :</w:t>
      </w:r>
    </w:p>
    <w:p w14:paraId="7CAC51EB" w14:textId="6A393B8D" w:rsidR="00EB23C9" w:rsidRPr="00F72311" w:rsidRDefault="00F43BB1" w:rsidP="007702CB">
      <w:pPr>
        <w:pStyle w:val="Paragraphedeliste"/>
        <w:numPr>
          <w:ilvl w:val="0"/>
          <w:numId w:val="67"/>
        </w:numPr>
        <w:ind w:left="3544" w:hanging="425"/>
        <w:jc w:val="both"/>
        <w:rPr>
          <w:rFonts w:asciiTheme="minorHAnsi" w:hAnsiTheme="minorHAnsi" w:cstheme="minorHAnsi"/>
          <w:b/>
          <w:color w:val="002060"/>
        </w:rPr>
      </w:pPr>
      <w:r w:rsidRPr="00F72311">
        <w:rPr>
          <w:rFonts w:asciiTheme="minorHAnsi" w:hAnsiTheme="minorHAnsi" w:cstheme="minorHAnsi"/>
          <w:b/>
          <w:color w:val="002060"/>
        </w:rPr>
        <w:t xml:space="preserve">Projet à venir mais non déterminé sur le </w:t>
      </w:r>
    </w:p>
    <w:p w14:paraId="79CF912A" w14:textId="77777777" w:rsidR="00EB23C9" w:rsidRPr="00F72311" w:rsidRDefault="00EB23C9">
      <w:pPr>
        <w:tabs>
          <w:tab w:val="left" w:pos="8364"/>
        </w:tabs>
        <w:rPr>
          <w:rFonts w:asciiTheme="minorHAnsi" w:hAnsiTheme="minorHAnsi" w:cstheme="minorHAnsi"/>
          <w:highlight w:val="yellow"/>
        </w:rPr>
      </w:pPr>
    </w:p>
    <w:p w14:paraId="2B00EE92" w14:textId="77777777" w:rsidR="00EB23C9" w:rsidRPr="00F72311" w:rsidRDefault="00F43BB1" w:rsidP="005A2352">
      <w:pPr>
        <w:pStyle w:val="Paragraphedeliste"/>
        <w:numPr>
          <w:ilvl w:val="0"/>
          <w:numId w:val="69"/>
        </w:numPr>
        <w:pBdr>
          <w:bottom w:val="single" w:sz="4" w:space="1" w:color="FFC000"/>
        </w:pBdr>
        <w:ind w:left="142" w:hanging="284"/>
        <w:rPr>
          <w:rFonts w:asciiTheme="minorHAnsi" w:hAnsiTheme="minorHAnsi" w:cstheme="minorHAnsi"/>
          <w:b/>
        </w:rPr>
      </w:pPr>
      <w:r w:rsidRPr="00F72311">
        <w:rPr>
          <w:rFonts w:asciiTheme="minorHAnsi" w:hAnsiTheme="minorHAnsi" w:cstheme="minorHAnsi"/>
          <w:b/>
        </w:rPr>
        <w:t xml:space="preserve">BATIMENT TOIT TERRASSE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 xml:space="preserve">OUI </w:t>
      </w:r>
    </w:p>
    <w:p w14:paraId="5DCD29AF" w14:textId="77777777" w:rsidR="00EB23C9" w:rsidRPr="00F72311" w:rsidRDefault="00EB23C9">
      <w:pPr>
        <w:ind w:left="284"/>
        <w:rPr>
          <w:rFonts w:asciiTheme="minorHAnsi" w:hAnsiTheme="minorHAnsi" w:cstheme="minorHAnsi"/>
          <w:b/>
        </w:rPr>
      </w:pPr>
    </w:p>
    <w:p w14:paraId="22C505D4" w14:textId="77777777" w:rsidR="00EB23C9" w:rsidRPr="00F72311" w:rsidRDefault="00F43BB1">
      <w:pPr>
        <w:ind w:left="284"/>
        <w:rPr>
          <w:rFonts w:asciiTheme="minorHAnsi" w:hAnsiTheme="minorHAnsi" w:cstheme="minorHAnsi"/>
        </w:rPr>
      </w:pPr>
      <w:r w:rsidRPr="00F72311">
        <w:rPr>
          <w:rFonts w:asciiTheme="minorHAnsi" w:hAnsiTheme="minorHAnsi" w:cstheme="minorHAnsi"/>
        </w:rPr>
        <w:t xml:space="preserve">Avez-vous des bâtiments en toit terrasse :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b/>
          <w:color w:val="002060"/>
        </w:rPr>
        <w:t>OUI</w:t>
      </w:r>
      <w:r w:rsidRPr="00F72311">
        <w:rPr>
          <w:rFonts w:asciiTheme="minorHAnsi" w:hAnsiTheme="minorHAnsi" w:cstheme="minorHAnsi"/>
          <w:b/>
        </w:rPr>
        <w:t xml:space="preserve"> </w:t>
      </w:r>
    </w:p>
    <w:p w14:paraId="7B7D5507" w14:textId="77777777" w:rsidR="00EB23C9" w:rsidRPr="00F72311" w:rsidRDefault="00EB23C9">
      <w:pPr>
        <w:ind w:left="284"/>
        <w:rPr>
          <w:rFonts w:asciiTheme="minorHAnsi" w:hAnsiTheme="minorHAnsi" w:cstheme="minorHAnsi"/>
        </w:rPr>
      </w:pPr>
    </w:p>
    <w:p w14:paraId="1233E488" w14:textId="77777777" w:rsidR="00EB23C9" w:rsidRPr="00F72311" w:rsidRDefault="00F43BB1">
      <w:pPr>
        <w:ind w:left="284"/>
        <w:rPr>
          <w:rFonts w:asciiTheme="minorHAnsi" w:hAnsiTheme="minorHAnsi" w:cstheme="minorHAnsi"/>
        </w:rPr>
      </w:pPr>
      <w:r w:rsidRPr="00F72311">
        <w:rPr>
          <w:rFonts w:asciiTheme="minorHAnsi" w:hAnsiTheme="minorHAnsi" w:cstheme="minorHAnsi"/>
        </w:rPr>
        <w:t xml:space="preserve">Si oui, des installations spécifiques sont telles installées sur le toit, préciser : </w:t>
      </w:r>
    </w:p>
    <w:p w14:paraId="6BD2F9F7" w14:textId="77777777" w:rsidR="00EB23C9" w:rsidRPr="00F72311" w:rsidRDefault="00EB23C9">
      <w:pPr>
        <w:ind w:left="284"/>
        <w:rPr>
          <w:rFonts w:asciiTheme="minorHAnsi" w:hAnsiTheme="minorHAnsi" w:cstheme="minorHAnsi"/>
        </w:rPr>
      </w:pPr>
    </w:p>
    <w:p w14:paraId="17CC5A4A" w14:textId="77777777" w:rsidR="00EB23C9" w:rsidRPr="00F72311" w:rsidRDefault="00F43BB1" w:rsidP="005A2352">
      <w:pPr>
        <w:pStyle w:val="Paragraphedeliste"/>
        <w:numPr>
          <w:ilvl w:val="0"/>
          <w:numId w:val="67"/>
        </w:numPr>
        <w:ind w:firstLine="2039"/>
        <w:rPr>
          <w:rFonts w:asciiTheme="minorHAnsi" w:hAnsiTheme="minorHAnsi" w:cstheme="minorHAnsi"/>
          <w:b/>
          <w:color w:val="002060"/>
        </w:rPr>
      </w:pPr>
      <w:r w:rsidRPr="00F72311">
        <w:rPr>
          <w:rFonts w:asciiTheme="minorHAnsi" w:hAnsiTheme="minorHAnsi" w:cstheme="minorHAnsi"/>
          <w:b/>
          <w:color w:val="002060"/>
        </w:rPr>
        <w:t>Climatiseur</w:t>
      </w:r>
    </w:p>
    <w:p w14:paraId="15B08F8B" w14:textId="77777777" w:rsidR="00EB23C9" w:rsidRPr="00F72311" w:rsidRDefault="00F43BB1" w:rsidP="005A2352">
      <w:pPr>
        <w:pStyle w:val="Paragraphedeliste"/>
        <w:numPr>
          <w:ilvl w:val="0"/>
          <w:numId w:val="67"/>
        </w:numPr>
        <w:ind w:firstLine="2039"/>
        <w:rPr>
          <w:rFonts w:asciiTheme="minorHAnsi" w:hAnsiTheme="minorHAnsi" w:cstheme="minorHAnsi"/>
          <w:b/>
          <w:color w:val="002060"/>
        </w:rPr>
      </w:pPr>
      <w:r w:rsidRPr="00F72311">
        <w:rPr>
          <w:rFonts w:asciiTheme="minorHAnsi" w:hAnsiTheme="minorHAnsi" w:cstheme="minorHAnsi"/>
          <w:b/>
          <w:color w:val="002060"/>
        </w:rPr>
        <w:t>CTA</w:t>
      </w:r>
    </w:p>
    <w:p w14:paraId="317F85FD" w14:textId="77777777" w:rsidR="00EB23C9" w:rsidRPr="00F72311" w:rsidRDefault="00F43BB1" w:rsidP="005A2352">
      <w:pPr>
        <w:pStyle w:val="Paragraphedeliste"/>
        <w:numPr>
          <w:ilvl w:val="0"/>
          <w:numId w:val="67"/>
        </w:numPr>
        <w:ind w:firstLine="2039"/>
        <w:rPr>
          <w:rFonts w:asciiTheme="minorHAnsi" w:hAnsiTheme="minorHAnsi" w:cstheme="minorHAnsi"/>
          <w:b/>
        </w:rPr>
      </w:pPr>
      <w:r w:rsidRPr="00F72311">
        <w:rPr>
          <w:rFonts w:asciiTheme="minorHAnsi" w:hAnsiTheme="minorHAnsi" w:cstheme="minorHAnsi"/>
          <w:b/>
          <w:color w:val="002060"/>
        </w:rPr>
        <w:t>Panneaux photovoltaïques…</w:t>
      </w:r>
    </w:p>
    <w:p w14:paraId="0444011F" w14:textId="77777777" w:rsidR="00EB23C9" w:rsidRPr="00F72311" w:rsidRDefault="00EB23C9">
      <w:pPr>
        <w:ind w:left="284"/>
        <w:rPr>
          <w:rFonts w:asciiTheme="minorHAnsi" w:hAnsiTheme="minorHAnsi" w:cstheme="minorHAnsi"/>
          <w:b/>
        </w:rPr>
      </w:pPr>
    </w:p>
    <w:p w14:paraId="3FEBBD4E" w14:textId="7FBEAAF0" w:rsidR="00EB23C9" w:rsidRPr="00F72311" w:rsidRDefault="00F43BB1" w:rsidP="005A2352">
      <w:pPr>
        <w:pStyle w:val="Paragraphedeliste"/>
        <w:numPr>
          <w:ilvl w:val="0"/>
          <w:numId w:val="69"/>
        </w:numPr>
        <w:pBdr>
          <w:bottom w:val="single" w:sz="4" w:space="1" w:color="FFC000"/>
        </w:pBdr>
        <w:ind w:left="142" w:hanging="284"/>
        <w:rPr>
          <w:rFonts w:asciiTheme="minorHAnsi" w:hAnsiTheme="minorHAnsi" w:cstheme="minorHAnsi"/>
          <w:b/>
        </w:rPr>
      </w:pPr>
      <w:r w:rsidRPr="00F72311">
        <w:rPr>
          <w:rFonts w:asciiTheme="minorHAnsi" w:hAnsiTheme="minorHAnsi" w:cstheme="minorHAnsi"/>
          <w:b/>
        </w:rPr>
        <w:lastRenderedPageBreak/>
        <w:t xml:space="preserve">MITOYENNETE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NON</w:t>
      </w:r>
    </w:p>
    <w:p w14:paraId="51CA3845" w14:textId="77777777" w:rsidR="00EB23C9" w:rsidRPr="00F72311" w:rsidRDefault="00EB23C9">
      <w:pPr>
        <w:ind w:left="284"/>
        <w:rPr>
          <w:rFonts w:asciiTheme="minorHAnsi" w:hAnsiTheme="minorHAnsi" w:cstheme="minorHAnsi"/>
          <w:b/>
        </w:rPr>
      </w:pPr>
    </w:p>
    <w:p w14:paraId="55DD8E39" w14:textId="77777777" w:rsidR="00EB23C9" w:rsidRPr="00F72311" w:rsidRDefault="00F43BB1">
      <w:pPr>
        <w:ind w:left="284"/>
        <w:rPr>
          <w:rFonts w:asciiTheme="minorHAnsi" w:hAnsiTheme="minorHAnsi" w:cstheme="minorHAnsi"/>
        </w:rPr>
      </w:pPr>
      <w:r w:rsidRPr="00F72311">
        <w:rPr>
          <w:rFonts w:asciiTheme="minorHAnsi" w:hAnsiTheme="minorHAnsi" w:cstheme="minorHAnsi"/>
        </w:rPr>
        <w:t xml:space="preserve">Des bâtiments communaux sont-ils mitoyens (moins de 25 mètres) </w:t>
      </w:r>
    </w:p>
    <w:p w14:paraId="2FA614C6" w14:textId="77777777" w:rsidR="00EB23C9" w:rsidRPr="00F72311" w:rsidRDefault="00F43BB1">
      <w:pPr>
        <w:ind w:left="284"/>
        <w:rPr>
          <w:rFonts w:asciiTheme="minorHAnsi" w:hAnsiTheme="minorHAnsi" w:cstheme="minorHAnsi"/>
        </w:rPr>
      </w:pPr>
      <w:proofErr w:type="gramStart"/>
      <w:r w:rsidRPr="00F72311">
        <w:rPr>
          <w:rFonts w:asciiTheme="minorHAnsi" w:hAnsiTheme="minorHAnsi" w:cstheme="minorHAnsi"/>
        </w:rPr>
        <w:t>avec</w:t>
      </w:r>
      <w:proofErr w:type="gramEnd"/>
      <w:r w:rsidRPr="00F72311">
        <w:rPr>
          <w:rFonts w:asciiTheme="minorHAnsi" w:hAnsiTheme="minorHAnsi" w:cstheme="minorHAnsi"/>
        </w:rPr>
        <w:t xml:space="preserve"> des bâtiments ou des risques particuliers et appartenant à des </w:t>
      </w:r>
    </w:p>
    <w:p w14:paraId="1177B145" w14:textId="77777777" w:rsidR="00EB23C9" w:rsidRPr="00F72311" w:rsidRDefault="00F43BB1">
      <w:pPr>
        <w:ind w:left="284"/>
        <w:rPr>
          <w:rFonts w:asciiTheme="minorHAnsi" w:hAnsiTheme="minorHAnsi" w:cstheme="minorHAnsi"/>
        </w:rPr>
      </w:pPr>
      <w:proofErr w:type="gramStart"/>
      <w:r w:rsidRPr="00F72311">
        <w:rPr>
          <w:rFonts w:asciiTheme="minorHAnsi" w:hAnsiTheme="minorHAnsi" w:cstheme="minorHAnsi"/>
        </w:rPr>
        <w:t>tiers</w:t>
      </w:r>
      <w:proofErr w:type="gramEnd"/>
      <w:r w:rsidRPr="00F72311">
        <w:rPr>
          <w:rFonts w:asciiTheme="minorHAnsi" w:hAnsiTheme="minorHAnsi" w:cstheme="minorHAnsi"/>
        </w:rPr>
        <w:t xml:space="preserve"> (industries, centres commerciaux, bâtiments de grande superficie </w:t>
      </w:r>
    </w:p>
    <w:p w14:paraId="37D86687" w14:textId="77777777" w:rsidR="00EB23C9" w:rsidRPr="00F72311" w:rsidRDefault="00F43BB1">
      <w:pPr>
        <w:ind w:left="284"/>
        <w:rPr>
          <w:rFonts w:asciiTheme="minorHAnsi" w:hAnsiTheme="minorHAnsi" w:cstheme="minorHAnsi"/>
        </w:rPr>
      </w:pPr>
      <w:proofErr w:type="gramStart"/>
      <w:r w:rsidRPr="00F72311">
        <w:rPr>
          <w:rFonts w:asciiTheme="minorHAnsi" w:hAnsiTheme="minorHAnsi" w:cstheme="minorHAnsi"/>
        </w:rPr>
        <w:t>ou</w:t>
      </w:r>
      <w:proofErr w:type="gramEnd"/>
      <w:r w:rsidRPr="00F72311">
        <w:rPr>
          <w:rFonts w:asciiTheme="minorHAnsi" w:hAnsiTheme="minorHAnsi" w:cstheme="minorHAnsi"/>
        </w:rPr>
        <w:t xml:space="preserve"> valeur) :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b/>
          <w:color w:val="002060"/>
        </w:rPr>
        <w:t>NON</w:t>
      </w:r>
    </w:p>
    <w:p w14:paraId="03E2274F" w14:textId="77777777" w:rsidR="00EB23C9" w:rsidRPr="00F72311" w:rsidRDefault="00EB23C9">
      <w:pPr>
        <w:rPr>
          <w:rFonts w:asciiTheme="minorHAnsi" w:hAnsiTheme="minorHAnsi" w:cstheme="minorHAnsi"/>
        </w:rPr>
      </w:pPr>
    </w:p>
    <w:p w14:paraId="160AA225" w14:textId="77777777" w:rsidR="00EB23C9" w:rsidRPr="00F72311" w:rsidRDefault="00EB23C9">
      <w:pPr>
        <w:rPr>
          <w:rFonts w:asciiTheme="minorHAnsi" w:hAnsiTheme="minorHAnsi" w:cstheme="minorHAnsi"/>
          <w:b/>
        </w:rPr>
      </w:pPr>
    </w:p>
    <w:p w14:paraId="30FB31DF" w14:textId="77777777" w:rsidR="00EB23C9" w:rsidRPr="00F72311" w:rsidRDefault="00F43BB1" w:rsidP="005A2352">
      <w:pPr>
        <w:numPr>
          <w:ilvl w:val="0"/>
          <w:numId w:val="63"/>
        </w:numPr>
        <w:pBdr>
          <w:bottom w:val="single" w:sz="4" w:space="1" w:color="FFC000"/>
        </w:pBdr>
        <w:ind w:left="0" w:right="-284" w:hanging="284"/>
        <w:rPr>
          <w:rFonts w:asciiTheme="minorHAnsi" w:hAnsiTheme="minorHAnsi" w:cstheme="minorHAnsi"/>
          <w:b/>
        </w:rPr>
      </w:pPr>
      <w:r w:rsidRPr="00F72311">
        <w:rPr>
          <w:rFonts w:asciiTheme="minorHAnsi" w:hAnsiTheme="minorHAnsi" w:cstheme="minorHAnsi"/>
          <w:b/>
        </w:rPr>
        <w:t xml:space="preserve">PROGRAMME DE CONSTRUCTION OU DE REHABILITATION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OUI</w:t>
      </w:r>
    </w:p>
    <w:p w14:paraId="2FB4F5FB" w14:textId="77777777" w:rsidR="00EB23C9" w:rsidRPr="00F72311" w:rsidRDefault="00EB23C9">
      <w:pPr>
        <w:rPr>
          <w:rFonts w:asciiTheme="minorHAnsi" w:hAnsiTheme="minorHAnsi" w:cstheme="minorHAnsi"/>
        </w:rPr>
      </w:pPr>
    </w:p>
    <w:p w14:paraId="4C4D59FA" w14:textId="77777777" w:rsidR="00EB23C9" w:rsidRPr="00F72311" w:rsidRDefault="00F43BB1" w:rsidP="005A2352">
      <w:pPr>
        <w:numPr>
          <w:ilvl w:val="0"/>
          <w:numId w:val="64"/>
        </w:numPr>
        <w:tabs>
          <w:tab w:val="clear" w:pos="720"/>
          <w:tab w:val="num" w:pos="567"/>
        </w:tabs>
        <w:ind w:left="1778" w:hanging="1494"/>
        <w:rPr>
          <w:rFonts w:asciiTheme="minorHAnsi" w:hAnsiTheme="minorHAnsi" w:cstheme="minorHAnsi"/>
        </w:rPr>
      </w:pPr>
      <w:r w:rsidRPr="00F72311">
        <w:rPr>
          <w:rFonts w:asciiTheme="minorHAnsi" w:hAnsiTheme="minorHAnsi" w:cstheme="minorHAnsi"/>
        </w:rPr>
        <w:t xml:space="preserve">Envisagez-vous la construction ou la réhabilitation d’un bâtiment :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b/>
          <w:color w:val="002060"/>
        </w:rPr>
        <w:t xml:space="preserve">OUI </w:t>
      </w:r>
    </w:p>
    <w:p w14:paraId="4E81A3B6" w14:textId="77777777" w:rsidR="00EB23C9" w:rsidRPr="00F72311" w:rsidRDefault="00EB23C9">
      <w:pPr>
        <w:rPr>
          <w:rFonts w:asciiTheme="minorHAnsi" w:hAnsiTheme="minorHAnsi" w:cstheme="minorHAnsi"/>
          <w:highlight w:val="yellow"/>
        </w:rPr>
      </w:pPr>
    </w:p>
    <w:p w14:paraId="5E72596D" w14:textId="77777777" w:rsidR="00EB23C9" w:rsidRPr="00F72311" w:rsidRDefault="00EB23C9">
      <w:pPr>
        <w:rPr>
          <w:rFonts w:asciiTheme="minorHAnsi" w:hAnsiTheme="minorHAnsi" w:cstheme="minorHAnsi"/>
          <w:highlight w:val="yellow"/>
        </w:rPr>
      </w:pPr>
    </w:p>
    <w:p w14:paraId="63DDA268" w14:textId="77777777" w:rsidR="00EB23C9" w:rsidRPr="00F72311" w:rsidRDefault="00F43BB1" w:rsidP="005A2352">
      <w:pPr>
        <w:numPr>
          <w:ilvl w:val="0"/>
          <w:numId w:val="63"/>
        </w:numPr>
        <w:pBdr>
          <w:bottom w:val="single" w:sz="4" w:space="1" w:color="FFC000"/>
        </w:pBdr>
        <w:ind w:left="0" w:right="-284" w:hanging="284"/>
        <w:rPr>
          <w:rFonts w:asciiTheme="minorHAnsi" w:hAnsiTheme="minorHAnsi" w:cstheme="minorHAnsi"/>
          <w:b/>
        </w:rPr>
      </w:pPr>
      <w:r w:rsidRPr="00F72311">
        <w:rPr>
          <w:rFonts w:asciiTheme="minorHAnsi" w:hAnsiTheme="minorHAnsi" w:cstheme="minorHAnsi"/>
          <w:b/>
        </w:rPr>
        <w:t xml:space="preserve">EVENEMENTS NATURELS : </w:t>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rPr>
        <w:tab/>
      </w:r>
      <w:r w:rsidRPr="00F72311">
        <w:rPr>
          <w:rFonts w:asciiTheme="minorHAnsi" w:hAnsiTheme="minorHAnsi" w:cstheme="minorHAnsi"/>
          <w:b/>
          <w:color w:val="002060"/>
        </w:rPr>
        <w:t>OUI</w:t>
      </w:r>
    </w:p>
    <w:p w14:paraId="48AC5AA1" w14:textId="77777777" w:rsidR="00EB23C9" w:rsidRPr="00F72311" w:rsidRDefault="00EB23C9">
      <w:pPr>
        <w:rPr>
          <w:rFonts w:asciiTheme="minorHAnsi" w:hAnsiTheme="minorHAnsi" w:cstheme="minorHAnsi"/>
          <w:b/>
          <w:highlight w:val="yellow"/>
        </w:rPr>
      </w:pPr>
    </w:p>
    <w:p w14:paraId="171DAD14" w14:textId="0C91ADD4" w:rsidR="00EB23C9" w:rsidRPr="00F72311" w:rsidRDefault="00F43BB1" w:rsidP="005A2352">
      <w:pPr>
        <w:numPr>
          <w:ilvl w:val="0"/>
          <w:numId w:val="64"/>
        </w:numPr>
        <w:tabs>
          <w:tab w:val="clear" w:pos="720"/>
          <w:tab w:val="num" w:pos="567"/>
        </w:tabs>
        <w:ind w:left="1778" w:hanging="1494"/>
        <w:rPr>
          <w:rFonts w:asciiTheme="minorHAnsi" w:hAnsiTheme="minorHAnsi" w:cstheme="minorHAnsi"/>
        </w:rPr>
      </w:pPr>
      <w:r w:rsidRPr="00F72311">
        <w:rPr>
          <w:rFonts w:asciiTheme="minorHAnsi" w:hAnsiTheme="minorHAnsi" w:cstheme="minorHAnsi"/>
        </w:rPr>
        <w:t xml:space="preserve">Inondabilité : </w:t>
      </w:r>
      <w:r w:rsidR="000F040E" w:rsidRPr="00F72311">
        <w:rPr>
          <w:rFonts w:asciiTheme="minorHAnsi" w:hAnsiTheme="minorHAnsi" w:cstheme="minorHAnsi"/>
        </w:rPr>
        <w:tab/>
      </w:r>
      <w:r w:rsidR="000F040E" w:rsidRPr="00F72311">
        <w:rPr>
          <w:rFonts w:asciiTheme="minorHAnsi" w:hAnsiTheme="minorHAnsi" w:cstheme="minorHAnsi"/>
        </w:rPr>
        <w:tab/>
      </w:r>
      <w:r w:rsidR="000F040E" w:rsidRPr="00F72311">
        <w:rPr>
          <w:rFonts w:asciiTheme="minorHAnsi" w:hAnsiTheme="minorHAnsi" w:cstheme="minorHAnsi"/>
        </w:rPr>
        <w:tab/>
      </w:r>
      <w:r w:rsidR="000F040E" w:rsidRPr="00F72311">
        <w:rPr>
          <w:rFonts w:asciiTheme="minorHAnsi" w:hAnsiTheme="minorHAnsi" w:cstheme="minorHAnsi"/>
        </w:rPr>
        <w:tab/>
      </w:r>
      <w:r w:rsidR="000F040E" w:rsidRPr="00F72311">
        <w:rPr>
          <w:rFonts w:asciiTheme="minorHAnsi" w:hAnsiTheme="minorHAnsi" w:cstheme="minorHAnsi"/>
        </w:rPr>
        <w:tab/>
      </w:r>
      <w:r w:rsidR="000F040E" w:rsidRPr="00F72311">
        <w:rPr>
          <w:rFonts w:asciiTheme="minorHAnsi" w:hAnsiTheme="minorHAnsi" w:cstheme="minorHAnsi"/>
        </w:rPr>
        <w:tab/>
      </w:r>
      <w:r w:rsidR="000F040E" w:rsidRPr="00F72311">
        <w:rPr>
          <w:rFonts w:asciiTheme="minorHAnsi" w:hAnsiTheme="minorHAnsi" w:cstheme="minorHAnsi"/>
        </w:rPr>
        <w:tab/>
      </w:r>
      <w:r w:rsidR="000F040E" w:rsidRPr="00F72311">
        <w:rPr>
          <w:rFonts w:asciiTheme="minorHAnsi" w:hAnsiTheme="minorHAnsi" w:cstheme="minorHAnsi"/>
        </w:rPr>
        <w:tab/>
      </w:r>
      <w:r w:rsidR="000F040E" w:rsidRPr="00F72311">
        <w:rPr>
          <w:rFonts w:asciiTheme="minorHAnsi" w:hAnsiTheme="minorHAnsi" w:cstheme="minorHAnsi"/>
        </w:rPr>
        <w:tab/>
      </w:r>
      <w:r w:rsidR="000F040E" w:rsidRPr="00F72311">
        <w:rPr>
          <w:rFonts w:asciiTheme="minorHAnsi" w:hAnsiTheme="minorHAnsi" w:cstheme="minorHAnsi"/>
        </w:rPr>
        <w:tab/>
      </w:r>
      <w:r w:rsidR="000F040E" w:rsidRPr="00F72311">
        <w:rPr>
          <w:rFonts w:asciiTheme="minorHAnsi" w:hAnsiTheme="minorHAnsi" w:cstheme="minorHAnsi"/>
          <w:b/>
          <w:color w:val="002060"/>
        </w:rPr>
        <w:t>OUI</w:t>
      </w:r>
    </w:p>
    <w:p w14:paraId="22169414" w14:textId="26BCA666" w:rsidR="001103D3" w:rsidRPr="00F72311" w:rsidRDefault="001103D3" w:rsidP="001103D3">
      <w:pPr>
        <w:ind w:left="1778"/>
        <w:rPr>
          <w:rFonts w:asciiTheme="minorHAnsi" w:hAnsiTheme="minorHAnsi" w:cstheme="minorHAnsi"/>
        </w:rPr>
      </w:pPr>
    </w:p>
    <w:p w14:paraId="129A5B46" w14:textId="6ABA711C" w:rsidR="00EB23C9" w:rsidRPr="00F72311" w:rsidRDefault="00F43BB1">
      <w:pPr>
        <w:rPr>
          <w:rFonts w:asciiTheme="minorHAnsi" w:hAnsiTheme="minorHAnsi" w:cstheme="minorHAnsi"/>
        </w:rPr>
      </w:pPr>
      <w:r w:rsidRPr="00F72311">
        <w:rPr>
          <w:rFonts w:asciiTheme="minorHAnsi" w:hAnsiTheme="minorHAnsi" w:cstheme="minorHAnsi"/>
        </w:rPr>
        <w:t>Des arrêtés catastrophes naturelles ont-ils été pris sur les 10 dernières années :</w:t>
      </w:r>
      <w:r w:rsidR="000F040E" w:rsidRPr="00F72311">
        <w:rPr>
          <w:rFonts w:asciiTheme="minorHAnsi" w:hAnsiTheme="minorHAnsi" w:cstheme="minorHAnsi"/>
        </w:rPr>
        <w:tab/>
      </w:r>
      <w:r w:rsidR="000F040E" w:rsidRPr="00F72311">
        <w:rPr>
          <w:rFonts w:asciiTheme="minorHAnsi" w:hAnsiTheme="minorHAnsi" w:cstheme="minorHAnsi"/>
        </w:rPr>
        <w:tab/>
      </w:r>
      <w:r w:rsidR="000F040E" w:rsidRPr="00F72311">
        <w:rPr>
          <w:rFonts w:asciiTheme="minorHAnsi" w:hAnsiTheme="minorHAnsi" w:cstheme="minorHAnsi"/>
          <w:b/>
          <w:color w:val="002060"/>
        </w:rPr>
        <w:t>OUI</w:t>
      </w:r>
    </w:p>
    <w:p w14:paraId="488ECDBD" w14:textId="77777777" w:rsidR="001103D3" w:rsidRPr="00F72311" w:rsidRDefault="001103D3">
      <w:pPr>
        <w:rPr>
          <w:rFonts w:asciiTheme="minorHAnsi" w:hAnsiTheme="minorHAnsi" w:cstheme="minorHAnsi"/>
        </w:rPr>
      </w:pPr>
    </w:p>
    <w:tbl>
      <w:tblPr>
        <w:tblStyle w:val="Grilledutableau"/>
        <w:tblW w:w="5866" w:type="pct"/>
        <w:tblInd w:w="-856" w:type="dxa"/>
        <w:tblLook w:val="04A0" w:firstRow="1" w:lastRow="0" w:firstColumn="1" w:lastColumn="0" w:noHBand="0" w:noVBand="1"/>
      </w:tblPr>
      <w:tblGrid>
        <w:gridCol w:w="673"/>
        <w:gridCol w:w="985"/>
        <w:gridCol w:w="1364"/>
        <w:gridCol w:w="1364"/>
        <w:gridCol w:w="1101"/>
        <w:gridCol w:w="1101"/>
        <w:gridCol w:w="1112"/>
        <w:gridCol w:w="927"/>
        <w:gridCol w:w="961"/>
        <w:gridCol w:w="994"/>
        <w:gridCol w:w="877"/>
      </w:tblGrid>
      <w:tr w:rsidR="001103D3" w:rsidRPr="00F72311" w14:paraId="2976B5D9" w14:textId="77777777" w:rsidTr="000F040E">
        <w:tc>
          <w:tcPr>
            <w:tcW w:w="302" w:type="pct"/>
            <w:shd w:val="clear" w:color="auto" w:fill="D9D9D9" w:themeFill="background1" w:themeFillShade="D9"/>
          </w:tcPr>
          <w:p w14:paraId="5C46D065" w14:textId="77777777" w:rsidR="001103D3" w:rsidRPr="00F72311" w:rsidRDefault="001103D3" w:rsidP="00665BDE">
            <w:pPr>
              <w:jc w:val="center"/>
              <w:rPr>
                <w:rFonts w:asciiTheme="minorHAnsi" w:hAnsiTheme="minorHAnsi" w:cstheme="minorHAnsi"/>
                <w:b/>
                <w:sz w:val="18"/>
              </w:rPr>
            </w:pPr>
            <w:r w:rsidRPr="00F72311">
              <w:rPr>
                <w:rFonts w:asciiTheme="minorHAnsi" w:hAnsiTheme="minorHAnsi" w:cstheme="minorHAnsi"/>
                <w:b/>
                <w:sz w:val="18"/>
              </w:rPr>
              <w:t>INSEE</w:t>
            </w:r>
          </w:p>
        </w:tc>
        <w:tc>
          <w:tcPr>
            <w:tcW w:w="442" w:type="pct"/>
            <w:shd w:val="clear" w:color="auto" w:fill="D9D9D9" w:themeFill="background1" w:themeFillShade="D9"/>
          </w:tcPr>
          <w:p w14:paraId="23B5A8DB" w14:textId="77777777" w:rsidR="001103D3" w:rsidRPr="00F72311" w:rsidRDefault="001103D3" w:rsidP="00665BDE">
            <w:pPr>
              <w:jc w:val="center"/>
              <w:rPr>
                <w:rFonts w:asciiTheme="minorHAnsi" w:hAnsiTheme="minorHAnsi" w:cstheme="minorHAnsi"/>
                <w:b/>
                <w:sz w:val="18"/>
              </w:rPr>
            </w:pPr>
            <w:r w:rsidRPr="00F72311">
              <w:rPr>
                <w:rFonts w:asciiTheme="minorHAnsi" w:hAnsiTheme="minorHAnsi" w:cstheme="minorHAnsi"/>
                <w:b/>
                <w:sz w:val="18"/>
              </w:rPr>
              <w:t>Commune</w:t>
            </w:r>
          </w:p>
        </w:tc>
        <w:tc>
          <w:tcPr>
            <w:tcW w:w="465" w:type="pct"/>
            <w:shd w:val="clear" w:color="auto" w:fill="D9D9D9" w:themeFill="background1" w:themeFillShade="D9"/>
          </w:tcPr>
          <w:p w14:paraId="0B1B9E32" w14:textId="77777777" w:rsidR="001103D3" w:rsidRPr="00F72311" w:rsidRDefault="001103D3" w:rsidP="000F040E">
            <w:pPr>
              <w:ind w:right="-57"/>
              <w:jc w:val="center"/>
              <w:rPr>
                <w:rFonts w:asciiTheme="minorHAnsi" w:hAnsiTheme="minorHAnsi" w:cstheme="minorHAnsi"/>
                <w:b/>
                <w:sz w:val="18"/>
              </w:rPr>
            </w:pPr>
            <w:r w:rsidRPr="00F72311">
              <w:rPr>
                <w:rFonts w:asciiTheme="minorHAnsi" w:hAnsiTheme="minorHAnsi" w:cstheme="minorHAnsi"/>
                <w:b/>
                <w:sz w:val="18"/>
              </w:rPr>
              <w:t>Début reconnaissance</w:t>
            </w:r>
          </w:p>
        </w:tc>
        <w:tc>
          <w:tcPr>
            <w:tcW w:w="613" w:type="pct"/>
            <w:shd w:val="clear" w:color="auto" w:fill="D9D9D9" w:themeFill="background1" w:themeFillShade="D9"/>
          </w:tcPr>
          <w:p w14:paraId="3D90A654" w14:textId="77777777" w:rsidR="001103D3" w:rsidRPr="00F72311" w:rsidRDefault="001103D3" w:rsidP="00665BDE">
            <w:pPr>
              <w:jc w:val="center"/>
              <w:rPr>
                <w:rFonts w:asciiTheme="minorHAnsi" w:hAnsiTheme="minorHAnsi" w:cstheme="minorHAnsi"/>
                <w:b/>
                <w:sz w:val="18"/>
              </w:rPr>
            </w:pPr>
            <w:r w:rsidRPr="00F72311">
              <w:rPr>
                <w:rFonts w:asciiTheme="minorHAnsi" w:hAnsiTheme="minorHAnsi" w:cstheme="minorHAnsi"/>
                <w:b/>
                <w:sz w:val="18"/>
              </w:rPr>
              <w:t>Fin reconnaissance</w:t>
            </w:r>
          </w:p>
        </w:tc>
        <w:tc>
          <w:tcPr>
            <w:tcW w:w="495" w:type="pct"/>
            <w:shd w:val="clear" w:color="auto" w:fill="D9D9D9" w:themeFill="background1" w:themeFillShade="D9"/>
          </w:tcPr>
          <w:p w14:paraId="7149A6E6" w14:textId="77777777" w:rsidR="001103D3" w:rsidRPr="00F72311" w:rsidRDefault="001103D3" w:rsidP="00665BDE">
            <w:pPr>
              <w:jc w:val="center"/>
              <w:rPr>
                <w:rFonts w:asciiTheme="minorHAnsi" w:hAnsiTheme="minorHAnsi" w:cstheme="minorHAnsi"/>
                <w:b/>
                <w:sz w:val="18"/>
              </w:rPr>
            </w:pPr>
            <w:r w:rsidRPr="00F72311">
              <w:rPr>
                <w:rFonts w:asciiTheme="minorHAnsi" w:hAnsiTheme="minorHAnsi" w:cstheme="minorHAnsi"/>
                <w:b/>
                <w:sz w:val="18"/>
              </w:rPr>
              <w:t>Arrêté du</w:t>
            </w:r>
          </w:p>
        </w:tc>
        <w:tc>
          <w:tcPr>
            <w:tcW w:w="495" w:type="pct"/>
            <w:shd w:val="clear" w:color="auto" w:fill="D9D9D9" w:themeFill="background1" w:themeFillShade="D9"/>
          </w:tcPr>
          <w:p w14:paraId="3194C336" w14:textId="77777777" w:rsidR="001103D3" w:rsidRPr="00F72311" w:rsidRDefault="001103D3" w:rsidP="00665BDE">
            <w:pPr>
              <w:jc w:val="center"/>
              <w:rPr>
                <w:rFonts w:asciiTheme="minorHAnsi" w:hAnsiTheme="minorHAnsi" w:cstheme="minorHAnsi"/>
                <w:b/>
                <w:sz w:val="18"/>
              </w:rPr>
            </w:pPr>
            <w:r w:rsidRPr="00F72311">
              <w:rPr>
                <w:rFonts w:asciiTheme="minorHAnsi" w:hAnsiTheme="minorHAnsi" w:cstheme="minorHAnsi"/>
                <w:b/>
                <w:sz w:val="18"/>
              </w:rPr>
              <w:t>Parution au JO</w:t>
            </w:r>
          </w:p>
        </w:tc>
        <w:tc>
          <w:tcPr>
            <w:tcW w:w="500" w:type="pct"/>
            <w:shd w:val="clear" w:color="auto" w:fill="D9D9D9" w:themeFill="background1" w:themeFillShade="D9"/>
          </w:tcPr>
          <w:p w14:paraId="3311B99F" w14:textId="77777777" w:rsidR="001103D3" w:rsidRPr="00F72311" w:rsidRDefault="001103D3" w:rsidP="00665BDE">
            <w:pPr>
              <w:jc w:val="center"/>
              <w:rPr>
                <w:rFonts w:asciiTheme="minorHAnsi" w:hAnsiTheme="minorHAnsi" w:cstheme="minorHAnsi"/>
                <w:b/>
                <w:sz w:val="18"/>
              </w:rPr>
            </w:pPr>
            <w:r w:rsidRPr="00F72311">
              <w:rPr>
                <w:rFonts w:asciiTheme="minorHAnsi" w:hAnsiTheme="minorHAnsi" w:cstheme="minorHAnsi"/>
                <w:b/>
                <w:sz w:val="18"/>
              </w:rPr>
              <w:t>Péril</w:t>
            </w:r>
          </w:p>
        </w:tc>
        <w:tc>
          <w:tcPr>
            <w:tcW w:w="416" w:type="pct"/>
            <w:shd w:val="clear" w:color="auto" w:fill="D9D9D9" w:themeFill="background1" w:themeFillShade="D9"/>
          </w:tcPr>
          <w:p w14:paraId="4A0ADBC8" w14:textId="77777777" w:rsidR="001103D3" w:rsidRPr="00F72311" w:rsidRDefault="001103D3" w:rsidP="00665BDE">
            <w:pPr>
              <w:jc w:val="center"/>
              <w:rPr>
                <w:rFonts w:asciiTheme="minorHAnsi" w:hAnsiTheme="minorHAnsi" w:cstheme="minorHAnsi"/>
                <w:b/>
                <w:sz w:val="18"/>
              </w:rPr>
            </w:pPr>
            <w:r w:rsidRPr="00F72311">
              <w:rPr>
                <w:rFonts w:asciiTheme="minorHAnsi" w:hAnsiTheme="minorHAnsi" w:cstheme="minorHAnsi"/>
                <w:b/>
                <w:sz w:val="18"/>
              </w:rPr>
              <w:t>Franchise</w:t>
            </w:r>
          </w:p>
        </w:tc>
        <w:tc>
          <w:tcPr>
            <w:tcW w:w="432" w:type="pct"/>
            <w:shd w:val="clear" w:color="auto" w:fill="D9D9D9" w:themeFill="background1" w:themeFillShade="D9"/>
          </w:tcPr>
          <w:p w14:paraId="1D9E6B63" w14:textId="77777777" w:rsidR="001103D3" w:rsidRPr="00F72311" w:rsidRDefault="001103D3" w:rsidP="00665BDE">
            <w:pPr>
              <w:jc w:val="center"/>
              <w:rPr>
                <w:rFonts w:asciiTheme="minorHAnsi" w:hAnsiTheme="minorHAnsi" w:cstheme="minorHAnsi"/>
                <w:b/>
                <w:sz w:val="18"/>
              </w:rPr>
            </w:pPr>
            <w:r w:rsidRPr="00F72311">
              <w:rPr>
                <w:rFonts w:asciiTheme="minorHAnsi" w:hAnsiTheme="minorHAnsi" w:cstheme="minorHAnsi"/>
                <w:b/>
                <w:sz w:val="18"/>
              </w:rPr>
              <w:t>Décision</w:t>
            </w:r>
          </w:p>
        </w:tc>
        <w:tc>
          <w:tcPr>
            <w:tcW w:w="447" w:type="pct"/>
            <w:shd w:val="clear" w:color="auto" w:fill="D9D9D9" w:themeFill="background1" w:themeFillShade="D9"/>
          </w:tcPr>
          <w:p w14:paraId="618A85BC" w14:textId="77777777" w:rsidR="001103D3" w:rsidRPr="00F72311" w:rsidRDefault="001103D3" w:rsidP="00665BDE">
            <w:pPr>
              <w:jc w:val="center"/>
              <w:rPr>
                <w:rFonts w:asciiTheme="minorHAnsi" w:hAnsiTheme="minorHAnsi" w:cstheme="minorHAnsi"/>
                <w:b/>
                <w:sz w:val="18"/>
              </w:rPr>
            </w:pPr>
            <w:r w:rsidRPr="00F72311">
              <w:rPr>
                <w:rFonts w:asciiTheme="minorHAnsi" w:hAnsiTheme="minorHAnsi" w:cstheme="minorHAnsi"/>
                <w:b/>
                <w:sz w:val="18"/>
              </w:rPr>
              <w:t>Bâtiments UPPA touchés</w:t>
            </w:r>
          </w:p>
        </w:tc>
        <w:tc>
          <w:tcPr>
            <w:tcW w:w="394" w:type="pct"/>
            <w:shd w:val="clear" w:color="auto" w:fill="D9D9D9" w:themeFill="background1" w:themeFillShade="D9"/>
          </w:tcPr>
          <w:p w14:paraId="1A397629" w14:textId="77777777" w:rsidR="001103D3" w:rsidRPr="00F72311" w:rsidRDefault="001103D3" w:rsidP="00665BDE">
            <w:pPr>
              <w:jc w:val="center"/>
              <w:rPr>
                <w:rFonts w:asciiTheme="minorHAnsi" w:hAnsiTheme="minorHAnsi" w:cstheme="minorHAnsi"/>
                <w:b/>
                <w:sz w:val="18"/>
              </w:rPr>
            </w:pPr>
            <w:r w:rsidRPr="00F72311">
              <w:rPr>
                <w:rFonts w:asciiTheme="minorHAnsi" w:hAnsiTheme="minorHAnsi" w:cstheme="minorHAnsi"/>
                <w:b/>
                <w:sz w:val="18"/>
              </w:rPr>
              <w:t>Montant du sinistre</w:t>
            </w:r>
          </w:p>
        </w:tc>
      </w:tr>
      <w:tr w:rsidR="001103D3" w:rsidRPr="00F72311" w14:paraId="68686A32" w14:textId="77777777" w:rsidTr="000F040E">
        <w:tc>
          <w:tcPr>
            <w:tcW w:w="302" w:type="pct"/>
          </w:tcPr>
          <w:p w14:paraId="4A2B0D17"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64102</w:t>
            </w:r>
          </w:p>
        </w:tc>
        <w:tc>
          <w:tcPr>
            <w:tcW w:w="442" w:type="pct"/>
          </w:tcPr>
          <w:p w14:paraId="70A1FB3A"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BAYONNE</w:t>
            </w:r>
          </w:p>
        </w:tc>
        <w:tc>
          <w:tcPr>
            <w:tcW w:w="465" w:type="pct"/>
          </w:tcPr>
          <w:p w14:paraId="112FD20A"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09/12/2021</w:t>
            </w:r>
          </w:p>
        </w:tc>
        <w:tc>
          <w:tcPr>
            <w:tcW w:w="613" w:type="pct"/>
          </w:tcPr>
          <w:p w14:paraId="729987BF"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12/12/2021</w:t>
            </w:r>
          </w:p>
        </w:tc>
        <w:tc>
          <w:tcPr>
            <w:tcW w:w="495" w:type="pct"/>
          </w:tcPr>
          <w:p w14:paraId="06F99A7C"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16/12/2021</w:t>
            </w:r>
          </w:p>
        </w:tc>
        <w:tc>
          <w:tcPr>
            <w:tcW w:w="495" w:type="pct"/>
          </w:tcPr>
          <w:p w14:paraId="30A83055"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17/12/2021</w:t>
            </w:r>
          </w:p>
        </w:tc>
        <w:tc>
          <w:tcPr>
            <w:tcW w:w="500" w:type="pct"/>
          </w:tcPr>
          <w:p w14:paraId="3F5309F1"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Inondations et/ou Coulées de Boue</w:t>
            </w:r>
          </w:p>
        </w:tc>
        <w:tc>
          <w:tcPr>
            <w:tcW w:w="416" w:type="pct"/>
          </w:tcPr>
          <w:p w14:paraId="6FB12CF4"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Simple</w:t>
            </w:r>
          </w:p>
        </w:tc>
        <w:tc>
          <w:tcPr>
            <w:tcW w:w="432" w:type="pct"/>
          </w:tcPr>
          <w:p w14:paraId="7B1674A3"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Reconnue</w:t>
            </w:r>
          </w:p>
        </w:tc>
        <w:tc>
          <w:tcPr>
            <w:tcW w:w="447" w:type="pct"/>
          </w:tcPr>
          <w:p w14:paraId="278595EA"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Halles des sports -Campus de Bayonne</w:t>
            </w:r>
          </w:p>
        </w:tc>
        <w:tc>
          <w:tcPr>
            <w:tcW w:w="394" w:type="pct"/>
          </w:tcPr>
          <w:p w14:paraId="4AD4FFDC"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 xml:space="preserve">Non établi </w:t>
            </w:r>
          </w:p>
        </w:tc>
      </w:tr>
      <w:tr w:rsidR="001103D3" w:rsidRPr="00F72311" w14:paraId="0CDFC93F" w14:textId="77777777" w:rsidTr="000F040E">
        <w:tc>
          <w:tcPr>
            <w:tcW w:w="302" w:type="pct"/>
          </w:tcPr>
          <w:p w14:paraId="08BEE0C0"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64445</w:t>
            </w:r>
          </w:p>
        </w:tc>
        <w:tc>
          <w:tcPr>
            <w:tcW w:w="442" w:type="pct"/>
          </w:tcPr>
          <w:p w14:paraId="1DC0DE66"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PAU</w:t>
            </w:r>
          </w:p>
        </w:tc>
        <w:tc>
          <w:tcPr>
            <w:tcW w:w="465" w:type="pct"/>
          </w:tcPr>
          <w:p w14:paraId="0B20AED2"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09/12/2021</w:t>
            </w:r>
          </w:p>
        </w:tc>
        <w:tc>
          <w:tcPr>
            <w:tcW w:w="613" w:type="pct"/>
          </w:tcPr>
          <w:p w14:paraId="7FDF77DD"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12/12/2021</w:t>
            </w:r>
          </w:p>
        </w:tc>
        <w:tc>
          <w:tcPr>
            <w:tcW w:w="495" w:type="pct"/>
          </w:tcPr>
          <w:p w14:paraId="3B0667B9"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16/12/2021</w:t>
            </w:r>
          </w:p>
        </w:tc>
        <w:tc>
          <w:tcPr>
            <w:tcW w:w="495" w:type="pct"/>
          </w:tcPr>
          <w:p w14:paraId="7FC60995"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17/12/2021</w:t>
            </w:r>
          </w:p>
        </w:tc>
        <w:tc>
          <w:tcPr>
            <w:tcW w:w="500" w:type="pct"/>
          </w:tcPr>
          <w:p w14:paraId="6B6A901D"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Inondations et/ou Coulées de Boue</w:t>
            </w:r>
          </w:p>
        </w:tc>
        <w:tc>
          <w:tcPr>
            <w:tcW w:w="416" w:type="pct"/>
          </w:tcPr>
          <w:p w14:paraId="72279375"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Simple</w:t>
            </w:r>
          </w:p>
        </w:tc>
        <w:tc>
          <w:tcPr>
            <w:tcW w:w="432" w:type="pct"/>
          </w:tcPr>
          <w:p w14:paraId="7350D122"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Reconnue</w:t>
            </w:r>
          </w:p>
        </w:tc>
        <w:tc>
          <w:tcPr>
            <w:tcW w:w="447" w:type="pct"/>
          </w:tcPr>
          <w:p w14:paraId="7E73F943"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Campus de Pau</w:t>
            </w:r>
          </w:p>
        </w:tc>
        <w:tc>
          <w:tcPr>
            <w:tcW w:w="394" w:type="pct"/>
          </w:tcPr>
          <w:p w14:paraId="422E7F8B"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44 498 €</w:t>
            </w:r>
          </w:p>
        </w:tc>
      </w:tr>
      <w:tr w:rsidR="001103D3" w:rsidRPr="00F72311" w14:paraId="504604A6" w14:textId="77777777" w:rsidTr="000F040E">
        <w:tc>
          <w:tcPr>
            <w:tcW w:w="302" w:type="pct"/>
          </w:tcPr>
          <w:p w14:paraId="00382FE3"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64445</w:t>
            </w:r>
          </w:p>
        </w:tc>
        <w:tc>
          <w:tcPr>
            <w:tcW w:w="442" w:type="pct"/>
          </w:tcPr>
          <w:p w14:paraId="0691BB36"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PAU</w:t>
            </w:r>
          </w:p>
        </w:tc>
        <w:tc>
          <w:tcPr>
            <w:tcW w:w="465" w:type="pct"/>
          </w:tcPr>
          <w:p w14:paraId="1FC7AC63"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12/06/2023</w:t>
            </w:r>
          </w:p>
        </w:tc>
        <w:tc>
          <w:tcPr>
            <w:tcW w:w="613" w:type="pct"/>
          </w:tcPr>
          <w:p w14:paraId="4A2D026E"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13/06/2023</w:t>
            </w:r>
          </w:p>
        </w:tc>
        <w:tc>
          <w:tcPr>
            <w:tcW w:w="495" w:type="pct"/>
          </w:tcPr>
          <w:p w14:paraId="3BC30CEA"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24/07/2023</w:t>
            </w:r>
          </w:p>
        </w:tc>
        <w:tc>
          <w:tcPr>
            <w:tcW w:w="495" w:type="pct"/>
          </w:tcPr>
          <w:p w14:paraId="44D35229"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28/07/2023</w:t>
            </w:r>
          </w:p>
        </w:tc>
        <w:tc>
          <w:tcPr>
            <w:tcW w:w="500" w:type="pct"/>
          </w:tcPr>
          <w:p w14:paraId="7A03D0F9"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Inondations et/ou Coulées de Boue</w:t>
            </w:r>
          </w:p>
        </w:tc>
        <w:tc>
          <w:tcPr>
            <w:tcW w:w="416" w:type="pct"/>
          </w:tcPr>
          <w:p w14:paraId="7F74D7BD"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Simple</w:t>
            </w:r>
          </w:p>
        </w:tc>
        <w:tc>
          <w:tcPr>
            <w:tcW w:w="432" w:type="pct"/>
          </w:tcPr>
          <w:p w14:paraId="40857475"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Reconnue</w:t>
            </w:r>
          </w:p>
        </w:tc>
        <w:tc>
          <w:tcPr>
            <w:tcW w:w="447" w:type="pct"/>
          </w:tcPr>
          <w:p w14:paraId="5AD17DA6"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 xml:space="preserve">Intégralité du campus de Pau </w:t>
            </w:r>
          </w:p>
        </w:tc>
        <w:tc>
          <w:tcPr>
            <w:tcW w:w="394" w:type="pct"/>
          </w:tcPr>
          <w:p w14:paraId="31CE3EA5" w14:textId="77777777" w:rsidR="001103D3" w:rsidRPr="00F72311" w:rsidRDefault="001103D3" w:rsidP="00665BDE">
            <w:pPr>
              <w:rPr>
                <w:rFonts w:asciiTheme="minorHAnsi" w:hAnsiTheme="minorHAnsi" w:cstheme="minorHAnsi"/>
                <w:b/>
                <w:color w:val="002060"/>
                <w:sz w:val="18"/>
              </w:rPr>
            </w:pPr>
            <w:r w:rsidRPr="00F72311">
              <w:rPr>
                <w:rFonts w:asciiTheme="minorHAnsi" w:hAnsiTheme="minorHAnsi" w:cstheme="minorHAnsi"/>
                <w:b/>
                <w:color w:val="002060"/>
                <w:sz w:val="18"/>
              </w:rPr>
              <w:t>205 000 €</w:t>
            </w:r>
          </w:p>
        </w:tc>
      </w:tr>
    </w:tbl>
    <w:p w14:paraId="0CBA57A4" w14:textId="77777777" w:rsidR="00EB23C9" w:rsidRPr="00F72311" w:rsidRDefault="00EB23C9">
      <w:pPr>
        <w:rPr>
          <w:rFonts w:asciiTheme="minorHAnsi" w:hAnsiTheme="minorHAnsi" w:cstheme="minorHAnsi"/>
          <w:highlight w:val="yellow"/>
        </w:rPr>
      </w:pPr>
    </w:p>
    <w:p w14:paraId="7DF1FE41" w14:textId="77777777" w:rsidR="001103D3" w:rsidRPr="00F72311" w:rsidRDefault="001103D3">
      <w:pPr>
        <w:shd w:val="clear" w:color="auto" w:fill="FFFFFF"/>
        <w:rPr>
          <w:rFonts w:asciiTheme="minorHAnsi" w:hAnsiTheme="minorHAnsi" w:cstheme="minorHAnsi"/>
        </w:rPr>
      </w:pPr>
    </w:p>
    <w:p w14:paraId="63C0EE7D" w14:textId="28C73967" w:rsidR="00EB23C9" w:rsidRPr="00F72311" w:rsidRDefault="00F43BB1">
      <w:pPr>
        <w:shd w:val="clear" w:color="auto" w:fill="FFFFFF"/>
        <w:rPr>
          <w:rFonts w:asciiTheme="minorHAnsi" w:hAnsiTheme="minorHAnsi" w:cstheme="minorHAnsi"/>
        </w:rPr>
      </w:pPr>
      <w:r w:rsidRPr="00F72311">
        <w:rPr>
          <w:rFonts w:asciiTheme="minorHAnsi" w:hAnsiTheme="minorHAnsi" w:cstheme="minorHAnsi"/>
        </w:rPr>
        <w:t xml:space="preserve">Certains bâtiments sont-ils situés en zones inondables :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b/>
          <w:color w:val="002060"/>
        </w:rPr>
        <w:t>NON</w:t>
      </w:r>
      <w:r w:rsidRPr="00F72311">
        <w:rPr>
          <w:rFonts w:asciiTheme="minorHAnsi" w:hAnsiTheme="minorHAnsi" w:cstheme="minorHAnsi"/>
        </w:rPr>
        <w:t xml:space="preserve">                                             </w:t>
      </w:r>
    </w:p>
    <w:p w14:paraId="7B8A2F49" w14:textId="77777777" w:rsidR="00EB23C9" w:rsidRPr="00F72311" w:rsidRDefault="00EB23C9">
      <w:pPr>
        <w:rPr>
          <w:rFonts w:asciiTheme="minorHAnsi" w:hAnsiTheme="minorHAnsi" w:cstheme="minorHAnsi"/>
          <w:highlight w:val="yellow"/>
        </w:rPr>
      </w:pPr>
    </w:p>
    <w:p w14:paraId="7F4509B6" w14:textId="77777777" w:rsidR="00EB23C9" w:rsidRPr="00F72311" w:rsidRDefault="00EB23C9">
      <w:pPr>
        <w:rPr>
          <w:rFonts w:asciiTheme="minorHAnsi" w:hAnsiTheme="minorHAnsi" w:cstheme="minorHAnsi"/>
          <w:highlight w:val="yellow"/>
        </w:rPr>
      </w:pPr>
    </w:p>
    <w:p w14:paraId="1692979C" w14:textId="77777777" w:rsidR="00EB23C9" w:rsidRPr="00F72311" w:rsidRDefault="00F43BB1">
      <w:pPr>
        <w:rPr>
          <w:rFonts w:asciiTheme="minorHAnsi" w:hAnsiTheme="minorHAnsi" w:cstheme="minorHAnsi"/>
        </w:rPr>
      </w:pPr>
      <w:r w:rsidRPr="00F72311">
        <w:rPr>
          <w:rFonts w:asciiTheme="minorHAnsi" w:hAnsiTheme="minorHAnsi" w:cstheme="minorHAnsi"/>
        </w:rPr>
        <w:t xml:space="preserve">Quels sont les moyens mis en œuvre par l’acheteur pour limiter la survenance de tels événements : </w:t>
      </w:r>
    </w:p>
    <w:p w14:paraId="10CF0554" w14:textId="77777777" w:rsidR="00EB23C9" w:rsidRPr="00F72311" w:rsidRDefault="00F43BB1" w:rsidP="005A2352">
      <w:pPr>
        <w:pStyle w:val="Paragraphedeliste"/>
        <w:numPr>
          <w:ilvl w:val="0"/>
          <w:numId w:val="67"/>
        </w:numPr>
        <w:ind w:firstLine="2039"/>
        <w:rPr>
          <w:rFonts w:asciiTheme="minorHAnsi" w:hAnsiTheme="minorHAnsi" w:cstheme="minorHAnsi"/>
          <w:b/>
          <w:color w:val="002060"/>
        </w:rPr>
      </w:pPr>
      <w:r w:rsidRPr="00F72311">
        <w:rPr>
          <w:rFonts w:asciiTheme="minorHAnsi" w:hAnsiTheme="minorHAnsi" w:cstheme="minorHAnsi"/>
          <w:b/>
          <w:color w:val="002060"/>
        </w:rPr>
        <w:t>Surveillances des alertes</w:t>
      </w:r>
    </w:p>
    <w:p w14:paraId="710C3032" w14:textId="77777777" w:rsidR="00EB23C9" w:rsidRPr="00F72311" w:rsidRDefault="00EB23C9">
      <w:pPr>
        <w:rPr>
          <w:rFonts w:asciiTheme="minorHAnsi" w:hAnsiTheme="minorHAnsi" w:cstheme="minorHAnsi"/>
        </w:rPr>
      </w:pPr>
    </w:p>
    <w:p w14:paraId="7BA1CF58" w14:textId="77777777" w:rsidR="00EB23C9" w:rsidRPr="00F72311" w:rsidRDefault="00F43BB1">
      <w:pPr>
        <w:rPr>
          <w:rFonts w:asciiTheme="minorHAnsi" w:hAnsiTheme="minorHAnsi" w:cstheme="minorHAnsi"/>
        </w:rPr>
      </w:pPr>
      <w:r w:rsidRPr="00F72311">
        <w:rPr>
          <w:rFonts w:asciiTheme="minorHAnsi" w:hAnsiTheme="minorHAnsi" w:cstheme="minorHAnsi"/>
        </w:rPr>
        <w:t xml:space="preserve">Présence d'un PPRI : </w:t>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b/>
          <w:color w:val="002060"/>
        </w:rPr>
        <w:t xml:space="preserve"> OUI</w:t>
      </w:r>
    </w:p>
    <w:p w14:paraId="099C5371" w14:textId="77777777" w:rsidR="00EB23C9" w:rsidRPr="00F72311" w:rsidRDefault="00F43BB1" w:rsidP="005A2352">
      <w:pPr>
        <w:pStyle w:val="Paragraphedeliste"/>
        <w:numPr>
          <w:ilvl w:val="0"/>
          <w:numId w:val="67"/>
        </w:numPr>
        <w:ind w:firstLine="2039"/>
        <w:rPr>
          <w:rFonts w:asciiTheme="minorHAnsi" w:hAnsiTheme="minorHAnsi" w:cstheme="minorHAnsi"/>
          <w:b/>
          <w:color w:val="002060"/>
        </w:rPr>
      </w:pPr>
      <w:r w:rsidRPr="00F72311">
        <w:rPr>
          <w:rFonts w:asciiTheme="minorHAnsi" w:hAnsiTheme="minorHAnsi" w:cstheme="minorHAnsi"/>
          <w:b/>
          <w:color w:val="002060"/>
        </w:rPr>
        <w:t>Bayonne du 23/07/2012</w:t>
      </w:r>
    </w:p>
    <w:p w14:paraId="4D39BBE4" w14:textId="77777777" w:rsidR="00EB23C9" w:rsidRPr="00F72311" w:rsidRDefault="00F43BB1" w:rsidP="005A2352">
      <w:pPr>
        <w:pStyle w:val="Paragraphedeliste"/>
        <w:numPr>
          <w:ilvl w:val="0"/>
          <w:numId w:val="67"/>
        </w:numPr>
        <w:ind w:firstLine="2039"/>
        <w:rPr>
          <w:rFonts w:asciiTheme="minorHAnsi" w:hAnsiTheme="minorHAnsi" w:cstheme="minorHAnsi"/>
          <w:b/>
          <w:color w:val="002060"/>
        </w:rPr>
      </w:pPr>
      <w:r w:rsidRPr="00F72311">
        <w:rPr>
          <w:rFonts w:asciiTheme="minorHAnsi" w:hAnsiTheme="minorHAnsi" w:cstheme="minorHAnsi"/>
          <w:b/>
          <w:color w:val="002060"/>
        </w:rPr>
        <w:t>Pau du 29/09/2016.</w:t>
      </w:r>
    </w:p>
    <w:bookmarkEnd w:id="4"/>
    <w:p w14:paraId="3AE9E941" w14:textId="77777777" w:rsidR="00EB23C9" w:rsidRPr="00F72311" w:rsidRDefault="00EB23C9">
      <w:pPr>
        <w:rPr>
          <w:rFonts w:asciiTheme="minorHAnsi" w:hAnsiTheme="minorHAnsi" w:cstheme="minorHAnsi"/>
          <w:color w:val="002060"/>
        </w:rPr>
      </w:pPr>
    </w:p>
    <w:p w14:paraId="6DC194EB" w14:textId="47B3FBA6" w:rsidR="001103D3" w:rsidRPr="00F72311" w:rsidRDefault="001103D3">
      <w:pPr>
        <w:rPr>
          <w:rFonts w:asciiTheme="minorHAnsi" w:hAnsiTheme="minorHAnsi" w:cstheme="minorHAnsi"/>
          <w:color w:val="002060"/>
        </w:rPr>
      </w:pPr>
    </w:p>
    <w:p w14:paraId="5EC9E8D8" w14:textId="77777777" w:rsidR="001103D3" w:rsidRPr="00F72311" w:rsidRDefault="001103D3">
      <w:pPr>
        <w:rPr>
          <w:rFonts w:asciiTheme="minorHAnsi" w:hAnsiTheme="minorHAnsi" w:cstheme="minorHAnsi"/>
          <w:color w:val="002060"/>
        </w:rPr>
      </w:pPr>
    </w:p>
    <w:p w14:paraId="27AA6139" w14:textId="79206D43" w:rsidR="001103D3" w:rsidRPr="00F72311" w:rsidRDefault="001103D3">
      <w:pPr>
        <w:rPr>
          <w:rFonts w:asciiTheme="minorHAnsi" w:hAnsiTheme="minorHAnsi" w:cstheme="minorHAnsi"/>
          <w:color w:val="002060"/>
        </w:rPr>
      </w:pPr>
    </w:p>
    <w:p w14:paraId="6C0CAA22" w14:textId="3246E0EC" w:rsidR="001103D3" w:rsidRPr="00F72311" w:rsidRDefault="001103D3">
      <w:pPr>
        <w:rPr>
          <w:rFonts w:asciiTheme="minorHAnsi" w:hAnsiTheme="minorHAnsi" w:cstheme="minorHAnsi"/>
          <w:color w:val="002060"/>
        </w:rPr>
      </w:pPr>
    </w:p>
    <w:p w14:paraId="529E09C1" w14:textId="77777777" w:rsidR="00EB23C9" w:rsidRPr="00F72311" w:rsidRDefault="00F43BB1">
      <w:pPr>
        <w:numPr>
          <w:ilvl w:val="0"/>
          <w:numId w:val="7"/>
        </w:numPr>
        <w:pBdr>
          <w:bottom w:val="single" w:sz="4" w:space="1" w:color="FFC000"/>
        </w:pBdr>
        <w:ind w:right="-31" w:hanging="720"/>
        <w:rPr>
          <w:rFonts w:asciiTheme="minorHAnsi" w:hAnsiTheme="minorHAnsi" w:cstheme="minorHAnsi"/>
        </w:rPr>
      </w:pPr>
      <w:bookmarkStart w:id="5" w:name="INFORMATIQUE"/>
      <w:r w:rsidRPr="00F72311">
        <w:rPr>
          <w:rFonts w:asciiTheme="minorHAnsi" w:eastAsia="Times New Roman" w:hAnsiTheme="minorHAnsi" w:cstheme="minorHAnsi"/>
          <w:b/>
        </w:rPr>
        <w:lastRenderedPageBreak/>
        <w:t>MATERIEL INFORMATIQUE</w:t>
      </w:r>
      <w:r w:rsidRPr="00F72311">
        <w:rPr>
          <w:rFonts w:asciiTheme="minorHAnsi" w:hAnsiTheme="minorHAnsi" w:cstheme="minorHAnsi"/>
        </w:rPr>
        <w:t xml:space="preserve"> </w:t>
      </w:r>
    </w:p>
    <w:p w14:paraId="13E91A04" w14:textId="77777777" w:rsidR="00EB23C9" w:rsidRPr="00F72311" w:rsidRDefault="00EB23C9">
      <w:pPr>
        <w:tabs>
          <w:tab w:val="left" w:pos="-284"/>
        </w:tabs>
        <w:rPr>
          <w:rFonts w:asciiTheme="minorHAnsi" w:hAnsiTheme="minorHAnsi" w:cstheme="minorHAnsi"/>
          <w:b/>
          <w:color w:val="002060"/>
        </w:rPr>
      </w:pPr>
    </w:p>
    <w:tbl>
      <w:tblPr>
        <w:tblW w:w="0" w:type="auto"/>
        <w:tblBorders>
          <w:top w:val="single" w:sz="4" w:space="0" w:color="0070C0"/>
          <w:left w:val="single" w:sz="4" w:space="0" w:color="0070C0"/>
          <w:bottom w:val="single" w:sz="4" w:space="0" w:color="0070C0"/>
          <w:right w:val="single" w:sz="4" w:space="0" w:color="0070C0"/>
          <w:insideH w:val="single" w:sz="6" w:space="0" w:color="0070C0"/>
          <w:insideV w:val="single" w:sz="6" w:space="0" w:color="0070C0"/>
        </w:tblBorders>
        <w:tblLook w:val="01E0" w:firstRow="1" w:lastRow="1" w:firstColumn="1" w:lastColumn="1" w:noHBand="0" w:noVBand="0"/>
      </w:tblPr>
      <w:tblGrid>
        <w:gridCol w:w="4219"/>
        <w:gridCol w:w="2410"/>
        <w:gridCol w:w="2583"/>
      </w:tblGrid>
      <w:tr w:rsidR="00EB23C9" w:rsidRPr="00F72311" w14:paraId="11CD44D0" w14:textId="77777777">
        <w:tc>
          <w:tcPr>
            <w:tcW w:w="4219" w:type="dxa"/>
            <w:tcBorders>
              <w:top w:val="single" w:sz="4" w:space="0" w:color="0070C0"/>
              <w:left w:val="single" w:sz="4" w:space="0" w:color="0070C0"/>
              <w:bottom w:val="single" w:sz="6" w:space="0" w:color="0070C0"/>
              <w:right w:val="single" w:sz="6" w:space="0" w:color="0070C0"/>
            </w:tcBorders>
            <w:shd w:val="clear" w:color="auto" w:fill="0070C0"/>
          </w:tcPr>
          <w:p w14:paraId="7097CA51" w14:textId="77777777" w:rsidR="00EB23C9" w:rsidRPr="00F72311" w:rsidRDefault="00F43BB1">
            <w:pPr>
              <w:tabs>
                <w:tab w:val="left" w:pos="8364"/>
              </w:tabs>
              <w:jc w:val="center"/>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NATURE</w:t>
            </w:r>
          </w:p>
        </w:tc>
        <w:tc>
          <w:tcPr>
            <w:tcW w:w="2410" w:type="dxa"/>
            <w:tcBorders>
              <w:top w:val="single" w:sz="4" w:space="0" w:color="0070C0"/>
              <w:left w:val="single" w:sz="6" w:space="0" w:color="0070C0"/>
              <w:bottom w:val="single" w:sz="6" w:space="0" w:color="0070C0"/>
              <w:right w:val="single" w:sz="6" w:space="0" w:color="0070C0"/>
            </w:tcBorders>
            <w:shd w:val="clear" w:color="auto" w:fill="0070C0"/>
          </w:tcPr>
          <w:p w14:paraId="0A396E7B" w14:textId="77777777" w:rsidR="00EB23C9" w:rsidRPr="00F72311" w:rsidRDefault="00F43BB1">
            <w:pPr>
              <w:tabs>
                <w:tab w:val="left" w:pos="8364"/>
              </w:tabs>
              <w:jc w:val="center"/>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LOCALISATION</w:t>
            </w:r>
          </w:p>
        </w:tc>
        <w:tc>
          <w:tcPr>
            <w:tcW w:w="2583" w:type="dxa"/>
            <w:tcBorders>
              <w:top w:val="single" w:sz="4" w:space="0" w:color="0070C0"/>
              <w:left w:val="single" w:sz="6" w:space="0" w:color="0070C0"/>
              <w:bottom w:val="single" w:sz="6" w:space="0" w:color="0070C0"/>
              <w:right w:val="single" w:sz="4" w:space="0" w:color="0070C0"/>
            </w:tcBorders>
            <w:shd w:val="clear" w:color="auto" w:fill="0070C0"/>
          </w:tcPr>
          <w:p w14:paraId="58500B45" w14:textId="77777777" w:rsidR="00EB23C9" w:rsidRPr="00F72311" w:rsidRDefault="00F43BB1">
            <w:pPr>
              <w:tabs>
                <w:tab w:val="left" w:pos="8364"/>
              </w:tabs>
              <w:jc w:val="center"/>
              <w:rPr>
                <w:rFonts w:asciiTheme="minorHAnsi" w:eastAsia="Times New Roman" w:hAnsiTheme="minorHAnsi" w:cstheme="minorHAnsi"/>
                <w:b/>
                <w:bCs/>
                <w:color w:val="FFFFFF" w:themeColor="background1"/>
              </w:rPr>
            </w:pPr>
            <w:r w:rsidRPr="00F72311">
              <w:rPr>
                <w:rFonts w:asciiTheme="minorHAnsi" w:hAnsiTheme="minorHAnsi" w:cstheme="minorHAnsi"/>
                <w:b/>
                <w:bCs/>
                <w:color w:val="FFFFFF" w:themeColor="background1"/>
              </w:rPr>
              <w:t>VALEUR TTC</w:t>
            </w:r>
          </w:p>
        </w:tc>
      </w:tr>
      <w:tr w:rsidR="00EB23C9" w:rsidRPr="00F72311" w14:paraId="46B38B18" w14:textId="77777777">
        <w:tc>
          <w:tcPr>
            <w:tcW w:w="4219" w:type="dxa"/>
            <w:tcBorders>
              <w:top w:val="single" w:sz="6" w:space="0" w:color="0070C0"/>
              <w:left w:val="single" w:sz="4" w:space="0" w:color="0070C0"/>
              <w:bottom w:val="single" w:sz="6" w:space="0" w:color="0070C0"/>
              <w:right w:val="single" w:sz="6" w:space="0" w:color="0070C0"/>
            </w:tcBorders>
          </w:tcPr>
          <w:p w14:paraId="0AD5A4E0" w14:textId="77777777" w:rsidR="00EB23C9" w:rsidRPr="00F72311" w:rsidRDefault="00F43BB1">
            <w:pPr>
              <w:rPr>
                <w:rFonts w:asciiTheme="minorHAnsi" w:hAnsiTheme="minorHAnsi" w:cstheme="minorHAnsi"/>
                <w:color w:val="000000"/>
              </w:rPr>
            </w:pPr>
            <w:r w:rsidRPr="00F72311">
              <w:rPr>
                <w:rFonts w:asciiTheme="minorHAnsi" w:hAnsiTheme="minorHAnsi" w:cstheme="minorHAnsi"/>
                <w:color w:val="000000"/>
              </w:rPr>
              <w:t>Matériel informatique et bureautique divers fixe et mobile tel que :</w:t>
            </w:r>
          </w:p>
          <w:p w14:paraId="4122D986" w14:textId="77777777" w:rsidR="00EB23C9" w:rsidRPr="00F72311" w:rsidRDefault="00F43BB1">
            <w:pPr>
              <w:rPr>
                <w:rFonts w:asciiTheme="minorHAnsi" w:eastAsia="Times New Roman" w:hAnsiTheme="minorHAnsi" w:cstheme="minorHAnsi"/>
                <w:color w:val="000000"/>
              </w:rPr>
            </w:pPr>
            <w:r w:rsidRPr="00F72311">
              <w:rPr>
                <w:rFonts w:asciiTheme="minorHAnsi" w:hAnsiTheme="minorHAnsi" w:cstheme="minorHAnsi"/>
                <w:color w:val="000000"/>
              </w:rPr>
              <w:t>(Unités centrales – Ecrans –Imprimantes – Moniteurs –Logiciels – Progiciels, Commutateurs Réseau, Robots de sauvegarde, Routeurs périphériques, etc.…)  - téléphonie fixe et mobile - télégestion - Liste non limitative</w:t>
            </w:r>
          </w:p>
        </w:tc>
        <w:tc>
          <w:tcPr>
            <w:tcW w:w="2410" w:type="dxa"/>
            <w:vMerge w:val="restart"/>
            <w:tcBorders>
              <w:top w:val="single" w:sz="6" w:space="0" w:color="0070C0"/>
              <w:left w:val="single" w:sz="6" w:space="0" w:color="0070C0"/>
              <w:bottom w:val="single" w:sz="4" w:space="0" w:color="FFFFFF" w:themeColor="background1"/>
              <w:right w:val="single" w:sz="6" w:space="0" w:color="0070C0"/>
            </w:tcBorders>
          </w:tcPr>
          <w:p w14:paraId="70FFD3B3" w14:textId="77777777" w:rsidR="00EB23C9" w:rsidRPr="00F72311" w:rsidRDefault="00EB23C9">
            <w:pPr>
              <w:tabs>
                <w:tab w:val="left" w:pos="8364"/>
              </w:tabs>
              <w:jc w:val="center"/>
              <w:rPr>
                <w:rFonts w:asciiTheme="minorHAnsi" w:hAnsiTheme="minorHAnsi" w:cstheme="minorHAnsi"/>
              </w:rPr>
            </w:pPr>
          </w:p>
          <w:p w14:paraId="21697B0E" w14:textId="77777777" w:rsidR="00EB23C9" w:rsidRPr="00F72311" w:rsidRDefault="00EB23C9">
            <w:pPr>
              <w:tabs>
                <w:tab w:val="left" w:pos="8364"/>
              </w:tabs>
              <w:jc w:val="center"/>
              <w:rPr>
                <w:rFonts w:asciiTheme="minorHAnsi" w:hAnsiTheme="minorHAnsi" w:cstheme="minorHAnsi"/>
              </w:rPr>
            </w:pPr>
          </w:p>
          <w:p w14:paraId="66A299D5" w14:textId="77777777" w:rsidR="00EB23C9" w:rsidRPr="00F72311" w:rsidRDefault="00EB23C9">
            <w:pPr>
              <w:tabs>
                <w:tab w:val="left" w:pos="8364"/>
              </w:tabs>
              <w:jc w:val="center"/>
              <w:rPr>
                <w:rFonts w:asciiTheme="minorHAnsi" w:hAnsiTheme="minorHAnsi" w:cstheme="minorHAnsi"/>
              </w:rPr>
            </w:pPr>
          </w:p>
          <w:p w14:paraId="06F460BE" w14:textId="77777777" w:rsidR="00EB23C9" w:rsidRPr="00F72311" w:rsidRDefault="00EB23C9">
            <w:pPr>
              <w:tabs>
                <w:tab w:val="left" w:pos="8364"/>
              </w:tabs>
              <w:jc w:val="center"/>
              <w:rPr>
                <w:rFonts w:asciiTheme="minorHAnsi" w:hAnsiTheme="minorHAnsi" w:cstheme="minorHAnsi"/>
              </w:rPr>
            </w:pPr>
          </w:p>
          <w:p w14:paraId="682FFCC3" w14:textId="77777777" w:rsidR="00EB23C9" w:rsidRPr="00F72311" w:rsidRDefault="00EB23C9">
            <w:pPr>
              <w:tabs>
                <w:tab w:val="left" w:pos="8364"/>
              </w:tabs>
              <w:jc w:val="center"/>
              <w:rPr>
                <w:rFonts w:asciiTheme="minorHAnsi" w:hAnsiTheme="minorHAnsi" w:cstheme="minorHAnsi"/>
              </w:rPr>
            </w:pPr>
          </w:p>
          <w:p w14:paraId="1400B755" w14:textId="77777777" w:rsidR="00EB23C9" w:rsidRPr="00F72311" w:rsidRDefault="00EB23C9">
            <w:pPr>
              <w:tabs>
                <w:tab w:val="left" w:pos="8364"/>
              </w:tabs>
              <w:jc w:val="center"/>
              <w:rPr>
                <w:rFonts w:asciiTheme="minorHAnsi" w:hAnsiTheme="minorHAnsi" w:cstheme="minorHAnsi"/>
              </w:rPr>
            </w:pPr>
          </w:p>
          <w:p w14:paraId="7A860055" w14:textId="77777777" w:rsidR="00EB23C9" w:rsidRPr="00F72311" w:rsidRDefault="00EB23C9">
            <w:pPr>
              <w:tabs>
                <w:tab w:val="left" w:pos="8364"/>
              </w:tabs>
              <w:jc w:val="center"/>
              <w:rPr>
                <w:rFonts w:asciiTheme="minorHAnsi" w:hAnsiTheme="minorHAnsi" w:cstheme="minorHAnsi"/>
              </w:rPr>
            </w:pPr>
          </w:p>
          <w:p w14:paraId="01C7AF86" w14:textId="77777777" w:rsidR="00EB23C9" w:rsidRPr="00F72311" w:rsidRDefault="00EB23C9">
            <w:pPr>
              <w:tabs>
                <w:tab w:val="left" w:pos="8364"/>
              </w:tabs>
              <w:jc w:val="center"/>
              <w:rPr>
                <w:rFonts w:asciiTheme="minorHAnsi" w:hAnsiTheme="minorHAnsi" w:cstheme="minorHAnsi"/>
              </w:rPr>
            </w:pPr>
          </w:p>
          <w:p w14:paraId="64A557DB" w14:textId="77777777" w:rsidR="00EB23C9" w:rsidRPr="00F72311" w:rsidRDefault="00F43BB1">
            <w:pPr>
              <w:tabs>
                <w:tab w:val="left" w:pos="8364"/>
              </w:tabs>
              <w:jc w:val="center"/>
              <w:rPr>
                <w:rFonts w:asciiTheme="minorHAnsi" w:hAnsiTheme="minorHAnsi" w:cstheme="minorHAnsi"/>
                <w:b/>
              </w:rPr>
            </w:pPr>
            <w:r w:rsidRPr="00F72311">
              <w:rPr>
                <w:rFonts w:asciiTheme="minorHAnsi" w:hAnsiTheme="minorHAnsi" w:cstheme="minorHAnsi"/>
                <w:b/>
                <w:color w:val="002060"/>
              </w:rPr>
              <w:t>Tous lieux</w:t>
            </w:r>
          </w:p>
        </w:tc>
        <w:tc>
          <w:tcPr>
            <w:tcW w:w="2583" w:type="dxa"/>
            <w:vMerge w:val="restart"/>
            <w:tcBorders>
              <w:top w:val="single" w:sz="6" w:space="0" w:color="0070C0"/>
              <w:left w:val="single" w:sz="6" w:space="0" w:color="0070C0"/>
              <w:right w:val="single" w:sz="4" w:space="0" w:color="0070C0"/>
            </w:tcBorders>
            <w:vAlign w:val="center"/>
          </w:tcPr>
          <w:p w14:paraId="362864E6" w14:textId="77777777" w:rsidR="00EB23C9" w:rsidRPr="00F72311" w:rsidRDefault="00F43BB1">
            <w:pPr>
              <w:jc w:val="center"/>
              <w:rPr>
                <w:rFonts w:asciiTheme="minorHAnsi" w:hAnsiTheme="minorHAnsi" w:cstheme="minorHAnsi"/>
                <w:b/>
                <w:bCs/>
              </w:rPr>
            </w:pPr>
            <w:r w:rsidRPr="00F72311">
              <w:rPr>
                <w:rFonts w:asciiTheme="minorHAnsi" w:hAnsiTheme="minorHAnsi" w:cstheme="minorHAnsi"/>
                <w:b/>
                <w:bCs/>
                <w:color w:val="002060"/>
              </w:rPr>
              <w:t>8 000 000 €</w:t>
            </w:r>
          </w:p>
        </w:tc>
      </w:tr>
      <w:tr w:rsidR="00EB23C9" w:rsidRPr="00F72311" w14:paraId="61286E61" w14:textId="77777777">
        <w:tc>
          <w:tcPr>
            <w:tcW w:w="4219" w:type="dxa"/>
            <w:tcBorders>
              <w:top w:val="single" w:sz="6" w:space="0" w:color="0070C0"/>
              <w:left w:val="single" w:sz="4" w:space="0" w:color="0070C0"/>
              <w:bottom w:val="single" w:sz="6" w:space="0" w:color="0070C0"/>
              <w:right w:val="single" w:sz="6" w:space="0" w:color="0070C0"/>
            </w:tcBorders>
          </w:tcPr>
          <w:p w14:paraId="70EBF2C1" w14:textId="77777777" w:rsidR="00EB23C9" w:rsidRPr="00F72311" w:rsidRDefault="00F43BB1">
            <w:pPr>
              <w:rPr>
                <w:rFonts w:asciiTheme="minorHAnsi" w:hAnsiTheme="minorHAnsi" w:cstheme="minorHAnsi"/>
              </w:rPr>
            </w:pPr>
            <w:r w:rsidRPr="00F72311">
              <w:rPr>
                <w:rFonts w:asciiTheme="minorHAnsi" w:hAnsiTheme="minorHAnsi" w:cstheme="minorHAnsi"/>
                <w:color w:val="000000"/>
              </w:rPr>
              <w:t>Matériel vidéo, de projection cinématographique et de sonorisation fixe ou mobile, appareils photos numériques</w:t>
            </w:r>
          </w:p>
        </w:tc>
        <w:tc>
          <w:tcPr>
            <w:tcW w:w="0" w:type="auto"/>
            <w:vMerge/>
            <w:tcBorders>
              <w:top w:val="single" w:sz="6" w:space="0" w:color="0070C0"/>
              <w:left w:val="single" w:sz="6" w:space="0" w:color="0070C0"/>
              <w:bottom w:val="single" w:sz="4" w:space="0" w:color="FFFFFF" w:themeColor="background1"/>
              <w:right w:val="single" w:sz="6" w:space="0" w:color="0070C0"/>
            </w:tcBorders>
            <w:vAlign w:val="center"/>
          </w:tcPr>
          <w:p w14:paraId="26CCCA8E" w14:textId="77777777" w:rsidR="00EB23C9" w:rsidRPr="00F72311" w:rsidRDefault="00EB23C9">
            <w:pPr>
              <w:rPr>
                <w:rFonts w:asciiTheme="minorHAnsi" w:hAnsiTheme="minorHAnsi" w:cstheme="minorHAnsi"/>
              </w:rPr>
            </w:pPr>
          </w:p>
        </w:tc>
        <w:tc>
          <w:tcPr>
            <w:tcW w:w="2583" w:type="dxa"/>
            <w:vMerge/>
            <w:tcBorders>
              <w:left w:val="single" w:sz="6" w:space="0" w:color="0070C0"/>
              <w:right w:val="single" w:sz="4" w:space="0" w:color="0070C0"/>
            </w:tcBorders>
            <w:vAlign w:val="center"/>
          </w:tcPr>
          <w:p w14:paraId="1983678E" w14:textId="77777777" w:rsidR="00EB23C9" w:rsidRPr="00F72311" w:rsidRDefault="00EB23C9">
            <w:pPr>
              <w:jc w:val="center"/>
              <w:rPr>
                <w:rFonts w:asciiTheme="minorHAnsi" w:hAnsiTheme="minorHAnsi" w:cstheme="minorHAnsi"/>
                <w:b/>
                <w:bCs/>
              </w:rPr>
            </w:pPr>
          </w:p>
        </w:tc>
      </w:tr>
      <w:tr w:rsidR="00EB23C9" w:rsidRPr="00F72311" w14:paraId="4DED346E" w14:textId="77777777">
        <w:trPr>
          <w:trHeight w:val="900"/>
        </w:trPr>
        <w:tc>
          <w:tcPr>
            <w:tcW w:w="4219" w:type="dxa"/>
            <w:tcBorders>
              <w:top w:val="single" w:sz="6" w:space="0" w:color="0070C0"/>
              <w:left w:val="single" w:sz="4" w:space="0" w:color="0070C0"/>
              <w:bottom w:val="single" w:sz="6" w:space="0" w:color="0070C0"/>
              <w:right w:val="single" w:sz="6" w:space="0" w:color="0070C0"/>
            </w:tcBorders>
          </w:tcPr>
          <w:p w14:paraId="671F5721" w14:textId="77777777" w:rsidR="00EB23C9" w:rsidRPr="00F72311" w:rsidRDefault="00F43BB1">
            <w:pPr>
              <w:tabs>
                <w:tab w:val="left" w:pos="8364"/>
              </w:tabs>
              <w:rPr>
                <w:rFonts w:asciiTheme="minorHAnsi" w:hAnsiTheme="minorHAnsi" w:cstheme="minorHAnsi"/>
              </w:rPr>
            </w:pPr>
            <w:r w:rsidRPr="00F72311">
              <w:rPr>
                <w:rFonts w:asciiTheme="minorHAnsi" w:hAnsiTheme="minorHAnsi" w:cstheme="minorHAnsi"/>
              </w:rPr>
              <w:t>Matériel pédagogique aide à la scolarité (tableaux numériques)</w:t>
            </w:r>
          </w:p>
          <w:p w14:paraId="385E694D" w14:textId="77777777" w:rsidR="00EB23C9" w:rsidRPr="00F72311" w:rsidRDefault="00EB23C9">
            <w:pPr>
              <w:tabs>
                <w:tab w:val="left" w:pos="8364"/>
              </w:tabs>
              <w:rPr>
                <w:rFonts w:asciiTheme="minorHAnsi" w:hAnsiTheme="minorHAnsi" w:cstheme="minorHAnsi"/>
              </w:rPr>
            </w:pPr>
          </w:p>
        </w:tc>
        <w:tc>
          <w:tcPr>
            <w:tcW w:w="0" w:type="auto"/>
            <w:vMerge/>
            <w:tcBorders>
              <w:top w:val="single" w:sz="6" w:space="0" w:color="0070C0"/>
              <w:left w:val="single" w:sz="6" w:space="0" w:color="0070C0"/>
              <w:bottom w:val="single" w:sz="4" w:space="0" w:color="FFFFFF" w:themeColor="background1"/>
              <w:right w:val="single" w:sz="6" w:space="0" w:color="0070C0"/>
            </w:tcBorders>
            <w:vAlign w:val="center"/>
          </w:tcPr>
          <w:p w14:paraId="18FA806C" w14:textId="77777777" w:rsidR="00EB23C9" w:rsidRPr="00F72311" w:rsidRDefault="00EB23C9">
            <w:pPr>
              <w:rPr>
                <w:rFonts w:asciiTheme="minorHAnsi" w:hAnsiTheme="minorHAnsi" w:cstheme="minorHAnsi"/>
              </w:rPr>
            </w:pPr>
          </w:p>
        </w:tc>
        <w:tc>
          <w:tcPr>
            <w:tcW w:w="2583" w:type="dxa"/>
            <w:vMerge/>
            <w:tcBorders>
              <w:left w:val="single" w:sz="6" w:space="0" w:color="0070C0"/>
              <w:right w:val="single" w:sz="4" w:space="0" w:color="0070C0"/>
            </w:tcBorders>
            <w:vAlign w:val="center"/>
          </w:tcPr>
          <w:p w14:paraId="5D1D73B8" w14:textId="77777777" w:rsidR="00EB23C9" w:rsidRPr="00F72311" w:rsidRDefault="00EB23C9">
            <w:pPr>
              <w:jc w:val="center"/>
              <w:rPr>
                <w:rFonts w:asciiTheme="minorHAnsi" w:hAnsiTheme="minorHAnsi" w:cstheme="minorHAnsi"/>
                <w:b/>
                <w:bCs/>
              </w:rPr>
            </w:pPr>
          </w:p>
        </w:tc>
      </w:tr>
      <w:tr w:rsidR="00EB23C9" w:rsidRPr="00F72311" w14:paraId="17DFAED3" w14:textId="77777777">
        <w:trPr>
          <w:trHeight w:val="705"/>
        </w:trPr>
        <w:tc>
          <w:tcPr>
            <w:tcW w:w="4219" w:type="dxa"/>
            <w:tcBorders>
              <w:top w:val="single" w:sz="6" w:space="0" w:color="0070C0"/>
              <w:left w:val="single" w:sz="4" w:space="0" w:color="0070C0"/>
              <w:bottom w:val="single" w:sz="6" w:space="0" w:color="0070C0"/>
              <w:right w:val="single" w:sz="6" w:space="0" w:color="0070C0"/>
            </w:tcBorders>
          </w:tcPr>
          <w:p w14:paraId="200150F4" w14:textId="77777777" w:rsidR="00EB23C9" w:rsidRPr="00F72311" w:rsidRDefault="00F43BB1">
            <w:pPr>
              <w:tabs>
                <w:tab w:val="left" w:pos="8364"/>
              </w:tabs>
              <w:rPr>
                <w:rFonts w:asciiTheme="minorHAnsi" w:hAnsiTheme="minorHAnsi" w:cstheme="minorHAnsi"/>
              </w:rPr>
            </w:pPr>
            <w:r w:rsidRPr="00F72311">
              <w:rPr>
                <w:rFonts w:asciiTheme="minorHAnsi" w:hAnsiTheme="minorHAnsi" w:cstheme="minorHAnsi"/>
              </w:rPr>
              <w:t>Matériel divers dans désignation</w:t>
            </w:r>
          </w:p>
          <w:p w14:paraId="6D8B772E" w14:textId="77777777" w:rsidR="00EB23C9" w:rsidRPr="00F72311" w:rsidRDefault="00EB23C9">
            <w:pPr>
              <w:tabs>
                <w:tab w:val="left" w:pos="8364"/>
              </w:tabs>
              <w:rPr>
                <w:rFonts w:asciiTheme="minorHAnsi" w:hAnsiTheme="minorHAnsi" w:cstheme="minorHAnsi"/>
              </w:rPr>
            </w:pPr>
          </w:p>
        </w:tc>
        <w:tc>
          <w:tcPr>
            <w:tcW w:w="0" w:type="auto"/>
            <w:vMerge/>
            <w:tcBorders>
              <w:top w:val="single" w:sz="6" w:space="0" w:color="0070C0"/>
              <w:left w:val="single" w:sz="6" w:space="0" w:color="0070C0"/>
              <w:bottom w:val="single" w:sz="4" w:space="0" w:color="FFFFFF" w:themeColor="background1"/>
              <w:right w:val="single" w:sz="6" w:space="0" w:color="0070C0"/>
            </w:tcBorders>
            <w:vAlign w:val="center"/>
          </w:tcPr>
          <w:p w14:paraId="1A68180C" w14:textId="77777777" w:rsidR="00EB23C9" w:rsidRPr="00F72311" w:rsidRDefault="00EB23C9">
            <w:pPr>
              <w:rPr>
                <w:rFonts w:asciiTheme="minorHAnsi" w:hAnsiTheme="minorHAnsi" w:cstheme="minorHAnsi"/>
              </w:rPr>
            </w:pPr>
          </w:p>
        </w:tc>
        <w:tc>
          <w:tcPr>
            <w:tcW w:w="2583" w:type="dxa"/>
            <w:vMerge/>
            <w:tcBorders>
              <w:left w:val="single" w:sz="6" w:space="0" w:color="0070C0"/>
              <w:bottom w:val="single" w:sz="4" w:space="0" w:color="FFFFFF" w:themeColor="background1"/>
              <w:right w:val="single" w:sz="4" w:space="0" w:color="0070C0"/>
            </w:tcBorders>
            <w:vAlign w:val="center"/>
          </w:tcPr>
          <w:p w14:paraId="266F5369" w14:textId="77777777" w:rsidR="00EB23C9" w:rsidRPr="00F72311" w:rsidRDefault="00EB23C9">
            <w:pPr>
              <w:jc w:val="center"/>
              <w:rPr>
                <w:rFonts w:asciiTheme="minorHAnsi" w:hAnsiTheme="minorHAnsi" w:cstheme="minorHAnsi"/>
                <w:b/>
                <w:bCs/>
              </w:rPr>
            </w:pPr>
          </w:p>
        </w:tc>
      </w:tr>
      <w:tr w:rsidR="00EB23C9" w:rsidRPr="00F72311" w14:paraId="3D8D9633" w14:textId="77777777">
        <w:trPr>
          <w:trHeight w:val="644"/>
        </w:trPr>
        <w:tc>
          <w:tcPr>
            <w:tcW w:w="662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vAlign w:val="center"/>
          </w:tcPr>
          <w:p w14:paraId="7B4299A8" w14:textId="77777777" w:rsidR="00EB23C9" w:rsidRPr="00F72311" w:rsidRDefault="00F43BB1">
            <w:pPr>
              <w:jc w:val="right"/>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Montant de garantie au premier risque</w:t>
            </w:r>
          </w:p>
        </w:tc>
        <w:tc>
          <w:tcPr>
            <w:tcW w:w="25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vAlign w:val="center"/>
          </w:tcPr>
          <w:p w14:paraId="450DCD66" w14:textId="77777777" w:rsidR="00EB23C9" w:rsidRPr="00F72311" w:rsidRDefault="00F43BB1">
            <w:pPr>
              <w:jc w:val="center"/>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4 000 000 €</w:t>
            </w:r>
          </w:p>
        </w:tc>
      </w:tr>
      <w:bookmarkEnd w:id="5"/>
    </w:tbl>
    <w:p w14:paraId="7BC7FBB0" w14:textId="77777777" w:rsidR="00EB23C9" w:rsidRPr="00F72311" w:rsidRDefault="00EB23C9">
      <w:pPr>
        <w:tabs>
          <w:tab w:val="left" w:pos="-284"/>
        </w:tabs>
        <w:rPr>
          <w:rFonts w:asciiTheme="minorHAnsi" w:hAnsiTheme="minorHAnsi" w:cstheme="minorHAnsi"/>
          <w:b/>
          <w:color w:val="002060"/>
        </w:rPr>
      </w:pPr>
    </w:p>
    <w:p w14:paraId="420F94FC" w14:textId="77777777" w:rsidR="00EB23C9" w:rsidRPr="00F72311" w:rsidRDefault="00EB23C9">
      <w:pPr>
        <w:tabs>
          <w:tab w:val="left" w:pos="-284"/>
        </w:tabs>
        <w:rPr>
          <w:rFonts w:asciiTheme="minorHAnsi" w:hAnsiTheme="minorHAnsi" w:cstheme="minorHAnsi"/>
          <w:b/>
          <w:color w:val="002060"/>
        </w:rPr>
      </w:pPr>
    </w:p>
    <w:p w14:paraId="6AD35FBC" w14:textId="77777777" w:rsidR="00EB23C9" w:rsidRPr="00F72311" w:rsidRDefault="00EB23C9">
      <w:pPr>
        <w:tabs>
          <w:tab w:val="left" w:pos="-284"/>
        </w:tabs>
        <w:rPr>
          <w:rFonts w:asciiTheme="minorHAnsi" w:hAnsiTheme="minorHAnsi" w:cstheme="minorHAnsi"/>
          <w:b/>
          <w:color w:val="002060"/>
        </w:rPr>
      </w:pPr>
    </w:p>
    <w:p w14:paraId="4A0CA77B" w14:textId="77777777" w:rsidR="00EB23C9" w:rsidRPr="00F72311" w:rsidRDefault="00F43BB1">
      <w:pPr>
        <w:numPr>
          <w:ilvl w:val="0"/>
          <w:numId w:val="7"/>
        </w:numPr>
        <w:pBdr>
          <w:bottom w:val="single" w:sz="4" w:space="1" w:color="FFC000"/>
        </w:pBdr>
        <w:ind w:right="-31" w:hanging="720"/>
        <w:rPr>
          <w:rFonts w:asciiTheme="minorHAnsi" w:eastAsia="Times New Roman" w:hAnsiTheme="minorHAnsi" w:cstheme="minorHAnsi"/>
          <w:b/>
        </w:rPr>
      </w:pPr>
      <w:bookmarkStart w:id="6" w:name="AUTRE"/>
      <w:r w:rsidRPr="00F72311">
        <w:rPr>
          <w:rFonts w:asciiTheme="minorHAnsi" w:eastAsia="Times New Roman" w:hAnsiTheme="minorHAnsi" w:cstheme="minorHAnsi"/>
          <w:b/>
        </w:rPr>
        <w:t xml:space="preserve">Autre Contenu </w:t>
      </w:r>
    </w:p>
    <w:p w14:paraId="62820102" w14:textId="77777777" w:rsidR="00EB23C9" w:rsidRPr="00F72311" w:rsidRDefault="00EB23C9">
      <w:pPr>
        <w:tabs>
          <w:tab w:val="left" w:pos="8364"/>
        </w:tabs>
        <w:ind w:left="1800"/>
        <w:jc w:val="both"/>
        <w:rPr>
          <w:rFonts w:asciiTheme="minorHAnsi" w:hAnsiTheme="minorHAnsi" w:cstheme="minorHAnsi"/>
        </w:rPr>
      </w:pPr>
    </w:p>
    <w:p w14:paraId="306D9613" w14:textId="77777777" w:rsidR="00EB23C9" w:rsidRPr="00F72311" w:rsidRDefault="00EB23C9">
      <w:pPr>
        <w:tabs>
          <w:tab w:val="left" w:pos="8364"/>
        </w:tabs>
        <w:ind w:left="1800"/>
        <w:jc w:val="both"/>
        <w:rPr>
          <w:rFonts w:asciiTheme="minorHAnsi" w:hAnsiTheme="minorHAnsi" w:cstheme="minorHAnsi"/>
        </w:rPr>
      </w:pP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4219"/>
        <w:gridCol w:w="2410"/>
        <w:gridCol w:w="2583"/>
      </w:tblGrid>
      <w:tr w:rsidR="00EB23C9" w:rsidRPr="00F72311" w14:paraId="717BDB37" w14:textId="77777777">
        <w:trPr>
          <w:trHeight w:val="126"/>
        </w:trPr>
        <w:tc>
          <w:tcPr>
            <w:tcW w:w="4219" w:type="dxa"/>
            <w:tcBorders>
              <w:top w:val="single" w:sz="4" w:space="0" w:color="0070C0"/>
              <w:left w:val="single" w:sz="4" w:space="0" w:color="0070C0"/>
              <w:bottom w:val="single" w:sz="4" w:space="0" w:color="0070C0"/>
              <w:right w:val="single" w:sz="4" w:space="0" w:color="0070C0"/>
            </w:tcBorders>
            <w:shd w:val="clear" w:color="auto" w:fill="0070C0"/>
            <w:vAlign w:val="center"/>
          </w:tcPr>
          <w:p w14:paraId="77232367" w14:textId="77777777" w:rsidR="00EB23C9" w:rsidRPr="00F72311" w:rsidRDefault="00F43BB1">
            <w:pPr>
              <w:tabs>
                <w:tab w:val="left" w:pos="8364"/>
              </w:tabs>
              <w:jc w:val="center"/>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NATURE</w:t>
            </w:r>
          </w:p>
        </w:tc>
        <w:tc>
          <w:tcPr>
            <w:tcW w:w="2410" w:type="dxa"/>
            <w:tcBorders>
              <w:top w:val="single" w:sz="4" w:space="0" w:color="0070C0"/>
              <w:left w:val="single" w:sz="4" w:space="0" w:color="0070C0"/>
              <w:bottom w:val="single" w:sz="4" w:space="0" w:color="0070C0"/>
              <w:right w:val="single" w:sz="4" w:space="0" w:color="0070C0"/>
            </w:tcBorders>
            <w:shd w:val="clear" w:color="auto" w:fill="0070C0"/>
            <w:vAlign w:val="center"/>
          </w:tcPr>
          <w:p w14:paraId="1A1211B8" w14:textId="77777777" w:rsidR="00EB23C9" w:rsidRPr="00F72311" w:rsidRDefault="00F43BB1">
            <w:pPr>
              <w:tabs>
                <w:tab w:val="left" w:pos="8364"/>
              </w:tabs>
              <w:jc w:val="center"/>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LOCALISATION</w:t>
            </w:r>
          </w:p>
        </w:tc>
        <w:tc>
          <w:tcPr>
            <w:tcW w:w="2583" w:type="dxa"/>
            <w:tcBorders>
              <w:top w:val="single" w:sz="4" w:space="0" w:color="0070C0"/>
              <w:left w:val="single" w:sz="4" w:space="0" w:color="0070C0"/>
              <w:bottom w:val="single" w:sz="4" w:space="0" w:color="0070C0"/>
              <w:right w:val="single" w:sz="4" w:space="0" w:color="0070C0"/>
            </w:tcBorders>
            <w:shd w:val="clear" w:color="auto" w:fill="0070C0"/>
            <w:vAlign w:val="center"/>
          </w:tcPr>
          <w:p w14:paraId="423E7784" w14:textId="77777777" w:rsidR="00EB23C9" w:rsidRPr="00F72311" w:rsidRDefault="00F43BB1">
            <w:pPr>
              <w:tabs>
                <w:tab w:val="left" w:pos="8364"/>
              </w:tabs>
              <w:jc w:val="center"/>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VALEUR TTC</w:t>
            </w:r>
          </w:p>
        </w:tc>
      </w:tr>
      <w:tr w:rsidR="00EB23C9" w:rsidRPr="00F72311" w14:paraId="063DFC93" w14:textId="77777777">
        <w:trPr>
          <w:trHeight w:val="1571"/>
        </w:trPr>
        <w:tc>
          <w:tcPr>
            <w:tcW w:w="4219" w:type="dxa"/>
            <w:tcBorders>
              <w:top w:val="single" w:sz="4" w:space="0" w:color="0070C0"/>
              <w:left w:val="single" w:sz="4" w:space="0" w:color="0070C0"/>
              <w:bottom w:val="single" w:sz="4" w:space="0" w:color="0070C0"/>
              <w:right w:val="single" w:sz="4" w:space="0" w:color="0070C0"/>
            </w:tcBorders>
            <w:vAlign w:val="center"/>
          </w:tcPr>
          <w:p w14:paraId="3795CC22" w14:textId="77777777" w:rsidR="00EB23C9" w:rsidRPr="00F72311" w:rsidRDefault="00F43BB1">
            <w:pPr>
              <w:rPr>
                <w:rFonts w:asciiTheme="minorHAnsi" w:hAnsiTheme="minorHAnsi" w:cstheme="minorHAnsi"/>
                <w:color w:val="000000"/>
              </w:rPr>
            </w:pPr>
            <w:r w:rsidRPr="00F72311">
              <w:rPr>
                <w:rFonts w:asciiTheme="minorHAnsi" w:hAnsiTheme="minorHAnsi" w:cstheme="minorHAnsi"/>
                <w:color w:val="000000"/>
              </w:rPr>
              <w:t>Matériel Laboratoires</w:t>
            </w:r>
          </w:p>
        </w:tc>
        <w:tc>
          <w:tcPr>
            <w:tcW w:w="2410" w:type="dxa"/>
            <w:tcBorders>
              <w:top w:val="single" w:sz="4" w:space="0" w:color="0070C0"/>
              <w:left w:val="single" w:sz="4" w:space="0" w:color="0070C0"/>
              <w:bottom w:val="single" w:sz="4" w:space="0" w:color="0070C0"/>
              <w:right w:val="single" w:sz="4" w:space="0" w:color="0070C0"/>
            </w:tcBorders>
            <w:vAlign w:val="center"/>
          </w:tcPr>
          <w:p w14:paraId="08C517A3" w14:textId="77777777" w:rsidR="00EB23C9" w:rsidRPr="00F72311" w:rsidRDefault="00F43BB1">
            <w:pPr>
              <w:tabs>
                <w:tab w:val="left" w:pos="8364"/>
              </w:tabs>
              <w:jc w:val="center"/>
              <w:rPr>
                <w:rFonts w:asciiTheme="minorHAnsi" w:hAnsiTheme="minorHAnsi" w:cstheme="minorHAnsi"/>
                <w:b/>
                <w:color w:val="002060"/>
              </w:rPr>
            </w:pPr>
            <w:r w:rsidRPr="00F72311">
              <w:rPr>
                <w:rFonts w:asciiTheme="minorHAnsi" w:hAnsiTheme="minorHAnsi" w:cstheme="minorHAnsi"/>
                <w:b/>
                <w:color w:val="002060"/>
              </w:rPr>
              <w:t>Tous lieux</w:t>
            </w:r>
          </w:p>
        </w:tc>
        <w:tc>
          <w:tcPr>
            <w:tcW w:w="2583" w:type="dxa"/>
            <w:tcBorders>
              <w:top w:val="single" w:sz="4" w:space="0" w:color="0070C0"/>
              <w:left w:val="single" w:sz="4" w:space="0" w:color="0070C0"/>
              <w:right w:val="single" w:sz="4" w:space="0" w:color="0070C0"/>
            </w:tcBorders>
            <w:vAlign w:val="center"/>
          </w:tcPr>
          <w:p w14:paraId="0C286F2E" w14:textId="77777777" w:rsidR="00EB23C9" w:rsidRPr="00F72311" w:rsidRDefault="00F43BB1">
            <w:pPr>
              <w:jc w:val="center"/>
              <w:rPr>
                <w:rFonts w:asciiTheme="minorHAnsi" w:hAnsiTheme="minorHAnsi" w:cstheme="minorHAnsi"/>
                <w:b/>
                <w:color w:val="002060"/>
              </w:rPr>
            </w:pPr>
            <w:r w:rsidRPr="00F72311">
              <w:rPr>
                <w:rFonts w:asciiTheme="minorHAnsi" w:hAnsiTheme="minorHAnsi" w:cstheme="minorHAnsi"/>
                <w:b/>
                <w:color w:val="002060"/>
              </w:rPr>
              <w:t>*20 000 000 €</w:t>
            </w:r>
          </w:p>
        </w:tc>
      </w:tr>
      <w:tr w:rsidR="00EB23C9" w:rsidRPr="00F72311" w14:paraId="6AD90294" w14:textId="77777777">
        <w:trPr>
          <w:trHeight w:val="644"/>
        </w:trPr>
        <w:tc>
          <w:tcPr>
            <w:tcW w:w="662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vAlign w:val="center"/>
          </w:tcPr>
          <w:p w14:paraId="130F441C" w14:textId="77777777" w:rsidR="00EB23C9" w:rsidRPr="00F72311" w:rsidRDefault="00F43BB1">
            <w:pPr>
              <w:jc w:val="right"/>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Montant au premier risque</w:t>
            </w:r>
          </w:p>
        </w:tc>
        <w:tc>
          <w:tcPr>
            <w:tcW w:w="25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vAlign w:val="center"/>
          </w:tcPr>
          <w:p w14:paraId="4BB49C32" w14:textId="77777777" w:rsidR="00EB23C9" w:rsidRPr="00F72311" w:rsidRDefault="00F43BB1">
            <w:pPr>
              <w:ind w:left="360"/>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 xml:space="preserve">     6 500 000 €</w:t>
            </w:r>
          </w:p>
        </w:tc>
      </w:tr>
    </w:tbl>
    <w:p w14:paraId="2244CE7F" w14:textId="77777777" w:rsidR="00EB23C9" w:rsidRPr="00F72311" w:rsidRDefault="00EB23C9">
      <w:pPr>
        <w:jc w:val="both"/>
        <w:rPr>
          <w:rFonts w:asciiTheme="minorHAnsi" w:hAnsiTheme="minorHAnsi" w:cstheme="minorHAnsi"/>
          <w:color w:val="000000"/>
        </w:rPr>
      </w:pPr>
    </w:p>
    <w:p w14:paraId="44B292D0" w14:textId="77777777" w:rsidR="00EB23C9" w:rsidRPr="00F72311" w:rsidRDefault="00F43BB1">
      <w:pPr>
        <w:pStyle w:val="Paragraphedeliste"/>
        <w:ind w:left="720"/>
        <w:jc w:val="both"/>
        <w:rPr>
          <w:rFonts w:asciiTheme="minorHAnsi" w:hAnsiTheme="minorHAnsi" w:cstheme="minorHAnsi"/>
          <w:color w:val="002060"/>
        </w:rPr>
      </w:pPr>
      <w:r w:rsidRPr="00F72311">
        <w:rPr>
          <w:rFonts w:asciiTheme="minorHAnsi" w:hAnsiTheme="minorHAnsi" w:cstheme="minorHAnsi"/>
          <w:color w:val="002060"/>
        </w:rPr>
        <w:t xml:space="preserve">*Voir « ANNEXE 3 - MATERIEL LABORATOIRE » joint à la consultation. </w:t>
      </w:r>
    </w:p>
    <w:bookmarkEnd w:id="6"/>
    <w:p w14:paraId="11B703A4" w14:textId="77777777" w:rsidR="00EB23C9" w:rsidRPr="00F72311" w:rsidRDefault="00EB23C9">
      <w:pPr>
        <w:jc w:val="both"/>
        <w:rPr>
          <w:rFonts w:asciiTheme="minorHAnsi" w:hAnsiTheme="minorHAnsi" w:cstheme="minorHAnsi"/>
          <w:color w:val="000000"/>
        </w:rPr>
      </w:pPr>
    </w:p>
    <w:p w14:paraId="35136865" w14:textId="77777777" w:rsidR="00EB23C9" w:rsidRPr="00F72311" w:rsidRDefault="00EB23C9">
      <w:pPr>
        <w:tabs>
          <w:tab w:val="left" w:pos="-284"/>
        </w:tabs>
        <w:rPr>
          <w:rFonts w:asciiTheme="minorHAnsi" w:hAnsiTheme="minorHAnsi" w:cstheme="minorHAnsi"/>
          <w:b/>
          <w:color w:val="002060"/>
        </w:rPr>
      </w:pPr>
    </w:p>
    <w:p w14:paraId="4498BEE9" w14:textId="77777777" w:rsidR="00EB23C9" w:rsidRPr="00F72311" w:rsidRDefault="00EB23C9">
      <w:pPr>
        <w:tabs>
          <w:tab w:val="left" w:pos="-284"/>
        </w:tabs>
        <w:rPr>
          <w:rFonts w:asciiTheme="minorHAnsi" w:hAnsiTheme="minorHAnsi" w:cstheme="minorHAnsi"/>
          <w:b/>
          <w:color w:val="002060"/>
        </w:rPr>
      </w:pPr>
    </w:p>
    <w:p w14:paraId="32E0D0C7" w14:textId="77777777" w:rsidR="00EB23C9" w:rsidRPr="00F72311" w:rsidRDefault="00EB23C9">
      <w:pPr>
        <w:tabs>
          <w:tab w:val="left" w:pos="-284"/>
        </w:tabs>
        <w:rPr>
          <w:rFonts w:asciiTheme="minorHAnsi" w:hAnsiTheme="minorHAnsi" w:cstheme="minorHAnsi"/>
          <w:b/>
          <w:color w:val="002060"/>
        </w:rPr>
      </w:pPr>
    </w:p>
    <w:p w14:paraId="75B63DDA" w14:textId="77777777" w:rsidR="00EB23C9" w:rsidRPr="00F72311" w:rsidRDefault="00F43BB1">
      <w:pPr>
        <w:rPr>
          <w:rFonts w:asciiTheme="minorHAnsi" w:eastAsia="Times New Roman" w:hAnsiTheme="minorHAnsi" w:cstheme="minorHAnsi"/>
          <w:b/>
        </w:rPr>
      </w:pPr>
      <w:r w:rsidRPr="00F72311">
        <w:rPr>
          <w:rFonts w:asciiTheme="minorHAnsi" w:eastAsia="Times New Roman" w:hAnsiTheme="minorHAnsi" w:cstheme="minorHAnsi"/>
          <w:b/>
        </w:rPr>
        <w:br w:type="page" w:clear="all"/>
      </w:r>
    </w:p>
    <w:p w14:paraId="6B6FD30C" w14:textId="77777777" w:rsidR="00EB23C9" w:rsidRPr="00F72311" w:rsidRDefault="00F43BB1">
      <w:pPr>
        <w:numPr>
          <w:ilvl w:val="0"/>
          <w:numId w:val="7"/>
        </w:numPr>
        <w:pBdr>
          <w:bottom w:val="single" w:sz="4" w:space="1" w:color="FFC000"/>
        </w:pBdr>
        <w:ind w:right="-31" w:hanging="720"/>
        <w:rPr>
          <w:rFonts w:asciiTheme="minorHAnsi" w:eastAsia="Times New Roman" w:hAnsiTheme="minorHAnsi" w:cstheme="minorHAnsi"/>
          <w:b/>
        </w:rPr>
      </w:pPr>
      <w:bookmarkStart w:id="7" w:name="BRIS"/>
      <w:r w:rsidRPr="00F72311">
        <w:rPr>
          <w:rFonts w:asciiTheme="minorHAnsi" w:eastAsia="Times New Roman" w:hAnsiTheme="minorHAnsi" w:cstheme="minorHAnsi"/>
          <w:b/>
        </w:rPr>
        <w:lastRenderedPageBreak/>
        <w:t>BRIS DE MACHINE - ETAT DU MATERIEL</w:t>
      </w:r>
    </w:p>
    <w:p w14:paraId="3C006121" w14:textId="77777777" w:rsidR="00EB23C9" w:rsidRPr="00F72311" w:rsidRDefault="00EB23C9">
      <w:pPr>
        <w:tabs>
          <w:tab w:val="left" w:pos="8364"/>
        </w:tabs>
        <w:ind w:left="1800"/>
        <w:jc w:val="both"/>
        <w:rPr>
          <w:rFonts w:asciiTheme="minorHAnsi" w:hAnsiTheme="minorHAnsi" w:cstheme="minorHAnsi"/>
        </w:rPr>
      </w:pPr>
    </w:p>
    <w:p w14:paraId="759B0CDF" w14:textId="77777777" w:rsidR="00EB23C9" w:rsidRPr="00F72311" w:rsidRDefault="00EB23C9">
      <w:pPr>
        <w:jc w:val="both"/>
        <w:rPr>
          <w:rFonts w:asciiTheme="minorHAnsi" w:hAnsiTheme="minorHAnsi" w:cstheme="minorHAnsi"/>
          <w:color w:val="000000"/>
        </w:rPr>
      </w:pP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4219"/>
        <w:gridCol w:w="2410"/>
        <w:gridCol w:w="2583"/>
      </w:tblGrid>
      <w:tr w:rsidR="00EB23C9" w:rsidRPr="00F72311" w14:paraId="4EE13DB3" w14:textId="77777777">
        <w:trPr>
          <w:trHeight w:val="126"/>
        </w:trPr>
        <w:tc>
          <w:tcPr>
            <w:tcW w:w="4219" w:type="dxa"/>
            <w:tcBorders>
              <w:top w:val="single" w:sz="4" w:space="0" w:color="0070C0"/>
              <w:left w:val="single" w:sz="4" w:space="0" w:color="0070C0"/>
              <w:bottom w:val="single" w:sz="4" w:space="0" w:color="0070C0"/>
              <w:right w:val="single" w:sz="4" w:space="0" w:color="0070C0"/>
            </w:tcBorders>
            <w:shd w:val="clear" w:color="auto" w:fill="0070C0"/>
            <w:vAlign w:val="center"/>
          </w:tcPr>
          <w:p w14:paraId="5849B7B4" w14:textId="77777777" w:rsidR="00EB23C9" w:rsidRPr="00F72311" w:rsidRDefault="00F43BB1">
            <w:pPr>
              <w:tabs>
                <w:tab w:val="left" w:pos="8364"/>
              </w:tabs>
              <w:jc w:val="center"/>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NATURE</w:t>
            </w:r>
          </w:p>
        </w:tc>
        <w:tc>
          <w:tcPr>
            <w:tcW w:w="2410" w:type="dxa"/>
            <w:tcBorders>
              <w:top w:val="single" w:sz="4" w:space="0" w:color="0070C0"/>
              <w:left w:val="single" w:sz="4" w:space="0" w:color="0070C0"/>
              <w:bottom w:val="single" w:sz="4" w:space="0" w:color="0070C0"/>
              <w:right w:val="single" w:sz="4" w:space="0" w:color="0070C0"/>
            </w:tcBorders>
            <w:shd w:val="clear" w:color="auto" w:fill="0070C0"/>
            <w:vAlign w:val="center"/>
          </w:tcPr>
          <w:p w14:paraId="1F19556D" w14:textId="77777777" w:rsidR="00EB23C9" w:rsidRPr="00F72311" w:rsidRDefault="00F43BB1">
            <w:pPr>
              <w:tabs>
                <w:tab w:val="left" w:pos="8364"/>
              </w:tabs>
              <w:jc w:val="center"/>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LOCALISATION</w:t>
            </w:r>
          </w:p>
        </w:tc>
        <w:tc>
          <w:tcPr>
            <w:tcW w:w="2583" w:type="dxa"/>
            <w:tcBorders>
              <w:top w:val="single" w:sz="4" w:space="0" w:color="0070C0"/>
              <w:left w:val="single" w:sz="4" w:space="0" w:color="0070C0"/>
              <w:bottom w:val="single" w:sz="4" w:space="0" w:color="0070C0"/>
              <w:right w:val="single" w:sz="4" w:space="0" w:color="0070C0"/>
            </w:tcBorders>
            <w:shd w:val="clear" w:color="auto" w:fill="0070C0"/>
            <w:vAlign w:val="center"/>
          </w:tcPr>
          <w:p w14:paraId="29EEF2B1" w14:textId="77777777" w:rsidR="00EB23C9" w:rsidRPr="00F72311" w:rsidRDefault="00F43BB1">
            <w:pPr>
              <w:tabs>
                <w:tab w:val="left" w:pos="8364"/>
              </w:tabs>
              <w:jc w:val="center"/>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VALEUR TTC</w:t>
            </w:r>
          </w:p>
        </w:tc>
      </w:tr>
      <w:tr w:rsidR="00EB23C9" w:rsidRPr="00F72311" w14:paraId="154AAAD7" w14:textId="77777777">
        <w:trPr>
          <w:trHeight w:val="1571"/>
        </w:trPr>
        <w:tc>
          <w:tcPr>
            <w:tcW w:w="4219" w:type="dxa"/>
            <w:tcBorders>
              <w:top w:val="single" w:sz="4" w:space="0" w:color="0070C0"/>
              <w:left w:val="single" w:sz="4" w:space="0" w:color="0070C0"/>
              <w:bottom w:val="single" w:sz="4" w:space="0" w:color="0070C0"/>
              <w:right w:val="single" w:sz="4" w:space="0" w:color="0070C0"/>
            </w:tcBorders>
            <w:vAlign w:val="center"/>
          </w:tcPr>
          <w:p w14:paraId="3208EE38" w14:textId="77777777" w:rsidR="00EB23C9" w:rsidRPr="00F72311" w:rsidRDefault="00F43BB1">
            <w:pPr>
              <w:rPr>
                <w:rFonts w:asciiTheme="minorHAnsi" w:hAnsiTheme="minorHAnsi" w:cstheme="minorHAnsi"/>
                <w:color w:val="000000"/>
              </w:rPr>
            </w:pPr>
            <w:r w:rsidRPr="00F72311">
              <w:rPr>
                <w:rFonts w:asciiTheme="minorHAnsi" w:hAnsiTheme="minorHAnsi" w:cstheme="minorHAnsi"/>
                <w:color w:val="000000"/>
              </w:rPr>
              <w:t xml:space="preserve">Matériel divers sans désignation </w:t>
            </w:r>
          </w:p>
        </w:tc>
        <w:tc>
          <w:tcPr>
            <w:tcW w:w="2410" w:type="dxa"/>
            <w:tcBorders>
              <w:top w:val="single" w:sz="4" w:space="0" w:color="0070C0"/>
              <w:left w:val="single" w:sz="4" w:space="0" w:color="0070C0"/>
              <w:bottom w:val="single" w:sz="4" w:space="0" w:color="0070C0"/>
              <w:right w:val="single" w:sz="4" w:space="0" w:color="0070C0"/>
            </w:tcBorders>
            <w:vAlign w:val="center"/>
          </w:tcPr>
          <w:p w14:paraId="1BA7AD4B" w14:textId="77777777" w:rsidR="00EB23C9" w:rsidRPr="00F72311" w:rsidRDefault="00F43BB1">
            <w:pPr>
              <w:tabs>
                <w:tab w:val="left" w:pos="8364"/>
              </w:tabs>
              <w:jc w:val="center"/>
              <w:rPr>
                <w:rFonts w:asciiTheme="minorHAnsi" w:hAnsiTheme="minorHAnsi" w:cstheme="minorHAnsi"/>
                <w:b/>
                <w:color w:val="002060"/>
              </w:rPr>
            </w:pPr>
            <w:r w:rsidRPr="00F72311">
              <w:rPr>
                <w:rFonts w:asciiTheme="minorHAnsi" w:hAnsiTheme="minorHAnsi" w:cstheme="minorHAnsi"/>
                <w:b/>
                <w:color w:val="002060"/>
              </w:rPr>
              <w:t>Tous lieux</w:t>
            </w:r>
          </w:p>
        </w:tc>
        <w:tc>
          <w:tcPr>
            <w:tcW w:w="2583" w:type="dxa"/>
            <w:tcBorders>
              <w:top w:val="single" w:sz="4" w:space="0" w:color="0070C0"/>
              <w:left w:val="single" w:sz="4" w:space="0" w:color="0070C0"/>
              <w:right w:val="single" w:sz="4" w:space="0" w:color="0070C0"/>
            </w:tcBorders>
            <w:vAlign w:val="center"/>
          </w:tcPr>
          <w:p w14:paraId="0AAFCCA6" w14:textId="77777777" w:rsidR="00EB23C9" w:rsidRPr="00F72311" w:rsidRDefault="00F43BB1">
            <w:pPr>
              <w:jc w:val="center"/>
              <w:rPr>
                <w:rFonts w:asciiTheme="minorHAnsi" w:hAnsiTheme="minorHAnsi" w:cstheme="minorHAnsi"/>
                <w:b/>
                <w:color w:val="002060"/>
              </w:rPr>
            </w:pPr>
            <w:r w:rsidRPr="00F72311">
              <w:rPr>
                <w:rFonts w:asciiTheme="minorHAnsi" w:hAnsiTheme="minorHAnsi" w:cstheme="minorHAnsi"/>
                <w:b/>
                <w:color w:val="002060"/>
              </w:rPr>
              <w:t>1 000 000 €</w:t>
            </w:r>
          </w:p>
        </w:tc>
      </w:tr>
      <w:tr w:rsidR="00EB23C9" w:rsidRPr="00F72311" w14:paraId="02223D34" w14:textId="77777777">
        <w:trPr>
          <w:trHeight w:val="644"/>
        </w:trPr>
        <w:tc>
          <w:tcPr>
            <w:tcW w:w="662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vAlign w:val="center"/>
          </w:tcPr>
          <w:p w14:paraId="6C88A5DC" w14:textId="77777777" w:rsidR="00EB23C9" w:rsidRPr="00F72311" w:rsidRDefault="00F43BB1">
            <w:pPr>
              <w:jc w:val="right"/>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Montant de garantie au premier risque</w:t>
            </w:r>
          </w:p>
        </w:tc>
        <w:tc>
          <w:tcPr>
            <w:tcW w:w="25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vAlign w:val="center"/>
          </w:tcPr>
          <w:p w14:paraId="514FEC1F" w14:textId="77777777" w:rsidR="00EB23C9" w:rsidRPr="00F72311" w:rsidRDefault="00F43BB1">
            <w:pPr>
              <w:jc w:val="center"/>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500 000 €</w:t>
            </w:r>
          </w:p>
        </w:tc>
      </w:tr>
      <w:bookmarkEnd w:id="7"/>
    </w:tbl>
    <w:p w14:paraId="7692A27E" w14:textId="77777777" w:rsidR="00EB23C9" w:rsidRPr="00F72311" w:rsidRDefault="00EB23C9">
      <w:pPr>
        <w:jc w:val="both"/>
        <w:rPr>
          <w:rFonts w:asciiTheme="minorHAnsi" w:hAnsiTheme="minorHAnsi" w:cstheme="minorHAnsi"/>
          <w:color w:val="000000"/>
        </w:rPr>
      </w:pPr>
    </w:p>
    <w:p w14:paraId="7270BB3A" w14:textId="77777777" w:rsidR="00EB23C9" w:rsidRPr="00F72311" w:rsidRDefault="00EB23C9">
      <w:pPr>
        <w:jc w:val="both"/>
        <w:rPr>
          <w:rFonts w:asciiTheme="minorHAnsi" w:hAnsiTheme="minorHAnsi" w:cstheme="minorHAnsi"/>
          <w:color w:val="000000"/>
        </w:rPr>
      </w:pPr>
    </w:p>
    <w:p w14:paraId="69CB8FC9" w14:textId="77777777" w:rsidR="00EB23C9" w:rsidRPr="00F72311" w:rsidRDefault="00EB23C9">
      <w:pPr>
        <w:jc w:val="both"/>
        <w:rPr>
          <w:rFonts w:asciiTheme="minorHAnsi" w:hAnsiTheme="minorHAnsi" w:cstheme="minorHAnsi"/>
          <w:color w:val="000000"/>
        </w:rPr>
      </w:pPr>
    </w:p>
    <w:p w14:paraId="41580BA1" w14:textId="77777777" w:rsidR="00EB23C9" w:rsidRPr="00F72311" w:rsidRDefault="00F43BB1">
      <w:pPr>
        <w:numPr>
          <w:ilvl w:val="0"/>
          <w:numId w:val="7"/>
        </w:numPr>
        <w:pBdr>
          <w:bottom w:val="single" w:sz="4" w:space="1" w:color="FFC000"/>
        </w:pBdr>
        <w:ind w:right="-31" w:hanging="720"/>
        <w:rPr>
          <w:rFonts w:asciiTheme="minorHAnsi" w:hAnsiTheme="minorHAnsi" w:cstheme="minorHAnsi"/>
          <w:b/>
        </w:rPr>
      </w:pPr>
      <w:bookmarkStart w:id="8" w:name="EXPOSITIONS"/>
      <w:r w:rsidRPr="00F72311">
        <w:rPr>
          <w:rFonts w:asciiTheme="minorHAnsi" w:eastAsia="Times New Roman" w:hAnsiTheme="minorHAnsi" w:cstheme="minorHAnsi"/>
          <w:b/>
        </w:rPr>
        <w:t>EXPOSITIONS</w:t>
      </w:r>
    </w:p>
    <w:p w14:paraId="69C2F1C2" w14:textId="77777777" w:rsidR="00EB23C9" w:rsidRPr="00F72311" w:rsidRDefault="00EB23C9">
      <w:pPr>
        <w:rPr>
          <w:rFonts w:asciiTheme="minorHAnsi" w:hAnsiTheme="minorHAnsi" w:cstheme="minorHAnsi"/>
          <w:b/>
          <w:u w:val="single"/>
        </w:rPr>
      </w:pPr>
    </w:p>
    <w:p w14:paraId="76C18A3F" w14:textId="77777777" w:rsidR="00EB23C9" w:rsidRPr="00F72311" w:rsidRDefault="00EB23C9">
      <w:pPr>
        <w:jc w:val="both"/>
        <w:rPr>
          <w:rFonts w:asciiTheme="minorHAnsi" w:hAnsiTheme="minorHAnsi" w:cstheme="minorHAnsi"/>
        </w:rPr>
      </w:pPr>
    </w:p>
    <w:p w14:paraId="79E18CDE" w14:textId="77777777" w:rsidR="00EB23C9" w:rsidRPr="00F72311" w:rsidRDefault="00EB23C9">
      <w:pPr>
        <w:rPr>
          <w:rFonts w:asciiTheme="minorHAnsi" w:hAnsiTheme="minorHAnsi" w:cstheme="minorHAnsi"/>
          <w:b/>
          <w:u w:val="single"/>
        </w:rPr>
      </w:pP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557"/>
        <w:gridCol w:w="1769"/>
        <w:gridCol w:w="1674"/>
        <w:gridCol w:w="1539"/>
        <w:gridCol w:w="1543"/>
        <w:gridCol w:w="1406"/>
      </w:tblGrid>
      <w:tr w:rsidR="00EB23C9" w:rsidRPr="00F72311" w14:paraId="5E7D1B12" w14:textId="77777777">
        <w:trPr>
          <w:trHeight w:val="547"/>
        </w:trPr>
        <w:tc>
          <w:tcPr>
            <w:tcW w:w="821" w:type="pct"/>
            <w:shd w:val="clear" w:color="auto" w:fill="0070C0"/>
            <w:vAlign w:val="center"/>
          </w:tcPr>
          <w:p w14:paraId="5CE615C3" w14:textId="77777777" w:rsidR="00EB23C9" w:rsidRPr="00F72311" w:rsidRDefault="00F43BB1">
            <w:pPr>
              <w:pStyle w:val="Titre1"/>
              <w:rPr>
                <w:rFonts w:asciiTheme="minorHAnsi" w:hAnsiTheme="minorHAnsi" w:cstheme="minorHAnsi"/>
                <w:bCs w:val="0"/>
                <w:color w:val="FFFFFF" w:themeColor="background1"/>
                <w:szCs w:val="24"/>
              </w:rPr>
            </w:pPr>
            <w:r w:rsidRPr="00F72311">
              <w:rPr>
                <w:rFonts w:asciiTheme="minorHAnsi" w:hAnsiTheme="minorHAnsi" w:cstheme="minorHAnsi"/>
                <w:bCs w:val="0"/>
                <w:color w:val="FFFFFF" w:themeColor="background1"/>
                <w:szCs w:val="24"/>
              </w:rPr>
              <w:t>NATURE</w:t>
            </w:r>
          </w:p>
          <w:p w14:paraId="01DDB016" w14:textId="77777777" w:rsidR="00EB23C9" w:rsidRPr="00F72311" w:rsidRDefault="00EB23C9">
            <w:pPr>
              <w:jc w:val="center"/>
              <w:rPr>
                <w:rFonts w:asciiTheme="minorHAnsi" w:hAnsiTheme="minorHAnsi" w:cstheme="minorHAnsi"/>
                <w:b/>
                <w:bCs/>
                <w:color w:val="FFFFFF" w:themeColor="background1"/>
              </w:rPr>
            </w:pPr>
          </w:p>
        </w:tc>
        <w:tc>
          <w:tcPr>
            <w:tcW w:w="932" w:type="pct"/>
            <w:shd w:val="clear" w:color="auto" w:fill="0070C0"/>
            <w:vAlign w:val="center"/>
          </w:tcPr>
          <w:p w14:paraId="30B8F217" w14:textId="77777777" w:rsidR="00EB23C9" w:rsidRPr="00F72311" w:rsidRDefault="00F43BB1">
            <w:pPr>
              <w:jc w:val="center"/>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Nombre d’EXPOSITIONS / AN</w:t>
            </w:r>
          </w:p>
        </w:tc>
        <w:tc>
          <w:tcPr>
            <w:tcW w:w="882" w:type="pct"/>
            <w:shd w:val="clear" w:color="auto" w:fill="0070C0"/>
            <w:vAlign w:val="center"/>
          </w:tcPr>
          <w:p w14:paraId="422C3BBE" w14:textId="77777777" w:rsidR="00EB23C9" w:rsidRPr="00F72311" w:rsidRDefault="00F43BB1">
            <w:pPr>
              <w:jc w:val="center"/>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VALEUR UNITAIRE MAXIMUM PAR OBJET</w:t>
            </w:r>
          </w:p>
        </w:tc>
        <w:tc>
          <w:tcPr>
            <w:tcW w:w="811" w:type="pct"/>
            <w:shd w:val="clear" w:color="auto" w:fill="0070C0"/>
            <w:vAlign w:val="center"/>
          </w:tcPr>
          <w:p w14:paraId="35FCBB45" w14:textId="77777777" w:rsidR="00EB23C9" w:rsidRPr="00F72311" w:rsidRDefault="00F43BB1">
            <w:pPr>
              <w:jc w:val="center"/>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VALEUR MAXIMUM PAR EXPOSITION</w:t>
            </w:r>
          </w:p>
        </w:tc>
        <w:tc>
          <w:tcPr>
            <w:tcW w:w="813" w:type="pct"/>
            <w:shd w:val="clear" w:color="auto" w:fill="0070C0"/>
            <w:vAlign w:val="center"/>
          </w:tcPr>
          <w:p w14:paraId="3BA91857" w14:textId="77777777" w:rsidR="00EB23C9" w:rsidRPr="00F72311" w:rsidRDefault="00F43BB1">
            <w:pPr>
              <w:jc w:val="center"/>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VALEUR EXPOSEE /AN</w:t>
            </w:r>
          </w:p>
        </w:tc>
        <w:tc>
          <w:tcPr>
            <w:tcW w:w="742" w:type="pct"/>
            <w:shd w:val="clear" w:color="auto" w:fill="0070C0"/>
            <w:vAlign w:val="center"/>
          </w:tcPr>
          <w:p w14:paraId="61178603" w14:textId="77777777" w:rsidR="00EB23C9" w:rsidRPr="00F72311" w:rsidRDefault="00F43BB1">
            <w:pPr>
              <w:jc w:val="center"/>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SITUATION</w:t>
            </w:r>
          </w:p>
        </w:tc>
      </w:tr>
      <w:tr w:rsidR="00EB23C9" w:rsidRPr="00F72311" w14:paraId="09198C73" w14:textId="77777777">
        <w:trPr>
          <w:trHeight w:val="1058"/>
        </w:trPr>
        <w:tc>
          <w:tcPr>
            <w:tcW w:w="821" w:type="pct"/>
            <w:vAlign w:val="center"/>
          </w:tcPr>
          <w:p w14:paraId="008476A8" w14:textId="77777777" w:rsidR="00EB23C9" w:rsidRPr="00F72311" w:rsidRDefault="00F43BB1">
            <w:pPr>
              <w:jc w:val="center"/>
              <w:rPr>
                <w:rFonts w:asciiTheme="minorHAnsi" w:hAnsiTheme="minorHAnsi" w:cstheme="minorHAnsi"/>
                <w:b/>
                <w:bCs/>
                <w:color w:val="002060"/>
              </w:rPr>
            </w:pPr>
            <w:r w:rsidRPr="00F72311">
              <w:rPr>
                <w:rFonts w:asciiTheme="minorHAnsi" w:hAnsiTheme="minorHAnsi" w:cstheme="minorHAnsi"/>
                <w:b/>
                <w:bCs/>
                <w:color w:val="002060"/>
              </w:rPr>
              <w:t>Expositions temporaires</w:t>
            </w:r>
          </w:p>
        </w:tc>
        <w:tc>
          <w:tcPr>
            <w:tcW w:w="932" w:type="pct"/>
            <w:vAlign w:val="center"/>
          </w:tcPr>
          <w:p w14:paraId="74C8BAD5" w14:textId="77777777" w:rsidR="00EB23C9" w:rsidRPr="00F72311" w:rsidRDefault="00F43BB1">
            <w:pPr>
              <w:jc w:val="center"/>
              <w:rPr>
                <w:rFonts w:asciiTheme="minorHAnsi" w:hAnsiTheme="minorHAnsi" w:cstheme="minorHAnsi"/>
                <w:b/>
                <w:color w:val="002060"/>
              </w:rPr>
            </w:pPr>
            <w:r w:rsidRPr="00F72311">
              <w:rPr>
                <w:rFonts w:asciiTheme="minorHAnsi" w:hAnsiTheme="minorHAnsi" w:cstheme="minorHAnsi"/>
                <w:b/>
                <w:color w:val="002060"/>
              </w:rPr>
              <w:t>4-5</w:t>
            </w:r>
          </w:p>
        </w:tc>
        <w:tc>
          <w:tcPr>
            <w:tcW w:w="882" w:type="pct"/>
            <w:vAlign w:val="center"/>
          </w:tcPr>
          <w:p w14:paraId="53B4793C" w14:textId="77777777" w:rsidR="00EB23C9" w:rsidRPr="00F72311" w:rsidRDefault="00F43BB1">
            <w:pPr>
              <w:jc w:val="center"/>
              <w:rPr>
                <w:rFonts w:asciiTheme="minorHAnsi" w:hAnsiTheme="minorHAnsi" w:cstheme="minorHAnsi"/>
                <w:b/>
                <w:color w:val="002060"/>
              </w:rPr>
            </w:pPr>
            <w:r w:rsidRPr="00F72311">
              <w:rPr>
                <w:rFonts w:asciiTheme="minorHAnsi" w:hAnsiTheme="minorHAnsi" w:cstheme="minorHAnsi"/>
                <w:b/>
                <w:color w:val="002060"/>
              </w:rPr>
              <w:t>1 000 €</w:t>
            </w:r>
          </w:p>
        </w:tc>
        <w:tc>
          <w:tcPr>
            <w:tcW w:w="811" w:type="pct"/>
            <w:vAlign w:val="center"/>
          </w:tcPr>
          <w:p w14:paraId="4D9BE1EA" w14:textId="77777777" w:rsidR="00EB23C9" w:rsidRPr="00F72311" w:rsidRDefault="00F43BB1">
            <w:pPr>
              <w:jc w:val="center"/>
              <w:rPr>
                <w:rFonts w:asciiTheme="minorHAnsi" w:hAnsiTheme="minorHAnsi" w:cstheme="minorHAnsi"/>
                <w:b/>
                <w:color w:val="002060"/>
              </w:rPr>
            </w:pPr>
            <w:r w:rsidRPr="00F72311">
              <w:rPr>
                <w:rFonts w:asciiTheme="minorHAnsi" w:hAnsiTheme="minorHAnsi" w:cstheme="minorHAnsi"/>
                <w:b/>
                <w:color w:val="002060"/>
              </w:rPr>
              <w:t>10 000 €</w:t>
            </w:r>
          </w:p>
        </w:tc>
        <w:tc>
          <w:tcPr>
            <w:tcW w:w="813" w:type="pct"/>
            <w:vAlign w:val="center"/>
          </w:tcPr>
          <w:p w14:paraId="7036B628" w14:textId="77777777" w:rsidR="00EB23C9" w:rsidRPr="00F72311" w:rsidRDefault="00F43BB1">
            <w:pPr>
              <w:jc w:val="center"/>
              <w:rPr>
                <w:rFonts w:asciiTheme="minorHAnsi" w:hAnsiTheme="minorHAnsi" w:cstheme="minorHAnsi"/>
                <w:b/>
                <w:color w:val="002060"/>
              </w:rPr>
            </w:pPr>
            <w:r w:rsidRPr="00F72311">
              <w:rPr>
                <w:rFonts w:asciiTheme="minorHAnsi" w:hAnsiTheme="minorHAnsi" w:cstheme="minorHAnsi"/>
                <w:b/>
                <w:color w:val="002060"/>
              </w:rPr>
              <w:t>30 000 €</w:t>
            </w:r>
          </w:p>
        </w:tc>
        <w:tc>
          <w:tcPr>
            <w:tcW w:w="742" w:type="pct"/>
            <w:vAlign w:val="center"/>
          </w:tcPr>
          <w:p w14:paraId="7DF708CD" w14:textId="77777777" w:rsidR="00EB23C9" w:rsidRPr="00F72311" w:rsidRDefault="00F43BB1">
            <w:pPr>
              <w:jc w:val="center"/>
              <w:rPr>
                <w:rFonts w:asciiTheme="minorHAnsi" w:hAnsiTheme="minorHAnsi" w:cstheme="minorHAnsi"/>
                <w:b/>
                <w:color w:val="002060"/>
              </w:rPr>
            </w:pPr>
            <w:r w:rsidRPr="00F72311">
              <w:rPr>
                <w:rFonts w:asciiTheme="minorHAnsi" w:hAnsiTheme="minorHAnsi" w:cstheme="minorHAnsi"/>
                <w:b/>
                <w:color w:val="002060"/>
              </w:rPr>
              <w:t>EN TOUS LIEUX</w:t>
            </w:r>
          </w:p>
        </w:tc>
      </w:tr>
    </w:tbl>
    <w:p w14:paraId="342DC183" w14:textId="77777777" w:rsidR="00EB23C9" w:rsidRPr="00F72311" w:rsidRDefault="00EB23C9">
      <w:pPr>
        <w:jc w:val="both"/>
        <w:rPr>
          <w:rFonts w:asciiTheme="minorHAnsi" w:hAnsiTheme="minorHAnsi" w:cstheme="minorHAnsi"/>
        </w:rPr>
      </w:pPr>
    </w:p>
    <w:p w14:paraId="5A659F19" w14:textId="77777777" w:rsidR="00EB23C9" w:rsidRPr="00F72311" w:rsidRDefault="00EB23C9">
      <w:pPr>
        <w:jc w:val="both"/>
        <w:rPr>
          <w:rFonts w:asciiTheme="minorHAnsi" w:hAnsiTheme="minorHAnsi" w:cstheme="minorHAnsi"/>
        </w:rPr>
      </w:pPr>
    </w:p>
    <w:tbl>
      <w:tblPr>
        <w:tblStyle w:val="Grilledutableau"/>
        <w:tblW w:w="0" w:type="auto"/>
        <w:tblLook w:val="04A0" w:firstRow="1" w:lastRow="0" w:firstColumn="1" w:lastColumn="0" w:noHBand="0" w:noVBand="1"/>
      </w:tblPr>
      <w:tblGrid>
        <w:gridCol w:w="1696"/>
        <w:gridCol w:w="2694"/>
        <w:gridCol w:w="2618"/>
        <w:gridCol w:w="2336"/>
      </w:tblGrid>
      <w:tr w:rsidR="00EB23C9" w:rsidRPr="00F72311" w14:paraId="5DAC1D83" w14:textId="77777777">
        <w:tc>
          <w:tcPr>
            <w:tcW w:w="1696" w:type="dxa"/>
            <w:shd w:val="clear" w:color="auto" w:fill="0070C0"/>
            <w:vAlign w:val="center"/>
          </w:tcPr>
          <w:p w14:paraId="07955A20" w14:textId="77777777" w:rsidR="00EB23C9" w:rsidRPr="00F72311" w:rsidRDefault="00F43BB1">
            <w:pPr>
              <w:jc w:val="center"/>
              <w:rPr>
                <w:rFonts w:asciiTheme="minorHAnsi" w:hAnsiTheme="minorHAnsi" w:cstheme="minorHAnsi"/>
                <w:b/>
                <w:i/>
                <w:color w:val="FFFFFF" w:themeColor="background1"/>
              </w:rPr>
            </w:pPr>
            <w:r w:rsidRPr="00F72311">
              <w:rPr>
                <w:rFonts w:asciiTheme="minorHAnsi" w:hAnsiTheme="minorHAnsi" w:cstheme="minorHAnsi"/>
                <w:b/>
                <w:i/>
                <w:color w:val="FFFFFF" w:themeColor="background1"/>
              </w:rPr>
              <w:t>NATURE</w:t>
            </w:r>
          </w:p>
        </w:tc>
        <w:tc>
          <w:tcPr>
            <w:tcW w:w="2694" w:type="dxa"/>
            <w:shd w:val="clear" w:color="auto" w:fill="0070C0"/>
            <w:vAlign w:val="center"/>
          </w:tcPr>
          <w:p w14:paraId="07AF4184" w14:textId="77777777" w:rsidR="00EB23C9" w:rsidRPr="00F72311" w:rsidRDefault="00F43BB1">
            <w:pPr>
              <w:jc w:val="center"/>
              <w:rPr>
                <w:rFonts w:asciiTheme="minorHAnsi" w:hAnsiTheme="minorHAnsi" w:cstheme="minorHAnsi"/>
                <w:b/>
                <w:color w:val="FFFFFF" w:themeColor="background1"/>
              </w:rPr>
            </w:pPr>
            <w:r w:rsidRPr="00F72311">
              <w:rPr>
                <w:rFonts w:asciiTheme="minorHAnsi" w:hAnsiTheme="minorHAnsi" w:cstheme="minorHAnsi"/>
                <w:b/>
                <w:color w:val="FFFFFF" w:themeColor="background1"/>
              </w:rPr>
              <w:t>VALEUR UNITAIRE MAXIMUM PAR OBJET</w:t>
            </w:r>
          </w:p>
        </w:tc>
        <w:tc>
          <w:tcPr>
            <w:tcW w:w="2618" w:type="dxa"/>
            <w:shd w:val="clear" w:color="auto" w:fill="0070C0"/>
            <w:vAlign w:val="center"/>
          </w:tcPr>
          <w:p w14:paraId="697107CB" w14:textId="77777777" w:rsidR="00EB23C9" w:rsidRPr="00F72311" w:rsidRDefault="00F43BB1">
            <w:pPr>
              <w:jc w:val="center"/>
              <w:rPr>
                <w:rFonts w:asciiTheme="minorHAnsi" w:hAnsiTheme="minorHAnsi" w:cstheme="minorHAnsi"/>
                <w:b/>
                <w:color w:val="FFFFFF" w:themeColor="background1"/>
              </w:rPr>
            </w:pPr>
            <w:r w:rsidRPr="00F72311">
              <w:rPr>
                <w:rFonts w:asciiTheme="minorHAnsi" w:hAnsiTheme="minorHAnsi" w:cstheme="minorHAnsi"/>
                <w:b/>
                <w:color w:val="FFFFFF" w:themeColor="background1"/>
              </w:rPr>
              <w:t>VALEUR EXPOSEE / AN</w:t>
            </w:r>
          </w:p>
        </w:tc>
        <w:tc>
          <w:tcPr>
            <w:tcW w:w="2336" w:type="dxa"/>
            <w:shd w:val="clear" w:color="auto" w:fill="0070C0"/>
            <w:vAlign w:val="center"/>
          </w:tcPr>
          <w:p w14:paraId="3044E258" w14:textId="77777777" w:rsidR="00EB23C9" w:rsidRPr="00F72311" w:rsidRDefault="00F43BB1">
            <w:pPr>
              <w:jc w:val="center"/>
              <w:rPr>
                <w:rFonts w:asciiTheme="minorHAnsi" w:hAnsiTheme="minorHAnsi" w:cstheme="minorHAnsi"/>
                <w:b/>
                <w:color w:val="FFFFFF" w:themeColor="background1"/>
              </w:rPr>
            </w:pPr>
            <w:r w:rsidRPr="00F72311">
              <w:rPr>
                <w:rFonts w:asciiTheme="minorHAnsi" w:hAnsiTheme="minorHAnsi" w:cstheme="minorHAnsi"/>
                <w:b/>
                <w:color w:val="FFFFFF" w:themeColor="background1"/>
              </w:rPr>
              <w:t>SITUATION</w:t>
            </w:r>
          </w:p>
        </w:tc>
      </w:tr>
      <w:tr w:rsidR="00EB23C9" w:rsidRPr="00F72311" w14:paraId="5A76AAA2" w14:textId="77777777">
        <w:tc>
          <w:tcPr>
            <w:tcW w:w="1696" w:type="dxa"/>
            <w:vAlign w:val="center"/>
          </w:tcPr>
          <w:p w14:paraId="2EF518BC" w14:textId="77777777" w:rsidR="00EB23C9" w:rsidRPr="00F72311" w:rsidRDefault="00F43BB1">
            <w:pPr>
              <w:jc w:val="center"/>
              <w:rPr>
                <w:rFonts w:asciiTheme="minorHAnsi" w:hAnsiTheme="minorHAnsi" w:cstheme="minorHAnsi"/>
                <w:b/>
                <w:color w:val="002060"/>
              </w:rPr>
            </w:pPr>
            <w:r w:rsidRPr="00F72311">
              <w:rPr>
                <w:rFonts w:asciiTheme="minorHAnsi" w:hAnsiTheme="minorHAnsi" w:cstheme="minorHAnsi"/>
                <w:b/>
                <w:color w:val="002060"/>
              </w:rPr>
              <w:t>Expositions permanentes</w:t>
            </w:r>
          </w:p>
        </w:tc>
        <w:tc>
          <w:tcPr>
            <w:tcW w:w="2694" w:type="dxa"/>
            <w:vAlign w:val="center"/>
          </w:tcPr>
          <w:p w14:paraId="0BC2BE97" w14:textId="77777777" w:rsidR="00EB23C9" w:rsidRPr="00F72311" w:rsidRDefault="00F43BB1">
            <w:pPr>
              <w:jc w:val="center"/>
              <w:rPr>
                <w:rFonts w:asciiTheme="minorHAnsi" w:hAnsiTheme="minorHAnsi" w:cstheme="minorHAnsi"/>
                <w:b/>
                <w:color w:val="002060"/>
              </w:rPr>
            </w:pPr>
            <w:r w:rsidRPr="00F72311">
              <w:rPr>
                <w:rFonts w:asciiTheme="minorHAnsi" w:hAnsiTheme="minorHAnsi" w:cstheme="minorHAnsi"/>
                <w:b/>
                <w:color w:val="002060"/>
              </w:rPr>
              <w:t>62 000 €</w:t>
            </w:r>
          </w:p>
        </w:tc>
        <w:tc>
          <w:tcPr>
            <w:tcW w:w="2618" w:type="dxa"/>
            <w:vAlign w:val="center"/>
          </w:tcPr>
          <w:p w14:paraId="4916559C" w14:textId="77777777" w:rsidR="00EB23C9" w:rsidRPr="00F72311" w:rsidRDefault="00F43BB1">
            <w:pPr>
              <w:jc w:val="center"/>
              <w:rPr>
                <w:rFonts w:asciiTheme="minorHAnsi" w:hAnsiTheme="minorHAnsi" w:cstheme="minorHAnsi"/>
                <w:b/>
                <w:color w:val="002060"/>
              </w:rPr>
            </w:pPr>
            <w:r w:rsidRPr="00F72311">
              <w:rPr>
                <w:rFonts w:asciiTheme="minorHAnsi" w:hAnsiTheme="minorHAnsi" w:cstheme="minorHAnsi"/>
                <w:b/>
                <w:color w:val="002060"/>
              </w:rPr>
              <w:t>* 200 000 €</w:t>
            </w:r>
          </w:p>
        </w:tc>
        <w:tc>
          <w:tcPr>
            <w:tcW w:w="2336" w:type="dxa"/>
            <w:vAlign w:val="center"/>
          </w:tcPr>
          <w:p w14:paraId="78DF28B2" w14:textId="77777777" w:rsidR="00EB23C9" w:rsidRPr="00F72311" w:rsidRDefault="00F43BB1">
            <w:pPr>
              <w:jc w:val="center"/>
              <w:rPr>
                <w:rFonts w:asciiTheme="minorHAnsi" w:hAnsiTheme="minorHAnsi" w:cstheme="minorHAnsi"/>
                <w:b/>
                <w:color w:val="002060"/>
              </w:rPr>
            </w:pPr>
            <w:r w:rsidRPr="00F72311">
              <w:rPr>
                <w:rFonts w:asciiTheme="minorHAnsi" w:hAnsiTheme="minorHAnsi" w:cstheme="minorHAnsi"/>
                <w:b/>
                <w:color w:val="002060"/>
              </w:rPr>
              <w:t>EN TOUS LIEUX</w:t>
            </w:r>
          </w:p>
          <w:p w14:paraId="24292B81" w14:textId="77777777" w:rsidR="00EB23C9" w:rsidRPr="00F72311" w:rsidRDefault="00F43BB1">
            <w:pPr>
              <w:jc w:val="center"/>
              <w:rPr>
                <w:rFonts w:asciiTheme="minorHAnsi" w:hAnsiTheme="minorHAnsi" w:cstheme="minorHAnsi"/>
                <w:b/>
                <w:i/>
                <w:color w:val="002060"/>
              </w:rPr>
            </w:pPr>
            <w:r w:rsidRPr="00F72311">
              <w:rPr>
                <w:rFonts w:asciiTheme="minorHAnsi" w:hAnsiTheme="minorHAnsi" w:cstheme="minorHAnsi"/>
                <w:b/>
                <w:i/>
                <w:color w:val="002060"/>
              </w:rPr>
              <w:t>(il s’agit du 1% artistique)</w:t>
            </w:r>
          </w:p>
        </w:tc>
      </w:tr>
    </w:tbl>
    <w:p w14:paraId="157D0097" w14:textId="77777777" w:rsidR="00EB23C9" w:rsidRPr="00F72311" w:rsidRDefault="00EB23C9">
      <w:pPr>
        <w:jc w:val="both"/>
        <w:rPr>
          <w:rFonts w:asciiTheme="minorHAnsi" w:hAnsiTheme="minorHAnsi" w:cstheme="minorHAnsi"/>
        </w:rPr>
      </w:pPr>
    </w:p>
    <w:p w14:paraId="778C5E5E" w14:textId="77777777" w:rsidR="00EB23C9" w:rsidRPr="00F72311" w:rsidRDefault="00F43BB1">
      <w:pPr>
        <w:pStyle w:val="Paragraphedeliste"/>
        <w:ind w:left="720"/>
        <w:jc w:val="both"/>
        <w:rPr>
          <w:rFonts w:asciiTheme="minorHAnsi" w:hAnsiTheme="minorHAnsi" w:cstheme="minorHAnsi"/>
          <w:color w:val="002060"/>
        </w:rPr>
      </w:pPr>
      <w:r w:rsidRPr="00F72311">
        <w:rPr>
          <w:rFonts w:asciiTheme="minorHAnsi" w:hAnsiTheme="minorHAnsi" w:cstheme="minorHAnsi"/>
          <w:color w:val="002060"/>
        </w:rPr>
        <w:t xml:space="preserve">*Voir « ANNEXE 2 ŒUVRES D’ART » jointe à la consultation. </w:t>
      </w:r>
    </w:p>
    <w:p w14:paraId="5F0D4138" w14:textId="77777777" w:rsidR="00EB23C9" w:rsidRPr="00F72311" w:rsidRDefault="00EB23C9">
      <w:pPr>
        <w:jc w:val="both"/>
        <w:rPr>
          <w:rFonts w:asciiTheme="minorHAnsi" w:hAnsiTheme="minorHAnsi" w:cstheme="minorHAnsi"/>
        </w:rPr>
      </w:pPr>
    </w:p>
    <w:p w14:paraId="1A8BF1F7" w14:textId="77777777" w:rsidR="00EB23C9" w:rsidRPr="00F72311" w:rsidRDefault="00F43BB1">
      <w:pPr>
        <w:tabs>
          <w:tab w:val="left" w:pos="0"/>
        </w:tabs>
        <w:jc w:val="both"/>
        <w:rPr>
          <w:rFonts w:asciiTheme="minorHAnsi" w:hAnsiTheme="minorHAnsi" w:cstheme="minorHAnsi"/>
          <w:b/>
          <w:bCs/>
        </w:rPr>
      </w:pPr>
      <w:r w:rsidRPr="00F72311">
        <w:rPr>
          <w:rFonts w:asciiTheme="minorHAnsi" w:hAnsiTheme="minorHAnsi" w:cstheme="minorHAnsi"/>
          <w:b/>
          <w:bCs/>
          <w:u w:val="single"/>
        </w:rPr>
        <w:t>Etat du patrimoine et des biens à garantir</w:t>
      </w:r>
      <w:r w:rsidRPr="00F72311">
        <w:rPr>
          <w:rFonts w:asciiTheme="minorHAnsi" w:hAnsiTheme="minorHAnsi" w:cstheme="minorHAnsi"/>
          <w:b/>
          <w:bCs/>
        </w:rPr>
        <w:t> :</w:t>
      </w:r>
    </w:p>
    <w:p w14:paraId="05CE446F"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L’Assureur reconnaît avoir une connaissance suffisante des risques présentés par l’acheteur et reçu tous les éléments d’information nécessaires à l’établissement d’un projet de contrat, en adéquation avec les préconisations du présent cahier des charges.</w:t>
      </w:r>
    </w:p>
    <w:p w14:paraId="55241689" w14:textId="77777777" w:rsidR="00EB23C9" w:rsidRPr="00F72311" w:rsidRDefault="00EB23C9">
      <w:pPr>
        <w:pStyle w:val="Retraitcorpsdetexte"/>
        <w:ind w:left="0"/>
        <w:jc w:val="both"/>
        <w:rPr>
          <w:rFonts w:asciiTheme="minorHAnsi" w:hAnsiTheme="minorHAnsi" w:cstheme="minorHAnsi"/>
          <w:szCs w:val="24"/>
        </w:rPr>
      </w:pPr>
    </w:p>
    <w:p w14:paraId="64817928" w14:textId="77777777" w:rsidR="00EB23C9" w:rsidRPr="00F72311" w:rsidRDefault="00F43BB1">
      <w:pPr>
        <w:pStyle w:val="Retraitcorpsdetexte"/>
        <w:ind w:left="0"/>
        <w:jc w:val="both"/>
        <w:rPr>
          <w:rFonts w:asciiTheme="minorHAnsi" w:hAnsiTheme="minorHAnsi" w:cstheme="minorHAnsi"/>
          <w:b/>
          <w:color w:val="002060"/>
          <w:szCs w:val="24"/>
        </w:rPr>
      </w:pPr>
      <w:r w:rsidRPr="00F72311">
        <w:rPr>
          <w:rFonts w:asciiTheme="minorHAnsi" w:hAnsiTheme="minorHAnsi" w:cstheme="minorHAnsi"/>
          <w:b/>
          <w:color w:val="002060"/>
          <w:szCs w:val="24"/>
        </w:rPr>
        <w:t>En cas de sinistre, l’Assureur renonce à se prévaloir d’une erreur dans la nature et/ou la désignation des risques.</w:t>
      </w:r>
    </w:p>
    <w:bookmarkEnd w:id="8"/>
    <w:p w14:paraId="5611E93E" w14:textId="77777777" w:rsidR="00EB23C9" w:rsidRPr="00F72311" w:rsidRDefault="00EB23C9">
      <w:pPr>
        <w:pStyle w:val="Retraitcorpsdetexte"/>
        <w:ind w:left="0"/>
        <w:jc w:val="both"/>
        <w:rPr>
          <w:rFonts w:asciiTheme="minorHAnsi" w:hAnsiTheme="minorHAnsi" w:cstheme="minorHAnsi"/>
          <w:b/>
          <w:szCs w:val="24"/>
        </w:rPr>
      </w:pPr>
    </w:p>
    <w:p w14:paraId="082DD714" w14:textId="77777777" w:rsidR="00EB23C9" w:rsidRPr="00F72311" w:rsidRDefault="00EB23C9">
      <w:pPr>
        <w:pStyle w:val="Retraitcorpsdetexte"/>
        <w:ind w:left="0"/>
        <w:jc w:val="both"/>
        <w:rPr>
          <w:rFonts w:asciiTheme="minorHAnsi" w:hAnsiTheme="minorHAnsi" w:cstheme="minorHAnsi"/>
          <w:b/>
          <w:szCs w:val="24"/>
        </w:rPr>
      </w:pPr>
    </w:p>
    <w:p w14:paraId="61A0CECA" w14:textId="77777777" w:rsidR="00EB23C9" w:rsidRPr="00F72311" w:rsidRDefault="00F43BB1">
      <w:pPr>
        <w:pStyle w:val="Retraitcorpsdetexte"/>
        <w:ind w:left="0"/>
        <w:jc w:val="center"/>
        <w:rPr>
          <w:rFonts w:asciiTheme="minorHAnsi" w:hAnsiTheme="minorHAnsi" w:cstheme="minorHAnsi"/>
          <w:b/>
          <w:szCs w:val="24"/>
        </w:rPr>
      </w:pPr>
      <w:r w:rsidRPr="00F72311">
        <w:rPr>
          <w:rFonts w:asciiTheme="minorHAnsi" w:hAnsiTheme="minorHAnsi" w:cstheme="minorHAnsi"/>
          <w:b/>
          <w:bCs/>
          <w:color w:val="E16618"/>
          <w:szCs w:val="24"/>
          <w:shd w:val="clear" w:color="auto" w:fill="EFEFEF"/>
        </w:rPr>
        <w:t>L’acheteur reconnaît et certifie les informations de l’inventaire et des annexes jointes comme étant exactes.</w:t>
      </w:r>
    </w:p>
    <w:p w14:paraId="712A01E2" w14:textId="77777777" w:rsidR="00EB23C9" w:rsidRPr="00F72311" w:rsidRDefault="00F43BB1">
      <w:pPr>
        <w:rPr>
          <w:rFonts w:asciiTheme="minorHAnsi" w:hAnsiTheme="minorHAnsi" w:cstheme="minorHAnsi"/>
        </w:rPr>
      </w:pPr>
      <w:r w:rsidRPr="00F72311">
        <w:rPr>
          <w:rFonts w:asciiTheme="minorHAnsi" w:hAnsiTheme="minorHAnsi" w:cstheme="minorHAnsi"/>
        </w:rPr>
        <w:br w:type="page" w:clear="all"/>
      </w:r>
    </w:p>
    <w:p w14:paraId="73972785" w14:textId="77777777" w:rsidR="00EB23C9" w:rsidRPr="00F72311" w:rsidRDefault="00F43BB1">
      <w:pPr>
        <w:numPr>
          <w:ilvl w:val="0"/>
          <w:numId w:val="7"/>
        </w:numPr>
        <w:pBdr>
          <w:bottom w:val="single" w:sz="4" w:space="1" w:color="FFC000"/>
        </w:pBdr>
        <w:ind w:right="-31" w:hanging="720"/>
        <w:rPr>
          <w:rFonts w:asciiTheme="minorHAnsi" w:eastAsia="Times New Roman" w:hAnsiTheme="minorHAnsi" w:cstheme="minorHAnsi"/>
          <w:b/>
        </w:rPr>
      </w:pPr>
      <w:bookmarkStart w:id="9" w:name="CONTRATS"/>
      <w:r w:rsidRPr="00F72311">
        <w:rPr>
          <w:rFonts w:asciiTheme="minorHAnsi" w:eastAsia="Times New Roman" w:hAnsiTheme="minorHAnsi" w:cstheme="minorHAnsi"/>
          <w:b/>
        </w:rPr>
        <w:lastRenderedPageBreak/>
        <w:t>CONTRATS EN COURS</w:t>
      </w:r>
    </w:p>
    <w:p w14:paraId="08D4133A" w14:textId="77777777" w:rsidR="00EB23C9" w:rsidRPr="00F72311" w:rsidRDefault="00EB23C9">
      <w:pPr>
        <w:tabs>
          <w:tab w:val="left" w:pos="142"/>
        </w:tabs>
        <w:rPr>
          <w:rFonts w:asciiTheme="minorHAnsi" w:hAnsiTheme="minorHAnsi" w:cstheme="minorHAnsi"/>
        </w:rPr>
      </w:pPr>
    </w:p>
    <w:p w14:paraId="4AF25FED" w14:textId="7D09093F" w:rsidR="00EB23C9" w:rsidRPr="00F72311" w:rsidRDefault="00F43BB1">
      <w:pPr>
        <w:pStyle w:val="Retraitcorpsdetexte"/>
        <w:ind w:left="0"/>
        <w:rPr>
          <w:rFonts w:asciiTheme="minorHAnsi" w:hAnsiTheme="minorHAnsi" w:cstheme="minorHAnsi"/>
          <w:szCs w:val="24"/>
        </w:rPr>
      </w:pPr>
      <w:r w:rsidRPr="00F72311">
        <w:rPr>
          <w:rFonts w:asciiTheme="minorHAnsi" w:hAnsiTheme="minorHAnsi" w:cstheme="minorHAnsi"/>
          <w:szCs w:val="24"/>
        </w:rPr>
        <w:t>L’acheteur est actuellement titulaire d’un contrat garantissant totalement ou partiellement les risques mentionnés à l’article 1 du CCAP</w:t>
      </w:r>
      <w:r w:rsidR="001103D3" w:rsidRPr="00F72311">
        <w:rPr>
          <w:rFonts w:asciiTheme="minorHAnsi" w:hAnsiTheme="minorHAnsi" w:cstheme="minorHAnsi"/>
          <w:szCs w:val="24"/>
        </w:rPr>
        <w:t xml:space="preserve"> (cahier des clauses administratives particulières)</w:t>
      </w:r>
      <w:r w:rsidRPr="00F72311">
        <w:rPr>
          <w:rFonts w:asciiTheme="minorHAnsi" w:hAnsiTheme="minorHAnsi" w:cstheme="minorHAnsi"/>
          <w:szCs w:val="24"/>
        </w:rPr>
        <w:t> :</w:t>
      </w:r>
    </w:p>
    <w:p w14:paraId="541CBC0E" w14:textId="77777777" w:rsidR="00EB23C9" w:rsidRPr="00F72311" w:rsidRDefault="00EB23C9">
      <w:pPr>
        <w:pStyle w:val="Retraitcorpsdetexte"/>
        <w:rPr>
          <w:rFonts w:asciiTheme="minorHAnsi" w:hAnsiTheme="minorHAnsi" w:cstheme="minorHAnsi"/>
          <w:i/>
          <w:szCs w:val="24"/>
        </w:rPr>
      </w:pPr>
    </w:p>
    <w:p w14:paraId="6D674C7C" w14:textId="14182325" w:rsidR="00EB23C9" w:rsidRPr="00F72311" w:rsidRDefault="00F43BB1">
      <w:pPr>
        <w:pStyle w:val="Retraitcorpsdetexte"/>
        <w:ind w:left="0"/>
        <w:rPr>
          <w:rFonts w:asciiTheme="minorHAnsi" w:hAnsiTheme="minorHAnsi" w:cstheme="minorHAnsi"/>
          <w:b/>
          <w:color w:val="002060"/>
          <w:szCs w:val="24"/>
          <w:u w:val="single"/>
        </w:rPr>
      </w:pPr>
      <w:r w:rsidRPr="00F72311">
        <w:rPr>
          <w:rFonts w:asciiTheme="minorHAnsi" w:hAnsiTheme="minorHAnsi" w:cstheme="minorHAnsi"/>
          <w:b/>
          <w:color w:val="002060"/>
          <w:szCs w:val="24"/>
          <w:u w:val="single"/>
        </w:rPr>
        <w:t>Assurance Dommage aux biens</w:t>
      </w:r>
      <w:r w:rsidRPr="00F72311">
        <w:rPr>
          <w:rFonts w:asciiTheme="minorHAnsi" w:hAnsiTheme="minorHAnsi" w:cstheme="minorHAnsi"/>
          <w:b/>
          <w:color w:val="002060"/>
          <w:szCs w:val="24"/>
        </w:rPr>
        <w:t> </w:t>
      </w:r>
    </w:p>
    <w:p w14:paraId="2EEE245D" w14:textId="77777777" w:rsidR="00EB23C9" w:rsidRPr="00F72311" w:rsidRDefault="00EB23C9">
      <w:pPr>
        <w:pStyle w:val="Retraitcorpsdetexte"/>
        <w:ind w:left="0"/>
        <w:rPr>
          <w:rFonts w:asciiTheme="minorHAnsi" w:hAnsiTheme="minorHAnsi" w:cstheme="minorHAnsi"/>
          <w:b/>
          <w:szCs w:val="24"/>
          <w:u w:val="single"/>
        </w:rPr>
      </w:pPr>
    </w:p>
    <w:p w14:paraId="00F5CC3F" w14:textId="77777777" w:rsidR="00EB23C9" w:rsidRPr="00F72311" w:rsidRDefault="00F43BB1">
      <w:pPr>
        <w:pStyle w:val="Retraitcorpsdetexte"/>
        <w:numPr>
          <w:ilvl w:val="0"/>
          <w:numId w:val="4"/>
        </w:numPr>
        <w:rPr>
          <w:rFonts w:asciiTheme="minorHAnsi" w:hAnsiTheme="minorHAnsi" w:cstheme="minorHAnsi"/>
          <w:szCs w:val="24"/>
        </w:rPr>
      </w:pPr>
      <w:r w:rsidRPr="00F72311">
        <w:rPr>
          <w:rFonts w:asciiTheme="minorHAnsi" w:hAnsiTheme="minorHAnsi" w:cstheme="minorHAnsi"/>
          <w:szCs w:val="24"/>
        </w:rPr>
        <w:t xml:space="preserve">Compagnie : </w:t>
      </w:r>
      <w:r w:rsidRPr="00F72311">
        <w:rPr>
          <w:rFonts w:asciiTheme="minorHAnsi" w:hAnsiTheme="minorHAnsi" w:cstheme="minorHAnsi"/>
          <w:szCs w:val="24"/>
        </w:rPr>
        <w:tab/>
      </w:r>
      <w:r w:rsidRPr="00F72311">
        <w:rPr>
          <w:rFonts w:asciiTheme="minorHAnsi" w:hAnsiTheme="minorHAnsi" w:cstheme="minorHAnsi"/>
          <w:szCs w:val="24"/>
        </w:rPr>
        <w:tab/>
      </w:r>
      <w:r w:rsidRPr="00F72311">
        <w:rPr>
          <w:rFonts w:asciiTheme="minorHAnsi" w:hAnsiTheme="minorHAnsi" w:cstheme="minorHAnsi"/>
          <w:b/>
          <w:color w:val="002060"/>
          <w:szCs w:val="24"/>
        </w:rPr>
        <w:t>MAIF</w:t>
      </w:r>
    </w:p>
    <w:p w14:paraId="70A932CC" w14:textId="77777777" w:rsidR="00EB23C9" w:rsidRPr="00F72311" w:rsidRDefault="00F43BB1">
      <w:pPr>
        <w:pStyle w:val="Retraitcorpsdetexte"/>
        <w:numPr>
          <w:ilvl w:val="0"/>
          <w:numId w:val="4"/>
        </w:numPr>
        <w:rPr>
          <w:rFonts w:asciiTheme="minorHAnsi" w:hAnsiTheme="minorHAnsi" w:cstheme="minorHAnsi"/>
          <w:szCs w:val="24"/>
        </w:rPr>
      </w:pPr>
      <w:r w:rsidRPr="00F72311">
        <w:rPr>
          <w:rFonts w:asciiTheme="minorHAnsi" w:hAnsiTheme="minorHAnsi" w:cstheme="minorHAnsi"/>
          <w:szCs w:val="24"/>
        </w:rPr>
        <w:t xml:space="preserve">Franchises : </w:t>
      </w:r>
    </w:p>
    <w:p w14:paraId="260EB8DE" w14:textId="77777777" w:rsidR="00EB23C9" w:rsidRPr="00F72311" w:rsidRDefault="00F43BB1" w:rsidP="005A2352">
      <w:pPr>
        <w:numPr>
          <w:ilvl w:val="0"/>
          <w:numId w:val="65"/>
        </w:numPr>
        <w:ind w:left="3402" w:hanging="567"/>
        <w:rPr>
          <w:rFonts w:asciiTheme="minorHAnsi" w:hAnsiTheme="minorHAnsi" w:cstheme="minorHAnsi"/>
        </w:rPr>
      </w:pPr>
      <w:r w:rsidRPr="00F72311">
        <w:rPr>
          <w:rFonts w:asciiTheme="minorHAnsi" w:hAnsiTheme="minorHAnsi" w:cstheme="minorHAnsi"/>
        </w:rPr>
        <w:t xml:space="preserve">Incendie :                           </w:t>
      </w:r>
      <w:r w:rsidRPr="00F72311">
        <w:rPr>
          <w:rFonts w:asciiTheme="minorHAnsi" w:hAnsiTheme="minorHAnsi" w:cstheme="minorHAnsi"/>
          <w:b/>
          <w:color w:val="002060"/>
        </w:rPr>
        <w:t>750 €</w:t>
      </w:r>
    </w:p>
    <w:p w14:paraId="1DD6EC4D" w14:textId="77777777" w:rsidR="00EB23C9" w:rsidRPr="00F72311" w:rsidRDefault="00F43BB1" w:rsidP="005A2352">
      <w:pPr>
        <w:numPr>
          <w:ilvl w:val="0"/>
          <w:numId w:val="65"/>
        </w:numPr>
        <w:ind w:left="3402" w:hanging="567"/>
        <w:rPr>
          <w:rFonts w:asciiTheme="minorHAnsi" w:hAnsiTheme="minorHAnsi" w:cstheme="minorHAnsi"/>
        </w:rPr>
      </w:pPr>
      <w:r w:rsidRPr="00F72311">
        <w:rPr>
          <w:rFonts w:asciiTheme="minorHAnsi" w:hAnsiTheme="minorHAnsi" w:cstheme="minorHAnsi"/>
        </w:rPr>
        <w:t xml:space="preserve">Vol vandalisme :                </w:t>
      </w:r>
      <w:r w:rsidRPr="00F72311">
        <w:rPr>
          <w:rFonts w:asciiTheme="minorHAnsi" w:hAnsiTheme="minorHAnsi" w:cstheme="minorHAnsi"/>
          <w:b/>
          <w:color w:val="002060"/>
        </w:rPr>
        <w:t>500 €</w:t>
      </w:r>
    </w:p>
    <w:p w14:paraId="5933FCAB" w14:textId="77777777" w:rsidR="00EB23C9" w:rsidRPr="00F72311" w:rsidRDefault="00F43BB1" w:rsidP="005A2352">
      <w:pPr>
        <w:numPr>
          <w:ilvl w:val="0"/>
          <w:numId w:val="65"/>
        </w:numPr>
        <w:ind w:left="3402" w:hanging="567"/>
        <w:rPr>
          <w:rFonts w:asciiTheme="minorHAnsi" w:hAnsiTheme="minorHAnsi" w:cstheme="minorHAnsi"/>
        </w:rPr>
      </w:pPr>
      <w:r w:rsidRPr="00F72311">
        <w:rPr>
          <w:rFonts w:asciiTheme="minorHAnsi" w:hAnsiTheme="minorHAnsi" w:cstheme="minorHAnsi"/>
        </w:rPr>
        <w:t xml:space="preserve">Dégâts des eaux :              </w:t>
      </w:r>
      <w:r w:rsidRPr="00F72311">
        <w:rPr>
          <w:rFonts w:asciiTheme="minorHAnsi" w:hAnsiTheme="minorHAnsi" w:cstheme="minorHAnsi"/>
          <w:b/>
          <w:color w:val="002060"/>
        </w:rPr>
        <w:t>500 €</w:t>
      </w:r>
    </w:p>
    <w:p w14:paraId="3A711CE4" w14:textId="77777777" w:rsidR="00EB23C9" w:rsidRPr="00F72311" w:rsidRDefault="00F43BB1" w:rsidP="005A2352">
      <w:pPr>
        <w:numPr>
          <w:ilvl w:val="0"/>
          <w:numId w:val="65"/>
        </w:numPr>
        <w:ind w:left="3402" w:hanging="567"/>
        <w:rPr>
          <w:rFonts w:asciiTheme="minorHAnsi" w:hAnsiTheme="minorHAnsi" w:cstheme="minorHAnsi"/>
        </w:rPr>
      </w:pPr>
      <w:r w:rsidRPr="00F72311">
        <w:rPr>
          <w:rFonts w:asciiTheme="minorHAnsi" w:hAnsiTheme="minorHAnsi" w:cstheme="minorHAnsi"/>
        </w:rPr>
        <w:t xml:space="preserve">Bris de glaces :                   </w:t>
      </w:r>
      <w:r w:rsidRPr="00F72311">
        <w:rPr>
          <w:rFonts w:asciiTheme="minorHAnsi" w:hAnsiTheme="minorHAnsi" w:cstheme="minorHAnsi"/>
          <w:b/>
          <w:color w:val="002060"/>
        </w:rPr>
        <w:t>200 €</w:t>
      </w:r>
    </w:p>
    <w:p w14:paraId="206E1878" w14:textId="77777777" w:rsidR="00EB23C9" w:rsidRPr="00F72311" w:rsidRDefault="00F43BB1" w:rsidP="005A2352">
      <w:pPr>
        <w:numPr>
          <w:ilvl w:val="0"/>
          <w:numId w:val="65"/>
        </w:numPr>
        <w:ind w:left="3402" w:hanging="567"/>
        <w:rPr>
          <w:rFonts w:asciiTheme="minorHAnsi" w:hAnsiTheme="minorHAnsi" w:cstheme="minorHAnsi"/>
        </w:rPr>
      </w:pPr>
      <w:r w:rsidRPr="00F72311">
        <w:rPr>
          <w:rFonts w:asciiTheme="minorHAnsi" w:hAnsiTheme="minorHAnsi" w:cstheme="minorHAnsi"/>
        </w:rPr>
        <w:t xml:space="preserve">Evènements naturels :     </w:t>
      </w:r>
      <w:r w:rsidRPr="00F72311">
        <w:rPr>
          <w:rFonts w:asciiTheme="minorHAnsi" w:hAnsiTheme="minorHAnsi" w:cstheme="minorHAnsi"/>
          <w:b/>
          <w:color w:val="002060"/>
        </w:rPr>
        <w:t>franchise légale</w:t>
      </w:r>
    </w:p>
    <w:bookmarkEnd w:id="9"/>
    <w:p w14:paraId="3AAD6B91" w14:textId="77777777" w:rsidR="00EB23C9" w:rsidRPr="00F72311" w:rsidRDefault="00EB23C9">
      <w:pPr>
        <w:pStyle w:val="Retraitcorpsdetexte"/>
        <w:rPr>
          <w:rFonts w:asciiTheme="minorHAnsi" w:hAnsiTheme="minorHAnsi" w:cstheme="minorHAnsi"/>
          <w:szCs w:val="24"/>
        </w:rPr>
      </w:pPr>
    </w:p>
    <w:p w14:paraId="2A046774" w14:textId="77777777" w:rsidR="00EB23C9" w:rsidRPr="00F72311" w:rsidRDefault="00EB23C9">
      <w:pPr>
        <w:pStyle w:val="Retraitcorpsdetexte"/>
        <w:ind w:left="0"/>
        <w:rPr>
          <w:rFonts w:asciiTheme="minorHAnsi" w:hAnsiTheme="minorHAnsi" w:cstheme="minorHAnsi"/>
          <w:b/>
          <w:szCs w:val="24"/>
        </w:rPr>
      </w:pPr>
    </w:p>
    <w:p w14:paraId="06019573" w14:textId="77777777" w:rsidR="00EB23C9" w:rsidRPr="00F72311" w:rsidRDefault="00F43BB1">
      <w:pPr>
        <w:numPr>
          <w:ilvl w:val="0"/>
          <w:numId w:val="7"/>
        </w:numPr>
        <w:pBdr>
          <w:bottom w:val="single" w:sz="4" w:space="1" w:color="FFC000"/>
        </w:pBdr>
        <w:ind w:right="-31" w:hanging="720"/>
        <w:rPr>
          <w:rFonts w:asciiTheme="minorHAnsi" w:eastAsia="Times New Roman" w:hAnsiTheme="minorHAnsi" w:cstheme="minorHAnsi"/>
          <w:b/>
        </w:rPr>
      </w:pPr>
      <w:bookmarkStart w:id="10" w:name="SINISTRALITE"/>
      <w:r w:rsidRPr="00F72311">
        <w:rPr>
          <w:rFonts w:asciiTheme="minorHAnsi" w:eastAsia="Times New Roman" w:hAnsiTheme="minorHAnsi" w:cstheme="minorHAnsi"/>
          <w:b/>
        </w:rPr>
        <w:t>SINISTRALITE</w:t>
      </w:r>
    </w:p>
    <w:p w14:paraId="05CF1B1F" w14:textId="77777777" w:rsidR="00EB23C9" w:rsidRPr="00F72311" w:rsidRDefault="00EB23C9">
      <w:pPr>
        <w:pStyle w:val="Titre"/>
        <w:jc w:val="both"/>
        <w:rPr>
          <w:rFonts w:asciiTheme="minorHAnsi" w:hAnsiTheme="minorHAnsi" w:cstheme="minorHAnsi"/>
          <w:sz w:val="24"/>
          <w:szCs w:val="24"/>
        </w:rPr>
      </w:pPr>
    </w:p>
    <w:p w14:paraId="75502C88" w14:textId="77777777" w:rsidR="00EB23C9" w:rsidRPr="00F72311" w:rsidRDefault="00EB23C9">
      <w:pPr>
        <w:pStyle w:val="Corpsdetexte"/>
        <w:spacing w:line="480" w:lineRule="auto"/>
        <w:rPr>
          <w:rFonts w:asciiTheme="minorHAnsi" w:hAnsiTheme="minorHAnsi" w:cstheme="minorHAnsi"/>
          <w:b/>
          <w:i w:val="0"/>
          <w:szCs w:val="24"/>
        </w:rPr>
      </w:pPr>
    </w:p>
    <w:p w14:paraId="1FC9470F" w14:textId="77777777" w:rsidR="00EB23C9" w:rsidRPr="00F72311" w:rsidRDefault="00F43BB1">
      <w:pPr>
        <w:jc w:val="center"/>
        <w:rPr>
          <w:rFonts w:asciiTheme="minorHAnsi" w:hAnsiTheme="minorHAnsi" w:cstheme="minorHAnsi"/>
          <w:b/>
          <w:color w:val="002060"/>
        </w:rPr>
      </w:pPr>
      <w:r w:rsidRPr="00F72311">
        <w:rPr>
          <w:rFonts w:asciiTheme="minorHAnsi" w:hAnsiTheme="minorHAnsi" w:cstheme="minorHAnsi"/>
          <w:b/>
          <w:color w:val="002060"/>
        </w:rPr>
        <w:t>VOIR FICHIER JOINT EN ANNEXE 4 – SINISTRALITE AU 09/10/2024</w:t>
      </w:r>
    </w:p>
    <w:bookmarkEnd w:id="10"/>
    <w:p w14:paraId="07B7C26D" w14:textId="77777777" w:rsidR="00EB23C9" w:rsidRPr="00F72311" w:rsidRDefault="00EB23C9">
      <w:pPr>
        <w:jc w:val="center"/>
        <w:rPr>
          <w:rFonts w:asciiTheme="minorHAnsi" w:hAnsiTheme="minorHAnsi" w:cstheme="minorHAnsi"/>
          <w:b/>
          <w:color w:val="FF0000"/>
        </w:rPr>
      </w:pPr>
    </w:p>
    <w:bookmarkEnd w:id="2"/>
    <w:p w14:paraId="2FAA7703" w14:textId="77777777" w:rsidR="00EB23C9" w:rsidRPr="00F72311" w:rsidRDefault="00F43BB1">
      <w:pPr>
        <w:jc w:val="center"/>
        <w:rPr>
          <w:rFonts w:asciiTheme="minorHAnsi" w:hAnsiTheme="minorHAnsi" w:cstheme="minorHAnsi"/>
          <w:color w:val="FF0000"/>
        </w:rPr>
      </w:pPr>
      <w:r w:rsidRPr="00F72311">
        <w:rPr>
          <w:rFonts w:asciiTheme="minorHAnsi" w:hAnsiTheme="minorHAnsi" w:cstheme="minorHAnsi"/>
          <w:b/>
          <w:color w:val="FF0000"/>
        </w:rPr>
        <w:br w:type="page" w:clear="all"/>
      </w:r>
      <w:r w:rsidRPr="00F72311">
        <w:rPr>
          <w:rFonts w:asciiTheme="minorHAnsi" w:hAnsiTheme="minorHAnsi" w:cstheme="minorHAnsi"/>
          <w:color w:val="0070C0"/>
        </w:rPr>
        <w:lastRenderedPageBreak/>
        <w:t xml:space="preserve"> </w:t>
      </w:r>
    </w:p>
    <w:p w14:paraId="39A47665" w14:textId="77777777" w:rsidR="00EB23C9" w:rsidRPr="00F72311" w:rsidRDefault="00F43BB1" w:rsidP="00F43BB1">
      <w:pPr>
        <w:pStyle w:val="Style1"/>
        <w:jc w:val="center"/>
        <w:rPr>
          <w:rFonts w:asciiTheme="minorHAnsi" w:hAnsiTheme="minorHAnsi" w:cstheme="minorHAnsi"/>
        </w:rPr>
      </w:pPr>
      <w:bookmarkStart w:id="11" w:name="_Toc181966948"/>
      <w:bookmarkStart w:id="12" w:name="CGG"/>
      <w:r w:rsidRPr="00F72311">
        <w:rPr>
          <w:rStyle w:val="Titredulivre"/>
          <w:rFonts w:asciiTheme="minorHAnsi" w:hAnsiTheme="minorHAnsi" w:cstheme="minorHAnsi"/>
          <w:i/>
          <w:iCs/>
          <w:spacing w:val="0"/>
        </w:rPr>
        <w:t>CONDITIONS GENERALES DE GARANTIES</w:t>
      </w:r>
      <w:bookmarkEnd w:id="11"/>
    </w:p>
    <w:bookmarkEnd w:id="12"/>
    <w:p w14:paraId="18160D88" w14:textId="77777777" w:rsidR="00EB23C9" w:rsidRPr="00F72311" w:rsidRDefault="00EB23C9">
      <w:pPr>
        <w:rPr>
          <w:rFonts w:asciiTheme="minorHAnsi" w:hAnsiTheme="minorHAnsi" w:cstheme="minorHAnsi"/>
          <w:color w:val="2F5496"/>
        </w:rPr>
      </w:pPr>
    </w:p>
    <w:p w14:paraId="2111D620" w14:textId="77777777" w:rsidR="00EB23C9" w:rsidRPr="00F72311" w:rsidRDefault="00EB23C9">
      <w:pPr>
        <w:rPr>
          <w:rFonts w:asciiTheme="minorHAnsi" w:hAnsiTheme="minorHAnsi" w:cstheme="minorHAnsi"/>
          <w:color w:val="2F5496"/>
        </w:rPr>
      </w:pPr>
    </w:p>
    <w:p w14:paraId="44505A8C" w14:textId="77777777" w:rsidR="00EB23C9" w:rsidRPr="00F72311" w:rsidRDefault="00EB23C9">
      <w:pPr>
        <w:rPr>
          <w:rFonts w:asciiTheme="minorHAnsi" w:hAnsiTheme="minorHAnsi" w:cstheme="minorHAnsi"/>
          <w:color w:val="2F5496"/>
        </w:rPr>
      </w:pPr>
    </w:p>
    <w:p w14:paraId="59AE8D4A" w14:textId="77777777" w:rsidR="00EB23C9" w:rsidRPr="00F72311" w:rsidRDefault="00EB23C9">
      <w:pPr>
        <w:rPr>
          <w:rFonts w:asciiTheme="minorHAnsi" w:hAnsiTheme="minorHAnsi" w:cstheme="minorHAnsi"/>
          <w:color w:val="2F5496"/>
        </w:rPr>
      </w:pPr>
    </w:p>
    <w:p w14:paraId="186F4752" w14:textId="03675976" w:rsidR="00EB23C9" w:rsidRPr="00F72311" w:rsidRDefault="00084BB2" w:rsidP="00F645AF">
      <w:pPr>
        <w:ind w:right="-284"/>
        <w:jc w:val="center"/>
        <w:rPr>
          <w:rFonts w:asciiTheme="minorHAnsi" w:hAnsiTheme="minorHAnsi" w:cstheme="minorHAnsi"/>
          <w:b/>
          <w:color w:val="002060"/>
        </w:rPr>
      </w:pPr>
      <w:hyperlink w:anchor="ADAB" w:history="1">
        <w:r w:rsidR="00F43BB1" w:rsidRPr="00F72311">
          <w:rPr>
            <w:rStyle w:val="Lienhypertexte"/>
            <w:rFonts w:asciiTheme="minorHAnsi" w:hAnsiTheme="minorHAnsi" w:cstheme="minorHAnsi"/>
            <w:b/>
            <w:color w:val="002060"/>
          </w:rPr>
          <w:t>ASSURANCE DOMMAGES AUX BIENS</w:t>
        </w:r>
      </w:hyperlink>
    </w:p>
    <w:p w14:paraId="000FDCCD" w14:textId="63557F79" w:rsidR="00EB23C9" w:rsidRPr="00F72311" w:rsidRDefault="0064564F" w:rsidP="00F645AF">
      <w:pPr>
        <w:ind w:right="-284"/>
        <w:jc w:val="center"/>
        <w:rPr>
          <w:rStyle w:val="Lienhypertexte"/>
          <w:rFonts w:asciiTheme="minorHAnsi" w:hAnsiTheme="minorHAnsi" w:cstheme="minorHAnsi"/>
          <w:b/>
          <w:color w:val="002060"/>
        </w:rPr>
      </w:pPr>
      <w:r w:rsidRPr="00F72311">
        <w:rPr>
          <w:rFonts w:asciiTheme="minorHAnsi" w:hAnsiTheme="minorHAnsi" w:cstheme="minorHAnsi"/>
          <w:b/>
          <w:color w:val="002060"/>
        </w:rPr>
        <w:fldChar w:fldCharType="begin"/>
      </w:r>
      <w:r w:rsidRPr="00F72311">
        <w:rPr>
          <w:rFonts w:asciiTheme="minorHAnsi" w:hAnsiTheme="minorHAnsi" w:cstheme="minorHAnsi"/>
          <w:b/>
          <w:color w:val="002060"/>
        </w:rPr>
        <w:instrText xml:space="preserve"> HYPERLINK  \l "ATRI" </w:instrText>
      </w:r>
      <w:r w:rsidRPr="00F72311">
        <w:rPr>
          <w:rFonts w:asciiTheme="minorHAnsi" w:hAnsiTheme="minorHAnsi" w:cstheme="minorHAnsi"/>
          <w:b/>
          <w:color w:val="002060"/>
        </w:rPr>
        <w:fldChar w:fldCharType="separate"/>
      </w:r>
      <w:r w:rsidR="00F43BB1" w:rsidRPr="00F72311">
        <w:rPr>
          <w:rStyle w:val="Lienhypertexte"/>
          <w:rFonts w:asciiTheme="minorHAnsi" w:hAnsiTheme="minorHAnsi" w:cstheme="minorHAnsi"/>
          <w:b/>
          <w:color w:val="002060"/>
        </w:rPr>
        <w:t>ASSURANCE TOUS RISQUES INFORMATIQUE</w:t>
      </w:r>
    </w:p>
    <w:p w14:paraId="7B9646F0" w14:textId="40C49D12" w:rsidR="00EB23C9" w:rsidRPr="00F72311" w:rsidRDefault="00F43BB1" w:rsidP="00F645AF">
      <w:pPr>
        <w:ind w:right="-284"/>
        <w:jc w:val="center"/>
        <w:rPr>
          <w:rFonts w:asciiTheme="minorHAnsi" w:hAnsiTheme="minorHAnsi" w:cstheme="minorHAnsi"/>
          <w:b/>
          <w:color w:val="002060"/>
        </w:rPr>
      </w:pPr>
      <w:r w:rsidRPr="00F72311">
        <w:rPr>
          <w:rStyle w:val="Lienhypertexte"/>
          <w:rFonts w:asciiTheme="minorHAnsi" w:hAnsiTheme="minorHAnsi" w:cstheme="minorHAnsi"/>
          <w:b/>
          <w:color w:val="002060"/>
        </w:rPr>
        <w:t xml:space="preserve"> ET BRIS DE MACHINE</w:t>
      </w:r>
      <w:r w:rsidR="0064564F" w:rsidRPr="00F72311">
        <w:rPr>
          <w:rFonts w:asciiTheme="minorHAnsi" w:hAnsiTheme="minorHAnsi" w:cstheme="minorHAnsi"/>
          <w:b/>
          <w:color w:val="002060"/>
        </w:rPr>
        <w:fldChar w:fldCharType="end"/>
      </w:r>
    </w:p>
    <w:p w14:paraId="4F2C544F" w14:textId="4BF3A4E4" w:rsidR="00EB23C9" w:rsidRPr="00F72311" w:rsidRDefault="00084BB2" w:rsidP="00F645AF">
      <w:pPr>
        <w:ind w:right="-284"/>
        <w:jc w:val="center"/>
        <w:rPr>
          <w:rFonts w:asciiTheme="minorHAnsi" w:hAnsiTheme="minorHAnsi" w:cstheme="minorHAnsi"/>
          <w:color w:val="002060"/>
        </w:rPr>
      </w:pPr>
      <w:hyperlink w:anchor="ATRE" w:history="1">
        <w:r w:rsidR="00F43BB1" w:rsidRPr="00F72311">
          <w:rPr>
            <w:rStyle w:val="Lienhypertexte"/>
            <w:rFonts w:asciiTheme="minorHAnsi" w:hAnsiTheme="minorHAnsi" w:cstheme="minorHAnsi"/>
            <w:b/>
            <w:color w:val="002060"/>
          </w:rPr>
          <w:t>ASSURANCE TOUS RISQUES EXPOSITION</w:t>
        </w:r>
      </w:hyperlink>
    </w:p>
    <w:p w14:paraId="72AB2A32" w14:textId="77777777" w:rsidR="00EB23C9" w:rsidRPr="00F72311" w:rsidRDefault="00EB23C9" w:rsidP="00F645AF">
      <w:pPr>
        <w:ind w:right="-284"/>
        <w:jc w:val="center"/>
        <w:rPr>
          <w:rFonts w:asciiTheme="minorHAnsi" w:hAnsiTheme="minorHAnsi" w:cstheme="minorHAnsi"/>
          <w:b/>
          <w:color w:val="002060"/>
        </w:rPr>
      </w:pPr>
    </w:p>
    <w:p w14:paraId="2B7EB5A7" w14:textId="77777777" w:rsidR="00EB23C9" w:rsidRPr="00F72311" w:rsidRDefault="00F43BB1">
      <w:pPr>
        <w:rPr>
          <w:rFonts w:asciiTheme="minorHAnsi" w:hAnsiTheme="minorHAnsi" w:cstheme="minorHAnsi"/>
          <w:color w:val="2F5496"/>
        </w:rPr>
      </w:pPr>
      <w:r w:rsidRPr="00F72311">
        <w:rPr>
          <w:rFonts w:asciiTheme="minorHAnsi" w:hAnsiTheme="minorHAnsi" w:cstheme="minorHAnsi"/>
          <w:color w:val="2F5496"/>
        </w:rPr>
        <w:br w:type="page" w:clear="all"/>
      </w:r>
    </w:p>
    <w:p w14:paraId="532BD650" w14:textId="77777777" w:rsidR="00EB23C9" w:rsidRPr="00961E9D" w:rsidRDefault="00F43BB1">
      <w:pPr>
        <w:pBdr>
          <w:bottom w:val="single" w:sz="4" w:space="1" w:color="FFC000"/>
        </w:pBdr>
        <w:ind w:right="-284"/>
        <w:jc w:val="center"/>
        <w:rPr>
          <w:rFonts w:asciiTheme="minorHAnsi" w:hAnsiTheme="minorHAnsi" w:cstheme="minorHAnsi"/>
          <w:b/>
          <w:color w:val="002060"/>
          <w:sz w:val="32"/>
        </w:rPr>
      </w:pPr>
      <w:bookmarkStart w:id="13" w:name="ADAB"/>
      <w:r w:rsidRPr="00961E9D">
        <w:rPr>
          <w:rFonts w:asciiTheme="minorHAnsi" w:hAnsiTheme="minorHAnsi" w:cstheme="minorHAnsi"/>
          <w:b/>
          <w:color w:val="002060"/>
          <w:sz w:val="32"/>
        </w:rPr>
        <w:lastRenderedPageBreak/>
        <w:t>ASSURANCE DOMMAGES AUX BIENS</w:t>
      </w:r>
    </w:p>
    <w:bookmarkEnd w:id="13"/>
    <w:p w14:paraId="53C9A071" w14:textId="77777777" w:rsidR="00EB23C9" w:rsidRPr="00F72311" w:rsidRDefault="00EB23C9">
      <w:pPr>
        <w:jc w:val="both"/>
        <w:rPr>
          <w:rFonts w:asciiTheme="minorHAnsi" w:hAnsiTheme="minorHAnsi" w:cstheme="minorHAnsi"/>
          <w:b/>
        </w:rPr>
      </w:pPr>
    </w:p>
    <w:p w14:paraId="57F43EFC" w14:textId="3A3CFEE5" w:rsidR="00EB23C9" w:rsidRPr="00F72311" w:rsidRDefault="00F43BB1">
      <w:pPr>
        <w:pStyle w:val="Corpsdetexte"/>
        <w:rPr>
          <w:rFonts w:asciiTheme="minorHAnsi" w:hAnsiTheme="minorHAnsi" w:cstheme="minorHAnsi"/>
          <w:b/>
          <w:i w:val="0"/>
          <w:szCs w:val="24"/>
          <w:u w:val="single"/>
        </w:rPr>
      </w:pPr>
      <w:r w:rsidRPr="00F72311">
        <w:rPr>
          <w:rFonts w:asciiTheme="minorHAnsi" w:hAnsiTheme="minorHAnsi" w:cstheme="minorHAnsi"/>
          <w:b/>
          <w:i w:val="0"/>
          <w:szCs w:val="24"/>
          <w:u w:val="single"/>
        </w:rPr>
        <w:t>La garantie de l’Assureur est accordée dans les</w:t>
      </w:r>
      <w:r w:rsidR="00AA5BCC">
        <w:rPr>
          <w:rFonts w:asciiTheme="minorHAnsi" w:hAnsiTheme="minorHAnsi" w:cstheme="minorHAnsi"/>
          <w:b/>
          <w:i w:val="0"/>
          <w:szCs w:val="24"/>
          <w:u w:val="single"/>
        </w:rPr>
        <w:t xml:space="preserve">                                                                                    </w:t>
      </w:r>
      <w:r w:rsidRPr="00F72311">
        <w:rPr>
          <w:rFonts w:asciiTheme="minorHAnsi" w:hAnsiTheme="minorHAnsi" w:cstheme="minorHAnsi"/>
          <w:b/>
          <w:i w:val="0"/>
          <w:szCs w:val="24"/>
          <w:u w:val="single"/>
        </w:rPr>
        <w:t xml:space="preserve"> conditions prévues aux articles 1 à 6 détaillés ci-après</w:t>
      </w:r>
      <w:r w:rsidRPr="00F72311">
        <w:rPr>
          <w:rFonts w:asciiTheme="minorHAnsi" w:hAnsiTheme="minorHAnsi" w:cstheme="minorHAnsi"/>
          <w:b/>
          <w:i w:val="0"/>
          <w:szCs w:val="24"/>
        </w:rPr>
        <w:t> :</w:t>
      </w:r>
    </w:p>
    <w:p w14:paraId="214EEA89" w14:textId="77777777" w:rsidR="00EB23C9" w:rsidRPr="00F72311" w:rsidRDefault="00EB23C9">
      <w:pPr>
        <w:pStyle w:val="Corpsdetexte"/>
        <w:jc w:val="both"/>
        <w:rPr>
          <w:rFonts w:asciiTheme="minorHAnsi" w:hAnsiTheme="minorHAnsi" w:cstheme="minorHAnsi"/>
          <w:i w:val="0"/>
          <w:szCs w:val="24"/>
        </w:rPr>
      </w:pPr>
    </w:p>
    <w:p w14:paraId="69A471E1" w14:textId="314066D0" w:rsidR="00EB23C9" w:rsidRPr="00AA5BCC" w:rsidRDefault="00084BB2" w:rsidP="0040358D">
      <w:pPr>
        <w:pStyle w:val="Corpsdetexte"/>
        <w:jc w:val="left"/>
        <w:rPr>
          <w:rFonts w:asciiTheme="minorHAnsi" w:hAnsiTheme="minorHAnsi" w:cstheme="minorHAnsi"/>
          <w:i w:val="0"/>
          <w:color w:val="002060"/>
          <w:szCs w:val="24"/>
        </w:rPr>
      </w:pPr>
      <w:hyperlink w:anchor="biens" w:history="1">
        <w:r w:rsidR="00F43BB1" w:rsidRPr="00AA5BCC">
          <w:rPr>
            <w:rStyle w:val="Lienhypertexte"/>
            <w:rFonts w:asciiTheme="minorHAnsi" w:hAnsiTheme="minorHAnsi" w:cstheme="minorHAnsi"/>
            <w:b/>
            <w:i w:val="0"/>
            <w:color w:val="002060"/>
            <w:szCs w:val="24"/>
          </w:rPr>
          <w:t>ARTICLE 1</w:t>
        </w:r>
        <w:r w:rsidR="0040358D" w:rsidRPr="00AA5BCC">
          <w:rPr>
            <w:rStyle w:val="Lienhypertexte"/>
            <w:rFonts w:asciiTheme="minorHAnsi" w:hAnsiTheme="minorHAnsi" w:cstheme="minorHAnsi"/>
            <w:b/>
            <w:i w:val="0"/>
            <w:color w:val="002060"/>
            <w:szCs w:val="24"/>
          </w:rPr>
          <w:t xml:space="preserve"> </w:t>
        </w:r>
        <w:r w:rsidR="0040358D" w:rsidRPr="00AA5BCC">
          <w:rPr>
            <w:rStyle w:val="Lienhypertexte"/>
            <w:rFonts w:asciiTheme="minorHAnsi" w:hAnsiTheme="minorHAnsi" w:cstheme="minorHAnsi"/>
            <w:i w:val="0"/>
            <w:color w:val="002060"/>
            <w:szCs w:val="24"/>
          </w:rPr>
          <w:t xml:space="preserve">- </w:t>
        </w:r>
        <w:r w:rsidR="00F43BB1" w:rsidRPr="00AA5BCC">
          <w:rPr>
            <w:rStyle w:val="Lienhypertexte"/>
            <w:rFonts w:asciiTheme="minorHAnsi" w:hAnsiTheme="minorHAnsi" w:cstheme="minorHAnsi"/>
            <w:b/>
            <w:i w:val="0"/>
            <w:color w:val="002060"/>
            <w:szCs w:val="24"/>
          </w:rPr>
          <w:t>BIENS ASSURES</w:t>
        </w:r>
      </w:hyperlink>
    </w:p>
    <w:p w14:paraId="64B1A193" w14:textId="20258453" w:rsidR="00EB23C9" w:rsidRPr="00AA5BCC" w:rsidRDefault="00084BB2">
      <w:pPr>
        <w:pStyle w:val="Corpsdetexte"/>
        <w:jc w:val="both"/>
        <w:rPr>
          <w:rFonts w:asciiTheme="minorHAnsi" w:hAnsiTheme="minorHAnsi" w:cstheme="minorHAnsi"/>
          <w:i w:val="0"/>
          <w:color w:val="002060"/>
          <w:sz w:val="22"/>
          <w:szCs w:val="22"/>
        </w:rPr>
      </w:pPr>
      <w:hyperlink w:anchor="batiments" w:history="1">
        <w:r w:rsidR="00F43BB1" w:rsidRPr="00AA5BCC">
          <w:rPr>
            <w:rStyle w:val="Lienhypertexte"/>
            <w:rFonts w:asciiTheme="minorHAnsi" w:hAnsiTheme="minorHAnsi" w:cstheme="minorHAnsi"/>
            <w:i w:val="0"/>
            <w:color w:val="002060"/>
            <w:sz w:val="22"/>
            <w:szCs w:val="22"/>
          </w:rPr>
          <w:t>1.1</w:t>
        </w:r>
        <w:r w:rsidR="0040358D" w:rsidRPr="00AA5BCC">
          <w:rPr>
            <w:rStyle w:val="Lienhypertexte"/>
            <w:rFonts w:asciiTheme="minorHAnsi" w:hAnsiTheme="minorHAnsi" w:cstheme="minorHAnsi"/>
            <w:i w:val="0"/>
            <w:color w:val="002060"/>
            <w:sz w:val="22"/>
            <w:szCs w:val="22"/>
          </w:rPr>
          <w:t xml:space="preserve"> </w:t>
        </w:r>
        <w:r w:rsidR="0040358D" w:rsidRPr="00AA5BCC">
          <w:rPr>
            <w:rStyle w:val="Lienhypertexte"/>
            <w:rFonts w:asciiTheme="minorHAnsi" w:hAnsiTheme="minorHAnsi" w:cstheme="minorHAnsi"/>
            <w:i w:val="0"/>
            <w:color w:val="002060"/>
            <w:sz w:val="22"/>
            <w:szCs w:val="22"/>
          </w:rPr>
          <w:tab/>
          <w:t>LES BATIMENTS ET BIENS IMMOBILIERS</w:t>
        </w:r>
      </w:hyperlink>
    </w:p>
    <w:p w14:paraId="50864402" w14:textId="096E53E3" w:rsidR="00F43BB1" w:rsidRPr="00AA5BCC" w:rsidRDefault="00084BB2">
      <w:pPr>
        <w:pStyle w:val="Corpsdetexte"/>
        <w:jc w:val="both"/>
        <w:rPr>
          <w:rFonts w:asciiTheme="minorHAnsi" w:hAnsiTheme="minorHAnsi" w:cstheme="minorHAnsi"/>
          <w:i w:val="0"/>
          <w:color w:val="002060"/>
          <w:sz w:val="22"/>
          <w:szCs w:val="22"/>
        </w:rPr>
      </w:pPr>
      <w:hyperlink w:anchor="mobiliers" w:history="1">
        <w:r w:rsidR="00F43BB1" w:rsidRPr="00AA5BCC">
          <w:rPr>
            <w:rStyle w:val="Lienhypertexte"/>
            <w:rFonts w:asciiTheme="minorHAnsi" w:hAnsiTheme="minorHAnsi" w:cstheme="minorHAnsi"/>
            <w:i w:val="0"/>
            <w:color w:val="002060"/>
            <w:sz w:val="22"/>
            <w:szCs w:val="22"/>
          </w:rPr>
          <w:t>1.2</w:t>
        </w:r>
        <w:r w:rsidR="0040358D" w:rsidRPr="00AA5BCC">
          <w:rPr>
            <w:rStyle w:val="Lienhypertexte"/>
            <w:rFonts w:asciiTheme="minorHAnsi" w:hAnsiTheme="minorHAnsi" w:cstheme="minorHAnsi"/>
            <w:i w:val="0"/>
            <w:color w:val="002060"/>
            <w:sz w:val="22"/>
            <w:szCs w:val="22"/>
          </w:rPr>
          <w:t xml:space="preserve"> </w:t>
        </w:r>
        <w:r w:rsidR="0040358D" w:rsidRPr="00AA5BCC">
          <w:rPr>
            <w:rStyle w:val="Lienhypertexte"/>
            <w:rFonts w:asciiTheme="minorHAnsi" w:hAnsiTheme="minorHAnsi" w:cstheme="minorHAnsi"/>
            <w:i w:val="0"/>
            <w:color w:val="002060"/>
            <w:sz w:val="22"/>
            <w:szCs w:val="22"/>
          </w:rPr>
          <w:tab/>
          <w:t>LES BIENS MOBILIERS, LE MATERIEL, LES MARCHANDISES</w:t>
        </w:r>
      </w:hyperlink>
    </w:p>
    <w:p w14:paraId="3BD0292E" w14:textId="2B4C6ED9" w:rsidR="0040358D" w:rsidRPr="00AA5BCC" w:rsidRDefault="00084BB2">
      <w:pPr>
        <w:pStyle w:val="Corpsdetexte"/>
        <w:jc w:val="both"/>
        <w:rPr>
          <w:rFonts w:asciiTheme="minorHAnsi" w:hAnsiTheme="minorHAnsi" w:cstheme="minorHAnsi"/>
          <w:i w:val="0"/>
          <w:color w:val="002060"/>
          <w:sz w:val="22"/>
          <w:szCs w:val="22"/>
        </w:rPr>
      </w:pPr>
      <w:hyperlink w:anchor="spécifique" w:history="1">
        <w:r w:rsidR="0040358D" w:rsidRPr="00AA5BCC">
          <w:rPr>
            <w:rStyle w:val="Lienhypertexte"/>
            <w:rFonts w:asciiTheme="minorHAnsi" w:hAnsiTheme="minorHAnsi" w:cstheme="minorHAnsi"/>
            <w:i w:val="0"/>
            <w:color w:val="002060"/>
            <w:sz w:val="22"/>
            <w:szCs w:val="22"/>
          </w:rPr>
          <w:t>1.3</w:t>
        </w:r>
        <w:r w:rsidR="0040358D" w:rsidRPr="00AA5BCC">
          <w:rPr>
            <w:rStyle w:val="Lienhypertexte"/>
            <w:rFonts w:asciiTheme="minorHAnsi" w:hAnsiTheme="minorHAnsi" w:cstheme="minorHAnsi"/>
            <w:i w:val="0"/>
            <w:color w:val="002060"/>
            <w:sz w:val="22"/>
            <w:szCs w:val="22"/>
          </w:rPr>
          <w:tab/>
          <w:t>LES BIENS SPECIFIQUEMENT DESIGNES ci-après, lorsqu’ils appartiennent à l’acheteur souscriptrice</w:t>
        </w:r>
      </w:hyperlink>
    </w:p>
    <w:p w14:paraId="3ACC0E67" w14:textId="73E18DB5" w:rsidR="0040358D" w:rsidRPr="00AA5BCC" w:rsidRDefault="00084BB2">
      <w:pPr>
        <w:pStyle w:val="Corpsdetexte"/>
        <w:jc w:val="both"/>
        <w:rPr>
          <w:rFonts w:asciiTheme="minorHAnsi" w:hAnsiTheme="minorHAnsi" w:cstheme="minorHAnsi"/>
          <w:i w:val="0"/>
          <w:color w:val="002060"/>
          <w:sz w:val="22"/>
          <w:szCs w:val="22"/>
        </w:rPr>
      </w:pPr>
      <w:hyperlink w:anchor="archives" w:history="1">
        <w:r w:rsidR="0040358D" w:rsidRPr="00AA5BCC">
          <w:rPr>
            <w:rStyle w:val="Lienhypertexte"/>
            <w:rFonts w:asciiTheme="minorHAnsi" w:hAnsiTheme="minorHAnsi" w:cstheme="minorHAnsi"/>
            <w:i w:val="0"/>
            <w:color w:val="002060"/>
            <w:sz w:val="22"/>
            <w:szCs w:val="22"/>
          </w:rPr>
          <w:t>1.4</w:t>
        </w:r>
        <w:r w:rsidR="0040358D" w:rsidRPr="00AA5BCC">
          <w:rPr>
            <w:rStyle w:val="Lienhypertexte"/>
            <w:rFonts w:asciiTheme="minorHAnsi" w:hAnsiTheme="minorHAnsi" w:cstheme="minorHAnsi"/>
            <w:i w:val="0"/>
            <w:color w:val="002060"/>
            <w:sz w:val="22"/>
            <w:szCs w:val="22"/>
          </w:rPr>
          <w:tab/>
          <w:t>LES ARCHIVES ET DOCUMENTS</w:t>
        </w:r>
      </w:hyperlink>
    </w:p>
    <w:p w14:paraId="27F86A5E" w14:textId="33D86AA0" w:rsidR="0040358D" w:rsidRPr="00F72311" w:rsidRDefault="0040358D">
      <w:pPr>
        <w:pStyle w:val="Corpsdetexte"/>
        <w:jc w:val="both"/>
        <w:rPr>
          <w:rFonts w:asciiTheme="minorHAnsi" w:hAnsiTheme="minorHAnsi" w:cstheme="minorHAnsi"/>
          <w:i w:val="0"/>
          <w:szCs w:val="24"/>
        </w:rPr>
      </w:pPr>
    </w:p>
    <w:p w14:paraId="35376CC0" w14:textId="600FD33D" w:rsidR="0040358D" w:rsidRPr="00AA5BCC" w:rsidRDefault="00084BB2" w:rsidP="0040358D">
      <w:pPr>
        <w:pStyle w:val="Corpsdetexte"/>
        <w:jc w:val="both"/>
        <w:rPr>
          <w:rFonts w:asciiTheme="minorHAnsi" w:hAnsiTheme="minorHAnsi" w:cstheme="minorHAnsi"/>
          <w:b/>
          <w:i w:val="0"/>
          <w:color w:val="002060"/>
          <w:szCs w:val="24"/>
        </w:rPr>
      </w:pPr>
      <w:hyperlink w:anchor="evenements" w:history="1">
        <w:r w:rsidR="0040358D" w:rsidRPr="00AA5BCC">
          <w:rPr>
            <w:rStyle w:val="Lienhypertexte"/>
            <w:rFonts w:asciiTheme="minorHAnsi" w:hAnsiTheme="minorHAnsi" w:cstheme="minorHAnsi"/>
            <w:b/>
            <w:i w:val="0"/>
            <w:color w:val="002060"/>
            <w:szCs w:val="24"/>
          </w:rPr>
          <w:t>ARTICLE 2 - EVENEMENTS DOMMAGEABLES ASSURES</w:t>
        </w:r>
      </w:hyperlink>
    </w:p>
    <w:p w14:paraId="2A53CFAD" w14:textId="22B2623E" w:rsidR="0040358D" w:rsidRPr="00AA5BCC" w:rsidRDefault="00084BB2" w:rsidP="0040358D">
      <w:pPr>
        <w:pStyle w:val="Corpsdetexte"/>
        <w:jc w:val="both"/>
        <w:rPr>
          <w:rFonts w:asciiTheme="minorHAnsi" w:hAnsiTheme="minorHAnsi" w:cstheme="minorHAnsi"/>
          <w:i w:val="0"/>
          <w:color w:val="002060"/>
          <w:sz w:val="22"/>
          <w:szCs w:val="22"/>
        </w:rPr>
      </w:pPr>
      <w:hyperlink w:anchor="incendie" w:history="1">
        <w:r w:rsidR="0040358D" w:rsidRPr="00AA5BCC">
          <w:rPr>
            <w:rStyle w:val="Lienhypertexte"/>
            <w:rFonts w:asciiTheme="minorHAnsi" w:hAnsiTheme="minorHAnsi" w:cstheme="minorHAnsi"/>
            <w:i w:val="0"/>
            <w:color w:val="002060"/>
            <w:sz w:val="22"/>
            <w:szCs w:val="22"/>
          </w:rPr>
          <w:t>2.1</w:t>
        </w:r>
        <w:r w:rsidR="0040358D" w:rsidRPr="00AA5BCC">
          <w:rPr>
            <w:rStyle w:val="Lienhypertexte"/>
            <w:rFonts w:asciiTheme="minorHAnsi" w:hAnsiTheme="minorHAnsi" w:cstheme="minorHAnsi"/>
            <w:i w:val="0"/>
            <w:color w:val="002060"/>
            <w:sz w:val="22"/>
            <w:szCs w:val="22"/>
          </w:rPr>
          <w:tab/>
          <w:t>L’INCENDIE - LES FUMEES - LES EXPLOSIONS / LES IMPLOSIONS - LA CHUTE DE LA FOUDRE</w:t>
        </w:r>
      </w:hyperlink>
    </w:p>
    <w:p w14:paraId="6C52F616" w14:textId="1EE22C78" w:rsidR="0040358D" w:rsidRPr="00AA5BCC" w:rsidRDefault="00084BB2" w:rsidP="0040358D">
      <w:pPr>
        <w:pStyle w:val="Corpsdetexte"/>
        <w:jc w:val="both"/>
        <w:rPr>
          <w:rFonts w:asciiTheme="minorHAnsi" w:hAnsiTheme="minorHAnsi" w:cstheme="minorHAnsi"/>
          <w:i w:val="0"/>
          <w:color w:val="002060"/>
          <w:sz w:val="22"/>
          <w:szCs w:val="22"/>
        </w:rPr>
      </w:pPr>
      <w:hyperlink w:anchor="electricite" w:history="1">
        <w:r w:rsidR="0040358D" w:rsidRPr="00AA5BCC">
          <w:rPr>
            <w:rStyle w:val="Lienhypertexte"/>
            <w:rFonts w:asciiTheme="minorHAnsi" w:hAnsiTheme="minorHAnsi" w:cstheme="minorHAnsi"/>
            <w:i w:val="0"/>
            <w:color w:val="002060"/>
            <w:sz w:val="22"/>
            <w:szCs w:val="22"/>
          </w:rPr>
          <w:t>2.2</w:t>
        </w:r>
        <w:r w:rsidR="0040358D" w:rsidRPr="00AA5BCC">
          <w:rPr>
            <w:rStyle w:val="Lienhypertexte"/>
            <w:rFonts w:asciiTheme="minorHAnsi" w:hAnsiTheme="minorHAnsi" w:cstheme="minorHAnsi"/>
            <w:i w:val="0"/>
            <w:color w:val="002060"/>
            <w:sz w:val="22"/>
            <w:szCs w:val="22"/>
          </w:rPr>
          <w:tab/>
          <w:t>L’ELECTRICITE</w:t>
        </w:r>
      </w:hyperlink>
    </w:p>
    <w:p w14:paraId="45B7ACD1" w14:textId="088EF4FD" w:rsidR="0040358D" w:rsidRPr="00AA5BCC" w:rsidRDefault="00084BB2" w:rsidP="0040358D">
      <w:pPr>
        <w:pStyle w:val="Corpsdetexte"/>
        <w:jc w:val="both"/>
        <w:rPr>
          <w:rFonts w:asciiTheme="minorHAnsi" w:hAnsiTheme="minorHAnsi" w:cstheme="minorHAnsi"/>
          <w:i w:val="0"/>
          <w:color w:val="002060"/>
          <w:sz w:val="22"/>
          <w:szCs w:val="22"/>
        </w:rPr>
      </w:pPr>
      <w:hyperlink w:anchor="aéronefs" w:history="1">
        <w:r w:rsidR="0040358D" w:rsidRPr="00AA5BCC">
          <w:rPr>
            <w:rStyle w:val="Lienhypertexte"/>
            <w:rFonts w:asciiTheme="minorHAnsi" w:hAnsiTheme="minorHAnsi" w:cstheme="minorHAnsi"/>
            <w:i w:val="0"/>
            <w:color w:val="002060"/>
            <w:sz w:val="22"/>
            <w:szCs w:val="22"/>
          </w:rPr>
          <w:t>2.3</w:t>
        </w:r>
        <w:r w:rsidR="0040358D" w:rsidRPr="00AA5BCC">
          <w:rPr>
            <w:rStyle w:val="Lienhypertexte"/>
            <w:rFonts w:asciiTheme="minorHAnsi" w:hAnsiTheme="minorHAnsi" w:cstheme="minorHAnsi"/>
            <w:i w:val="0"/>
            <w:color w:val="002060"/>
            <w:sz w:val="22"/>
            <w:szCs w:val="22"/>
          </w:rPr>
          <w:tab/>
          <w:t>LA CHUTE D’AERONEFS</w:t>
        </w:r>
      </w:hyperlink>
    </w:p>
    <w:p w14:paraId="326DAD76" w14:textId="42C969FE" w:rsidR="0040358D" w:rsidRPr="00AA5BCC" w:rsidRDefault="00084BB2" w:rsidP="0040358D">
      <w:pPr>
        <w:pStyle w:val="Corpsdetexte"/>
        <w:jc w:val="both"/>
        <w:rPr>
          <w:rFonts w:asciiTheme="minorHAnsi" w:hAnsiTheme="minorHAnsi" w:cstheme="minorHAnsi"/>
          <w:i w:val="0"/>
          <w:color w:val="002060"/>
          <w:sz w:val="22"/>
          <w:szCs w:val="22"/>
        </w:rPr>
      </w:pPr>
      <w:hyperlink w:anchor="choc" w:history="1">
        <w:r w:rsidR="0040358D" w:rsidRPr="00AA5BCC">
          <w:rPr>
            <w:rStyle w:val="Lienhypertexte"/>
            <w:rFonts w:asciiTheme="minorHAnsi" w:hAnsiTheme="minorHAnsi" w:cstheme="minorHAnsi"/>
            <w:i w:val="0"/>
            <w:color w:val="002060"/>
            <w:sz w:val="22"/>
            <w:szCs w:val="22"/>
          </w:rPr>
          <w:t>2.4</w:t>
        </w:r>
        <w:r w:rsidR="0040358D" w:rsidRPr="00AA5BCC">
          <w:rPr>
            <w:rStyle w:val="Lienhypertexte"/>
            <w:rFonts w:asciiTheme="minorHAnsi" w:hAnsiTheme="minorHAnsi" w:cstheme="minorHAnsi"/>
            <w:i w:val="0"/>
            <w:color w:val="002060"/>
            <w:sz w:val="22"/>
            <w:szCs w:val="22"/>
          </w:rPr>
          <w:tab/>
          <w:t>LE CHOC DIRECT D’UN VEHICULE TERRESTRE QUELCONQUE AVEC LES BIENS ASSURES</w:t>
        </w:r>
      </w:hyperlink>
    </w:p>
    <w:p w14:paraId="34A4520C" w14:textId="1FD771A5" w:rsidR="0040358D" w:rsidRPr="00AA5BCC" w:rsidRDefault="00084BB2" w:rsidP="0040358D">
      <w:pPr>
        <w:pStyle w:val="Corpsdetexte"/>
        <w:jc w:val="both"/>
        <w:rPr>
          <w:rFonts w:asciiTheme="minorHAnsi" w:hAnsiTheme="minorHAnsi" w:cstheme="minorHAnsi"/>
          <w:i w:val="0"/>
          <w:color w:val="002060"/>
          <w:sz w:val="22"/>
          <w:szCs w:val="22"/>
        </w:rPr>
      </w:pPr>
      <w:hyperlink w:anchor="naturels" w:history="1">
        <w:r w:rsidR="0040358D" w:rsidRPr="00AA5BCC">
          <w:rPr>
            <w:rStyle w:val="Lienhypertexte"/>
            <w:rFonts w:asciiTheme="minorHAnsi" w:hAnsiTheme="minorHAnsi" w:cstheme="minorHAnsi"/>
            <w:i w:val="0"/>
            <w:color w:val="002060"/>
            <w:sz w:val="22"/>
            <w:szCs w:val="22"/>
          </w:rPr>
          <w:t>2.5</w:t>
        </w:r>
        <w:r w:rsidR="0040358D" w:rsidRPr="00AA5BCC">
          <w:rPr>
            <w:rStyle w:val="Lienhypertexte"/>
            <w:rFonts w:asciiTheme="minorHAnsi" w:hAnsiTheme="minorHAnsi" w:cstheme="minorHAnsi"/>
            <w:i w:val="0"/>
            <w:color w:val="002060"/>
            <w:sz w:val="22"/>
            <w:szCs w:val="22"/>
          </w:rPr>
          <w:tab/>
          <w:t>LES EVENEMENTS NATURELS</w:t>
        </w:r>
      </w:hyperlink>
    </w:p>
    <w:p w14:paraId="1EEC6975" w14:textId="3B011370" w:rsidR="0040358D" w:rsidRPr="00AA5BCC" w:rsidRDefault="00084BB2" w:rsidP="0040358D">
      <w:pPr>
        <w:pStyle w:val="Corpsdetexte"/>
        <w:jc w:val="both"/>
        <w:rPr>
          <w:rFonts w:asciiTheme="minorHAnsi" w:hAnsiTheme="minorHAnsi" w:cstheme="minorHAnsi"/>
          <w:i w:val="0"/>
          <w:color w:val="002060"/>
          <w:sz w:val="22"/>
          <w:szCs w:val="22"/>
        </w:rPr>
      </w:pPr>
      <w:hyperlink w:anchor="eaux" w:history="1">
        <w:r w:rsidR="0040358D" w:rsidRPr="00AA5BCC">
          <w:rPr>
            <w:rStyle w:val="Lienhypertexte"/>
            <w:rFonts w:asciiTheme="minorHAnsi" w:hAnsiTheme="minorHAnsi" w:cstheme="minorHAnsi"/>
            <w:i w:val="0"/>
            <w:color w:val="002060"/>
            <w:sz w:val="22"/>
            <w:szCs w:val="22"/>
          </w:rPr>
          <w:t>2.6</w:t>
        </w:r>
        <w:r w:rsidR="0040358D" w:rsidRPr="00AA5BCC">
          <w:rPr>
            <w:rStyle w:val="Lienhypertexte"/>
            <w:rFonts w:asciiTheme="minorHAnsi" w:hAnsiTheme="minorHAnsi" w:cstheme="minorHAnsi"/>
            <w:i w:val="0"/>
            <w:color w:val="002060"/>
            <w:sz w:val="22"/>
            <w:szCs w:val="22"/>
          </w:rPr>
          <w:tab/>
          <w:t>LES DEGATS DES EAUX</w:t>
        </w:r>
      </w:hyperlink>
    </w:p>
    <w:p w14:paraId="6E9671D6" w14:textId="3EA11956" w:rsidR="0040358D" w:rsidRPr="00AA5BCC" w:rsidRDefault="00084BB2" w:rsidP="0040358D">
      <w:pPr>
        <w:pStyle w:val="Corpsdetexte"/>
        <w:jc w:val="both"/>
        <w:rPr>
          <w:rFonts w:asciiTheme="minorHAnsi" w:hAnsiTheme="minorHAnsi" w:cstheme="minorHAnsi"/>
          <w:i w:val="0"/>
          <w:color w:val="002060"/>
          <w:sz w:val="22"/>
          <w:szCs w:val="22"/>
        </w:rPr>
      </w:pPr>
      <w:hyperlink w:anchor="vol" w:history="1">
        <w:r w:rsidR="0040358D" w:rsidRPr="00AA5BCC">
          <w:rPr>
            <w:rStyle w:val="Lienhypertexte"/>
            <w:rFonts w:asciiTheme="minorHAnsi" w:hAnsiTheme="minorHAnsi" w:cstheme="minorHAnsi"/>
            <w:i w:val="0"/>
            <w:color w:val="002060"/>
            <w:sz w:val="22"/>
            <w:szCs w:val="22"/>
          </w:rPr>
          <w:t>2.7</w:t>
        </w:r>
        <w:r w:rsidR="0040358D" w:rsidRPr="00AA5BCC">
          <w:rPr>
            <w:rStyle w:val="Lienhypertexte"/>
            <w:rFonts w:asciiTheme="minorHAnsi" w:hAnsiTheme="minorHAnsi" w:cstheme="minorHAnsi"/>
            <w:i w:val="0"/>
            <w:color w:val="002060"/>
            <w:sz w:val="22"/>
            <w:szCs w:val="22"/>
          </w:rPr>
          <w:tab/>
          <w:t>LE VOL ET LES ACTES DE VANDALISME ET DETERIORATIONS IMMOBILIERES</w:t>
        </w:r>
      </w:hyperlink>
    </w:p>
    <w:p w14:paraId="1C9A11C2" w14:textId="1A8D90AC" w:rsidR="0040358D" w:rsidRPr="00AA5BCC" w:rsidRDefault="00084BB2" w:rsidP="0040358D">
      <w:pPr>
        <w:pStyle w:val="Corpsdetexte"/>
        <w:jc w:val="both"/>
        <w:rPr>
          <w:rFonts w:asciiTheme="minorHAnsi" w:hAnsiTheme="minorHAnsi" w:cstheme="minorHAnsi"/>
          <w:i w:val="0"/>
          <w:color w:val="002060"/>
          <w:sz w:val="22"/>
          <w:szCs w:val="22"/>
        </w:rPr>
      </w:pPr>
      <w:hyperlink w:anchor="glace" w:history="1">
        <w:r w:rsidR="0040358D" w:rsidRPr="00AA5BCC">
          <w:rPr>
            <w:rStyle w:val="Lienhypertexte"/>
            <w:rFonts w:asciiTheme="minorHAnsi" w:hAnsiTheme="minorHAnsi" w:cstheme="minorHAnsi"/>
            <w:i w:val="0"/>
            <w:color w:val="002060"/>
            <w:sz w:val="22"/>
            <w:szCs w:val="22"/>
          </w:rPr>
          <w:t>2.8</w:t>
        </w:r>
        <w:r w:rsidR="0040358D" w:rsidRPr="00AA5BCC">
          <w:rPr>
            <w:rStyle w:val="Lienhypertexte"/>
            <w:rFonts w:asciiTheme="minorHAnsi" w:hAnsiTheme="minorHAnsi" w:cstheme="minorHAnsi"/>
            <w:i w:val="0"/>
            <w:color w:val="002060"/>
            <w:sz w:val="22"/>
            <w:szCs w:val="22"/>
          </w:rPr>
          <w:tab/>
          <w:t>LE BRIS DE GLACE (PRODUITS VERRIERS OU NON)</w:t>
        </w:r>
      </w:hyperlink>
    </w:p>
    <w:p w14:paraId="5DA8126C" w14:textId="7F87783B" w:rsidR="0040358D" w:rsidRPr="00AA5BCC" w:rsidRDefault="00084BB2" w:rsidP="0040358D">
      <w:pPr>
        <w:pStyle w:val="Corpsdetexte"/>
        <w:jc w:val="both"/>
        <w:rPr>
          <w:rFonts w:asciiTheme="minorHAnsi" w:hAnsiTheme="minorHAnsi" w:cstheme="minorHAnsi"/>
          <w:i w:val="0"/>
          <w:color w:val="002060"/>
          <w:sz w:val="22"/>
          <w:szCs w:val="22"/>
        </w:rPr>
      </w:pPr>
      <w:hyperlink w:anchor="catastrophes" w:history="1">
        <w:r w:rsidR="0040358D" w:rsidRPr="00AA5BCC">
          <w:rPr>
            <w:rStyle w:val="Lienhypertexte"/>
            <w:rFonts w:asciiTheme="minorHAnsi" w:hAnsiTheme="minorHAnsi" w:cstheme="minorHAnsi"/>
            <w:i w:val="0"/>
            <w:color w:val="002060"/>
            <w:sz w:val="22"/>
            <w:szCs w:val="22"/>
          </w:rPr>
          <w:t>2.9</w:t>
        </w:r>
        <w:r w:rsidR="0040358D" w:rsidRPr="00AA5BCC">
          <w:rPr>
            <w:rStyle w:val="Lienhypertexte"/>
            <w:rFonts w:asciiTheme="minorHAnsi" w:hAnsiTheme="minorHAnsi" w:cstheme="minorHAnsi"/>
            <w:i w:val="0"/>
            <w:color w:val="002060"/>
            <w:sz w:val="22"/>
            <w:szCs w:val="22"/>
          </w:rPr>
          <w:tab/>
          <w:t>LES EFFETS DES CATASTROPHES NATURELLES</w:t>
        </w:r>
      </w:hyperlink>
      <w:r w:rsidR="0040358D" w:rsidRPr="00AA5BCC">
        <w:rPr>
          <w:rFonts w:asciiTheme="minorHAnsi" w:hAnsiTheme="minorHAnsi" w:cstheme="minorHAnsi"/>
          <w:i w:val="0"/>
          <w:color w:val="002060"/>
          <w:sz w:val="22"/>
          <w:szCs w:val="22"/>
        </w:rPr>
        <w:t xml:space="preserve"> </w:t>
      </w:r>
    </w:p>
    <w:p w14:paraId="13D79600" w14:textId="31976697" w:rsidR="0040358D" w:rsidRPr="00AA5BCC" w:rsidRDefault="00084BB2" w:rsidP="0040358D">
      <w:pPr>
        <w:pStyle w:val="Corpsdetexte"/>
        <w:jc w:val="both"/>
        <w:rPr>
          <w:rFonts w:asciiTheme="minorHAnsi" w:hAnsiTheme="minorHAnsi" w:cstheme="minorHAnsi"/>
          <w:i w:val="0"/>
          <w:color w:val="002060"/>
          <w:sz w:val="22"/>
          <w:szCs w:val="22"/>
        </w:rPr>
      </w:pPr>
      <w:hyperlink w:anchor="émeutes" w:history="1">
        <w:r w:rsidR="0040358D" w:rsidRPr="00AA5BCC">
          <w:rPr>
            <w:rStyle w:val="Lienhypertexte"/>
            <w:rFonts w:asciiTheme="minorHAnsi" w:hAnsiTheme="minorHAnsi" w:cstheme="minorHAnsi"/>
            <w:i w:val="0"/>
            <w:color w:val="002060"/>
            <w:sz w:val="22"/>
            <w:szCs w:val="22"/>
          </w:rPr>
          <w:t>2.10</w:t>
        </w:r>
        <w:r w:rsidR="0040358D" w:rsidRPr="00AA5BCC">
          <w:rPr>
            <w:rStyle w:val="Lienhypertexte"/>
            <w:rFonts w:asciiTheme="minorHAnsi" w:hAnsiTheme="minorHAnsi" w:cstheme="minorHAnsi"/>
            <w:i w:val="0"/>
            <w:color w:val="002060"/>
            <w:sz w:val="22"/>
            <w:szCs w:val="22"/>
          </w:rPr>
          <w:tab/>
          <w:t>EMEUTES - MOUVEMENTS POPULAIRES – ACTES DE VANDALISME SUITE A EMEUTES ET MOUVEMENTS POPULAIRES</w:t>
        </w:r>
      </w:hyperlink>
    </w:p>
    <w:p w14:paraId="50A22C88" w14:textId="27C89189" w:rsidR="0040358D" w:rsidRPr="00AA5BCC" w:rsidRDefault="00084BB2" w:rsidP="0040358D">
      <w:pPr>
        <w:pStyle w:val="Corpsdetexte"/>
        <w:jc w:val="both"/>
        <w:rPr>
          <w:rFonts w:asciiTheme="minorHAnsi" w:hAnsiTheme="minorHAnsi" w:cstheme="minorHAnsi"/>
          <w:i w:val="0"/>
          <w:color w:val="002060"/>
          <w:sz w:val="22"/>
          <w:szCs w:val="22"/>
        </w:rPr>
      </w:pPr>
      <w:hyperlink w:anchor="attentats" w:history="1">
        <w:r w:rsidR="0040358D" w:rsidRPr="00AA5BCC">
          <w:rPr>
            <w:rStyle w:val="Lienhypertexte"/>
            <w:rFonts w:asciiTheme="minorHAnsi" w:hAnsiTheme="minorHAnsi" w:cstheme="minorHAnsi"/>
            <w:i w:val="0"/>
            <w:color w:val="002060"/>
            <w:sz w:val="22"/>
            <w:szCs w:val="22"/>
          </w:rPr>
          <w:t>2.11</w:t>
        </w:r>
        <w:r w:rsidR="0040358D" w:rsidRPr="00AA5BCC">
          <w:rPr>
            <w:rStyle w:val="Lienhypertexte"/>
            <w:rFonts w:asciiTheme="minorHAnsi" w:hAnsiTheme="minorHAnsi" w:cstheme="minorHAnsi"/>
            <w:i w:val="0"/>
            <w:color w:val="002060"/>
            <w:sz w:val="22"/>
            <w:szCs w:val="22"/>
          </w:rPr>
          <w:tab/>
          <w:t>ATTENTATS - ACTES DE TERRORISME – ACTES DE VANDALISME SUITE A ATTENTATS ET ACTES DE TERRORISME</w:t>
        </w:r>
      </w:hyperlink>
    </w:p>
    <w:p w14:paraId="78932F86" w14:textId="3B9E677B" w:rsidR="0040358D" w:rsidRPr="00AA5BCC" w:rsidRDefault="00084BB2" w:rsidP="0040358D">
      <w:pPr>
        <w:pStyle w:val="Corpsdetexte"/>
        <w:jc w:val="both"/>
        <w:rPr>
          <w:rFonts w:asciiTheme="minorHAnsi" w:hAnsiTheme="minorHAnsi" w:cstheme="minorHAnsi"/>
          <w:i w:val="0"/>
          <w:color w:val="002060"/>
          <w:sz w:val="22"/>
          <w:szCs w:val="22"/>
        </w:rPr>
      </w:pPr>
      <w:hyperlink w:anchor="technologique" w:history="1">
        <w:r w:rsidR="0040358D" w:rsidRPr="00AA5BCC">
          <w:rPr>
            <w:rStyle w:val="Lienhypertexte"/>
            <w:rFonts w:asciiTheme="minorHAnsi" w:hAnsiTheme="minorHAnsi" w:cstheme="minorHAnsi"/>
            <w:i w:val="0"/>
            <w:color w:val="002060"/>
            <w:sz w:val="22"/>
            <w:szCs w:val="22"/>
          </w:rPr>
          <w:t>2.12</w:t>
        </w:r>
        <w:r w:rsidR="0040358D" w:rsidRPr="00AA5BCC">
          <w:rPr>
            <w:rStyle w:val="Lienhypertexte"/>
            <w:rFonts w:asciiTheme="minorHAnsi" w:hAnsiTheme="minorHAnsi" w:cstheme="minorHAnsi"/>
            <w:i w:val="0"/>
            <w:color w:val="002060"/>
            <w:sz w:val="22"/>
            <w:szCs w:val="22"/>
          </w:rPr>
          <w:tab/>
          <w:t>CATASTROPHES TECHNOLOGIQUES</w:t>
        </w:r>
      </w:hyperlink>
    </w:p>
    <w:p w14:paraId="107F4422" w14:textId="6DA1282E" w:rsidR="0040358D" w:rsidRPr="00AA5BCC" w:rsidRDefault="00084BB2" w:rsidP="0040358D">
      <w:pPr>
        <w:pStyle w:val="Corpsdetexte"/>
        <w:jc w:val="both"/>
        <w:rPr>
          <w:rFonts w:asciiTheme="minorHAnsi" w:hAnsiTheme="minorHAnsi" w:cstheme="minorHAnsi"/>
          <w:i w:val="0"/>
          <w:color w:val="002060"/>
          <w:sz w:val="22"/>
          <w:szCs w:val="22"/>
        </w:rPr>
      </w:pPr>
      <w:hyperlink w:anchor="franchise" w:history="1">
        <w:r w:rsidR="0040358D" w:rsidRPr="00AA5BCC">
          <w:rPr>
            <w:rStyle w:val="Lienhypertexte"/>
            <w:rFonts w:asciiTheme="minorHAnsi" w:hAnsiTheme="minorHAnsi" w:cstheme="minorHAnsi"/>
            <w:i w:val="0"/>
            <w:color w:val="002060"/>
            <w:sz w:val="22"/>
            <w:szCs w:val="22"/>
          </w:rPr>
          <w:t>DISPOSITION PARTICULIERE POUR LES DOMMAGES INFERIEURS A LA FRANCHISE</w:t>
        </w:r>
      </w:hyperlink>
    </w:p>
    <w:p w14:paraId="2D80246A" w14:textId="2801C81B" w:rsidR="0040358D" w:rsidRPr="00AA5BCC" w:rsidRDefault="0040358D" w:rsidP="0040358D">
      <w:pPr>
        <w:pStyle w:val="Corpsdetexte"/>
        <w:jc w:val="both"/>
        <w:rPr>
          <w:rFonts w:asciiTheme="minorHAnsi" w:hAnsiTheme="minorHAnsi" w:cstheme="minorHAnsi"/>
          <w:i w:val="0"/>
          <w:color w:val="002060"/>
          <w:sz w:val="22"/>
          <w:szCs w:val="22"/>
        </w:rPr>
      </w:pPr>
    </w:p>
    <w:p w14:paraId="1C4C2E59" w14:textId="00B786C8" w:rsidR="0040358D" w:rsidRPr="00AA5BCC" w:rsidRDefault="00084BB2" w:rsidP="0040358D">
      <w:pPr>
        <w:pStyle w:val="Corpsdetexte"/>
        <w:jc w:val="both"/>
        <w:rPr>
          <w:rFonts w:asciiTheme="minorHAnsi" w:hAnsiTheme="minorHAnsi" w:cstheme="minorHAnsi"/>
          <w:b/>
          <w:i w:val="0"/>
          <w:color w:val="002060"/>
          <w:szCs w:val="24"/>
        </w:rPr>
      </w:pPr>
      <w:hyperlink w:anchor="exclusions" w:history="1">
        <w:r w:rsidR="0040358D" w:rsidRPr="00AA5BCC">
          <w:rPr>
            <w:rStyle w:val="Lienhypertexte"/>
            <w:rFonts w:asciiTheme="minorHAnsi" w:hAnsiTheme="minorHAnsi" w:cstheme="minorHAnsi"/>
            <w:b/>
            <w:i w:val="0"/>
            <w:color w:val="002060"/>
            <w:szCs w:val="24"/>
          </w:rPr>
          <w:t>ARTICLE 3 - EXCLUSIONS</w:t>
        </w:r>
      </w:hyperlink>
    </w:p>
    <w:p w14:paraId="319ACDAC" w14:textId="4379A5FF" w:rsidR="0040358D" w:rsidRPr="00AA5BCC" w:rsidRDefault="00084BB2" w:rsidP="0040358D">
      <w:pPr>
        <w:pStyle w:val="Corpsdetexte"/>
        <w:jc w:val="both"/>
        <w:rPr>
          <w:rFonts w:asciiTheme="minorHAnsi" w:hAnsiTheme="minorHAnsi" w:cstheme="minorHAnsi"/>
          <w:i w:val="0"/>
          <w:color w:val="002060"/>
          <w:sz w:val="22"/>
          <w:szCs w:val="22"/>
        </w:rPr>
      </w:pPr>
      <w:hyperlink w:anchor="dommages" w:history="1">
        <w:r w:rsidR="0040358D" w:rsidRPr="00AA5BCC">
          <w:rPr>
            <w:rStyle w:val="Lienhypertexte"/>
            <w:rFonts w:asciiTheme="minorHAnsi" w:hAnsiTheme="minorHAnsi" w:cstheme="minorHAnsi"/>
            <w:i w:val="0"/>
            <w:color w:val="002060"/>
            <w:sz w:val="22"/>
            <w:szCs w:val="22"/>
          </w:rPr>
          <w:t>3.1</w:t>
        </w:r>
        <w:r w:rsidR="0040358D" w:rsidRPr="00AA5BCC">
          <w:rPr>
            <w:rStyle w:val="Lienhypertexte"/>
            <w:rFonts w:asciiTheme="minorHAnsi" w:hAnsiTheme="minorHAnsi" w:cstheme="minorHAnsi"/>
            <w:i w:val="0"/>
            <w:color w:val="002060"/>
            <w:sz w:val="22"/>
            <w:szCs w:val="22"/>
          </w:rPr>
          <w:tab/>
          <w:t xml:space="preserve"> LES DOMMAGES DE TOUTE NATURE</w:t>
        </w:r>
      </w:hyperlink>
      <w:r w:rsidR="0040358D" w:rsidRPr="00AA5BCC">
        <w:rPr>
          <w:rFonts w:asciiTheme="minorHAnsi" w:hAnsiTheme="minorHAnsi" w:cstheme="minorHAnsi"/>
          <w:i w:val="0"/>
          <w:color w:val="002060"/>
          <w:sz w:val="22"/>
          <w:szCs w:val="22"/>
        </w:rPr>
        <w:t xml:space="preserve"> </w:t>
      </w:r>
    </w:p>
    <w:p w14:paraId="1AD101F3" w14:textId="5F08855F" w:rsidR="0040358D" w:rsidRPr="00AA5BCC" w:rsidRDefault="00084BB2" w:rsidP="0040358D">
      <w:pPr>
        <w:pStyle w:val="Corpsdetexte"/>
        <w:jc w:val="both"/>
        <w:rPr>
          <w:rFonts w:asciiTheme="minorHAnsi" w:hAnsiTheme="minorHAnsi" w:cstheme="minorHAnsi"/>
          <w:i w:val="0"/>
          <w:color w:val="002060"/>
          <w:sz w:val="22"/>
          <w:szCs w:val="22"/>
        </w:rPr>
      </w:pPr>
      <w:hyperlink w:anchor="aggravation" w:history="1">
        <w:r w:rsidR="0040358D" w:rsidRPr="00AA5BCC">
          <w:rPr>
            <w:rStyle w:val="Lienhypertexte"/>
            <w:rFonts w:asciiTheme="minorHAnsi" w:hAnsiTheme="minorHAnsi" w:cstheme="minorHAnsi"/>
            <w:i w:val="0"/>
            <w:color w:val="002060"/>
            <w:sz w:val="22"/>
            <w:szCs w:val="22"/>
          </w:rPr>
          <w:t>3.2</w:t>
        </w:r>
        <w:r w:rsidR="0040358D" w:rsidRPr="00AA5BCC">
          <w:rPr>
            <w:rStyle w:val="Lienhypertexte"/>
            <w:rFonts w:asciiTheme="minorHAnsi" w:hAnsiTheme="minorHAnsi" w:cstheme="minorHAnsi"/>
            <w:i w:val="0"/>
            <w:color w:val="002060"/>
            <w:sz w:val="22"/>
            <w:szCs w:val="22"/>
          </w:rPr>
          <w:tab/>
          <w:t>LES DOMMAGES OU L’AGGRAVATION DES DOMMAGES CAUSES</w:t>
        </w:r>
      </w:hyperlink>
      <w:r w:rsidR="0040358D" w:rsidRPr="00AA5BCC">
        <w:rPr>
          <w:rFonts w:asciiTheme="minorHAnsi" w:hAnsiTheme="minorHAnsi" w:cstheme="minorHAnsi"/>
          <w:i w:val="0"/>
          <w:color w:val="002060"/>
          <w:sz w:val="22"/>
          <w:szCs w:val="22"/>
        </w:rPr>
        <w:t xml:space="preserve"> </w:t>
      </w:r>
    </w:p>
    <w:p w14:paraId="5F447F2C" w14:textId="37A98BDB" w:rsidR="0040358D" w:rsidRPr="00AA5BCC" w:rsidRDefault="00084BB2" w:rsidP="0040358D">
      <w:pPr>
        <w:pStyle w:val="Corpsdetexte"/>
        <w:jc w:val="both"/>
        <w:rPr>
          <w:rFonts w:asciiTheme="minorHAnsi" w:hAnsiTheme="minorHAnsi" w:cstheme="minorHAnsi"/>
          <w:i w:val="0"/>
          <w:color w:val="002060"/>
          <w:sz w:val="22"/>
          <w:szCs w:val="22"/>
        </w:rPr>
      </w:pPr>
      <w:hyperlink w:anchor="pertes" w:history="1">
        <w:r w:rsidR="0040358D" w:rsidRPr="00AA5BCC">
          <w:rPr>
            <w:rStyle w:val="Lienhypertexte"/>
            <w:rFonts w:asciiTheme="minorHAnsi" w:hAnsiTheme="minorHAnsi" w:cstheme="minorHAnsi"/>
            <w:i w:val="0"/>
            <w:color w:val="002060"/>
            <w:sz w:val="22"/>
            <w:szCs w:val="22"/>
          </w:rPr>
          <w:t xml:space="preserve">3.3 </w:t>
        </w:r>
        <w:r w:rsidR="0040358D" w:rsidRPr="00AA5BCC">
          <w:rPr>
            <w:rStyle w:val="Lienhypertexte"/>
            <w:rFonts w:asciiTheme="minorHAnsi" w:hAnsiTheme="minorHAnsi" w:cstheme="minorHAnsi"/>
            <w:i w:val="0"/>
            <w:color w:val="002060"/>
            <w:sz w:val="22"/>
            <w:szCs w:val="22"/>
          </w:rPr>
          <w:tab/>
          <w:t>LES PERTES D’EXPLOITATION, PERTES DE MARCHES, PERTES FINANCIERES</w:t>
        </w:r>
      </w:hyperlink>
      <w:r w:rsidR="0040358D" w:rsidRPr="00AA5BCC">
        <w:rPr>
          <w:rFonts w:asciiTheme="minorHAnsi" w:hAnsiTheme="minorHAnsi" w:cstheme="minorHAnsi"/>
          <w:i w:val="0"/>
          <w:color w:val="002060"/>
          <w:sz w:val="22"/>
          <w:szCs w:val="22"/>
        </w:rPr>
        <w:t xml:space="preserve"> </w:t>
      </w:r>
    </w:p>
    <w:p w14:paraId="61CFA827" w14:textId="2A6989E5" w:rsidR="0040358D" w:rsidRPr="00AA5BCC" w:rsidRDefault="00806CA1" w:rsidP="0040358D">
      <w:pPr>
        <w:pStyle w:val="Corpsdetexte"/>
        <w:jc w:val="both"/>
        <w:rPr>
          <w:rStyle w:val="Lienhypertexte"/>
          <w:rFonts w:asciiTheme="minorHAnsi" w:hAnsiTheme="minorHAnsi" w:cstheme="minorHAnsi"/>
          <w:i w:val="0"/>
          <w:color w:val="002060"/>
          <w:sz w:val="22"/>
          <w:szCs w:val="22"/>
        </w:rPr>
      </w:pPr>
      <w:r w:rsidRPr="00AA5BCC">
        <w:rPr>
          <w:rFonts w:asciiTheme="minorHAnsi" w:hAnsiTheme="minorHAnsi" w:cstheme="minorHAnsi"/>
          <w:i w:val="0"/>
          <w:color w:val="002060"/>
          <w:sz w:val="22"/>
          <w:szCs w:val="22"/>
        </w:rPr>
        <w:fldChar w:fldCharType="begin"/>
      </w:r>
      <w:r w:rsidRPr="00AA5BCC">
        <w:rPr>
          <w:rFonts w:asciiTheme="minorHAnsi" w:hAnsiTheme="minorHAnsi" w:cstheme="minorHAnsi"/>
          <w:i w:val="0"/>
          <w:color w:val="002060"/>
          <w:sz w:val="22"/>
          <w:szCs w:val="22"/>
        </w:rPr>
        <w:instrText xml:space="preserve"> HYPERLINK  \l "décennale" </w:instrText>
      </w:r>
      <w:r w:rsidRPr="00AA5BCC">
        <w:rPr>
          <w:rFonts w:asciiTheme="minorHAnsi" w:hAnsiTheme="minorHAnsi" w:cstheme="minorHAnsi"/>
          <w:i w:val="0"/>
          <w:color w:val="002060"/>
          <w:sz w:val="22"/>
          <w:szCs w:val="22"/>
        </w:rPr>
        <w:fldChar w:fldCharType="separate"/>
      </w:r>
      <w:r w:rsidR="0040358D" w:rsidRPr="00AA5BCC">
        <w:rPr>
          <w:rStyle w:val="Lienhypertexte"/>
          <w:rFonts w:asciiTheme="minorHAnsi" w:hAnsiTheme="minorHAnsi" w:cstheme="minorHAnsi"/>
          <w:i w:val="0"/>
          <w:color w:val="002060"/>
          <w:sz w:val="22"/>
          <w:szCs w:val="22"/>
        </w:rPr>
        <w:t xml:space="preserve">3.4 </w:t>
      </w:r>
      <w:r w:rsidR="0040358D" w:rsidRPr="00AA5BCC">
        <w:rPr>
          <w:rStyle w:val="Lienhypertexte"/>
          <w:rFonts w:asciiTheme="minorHAnsi" w:hAnsiTheme="minorHAnsi" w:cstheme="minorHAnsi"/>
          <w:i w:val="0"/>
          <w:color w:val="002060"/>
          <w:sz w:val="22"/>
          <w:szCs w:val="22"/>
        </w:rPr>
        <w:tab/>
        <w:t xml:space="preserve">LES DOMMAGES VISES A L’ARTICLE L.242-1 (RC DECENNALE) DU CODE DES </w:t>
      </w:r>
    </w:p>
    <w:p w14:paraId="7672D2F5" w14:textId="7E324679" w:rsidR="0040358D" w:rsidRPr="00AA5BCC" w:rsidRDefault="0040358D" w:rsidP="0040358D">
      <w:pPr>
        <w:pStyle w:val="Corpsdetexte"/>
        <w:jc w:val="both"/>
        <w:rPr>
          <w:rFonts w:asciiTheme="minorHAnsi" w:hAnsiTheme="minorHAnsi" w:cstheme="minorHAnsi"/>
          <w:i w:val="0"/>
          <w:color w:val="002060"/>
          <w:sz w:val="22"/>
          <w:szCs w:val="22"/>
        </w:rPr>
      </w:pPr>
      <w:r w:rsidRPr="00AA5BCC">
        <w:rPr>
          <w:rStyle w:val="Lienhypertexte"/>
          <w:rFonts w:asciiTheme="minorHAnsi" w:hAnsiTheme="minorHAnsi" w:cstheme="minorHAnsi"/>
          <w:i w:val="0"/>
          <w:color w:val="002060"/>
          <w:sz w:val="22"/>
          <w:szCs w:val="22"/>
        </w:rPr>
        <w:t xml:space="preserve">              ASSURANCES</w:t>
      </w:r>
      <w:r w:rsidR="00806CA1" w:rsidRPr="00AA5BCC">
        <w:rPr>
          <w:rFonts w:asciiTheme="minorHAnsi" w:hAnsiTheme="minorHAnsi" w:cstheme="minorHAnsi"/>
          <w:i w:val="0"/>
          <w:color w:val="002060"/>
          <w:sz w:val="22"/>
          <w:szCs w:val="22"/>
        </w:rPr>
        <w:fldChar w:fldCharType="end"/>
      </w:r>
    </w:p>
    <w:p w14:paraId="6766863A" w14:textId="153CA5F9" w:rsidR="0040358D" w:rsidRPr="00AA5BCC" w:rsidRDefault="00084BB2" w:rsidP="0040358D">
      <w:pPr>
        <w:pStyle w:val="Corpsdetexte"/>
        <w:jc w:val="both"/>
        <w:rPr>
          <w:rFonts w:asciiTheme="minorHAnsi" w:hAnsiTheme="minorHAnsi" w:cstheme="minorHAnsi"/>
          <w:i w:val="0"/>
          <w:color w:val="002060"/>
          <w:sz w:val="22"/>
          <w:szCs w:val="22"/>
        </w:rPr>
      </w:pPr>
      <w:hyperlink w:anchor="crevasses" w:history="1">
        <w:r w:rsidR="0040358D" w:rsidRPr="00AA5BCC">
          <w:rPr>
            <w:rStyle w:val="Lienhypertexte"/>
            <w:rFonts w:asciiTheme="minorHAnsi" w:hAnsiTheme="minorHAnsi" w:cstheme="minorHAnsi"/>
            <w:i w:val="0"/>
            <w:color w:val="002060"/>
            <w:sz w:val="22"/>
            <w:szCs w:val="22"/>
          </w:rPr>
          <w:t>3.5</w:t>
        </w:r>
        <w:r w:rsidR="0040358D" w:rsidRPr="00AA5BCC">
          <w:rPr>
            <w:rStyle w:val="Lienhypertexte"/>
            <w:rFonts w:asciiTheme="minorHAnsi" w:hAnsiTheme="minorHAnsi" w:cstheme="minorHAnsi"/>
            <w:i w:val="0"/>
            <w:color w:val="002060"/>
            <w:sz w:val="22"/>
            <w:szCs w:val="22"/>
          </w:rPr>
          <w:tab/>
          <w:t>LES CREVASSES ET LES FISSURES DES APPAREILS A VAPEUR</w:t>
        </w:r>
      </w:hyperlink>
    </w:p>
    <w:p w14:paraId="39717C9A" w14:textId="77777777" w:rsidR="00EB23C9" w:rsidRPr="00AA5BCC" w:rsidRDefault="00EB23C9">
      <w:pPr>
        <w:pStyle w:val="Corpsdetexte"/>
        <w:rPr>
          <w:rFonts w:asciiTheme="minorHAnsi" w:hAnsiTheme="minorHAnsi" w:cstheme="minorHAnsi"/>
          <w:b/>
          <w:color w:val="002060"/>
          <w:szCs w:val="24"/>
        </w:rPr>
      </w:pPr>
    </w:p>
    <w:p w14:paraId="2345DB46" w14:textId="00D93C6B" w:rsidR="0040358D" w:rsidRPr="00AA5BCC" w:rsidRDefault="00084BB2" w:rsidP="0040358D">
      <w:pPr>
        <w:pStyle w:val="Corpsdetexte"/>
        <w:jc w:val="both"/>
        <w:rPr>
          <w:rFonts w:asciiTheme="minorHAnsi" w:hAnsiTheme="minorHAnsi" w:cstheme="minorHAnsi"/>
          <w:b/>
          <w:i w:val="0"/>
          <w:color w:val="002060"/>
          <w:szCs w:val="24"/>
        </w:rPr>
      </w:pPr>
      <w:hyperlink w:anchor="estimation" w:history="1">
        <w:r w:rsidR="0040358D" w:rsidRPr="00AA5BCC">
          <w:rPr>
            <w:rStyle w:val="Lienhypertexte"/>
            <w:rFonts w:asciiTheme="minorHAnsi" w:hAnsiTheme="minorHAnsi" w:cstheme="minorHAnsi"/>
            <w:b/>
            <w:i w:val="0"/>
            <w:color w:val="002060"/>
            <w:szCs w:val="24"/>
          </w:rPr>
          <w:t>ARTICLE 4 - ESTIMATION DES BIENS APRES SINISTRE/ MONTANT DE LA GARANTIE / FRANCHISE</w:t>
        </w:r>
      </w:hyperlink>
    </w:p>
    <w:p w14:paraId="49F9C826" w14:textId="6C2B9AF5" w:rsidR="0040358D" w:rsidRPr="00AA5BCC" w:rsidRDefault="00084BB2" w:rsidP="0040358D">
      <w:pPr>
        <w:pStyle w:val="Corpsdetexte"/>
        <w:jc w:val="both"/>
        <w:rPr>
          <w:rFonts w:asciiTheme="minorHAnsi" w:hAnsiTheme="minorHAnsi" w:cstheme="minorHAnsi"/>
          <w:i w:val="0"/>
          <w:color w:val="002060"/>
          <w:sz w:val="22"/>
          <w:szCs w:val="22"/>
        </w:rPr>
      </w:pPr>
      <w:hyperlink w:anchor="sinistre" w:history="1">
        <w:r w:rsidR="0040358D" w:rsidRPr="00AA5BCC">
          <w:rPr>
            <w:rStyle w:val="Lienhypertexte"/>
            <w:rFonts w:asciiTheme="minorHAnsi" w:hAnsiTheme="minorHAnsi" w:cstheme="minorHAnsi"/>
            <w:i w:val="0"/>
            <w:color w:val="002060"/>
            <w:sz w:val="22"/>
            <w:szCs w:val="22"/>
          </w:rPr>
          <w:t>4.1</w:t>
        </w:r>
        <w:r w:rsidR="0040358D" w:rsidRPr="00AA5BCC">
          <w:rPr>
            <w:rStyle w:val="Lienhypertexte"/>
            <w:rFonts w:asciiTheme="minorHAnsi" w:hAnsiTheme="minorHAnsi" w:cstheme="minorHAnsi"/>
            <w:i w:val="0"/>
            <w:color w:val="002060"/>
            <w:sz w:val="22"/>
            <w:szCs w:val="22"/>
          </w:rPr>
          <w:tab/>
          <w:t>ESTIMATION DES BIENS APRES SINISTRE</w:t>
        </w:r>
      </w:hyperlink>
    </w:p>
    <w:p w14:paraId="0E802ABB" w14:textId="30F48CCE" w:rsidR="0040358D" w:rsidRPr="00AA5BCC" w:rsidRDefault="00084BB2" w:rsidP="0040358D">
      <w:pPr>
        <w:pStyle w:val="Corpsdetexte"/>
        <w:jc w:val="both"/>
        <w:rPr>
          <w:rFonts w:asciiTheme="minorHAnsi" w:hAnsiTheme="minorHAnsi" w:cstheme="minorHAnsi"/>
          <w:i w:val="0"/>
          <w:color w:val="002060"/>
          <w:sz w:val="22"/>
          <w:szCs w:val="22"/>
        </w:rPr>
      </w:pPr>
      <w:hyperlink w:anchor="montant" w:history="1">
        <w:r w:rsidR="0040358D" w:rsidRPr="00AA5BCC">
          <w:rPr>
            <w:rStyle w:val="Lienhypertexte"/>
            <w:rFonts w:asciiTheme="minorHAnsi" w:hAnsiTheme="minorHAnsi" w:cstheme="minorHAnsi"/>
            <w:i w:val="0"/>
            <w:color w:val="002060"/>
            <w:sz w:val="22"/>
            <w:szCs w:val="22"/>
          </w:rPr>
          <w:t>4.2</w:t>
        </w:r>
        <w:r w:rsidR="0040358D" w:rsidRPr="00AA5BCC">
          <w:rPr>
            <w:rStyle w:val="Lienhypertexte"/>
            <w:rFonts w:asciiTheme="minorHAnsi" w:hAnsiTheme="minorHAnsi" w:cstheme="minorHAnsi"/>
            <w:i w:val="0"/>
            <w:color w:val="002060"/>
            <w:sz w:val="22"/>
            <w:szCs w:val="22"/>
          </w:rPr>
          <w:tab/>
          <w:t>MONTANT DE LA GARANTIE</w:t>
        </w:r>
      </w:hyperlink>
    </w:p>
    <w:p w14:paraId="6025CAE0" w14:textId="0F98CAEE" w:rsidR="00EB23C9" w:rsidRPr="00AA5BCC" w:rsidRDefault="00084BB2" w:rsidP="0040358D">
      <w:pPr>
        <w:pStyle w:val="Corpsdetexte"/>
        <w:jc w:val="both"/>
        <w:rPr>
          <w:rFonts w:asciiTheme="minorHAnsi" w:hAnsiTheme="minorHAnsi" w:cstheme="minorHAnsi"/>
          <w:i w:val="0"/>
          <w:color w:val="002060"/>
          <w:sz w:val="22"/>
          <w:szCs w:val="22"/>
        </w:rPr>
      </w:pPr>
      <w:hyperlink w:anchor="quatrefranchise" w:history="1">
        <w:r w:rsidR="0040358D" w:rsidRPr="00AA5BCC">
          <w:rPr>
            <w:rStyle w:val="Lienhypertexte"/>
            <w:rFonts w:asciiTheme="minorHAnsi" w:hAnsiTheme="minorHAnsi" w:cstheme="minorHAnsi"/>
            <w:i w:val="0"/>
            <w:color w:val="002060"/>
            <w:sz w:val="22"/>
            <w:szCs w:val="22"/>
          </w:rPr>
          <w:t>4.3</w:t>
        </w:r>
        <w:r w:rsidR="0040358D" w:rsidRPr="00AA5BCC">
          <w:rPr>
            <w:rStyle w:val="Lienhypertexte"/>
            <w:rFonts w:asciiTheme="minorHAnsi" w:hAnsiTheme="minorHAnsi" w:cstheme="minorHAnsi"/>
            <w:i w:val="0"/>
            <w:color w:val="002060"/>
            <w:sz w:val="22"/>
            <w:szCs w:val="22"/>
          </w:rPr>
          <w:tab/>
          <w:t>FRANCHISE</w:t>
        </w:r>
      </w:hyperlink>
    </w:p>
    <w:p w14:paraId="414355B8" w14:textId="4F3C557A" w:rsidR="0040358D" w:rsidRPr="00AA5BCC" w:rsidRDefault="0040358D" w:rsidP="0040358D">
      <w:pPr>
        <w:pStyle w:val="Corpsdetexte"/>
        <w:jc w:val="both"/>
        <w:rPr>
          <w:rFonts w:asciiTheme="minorHAnsi" w:hAnsiTheme="minorHAnsi" w:cstheme="minorHAnsi"/>
          <w:i w:val="0"/>
          <w:color w:val="002060"/>
          <w:sz w:val="22"/>
          <w:szCs w:val="22"/>
        </w:rPr>
      </w:pPr>
    </w:p>
    <w:p w14:paraId="25889B12" w14:textId="74784260" w:rsidR="0040358D" w:rsidRPr="00AA5BCC" w:rsidRDefault="00084BB2" w:rsidP="0040358D">
      <w:pPr>
        <w:pStyle w:val="Corpsdetexte"/>
        <w:jc w:val="both"/>
        <w:rPr>
          <w:rFonts w:asciiTheme="minorHAnsi" w:hAnsiTheme="minorHAnsi" w:cstheme="minorHAnsi"/>
          <w:b/>
          <w:i w:val="0"/>
          <w:color w:val="002060"/>
          <w:szCs w:val="24"/>
        </w:rPr>
      </w:pPr>
      <w:hyperlink w:anchor="extension" w:history="1">
        <w:r w:rsidR="0040358D" w:rsidRPr="00AA5BCC">
          <w:rPr>
            <w:rStyle w:val="Lienhypertexte"/>
            <w:rFonts w:asciiTheme="minorHAnsi" w:hAnsiTheme="minorHAnsi" w:cstheme="minorHAnsi"/>
            <w:b/>
            <w:i w:val="0"/>
            <w:color w:val="002060"/>
            <w:szCs w:val="24"/>
          </w:rPr>
          <w:t>ARTICLE 5 - EXTENSIONS DES GARANTIES</w:t>
        </w:r>
      </w:hyperlink>
    </w:p>
    <w:p w14:paraId="04B1D3E4" w14:textId="0B3DF5F9" w:rsidR="0040358D" w:rsidRPr="00AA5BCC" w:rsidRDefault="00806CA1" w:rsidP="0040358D">
      <w:pPr>
        <w:pStyle w:val="Corpsdetexte"/>
        <w:jc w:val="both"/>
        <w:rPr>
          <w:rStyle w:val="Lienhypertexte"/>
          <w:rFonts w:asciiTheme="minorHAnsi" w:hAnsiTheme="minorHAnsi" w:cstheme="minorHAnsi"/>
          <w:i w:val="0"/>
          <w:color w:val="002060"/>
          <w:sz w:val="22"/>
          <w:szCs w:val="22"/>
        </w:rPr>
      </w:pPr>
      <w:r w:rsidRPr="00AA5BCC">
        <w:rPr>
          <w:rFonts w:asciiTheme="minorHAnsi" w:hAnsiTheme="minorHAnsi" w:cstheme="minorHAnsi"/>
          <w:i w:val="0"/>
          <w:color w:val="002060"/>
          <w:sz w:val="22"/>
          <w:szCs w:val="22"/>
        </w:rPr>
        <w:fldChar w:fldCharType="begin"/>
      </w:r>
      <w:r w:rsidRPr="00AA5BCC">
        <w:rPr>
          <w:rFonts w:asciiTheme="minorHAnsi" w:hAnsiTheme="minorHAnsi" w:cstheme="minorHAnsi"/>
          <w:i w:val="0"/>
          <w:color w:val="002060"/>
          <w:sz w:val="22"/>
          <w:szCs w:val="22"/>
        </w:rPr>
        <w:instrText xml:space="preserve"> HYPERLINK  \l "déplacement" </w:instrText>
      </w:r>
      <w:r w:rsidRPr="00AA5BCC">
        <w:rPr>
          <w:rFonts w:asciiTheme="minorHAnsi" w:hAnsiTheme="minorHAnsi" w:cstheme="minorHAnsi"/>
          <w:i w:val="0"/>
          <w:color w:val="002060"/>
          <w:sz w:val="22"/>
          <w:szCs w:val="22"/>
        </w:rPr>
        <w:fldChar w:fldCharType="separate"/>
      </w:r>
      <w:r w:rsidR="0040358D" w:rsidRPr="00AA5BCC">
        <w:rPr>
          <w:rStyle w:val="Lienhypertexte"/>
          <w:rFonts w:asciiTheme="minorHAnsi" w:hAnsiTheme="minorHAnsi" w:cstheme="minorHAnsi"/>
          <w:i w:val="0"/>
          <w:color w:val="002060"/>
          <w:sz w:val="22"/>
          <w:szCs w:val="22"/>
        </w:rPr>
        <w:t>5.1</w:t>
      </w:r>
      <w:r w:rsidR="0040358D" w:rsidRPr="00AA5BCC">
        <w:rPr>
          <w:rStyle w:val="Lienhypertexte"/>
          <w:rFonts w:asciiTheme="minorHAnsi" w:hAnsiTheme="minorHAnsi" w:cstheme="minorHAnsi"/>
          <w:i w:val="0"/>
          <w:color w:val="002060"/>
          <w:sz w:val="22"/>
          <w:szCs w:val="22"/>
        </w:rPr>
        <w:tab/>
        <w:t xml:space="preserve">FRAIS DE DEPLACEMENT - REPLACEMENT ET ENTREPOT DES BIENS MOBILIERS </w:t>
      </w:r>
    </w:p>
    <w:p w14:paraId="351A76D8" w14:textId="59A85094" w:rsidR="0040358D" w:rsidRPr="00AA5BCC" w:rsidRDefault="0040358D" w:rsidP="0040358D">
      <w:pPr>
        <w:pStyle w:val="Corpsdetexte"/>
        <w:jc w:val="both"/>
        <w:rPr>
          <w:rFonts w:asciiTheme="minorHAnsi" w:hAnsiTheme="minorHAnsi" w:cstheme="minorHAnsi"/>
          <w:i w:val="0"/>
          <w:color w:val="002060"/>
          <w:sz w:val="22"/>
          <w:szCs w:val="22"/>
        </w:rPr>
      </w:pPr>
      <w:r w:rsidRPr="00AA5BCC">
        <w:rPr>
          <w:rStyle w:val="Lienhypertexte"/>
          <w:rFonts w:asciiTheme="minorHAnsi" w:hAnsiTheme="minorHAnsi" w:cstheme="minorHAnsi"/>
          <w:i w:val="0"/>
          <w:color w:val="002060"/>
          <w:sz w:val="22"/>
          <w:szCs w:val="22"/>
        </w:rPr>
        <w:t xml:space="preserve">             NECESSAIRES A LA REMISE EN ETAT DES BATIMENTS</w:t>
      </w:r>
      <w:r w:rsidR="00806CA1" w:rsidRPr="00AA5BCC">
        <w:rPr>
          <w:rFonts w:asciiTheme="minorHAnsi" w:hAnsiTheme="minorHAnsi" w:cstheme="minorHAnsi"/>
          <w:i w:val="0"/>
          <w:color w:val="002060"/>
          <w:sz w:val="22"/>
          <w:szCs w:val="22"/>
        </w:rPr>
        <w:fldChar w:fldCharType="end"/>
      </w:r>
    </w:p>
    <w:p w14:paraId="534E0BF8" w14:textId="4183EFE7" w:rsidR="0040358D" w:rsidRPr="00AA5BCC" w:rsidRDefault="00084BB2" w:rsidP="0040358D">
      <w:pPr>
        <w:pStyle w:val="Corpsdetexte"/>
        <w:jc w:val="both"/>
        <w:rPr>
          <w:rFonts w:asciiTheme="minorHAnsi" w:hAnsiTheme="minorHAnsi" w:cstheme="minorHAnsi"/>
          <w:i w:val="0"/>
          <w:color w:val="002060"/>
          <w:sz w:val="22"/>
          <w:szCs w:val="22"/>
        </w:rPr>
      </w:pPr>
      <w:hyperlink w:anchor="usage" w:history="1">
        <w:r w:rsidR="0040358D" w:rsidRPr="00AA5BCC">
          <w:rPr>
            <w:rStyle w:val="Lienhypertexte"/>
            <w:rFonts w:asciiTheme="minorHAnsi" w:hAnsiTheme="minorHAnsi" w:cstheme="minorHAnsi"/>
            <w:i w:val="0"/>
            <w:color w:val="002060"/>
            <w:sz w:val="22"/>
            <w:szCs w:val="22"/>
          </w:rPr>
          <w:t xml:space="preserve">5.2 </w:t>
        </w:r>
        <w:r w:rsidR="0040358D" w:rsidRPr="00AA5BCC">
          <w:rPr>
            <w:rStyle w:val="Lienhypertexte"/>
            <w:rFonts w:asciiTheme="minorHAnsi" w:hAnsiTheme="minorHAnsi" w:cstheme="minorHAnsi"/>
            <w:i w:val="0"/>
            <w:color w:val="002060"/>
            <w:sz w:val="22"/>
            <w:szCs w:val="22"/>
          </w:rPr>
          <w:tab/>
          <w:t>PERTE D’USAGE</w:t>
        </w:r>
      </w:hyperlink>
    </w:p>
    <w:p w14:paraId="742DF837" w14:textId="133DC06A" w:rsidR="0040358D" w:rsidRPr="00AA5BCC" w:rsidRDefault="00084BB2" w:rsidP="0040358D">
      <w:pPr>
        <w:pStyle w:val="Corpsdetexte"/>
        <w:jc w:val="both"/>
        <w:rPr>
          <w:rFonts w:asciiTheme="minorHAnsi" w:hAnsiTheme="minorHAnsi" w:cstheme="minorHAnsi"/>
          <w:i w:val="0"/>
          <w:color w:val="002060"/>
          <w:sz w:val="22"/>
          <w:szCs w:val="22"/>
        </w:rPr>
      </w:pPr>
      <w:hyperlink w:anchor="loyers" w:history="1">
        <w:r w:rsidR="0040358D" w:rsidRPr="00AA5BCC">
          <w:rPr>
            <w:rStyle w:val="Lienhypertexte"/>
            <w:rFonts w:asciiTheme="minorHAnsi" w:hAnsiTheme="minorHAnsi" w:cstheme="minorHAnsi"/>
            <w:i w:val="0"/>
            <w:color w:val="002060"/>
            <w:sz w:val="22"/>
            <w:szCs w:val="22"/>
          </w:rPr>
          <w:t>5.3</w:t>
        </w:r>
        <w:r w:rsidR="0040358D" w:rsidRPr="00AA5BCC">
          <w:rPr>
            <w:rStyle w:val="Lienhypertexte"/>
            <w:rFonts w:asciiTheme="minorHAnsi" w:hAnsiTheme="minorHAnsi" w:cstheme="minorHAnsi"/>
            <w:i w:val="0"/>
            <w:color w:val="002060"/>
            <w:sz w:val="22"/>
            <w:szCs w:val="22"/>
          </w:rPr>
          <w:tab/>
          <w:t>PERTE DES LOYERS</w:t>
        </w:r>
      </w:hyperlink>
    </w:p>
    <w:p w14:paraId="22984EFE" w14:textId="5BC1C17A" w:rsidR="0040358D" w:rsidRPr="00AA5BCC" w:rsidRDefault="00084BB2" w:rsidP="0040358D">
      <w:pPr>
        <w:pStyle w:val="Corpsdetexte"/>
        <w:jc w:val="both"/>
        <w:rPr>
          <w:rFonts w:asciiTheme="minorHAnsi" w:hAnsiTheme="minorHAnsi" w:cstheme="minorHAnsi"/>
          <w:i w:val="0"/>
          <w:color w:val="002060"/>
          <w:sz w:val="22"/>
          <w:szCs w:val="22"/>
        </w:rPr>
      </w:pPr>
      <w:hyperlink w:anchor="relogement" w:history="1">
        <w:r w:rsidR="0040358D" w:rsidRPr="00AA5BCC">
          <w:rPr>
            <w:rStyle w:val="Lienhypertexte"/>
            <w:rFonts w:asciiTheme="minorHAnsi" w:hAnsiTheme="minorHAnsi" w:cstheme="minorHAnsi"/>
            <w:i w:val="0"/>
            <w:color w:val="002060"/>
            <w:sz w:val="22"/>
            <w:szCs w:val="22"/>
          </w:rPr>
          <w:t>5.4</w:t>
        </w:r>
        <w:r w:rsidR="0040358D" w:rsidRPr="00AA5BCC">
          <w:rPr>
            <w:rStyle w:val="Lienhypertexte"/>
            <w:rFonts w:asciiTheme="minorHAnsi" w:hAnsiTheme="minorHAnsi" w:cstheme="minorHAnsi"/>
            <w:i w:val="0"/>
            <w:color w:val="002060"/>
            <w:sz w:val="22"/>
            <w:szCs w:val="22"/>
          </w:rPr>
          <w:tab/>
          <w:t>LES FRAIS DE RELOGEMENT</w:t>
        </w:r>
      </w:hyperlink>
    </w:p>
    <w:p w14:paraId="481B273C" w14:textId="6647B88F" w:rsidR="0040358D" w:rsidRPr="00AA5BCC" w:rsidRDefault="00354732" w:rsidP="0040358D">
      <w:pPr>
        <w:pStyle w:val="Corpsdetexte"/>
        <w:jc w:val="both"/>
        <w:rPr>
          <w:rStyle w:val="Lienhypertexte"/>
          <w:rFonts w:asciiTheme="minorHAnsi" w:hAnsiTheme="minorHAnsi" w:cstheme="minorHAnsi"/>
          <w:i w:val="0"/>
          <w:color w:val="002060"/>
          <w:sz w:val="22"/>
          <w:szCs w:val="22"/>
        </w:rPr>
      </w:pPr>
      <w:r w:rsidRPr="00AA5BCC">
        <w:rPr>
          <w:rFonts w:asciiTheme="minorHAnsi" w:hAnsiTheme="minorHAnsi" w:cstheme="minorHAnsi"/>
          <w:i w:val="0"/>
          <w:color w:val="002060"/>
          <w:sz w:val="22"/>
          <w:szCs w:val="22"/>
        </w:rPr>
        <w:fldChar w:fldCharType="begin"/>
      </w:r>
      <w:r w:rsidRPr="00AA5BCC">
        <w:rPr>
          <w:rFonts w:asciiTheme="minorHAnsi" w:hAnsiTheme="minorHAnsi" w:cstheme="minorHAnsi"/>
          <w:i w:val="0"/>
          <w:color w:val="002060"/>
          <w:sz w:val="22"/>
          <w:szCs w:val="22"/>
        </w:rPr>
        <w:instrText xml:space="preserve"> HYPERLINK  \l "démolition" </w:instrText>
      </w:r>
      <w:r w:rsidRPr="00AA5BCC">
        <w:rPr>
          <w:rFonts w:asciiTheme="minorHAnsi" w:hAnsiTheme="minorHAnsi" w:cstheme="minorHAnsi"/>
          <w:i w:val="0"/>
          <w:color w:val="002060"/>
          <w:sz w:val="22"/>
          <w:szCs w:val="22"/>
        </w:rPr>
        <w:fldChar w:fldCharType="separate"/>
      </w:r>
      <w:r w:rsidR="0040358D" w:rsidRPr="00AA5BCC">
        <w:rPr>
          <w:rStyle w:val="Lienhypertexte"/>
          <w:rFonts w:asciiTheme="minorHAnsi" w:hAnsiTheme="minorHAnsi" w:cstheme="minorHAnsi"/>
          <w:i w:val="0"/>
          <w:color w:val="002060"/>
          <w:sz w:val="22"/>
          <w:szCs w:val="22"/>
        </w:rPr>
        <w:t>5.5</w:t>
      </w:r>
      <w:r w:rsidR="0040358D" w:rsidRPr="00AA5BCC">
        <w:rPr>
          <w:rStyle w:val="Lienhypertexte"/>
          <w:rFonts w:asciiTheme="minorHAnsi" w:hAnsiTheme="minorHAnsi" w:cstheme="minorHAnsi"/>
          <w:i w:val="0"/>
          <w:color w:val="002060"/>
          <w:sz w:val="22"/>
          <w:szCs w:val="22"/>
        </w:rPr>
        <w:tab/>
        <w:t xml:space="preserve">LES FRAIS JUSTIFIES DE DEMOLITION, DEBLAIEMENT, CLOTURE PROVISOIRE, </w:t>
      </w:r>
    </w:p>
    <w:p w14:paraId="54BD1524" w14:textId="6B37EF3C" w:rsidR="0040358D" w:rsidRPr="00AA5BCC" w:rsidRDefault="0040358D" w:rsidP="0040358D">
      <w:pPr>
        <w:pStyle w:val="Corpsdetexte"/>
        <w:jc w:val="both"/>
        <w:rPr>
          <w:rFonts w:asciiTheme="minorHAnsi" w:hAnsiTheme="minorHAnsi" w:cstheme="minorHAnsi"/>
          <w:i w:val="0"/>
          <w:color w:val="002060"/>
          <w:sz w:val="22"/>
          <w:szCs w:val="22"/>
        </w:rPr>
      </w:pPr>
      <w:r w:rsidRPr="00AA5BCC">
        <w:rPr>
          <w:rStyle w:val="Lienhypertexte"/>
          <w:rFonts w:asciiTheme="minorHAnsi" w:hAnsiTheme="minorHAnsi" w:cstheme="minorHAnsi"/>
          <w:i w:val="0"/>
          <w:color w:val="002060"/>
          <w:sz w:val="22"/>
          <w:szCs w:val="22"/>
        </w:rPr>
        <w:t xml:space="preserve">              POMPAGE, GARDIENNAGE</w:t>
      </w:r>
      <w:r w:rsidR="00354732" w:rsidRPr="00AA5BCC">
        <w:rPr>
          <w:rFonts w:asciiTheme="minorHAnsi" w:hAnsiTheme="minorHAnsi" w:cstheme="minorHAnsi"/>
          <w:i w:val="0"/>
          <w:color w:val="002060"/>
          <w:sz w:val="22"/>
          <w:szCs w:val="22"/>
        </w:rPr>
        <w:fldChar w:fldCharType="end"/>
      </w:r>
    </w:p>
    <w:p w14:paraId="74E0F8F1" w14:textId="276738B1" w:rsidR="0040358D" w:rsidRPr="00AA5BCC" w:rsidRDefault="00084BB2" w:rsidP="0040358D">
      <w:pPr>
        <w:pStyle w:val="Corpsdetexte"/>
        <w:jc w:val="both"/>
        <w:rPr>
          <w:rFonts w:asciiTheme="minorHAnsi" w:hAnsiTheme="minorHAnsi" w:cstheme="minorHAnsi"/>
          <w:i w:val="0"/>
          <w:color w:val="002060"/>
          <w:sz w:val="22"/>
          <w:szCs w:val="22"/>
        </w:rPr>
      </w:pPr>
      <w:hyperlink w:anchor="secours" w:history="1">
        <w:r w:rsidR="0040358D" w:rsidRPr="00AA5BCC">
          <w:rPr>
            <w:rStyle w:val="Lienhypertexte"/>
            <w:rFonts w:asciiTheme="minorHAnsi" w:hAnsiTheme="minorHAnsi" w:cstheme="minorHAnsi"/>
            <w:i w:val="0"/>
            <w:color w:val="002060"/>
            <w:sz w:val="22"/>
            <w:szCs w:val="22"/>
          </w:rPr>
          <w:t>5.6</w:t>
        </w:r>
        <w:r w:rsidR="0040358D" w:rsidRPr="00AA5BCC">
          <w:rPr>
            <w:rStyle w:val="Lienhypertexte"/>
            <w:rFonts w:asciiTheme="minorHAnsi" w:hAnsiTheme="minorHAnsi" w:cstheme="minorHAnsi"/>
            <w:i w:val="0"/>
            <w:color w:val="002060"/>
            <w:sz w:val="22"/>
            <w:szCs w:val="22"/>
          </w:rPr>
          <w:tab/>
          <w:t>LES DOMMAGES CAUSES PAR LES SECOURS ET MESURES DE SAUVETAGE</w:t>
        </w:r>
      </w:hyperlink>
    </w:p>
    <w:p w14:paraId="75BB20D8" w14:textId="0C046ADC" w:rsidR="0040358D" w:rsidRPr="00AA5BCC" w:rsidRDefault="00084BB2" w:rsidP="0040358D">
      <w:pPr>
        <w:pStyle w:val="Corpsdetexte"/>
        <w:jc w:val="both"/>
        <w:rPr>
          <w:rFonts w:asciiTheme="minorHAnsi" w:hAnsiTheme="minorHAnsi" w:cstheme="minorHAnsi"/>
          <w:i w:val="0"/>
          <w:color w:val="002060"/>
          <w:sz w:val="22"/>
          <w:szCs w:val="22"/>
        </w:rPr>
      </w:pPr>
      <w:hyperlink w:anchor="honoraires" w:history="1">
        <w:r w:rsidR="0040358D" w:rsidRPr="00AA5BCC">
          <w:rPr>
            <w:rStyle w:val="Lienhypertexte"/>
            <w:rFonts w:asciiTheme="minorHAnsi" w:hAnsiTheme="minorHAnsi" w:cstheme="minorHAnsi"/>
            <w:i w:val="0"/>
            <w:color w:val="002060"/>
            <w:sz w:val="22"/>
            <w:szCs w:val="22"/>
          </w:rPr>
          <w:t>5.7</w:t>
        </w:r>
        <w:r w:rsidR="0040358D" w:rsidRPr="00AA5BCC">
          <w:rPr>
            <w:rStyle w:val="Lienhypertexte"/>
            <w:rFonts w:asciiTheme="minorHAnsi" w:hAnsiTheme="minorHAnsi" w:cstheme="minorHAnsi"/>
            <w:i w:val="0"/>
            <w:color w:val="002060"/>
            <w:sz w:val="22"/>
            <w:szCs w:val="22"/>
          </w:rPr>
          <w:tab/>
          <w:t>LES FRAIS ET HONORAIRES D’EXPERT D’ASSURE</w:t>
        </w:r>
      </w:hyperlink>
    </w:p>
    <w:p w14:paraId="26E802DE" w14:textId="7D2A9E9E" w:rsidR="0040358D" w:rsidRPr="00AA5BCC" w:rsidRDefault="00084BB2" w:rsidP="0040358D">
      <w:pPr>
        <w:pStyle w:val="Corpsdetexte"/>
        <w:jc w:val="both"/>
        <w:rPr>
          <w:rFonts w:asciiTheme="minorHAnsi" w:hAnsiTheme="minorHAnsi" w:cstheme="minorHAnsi"/>
          <w:i w:val="0"/>
          <w:color w:val="002060"/>
          <w:sz w:val="22"/>
          <w:szCs w:val="22"/>
        </w:rPr>
      </w:pPr>
      <w:hyperlink w:anchor="reconstitution" w:history="1">
        <w:r w:rsidR="0040358D" w:rsidRPr="00AA5BCC">
          <w:rPr>
            <w:rStyle w:val="Lienhypertexte"/>
            <w:rFonts w:asciiTheme="minorHAnsi" w:hAnsiTheme="minorHAnsi" w:cstheme="minorHAnsi"/>
            <w:i w:val="0"/>
            <w:color w:val="002060"/>
            <w:sz w:val="22"/>
            <w:szCs w:val="22"/>
          </w:rPr>
          <w:t>5.8</w:t>
        </w:r>
        <w:r w:rsidR="0040358D" w:rsidRPr="00AA5BCC">
          <w:rPr>
            <w:rStyle w:val="Lienhypertexte"/>
            <w:rFonts w:asciiTheme="minorHAnsi" w:hAnsiTheme="minorHAnsi" w:cstheme="minorHAnsi"/>
            <w:i w:val="0"/>
            <w:color w:val="002060"/>
            <w:sz w:val="22"/>
            <w:szCs w:val="22"/>
          </w:rPr>
          <w:tab/>
          <w:t>LES FRAIS DE RECONSTITUTION DES ARCHIVES</w:t>
        </w:r>
      </w:hyperlink>
      <w:r w:rsidR="0040358D" w:rsidRPr="00AA5BCC">
        <w:rPr>
          <w:rFonts w:asciiTheme="minorHAnsi" w:hAnsiTheme="minorHAnsi" w:cstheme="minorHAnsi"/>
          <w:i w:val="0"/>
          <w:color w:val="002060"/>
          <w:sz w:val="22"/>
          <w:szCs w:val="22"/>
        </w:rPr>
        <w:t xml:space="preserve"> </w:t>
      </w:r>
    </w:p>
    <w:p w14:paraId="2DC2D6FE" w14:textId="0AF63195" w:rsidR="0040358D" w:rsidRPr="00AA5BCC" w:rsidRDefault="00084BB2" w:rsidP="0040358D">
      <w:pPr>
        <w:pStyle w:val="Corpsdetexte"/>
        <w:jc w:val="both"/>
        <w:rPr>
          <w:rFonts w:asciiTheme="minorHAnsi" w:hAnsiTheme="minorHAnsi" w:cstheme="minorHAnsi"/>
          <w:i w:val="0"/>
          <w:color w:val="002060"/>
          <w:sz w:val="22"/>
          <w:szCs w:val="22"/>
        </w:rPr>
      </w:pPr>
      <w:hyperlink w:anchor="indirectes" w:history="1">
        <w:r w:rsidR="0040358D" w:rsidRPr="00AA5BCC">
          <w:rPr>
            <w:rStyle w:val="Lienhypertexte"/>
            <w:rFonts w:asciiTheme="minorHAnsi" w:hAnsiTheme="minorHAnsi" w:cstheme="minorHAnsi"/>
            <w:i w:val="0"/>
            <w:color w:val="002060"/>
            <w:sz w:val="22"/>
            <w:szCs w:val="22"/>
          </w:rPr>
          <w:t>5.9</w:t>
        </w:r>
        <w:r w:rsidR="0040358D" w:rsidRPr="00AA5BCC">
          <w:rPr>
            <w:rStyle w:val="Lienhypertexte"/>
            <w:rFonts w:asciiTheme="minorHAnsi" w:hAnsiTheme="minorHAnsi" w:cstheme="minorHAnsi"/>
            <w:i w:val="0"/>
            <w:color w:val="002060"/>
            <w:sz w:val="22"/>
            <w:szCs w:val="22"/>
          </w:rPr>
          <w:tab/>
          <w:t>LES PERTES INDIRECTES</w:t>
        </w:r>
      </w:hyperlink>
    </w:p>
    <w:p w14:paraId="26BE87AC" w14:textId="1BCE1A55" w:rsidR="0040358D" w:rsidRPr="00AA5BCC" w:rsidRDefault="00084BB2" w:rsidP="0040358D">
      <w:pPr>
        <w:pStyle w:val="Corpsdetexte"/>
        <w:jc w:val="both"/>
        <w:rPr>
          <w:rFonts w:asciiTheme="minorHAnsi" w:hAnsiTheme="minorHAnsi" w:cstheme="minorHAnsi"/>
          <w:i w:val="0"/>
          <w:color w:val="002060"/>
          <w:sz w:val="22"/>
          <w:szCs w:val="22"/>
        </w:rPr>
      </w:pPr>
      <w:hyperlink w:anchor="conformité" w:history="1">
        <w:r w:rsidR="0040358D" w:rsidRPr="00AA5BCC">
          <w:rPr>
            <w:rStyle w:val="Lienhypertexte"/>
            <w:rFonts w:asciiTheme="minorHAnsi" w:hAnsiTheme="minorHAnsi" w:cstheme="minorHAnsi"/>
            <w:i w:val="0"/>
            <w:color w:val="002060"/>
            <w:sz w:val="22"/>
            <w:szCs w:val="22"/>
          </w:rPr>
          <w:t>5.10</w:t>
        </w:r>
        <w:r w:rsidR="0040358D" w:rsidRPr="00AA5BCC">
          <w:rPr>
            <w:rStyle w:val="Lienhypertexte"/>
            <w:rFonts w:asciiTheme="minorHAnsi" w:hAnsiTheme="minorHAnsi" w:cstheme="minorHAnsi"/>
            <w:i w:val="0"/>
            <w:color w:val="002060"/>
            <w:sz w:val="22"/>
            <w:szCs w:val="22"/>
          </w:rPr>
          <w:tab/>
          <w:t>LES FRAIS DE MISE EN CONFORMITE DES BATIMENTS AVEC LA LEGISLATION</w:t>
        </w:r>
      </w:hyperlink>
    </w:p>
    <w:p w14:paraId="76678A34" w14:textId="301CC023" w:rsidR="0040358D" w:rsidRPr="00AA5BCC" w:rsidRDefault="00354732" w:rsidP="0040358D">
      <w:pPr>
        <w:pStyle w:val="Corpsdetexte"/>
        <w:jc w:val="both"/>
        <w:rPr>
          <w:rStyle w:val="Lienhypertexte"/>
          <w:rFonts w:asciiTheme="minorHAnsi" w:hAnsiTheme="minorHAnsi" w:cstheme="minorHAnsi"/>
          <w:i w:val="0"/>
          <w:color w:val="002060"/>
          <w:sz w:val="22"/>
          <w:szCs w:val="22"/>
        </w:rPr>
      </w:pPr>
      <w:r w:rsidRPr="00AA5BCC">
        <w:rPr>
          <w:rFonts w:asciiTheme="minorHAnsi" w:hAnsiTheme="minorHAnsi" w:cstheme="minorHAnsi"/>
          <w:i w:val="0"/>
          <w:color w:val="002060"/>
          <w:sz w:val="22"/>
          <w:szCs w:val="22"/>
        </w:rPr>
        <w:fldChar w:fldCharType="begin"/>
      </w:r>
      <w:r w:rsidRPr="00AA5BCC">
        <w:rPr>
          <w:rFonts w:asciiTheme="minorHAnsi" w:hAnsiTheme="minorHAnsi" w:cstheme="minorHAnsi"/>
          <w:i w:val="0"/>
          <w:color w:val="002060"/>
          <w:sz w:val="22"/>
          <w:szCs w:val="22"/>
        </w:rPr>
        <w:instrText xml:space="preserve"> HYPERLINK  \l "architectes" </w:instrText>
      </w:r>
      <w:r w:rsidRPr="00AA5BCC">
        <w:rPr>
          <w:rFonts w:asciiTheme="minorHAnsi" w:hAnsiTheme="minorHAnsi" w:cstheme="minorHAnsi"/>
          <w:i w:val="0"/>
          <w:color w:val="002060"/>
          <w:sz w:val="22"/>
          <w:szCs w:val="22"/>
        </w:rPr>
        <w:fldChar w:fldCharType="separate"/>
      </w:r>
      <w:r w:rsidR="0040358D" w:rsidRPr="00AA5BCC">
        <w:rPr>
          <w:rStyle w:val="Lienhypertexte"/>
          <w:rFonts w:asciiTheme="minorHAnsi" w:hAnsiTheme="minorHAnsi" w:cstheme="minorHAnsi"/>
          <w:i w:val="0"/>
          <w:color w:val="002060"/>
          <w:sz w:val="22"/>
          <w:szCs w:val="22"/>
        </w:rPr>
        <w:t>5.11</w:t>
      </w:r>
      <w:r w:rsidR="0040358D" w:rsidRPr="00AA5BCC">
        <w:rPr>
          <w:rStyle w:val="Lienhypertexte"/>
          <w:rFonts w:asciiTheme="minorHAnsi" w:hAnsiTheme="minorHAnsi" w:cstheme="minorHAnsi"/>
          <w:i w:val="0"/>
          <w:color w:val="002060"/>
          <w:sz w:val="22"/>
          <w:szCs w:val="22"/>
        </w:rPr>
        <w:tab/>
        <w:t xml:space="preserve">LES HONORAIRES D’ARCHITECTES, DE MAITRES D’ŒUVRE, DE DECORATEURS, </w:t>
      </w:r>
    </w:p>
    <w:p w14:paraId="7D2DD9FC" w14:textId="3AED7932" w:rsidR="0040358D" w:rsidRPr="00AA5BCC" w:rsidRDefault="0040358D" w:rsidP="0040358D">
      <w:pPr>
        <w:pStyle w:val="Corpsdetexte"/>
        <w:jc w:val="both"/>
        <w:rPr>
          <w:rFonts w:asciiTheme="minorHAnsi" w:hAnsiTheme="minorHAnsi" w:cstheme="minorHAnsi"/>
          <w:i w:val="0"/>
          <w:color w:val="002060"/>
          <w:sz w:val="22"/>
          <w:szCs w:val="22"/>
        </w:rPr>
      </w:pPr>
      <w:r w:rsidRPr="00AA5BCC">
        <w:rPr>
          <w:rStyle w:val="Lienhypertexte"/>
          <w:rFonts w:asciiTheme="minorHAnsi" w:hAnsiTheme="minorHAnsi" w:cstheme="minorHAnsi"/>
          <w:i w:val="0"/>
          <w:color w:val="002060"/>
          <w:sz w:val="22"/>
          <w:szCs w:val="22"/>
        </w:rPr>
        <w:t xml:space="preserve">             DE BUREAUX DE CONTROLE TECHNIQUE, D’INGENIERIE</w:t>
      </w:r>
      <w:r w:rsidR="00354732" w:rsidRPr="00AA5BCC">
        <w:rPr>
          <w:rFonts w:asciiTheme="minorHAnsi" w:hAnsiTheme="minorHAnsi" w:cstheme="minorHAnsi"/>
          <w:i w:val="0"/>
          <w:color w:val="002060"/>
          <w:sz w:val="22"/>
          <w:szCs w:val="22"/>
        </w:rPr>
        <w:fldChar w:fldCharType="end"/>
      </w:r>
    </w:p>
    <w:p w14:paraId="6310845E" w14:textId="7A866FDF" w:rsidR="0040358D" w:rsidRPr="00AA5BCC" w:rsidRDefault="00084BB2" w:rsidP="0040358D">
      <w:pPr>
        <w:pStyle w:val="Corpsdetexte"/>
        <w:jc w:val="both"/>
        <w:rPr>
          <w:rFonts w:asciiTheme="minorHAnsi" w:hAnsiTheme="minorHAnsi" w:cstheme="minorHAnsi"/>
          <w:i w:val="0"/>
          <w:color w:val="002060"/>
          <w:sz w:val="22"/>
          <w:szCs w:val="22"/>
        </w:rPr>
      </w:pPr>
      <w:hyperlink w:anchor="DO" w:history="1">
        <w:r w:rsidR="0040358D" w:rsidRPr="00AA5BCC">
          <w:rPr>
            <w:rStyle w:val="Lienhypertexte"/>
            <w:rFonts w:asciiTheme="minorHAnsi" w:hAnsiTheme="minorHAnsi" w:cstheme="minorHAnsi"/>
            <w:i w:val="0"/>
            <w:color w:val="002060"/>
            <w:sz w:val="22"/>
            <w:szCs w:val="22"/>
          </w:rPr>
          <w:t>5.12</w:t>
        </w:r>
        <w:r w:rsidR="0040358D" w:rsidRPr="00AA5BCC">
          <w:rPr>
            <w:rStyle w:val="Lienhypertexte"/>
            <w:rFonts w:asciiTheme="minorHAnsi" w:hAnsiTheme="minorHAnsi" w:cstheme="minorHAnsi"/>
            <w:i w:val="0"/>
            <w:color w:val="002060"/>
            <w:sz w:val="22"/>
            <w:szCs w:val="22"/>
          </w:rPr>
          <w:tab/>
          <w:t>ASSURANCE « DOMMAGES-OUVRAGE »</w:t>
        </w:r>
      </w:hyperlink>
    </w:p>
    <w:p w14:paraId="0BB2F2AD" w14:textId="0CAE3B82" w:rsidR="0040358D" w:rsidRPr="00AA5BCC" w:rsidRDefault="00354732" w:rsidP="0040358D">
      <w:pPr>
        <w:pStyle w:val="Corpsdetexte"/>
        <w:jc w:val="both"/>
        <w:rPr>
          <w:rStyle w:val="Lienhypertexte"/>
          <w:rFonts w:asciiTheme="minorHAnsi" w:hAnsiTheme="minorHAnsi" w:cstheme="minorHAnsi"/>
          <w:i w:val="0"/>
          <w:color w:val="002060"/>
          <w:sz w:val="22"/>
          <w:szCs w:val="22"/>
        </w:rPr>
      </w:pPr>
      <w:r w:rsidRPr="00AA5BCC">
        <w:rPr>
          <w:rFonts w:asciiTheme="minorHAnsi" w:hAnsiTheme="minorHAnsi" w:cstheme="minorHAnsi"/>
          <w:i w:val="0"/>
          <w:color w:val="002060"/>
          <w:sz w:val="22"/>
          <w:szCs w:val="22"/>
        </w:rPr>
        <w:fldChar w:fldCharType="begin"/>
      </w:r>
      <w:r w:rsidRPr="00AA5BCC">
        <w:rPr>
          <w:rFonts w:asciiTheme="minorHAnsi" w:hAnsiTheme="minorHAnsi" w:cstheme="minorHAnsi"/>
          <w:i w:val="0"/>
          <w:color w:val="002060"/>
          <w:sz w:val="22"/>
          <w:szCs w:val="22"/>
        </w:rPr>
        <w:instrText xml:space="preserve"> HYPERLINK  \l "dépollution" </w:instrText>
      </w:r>
      <w:r w:rsidRPr="00AA5BCC">
        <w:rPr>
          <w:rFonts w:asciiTheme="minorHAnsi" w:hAnsiTheme="minorHAnsi" w:cstheme="minorHAnsi"/>
          <w:i w:val="0"/>
          <w:color w:val="002060"/>
          <w:sz w:val="22"/>
          <w:szCs w:val="22"/>
        </w:rPr>
        <w:fldChar w:fldCharType="separate"/>
      </w:r>
      <w:r w:rsidR="0040358D" w:rsidRPr="00AA5BCC">
        <w:rPr>
          <w:rStyle w:val="Lienhypertexte"/>
          <w:rFonts w:asciiTheme="minorHAnsi" w:hAnsiTheme="minorHAnsi" w:cstheme="minorHAnsi"/>
          <w:i w:val="0"/>
          <w:color w:val="002060"/>
          <w:sz w:val="22"/>
          <w:szCs w:val="22"/>
        </w:rPr>
        <w:t>5.13</w:t>
      </w:r>
      <w:r w:rsidR="0040358D" w:rsidRPr="00AA5BCC">
        <w:rPr>
          <w:rStyle w:val="Lienhypertexte"/>
          <w:rFonts w:asciiTheme="minorHAnsi" w:hAnsiTheme="minorHAnsi" w:cstheme="minorHAnsi"/>
          <w:i w:val="0"/>
          <w:color w:val="002060"/>
          <w:sz w:val="22"/>
          <w:szCs w:val="22"/>
        </w:rPr>
        <w:tab/>
        <w:t xml:space="preserve">LES FRAIS DE DEPOLLUTION, DE DECONTAMINATION, DESINFECTION ET DE </w:t>
      </w:r>
    </w:p>
    <w:p w14:paraId="58A7F6CC" w14:textId="66BA09EE" w:rsidR="0040358D" w:rsidRPr="00AA5BCC" w:rsidRDefault="0040358D" w:rsidP="0040358D">
      <w:pPr>
        <w:pStyle w:val="Corpsdetexte"/>
        <w:jc w:val="both"/>
        <w:rPr>
          <w:rFonts w:asciiTheme="minorHAnsi" w:hAnsiTheme="minorHAnsi" w:cstheme="minorHAnsi"/>
          <w:i w:val="0"/>
          <w:color w:val="002060"/>
          <w:sz w:val="22"/>
          <w:szCs w:val="22"/>
        </w:rPr>
      </w:pPr>
      <w:r w:rsidRPr="00AA5BCC">
        <w:rPr>
          <w:rStyle w:val="Lienhypertexte"/>
          <w:rFonts w:asciiTheme="minorHAnsi" w:hAnsiTheme="minorHAnsi" w:cstheme="minorHAnsi"/>
          <w:i w:val="0"/>
          <w:color w:val="002060"/>
          <w:sz w:val="22"/>
          <w:szCs w:val="22"/>
        </w:rPr>
        <w:t xml:space="preserve">             DESAMIANTAGE</w:t>
      </w:r>
      <w:r w:rsidR="00354732" w:rsidRPr="00AA5BCC">
        <w:rPr>
          <w:rFonts w:asciiTheme="minorHAnsi" w:hAnsiTheme="minorHAnsi" w:cstheme="minorHAnsi"/>
          <w:i w:val="0"/>
          <w:color w:val="002060"/>
          <w:sz w:val="22"/>
          <w:szCs w:val="22"/>
        </w:rPr>
        <w:fldChar w:fldCharType="end"/>
      </w:r>
    </w:p>
    <w:p w14:paraId="3D81E69A" w14:textId="3B78884C" w:rsidR="0040358D" w:rsidRPr="00AA5BCC" w:rsidRDefault="0040358D" w:rsidP="0040358D">
      <w:pPr>
        <w:pStyle w:val="Corpsdetexte"/>
        <w:jc w:val="both"/>
        <w:rPr>
          <w:rFonts w:asciiTheme="minorHAnsi" w:hAnsiTheme="minorHAnsi" w:cstheme="minorHAnsi"/>
          <w:i w:val="0"/>
          <w:color w:val="002060"/>
          <w:sz w:val="22"/>
          <w:szCs w:val="22"/>
        </w:rPr>
      </w:pPr>
    </w:p>
    <w:p w14:paraId="1DE5F8B1" w14:textId="75F0BDE8" w:rsidR="0040358D" w:rsidRPr="00AA5BCC" w:rsidRDefault="00084BB2" w:rsidP="0040358D">
      <w:pPr>
        <w:pStyle w:val="Corpsdetexte"/>
        <w:jc w:val="both"/>
        <w:rPr>
          <w:rFonts w:asciiTheme="minorHAnsi" w:hAnsiTheme="minorHAnsi" w:cstheme="minorHAnsi"/>
          <w:b/>
          <w:i w:val="0"/>
          <w:color w:val="002060"/>
          <w:szCs w:val="24"/>
        </w:rPr>
      </w:pPr>
      <w:hyperlink w:anchor="responsabilités" w:history="1">
        <w:r w:rsidR="0040358D" w:rsidRPr="00AA5BCC">
          <w:rPr>
            <w:rStyle w:val="Lienhypertexte"/>
            <w:rFonts w:asciiTheme="minorHAnsi" w:hAnsiTheme="minorHAnsi" w:cstheme="minorHAnsi"/>
            <w:b/>
            <w:i w:val="0"/>
            <w:color w:val="002060"/>
            <w:szCs w:val="24"/>
          </w:rPr>
          <w:t>ARTICLE 6 - GARANTIES ANNEXES : RESPONSABILITES A L’EGARD DES PROPRIETAIRES, LOCATAIRES, VOISINS ET TIERS</w:t>
        </w:r>
      </w:hyperlink>
    </w:p>
    <w:p w14:paraId="1A825A19" w14:textId="5524CAB9" w:rsidR="0040358D" w:rsidRPr="00AA5BCC" w:rsidRDefault="00084BB2" w:rsidP="0040358D">
      <w:pPr>
        <w:pStyle w:val="Corpsdetexte"/>
        <w:jc w:val="both"/>
        <w:rPr>
          <w:rFonts w:asciiTheme="minorHAnsi" w:hAnsiTheme="minorHAnsi" w:cstheme="minorHAnsi"/>
          <w:i w:val="0"/>
          <w:color w:val="002060"/>
          <w:sz w:val="22"/>
          <w:szCs w:val="22"/>
        </w:rPr>
      </w:pPr>
      <w:hyperlink w:anchor="locatifs" w:history="1">
        <w:r w:rsidR="0040358D" w:rsidRPr="00AA5BCC">
          <w:rPr>
            <w:rStyle w:val="Lienhypertexte"/>
            <w:rFonts w:asciiTheme="minorHAnsi" w:hAnsiTheme="minorHAnsi" w:cstheme="minorHAnsi"/>
            <w:i w:val="0"/>
            <w:color w:val="002060"/>
            <w:sz w:val="22"/>
            <w:szCs w:val="22"/>
          </w:rPr>
          <w:t>6.1</w:t>
        </w:r>
        <w:r w:rsidR="0040358D" w:rsidRPr="00AA5BCC">
          <w:rPr>
            <w:rStyle w:val="Lienhypertexte"/>
            <w:rFonts w:asciiTheme="minorHAnsi" w:hAnsiTheme="minorHAnsi" w:cstheme="minorHAnsi"/>
            <w:i w:val="0"/>
            <w:color w:val="002060"/>
            <w:sz w:val="22"/>
            <w:szCs w:val="22"/>
          </w:rPr>
          <w:tab/>
          <w:t>RISQUES LOCATIFS</w:t>
        </w:r>
      </w:hyperlink>
    </w:p>
    <w:p w14:paraId="15C7229D" w14:textId="62145D02" w:rsidR="0040358D" w:rsidRPr="00AA5BCC" w:rsidRDefault="00084BB2" w:rsidP="0040358D">
      <w:pPr>
        <w:pStyle w:val="Corpsdetexte"/>
        <w:jc w:val="both"/>
        <w:rPr>
          <w:rFonts w:asciiTheme="minorHAnsi" w:hAnsiTheme="minorHAnsi" w:cstheme="minorHAnsi"/>
          <w:i w:val="0"/>
          <w:color w:val="002060"/>
          <w:sz w:val="22"/>
          <w:szCs w:val="22"/>
        </w:rPr>
      </w:pPr>
      <w:hyperlink w:anchor="locataires" w:history="1">
        <w:r w:rsidR="0040358D" w:rsidRPr="00AA5BCC">
          <w:rPr>
            <w:rStyle w:val="Lienhypertexte"/>
            <w:rFonts w:asciiTheme="minorHAnsi" w:hAnsiTheme="minorHAnsi" w:cstheme="minorHAnsi"/>
            <w:i w:val="0"/>
            <w:color w:val="002060"/>
            <w:sz w:val="22"/>
            <w:szCs w:val="22"/>
          </w:rPr>
          <w:t>6.2</w:t>
        </w:r>
        <w:r w:rsidR="0040358D" w:rsidRPr="00AA5BCC">
          <w:rPr>
            <w:rStyle w:val="Lienhypertexte"/>
            <w:rFonts w:asciiTheme="minorHAnsi" w:hAnsiTheme="minorHAnsi" w:cstheme="minorHAnsi"/>
            <w:i w:val="0"/>
            <w:color w:val="002060"/>
            <w:sz w:val="22"/>
            <w:szCs w:val="22"/>
          </w:rPr>
          <w:tab/>
          <w:t>RECOURS DES LOCATAIRES</w:t>
        </w:r>
      </w:hyperlink>
    </w:p>
    <w:p w14:paraId="34E84AB8" w14:textId="51FF42C4" w:rsidR="00EB23C9" w:rsidRPr="00AA5BCC" w:rsidRDefault="00084BB2" w:rsidP="0040358D">
      <w:pPr>
        <w:pStyle w:val="Corpsdetexte"/>
        <w:jc w:val="both"/>
        <w:rPr>
          <w:rFonts w:asciiTheme="minorHAnsi" w:hAnsiTheme="minorHAnsi" w:cstheme="minorHAnsi"/>
          <w:i w:val="0"/>
          <w:color w:val="002060"/>
          <w:sz w:val="22"/>
          <w:szCs w:val="22"/>
        </w:rPr>
      </w:pPr>
      <w:hyperlink w:anchor="voisins" w:history="1">
        <w:r w:rsidR="0040358D" w:rsidRPr="00AA5BCC">
          <w:rPr>
            <w:rStyle w:val="Lienhypertexte"/>
            <w:rFonts w:asciiTheme="minorHAnsi" w:hAnsiTheme="minorHAnsi" w:cstheme="minorHAnsi"/>
            <w:i w:val="0"/>
            <w:color w:val="002060"/>
            <w:sz w:val="22"/>
            <w:szCs w:val="22"/>
          </w:rPr>
          <w:t>6.3</w:t>
        </w:r>
        <w:r w:rsidR="0040358D" w:rsidRPr="00AA5BCC">
          <w:rPr>
            <w:rStyle w:val="Lienhypertexte"/>
            <w:rFonts w:asciiTheme="minorHAnsi" w:hAnsiTheme="minorHAnsi" w:cstheme="minorHAnsi"/>
            <w:i w:val="0"/>
            <w:color w:val="002060"/>
            <w:sz w:val="22"/>
            <w:szCs w:val="22"/>
          </w:rPr>
          <w:tab/>
          <w:t>RECOURS DES VOISINS ET DES TIERS</w:t>
        </w:r>
      </w:hyperlink>
    </w:p>
    <w:p w14:paraId="479A5FD2" w14:textId="77777777" w:rsidR="00EB23C9" w:rsidRPr="00AA5BCC" w:rsidRDefault="00EB23C9" w:rsidP="0040358D">
      <w:pPr>
        <w:pStyle w:val="Corpsdetexte"/>
        <w:jc w:val="left"/>
        <w:rPr>
          <w:rFonts w:asciiTheme="minorHAnsi" w:hAnsiTheme="minorHAnsi" w:cstheme="minorHAnsi"/>
          <w:b/>
          <w:i w:val="0"/>
          <w:color w:val="002060"/>
          <w:szCs w:val="24"/>
        </w:rPr>
      </w:pPr>
    </w:p>
    <w:bookmarkStart w:id="14" w:name="_Hlk183441065"/>
    <w:bookmarkStart w:id="15" w:name="_Hlk183596233"/>
    <w:p w14:paraId="085ACF70" w14:textId="12D2D6AB" w:rsidR="00EB23C9" w:rsidRPr="00AA5BCC" w:rsidRDefault="00354732" w:rsidP="0040358D">
      <w:pPr>
        <w:pStyle w:val="Corpsdetexte"/>
        <w:jc w:val="left"/>
        <w:rPr>
          <w:rFonts w:asciiTheme="minorHAnsi" w:hAnsiTheme="minorHAnsi" w:cstheme="minorHAnsi"/>
          <w:b/>
          <w:i w:val="0"/>
          <w:color w:val="002060"/>
          <w:szCs w:val="24"/>
        </w:rPr>
      </w:pPr>
      <w:r w:rsidRPr="00AA5BCC">
        <w:rPr>
          <w:rFonts w:asciiTheme="minorHAnsi" w:hAnsiTheme="minorHAnsi" w:cstheme="minorHAnsi"/>
          <w:b/>
          <w:i w:val="0"/>
          <w:color w:val="002060"/>
          <w:szCs w:val="24"/>
        </w:rPr>
        <w:fldChar w:fldCharType="begin"/>
      </w:r>
      <w:r w:rsidRPr="00AA5BCC">
        <w:rPr>
          <w:rFonts w:asciiTheme="minorHAnsi" w:hAnsiTheme="minorHAnsi" w:cstheme="minorHAnsi"/>
          <w:b/>
          <w:i w:val="0"/>
          <w:color w:val="002060"/>
          <w:szCs w:val="24"/>
        </w:rPr>
        <w:instrText xml:space="preserve"> HYPERLINK  \l "définitions" </w:instrText>
      </w:r>
      <w:r w:rsidRPr="00AA5BCC">
        <w:rPr>
          <w:rFonts w:asciiTheme="minorHAnsi" w:hAnsiTheme="minorHAnsi" w:cstheme="minorHAnsi"/>
          <w:b/>
          <w:i w:val="0"/>
          <w:color w:val="002060"/>
          <w:szCs w:val="24"/>
        </w:rPr>
        <w:fldChar w:fldCharType="separate"/>
      </w:r>
      <w:r w:rsidR="00F43BB1" w:rsidRPr="00AA5BCC">
        <w:rPr>
          <w:rStyle w:val="Lienhypertexte"/>
          <w:rFonts w:asciiTheme="minorHAnsi" w:hAnsiTheme="minorHAnsi" w:cstheme="minorHAnsi"/>
          <w:b/>
          <w:i w:val="0"/>
          <w:color w:val="002060"/>
          <w:szCs w:val="24"/>
        </w:rPr>
        <w:t>DEFINITIONS</w:t>
      </w:r>
      <w:bookmarkEnd w:id="14"/>
      <w:r w:rsidRPr="00AA5BCC">
        <w:rPr>
          <w:rFonts w:asciiTheme="minorHAnsi" w:hAnsiTheme="minorHAnsi" w:cstheme="minorHAnsi"/>
          <w:b/>
          <w:i w:val="0"/>
          <w:color w:val="002060"/>
          <w:szCs w:val="24"/>
        </w:rPr>
        <w:fldChar w:fldCharType="end"/>
      </w:r>
    </w:p>
    <w:bookmarkEnd w:id="15"/>
    <w:p w14:paraId="1ED4AE7E" w14:textId="77777777" w:rsidR="00EB23C9" w:rsidRPr="00F72311" w:rsidRDefault="00EB23C9">
      <w:pPr>
        <w:pStyle w:val="Corpsdetexte"/>
        <w:rPr>
          <w:rFonts w:asciiTheme="minorHAnsi" w:hAnsiTheme="minorHAnsi" w:cstheme="minorHAnsi"/>
          <w:b/>
          <w:i w:val="0"/>
          <w:color w:val="002060"/>
          <w:szCs w:val="24"/>
        </w:rPr>
      </w:pPr>
    </w:p>
    <w:p w14:paraId="6036D118" w14:textId="77777777" w:rsidR="00EB23C9" w:rsidRPr="00F72311" w:rsidRDefault="00F43BB1">
      <w:pPr>
        <w:jc w:val="center"/>
        <w:rPr>
          <w:rFonts w:asciiTheme="minorHAnsi" w:hAnsiTheme="minorHAnsi" w:cstheme="minorHAnsi"/>
          <w:color w:val="002060"/>
        </w:rPr>
      </w:pPr>
      <w:r w:rsidRPr="00F72311">
        <w:rPr>
          <w:rFonts w:asciiTheme="minorHAnsi" w:hAnsiTheme="minorHAnsi" w:cstheme="minorHAnsi"/>
          <w:color w:val="002060"/>
        </w:rPr>
        <w:t>Il est par ailleurs convenu que les garanties sont acquises avec abandon de la règle proportionnelle prévue aux articles L 113-9 et 121-5 du Code des Assurances.</w:t>
      </w:r>
    </w:p>
    <w:p w14:paraId="531CA598" w14:textId="77777777" w:rsidR="00EB23C9" w:rsidRPr="00F72311" w:rsidRDefault="00EB23C9">
      <w:pPr>
        <w:pStyle w:val="Corpsdetexte"/>
        <w:jc w:val="both"/>
        <w:rPr>
          <w:rFonts w:asciiTheme="minorHAnsi" w:hAnsiTheme="minorHAnsi" w:cstheme="minorHAnsi"/>
          <w:i w:val="0"/>
          <w:szCs w:val="24"/>
        </w:rPr>
      </w:pPr>
    </w:p>
    <w:p w14:paraId="0D09A3AB" w14:textId="77777777" w:rsidR="00EB23C9" w:rsidRPr="00F72311" w:rsidRDefault="00EB23C9">
      <w:pPr>
        <w:pStyle w:val="Corpsdetexte"/>
        <w:jc w:val="both"/>
        <w:rPr>
          <w:rFonts w:asciiTheme="minorHAnsi" w:hAnsiTheme="minorHAnsi" w:cstheme="minorHAnsi"/>
          <w:i w:val="0"/>
          <w:szCs w:val="24"/>
        </w:rPr>
      </w:pPr>
    </w:p>
    <w:p w14:paraId="45D89CBB" w14:textId="77777777" w:rsidR="00EB23C9" w:rsidRPr="00F72311" w:rsidRDefault="00F43BB1">
      <w:pPr>
        <w:jc w:val="both"/>
        <w:rPr>
          <w:rFonts w:asciiTheme="minorHAnsi" w:hAnsiTheme="minorHAnsi" w:cstheme="minorHAnsi"/>
        </w:rPr>
      </w:pPr>
      <w:r w:rsidRPr="00F72311">
        <w:rPr>
          <w:rFonts w:asciiTheme="minorHAnsi" w:hAnsiTheme="minorHAnsi" w:cstheme="minorHAnsi"/>
        </w:rPr>
        <w:br w:type="page" w:clear="all"/>
      </w:r>
    </w:p>
    <w:p w14:paraId="220181F6"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auto"/>
          <w:sz w:val="24"/>
          <w:szCs w:val="24"/>
        </w:rPr>
      </w:pPr>
      <w:bookmarkStart w:id="16" w:name="_Hlk183593272"/>
      <w:bookmarkStart w:id="17" w:name="biens"/>
      <w:r w:rsidRPr="00F72311">
        <w:rPr>
          <w:rStyle w:val="Titredulivre"/>
          <w:rFonts w:asciiTheme="minorHAnsi" w:hAnsiTheme="minorHAnsi" w:cstheme="minorHAnsi"/>
          <w:color w:val="auto"/>
          <w:sz w:val="24"/>
          <w:szCs w:val="24"/>
        </w:rPr>
        <w:lastRenderedPageBreak/>
        <w:t xml:space="preserve">ARTICLE 1 </w:t>
      </w:r>
    </w:p>
    <w:p w14:paraId="2EE36D8B"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BIENS ASSURES</w:t>
      </w:r>
    </w:p>
    <w:bookmarkEnd w:id="16"/>
    <w:p w14:paraId="65EE49A8" w14:textId="77777777" w:rsidR="00EB23C9" w:rsidRPr="00F72311" w:rsidRDefault="00EB23C9">
      <w:pPr>
        <w:jc w:val="both"/>
        <w:rPr>
          <w:rFonts w:asciiTheme="minorHAnsi" w:hAnsiTheme="minorHAnsi" w:cstheme="minorHAnsi"/>
        </w:rPr>
      </w:pPr>
    </w:p>
    <w:p w14:paraId="018C9BE9" w14:textId="77777777" w:rsidR="00EB23C9" w:rsidRPr="00F72311" w:rsidRDefault="00F43BB1">
      <w:pPr>
        <w:pStyle w:val="Corpsdetexte"/>
        <w:ind w:left="-567"/>
        <w:jc w:val="both"/>
        <w:rPr>
          <w:rFonts w:asciiTheme="minorHAnsi" w:hAnsiTheme="minorHAnsi" w:cstheme="minorHAnsi"/>
          <w:i w:val="0"/>
          <w:szCs w:val="24"/>
        </w:rPr>
      </w:pPr>
      <w:r w:rsidRPr="00F72311">
        <w:rPr>
          <w:rFonts w:asciiTheme="minorHAnsi" w:hAnsiTheme="minorHAnsi" w:cstheme="minorHAnsi"/>
          <w:i w:val="0"/>
          <w:szCs w:val="24"/>
        </w:rPr>
        <w:t>La garantie porte sur les dommages subis par :</w:t>
      </w:r>
    </w:p>
    <w:p w14:paraId="0A45E003" w14:textId="77777777" w:rsidR="00EB23C9" w:rsidRPr="00F72311" w:rsidRDefault="00EB23C9">
      <w:pPr>
        <w:pStyle w:val="Corpsdetexte"/>
        <w:ind w:left="705" w:hanging="705"/>
        <w:jc w:val="both"/>
        <w:rPr>
          <w:rFonts w:asciiTheme="minorHAnsi" w:hAnsiTheme="minorHAnsi" w:cstheme="minorHAnsi"/>
          <w:i w:val="0"/>
          <w:szCs w:val="24"/>
        </w:rPr>
      </w:pPr>
    </w:p>
    <w:p w14:paraId="35AF8691" w14:textId="77777777" w:rsidR="00EB23C9" w:rsidRPr="00F72311" w:rsidRDefault="00F43BB1">
      <w:pPr>
        <w:pBdr>
          <w:bottom w:val="single" w:sz="4" w:space="0" w:color="FFC000"/>
        </w:pBdr>
        <w:tabs>
          <w:tab w:val="left" w:pos="-284"/>
        </w:tabs>
        <w:rPr>
          <w:rFonts w:asciiTheme="minorHAnsi" w:hAnsiTheme="minorHAnsi" w:cstheme="minorHAnsi"/>
          <w:color w:val="002060"/>
        </w:rPr>
      </w:pPr>
      <w:bookmarkStart w:id="18" w:name="_Hlk183594389"/>
      <w:bookmarkStart w:id="19" w:name="batiments"/>
      <w:r w:rsidRPr="00F72311">
        <w:rPr>
          <w:rFonts w:asciiTheme="minorHAnsi" w:eastAsia="Times New Roman" w:hAnsiTheme="minorHAnsi" w:cstheme="minorHAnsi"/>
          <w:b/>
          <w:color w:val="002060"/>
        </w:rPr>
        <w:t>1.1</w:t>
      </w:r>
      <w:r w:rsidRPr="00F72311">
        <w:rPr>
          <w:rFonts w:asciiTheme="minorHAnsi" w:eastAsia="Times New Roman" w:hAnsiTheme="minorHAnsi" w:cstheme="minorHAnsi"/>
          <w:b/>
          <w:color w:val="002060"/>
        </w:rPr>
        <w:tab/>
        <w:t xml:space="preserve">LES BATIMENTS ET BIENS IMMOBILIERS </w:t>
      </w:r>
    </w:p>
    <w:bookmarkEnd w:id="18"/>
    <w:p w14:paraId="29CA45DA" w14:textId="77777777" w:rsidR="00EB23C9" w:rsidRPr="00F72311" w:rsidRDefault="00F43BB1">
      <w:pPr>
        <w:pStyle w:val="Corpsdetexte"/>
        <w:ind w:right="140" w:firstLine="4"/>
        <w:jc w:val="both"/>
        <w:rPr>
          <w:rFonts w:asciiTheme="minorHAnsi" w:hAnsiTheme="minorHAnsi" w:cstheme="minorHAnsi"/>
          <w:i w:val="0"/>
          <w:szCs w:val="24"/>
        </w:rPr>
      </w:pPr>
      <w:r w:rsidRPr="00F72311">
        <w:rPr>
          <w:rFonts w:asciiTheme="minorHAnsi" w:hAnsiTheme="minorHAnsi" w:cstheme="minorHAnsi"/>
          <w:i w:val="0"/>
          <w:szCs w:val="24"/>
        </w:rPr>
        <w:t xml:space="preserve">Les bâtiments et divers biens immobiliers désignés à l’inventaire des risques, ainsi que tous </w:t>
      </w:r>
      <w:proofErr w:type="gramStart"/>
      <w:r w:rsidRPr="00F72311">
        <w:rPr>
          <w:rFonts w:asciiTheme="minorHAnsi" w:hAnsiTheme="minorHAnsi" w:cstheme="minorHAnsi"/>
          <w:i w:val="0"/>
          <w:szCs w:val="24"/>
        </w:rPr>
        <w:t>ouvrages</w:t>
      </w:r>
      <w:proofErr w:type="gramEnd"/>
      <w:r w:rsidRPr="00F72311">
        <w:rPr>
          <w:rFonts w:asciiTheme="minorHAnsi" w:hAnsiTheme="minorHAnsi" w:cstheme="minorHAnsi"/>
          <w:i w:val="0"/>
          <w:szCs w:val="24"/>
        </w:rPr>
        <w:t xml:space="preserve"> d’art ou de génie civil, dont l’Assuré est propriétaire, locataire ou occupant à un titre quelconque ou qui sont mis à sa disposition. </w:t>
      </w:r>
    </w:p>
    <w:p w14:paraId="4FE67DD5" w14:textId="77777777" w:rsidR="00EB23C9" w:rsidRPr="00F72311" w:rsidRDefault="00EB23C9">
      <w:pPr>
        <w:pStyle w:val="Corpsdetexte"/>
        <w:ind w:right="140" w:firstLine="4"/>
        <w:jc w:val="both"/>
        <w:rPr>
          <w:rFonts w:asciiTheme="minorHAnsi" w:hAnsiTheme="minorHAnsi" w:cstheme="minorHAnsi"/>
          <w:i w:val="0"/>
          <w:szCs w:val="24"/>
        </w:rPr>
      </w:pPr>
    </w:p>
    <w:p w14:paraId="587632B6" w14:textId="77777777" w:rsidR="00EB23C9" w:rsidRPr="00F72311" w:rsidRDefault="00F43BB1">
      <w:pPr>
        <w:pStyle w:val="Corpsdetexte"/>
        <w:ind w:right="140" w:firstLine="4"/>
        <w:jc w:val="both"/>
        <w:rPr>
          <w:rFonts w:asciiTheme="minorHAnsi" w:hAnsiTheme="minorHAnsi" w:cstheme="minorHAnsi"/>
          <w:i w:val="0"/>
          <w:szCs w:val="24"/>
        </w:rPr>
      </w:pPr>
      <w:r w:rsidRPr="00F72311">
        <w:rPr>
          <w:rFonts w:asciiTheme="minorHAnsi" w:hAnsiTheme="minorHAnsi" w:cstheme="minorHAnsi"/>
          <w:i w:val="0"/>
          <w:szCs w:val="24"/>
        </w:rPr>
        <w:t>Par bâtiment, l'on entend toute construction ou espace matérialisé couvert, clos ou non clos, dont l'emprise au sol et la volumétrie permettent à l'homme de se mouvoir, en lui offrant une protection au moins partielle contre les agressions des éléments naturels extérieurs.</w:t>
      </w:r>
    </w:p>
    <w:p w14:paraId="49846441" w14:textId="77777777" w:rsidR="00EB23C9" w:rsidRPr="00F72311" w:rsidRDefault="00EB23C9">
      <w:pPr>
        <w:pStyle w:val="Corpsdetexte"/>
        <w:ind w:right="140" w:firstLine="4"/>
        <w:jc w:val="both"/>
        <w:rPr>
          <w:rFonts w:asciiTheme="minorHAnsi" w:hAnsiTheme="minorHAnsi" w:cstheme="minorHAnsi"/>
          <w:i w:val="0"/>
          <w:szCs w:val="24"/>
        </w:rPr>
      </w:pPr>
    </w:p>
    <w:p w14:paraId="77070048" w14:textId="77777777" w:rsidR="00EB23C9" w:rsidRPr="00F72311" w:rsidRDefault="00F43BB1">
      <w:pPr>
        <w:pStyle w:val="Corpsdetexte"/>
        <w:ind w:right="140" w:firstLine="4"/>
        <w:jc w:val="both"/>
        <w:rPr>
          <w:rFonts w:asciiTheme="minorHAnsi" w:hAnsiTheme="minorHAnsi" w:cstheme="minorHAnsi"/>
          <w:i w:val="0"/>
          <w:szCs w:val="24"/>
        </w:rPr>
      </w:pPr>
      <w:r w:rsidRPr="00F72311">
        <w:rPr>
          <w:rFonts w:asciiTheme="minorHAnsi" w:hAnsiTheme="minorHAnsi" w:cstheme="minorHAnsi"/>
          <w:i w:val="0"/>
          <w:szCs w:val="24"/>
        </w:rPr>
        <w:t>La garantie inclut les infra et superstructures assurant l’ancrage, le contreventement et la stabilité des bâtiments et des ouvrages, ainsi que les éléments d’équipement qui font indissociablement corps avec les ouvrages de viabilité, fondation, ossature, clos et couvert.</w:t>
      </w:r>
    </w:p>
    <w:p w14:paraId="62A2AEDC" w14:textId="77777777" w:rsidR="00EB23C9" w:rsidRPr="00F72311" w:rsidRDefault="00EB23C9">
      <w:pPr>
        <w:pStyle w:val="Corpsdetexte"/>
        <w:ind w:right="140" w:firstLine="4"/>
        <w:jc w:val="both"/>
        <w:rPr>
          <w:rFonts w:asciiTheme="minorHAnsi" w:hAnsiTheme="minorHAnsi" w:cstheme="minorHAnsi"/>
          <w:i w:val="0"/>
          <w:color w:val="FF0000"/>
          <w:szCs w:val="24"/>
        </w:rPr>
      </w:pPr>
    </w:p>
    <w:p w14:paraId="161B0C8F" w14:textId="77777777" w:rsidR="00EB23C9" w:rsidRPr="00F72311" w:rsidRDefault="00F43BB1">
      <w:pPr>
        <w:ind w:right="140"/>
        <w:jc w:val="both"/>
        <w:rPr>
          <w:rFonts w:asciiTheme="minorHAnsi" w:hAnsiTheme="minorHAnsi" w:cstheme="minorHAnsi"/>
        </w:rPr>
      </w:pPr>
      <w:r w:rsidRPr="00F72311">
        <w:rPr>
          <w:rFonts w:asciiTheme="minorHAnsi" w:hAnsiTheme="minorHAnsi" w:cstheme="minorHAnsi"/>
        </w:rPr>
        <w:t xml:space="preserve">Sont également considérés comme biens assurés au titre des bâtiments désignés, les panneaux solaires et/ou photovoltaïques, les ombrières et les éléments d’équipement dissociables, au sens de l’article 1792-3 du Code Civil ainsi que </w:t>
      </w:r>
      <w:r w:rsidRPr="00F72311">
        <w:rPr>
          <w:rFonts w:asciiTheme="minorHAnsi" w:hAnsiTheme="minorHAnsi" w:cstheme="minorHAnsi"/>
          <w:b/>
        </w:rPr>
        <w:t>les clôtures, murs d’enceinte, remparts, murs d’agrément et de soutènement</w:t>
      </w:r>
      <w:r w:rsidRPr="00F72311">
        <w:rPr>
          <w:rFonts w:asciiTheme="minorHAnsi" w:hAnsiTheme="minorHAnsi" w:cstheme="minorHAnsi"/>
        </w:rPr>
        <w:t xml:space="preserve"> se rapportant ou non à un bâtiment assuré.</w:t>
      </w:r>
    </w:p>
    <w:bookmarkEnd w:id="19"/>
    <w:p w14:paraId="439AADDC" w14:textId="77777777" w:rsidR="00EB23C9" w:rsidRPr="00F72311" w:rsidRDefault="00EB23C9">
      <w:pPr>
        <w:ind w:right="140"/>
        <w:jc w:val="both"/>
        <w:rPr>
          <w:rFonts w:asciiTheme="minorHAnsi" w:hAnsiTheme="minorHAnsi" w:cstheme="minorHAnsi"/>
        </w:rPr>
        <w:sectPr w:rsidR="00EB23C9" w:rsidRPr="00F72311" w:rsidSect="00D0709F">
          <w:headerReference w:type="even" r:id="rId14"/>
          <w:headerReference w:type="default" r:id="rId15"/>
          <w:footerReference w:type="default" r:id="rId16"/>
          <w:type w:val="continuous"/>
          <w:pgSz w:w="11906" w:h="16838"/>
          <w:pgMar w:top="1418" w:right="1274" w:bottom="709" w:left="1134" w:header="708" w:footer="708" w:gutter="0"/>
          <w:cols w:space="288"/>
        </w:sectPr>
      </w:pPr>
    </w:p>
    <w:p w14:paraId="200CAF8F" w14:textId="77777777" w:rsidR="00EB23C9" w:rsidRPr="00F72311" w:rsidRDefault="00EB23C9">
      <w:pPr>
        <w:ind w:left="705"/>
        <w:jc w:val="both"/>
        <w:rPr>
          <w:rFonts w:asciiTheme="minorHAnsi" w:hAnsiTheme="minorHAnsi" w:cstheme="minorHAnsi"/>
        </w:rPr>
      </w:pPr>
    </w:p>
    <w:p w14:paraId="21B7C43D"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20" w:name="_Hlk183594408"/>
      <w:bookmarkStart w:id="21" w:name="mobiliers"/>
      <w:r w:rsidRPr="00F72311">
        <w:rPr>
          <w:rFonts w:asciiTheme="minorHAnsi" w:hAnsiTheme="minorHAnsi" w:cstheme="minorHAnsi"/>
          <w:b/>
          <w:color w:val="002060"/>
        </w:rPr>
        <w:t>1.2</w:t>
      </w:r>
      <w:r w:rsidRPr="00F72311">
        <w:rPr>
          <w:rFonts w:asciiTheme="minorHAnsi" w:hAnsiTheme="minorHAnsi" w:cstheme="minorHAnsi"/>
          <w:b/>
          <w:color w:val="002060"/>
        </w:rPr>
        <w:tab/>
        <w:t>LES BIENS MOBILIERS, LE MATERIEL, LES MARCHANDISES</w:t>
      </w:r>
    </w:p>
    <w:bookmarkEnd w:id="20"/>
    <w:p w14:paraId="21F00FFC" w14:textId="77777777" w:rsidR="00EB23C9" w:rsidRPr="00F72311" w:rsidRDefault="00F43BB1">
      <w:pPr>
        <w:pStyle w:val="Retraitcorpsdetexte"/>
        <w:ind w:left="0"/>
        <w:jc w:val="both"/>
        <w:rPr>
          <w:rFonts w:asciiTheme="minorHAnsi" w:hAnsiTheme="minorHAnsi" w:cstheme="minorHAnsi"/>
          <w:bCs/>
          <w:szCs w:val="24"/>
        </w:rPr>
      </w:pPr>
      <w:r w:rsidRPr="00F72311">
        <w:rPr>
          <w:rFonts w:asciiTheme="minorHAnsi" w:hAnsiTheme="minorHAnsi" w:cstheme="minorHAnsi"/>
          <w:bCs/>
          <w:szCs w:val="24"/>
        </w:rPr>
        <w:t>C’est-à-dire :</w:t>
      </w:r>
    </w:p>
    <w:p w14:paraId="11A1F664" w14:textId="77777777" w:rsidR="00EB23C9" w:rsidRPr="00F72311" w:rsidRDefault="00F43BB1">
      <w:pPr>
        <w:numPr>
          <w:ilvl w:val="0"/>
          <w:numId w:val="1"/>
        </w:numPr>
        <w:tabs>
          <w:tab w:val="clear" w:pos="360"/>
        </w:tabs>
        <w:ind w:left="357" w:hanging="357"/>
        <w:jc w:val="both"/>
        <w:rPr>
          <w:rFonts w:asciiTheme="minorHAnsi" w:hAnsiTheme="minorHAnsi" w:cstheme="minorHAnsi"/>
        </w:rPr>
      </w:pPr>
      <w:r w:rsidRPr="00F72311">
        <w:rPr>
          <w:rFonts w:asciiTheme="minorHAnsi" w:hAnsiTheme="minorHAnsi" w:cstheme="minorHAnsi"/>
        </w:rPr>
        <w:t>Objets mobiliers,</w:t>
      </w:r>
    </w:p>
    <w:p w14:paraId="0D760484" w14:textId="77777777" w:rsidR="00EB23C9" w:rsidRPr="00F72311" w:rsidRDefault="00F43BB1">
      <w:pPr>
        <w:numPr>
          <w:ilvl w:val="0"/>
          <w:numId w:val="1"/>
        </w:numPr>
        <w:tabs>
          <w:tab w:val="clear" w:pos="360"/>
        </w:tabs>
        <w:ind w:left="357" w:hanging="357"/>
        <w:jc w:val="both"/>
        <w:rPr>
          <w:rFonts w:asciiTheme="minorHAnsi" w:hAnsiTheme="minorHAnsi" w:cstheme="minorHAnsi"/>
        </w:rPr>
      </w:pPr>
      <w:r w:rsidRPr="00F72311">
        <w:rPr>
          <w:rFonts w:asciiTheme="minorHAnsi" w:hAnsiTheme="minorHAnsi" w:cstheme="minorHAnsi"/>
        </w:rPr>
        <w:t>Les matériels, machines, instruments,</w:t>
      </w:r>
    </w:p>
    <w:p w14:paraId="0397F98C" w14:textId="77777777" w:rsidR="00EB23C9" w:rsidRPr="00F72311" w:rsidRDefault="00F43BB1">
      <w:pPr>
        <w:numPr>
          <w:ilvl w:val="0"/>
          <w:numId w:val="1"/>
        </w:numPr>
        <w:tabs>
          <w:tab w:val="clear" w:pos="360"/>
        </w:tabs>
        <w:ind w:left="357" w:hanging="357"/>
        <w:jc w:val="both"/>
        <w:rPr>
          <w:rFonts w:asciiTheme="minorHAnsi" w:hAnsiTheme="minorHAnsi" w:cstheme="minorHAnsi"/>
        </w:rPr>
      </w:pPr>
      <w:r w:rsidRPr="00F72311">
        <w:rPr>
          <w:rFonts w:asciiTheme="minorHAnsi" w:hAnsiTheme="minorHAnsi" w:cstheme="minorHAnsi"/>
        </w:rPr>
        <w:t>Les marchandises à tous états, brutes, semi-ouvrés, produits finis,</w:t>
      </w:r>
    </w:p>
    <w:p w14:paraId="784D2F2C" w14:textId="77777777" w:rsidR="00EB23C9" w:rsidRPr="00F72311" w:rsidRDefault="00F43BB1">
      <w:pPr>
        <w:numPr>
          <w:ilvl w:val="0"/>
          <w:numId w:val="1"/>
        </w:numPr>
        <w:tabs>
          <w:tab w:val="clear" w:pos="360"/>
        </w:tabs>
        <w:ind w:left="357" w:hanging="357"/>
        <w:jc w:val="both"/>
        <w:rPr>
          <w:rFonts w:asciiTheme="minorHAnsi" w:hAnsiTheme="minorHAnsi" w:cstheme="minorHAnsi"/>
        </w:rPr>
      </w:pPr>
      <w:r w:rsidRPr="00F72311">
        <w:rPr>
          <w:rFonts w:asciiTheme="minorHAnsi" w:hAnsiTheme="minorHAnsi" w:cstheme="minorHAnsi"/>
        </w:rPr>
        <w:t>Les approvisionnements divers et emballages.</w:t>
      </w:r>
    </w:p>
    <w:p w14:paraId="4417977B" w14:textId="77777777" w:rsidR="00EB23C9" w:rsidRPr="00F72311" w:rsidRDefault="00EB23C9">
      <w:pPr>
        <w:jc w:val="both"/>
        <w:rPr>
          <w:rFonts w:asciiTheme="minorHAnsi" w:hAnsiTheme="minorHAnsi" w:cstheme="minorHAnsi"/>
        </w:rPr>
      </w:pPr>
    </w:p>
    <w:p w14:paraId="581B241F"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Appartenant à l’acheteur souscriptrice ou confiés à elle pour son intérêt et son usage exclusifs.</w:t>
      </w:r>
    </w:p>
    <w:p w14:paraId="24459C52" w14:textId="77777777" w:rsidR="00EB23C9" w:rsidRPr="00F72311" w:rsidRDefault="00EB23C9">
      <w:pPr>
        <w:jc w:val="both"/>
        <w:rPr>
          <w:rFonts w:asciiTheme="minorHAnsi" w:hAnsiTheme="minorHAnsi" w:cstheme="minorHAnsi"/>
        </w:rPr>
      </w:pPr>
    </w:p>
    <w:p w14:paraId="1D8AAE36" w14:textId="77777777" w:rsidR="00EB23C9" w:rsidRPr="00F72311" w:rsidRDefault="00F43BB1">
      <w:pPr>
        <w:numPr>
          <w:ilvl w:val="0"/>
          <w:numId w:val="2"/>
        </w:numPr>
        <w:tabs>
          <w:tab w:val="clear" w:pos="360"/>
        </w:tabs>
        <w:ind w:left="357" w:hanging="357"/>
        <w:jc w:val="both"/>
        <w:rPr>
          <w:rFonts w:asciiTheme="minorHAnsi" w:hAnsiTheme="minorHAnsi" w:cstheme="minorHAnsi"/>
        </w:rPr>
      </w:pPr>
      <w:r w:rsidRPr="00F72311">
        <w:rPr>
          <w:rFonts w:asciiTheme="minorHAnsi" w:hAnsiTheme="minorHAnsi" w:cstheme="minorHAnsi"/>
        </w:rPr>
        <w:t>Les aménagements réalisés par l’acheteur souscriptrice lorsqu’elle est locataire.</w:t>
      </w:r>
    </w:p>
    <w:p w14:paraId="6C4A1ED6" w14:textId="77777777" w:rsidR="00EB23C9" w:rsidRPr="00F72311" w:rsidRDefault="00F43BB1">
      <w:pPr>
        <w:numPr>
          <w:ilvl w:val="0"/>
          <w:numId w:val="2"/>
        </w:numPr>
        <w:tabs>
          <w:tab w:val="clear" w:pos="360"/>
        </w:tabs>
        <w:ind w:left="357" w:hanging="357"/>
        <w:jc w:val="both"/>
        <w:rPr>
          <w:rFonts w:asciiTheme="minorHAnsi" w:hAnsiTheme="minorHAnsi" w:cstheme="minorHAnsi"/>
        </w:rPr>
      </w:pPr>
      <w:r w:rsidRPr="00F72311">
        <w:rPr>
          <w:rFonts w:asciiTheme="minorHAnsi" w:hAnsiTheme="minorHAnsi" w:cstheme="minorHAnsi"/>
        </w:rPr>
        <w:t>Les objets de valeur appartenant à l’Assuré, c’est-à-dire :</w:t>
      </w:r>
    </w:p>
    <w:p w14:paraId="728DF40C" w14:textId="77777777" w:rsidR="00EB23C9" w:rsidRPr="00F72311" w:rsidRDefault="00EB23C9">
      <w:pPr>
        <w:jc w:val="both"/>
        <w:rPr>
          <w:rFonts w:asciiTheme="minorHAnsi" w:hAnsiTheme="minorHAnsi" w:cstheme="minorHAnsi"/>
        </w:rPr>
      </w:pPr>
    </w:p>
    <w:p w14:paraId="4AD85763" w14:textId="77777777" w:rsidR="00EB23C9" w:rsidRPr="00F72311" w:rsidRDefault="00F43BB1" w:rsidP="005A2352">
      <w:pPr>
        <w:numPr>
          <w:ilvl w:val="0"/>
          <w:numId w:val="20"/>
        </w:numPr>
        <w:ind w:left="1066" w:hanging="357"/>
        <w:jc w:val="both"/>
        <w:rPr>
          <w:rFonts w:asciiTheme="minorHAnsi" w:hAnsiTheme="minorHAnsi" w:cstheme="minorHAnsi"/>
        </w:rPr>
      </w:pPr>
      <w:r w:rsidRPr="00F72311">
        <w:rPr>
          <w:rFonts w:asciiTheme="minorHAnsi" w:hAnsiTheme="minorHAnsi" w:cstheme="minorHAnsi"/>
        </w:rPr>
        <w:t>Les bijoux, pierres précieuses et perles fines,</w:t>
      </w:r>
    </w:p>
    <w:p w14:paraId="689D4183" w14:textId="77777777" w:rsidR="00EB23C9" w:rsidRPr="00F72311" w:rsidRDefault="00F43BB1" w:rsidP="005A2352">
      <w:pPr>
        <w:numPr>
          <w:ilvl w:val="0"/>
          <w:numId w:val="20"/>
        </w:numPr>
        <w:ind w:left="1066" w:hanging="357"/>
        <w:jc w:val="both"/>
        <w:rPr>
          <w:rFonts w:asciiTheme="minorHAnsi" w:hAnsiTheme="minorHAnsi" w:cstheme="minorHAnsi"/>
        </w:rPr>
      </w:pPr>
      <w:r w:rsidRPr="00F72311">
        <w:rPr>
          <w:rFonts w:asciiTheme="minorHAnsi" w:hAnsiTheme="minorHAnsi" w:cstheme="minorHAnsi"/>
        </w:rPr>
        <w:t>Les pièces, lingots, objets en métal précieux massif (or, argent, platine, vermeil),</w:t>
      </w:r>
    </w:p>
    <w:p w14:paraId="73E7228B" w14:textId="77777777" w:rsidR="00EB23C9" w:rsidRPr="00F72311" w:rsidRDefault="00F43BB1" w:rsidP="005A2352">
      <w:pPr>
        <w:numPr>
          <w:ilvl w:val="0"/>
          <w:numId w:val="20"/>
        </w:numPr>
        <w:ind w:left="1066" w:hanging="357"/>
        <w:jc w:val="both"/>
        <w:rPr>
          <w:rFonts w:asciiTheme="minorHAnsi" w:hAnsiTheme="minorHAnsi" w:cstheme="minorHAnsi"/>
        </w:rPr>
      </w:pPr>
      <w:r w:rsidRPr="00F72311">
        <w:rPr>
          <w:rFonts w:asciiTheme="minorHAnsi" w:hAnsiTheme="minorHAnsi" w:cstheme="minorHAnsi"/>
        </w:rPr>
        <w:t>Les fourrures, tapis, tableaux, livres, statues, tapisseries, meubles d’époque ou signés, objets rares, d’une valeur unitaire supérieure à 2,5 fois l’indice,</w:t>
      </w:r>
    </w:p>
    <w:p w14:paraId="0525142D" w14:textId="77777777" w:rsidR="00EB23C9" w:rsidRPr="00F72311" w:rsidRDefault="00F43BB1" w:rsidP="005A2352">
      <w:pPr>
        <w:numPr>
          <w:ilvl w:val="0"/>
          <w:numId w:val="20"/>
        </w:numPr>
        <w:ind w:left="1066" w:hanging="357"/>
        <w:jc w:val="both"/>
        <w:rPr>
          <w:rFonts w:asciiTheme="minorHAnsi" w:hAnsiTheme="minorHAnsi" w:cstheme="minorHAnsi"/>
        </w:rPr>
      </w:pPr>
      <w:r w:rsidRPr="00F72311">
        <w:rPr>
          <w:rFonts w:asciiTheme="minorHAnsi" w:hAnsiTheme="minorHAnsi" w:cstheme="minorHAnsi"/>
        </w:rPr>
        <w:t>Les collections, c’est-à-dire la réunion de plusieurs objets de même nature ayant un rapport entre eux et d’une valeur globale égale ou supérieure à 9 fois l’indice.</w:t>
      </w:r>
    </w:p>
    <w:p w14:paraId="7A83C88D" w14:textId="77777777" w:rsidR="00EB23C9" w:rsidRPr="00F72311" w:rsidRDefault="00EB23C9">
      <w:pPr>
        <w:jc w:val="both"/>
        <w:rPr>
          <w:rFonts w:asciiTheme="minorHAnsi" w:hAnsiTheme="minorHAnsi" w:cstheme="minorHAnsi"/>
        </w:rPr>
      </w:pPr>
    </w:p>
    <w:p w14:paraId="2CB1D0FF"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La garantie ne s’étend pas à la dépréciation d’une série complète par suite de la disparition ou de la destruction d’un de ses éléments.</w:t>
      </w:r>
    </w:p>
    <w:p w14:paraId="3CAB7F35"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Toutefois, ne sont pas considérés comme biens assurés, les espèces monnayées, les titres de toute nature, les billets de banque.</w:t>
      </w:r>
    </w:p>
    <w:p w14:paraId="1A3BF36A" w14:textId="77777777" w:rsidR="00EB23C9" w:rsidRPr="00F72311" w:rsidRDefault="00EB23C9">
      <w:pPr>
        <w:jc w:val="both"/>
        <w:rPr>
          <w:rFonts w:asciiTheme="minorHAnsi" w:hAnsiTheme="minorHAnsi" w:cstheme="minorHAnsi"/>
          <w:b/>
        </w:rPr>
      </w:pPr>
    </w:p>
    <w:p w14:paraId="08F5F736" w14:textId="77777777" w:rsidR="00EB23C9" w:rsidRPr="00F72311" w:rsidRDefault="00F43BB1">
      <w:pPr>
        <w:jc w:val="both"/>
        <w:rPr>
          <w:rFonts w:asciiTheme="minorHAnsi" w:hAnsiTheme="minorHAnsi" w:cstheme="minorHAnsi"/>
          <w:b/>
        </w:rPr>
      </w:pPr>
      <w:r w:rsidRPr="00F72311">
        <w:rPr>
          <w:rFonts w:asciiTheme="minorHAnsi" w:hAnsiTheme="minorHAnsi" w:cstheme="minorHAnsi"/>
          <w:b/>
        </w:rPr>
        <w:t>Sont également exclus tous véhicules à moteur, terrestres, maritimes, fluviaux ou aériens et leurs remorques.</w:t>
      </w:r>
    </w:p>
    <w:bookmarkEnd w:id="21"/>
    <w:p w14:paraId="5F1993F4" w14:textId="77777777" w:rsidR="00EB23C9" w:rsidRPr="00F72311" w:rsidRDefault="00EB23C9">
      <w:pPr>
        <w:jc w:val="both"/>
        <w:rPr>
          <w:rFonts w:asciiTheme="minorHAnsi" w:hAnsiTheme="minorHAnsi" w:cstheme="minorHAnsi"/>
          <w:b/>
        </w:rPr>
      </w:pPr>
    </w:p>
    <w:p w14:paraId="734DE076"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22" w:name="_Hlk183594463"/>
      <w:bookmarkStart w:id="23" w:name="spécifique"/>
      <w:r w:rsidRPr="00F72311">
        <w:rPr>
          <w:rFonts w:asciiTheme="minorHAnsi" w:hAnsiTheme="minorHAnsi" w:cstheme="minorHAnsi"/>
          <w:b/>
          <w:color w:val="002060"/>
        </w:rPr>
        <w:t>1.3</w:t>
      </w:r>
      <w:r w:rsidRPr="00F72311">
        <w:rPr>
          <w:rFonts w:asciiTheme="minorHAnsi" w:hAnsiTheme="minorHAnsi" w:cstheme="minorHAnsi"/>
          <w:b/>
          <w:color w:val="002060"/>
        </w:rPr>
        <w:tab/>
        <w:t xml:space="preserve">LES BIENS SPECIFIQUEMENT DESIGNES ci-après, lorsqu’ils appartiennent à l’acheteur souscriptrice </w:t>
      </w:r>
    </w:p>
    <w:bookmarkEnd w:id="22"/>
    <w:p w14:paraId="0DA9137E"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Biens extérieurs / Mobilier urbain : </w:t>
      </w:r>
    </w:p>
    <w:p w14:paraId="2A5D8FBB" w14:textId="77777777" w:rsidR="00EB23C9" w:rsidRPr="00F72311" w:rsidRDefault="00F43BB1" w:rsidP="005A2352">
      <w:pPr>
        <w:numPr>
          <w:ilvl w:val="0"/>
          <w:numId w:val="29"/>
        </w:numPr>
        <w:ind w:left="357" w:hanging="357"/>
        <w:jc w:val="both"/>
        <w:rPr>
          <w:rFonts w:asciiTheme="minorHAnsi" w:hAnsiTheme="minorHAnsi" w:cstheme="minorHAnsi"/>
        </w:rPr>
      </w:pPr>
      <w:r w:rsidRPr="00F72311">
        <w:rPr>
          <w:rFonts w:asciiTheme="minorHAnsi" w:hAnsiTheme="minorHAnsi" w:cstheme="minorHAnsi"/>
        </w:rPr>
        <w:t xml:space="preserve">Kiosques, abris de bus et de marchés, feux et poteaux de signalisation électriques, électronique ou non, candélabres, réverbères et projecteurs, panneaux et colonnes d’affichage, panneaux et journaux électroniques, miroirs de carrefour, bornes d’incendie, barrières, et plots de sécurité, portiques, bornes d’appel de signalisation, de communication, bornes lumineuses, bornes de recharge électrique, bornes d’alimentation de tout genre, bornes munies de terminaux de paiement, bornes d'achats de crédits d'eau/électricité, bornes de tout genre, toilettes publiques, bancs publics, parcmètres, horodateurs, matériel de vidéo surveillance/protection, défibrillateurs, aires de jeux et de sports de toute sorte et leurs installations, guérites, terrains de sport synthétique, tennis découverts, city stade, skate parc, racks à vélos, radars pédagogiques, les </w:t>
      </w:r>
      <w:proofErr w:type="spellStart"/>
      <w:r w:rsidRPr="00F72311">
        <w:rPr>
          <w:rFonts w:asciiTheme="minorHAnsi" w:hAnsiTheme="minorHAnsi" w:cstheme="minorHAnsi"/>
        </w:rPr>
        <w:t>pump</w:t>
      </w:r>
      <w:proofErr w:type="spellEnd"/>
      <w:r w:rsidRPr="00F72311">
        <w:rPr>
          <w:rFonts w:asciiTheme="minorHAnsi" w:hAnsiTheme="minorHAnsi" w:cstheme="minorHAnsi"/>
        </w:rPr>
        <w:t xml:space="preserve"> </w:t>
      </w:r>
      <w:proofErr w:type="spellStart"/>
      <w:r w:rsidRPr="00F72311">
        <w:rPr>
          <w:rFonts w:asciiTheme="minorHAnsi" w:hAnsiTheme="minorHAnsi" w:cstheme="minorHAnsi"/>
        </w:rPr>
        <w:t>tracks</w:t>
      </w:r>
      <w:proofErr w:type="spellEnd"/>
      <w:r w:rsidRPr="00F72311">
        <w:rPr>
          <w:rFonts w:asciiTheme="minorHAnsi" w:hAnsiTheme="minorHAnsi" w:cstheme="minorHAnsi"/>
        </w:rPr>
        <w:t xml:space="preserve"> </w:t>
      </w:r>
    </w:p>
    <w:p w14:paraId="625FD34C" w14:textId="77777777" w:rsidR="00EB23C9" w:rsidRPr="00F72311" w:rsidRDefault="00F43BB1" w:rsidP="005A2352">
      <w:pPr>
        <w:numPr>
          <w:ilvl w:val="0"/>
          <w:numId w:val="29"/>
        </w:numPr>
        <w:ind w:left="357" w:hanging="357"/>
        <w:jc w:val="both"/>
        <w:rPr>
          <w:rFonts w:asciiTheme="minorHAnsi" w:hAnsiTheme="minorHAnsi" w:cstheme="minorHAnsi"/>
        </w:rPr>
      </w:pPr>
      <w:r w:rsidRPr="00F72311">
        <w:rPr>
          <w:rFonts w:asciiTheme="minorHAnsi" w:hAnsiTheme="minorHAnsi" w:cstheme="minorHAnsi"/>
        </w:rPr>
        <w:t>Puits, lavoirs, fontaines, bassins, croix et calvaires, bornes, stèles, statues avec leurs socles, jets d’eau, bascules publiques et monuments à l’exclusion des édifices en ruines ou constituant des vestiges historiques,</w:t>
      </w:r>
    </w:p>
    <w:p w14:paraId="1139E6B3" w14:textId="77777777" w:rsidR="00EB23C9" w:rsidRPr="00F72311" w:rsidRDefault="00F43BB1" w:rsidP="005A2352">
      <w:pPr>
        <w:numPr>
          <w:ilvl w:val="0"/>
          <w:numId w:val="29"/>
        </w:numPr>
        <w:ind w:left="357" w:hanging="357"/>
        <w:jc w:val="both"/>
        <w:rPr>
          <w:rFonts w:asciiTheme="minorHAnsi" w:hAnsiTheme="minorHAnsi" w:cstheme="minorHAnsi"/>
        </w:rPr>
      </w:pPr>
      <w:r w:rsidRPr="00F72311">
        <w:rPr>
          <w:rFonts w:asciiTheme="minorHAnsi" w:hAnsiTheme="minorHAnsi" w:cstheme="minorHAnsi"/>
        </w:rPr>
        <w:t>Monuments aux morts, Calvaires</w:t>
      </w:r>
    </w:p>
    <w:p w14:paraId="75541D91" w14:textId="77777777" w:rsidR="00EB23C9" w:rsidRPr="00F72311" w:rsidRDefault="00F43BB1" w:rsidP="005A2352">
      <w:pPr>
        <w:numPr>
          <w:ilvl w:val="0"/>
          <w:numId w:val="29"/>
        </w:numPr>
        <w:ind w:left="357" w:hanging="357"/>
        <w:jc w:val="both"/>
        <w:rPr>
          <w:rFonts w:asciiTheme="minorHAnsi" w:hAnsiTheme="minorHAnsi" w:cstheme="minorHAnsi"/>
        </w:rPr>
      </w:pPr>
      <w:r w:rsidRPr="00F72311">
        <w:rPr>
          <w:rFonts w:asciiTheme="minorHAnsi" w:hAnsiTheme="minorHAnsi" w:cstheme="minorHAnsi"/>
        </w:rPr>
        <w:t>Bornes d’apport volontaire de déchets,</w:t>
      </w:r>
    </w:p>
    <w:p w14:paraId="36FF3AE3" w14:textId="77777777" w:rsidR="00EB23C9" w:rsidRPr="00F72311" w:rsidRDefault="00F43BB1" w:rsidP="005A2352">
      <w:pPr>
        <w:numPr>
          <w:ilvl w:val="0"/>
          <w:numId w:val="29"/>
        </w:numPr>
        <w:ind w:left="357" w:hanging="357"/>
        <w:jc w:val="both"/>
        <w:rPr>
          <w:rFonts w:asciiTheme="minorHAnsi" w:hAnsiTheme="minorHAnsi" w:cstheme="minorHAnsi"/>
        </w:rPr>
      </w:pPr>
      <w:r w:rsidRPr="00F72311">
        <w:rPr>
          <w:rFonts w:asciiTheme="minorHAnsi" w:hAnsiTheme="minorHAnsi" w:cstheme="minorHAnsi"/>
        </w:rPr>
        <w:t>Bacs à déchets,</w:t>
      </w:r>
    </w:p>
    <w:p w14:paraId="7882F000" w14:textId="77777777" w:rsidR="00EB23C9" w:rsidRPr="00F72311" w:rsidRDefault="00F43BB1" w:rsidP="005A2352">
      <w:pPr>
        <w:numPr>
          <w:ilvl w:val="0"/>
          <w:numId w:val="29"/>
        </w:numPr>
        <w:ind w:left="357" w:hanging="357"/>
        <w:jc w:val="both"/>
        <w:rPr>
          <w:rFonts w:asciiTheme="minorHAnsi" w:hAnsiTheme="minorHAnsi" w:cstheme="minorHAnsi"/>
        </w:rPr>
      </w:pPr>
      <w:r w:rsidRPr="00F72311">
        <w:rPr>
          <w:rFonts w:asciiTheme="minorHAnsi" w:hAnsiTheme="minorHAnsi" w:cstheme="minorHAnsi"/>
        </w:rPr>
        <w:t>Conteneurs à déchets,</w:t>
      </w:r>
    </w:p>
    <w:p w14:paraId="523E3286" w14:textId="77777777" w:rsidR="00EB23C9" w:rsidRPr="00F72311" w:rsidRDefault="00F43BB1" w:rsidP="005A2352">
      <w:pPr>
        <w:numPr>
          <w:ilvl w:val="0"/>
          <w:numId w:val="29"/>
        </w:numPr>
        <w:ind w:left="357" w:hanging="357"/>
        <w:jc w:val="both"/>
        <w:rPr>
          <w:rFonts w:asciiTheme="minorHAnsi" w:hAnsiTheme="minorHAnsi" w:cstheme="minorHAnsi"/>
        </w:rPr>
      </w:pPr>
      <w:r w:rsidRPr="00F72311">
        <w:rPr>
          <w:rFonts w:asciiTheme="minorHAnsi" w:hAnsiTheme="minorHAnsi" w:cstheme="minorHAnsi"/>
        </w:rPr>
        <w:t>Les accessoires fixés au sol des équipements sportifs extérieurs tels que filets, pare ballon, abri de joueur et arbitre, but.</w:t>
      </w:r>
    </w:p>
    <w:bookmarkEnd w:id="23"/>
    <w:p w14:paraId="372528B4" w14:textId="77777777" w:rsidR="00EB23C9" w:rsidRPr="00F72311" w:rsidRDefault="00EB23C9">
      <w:pPr>
        <w:jc w:val="both"/>
        <w:rPr>
          <w:rFonts w:asciiTheme="minorHAnsi" w:hAnsiTheme="minorHAnsi" w:cstheme="minorHAnsi"/>
        </w:rPr>
      </w:pPr>
    </w:p>
    <w:p w14:paraId="27975C0E"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24" w:name="_Hlk183594500"/>
      <w:bookmarkStart w:id="25" w:name="archives"/>
      <w:r w:rsidRPr="00F72311">
        <w:rPr>
          <w:rFonts w:asciiTheme="minorHAnsi" w:hAnsiTheme="minorHAnsi" w:cstheme="minorHAnsi"/>
          <w:b/>
          <w:color w:val="002060"/>
        </w:rPr>
        <w:t>1.4</w:t>
      </w:r>
      <w:r w:rsidRPr="00F72311">
        <w:rPr>
          <w:rFonts w:asciiTheme="minorHAnsi" w:hAnsiTheme="minorHAnsi" w:cstheme="minorHAnsi"/>
          <w:b/>
          <w:color w:val="002060"/>
        </w:rPr>
        <w:tab/>
        <w:t>LES ARCHIVES ET DOCUMENTS</w:t>
      </w:r>
    </w:p>
    <w:bookmarkEnd w:id="24"/>
    <w:p w14:paraId="74B356AE"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Tels que les dossiers, pièces, registres et papiers dont l’acheteur souscriptrice est propriétaire ou détentrice et qui sont situés dans un bâtiment désigné à l’état du patrimoine.</w:t>
      </w:r>
    </w:p>
    <w:p w14:paraId="1F1149FF" w14:textId="77777777" w:rsidR="00EB23C9" w:rsidRPr="00F72311" w:rsidRDefault="00EB23C9">
      <w:pPr>
        <w:jc w:val="both"/>
        <w:rPr>
          <w:rFonts w:asciiTheme="minorHAnsi" w:hAnsiTheme="minorHAnsi" w:cstheme="minorHAnsi"/>
          <w:b/>
        </w:rPr>
      </w:pPr>
    </w:p>
    <w:p w14:paraId="75508DFB" w14:textId="77777777" w:rsidR="00EB23C9" w:rsidRPr="00F72311" w:rsidRDefault="00F43BB1">
      <w:pPr>
        <w:jc w:val="both"/>
        <w:rPr>
          <w:rFonts w:asciiTheme="minorHAnsi" w:hAnsiTheme="minorHAnsi" w:cstheme="minorHAnsi"/>
          <w:b/>
        </w:rPr>
      </w:pPr>
      <w:r w:rsidRPr="00F72311">
        <w:rPr>
          <w:rFonts w:asciiTheme="minorHAnsi" w:hAnsiTheme="minorHAnsi" w:cstheme="minorHAnsi"/>
          <w:b/>
        </w:rPr>
        <w:t>Cette garantie porte sur :</w:t>
      </w:r>
    </w:p>
    <w:p w14:paraId="2E63C7ED" w14:textId="77777777" w:rsidR="00EB23C9" w:rsidRPr="00F72311" w:rsidRDefault="00F43BB1">
      <w:pPr>
        <w:numPr>
          <w:ilvl w:val="0"/>
          <w:numId w:val="1"/>
        </w:numPr>
        <w:tabs>
          <w:tab w:val="clear" w:pos="360"/>
        </w:tabs>
        <w:ind w:left="357" w:hanging="357"/>
        <w:jc w:val="both"/>
        <w:rPr>
          <w:rFonts w:asciiTheme="minorHAnsi" w:hAnsiTheme="minorHAnsi" w:cstheme="minorHAnsi"/>
        </w:rPr>
      </w:pPr>
      <w:r w:rsidRPr="00F72311">
        <w:rPr>
          <w:rFonts w:asciiTheme="minorHAnsi" w:hAnsiTheme="minorHAnsi" w:cstheme="minorHAnsi"/>
        </w:rPr>
        <w:t>Le remboursement de la valeur du papier, timbré ou non timbré, les frais et la valeur du cartonnage et de la reliure,</w:t>
      </w:r>
    </w:p>
    <w:p w14:paraId="44F99EBF" w14:textId="77777777" w:rsidR="00EB23C9" w:rsidRPr="00F72311" w:rsidRDefault="00F43BB1">
      <w:pPr>
        <w:numPr>
          <w:ilvl w:val="0"/>
          <w:numId w:val="1"/>
        </w:numPr>
        <w:tabs>
          <w:tab w:val="clear" w:pos="360"/>
        </w:tabs>
        <w:ind w:left="357" w:hanging="357"/>
        <w:jc w:val="both"/>
        <w:rPr>
          <w:rFonts w:asciiTheme="minorHAnsi" w:hAnsiTheme="minorHAnsi" w:cstheme="minorHAnsi"/>
        </w:rPr>
      </w:pPr>
      <w:r w:rsidRPr="00F72311">
        <w:rPr>
          <w:rFonts w:asciiTheme="minorHAnsi" w:hAnsiTheme="minorHAnsi" w:cstheme="minorHAnsi"/>
        </w:rPr>
        <w:t>Les frais matériels de copies et écritures nouvelles, comprenant la rémunération des employés chargés de ces copies et écritures et les frais engagés pour opérer le remplacement des archives.</w:t>
      </w:r>
    </w:p>
    <w:p w14:paraId="374BE273" w14:textId="77777777" w:rsidR="00EB23C9" w:rsidRPr="00F72311" w:rsidRDefault="00EB23C9">
      <w:pPr>
        <w:jc w:val="both"/>
        <w:rPr>
          <w:rFonts w:asciiTheme="minorHAnsi" w:hAnsiTheme="minorHAnsi" w:cstheme="minorHAnsi"/>
        </w:rPr>
      </w:pPr>
    </w:p>
    <w:p w14:paraId="753B202E" w14:textId="77777777" w:rsidR="00EB23C9" w:rsidRPr="00F72311" w:rsidRDefault="00F43BB1">
      <w:pPr>
        <w:pStyle w:val="Retraitcorpsdetexte2"/>
        <w:ind w:left="0"/>
        <w:jc w:val="both"/>
        <w:rPr>
          <w:rFonts w:asciiTheme="minorHAnsi" w:hAnsiTheme="minorHAnsi" w:cstheme="minorHAnsi"/>
          <w:szCs w:val="24"/>
        </w:rPr>
      </w:pPr>
      <w:r w:rsidRPr="00F72311">
        <w:rPr>
          <w:rFonts w:asciiTheme="minorHAnsi" w:hAnsiTheme="minorHAnsi" w:cstheme="minorHAnsi"/>
          <w:szCs w:val="24"/>
        </w:rPr>
        <w:t>Sont exclus les supports, programmes et informations contenus dans les systèmes informatiques.</w:t>
      </w:r>
    </w:p>
    <w:bookmarkEnd w:id="17"/>
    <w:bookmarkEnd w:id="25"/>
    <w:p w14:paraId="784E6CB5" w14:textId="77777777" w:rsidR="00EB23C9" w:rsidRPr="00F72311" w:rsidRDefault="00F43BB1">
      <w:pPr>
        <w:pStyle w:val="Retraitcorpsdetexte2"/>
        <w:jc w:val="both"/>
        <w:rPr>
          <w:rFonts w:asciiTheme="minorHAnsi" w:hAnsiTheme="minorHAnsi" w:cstheme="minorHAnsi"/>
          <w:szCs w:val="24"/>
        </w:rPr>
      </w:pPr>
      <w:r w:rsidRPr="00F72311">
        <w:rPr>
          <w:rFonts w:asciiTheme="minorHAnsi" w:hAnsiTheme="minorHAnsi" w:cstheme="minorHAnsi"/>
          <w:szCs w:val="24"/>
        </w:rPr>
        <w:br w:type="page" w:clear="all"/>
      </w:r>
    </w:p>
    <w:p w14:paraId="73AD6073"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b w:val="0"/>
          <w:color w:val="2F5496"/>
          <w:sz w:val="24"/>
          <w:szCs w:val="24"/>
        </w:rPr>
      </w:pPr>
      <w:bookmarkStart w:id="26" w:name="_Hlk183593470"/>
      <w:bookmarkStart w:id="27" w:name="evenements"/>
      <w:r w:rsidRPr="00F72311">
        <w:rPr>
          <w:rStyle w:val="Titredulivre"/>
          <w:rFonts w:asciiTheme="minorHAnsi" w:hAnsiTheme="minorHAnsi" w:cstheme="minorHAnsi"/>
          <w:color w:val="auto"/>
          <w:sz w:val="24"/>
          <w:szCs w:val="24"/>
        </w:rPr>
        <w:lastRenderedPageBreak/>
        <w:t>ARTICLE 2</w:t>
      </w:r>
      <w:r w:rsidRPr="00F72311">
        <w:rPr>
          <w:rStyle w:val="Titredulivre"/>
          <w:rFonts w:asciiTheme="minorHAnsi" w:hAnsiTheme="minorHAnsi" w:cstheme="minorHAnsi"/>
          <w:color w:val="auto"/>
          <w:sz w:val="24"/>
          <w:szCs w:val="24"/>
        </w:rPr>
        <w:tab/>
      </w:r>
      <w:r w:rsidRPr="00F72311">
        <w:rPr>
          <w:rStyle w:val="Titredulivre"/>
          <w:rFonts w:asciiTheme="minorHAnsi" w:hAnsiTheme="minorHAnsi" w:cstheme="minorHAnsi"/>
          <w:b w:val="0"/>
          <w:color w:val="2F5496"/>
          <w:sz w:val="24"/>
          <w:szCs w:val="24"/>
        </w:rPr>
        <w:tab/>
      </w:r>
    </w:p>
    <w:p w14:paraId="5D5A0FFD"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EVENEMENTS DOMMAGEABLES ASSURES</w:t>
      </w:r>
    </w:p>
    <w:bookmarkEnd w:id="26"/>
    <w:p w14:paraId="6324529F" w14:textId="77777777" w:rsidR="00EB23C9" w:rsidRPr="00F72311" w:rsidRDefault="00EB23C9">
      <w:pPr>
        <w:jc w:val="both"/>
        <w:rPr>
          <w:rFonts w:asciiTheme="minorHAnsi" w:hAnsiTheme="minorHAnsi" w:cstheme="minorHAnsi"/>
          <w:b/>
        </w:rPr>
      </w:pPr>
    </w:p>
    <w:p w14:paraId="03828551" w14:textId="77777777" w:rsidR="00EB23C9" w:rsidRPr="00F72311" w:rsidRDefault="00F43BB1">
      <w:pPr>
        <w:pStyle w:val="Corpsdetexte"/>
        <w:ind w:left="-567"/>
        <w:jc w:val="both"/>
        <w:rPr>
          <w:rFonts w:asciiTheme="minorHAnsi" w:hAnsiTheme="minorHAnsi" w:cstheme="minorHAnsi"/>
          <w:i w:val="0"/>
          <w:szCs w:val="24"/>
        </w:rPr>
      </w:pPr>
      <w:r w:rsidRPr="00F72311">
        <w:rPr>
          <w:rFonts w:asciiTheme="minorHAnsi" w:hAnsiTheme="minorHAnsi" w:cstheme="minorHAnsi"/>
          <w:i w:val="0"/>
          <w:szCs w:val="24"/>
        </w:rPr>
        <w:t>La garantie intervient lorsque le bien assuré a été directement endommagé par la réalisation de l’un des événements définis ci-après, ou par les moyens de secours pris pour en atténuer les effets :</w:t>
      </w:r>
    </w:p>
    <w:p w14:paraId="414128F3" w14:textId="77777777" w:rsidR="00EB23C9" w:rsidRPr="00F72311" w:rsidRDefault="00EB23C9">
      <w:pPr>
        <w:jc w:val="both"/>
        <w:rPr>
          <w:rFonts w:asciiTheme="minorHAnsi" w:hAnsiTheme="minorHAnsi" w:cstheme="minorHAnsi"/>
        </w:rPr>
      </w:pPr>
    </w:p>
    <w:p w14:paraId="7BCCD8C7" w14:textId="77777777" w:rsidR="00EB23C9" w:rsidRPr="00F72311" w:rsidRDefault="00F43BB1" w:rsidP="005A2352">
      <w:pPr>
        <w:pStyle w:val="Corpsdetexte"/>
        <w:numPr>
          <w:ilvl w:val="1"/>
          <w:numId w:val="55"/>
        </w:numPr>
        <w:pBdr>
          <w:bottom w:val="single" w:sz="4" w:space="1" w:color="FFC000"/>
        </w:pBdr>
        <w:tabs>
          <w:tab w:val="clear" w:pos="1059"/>
        </w:tabs>
        <w:ind w:left="426" w:hanging="426"/>
        <w:jc w:val="both"/>
        <w:rPr>
          <w:rFonts w:asciiTheme="minorHAnsi" w:hAnsiTheme="minorHAnsi" w:cstheme="minorHAnsi"/>
          <w:b/>
          <w:i w:val="0"/>
          <w:color w:val="002060"/>
          <w:szCs w:val="24"/>
        </w:rPr>
      </w:pPr>
      <w:bookmarkStart w:id="28" w:name="_Hlk183594576"/>
      <w:bookmarkStart w:id="29" w:name="incendie"/>
      <w:r w:rsidRPr="00F72311">
        <w:rPr>
          <w:rFonts w:asciiTheme="minorHAnsi" w:hAnsiTheme="minorHAnsi" w:cstheme="minorHAnsi"/>
          <w:b/>
          <w:i w:val="0"/>
          <w:color w:val="002060"/>
          <w:szCs w:val="24"/>
        </w:rPr>
        <w:t>L’INCENDIE - LES FUMEES - LES EXPLOSIONS / LES IMPLOSIONS - LA CHUTE DE LA FOUDRE</w:t>
      </w:r>
    </w:p>
    <w:bookmarkEnd w:id="28"/>
    <w:p w14:paraId="7CA536B6" w14:textId="77777777" w:rsidR="00EB23C9" w:rsidRPr="00F72311" w:rsidRDefault="00EB23C9">
      <w:pPr>
        <w:jc w:val="both"/>
        <w:rPr>
          <w:rFonts w:asciiTheme="minorHAnsi" w:hAnsiTheme="minorHAnsi" w:cstheme="minorHAnsi"/>
          <w:b/>
          <w:bCs/>
        </w:rPr>
      </w:pPr>
    </w:p>
    <w:p w14:paraId="6930DE06" w14:textId="77777777" w:rsidR="00EB23C9" w:rsidRPr="00F72311" w:rsidRDefault="00F43BB1">
      <w:pPr>
        <w:jc w:val="both"/>
        <w:rPr>
          <w:rFonts w:asciiTheme="minorHAnsi" w:hAnsiTheme="minorHAnsi" w:cstheme="minorHAnsi"/>
          <w:b/>
          <w:bCs/>
        </w:rPr>
      </w:pPr>
      <w:r w:rsidRPr="00F72311">
        <w:rPr>
          <w:rFonts w:asciiTheme="minorHAnsi" w:hAnsiTheme="minorHAnsi" w:cstheme="minorHAnsi"/>
          <w:b/>
          <w:bCs/>
          <w:u w:val="single"/>
        </w:rPr>
        <w:t>Incendie</w:t>
      </w:r>
      <w:r w:rsidRPr="00F72311">
        <w:rPr>
          <w:rFonts w:asciiTheme="minorHAnsi" w:hAnsiTheme="minorHAnsi" w:cstheme="minorHAnsi"/>
          <w:b/>
          <w:bCs/>
        </w:rPr>
        <w:t> :</w:t>
      </w:r>
    </w:p>
    <w:p w14:paraId="12C27A67"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C’est-à-dire l’action subite de la chaleur ou le contact immédiat du feu ou d’une substance incandescente.</w:t>
      </w:r>
    </w:p>
    <w:p w14:paraId="49DE7C50" w14:textId="77777777" w:rsidR="00EB23C9" w:rsidRPr="00F72311" w:rsidRDefault="00EB23C9">
      <w:pPr>
        <w:ind w:left="426"/>
        <w:jc w:val="both"/>
        <w:rPr>
          <w:rFonts w:asciiTheme="minorHAnsi" w:hAnsiTheme="minorHAnsi" w:cstheme="minorHAnsi"/>
        </w:rPr>
      </w:pPr>
    </w:p>
    <w:p w14:paraId="7753DA0F"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La garantie porte également sur la perte ou la disparition d’objets pendant un incendie, à moins que l’Assureur ne prouve que cette perte ou disparition provienne d’un vol.</w:t>
      </w:r>
    </w:p>
    <w:p w14:paraId="66E158D9" w14:textId="77777777" w:rsidR="00EB23C9" w:rsidRPr="00F72311" w:rsidRDefault="00EB23C9">
      <w:pPr>
        <w:jc w:val="both"/>
        <w:rPr>
          <w:rFonts w:asciiTheme="minorHAnsi" w:hAnsiTheme="minorHAnsi" w:cstheme="minorHAnsi"/>
        </w:rPr>
      </w:pPr>
    </w:p>
    <w:p w14:paraId="6E1A7025"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Les dégagements accidentels de fumée prenant naissance à l’intérieur ou à l’extérieur des bâtiments assurés.</w:t>
      </w:r>
    </w:p>
    <w:p w14:paraId="074D2A30" w14:textId="77777777" w:rsidR="00EB23C9" w:rsidRPr="00F72311" w:rsidRDefault="00EB23C9">
      <w:pPr>
        <w:ind w:left="426" w:hanging="426"/>
        <w:jc w:val="both"/>
        <w:rPr>
          <w:rFonts w:asciiTheme="minorHAnsi" w:hAnsiTheme="minorHAnsi" w:cstheme="minorHAnsi"/>
        </w:rPr>
      </w:pPr>
    </w:p>
    <w:p w14:paraId="365838E6" w14:textId="77777777" w:rsidR="00EB23C9" w:rsidRPr="00F72311" w:rsidRDefault="00F43BB1">
      <w:pPr>
        <w:jc w:val="both"/>
        <w:rPr>
          <w:rFonts w:asciiTheme="minorHAnsi" w:hAnsiTheme="minorHAnsi" w:cstheme="minorHAnsi"/>
          <w:b/>
          <w:bCs/>
        </w:rPr>
      </w:pPr>
      <w:r w:rsidRPr="00F72311">
        <w:rPr>
          <w:rFonts w:asciiTheme="minorHAnsi" w:hAnsiTheme="minorHAnsi" w:cstheme="minorHAnsi"/>
          <w:b/>
          <w:bCs/>
          <w:u w:val="single"/>
        </w:rPr>
        <w:t>Explosions et Implosions</w:t>
      </w:r>
      <w:r w:rsidRPr="00F72311">
        <w:rPr>
          <w:rFonts w:asciiTheme="minorHAnsi" w:hAnsiTheme="minorHAnsi" w:cstheme="minorHAnsi"/>
          <w:b/>
          <w:bCs/>
        </w:rPr>
        <w:t> :</w:t>
      </w:r>
    </w:p>
    <w:p w14:paraId="718B91A4"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C’est-à-dire, les explosions et implosions de toute nature et notamment des gaz servant au chauffage, à l’éclairage et à la force motrice, des matières ou substances autres que les explosifs proprement dits, l’explosion de la dynamite et autres explosifs analogues introduits à l’insu de l’acheteur dans les bâtiments assurés ou placés à leurs abords immédiats ainsi que les explosions et coups d’eau des appareils à vapeur, à l’exclusion des dommages aux compresseurs, moteurs, turbines et objets ou structures gonflables, causés par l’explosion de ces appareils ou objets eux-mêmes.</w:t>
      </w:r>
    </w:p>
    <w:p w14:paraId="125F225D" w14:textId="77777777" w:rsidR="00EB23C9" w:rsidRPr="00F72311" w:rsidRDefault="00EB23C9">
      <w:pPr>
        <w:ind w:left="426" w:hanging="426"/>
        <w:jc w:val="both"/>
        <w:rPr>
          <w:rFonts w:asciiTheme="minorHAnsi" w:hAnsiTheme="minorHAnsi" w:cstheme="minorHAnsi"/>
        </w:rPr>
      </w:pPr>
    </w:p>
    <w:p w14:paraId="66B5FEE8"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Chute directe et indirecte de la foudre dûment constatée. Par chute indirecte on entend les conséquences des dommages causés à un élément du patrimoine de l’acheteur par un bien touché par la foudre.</w:t>
      </w:r>
    </w:p>
    <w:bookmarkEnd w:id="29"/>
    <w:p w14:paraId="6F01022A" w14:textId="77777777" w:rsidR="00EB23C9" w:rsidRPr="00F72311" w:rsidRDefault="00EB23C9">
      <w:pPr>
        <w:jc w:val="both"/>
        <w:rPr>
          <w:rFonts w:asciiTheme="minorHAnsi" w:hAnsiTheme="minorHAnsi" w:cstheme="minorHAnsi"/>
        </w:rPr>
      </w:pPr>
    </w:p>
    <w:p w14:paraId="14BCF714" w14:textId="77777777" w:rsidR="00EB23C9" w:rsidRPr="00F72311" w:rsidRDefault="00F43BB1" w:rsidP="005A2352">
      <w:pPr>
        <w:pStyle w:val="Corpsdetexte"/>
        <w:numPr>
          <w:ilvl w:val="1"/>
          <w:numId w:val="55"/>
        </w:numPr>
        <w:pBdr>
          <w:bottom w:val="single" w:sz="4" w:space="1" w:color="FFC000"/>
        </w:pBdr>
        <w:tabs>
          <w:tab w:val="clear" w:pos="1059"/>
          <w:tab w:val="num" w:pos="709"/>
        </w:tabs>
        <w:ind w:left="426" w:hanging="426"/>
        <w:jc w:val="both"/>
        <w:rPr>
          <w:rFonts w:asciiTheme="minorHAnsi" w:hAnsiTheme="minorHAnsi" w:cstheme="minorHAnsi"/>
          <w:b/>
          <w:i w:val="0"/>
          <w:color w:val="002060"/>
          <w:szCs w:val="24"/>
        </w:rPr>
      </w:pPr>
      <w:bookmarkStart w:id="30" w:name="_Hlk183594602"/>
      <w:bookmarkStart w:id="31" w:name="electricite"/>
      <w:r w:rsidRPr="00F72311">
        <w:rPr>
          <w:rFonts w:asciiTheme="minorHAnsi" w:hAnsiTheme="minorHAnsi" w:cstheme="minorHAnsi"/>
          <w:b/>
          <w:i w:val="0"/>
          <w:color w:val="002060"/>
          <w:szCs w:val="24"/>
        </w:rPr>
        <w:t>L’ELECTRICITE</w:t>
      </w:r>
    </w:p>
    <w:bookmarkEnd w:id="30"/>
    <w:p w14:paraId="305F6A72" w14:textId="77777777" w:rsidR="00EB23C9" w:rsidRPr="00F72311" w:rsidRDefault="00F43BB1">
      <w:pPr>
        <w:jc w:val="both"/>
        <w:rPr>
          <w:rFonts w:asciiTheme="minorHAnsi" w:hAnsiTheme="minorHAnsi" w:cstheme="minorHAnsi"/>
          <w:b/>
        </w:rPr>
      </w:pPr>
      <w:r w:rsidRPr="00F72311">
        <w:rPr>
          <w:rFonts w:asciiTheme="minorHAnsi" w:hAnsiTheme="minorHAnsi" w:cstheme="minorHAnsi"/>
        </w:rPr>
        <w:t xml:space="preserve">Y compris les dommages matériels d’ordre électrique, causés par l’action directe ou indirecte de l’électricité atmosphérique – ou canalisée – ou résultant d’un fonctionnement électrique normal ou anormal, et subis par les appareils électriques et électroniques de toute nature ou faisant partie de l’aménagement de l’immeuble, leurs accessoires et les canalisations électriques </w:t>
      </w:r>
      <w:r w:rsidRPr="00F72311">
        <w:rPr>
          <w:rFonts w:asciiTheme="minorHAnsi" w:hAnsiTheme="minorHAnsi" w:cstheme="minorHAnsi"/>
          <w:b/>
        </w:rPr>
        <w:t>mais à l’exclusion des dommages causés aux fusibles, aux résistances chauffantes, aux couvertures chauffantes, aux lampes de toute nature , aux tubes électroniques.</w:t>
      </w:r>
    </w:p>
    <w:bookmarkEnd w:id="31"/>
    <w:p w14:paraId="57836962" w14:textId="77777777" w:rsidR="00EB23C9" w:rsidRPr="00F72311" w:rsidRDefault="00EB23C9">
      <w:pPr>
        <w:ind w:left="705"/>
        <w:jc w:val="both"/>
        <w:rPr>
          <w:rFonts w:asciiTheme="minorHAnsi" w:hAnsiTheme="minorHAnsi" w:cstheme="minorHAnsi"/>
        </w:rPr>
      </w:pPr>
    </w:p>
    <w:p w14:paraId="676EC9DD" w14:textId="77777777" w:rsidR="00EB23C9" w:rsidRPr="00F72311" w:rsidRDefault="00F43BB1" w:rsidP="005A2352">
      <w:pPr>
        <w:pStyle w:val="Corpsdetexte"/>
        <w:numPr>
          <w:ilvl w:val="1"/>
          <w:numId w:val="55"/>
        </w:numPr>
        <w:pBdr>
          <w:bottom w:val="single" w:sz="4" w:space="1" w:color="FFC000"/>
        </w:pBdr>
        <w:tabs>
          <w:tab w:val="clear" w:pos="1059"/>
          <w:tab w:val="num" w:pos="709"/>
        </w:tabs>
        <w:ind w:left="426" w:hanging="426"/>
        <w:jc w:val="both"/>
        <w:rPr>
          <w:rFonts w:asciiTheme="minorHAnsi" w:hAnsiTheme="minorHAnsi" w:cstheme="minorHAnsi"/>
          <w:b/>
          <w:i w:val="0"/>
          <w:color w:val="002060"/>
          <w:szCs w:val="24"/>
        </w:rPr>
      </w:pPr>
      <w:bookmarkStart w:id="32" w:name="_Hlk183594642"/>
      <w:bookmarkStart w:id="33" w:name="aéronefs"/>
      <w:r w:rsidRPr="00F72311">
        <w:rPr>
          <w:rFonts w:asciiTheme="minorHAnsi" w:hAnsiTheme="minorHAnsi" w:cstheme="minorHAnsi"/>
          <w:b/>
          <w:i w:val="0"/>
          <w:color w:val="002060"/>
          <w:szCs w:val="24"/>
        </w:rPr>
        <w:t>LA CHUTE D’AERONEFS</w:t>
      </w:r>
    </w:p>
    <w:bookmarkEnd w:id="32"/>
    <w:p w14:paraId="20430764"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C’est-à-dire, le choc ou la chute de tout ou partie d’appareil de navigation aérienne et d’engins spéciaux, ou d’objets tombant de ceux-ci.</w:t>
      </w:r>
    </w:p>
    <w:p w14:paraId="467F5494" w14:textId="77777777" w:rsidR="00EB23C9" w:rsidRPr="00F72311" w:rsidRDefault="00EB23C9">
      <w:pPr>
        <w:ind w:left="705"/>
        <w:jc w:val="both"/>
        <w:rPr>
          <w:rFonts w:asciiTheme="minorHAnsi" w:hAnsiTheme="minorHAnsi" w:cstheme="minorHAnsi"/>
        </w:rPr>
      </w:pPr>
    </w:p>
    <w:p w14:paraId="1DDC9606"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La garantie s’étend également aux dommages dus au franchissement du mur du son par l’un de ces appareils.</w:t>
      </w:r>
    </w:p>
    <w:bookmarkEnd w:id="33"/>
    <w:p w14:paraId="32741901" w14:textId="77777777" w:rsidR="00EB23C9" w:rsidRPr="00F72311" w:rsidRDefault="00EB23C9">
      <w:pPr>
        <w:ind w:left="705"/>
        <w:jc w:val="both"/>
        <w:rPr>
          <w:rFonts w:asciiTheme="minorHAnsi" w:hAnsiTheme="minorHAnsi" w:cstheme="minorHAnsi"/>
        </w:rPr>
      </w:pPr>
    </w:p>
    <w:p w14:paraId="2AF01760" w14:textId="77777777" w:rsidR="00EB23C9" w:rsidRPr="00F72311" w:rsidRDefault="00EB23C9">
      <w:pPr>
        <w:ind w:left="705"/>
        <w:jc w:val="both"/>
        <w:rPr>
          <w:rFonts w:asciiTheme="minorHAnsi" w:hAnsiTheme="minorHAnsi" w:cstheme="minorHAnsi"/>
        </w:rPr>
      </w:pPr>
    </w:p>
    <w:p w14:paraId="57BD99D0" w14:textId="77777777" w:rsidR="00EB23C9" w:rsidRPr="00F72311" w:rsidRDefault="00EB23C9">
      <w:pPr>
        <w:ind w:left="705"/>
        <w:jc w:val="both"/>
        <w:rPr>
          <w:rFonts w:asciiTheme="minorHAnsi" w:hAnsiTheme="minorHAnsi" w:cstheme="minorHAnsi"/>
        </w:rPr>
      </w:pPr>
    </w:p>
    <w:p w14:paraId="1FC29589" w14:textId="77777777" w:rsidR="00EB23C9" w:rsidRPr="00F72311" w:rsidRDefault="00EB23C9">
      <w:pPr>
        <w:ind w:left="705"/>
        <w:jc w:val="both"/>
        <w:rPr>
          <w:rFonts w:asciiTheme="minorHAnsi" w:hAnsiTheme="minorHAnsi" w:cstheme="minorHAnsi"/>
        </w:rPr>
      </w:pPr>
    </w:p>
    <w:p w14:paraId="06EF5B80" w14:textId="77777777" w:rsidR="00EB23C9" w:rsidRPr="00F72311" w:rsidRDefault="00F43BB1" w:rsidP="005A2352">
      <w:pPr>
        <w:pStyle w:val="Corpsdetexte"/>
        <w:numPr>
          <w:ilvl w:val="1"/>
          <w:numId w:val="55"/>
        </w:numPr>
        <w:pBdr>
          <w:bottom w:val="single" w:sz="4" w:space="1" w:color="FFC000"/>
        </w:pBdr>
        <w:tabs>
          <w:tab w:val="clear" w:pos="1059"/>
          <w:tab w:val="num" w:pos="709"/>
        </w:tabs>
        <w:ind w:left="426" w:hanging="426"/>
        <w:jc w:val="both"/>
        <w:rPr>
          <w:rFonts w:asciiTheme="minorHAnsi" w:hAnsiTheme="minorHAnsi" w:cstheme="minorHAnsi"/>
          <w:b/>
          <w:i w:val="0"/>
          <w:color w:val="002060"/>
          <w:szCs w:val="24"/>
        </w:rPr>
      </w:pPr>
      <w:bookmarkStart w:id="34" w:name="_Hlk183594662"/>
      <w:bookmarkStart w:id="35" w:name="choc"/>
      <w:r w:rsidRPr="00F72311">
        <w:rPr>
          <w:rFonts w:asciiTheme="minorHAnsi" w:hAnsiTheme="minorHAnsi" w:cstheme="minorHAnsi"/>
          <w:b/>
          <w:i w:val="0"/>
          <w:color w:val="002060"/>
          <w:szCs w:val="24"/>
        </w:rPr>
        <w:lastRenderedPageBreak/>
        <w:t>LE CHOC DIRECT D’UN VEHICULE TERRESTRE QUELCONQUE AVEC LES BIENS ASSURES</w:t>
      </w:r>
    </w:p>
    <w:bookmarkEnd w:id="34"/>
    <w:p w14:paraId="2795EFDB"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Que ce véhicule appartienne ou pas à l’acheteur souscriptrice, soit placé ou non sous sa responsabilité directe ou celle de ses élus ou représentants, ses agents et préposés au cours de leurs fonctions.</w:t>
      </w:r>
    </w:p>
    <w:p w14:paraId="3E1F5A6F" w14:textId="77777777" w:rsidR="00EB23C9" w:rsidRPr="00F72311" w:rsidRDefault="00EB23C9">
      <w:pPr>
        <w:jc w:val="both"/>
        <w:rPr>
          <w:rFonts w:asciiTheme="minorHAnsi" w:hAnsiTheme="minorHAnsi" w:cstheme="minorHAnsi"/>
        </w:rPr>
      </w:pPr>
    </w:p>
    <w:p w14:paraId="53DD1ECD"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Toutefois, pour les biens désignés à l’article 1.3, la garantie s’exercera sous réserve que le conducteur du véhicule soit identifié.</w:t>
      </w:r>
    </w:p>
    <w:bookmarkEnd w:id="35"/>
    <w:p w14:paraId="64F38D71" w14:textId="77777777" w:rsidR="00EB23C9" w:rsidRPr="00F72311" w:rsidRDefault="00EB23C9">
      <w:pPr>
        <w:jc w:val="both"/>
        <w:rPr>
          <w:rFonts w:asciiTheme="minorHAnsi" w:hAnsiTheme="minorHAnsi" w:cstheme="minorHAnsi"/>
        </w:rPr>
      </w:pPr>
    </w:p>
    <w:p w14:paraId="6E860243"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36" w:name="_Hlk183594682"/>
      <w:bookmarkStart w:id="37" w:name="naturels"/>
      <w:r w:rsidRPr="00F72311">
        <w:rPr>
          <w:rFonts w:asciiTheme="minorHAnsi" w:hAnsiTheme="minorHAnsi" w:cstheme="minorHAnsi"/>
          <w:b/>
          <w:color w:val="002060"/>
        </w:rPr>
        <w:t>2.5</w:t>
      </w:r>
      <w:r w:rsidRPr="00F72311">
        <w:rPr>
          <w:rFonts w:asciiTheme="minorHAnsi" w:hAnsiTheme="minorHAnsi" w:cstheme="minorHAnsi"/>
          <w:b/>
          <w:color w:val="002060"/>
        </w:rPr>
        <w:tab/>
        <w:t>LES EVENEMENTS NATURELS</w:t>
      </w:r>
    </w:p>
    <w:bookmarkEnd w:id="36"/>
    <w:p w14:paraId="2611B8DB" w14:textId="77777777" w:rsidR="00EB23C9" w:rsidRPr="00F72311" w:rsidRDefault="00EB23C9">
      <w:pPr>
        <w:pStyle w:val="Titre3"/>
        <w:numPr>
          <w:ilvl w:val="2"/>
          <w:numId w:val="0"/>
        </w:numPr>
        <w:tabs>
          <w:tab w:val="num" w:pos="720"/>
        </w:tabs>
        <w:ind w:left="720" w:hanging="720"/>
        <w:jc w:val="both"/>
        <w:rPr>
          <w:rFonts w:asciiTheme="minorHAnsi" w:hAnsiTheme="minorHAnsi" w:cstheme="minorHAnsi"/>
          <w:b w:val="0"/>
          <w:szCs w:val="24"/>
        </w:rPr>
      </w:pPr>
    </w:p>
    <w:p w14:paraId="10ED6E6C" w14:textId="77777777" w:rsidR="00EB23C9" w:rsidRPr="00F72311" w:rsidRDefault="00F43BB1">
      <w:pPr>
        <w:pStyle w:val="Titre3"/>
        <w:numPr>
          <w:ilvl w:val="2"/>
          <w:numId w:val="0"/>
        </w:numPr>
        <w:tabs>
          <w:tab w:val="num" w:pos="720"/>
        </w:tabs>
        <w:ind w:left="720" w:hanging="720"/>
        <w:jc w:val="both"/>
        <w:rPr>
          <w:rFonts w:asciiTheme="minorHAnsi" w:hAnsiTheme="minorHAnsi" w:cstheme="minorHAnsi"/>
          <w:b w:val="0"/>
          <w:szCs w:val="24"/>
        </w:rPr>
      </w:pPr>
      <w:r w:rsidRPr="00F72311">
        <w:rPr>
          <w:rFonts w:asciiTheme="minorHAnsi" w:hAnsiTheme="minorHAnsi" w:cstheme="minorHAnsi"/>
          <w:b w:val="0"/>
          <w:szCs w:val="24"/>
        </w:rPr>
        <w:t>C’est-à-dire, les dommages matériels, causés aux biens assurés par l’action directe :</w:t>
      </w:r>
    </w:p>
    <w:p w14:paraId="7FB1D5EF" w14:textId="77777777" w:rsidR="00EB23C9" w:rsidRPr="00F72311" w:rsidRDefault="00EB23C9">
      <w:pPr>
        <w:ind w:left="705"/>
        <w:jc w:val="both"/>
        <w:rPr>
          <w:rFonts w:asciiTheme="minorHAnsi" w:hAnsiTheme="minorHAnsi" w:cstheme="minorHAnsi"/>
        </w:rPr>
      </w:pPr>
    </w:p>
    <w:p w14:paraId="64693492" w14:textId="77777777" w:rsidR="00EB23C9" w:rsidRPr="00F72311" w:rsidRDefault="00F43BB1" w:rsidP="005A2352">
      <w:pPr>
        <w:numPr>
          <w:ilvl w:val="0"/>
          <w:numId w:val="30"/>
        </w:numPr>
        <w:ind w:left="357" w:hanging="357"/>
        <w:jc w:val="both"/>
        <w:rPr>
          <w:rFonts w:asciiTheme="minorHAnsi" w:hAnsiTheme="minorHAnsi" w:cstheme="minorHAnsi"/>
        </w:rPr>
      </w:pPr>
      <w:r w:rsidRPr="00F72311">
        <w:rPr>
          <w:rFonts w:asciiTheme="minorHAnsi" w:hAnsiTheme="minorHAnsi" w:cstheme="minorHAnsi"/>
        </w:rPr>
        <w:t>Du vent ou du choc d’un corps renversé ou projeté par le vent lorsque ces phénomènes ont une intensité telle qu’ils détruisent, brisent ou endommagent un ou plusieurs bâtiments de bonne construction dans la commune du bien sinistré ou dans les communes avoisinantes et/ou lors d’une manifestation violente d’un phénomène exceptionnel qui ne détruit qu’un seul ouvrage (exemple dit du couloir),</w:t>
      </w:r>
    </w:p>
    <w:p w14:paraId="3312C3E5" w14:textId="77777777" w:rsidR="00EB23C9" w:rsidRPr="00F72311" w:rsidRDefault="00F43BB1" w:rsidP="005A2352">
      <w:pPr>
        <w:numPr>
          <w:ilvl w:val="0"/>
          <w:numId w:val="30"/>
        </w:numPr>
        <w:ind w:left="357" w:hanging="357"/>
        <w:jc w:val="both"/>
        <w:rPr>
          <w:rFonts w:asciiTheme="minorHAnsi" w:hAnsiTheme="minorHAnsi" w:cstheme="minorHAnsi"/>
        </w:rPr>
      </w:pPr>
      <w:r w:rsidRPr="00F72311">
        <w:rPr>
          <w:rFonts w:asciiTheme="minorHAnsi" w:hAnsiTheme="minorHAnsi" w:cstheme="minorHAnsi"/>
        </w:rPr>
        <w:t>De la grêle sur les biens assurés,</w:t>
      </w:r>
    </w:p>
    <w:p w14:paraId="71F1EF85" w14:textId="77777777" w:rsidR="00EB23C9" w:rsidRPr="00F72311" w:rsidRDefault="00F43BB1" w:rsidP="005A2352">
      <w:pPr>
        <w:numPr>
          <w:ilvl w:val="0"/>
          <w:numId w:val="30"/>
        </w:numPr>
        <w:ind w:left="357" w:hanging="357"/>
        <w:jc w:val="both"/>
        <w:rPr>
          <w:rFonts w:asciiTheme="minorHAnsi" w:hAnsiTheme="minorHAnsi" w:cstheme="minorHAnsi"/>
        </w:rPr>
      </w:pPr>
      <w:r w:rsidRPr="00F72311">
        <w:rPr>
          <w:rFonts w:asciiTheme="minorHAnsi" w:hAnsiTheme="minorHAnsi" w:cstheme="minorHAnsi"/>
        </w:rPr>
        <w:t>Du poids de la neige (ou de la glace) accumulée sur les toitures, terrasses et balcons en surplomb,</w:t>
      </w:r>
    </w:p>
    <w:p w14:paraId="697EBE85" w14:textId="77777777" w:rsidR="00EB23C9" w:rsidRPr="00F72311" w:rsidRDefault="00F43BB1" w:rsidP="005A2352">
      <w:pPr>
        <w:numPr>
          <w:ilvl w:val="0"/>
          <w:numId w:val="30"/>
        </w:numPr>
        <w:ind w:left="357" w:hanging="357"/>
        <w:jc w:val="both"/>
        <w:rPr>
          <w:rFonts w:asciiTheme="minorHAnsi" w:hAnsiTheme="minorHAnsi" w:cstheme="minorHAnsi"/>
        </w:rPr>
      </w:pPr>
      <w:r w:rsidRPr="00F72311">
        <w:rPr>
          <w:rFonts w:asciiTheme="minorHAnsi" w:hAnsiTheme="minorHAnsi" w:cstheme="minorHAnsi"/>
        </w:rPr>
        <w:t>D’une avalanche,</w:t>
      </w:r>
    </w:p>
    <w:p w14:paraId="3E5FE23D" w14:textId="77777777" w:rsidR="00EB23C9" w:rsidRPr="00F72311" w:rsidRDefault="00F43BB1" w:rsidP="005A2352">
      <w:pPr>
        <w:numPr>
          <w:ilvl w:val="0"/>
          <w:numId w:val="30"/>
        </w:numPr>
        <w:ind w:left="357" w:hanging="357"/>
        <w:jc w:val="both"/>
        <w:rPr>
          <w:rFonts w:asciiTheme="minorHAnsi" w:hAnsiTheme="minorHAnsi" w:cstheme="minorHAnsi"/>
        </w:rPr>
      </w:pPr>
      <w:r w:rsidRPr="00F72311">
        <w:rPr>
          <w:rFonts w:asciiTheme="minorHAnsi" w:hAnsiTheme="minorHAnsi" w:cstheme="minorHAnsi"/>
        </w:rPr>
        <w:t>Des glissements et affaissements de terrain,</w:t>
      </w:r>
    </w:p>
    <w:p w14:paraId="7F77038A" w14:textId="77777777" w:rsidR="00EB23C9" w:rsidRPr="00F72311" w:rsidRDefault="00F43BB1" w:rsidP="005A2352">
      <w:pPr>
        <w:numPr>
          <w:ilvl w:val="0"/>
          <w:numId w:val="30"/>
        </w:numPr>
        <w:ind w:left="357" w:hanging="357"/>
        <w:jc w:val="both"/>
        <w:rPr>
          <w:rFonts w:asciiTheme="minorHAnsi" w:hAnsiTheme="minorHAnsi" w:cstheme="minorHAnsi"/>
        </w:rPr>
      </w:pPr>
      <w:r w:rsidRPr="00F72311">
        <w:rPr>
          <w:rFonts w:asciiTheme="minorHAnsi" w:hAnsiTheme="minorHAnsi" w:cstheme="minorHAnsi"/>
        </w:rPr>
        <w:t>Des coups de mer.</w:t>
      </w:r>
    </w:p>
    <w:p w14:paraId="13CFCCFB" w14:textId="77777777" w:rsidR="00EB23C9" w:rsidRPr="00F72311" w:rsidRDefault="00EB23C9">
      <w:pPr>
        <w:ind w:left="360"/>
        <w:jc w:val="both"/>
        <w:rPr>
          <w:rFonts w:asciiTheme="minorHAnsi" w:hAnsiTheme="minorHAnsi" w:cstheme="minorHAnsi"/>
        </w:rPr>
      </w:pPr>
    </w:p>
    <w:p w14:paraId="25F778CD"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En cas de doute ou de contestation et à titre de complément de preuves, l’acheteur souscripteur devra produire un document officiel établi par la station de la météorologie nationale la plus proche, afin d’apprécier si, au moment du sinistre, l’agent naturel avait ou non, pour la région du bâtiment sinistré, une intensité normale.</w:t>
      </w:r>
    </w:p>
    <w:p w14:paraId="21E20C1E" w14:textId="77777777" w:rsidR="00EB23C9" w:rsidRPr="00F72311" w:rsidRDefault="00EB23C9">
      <w:pPr>
        <w:ind w:left="705"/>
        <w:jc w:val="both"/>
        <w:rPr>
          <w:rFonts w:asciiTheme="minorHAnsi" w:hAnsiTheme="minorHAnsi" w:cstheme="minorHAnsi"/>
        </w:rPr>
      </w:pPr>
    </w:p>
    <w:p w14:paraId="77F7A4D9" w14:textId="77777777" w:rsidR="00EB23C9" w:rsidRPr="00F72311" w:rsidRDefault="00F43BB1">
      <w:pPr>
        <w:jc w:val="both"/>
        <w:rPr>
          <w:rFonts w:asciiTheme="minorHAnsi" w:hAnsiTheme="minorHAnsi" w:cstheme="minorHAnsi"/>
          <w:b/>
        </w:rPr>
      </w:pPr>
      <w:r w:rsidRPr="00F72311">
        <w:rPr>
          <w:rFonts w:asciiTheme="minorHAnsi" w:hAnsiTheme="minorHAnsi" w:cstheme="minorHAnsi"/>
          <w:b/>
        </w:rPr>
        <w:t>Il est d’autre part précisé que :</w:t>
      </w:r>
    </w:p>
    <w:p w14:paraId="727C23BF" w14:textId="77777777" w:rsidR="00EB23C9" w:rsidRPr="00F72311" w:rsidRDefault="00EB23C9">
      <w:pPr>
        <w:jc w:val="both"/>
        <w:rPr>
          <w:rFonts w:asciiTheme="minorHAnsi" w:hAnsiTheme="minorHAnsi" w:cstheme="minorHAnsi"/>
          <w:b/>
        </w:rPr>
      </w:pPr>
    </w:p>
    <w:p w14:paraId="1F744D9A" w14:textId="77777777" w:rsidR="00EB23C9" w:rsidRPr="00F72311" w:rsidRDefault="00F43BB1">
      <w:pPr>
        <w:numPr>
          <w:ilvl w:val="0"/>
          <w:numId w:val="1"/>
        </w:numPr>
        <w:tabs>
          <w:tab w:val="clear" w:pos="360"/>
        </w:tabs>
        <w:ind w:left="357" w:hanging="357"/>
        <w:jc w:val="both"/>
        <w:rPr>
          <w:rFonts w:asciiTheme="minorHAnsi" w:hAnsiTheme="minorHAnsi" w:cstheme="minorHAnsi"/>
        </w:rPr>
      </w:pPr>
      <w:r w:rsidRPr="00F72311">
        <w:rPr>
          <w:rFonts w:asciiTheme="minorHAnsi" w:hAnsiTheme="minorHAnsi" w:cstheme="minorHAnsi"/>
        </w:rPr>
        <w:t>Cette garantie s’étend en outre aux dommages de mouille causés par la pluie, la neige ou la grêle lorsque celles-ci pénètrent à l’intérieur du bâtiment assuré –ou renfermant les objets assurés- du fait de sa destruction partielle ou totale par l’action directe de ces mêmes éléments et à condition que les dommages de mouille aient pris naissance dans les 48 heures suivant le moment de la destruction partielle ou totale du bâtiment assuré,</w:t>
      </w:r>
    </w:p>
    <w:p w14:paraId="4BD1C01F" w14:textId="77777777" w:rsidR="00EB23C9" w:rsidRPr="00F72311" w:rsidRDefault="00F43BB1">
      <w:pPr>
        <w:numPr>
          <w:ilvl w:val="0"/>
          <w:numId w:val="1"/>
        </w:numPr>
        <w:tabs>
          <w:tab w:val="clear" w:pos="360"/>
        </w:tabs>
        <w:ind w:left="357" w:hanging="357"/>
        <w:jc w:val="both"/>
        <w:rPr>
          <w:rFonts w:asciiTheme="minorHAnsi" w:hAnsiTheme="minorHAnsi" w:cstheme="minorHAnsi"/>
        </w:rPr>
      </w:pPr>
      <w:r w:rsidRPr="00F72311">
        <w:rPr>
          <w:rFonts w:asciiTheme="minorHAnsi" w:hAnsiTheme="minorHAnsi" w:cstheme="minorHAnsi"/>
        </w:rPr>
        <w:t>Les dommages survenus dans les 48 heures qui suivent le moment où les biens assurés ont subi les premiers dommages sont considérés comme constituant un seul et même sinistre.</w:t>
      </w:r>
    </w:p>
    <w:p w14:paraId="48C4416C" w14:textId="77777777" w:rsidR="00EB23C9" w:rsidRPr="00F72311" w:rsidRDefault="00EB23C9">
      <w:pPr>
        <w:ind w:left="709"/>
        <w:jc w:val="both"/>
        <w:rPr>
          <w:rFonts w:asciiTheme="minorHAnsi" w:hAnsiTheme="minorHAnsi" w:cstheme="minorHAnsi"/>
        </w:rPr>
      </w:pPr>
    </w:p>
    <w:p w14:paraId="2C0EB61C" w14:textId="77777777" w:rsidR="00EB23C9" w:rsidRPr="00F72311" w:rsidRDefault="00F43BB1">
      <w:pPr>
        <w:jc w:val="both"/>
        <w:rPr>
          <w:rFonts w:asciiTheme="minorHAnsi" w:hAnsiTheme="minorHAnsi" w:cstheme="minorHAnsi"/>
          <w:b/>
        </w:rPr>
      </w:pPr>
      <w:r w:rsidRPr="00F72311">
        <w:rPr>
          <w:rFonts w:asciiTheme="minorHAnsi" w:hAnsiTheme="minorHAnsi" w:cstheme="minorHAnsi"/>
          <w:b/>
        </w:rPr>
        <w:t>Sont exclus de cette garantie :</w:t>
      </w:r>
    </w:p>
    <w:p w14:paraId="4B6D1CE6" w14:textId="77777777" w:rsidR="00EB23C9" w:rsidRPr="00F72311" w:rsidRDefault="00EB23C9">
      <w:pPr>
        <w:jc w:val="both"/>
        <w:rPr>
          <w:rFonts w:asciiTheme="minorHAnsi" w:hAnsiTheme="minorHAnsi" w:cstheme="minorHAnsi"/>
          <w:b/>
        </w:rPr>
      </w:pPr>
    </w:p>
    <w:p w14:paraId="33FA7D65" w14:textId="77777777" w:rsidR="00EB23C9" w:rsidRPr="00F72311" w:rsidRDefault="00F43BB1" w:rsidP="005A2352">
      <w:pPr>
        <w:numPr>
          <w:ilvl w:val="0"/>
          <w:numId w:val="31"/>
        </w:numPr>
        <w:ind w:left="357" w:hanging="357"/>
        <w:jc w:val="both"/>
        <w:rPr>
          <w:rFonts w:asciiTheme="minorHAnsi" w:hAnsiTheme="minorHAnsi" w:cstheme="minorHAnsi"/>
          <w:b/>
        </w:rPr>
      </w:pPr>
      <w:r w:rsidRPr="00F72311">
        <w:rPr>
          <w:rFonts w:asciiTheme="minorHAnsi" w:hAnsiTheme="minorHAnsi" w:cstheme="minorHAnsi"/>
          <w:b/>
        </w:rPr>
        <w:t>Les bulles et structures gonflables, les bâtiments clos au moyen de bâches, sauf si le bâchage est réalisé à la suite d’un premier dommage pris en charge par l’Assureur et si un nouveau sinistre survient dans les douze mois suivant le premier.</w:t>
      </w:r>
    </w:p>
    <w:p w14:paraId="2BA95D5D" w14:textId="77777777" w:rsidR="00EB23C9" w:rsidRPr="00F72311" w:rsidRDefault="00EB23C9">
      <w:pPr>
        <w:ind w:left="-426"/>
        <w:jc w:val="both"/>
        <w:rPr>
          <w:rFonts w:asciiTheme="minorHAnsi" w:hAnsiTheme="minorHAnsi" w:cstheme="minorHAnsi"/>
          <w:b/>
        </w:rPr>
      </w:pPr>
    </w:p>
    <w:p w14:paraId="1B6F922D" w14:textId="77777777" w:rsidR="00EB23C9" w:rsidRPr="00F72311" w:rsidRDefault="00F43BB1" w:rsidP="005A2352">
      <w:pPr>
        <w:numPr>
          <w:ilvl w:val="0"/>
          <w:numId w:val="31"/>
        </w:numPr>
        <w:ind w:left="357" w:hanging="357"/>
        <w:jc w:val="both"/>
        <w:rPr>
          <w:rFonts w:asciiTheme="minorHAnsi" w:hAnsiTheme="minorHAnsi" w:cstheme="minorHAnsi"/>
          <w:b/>
        </w:rPr>
      </w:pPr>
      <w:r w:rsidRPr="00F72311">
        <w:rPr>
          <w:rFonts w:asciiTheme="minorHAnsi" w:hAnsiTheme="minorHAnsi" w:cstheme="minorHAnsi"/>
          <w:b/>
        </w:rPr>
        <w:t>Les dommages causés par le vent aux hangars, tribunes et autres bâtiments non entièrement clos, sauf s’ils sont construits, et fixés selon les règles de l’art.</w:t>
      </w:r>
    </w:p>
    <w:bookmarkEnd w:id="37"/>
    <w:p w14:paraId="22479693" w14:textId="77777777" w:rsidR="00EB23C9" w:rsidRPr="00F72311" w:rsidRDefault="00EB23C9">
      <w:pPr>
        <w:ind w:left="708"/>
        <w:jc w:val="both"/>
        <w:rPr>
          <w:rFonts w:asciiTheme="minorHAnsi" w:hAnsiTheme="minorHAnsi" w:cstheme="minorHAnsi"/>
        </w:rPr>
      </w:pPr>
    </w:p>
    <w:p w14:paraId="2F685128"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38" w:name="_Hlk183594723"/>
      <w:bookmarkStart w:id="39" w:name="eaux"/>
      <w:r w:rsidRPr="00F72311">
        <w:rPr>
          <w:rFonts w:asciiTheme="minorHAnsi" w:hAnsiTheme="minorHAnsi" w:cstheme="minorHAnsi"/>
          <w:b/>
          <w:color w:val="002060"/>
        </w:rPr>
        <w:lastRenderedPageBreak/>
        <w:t>2.6</w:t>
      </w:r>
      <w:r w:rsidRPr="00F72311">
        <w:rPr>
          <w:rFonts w:asciiTheme="minorHAnsi" w:hAnsiTheme="minorHAnsi" w:cstheme="minorHAnsi"/>
          <w:b/>
          <w:color w:val="002060"/>
        </w:rPr>
        <w:tab/>
        <w:t>LES DEGATS DES EAUX</w:t>
      </w:r>
    </w:p>
    <w:bookmarkEnd w:id="38"/>
    <w:p w14:paraId="4FFE3782"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C’est-à-dire les dommages causés par : </w:t>
      </w:r>
    </w:p>
    <w:p w14:paraId="66A4571B" w14:textId="77777777" w:rsidR="00EB23C9" w:rsidRPr="00F72311" w:rsidRDefault="00EB23C9">
      <w:pPr>
        <w:jc w:val="both"/>
        <w:rPr>
          <w:rFonts w:asciiTheme="minorHAnsi" w:hAnsiTheme="minorHAnsi" w:cstheme="minorHAnsi"/>
          <w:b/>
        </w:rPr>
      </w:pPr>
    </w:p>
    <w:p w14:paraId="49AEA1B1" w14:textId="77777777" w:rsidR="00EB23C9" w:rsidRPr="00F72311" w:rsidRDefault="00F43BB1" w:rsidP="005A2352">
      <w:pPr>
        <w:numPr>
          <w:ilvl w:val="0"/>
          <w:numId w:val="32"/>
        </w:numPr>
        <w:ind w:left="357" w:hanging="357"/>
        <w:jc w:val="both"/>
        <w:rPr>
          <w:rFonts w:asciiTheme="minorHAnsi" w:hAnsiTheme="minorHAnsi" w:cstheme="minorHAnsi"/>
        </w:rPr>
      </w:pPr>
      <w:r w:rsidRPr="00F72311">
        <w:rPr>
          <w:rFonts w:asciiTheme="minorHAnsi" w:hAnsiTheme="minorHAnsi" w:cstheme="minorHAnsi"/>
        </w:rPr>
        <w:t>Les fuites, ruptures ou débordements :</w:t>
      </w:r>
    </w:p>
    <w:p w14:paraId="4B7DD8F2" w14:textId="77777777" w:rsidR="00EB23C9" w:rsidRPr="00F72311" w:rsidRDefault="00F43BB1" w:rsidP="005A2352">
      <w:pPr>
        <w:numPr>
          <w:ilvl w:val="0"/>
          <w:numId w:val="21"/>
        </w:numPr>
        <w:ind w:left="1066" w:hanging="357"/>
        <w:jc w:val="both"/>
        <w:rPr>
          <w:rFonts w:asciiTheme="minorHAnsi" w:hAnsiTheme="minorHAnsi" w:cstheme="minorHAnsi"/>
        </w:rPr>
      </w:pPr>
      <w:r w:rsidRPr="00F72311">
        <w:rPr>
          <w:rFonts w:asciiTheme="minorHAnsi" w:hAnsiTheme="minorHAnsi" w:cstheme="minorHAnsi"/>
        </w:rPr>
        <w:t>Des conduites d’adduction, de distribution ou d’évacuation d’eau ou autres liquides, situées à l’intérieur ou non des bâtiments assurés,</w:t>
      </w:r>
    </w:p>
    <w:p w14:paraId="35F886FE" w14:textId="77777777" w:rsidR="00EB23C9" w:rsidRPr="00F72311" w:rsidRDefault="00F43BB1" w:rsidP="005A2352">
      <w:pPr>
        <w:numPr>
          <w:ilvl w:val="0"/>
          <w:numId w:val="21"/>
        </w:numPr>
        <w:jc w:val="both"/>
        <w:rPr>
          <w:rFonts w:asciiTheme="minorHAnsi" w:hAnsiTheme="minorHAnsi" w:cstheme="minorHAnsi"/>
        </w:rPr>
      </w:pPr>
      <w:r w:rsidRPr="00F72311">
        <w:rPr>
          <w:rFonts w:asciiTheme="minorHAnsi" w:hAnsiTheme="minorHAnsi" w:cstheme="minorHAnsi"/>
        </w:rPr>
        <w:t>Des installations de chauffage et de climatisation,</w:t>
      </w:r>
    </w:p>
    <w:p w14:paraId="1A5F9844" w14:textId="77777777" w:rsidR="00EB23C9" w:rsidRPr="00F72311" w:rsidRDefault="00F43BB1" w:rsidP="005A2352">
      <w:pPr>
        <w:numPr>
          <w:ilvl w:val="0"/>
          <w:numId w:val="21"/>
        </w:numPr>
        <w:jc w:val="both"/>
        <w:rPr>
          <w:rFonts w:asciiTheme="minorHAnsi" w:hAnsiTheme="minorHAnsi" w:cstheme="minorHAnsi"/>
        </w:rPr>
      </w:pPr>
      <w:r w:rsidRPr="00F72311">
        <w:rPr>
          <w:rFonts w:asciiTheme="minorHAnsi" w:hAnsiTheme="minorHAnsi" w:cstheme="minorHAnsi"/>
        </w:rPr>
        <w:t>Des appareils d’eau,</w:t>
      </w:r>
    </w:p>
    <w:p w14:paraId="606121F2" w14:textId="77777777" w:rsidR="00EB23C9" w:rsidRPr="00F72311" w:rsidRDefault="00F43BB1" w:rsidP="005A2352">
      <w:pPr>
        <w:numPr>
          <w:ilvl w:val="0"/>
          <w:numId w:val="21"/>
        </w:numPr>
        <w:jc w:val="both"/>
        <w:rPr>
          <w:rFonts w:asciiTheme="minorHAnsi" w:hAnsiTheme="minorHAnsi" w:cstheme="minorHAnsi"/>
        </w:rPr>
      </w:pPr>
      <w:r w:rsidRPr="00F72311">
        <w:rPr>
          <w:rFonts w:asciiTheme="minorHAnsi" w:hAnsiTheme="minorHAnsi" w:cstheme="minorHAnsi"/>
        </w:rPr>
        <w:t>Des chêneaux et gouttières.</w:t>
      </w:r>
    </w:p>
    <w:p w14:paraId="0960386E" w14:textId="77777777" w:rsidR="00EB23C9" w:rsidRPr="00F72311" w:rsidRDefault="00EB23C9">
      <w:pPr>
        <w:ind w:left="1068"/>
        <w:jc w:val="both"/>
        <w:rPr>
          <w:rFonts w:asciiTheme="minorHAnsi" w:hAnsiTheme="minorHAnsi" w:cstheme="minorHAnsi"/>
        </w:rPr>
      </w:pPr>
    </w:p>
    <w:p w14:paraId="4B617C92" w14:textId="77777777" w:rsidR="00EB23C9" w:rsidRPr="00F72311" w:rsidRDefault="00F43BB1" w:rsidP="005A2352">
      <w:pPr>
        <w:numPr>
          <w:ilvl w:val="0"/>
          <w:numId w:val="32"/>
        </w:numPr>
        <w:ind w:left="357" w:hanging="357"/>
        <w:jc w:val="both"/>
        <w:rPr>
          <w:rFonts w:asciiTheme="minorHAnsi" w:hAnsiTheme="minorHAnsi" w:cstheme="minorHAnsi"/>
        </w:rPr>
      </w:pPr>
      <w:r w:rsidRPr="00F72311">
        <w:rPr>
          <w:rFonts w:asciiTheme="minorHAnsi" w:hAnsiTheme="minorHAnsi" w:cstheme="minorHAnsi"/>
        </w:rPr>
        <w:t>Les pénétrations accidentelles par les toitures, façades, ciels vitrés, terrasses et balcons formant terrasses, qu’il s’agisse de pluie, de neige ou de grêle,</w:t>
      </w:r>
    </w:p>
    <w:p w14:paraId="75F4D81C" w14:textId="77777777" w:rsidR="00EB23C9" w:rsidRPr="00F72311" w:rsidRDefault="00F43BB1" w:rsidP="005A2352">
      <w:pPr>
        <w:numPr>
          <w:ilvl w:val="0"/>
          <w:numId w:val="32"/>
        </w:numPr>
        <w:ind w:left="357" w:hanging="357"/>
        <w:jc w:val="both"/>
        <w:rPr>
          <w:rFonts w:asciiTheme="minorHAnsi" w:hAnsiTheme="minorHAnsi" w:cstheme="minorHAnsi"/>
        </w:rPr>
      </w:pPr>
      <w:r w:rsidRPr="00F72311">
        <w:rPr>
          <w:rFonts w:asciiTheme="minorHAnsi" w:hAnsiTheme="minorHAnsi" w:cstheme="minorHAnsi"/>
        </w:rPr>
        <w:t>Les débordements, renversements et ruptures de récipients de toute nature,</w:t>
      </w:r>
    </w:p>
    <w:p w14:paraId="4D1399AA" w14:textId="77777777" w:rsidR="00EB23C9" w:rsidRPr="00F72311" w:rsidRDefault="00F43BB1" w:rsidP="005A2352">
      <w:pPr>
        <w:numPr>
          <w:ilvl w:val="0"/>
          <w:numId w:val="32"/>
        </w:numPr>
        <w:ind w:left="357" w:hanging="357"/>
        <w:jc w:val="both"/>
        <w:rPr>
          <w:rFonts w:asciiTheme="minorHAnsi" w:hAnsiTheme="minorHAnsi" w:cstheme="minorHAnsi"/>
        </w:rPr>
      </w:pPr>
      <w:r w:rsidRPr="00F72311">
        <w:rPr>
          <w:rFonts w:asciiTheme="minorHAnsi" w:hAnsiTheme="minorHAnsi" w:cstheme="minorHAnsi"/>
        </w:rPr>
        <w:t>Les entrées d’eau ou les infiltrations accidentelles par des ouvertures telles que baies, portes et fenêtres, normalement fermées, ou par les gaines d’aération ou de ventilation et les conduits de fumée,</w:t>
      </w:r>
    </w:p>
    <w:p w14:paraId="03FAF364" w14:textId="77777777" w:rsidR="00EB23C9" w:rsidRPr="00F72311" w:rsidRDefault="00F43BB1" w:rsidP="005A2352">
      <w:pPr>
        <w:numPr>
          <w:ilvl w:val="0"/>
          <w:numId w:val="32"/>
        </w:numPr>
        <w:ind w:left="357" w:hanging="357"/>
        <w:jc w:val="both"/>
        <w:rPr>
          <w:rFonts w:asciiTheme="minorHAnsi" w:hAnsiTheme="minorHAnsi" w:cstheme="minorHAnsi"/>
        </w:rPr>
      </w:pPr>
      <w:r w:rsidRPr="00F72311">
        <w:rPr>
          <w:rFonts w:asciiTheme="minorHAnsi" w:hAnsiTheme="minorHAnsi" w:cstheme="minorHAnsi"/>
        </w:rPr>
        <w:t xml:space="preserve">Les engorgements et les refoulements d'égouts et d’eaux pluviales, </w:t>
      </w:r>
    </w:p>
    <w:p w14:paraId="4D57F4A1" w14:textId="77777777" w:rsidR="00EB23C9" w:rsidRPr="00F72311" w:rsidRDefault="00F43BB1" w:rsidP="005A2352">
      <w:pPr>
        <w:numPr>
          <w:ilvl w:val="0"/>
          <w:numId w:val="32"/>
        </w:numPr>
        <w:ind w:left="357" w:hanging="357"/>
        <w:jc w:val="both"/>
        <w:rPr>
          <w:rFonts w:asciiTheme="minorHAnsi" w:hAnsiTheme="minorHAnsi" w:cstheme="minorHAnsi"/>
        </w:rPr>
      </w:pPr>
      <w:r w:rsidRPr="00F72311">
        <w:rPr>
          <w:rFonts w:asciiTheme="minorHAnsi" w:hAnsiTheme="minorHAnsi" w:cstheme="minorHAnsi"/>
        </w:rPr>
        <w:t>Les eaux de ruissellement,</w:t>
      </w:r>
    </w:p>
    <w:p w14:paraId="4250B242" w14:textId="77777777" w:rsidR="00EB23C9" w:rsidRPr="00F72311" w:rsidRDefault="00F43BB1" w:rsidP="005A2352">
      <w:pPr>
        <w:numPr>
          <w:ilvl w:val="0"/>
          <w:numId w:val="32"/>
        </w:numPr>
        <w:ind w:left="357" w:hanging="357"/>
        <w:jc w:val="both"/>
        <w:rPr>
          <w:rFonts w:asciiTheme="minorHAnsi" w:hAnsiTheme="minorHAnsi" w:cstheme="minorHAnsi"/>
        </w:rPr>
      </w:pPr>
      <w:r w:rsidRPr="00F72311">
        <w:rPr>
          <w:rFonts w:asciiTheme="minorHAnsi" w:hAnsiTheme="minorHAnsi" w:cstheme="minorHAnsi"/>
        </w:rPr>
        <w:t>Les dégâts causés par le gel à l’intérieur des bâtiments assurés,</w:t>
      </w:r>
    </w:p>
    <w:p w14:paraId="2CD36BCA" w14:textId="77777777" w:rsidR="00EB23C9" w:rsidRPr="00F72311" w:rsidRDefault="00F43BB1" w:rsidP="005A2352">
      <w:pPr>
        <w:numPr>
          <w:ilvl w:val="0"/>
          <w:numId w:val="32"/>
        </w:numPr>
        <w:ind w:left="357" w:hanging="357"/>
        <w:jc w:val="both"/>
        <w:rPr>
          <w:rFonts w:asciiTheme="minorHAnsi" w:hAnsiTheme="minorHAnsi" w:cstheme="minorHAnsi"/>
        </w:rPr>
      </w:pPr>
      <w:r w:rsidRPr="00F72311">
        <w:rPr>
          <w:rFonts w:asciiTheme="minorHAnsi" w:hAnsiTheme="minorHAnsi" w:cstheme="minorHAnsi"/>
        </w:rPr>
        <w:t>Les dommages causés par les conduites souterraines :</w:t>
      </w:r>
    </w:p>
    <w:p w14:paraId="45DAE7BE" w14:textId="77777777" w:rsidR="00EB23C9" w:rsidRPr="00F72311" w:rsidRDefault="00F43BB1" w:rsidP="005A2352">
      <w:pPr>
        <w:numPr>
          <w:ilvl w:val="0"/>
          <w:numId w:val="32"/>
        </w:numPr>
        <w:ind w:left="357" w:hanging="357"/>
        <w:jc w:val="both"/>
        <w:rPr>
          <w:rFonts w:asciiTheme="minorHAnsi" w:hAnsiTheme="minorHAnsi" w:cstheme="minorHAnsi"/>
        </w:rPr>
      </w:pPr>
      <w:r w:rsidRPr="00F72311">
        <w:rPr>
          <w:rFonts w:asciiTheme="minorHAnsi" w:hAnsiTheme="minorHAnsi" w:cstheme="minorHAnsi"/>
        </w:rPr>
        <w:t>Cette assurance garantit le remboursement des dommages causés aux biens assurés par :</w:t>
      </w:r>
    </w:p>
    <w:p w14:paraId="79F9492C" w14:textId="77777777" w:rsidR="00EB23C9" w:rsidRPr="00F72311" w:rsidRDefault="00F43BB1" w:rsidP="005A2352">
      <w:pPr>
        <w:numPr>
          <w:ilvl w:val="0"/>
          <w:numId w:val="21"/>
        </w:numPr>
        <w:jc w:val="both"/>
        <w:rPr>
          <w:rFonts w:asciiTheme="minorHAnsi" w:hAnsiTheme="minorHAnsi" w:cstheme="minorHAnsi"/>
        </w:rPr>
      </w:pPr>
      <w:bookmarkStart w:id="40" w:name="_Hlk39991286"/>
      <w:r w:rsidRPr="00F72311">
        <w:rPr>
          <w:rFonts w:asciiTheme="minorHAnsi" w:hAnsiTheme="minorHAnsi" w:cstheme="minorHAnsi"/>
        </w:rPr>
        <w:t>Toutes conduites d'adduction et de distribution d'eau et les canalisations intérieures desservant le bâtiment,</w:t>
      </w:r>
    </w:p>
    <w:p w14:paraId="6B79256D" w14:textId="77777777" w:rsidR="00EB23C9" w:rsidRPr="00F72311" w:rsidRDefault="00F43BB1" w:rsidP="005A2352">
      <w:pPr>
        <w:numPr>
          <w:ilvl w:val="0"/>
          <w:numId w:val="21"/>
        </w:numPr>
        <w:jc w:val="both"/>
        <w:rPr>
          <w:rFonts w:asciiTheme="minorHAnsi" w:hAnsiTheme="minorHAnsi" w:cstheme="minorHAnsi"/>
        </w:rPr>
      </w:pPr>
      <w:r w:rsidRPr="00F72311">
        <w:rPr>
          <w:rFonts w:asciiTheme="minorHAnsi" w:hAnsiTheme="minorHAnsi" w:cstheme="minorHAnsi"/>
        </w:rPr>
        <w:t xml:space="preserve">Toutes conduites d'évacuation et de vidange situées à l'intérieur des locaux jusqu'au </w:t>
      </w:r>
      <w:bookmarkEnd w:id="40"/>
      <w:r w:rsidRPr="00F72311">
        <w:rPr>
          <w:rFonts w:asciiTheme="minorHAnsi" w:hAnsiTheme="minorHAnsi" w:cstheme="minorHAnsi"/>
        </w:rPr>
        <w:t>droit des murs extérieurs.</w:t>
      </w:r>
    </w:p>
    <w:p w14:paraId="219DBDF6" w14:textId="77777777" w:rsidR="00EB23C9" w:rsidRPr="00F72311" w:rsidRDefault="00EB23C9">
      <w:pPr>
        <w:ind w:left="709"/>
        <w:jc w:val="both"/>
        <w:rPr>
          <w:rFonts w:asciiTheme="minorHAnsi" w:hAnsiTheme="minorHAnsi" w:cstheme="minorHAnsi"/>
        </w:rPr>
      </w:pPr>
    </w:p>
    <w:p w14:paraId="3B8D477B" w14:textId="77777777" w:rsidR="00EB23C9" w:rsidRPr="00F72311" w:rsidRDefault="00F43BB1">
      <w:pPr>
        <w:jc w:val="both"/>
        <w:rPr>
          <w:rFonts w:asciiTheme="minorHAnsi" w:hAnsiTheme="minorHAnsi" w:cstheme="minorHAnsi"/>
          <w:b/>
        </w:rPr>
      </w:pPr>
      <w:r w:rsidRPr="00F72311">
        <w:rPr>
          <w:rFonts w:asciiTheme="minorHAnsi" w:hAnsiTheme="minorHAnsi" w:cstheme="minorHAnsi"/>
          <w:b/>
        </w:rPr>
        <w:t>La garantie s’étend :</w:t>
      </w:r>
    </w:p>
    <w:p w14:paraId="35FC0D9B" w14:textId="77777777" w:rsidR="00EB23C9" w:rsidRPr="00F72311" w:rsidRDefault="00EB23C9">
      <w:pPr>
        <w:jc w:val="both"/>
        <w:rPr>
          <w:rFonts w:asciiTheme="minorHAnsi" w:hAnsiTheme="minorHAnsi" w:cstheme="minorHAnsi"/>
        </w:rPr>
      </w:pPr>
    </w:p>
    <w:p w14:paraId="21A2B792" w14:textId="77777777" w:rsidR="00EB23C9" w:rsidRPr="00F72311" w:rsidRDefault="00F43BB1" w:rsidP="005A2352">
      <w:pPr>
        <w:numPr>
          <w:ilvl w:val="0"/>
          <w:numId w:val="33"/>
        </w:numPr>
        <w:ind w:left="357" w:hanging="357"/>
        <w:jc w:val="both"/>
        <w:rPr>
          <w:rFonts w:asciiTheme="minorHAnsi" w:hAnsiTheme="minorHAnsi" w:cstheme="minorHAnsi"/>
        </w:rPr>
      </w:pPr>
      <w:r w:rsidRPr="00F72311">
        <w:rPr>
          <w:rFonts w:asciiTheme="minorHAnsi" w:hAnsiTheme="minorHAnsi" w:cstheme="minorHAnsi"/>
        </w:rPr>
        <w:t>Au remboursement des frais exposés pour la recherche des fuites ayant provoqué un dommage assuré, ainsi qu’aux dégradations consécutives à ces travaux,</w:t>
      </w:r>
    </w:p>
    <w:p w14:paraId="7A6921B8" w14:textId="77777777" w:rsidR="00EB23C9" w:rsidRPr="00F72311" w:rsidRDefault="00F43BB1" w:rsidP="005A2352">
      <w:pPr>
        <w:numPr>
          <w:ilvl w:val="0"/>
          <w:numId w:val="33"/>
        </w:numPr>
        <w:ind w:left="357" w:hanging="357"/>
        <w:jc w:val="both"/>
        <w:rPr>
          <w:rFonts w:asciiTheme="minorHAnsi" w:hAnsiTheme="minorHAnsi" w:cstheme="minorHAnsi"/>
        </w:rPr>
      </w:pPr>
      <w:r w:rsidRPr="00F72311">
        <w:rPr>
          <w:rFonts w:asciiTheme="minorHAnsi" w:hAnsiTheme="minorHAnsi" w:cstheme="minorHAnsi"/>
        </w:rPr>
        <w:t>Aux dommages causés par le gel, aux conduites, appareils et installations hydrauliques ou de chauffage, situés uniquement à l’intérieur des locaux entièrement clos et couverts,</w:t>
      </w:r>
    </w:p>
    <w:p w14:paraId="2E3F8D33" w14:textId="77777777" w:rsidR="00EB23C9" w:rsidRPr="00F72311" w:rsidRDefault="00F43BB1" w:rsidP="005A2352">
      <w:pPr>
        <w:numPr>
          <w:ilvl w:val="0"/>
          <w:numId w:val="33"/>
        </w:numPr>
        <w:ind w:left="357" w:hanging="357"/>
        <w:jc w:val="both"/>
        <w:rPr>
          <w:rFonts w:asciiTheme="minorHAnsi" w:hAnsiTheme="minorHAnsi" w:cstheme="minorHAnsi"/>
        </w:rPr>
      </w:pPr>
      <w:r w:rsidRPr="00F72311">
        <w:rPr>
          <w:rFonts w:asciiTheme="minorHAnsi" w:hAnsiTheme="minorHAnsi" w:cstheme="minorHAnsi"/>
        </w:rPr>
        <w:t xml:space="preserve">Aux dégâts causés par le gel dans les locaux non chauffés. Il est précisé que l’ensemble des conduites, appareils et installations hydrauliques ou de chauffage auront été vidangés et purgés, ou maintenus protégés par un liquide antigel. </w:t>
      </w:r>
      <w:r w:rsidRPr="00F72311">
        <w:rPr>
          <w:rFonts w:asciiTheme="minorHAnsi" w:hAnsiTheme="minorHAnsi" w:cstheme="minorHAnsi"/>
          <w:b/>
          <w:bCs/>
        </w:rPr>
        <w:t>En cas de non-respect des mesures de prévention ci-dessus la franchise applicable à la garantie sera triplée.</w:t>
      </w:r>
    </w:p>
    <w:p w14:paraId="5718B305" w14:textId="77777777" w:rsidR="00EB23C9" w:rsidRPr="00F72311" w:rsidRDefault="00EB23C9">
      <w:pPr>
        <w:ind w:left="1068"/>
        <w:jc w:val="both"/>
        <w:rPr>
          <w:rFonts w:asciiTheme="minorHAnsi" w:hAnsiTheme="minorHAnsi" w:cstheme="minorHAnsi"/>
        </w:rPr>
      </w:pPr>
    </w:p>
    <w:p w14:paraId="6998AA52" w14:textId="77777777" w:rsidR="00EB23C9" w:rsidRPr="00F72311" w:rsidRDefault="00F43BB1">
      <w:pPr>
        <w:jc w:val="both"/>
        <w:rPr>
          <w:rFonts w:asciiTheme="minorHAnsi" w:hAnsiTheme="minorHAnsi" w:cstheme="minorHAnsi"/>
          <w:b/>
        </w:rPr>
      </w:pPr>
      <w:bookmarkStart w:id="41" w:name="_Hlk39991420"/>
      <w:r w:rsidRPr="00F72311">
        <w:rPr>
          <w:rFonts w:asciiTheme="minorHAnsi" w:hAnsiTheme="minorHAnsi" w:cstheme="minorHAnsi"/>
          <w:b/>
        </w:rPr>
        <w:t>Sont exclus de la garantie :</w:t>
      </w:r>
      <w:bookmarkEnd w:id="41"/>
    </w:p>
    <w:p w14:paraId="20CAEE06" w14:textId="77777777" w:rsidR="00EB23C9" w:rsidRPr="00F72311" w:rsidRDefault="00EB23C9">
      <w:pPr>
        <w:jc w:val="both"/>
        <w:rPr>
          <w:rFonts w:asciiTheme="minorHAnsi" w:hAnsiTheme="minorHAnsi" w:cstheme="minorHAnsi"/>
          <w:b/>
        </w:rPr>
      </w:pPr>
    </w:p>
    <w:p w14:paraId="241A14AD" w14:textId="77777777" w:rsidR="00EB23C9" w:rsidRPr="00F72311" w:rsidRDefault="00F43BB1" w:rsidP="005A2352">
      <w:pPr>
        <w:numPr>
          <w:ilvl w:val="0"/>
          <w:numId w:val="34"/>
        </w:numPr>
        <w:ind w:left="357" w:hanging="357"/>
        <w:jc w:val="both"/>
        <w:rPr>
          <w:rFonts w:asciiTheme="minorHAnsi" w:hAnsiTheme="minorHAnsi" w:cstheme="minorHAnsi"/>
          <w:b/>
        </w:rPr>
      </w:pPr>
      <w:r w:rsidRPr="00F72311">
        <w:rPr>
          <w:rFonts w:asciiTheme="minorHAnsi" w:hAnsiTheme="minorHAnsi" w:cstheme="minorHAnsi"/>
          <w:b/>
        </w:rPr>
        <w:t>Les dégâts subis ou occasionnés par les barrages,</w:t>
      </w:r>
    </w:p>
    <w:p w14:paraId="1798090B" w14:textId="77777777" w:rsidR="00EB23C9" w:rsidRPr="00F72311" w:rsidRDefault="00F43BB1" w:rsidP="005A2352">
      <w:pPr>
        <w:numPr>
          <w:ilvl w:val="0"/>
          <w:numId w:val="34"/>
        </w:numPr>
        <w:ind w:left="357" w:hanging="357"/>
        <w:jc w:val="both"/>
        <w:rPr>
          <w:rFonts w:asciiTheme="minorHAnsi" w:hAnsiTheme="minorHAnsi" w:cstheme="minorHAnsi"/>
          <w:b/>
        </w:rPr>
      </w:pPr>
      <w:r w:rsidRPr="00F72311">
        <w:rPr>
          <w:rFonts w:asciiTheme="minorHAnsi" w:hAnsiTheme="minorHAnsi" w:cstheme="minorHAnsi"/>
          <w:b/>
        </w:rPr>
        <w:t>Les pertes d’eau,</w:t>
      </w:r>
    </w:p>
    <w:p w14:paraId="3E9F9674" w14:textId="77777777" w:rsidR="00EB23C9" w:rsidRPr="00F72311" w:rsidRDefault="00F43BB1" w:rsidP="005A2352">
      <w:pPr>
        <w:numPr>
          <w:ilvl w:val="0"/>
          <w:numId w:val="34"/>
        </w:numPr>
        <w:ind w:left="357" w:hanging="357"/>
        <w:jc w:val="both"/>
        <w:rPr>
          <w:rFonts w:asciiTheme="minorHAnsi" w:hAnsiTheme="minorHAnsi" w:cstheme="minorHAnsi"/>
          <w:b/>
        </w:rPr>
      </w:pPr>
      <w:r w:rsidRPr="00F72311">
        <w:rPr>
          <w:rFonts w:asciiTheme="minorHAnsi" w:hAnsiTheme="minorHAnsi" w:cstheme="minorHAnsi"/>
          <w:b/>
        </w:rPr>
        <w:t>Les dégâts dus à l’humidité ou à la condensation sauf s’ils sont la conséquence d’un dommage garanti,</w:t>
      </w:r>
    </w:p>
    <w:p w14:paraId="0B5BC778" w14:textId="77777777" w:rsidR="00EB23C9" w:rsidRPr="00F72311" w:rsidRDefault="00F43BB1" w:rsidP="005A2352">
      <w:pPr>
        <w:numPr>
          <w:ilvl w:val="0"/>
          <w:numId w:val="34"/>
        </w:numPr>
        <w:ind w:left="357" w:hanging="357"/>
        <w:jc w:val="both"/>
        <w:rPr>
          <w:rFonts w:asciiTheme="minorHAnsi" w:hAnsiTheme="minorHAnsi" w:cstheme="minorHAnsi"/>
          <w:b/>
        </w:rPr>
      </w:pPr>
      <w:r w:rsidRPr="00F72311">
        <w:rPr>
          <w:rFonts w:asciiTheme="minorHAnsi" w:hAnsiTheme="minorHAnsi" w:cstheme="minorHAnsi"/>
          <w:b/>
        </w:rPr>
        <w:t>Les frais nécessités par les opérations de dégorgement, de réparation, de remplacement des conduites, robinets et appareils et par la réparation des toitures et ciels vitrés,</w:t>
      </w:r>
    </w:p>
    <w:p w14:paraId="5B000C93" w14:textId="77777777" w:rsidR="00EB23C9" w:rsidRPr="00F72311" w:rsidRDefault="00F43BB1" w:rsidP="005A2352">
      <w:pPr>
        <w:numPr>
          <w:ilvl w:val="0"/>
          <w:numId w:val="34"/>
        </w:numPr>
        <w:ind w:left="357" w:hanging="357"/>
        <w:jc w:val="both"/>
        <w:rPr>
          <w:rFonts w:asciiTheme="minorHAnsi" w:hAnsiTheme="minorHAnsi" w:cstheme="minorHAnsi"/>
          <w:b/>
        </w:rPr>
      </w:pPr>
      <w:r w:rsidRPr="00F72311">
        <w:rPr>
          <w:rFonts w:asciiTheme="minorHAnsi" w:hAnsiTheme="minorHAnsi" w:cstheme="minorHAnsi"/>
          <w:b/>
        </w:rPr>
        <w:t>Les dégâts subis par les biens désignés à l’article 1.3.</w:t>
      </w:r>
    </w:p>
    <w:bookmarkEnd w:id="39"/>
    <w:p w14:paraId="2BEF5645" w14:textId="77777777" w:rsidR="00EB23C9" w:rsidRPr="00F72311" w:rsidRDefault="00EB23C9">
      <w:pPr>
        <w:jc w:val="both"/>
        <w:rPr>
          <w:rFonts w:asciiTheme="minorHAnsi" w:hAnsiTheme="minorHAnsi" w:cstheme="minorHAnsi"/>
          <w:b/>
        </w:rPr>
      </w:pPr>
    </w:p>
    <w:p w14:paraId="17CD5A01" w14:textId="77777777" w:rsidR="00EB23C9" w:rsidRPr="00F72311" w:rsidRDefault="00F43BB1">
      <w:pPr>
        <w:pBdr>
          <w:bottom w:val="single" w:sz="4" w:space="0" w:color="FFC000"/>
        </w:pBdr>
        <w:tabs>
          <w:tab w:val="left" w:pos="-284"/>
        </w:tabs>
        <w:rPr>
          <w:rFonts w:asciiTheme="minorHAnsi" w:hAnsiTheme="minorHAnsi" w:cstheme="minorHAnsi"/>
          <w:b/>
          <w:color w:val="002060"/>
        </w:rPr>
      </w:pPr>
      <w:r w:rsidRPr="00F72311">
        <w:rPr>
          <w:rFonts w:asciiTheme="minorHAnsi" w:hAnsiTheme="minorHAnsi" w:cstheme="minorHAnsi"/>
          <w:b/>
          <w:color w:val="002060"/>
        </w:rPr>
        <w:br w:type="page" w:clear="all"/>
      </w:r>
      <w:bookmarkStart w:id="42" w:name="_Hlk183594751"/>
      <w:bookmarkStart w:id="43" w:name="vol"/>
      <w:r w:rsidRPr="00F72311">
        <w:rPr>
          <w:rFonts w:asciiTheme="minorHAnsi" w:hAnsiTheme="minorHAnsi" w:cstheme="minorHAnsi"/>
          <w:b/>
          <w:color w:val="002060"/>
        </w:rPr>
        <w:lastRenderedPageBreak/>
        <w:t>2.7</w:t>
      </w:r>
      <w:r w:rsidRPr="00F72311">
        <w:rPr>
          <w:rFonts w:asciiTheme="minorHAnsi" w:hAnsiTheme="minorHAnsi" w:cstheme="minorHAnsi"/>
          <w:b/>
          <w:color w:val="002060"/>
        </w:rPr>
        <w:tab/>
        <w:t>LE VOL ET LES ACTES DE VANDALISME ET DETERIORATIONS IMMOBILIERES</w:t>
      </w:r>
      <w:bookmarkEnd w:id="42"/>
    </w:p>
    <w:p w14:paraId="3C029009" w14:textId="77777777" w:rsidR="00EB23C9" w:rsidRPr="00F72311" w:rsidRDefault="00F43BB1">
      <w:pPr>
        <w:jc w:val="both"/>
        <w:rPr>
          <w:rFonts w:asciiTheme="minorHAnsi" w:hAnsiTheme="minorHAnsi" w:cstheme="minorHAnsi"/>
          <w:b/>
          <w:u w:val="single"/>
        </w:rPr>
      </w:pPr>
      <w:r w:rsidRPr="00F72311">
        <w:rPr>
          <w:rFonts w:asciiTheme="minorHAnsi" w:hAnsiTheme="minorHAnsi" w:cstheme="minorHAnsi"/>
        </w:rPr>
        <w:t>C’est-à-dire, le vol ou tentative de vol ainsi que les actes de vandalisme commis à l’intérieur des locaux assurés dans l’une des circonstances suivantes :</w:t>
      </w:r>
    </w:p>
    <w:p w14:paraId="495C8189" w14:textId="77777777" w:rsidR="00EB23C9" w:rsidRPr="00F72311" w:rsidRDefault="00EB23C9">
      <w:pPr>
        <w:ind w:left="1059"/>
        <w:jc w:val="both"/>
        <w:rPr>
          <w:rFonts w:asciiTheme="minorHAnsi" w:hAnsiTheme="minorHAnsi" w:cstheme="minorHAnsi"/>
        </w:rPr>
      </w:pPr>
    </w:p>
    <w:p w14:paraId="7CE23D8E" w14:textId="77777777" w:rsidR="00EB23C9" w:rsidRPr="00F72311" w:rsidRDefault="00F43BB1" w:rsidP="005A2352">
      <w:pPr>
        <w:numPr>
          <w:ilvl w:val="0"/>
          <w:numId w:val="35"/>
        </w:numPr>
        <w:ind w:left="357" w:hanging="357"/>
        <w:jc w:val="both"/>
        <w:rPr>
          <w:rFonts w:asciiTheme="minorHAnsi" w:hAnsiTheme="minorHAnsi" w:cstheme="minorHAnsi"/>
        </w:rPr>
      </w:pPr>
      <w:r w:rsidRPr="00F72311">
        <w:rPr>
          <w:rFonts w:asciiTheme="minorHAnsi" w:hAnsiTheme="minorHAnsi" w:cstheme="minorHAnsi"/>
        </w:rPr>
        <w:t>Par effraction, escalade ou usage de fausses clefs (notamment article 132-73 du Code Pénal modifié par loi n°2004-204 du 9 mars 2004 – art. 12 JORF 10 mars 2004 et dispositions législatives et réglementaires modificatives),</w:t>
      </w:r>
    </w:p>
    <w:p w14:paraId="0E607A28" w14:textId="77777777" w:rsidR="00EB23C9" w:rsidRPr="00F72311" w:rsidRDefault="00F43BB1" w:rsidP="005A2352">
      <w:pPr>
        <w:numPr>
          <w:ilvl w:val="0"/>
          <w:numId w:val="35"/>
        </w:numPr>
        <w:ind w:left="357" w:hanging="357"/>
        <w:jc w:val="both"/>
        <w:rPr>
          <w:rFonts w:asciiTheme="minorHAnsi" w:hAnsiTheme="minorHAnsi" w:cstheme="minorHAnsi"/>
        </w:rPr>
      </w:pPr>
      <w:r w:rsidRPr="00F72311">
        <w:rPr>
          <w:rFonts w:asciiTheme="minorHAnsi" w:hAnsiTheme="minorHAnsi" w:cstheme="minorHAnsi"/>
        </w:rPr>
        <w:t>Sans effraction s’il est établi que le voleur s’est introduit ou maintenu clandestinement dans les lieux,</w:t>
      </w:r>
    </w:p>
    <w:p w14:paraId="263B16E4" w14:textId="77777777" w:rsidR="00EB23C9" w:rsidRPr="00F72311" w:rsidRDefault="00F43BB1" w:rsidP="005A2352">
      <w:pPr>
        <w:numPr>
          <w:ilvl w:val="0"/>
          <w:numId w:val="35"/>
        </w:numPr>
        <w:ind w:left="357" w:hanging="357"/>
        <w:jc w:val="both"/>
        <w:rPr>
          <w:rFonts w:asciiTheme="minorHAnsi" w:hAnsiTheme="minorHAnsi" w:cstheme="minorHAnsi"/>
        </w:rPr>
      </w:pPr>
      <w:r w:rsidRPr="00F72311">
        <w:rPr>
          <w:rFonts w:asciiTheme="minorHAnsi" w:hAnsiTheme="minorHAnsi" w:cstheme="minorHAnsi"/>
        </w:rPr>
        <w:t>Avec menaces ou violences sur les personnes,</w:t>
      </w:r>
    </w:p>
    <w:p w14:paraId="43E9F1CF" w14:textId="77777777" w:rsidR="00EB23C9" w:rsidRPr="00F72311" w:rsidRDefault="00F43BB1" w:rsidP="005A2352">
      <w:pPr>
        <w:numPr>
          <w:ilvl w:val="0"/>
          <w:numId w:val="35"/>
        </w:numPr>
        <w:ind w:left="357" w:hanging="357"/>
        <w:jc w:val="both"/>
        <w:rPr>
          <w:rFonts w:asciiTheme="minorHAnsi" w:hAnsiTheme="minorHAnsi" w:cstheme="minorHAnsi"/>
        </w:rPr>
      </w:pPr>
      <w:r w:rsidRPr="00F72311">
        <w:rPr>
          <w:rFonts w:asciiTheme="minorHAnsi" w:hAnsiTheme="minorHAnsi" w:cstheme="minorHAnsi"/>
        </w:rPr>
        <w:t>Pendant un incendie,</w:t>
      </w:r>
    </w:p>
    <w:p w14:paraId="00EE68E5" w14:textId="77777777" w:rsidR="00EB23C9" w:rsidRPr="00F72311" w:rsidRDefault="00F43BB1" w:rsidP="005A2352">
      <w:pPr>
        <w:numPr>
          <w:ilvl w:val="0"/>
          <w:numId w:val="35"/>
        </w:numPr>
        <w:ind w:left="357" w:hanging="357"/>
        <w:jc w:val="both"/>
        <w:rPr>
          <w:rFonts w:asciiTheme="minorHAnsi" w:hAnsiTheme="minorHAnsi" w:cstheme="minorHAnsi"/>
        </w:rPr>
      </w:pPr>
      <w:r w:rsidRPr="00F72311">
        <w:rPr>
          <w:rFonts w:asciiTheme="minorHAnsi" w:hAnsiTheme="minorHAnsi" w:cstheme="minorHAnsi"/>
        </w:rPr>
        <w:t>Par les élus, préposés, agents ou toute autre personne placée sous l’autorité ou le contrôle de l’acheteur souscripteur à la condition toutefois que le vol, tentative de vol ou l’acte de vandalisme soit commis en dehors des heures de travail ou de service, dans les cas et conditions définis ci-dessus et sous réserve que le coupable fasse l’objet d’une plainte non retirée sans l’accord de l’Assureur.</w:t>
      </w:r>
    </w:p>
    <w:p w14:paraId="553AD2BC" w14:textId="77777777" w:rsidR="00EB23C9" w:rsidRPr="00F72311" w:rsidRDefault="00EB23C9">
      <w:pPr>
        <w:ind w:left="1134"/>
        <w:jc w:val="both"/>
        <w:rPr>
          <w:rFonts w:asciiTheme="minorHAnsi" w:hAnsiTheme="minorHAnsi" w:cstheme="minorHAnsi"/>
        </w:rPr>
      </w:pPr>
    </w:p>
    <w:p w14:paraId="4CB36351" w14:textId="77777777" w:rsidR="00EB23C9" w:rsidRPr="00F72311" w:rsidRDefault="00F43BB1">
      <w:pPr>
        <w:jc w:val="both"/>
        <w:rPr>
          <w:rFonts w:asciiTheme="minorHAnsi" w:hAnsiTheme="minorHAnsi" w:cstheme="minorHAnsi"/>
          <w:b/>
        </w:rPr>
      </w:pPr>
      <w:r w:rsidRPr="00F72311">
        <w:rPr>
          <w:rFonts w:asciiTheme="minorHAnsi" w:hAnsiTheme="minorHAnsi" w:cstheme="minorHAnsi"/>
          <w:b/>
        </w:rPr>
        <w:t>Sont exclues de la garantie les conséquences des vols, tentatives de vol ou actes de vandalisme commis :</w:t>
      </w:r>
    </w:p>
    <w:p w14:paraId="18F60ABF" w14:textId="77777777" w:rsidR="00EB23C9" w:rsidRPr="00F72311" w:rsidRDefault="00EB23C9">
      <w:pPr>
        <w:jc w:val="both"/>
        <w:rPr>
          <w:rFonts w:asciiTheme="minorHAnsi" w:hAnsiTheme="minorHAnsi" w:cstheme="minorHAnsi"/>
          <w:b/>
        </w:rPr>
      </w:pPr>
    </w:p>
    <w:p w14:paraId="3206FF94" w14:textId="77777777" w:rsidR="00EB23C9" w:rsidRPr="00F72311" w:rsidRDefault="00F43BB1" w:rsidP="005A2352">
      <w:pPr>
        <w:numPr>
          <w:ilvl w:val="0"/>
          <w:numId w:val="36"/>
        </w:numPr>
        <w:ind w:left="357" w:hanging="357"/>
        <w:jc w:val="both"/>
        <w:rPr>
          <w:rFonts w:asciiTheme="minorHAnsi" w:hAnsiTheme="minorHAnsi" w:cstheme="minorHAnsi"/>
          <w:b/>
        </w:rPr>
      </w:pPr>
      <w:r w:rsidRPr="00F72311">
        <w:rPr>
          <w:rFonts w:asciiTheme="minorHAnsi" w:hAnsiTheme="minorHAnsi" w:cstheme="minorHAnsi"/>
          <w:b/>
        </w:rPr>
        <w:t>Dans les bâtiments inoccupés lorsque tous les moyens de protection et de fermeture dont ils disposent n’ont pas été utilisés,</w:t>
      </w:r>
    </w:p>
    <w:p w14:paraId="5187A176" w14:textId="77777777" w:rsidR="00EB23C9" w:rsidRPr="00F72311" w:rsidRDefault="00F43BB1" w:rsidP="005A2352">
      <w:pPr>
        <w:numPr>
          <w:ilvl w:val="0"/>
          <w:numId w:val="36"/>
        </w:numPr>
        <w:ind w:left="357" w:hanging="357"/>
        <w:jc w:val="both"/>
        <w:rPr>
          <w:rFonts w:asciiTheme="minorHAnsi" w:hAnsiTheme="minorHAnsi" w:cstheme="minorHAnsi"/>
          <w:b/>
        </w:rPr>
      </w:pPr>
      <w:r w:rsidRPr="00F72311">
        <w:rPr>
          <w:rFonts w:asciiTheme="minorHAnsi" w:hAnsiTheme="minorHAnsi" w:cstheme="minorHAnsi"/>
          <w:b/>
        </w:rPr>
        <w:t>Sur les biens désignés à l’article 1.3,</w:t>
      </w:r>
    </w:p>
    <w:p w14:paraId="5B4A1DC2" w14:textId="77777777" w:rsidR="00EB23C9" w:rsidRPr="00F72311" w:rsidRDefault="00F43BB1" w:rsidP="005A2352">
      <w:pPr>
        <w:numPr>
          <w:ilvl w:val="0"/>
          <w:numId w:val="36"/>
        </w:numPr>
        <w:ind w:left="357" w:hanging="357"/>
        <w:jc w:val="both"/>
        <w:rPr>
          <w:rFonts w:asciiTheme="minorHAnsi" w:hAnsiTheme="minorHAnsi" w:cstheme="minorHAnsi"/>
          <w:b/>
        </w:rPr>
      </w:pPr>
      <w:r w:rsidRPr="00F72311">
        <w:rPr>
          <w:rFonts w:asciiTheme="minorHAnsi" w:hAnsiTheme="minorHAnsi" w:cstheme="minorHAnsi"/>
          <w:b/>
        </w:rPr>
        <w:t xml:space="preserve">Au cours ou à l’occasion d’émeutes, mouvements populaires, actes de terrorisme et de sabotage. </w:t>
      </w:r>
      <w:bookmarkStart w:id="44" w:name="_Hlk142379405"/>
      <w:r w:rsidRPr="00F72311">
        <w:rPr>
          <w:rFonts w:asciiTheme="minorHAnsi" w:hAnsiTheme="minorHAnsi" w:cstheme="minorHAnsi"/>
          <w:b/>
        </w:rPr>
        <w:t>Ces événements relèvent des garanties définies aux articles 2.10 et 2.11 des présentes conditions générales de garanties.</w:t>
      </w:r>
      <w:bookmarkEnd w:id="44"/>
    </w:p>
    <w:bookmarkEnd w:id="43"/>
    <w:p w14:paraId="456478EA" w14:textId="77777777" w:rsidR="00EB23C9" w:rsidRPr="00F72311" w:rsidRDefault="00EB23C9">
      <w:pPr>
        <w:ind w:left="708"/>
        <w:jc w:val="both"/>
        <w:rPr>
          <w:rFonts w:asciiTheme="minorHAnsi" w:hAnsiTheme="minorHAnsi" w:cstheme="minorHAnsi"/>
        </w:rPr>
      </w:pPr>
    </w:p>
    <w:p w14:paraId="3A7F6FE4"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45" w:name="_Hlk183594786"/>
      <w:bookmarkStart w:id="46" w:name="glace"/>
      <w:r w:rsidRPr="00F72311">
        <w:rPr>
          <w:rFonts w:asciiTheme="minorHAnsi" w:hAnsiTheme="minorHAnsi" w:cstheme="minorHAnsi"/>
          <w:b/>
          <w:color w:val="002060"/>
        </w:rPr>
        <w:t>2.8</w:t>
      </w:r>
      <w:r w:rsidRPr="00F72311">
        <w:rPr>
          <w:rFonts w:asciiTheme="minorHAnsi" w:hAnsiTheme="minorHAnsi" w:cstheme="minorHAnsi"/>
          <w:b/>
          <w:color w:val="002060"/>
        </w:rPr>
        <w:tab/>
        <w:t>LE BRIS DE GLACE (PRODUITS VERRIERS OU NON)</w:t>
      </w:r>
    </w:p>
    <w:bookmarkEnd w:id="45"/>
    <w:p w14:paraId="45F45139" w14:textId="77777777" w:rsidR="00EB23C9" w:rsidRPr="00F72311" w:rsidRDefault="00F43BB1">
      <w:pPr>
        <w:rPr>
          <w:rFonts w:asciiTheme="minorHAnsi" w:hAnsiTheme="minorHAnsi" w:cstheme="minorHAnsi"/>
        </w:rPr>
      </w:pPr>
      <w:r w:rsidRPr="00F72311">
        <w:rPr>
          <w:rFonts w:asciiTheme="minorHAnsi" w:hAnsiTheme="minorHAnsi" w:cstheme="minorHAnsi"/>
        </w:rPr>
        <w:t>C’est-à-dire, les dommages atteignant :</w:t>
      </w:r>
    </w:p>
    <w:p w14:paraId="48DCD7EA" w14:textId="77777777" w:rsidR="00EB23C9" w:rsidRPr="00F72311" w:rsidRDefault="00EB23C9">
      <w:pPr>
        <w:ind w:left="1059"/>
        <w:jc w:val="both"/>
        <w:rPr>
          <w:rFonts w:asciiTheme="minorHAnsi" w:hAnsiTheme="minorHAnsi" w:cstheme="minorHAnsi"/>
          <w:b/>
        </w:rPr>
      </w:pPr>
      <w:bookmarkStart w:id="47" w:name="_Hlk40013991"/>
    </w:p>
    <w:p w14:paraId="5B540E8A" w14:textId="77777777" w:rsidR="00EB23C9" w:rsidRPr="00F72311" w:rsidRDefault="00F43BB1" w:rsidP="005A2352">
      <w:pPr>
        <w:numPr>
          <w:ilvl w:val="0"/>
          <w:numId w:val="37"/>
        </w:numPr>
        <w:ind w:left="357" w:hanging="357"/>
        <w:jc w:val="both"/>
        <w:rPr>
          <w:rFonts w:asciiTheme="minorHAnsi" w:hAnsiTheme="minorHAnsi" w:cstheme="minorHAnsi"/>
        </w:rPr>
      </w:pPr>
      <w:r w:rsidRPr="00F72311">
        <w:rPr>
          <w:rFonts w:asciiTheme="minorHAnsi" w:hAnsiTheme="minorHAnsi" w:cstheme="minorHAnsi"/>
        </w:rPr>
        <w:t>Les glaces étamées et miroirs fixés aux murs,</w:t>
      </w:r>
    </w:p>
    <w:p w14:paraId="42BE9881" w14:textId="77777777" w:rsidR="00EB23C9" w:rsidRPr="00F72311" w:rsidRDefault="00F43BB1" w:rsidP="005A2352">
      <w:pPr>
        <w:numPr>
          <w:ilvl w:val="0"/>
          <w:numId w:val="37"/>
        </w:numPr>
        <w:ind w:left="357" w:hanging="357"/>
        <w:jc w:val="both"/>
        <w:rPr>
          <w:rFonts w:asciiTheme="minorHAnsi" w:hAnsiTheme="minorHAnsi" w:cstheme="minorHAnsi"/>
        </w:rPr>
      </w:pPr>
      <w:r w:rsidRPr="00F72311">
        <w:rPr>
          <w:rFonts w:asciiTheme="minorHAnsi" w:hAnsiTheme="minorHAnsi" w:cstheme="minorHAnsi"/>
        </w:rPr>
        <w:t>Les glaces ou miroirs faisant partie intégrante d’un meuble,</w:t>
      </w:r>
    </w:p>
    <w:p w14:paraId="24ED5492" w14:textId="77777777" w:rsidR="00EB23C9" w:rsidRPr="00F72311" w:rsidRDefault="00F43BB1" w:rsidP="005A2352">
      <w:pPr>
        <w:numPr>
          <w:ilvl w:val="0"/>
          <w:numId w:val="37"/>
        </w:numPr>
        <w:ind w:left="357" w:hanging="357"/>
        <w:jc w:val="both"/>
        <w:rPr>
          <w:rFonts w:asciiTheme="minorHAnsi" w:hAnsiTheme="minorHAnsi" w:cstheme="minorHAnsi"/>
        </w:rPr>
      </w:pPr>
      <w:r w:rsidRPr="00F72311">
        <w:rPr>
          <w:rFonts w:asciiTheme="minorHAnsi" w:hAnsiTheme="minorHAnsi" w:cstheme="minorHAnsi"/>
        </w:rPr>
        <w:t>Les vitrages (isolants ou non) des baies et fenêtres,</w:t>
      </w:r>
    </w:p>
    <w:p w14:paraId="3FD2385C" w14:textId="77777777" w:rsidR="00EB23C9" w:rsidRPr="00F72311" w:rsidRDefault="00F43BB1" w:rsidP="005A2352">
      <w:pPr>
        <w:numPr>
          <w:ilvl w:val="0"/>
          <w:numId w:val="37"/>
        </w:numPr>
        <w:ind w:left="357" w:hanging="357"/>
        <w:jc w:val="both"/>
        <w:rPr>
          <w:rFonts w:asciiTheme="minorHAnsi" w:hAnsiTheme="minorHAnsi" w:cstheme="minorHAnsi"/>
        </w:rPr>
      </w:pPr>
      <w:r w:rsidRPr="00F72311">
        <w:rPr>
          <w:rFonts w:asciiTheme="minorHAnsi" w:hAnsiTheme="minorHAnsi" w:cstheme="minorHAnsi"/>
        </w:rPr>
        <w:t>Les parois vitrées intérieures et les portes,</w:t>
      </w:r>
    </w:p>
    <w:p w14:paraId="7EC8FAA8" w14:textId="77777777" w:rsidR="00EB23C9" w:rsidRPr="00F72311" w:rsidRDefault="00F43BB1" w:rsidP="005A2352">
      <w:pPr>
        <w:numPr>
          <w:ilvl w:val="0"/>
          <w:numId w:val="37"/>
        </w:numPr>
        <w:ind w:left="357" w:hanging="357"/>
        <w:jc w:val="both"/>
        <w:rPr>
          <w:rFonts w:asciiTheme="minorHAnsi" w:hAnsiTheme="minorHAnsi" w:cstheme="minorHAnsi"/>
        </w:rPr>
      </w:pPr>
      <w:r w:rsidRPr="00F72311">
        <w:rPr>
          <w:rFonts w:asciiTheme="minorHAnsi" w:hAnsiTheme="minorHAnsi" w:cstheme="minorHAnsi"/>
        </w:rPr>
        <w:t>Les vitraux,</w:t>
      </w:r>
    </w:p>
    <w:p w14:paraId="7F450C0B" w14:textId="77777777" w:rsidR="00EB23C9" w:rsidRPr="00F72311" w:rsidRDefault="00F43BB1" w:rsidP="005A2352">
      <w:pPr>
        <w:numPr>
          <w:ilvl w:val="0"/>
          <w:numId w:val="37"/>
        </w:numPr>
        <w:ind w:left="357" w:hanging="357"/>
        <w:jc w:val="both"/>
        <w:rPr>
          <w:rFonts w:asciiTheme="minorHAnsi" w:hAnsiTheme="minorHAnsi" w:cstheme="minorHAnsi"/>
        </w:rPr>
      </w:pPr>
      <w:r w:rsidRPr="00F72311">
        <w:rPr>
          <w:rFonts w:asciiTheme="minorHAnsi" w:hAnsiTheme="minorHAnsi" w:cstheme="minorHAnsi"/>
        </w:rPr>
        <w:t>Les enseignes lumineuses,</w:t>
      </w:r>
    </w:p>
    <w:p w14:paraId="16EBFC82" w14:textId="77777777" w:rsidR="00EB23C9" w:rsidRPr="00F72311" w:rsidRDefault="00F43BB1" w:rsidP="005A2352">
      <w:pPr>
        <w:numPr>
          <w:ilvl w:val="0"/>
          <w:numId w:val="37"/>
        </w:numPr>
        <w:ind w:left="357" w:hanging="357"/>
        <w:jc w:val="both"/>
        <w:rPr>
          <w:rFonts w:asciiTheme="minorHAnsi" w:hAnsiTheme="minorHAnsi" w:cstheme="minorHAnsi"/>
        </w:rPr>
      </w:pPr>
      <w:r w:rsidRPr="00F72311">
        <w:rPr>
          <w:rFonts w:asciiTheme="minorHAnsi" w:hAnsiTheme="minorHAnsi" w:cstheme="minorHAnsi"/>
        </w:rPr>
        <w:t>Les verrières, vérandas, marquises,</w:t>
      </w:r>
    </w:p>
    <w:p w14:paraId="7642BA1A" w14:textId="77777777" w:rsidR="00EB23C9" w:rsidRPr="00F72311" w:rsidRDefault="00F43BB1" w:rsidP="005A2352">
      <w:pPr>
        <w:numPr>
          <w:ilvl w:val="0"/>
          <w:numId w:val="37"/>
        </w:numPr>
        <w:ind w:left="357" w:hanging="357"/>
        <w:jc w:val="both"/>
        <w:rPr>
          <w:rFonts w:asciiTheme="minorHAnsi" w:hAnsiTheme="minorHAnsi" w:cstheme="minorHAnsi"/>
        </w:rPr>
      </w:pPr>
      <w:r w:rsidRPr="00F72311">
        <w:rPr>
          <w:rFonts w:asciiTheme="minorHAnsi" w:hAnsiTheme="minorHAnsi" w:cstheme="minorHAnsi"/>
        </w:rPr>
        <w:t>Les ciels vitrés, skydomes,</w:t>
      </w:r>
    </w:p>
    <w:p w14:paraId="78EA5E18" w14:textId="77777777" w:rsidR="00EB23C9" w:rsidRPr="00F72311" w:rsidRDefault="00F43BB1" w:rsidP="005A2352">
      <w:pPr>
        <w:numPr>
          <w:ilvl w:val="0"/>
          <w:numId w:val="37"/>
        </w:numPr>
        <w:ind w:left="357" w:hanging="357"/>
        <w:jc w:val="both"/>
        <w:rPr>
          <w:rFonts w:asciiTheme="minorHAnsi" w:hAnsiTheme="minorHAnsi" w:cstheme="minorHAnsi"/>
        </w:rPr>
      </w:pPr>
      <w:r w:rsidRPr="00F72311">
        <w:rPr>
          <w:rFonts w:asciiTheme="minorHAnsi" w:hAnsiTheme="minorHAnsi" w:cstheme="minorHAnsi"/>
        </w:rPr>
        <w:t>Les panneaux solaires et les cellules photovoltaïques,</w:t>
      </w:r>
    </w:p>
    <w:p w14:paraId="5228B93A" w14:textId="77777777" w:rsidR="00EB23C9" w:rsidRPr="00F72311" w:rsidRDefault="00F43BB1" w:rsidP="005A2352">
      <w:pPr>
        <w:numPr>
          <w:ilvl w:val="0"/>
          <w:numId w:val="37"/>
        </w:numPr>
        <w:ind w:left="357" w:hanging="357"/>
        <w:jc w:val="both"/>
        <w:rPr>
          <w:rFonts w:asciiTheme="minorHAnsi" w:hAnsiTheme="minorHAnsi" w:cstheme="minorHAnsi"/>
        </w:rPr>
      </w:pPr>
      <w:r w:rsidRPr="00F72311">
        <w:rPr>
          <w:rFonts w:asciiTheme="minorHAnsi" w:hAnsiTheme="minorHAnsi" w:cstheme="minorHAnsi"/>
        </w:rPr>
        <w:t>Les vitrines de toutes sortes.</w:t>
      </w:r>
      <w:bookmarkEnd w:id="47"/>
    </w:p>
    <w:p w14:paraId="7F56BF4E" w14:textId="77777777" w:rsidR="00EB23C9" w:rsidRPr="00F72311" w:rsidRDefault="00EB23C9">
      <w:pPr>
        <w:ind w:left="1068"/>
        <w:jc w:val="both"/>
        <w:rPr>
          <w:rFonts w:asciiTheme="minorHAnsi" w:hAnsiTheme="minorHAnsi" w:cstheme="minorHAnsi"/>
        </w:rPr>
      </w:pPr>
    </w:p>
    <w:p w14:paraId="3DF6205A"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Ainsi que toutes inscriptions et décorations figurant sur les objets ci-dessus compris dans les biens assurés.</w:t>
      </w:r>
    </w:p>
    <w:p w14:paraId="2643F0D7" w14:textId="77777777" w:rsidR="00EB23C9" w:rsidRPr="00F72311" w:rsidRDefault="00EB23C9">
      <w:pPr>
        <w:ind w:left="708"/>
        <w:jc w:val="both"/>
        <w:rPr>
          <w:rFonts w:asciiTheme="minorHAnsi" w:hAnsiTheme="minorHAnsi" w:cstheme="minorHAnsi"/>
        </w:rPr>
      </w:pPr>
    </w:p>
    <w:p w14:paraId="177B4146" w14:textId="77777777" w:rsidR="00EB23C9" w:rsidRPr="00F72311" w:rsidRDefault="00F43BB1">
      <w:pPr>
        <w:rPr>
          <w:rFonts w:asciiTheme="minorHAnsi" w:hAnsiTheme="minorHAnsi" w:cstheme="minorHAnsi"/>
          <w:b/>
        </w:rPr>
      </w:pPr>
      <w:bookmarkStart w:id="48" w:name="_Hlk40014007"/>
      <w:r w:rsidRPr="00F72311">
        <w:rPr>
          <w:rFonts w:asciiTheme="minorHAnsi" w:hAnsiTheme="minorHAnsi" w:cstheme="minorHAnsi"/>
          <w:b/>
        </w:rPr>
        <w:br w:type="page" w:clear="all"/>
      </w:r>
    </w:p>
    <w:p w14:paraId="6E83D3BF" w14:textId="77777777" w:rsidR="00EB23C9" w:rsidRPr="00F72311" w:rsidRDefault="00F43BB1">
      <w:pPr>
        <w:jc w:val="both"/>
        <w:rPr>
          <w:rFonts w:asciiTheme="minorHAnsi" w:hAnsiTheme="minorHAnsi" w:cstheme="minorHAnsi"/>
          <w:b/>
        </w:rPr>
      </w:pPr>
      <w:r w:rsidRPr="00F72311">
        <w:rPr>
          <w:rFonts w:asciiTheme="minorHAnsi" w:hAnsiTheme="minorHAnsi" w:cstheme="minorHAnsi"/>
          <w:b/>
        </w:rPr>
        <w:lastRenderedPageBreak/>
        <w:t>Sont exclus de cette garantie :</w:t>
      </w:r>
    </w:p>
    <w:p w14:paraId="525F44DD" w14:textId="77777777" w:rsidR="00EB23C9" w:rsidRPr="00F72311" w:rsidRDefault="00EB23C9">
      <w:pPr>
        <w:jc w:val="both"/>
        <w:rPr>
          <w:rFonts w:asciiTheme="minorHAnsi" w:hAnsiTheme="minorHAnsi" w:cstheme="minorHAnsi"/>
          <w:b/>
        </w:rPr>
      </w:pPr>
    </w:p>
    <w:p w14:paraId="2BE1C381" w14:textId="77777777" w:rsidR="00EB23C9" w:rsidRPr="00F72311" w:rsidRDefault="00F43BB1" w:rsidP="005A2352">
      <w:pPr>
        <w:numPr>
          <w:ilvl w:val="0"/>
          <w:numId w:val="38"/>
        </w:numPr>
        <w:ind w:left="357" w:hanging="357"/>
        <w:jc w:val="both"/>
        <w:rPr>
          <w:rFonts w:asciiTheme="minorHAnsi" w:hAnsiTheme="minorHAnsi" w:cstheme="minorHAnsi"/>
          <w:b/>
        </w:rPr>
      </w:pPr>
      <w:r w:rsidRPr="00F72311">
        <w:rPr>
          <w:rFonts w:asciiTheme="minorHAnsi" w:hAnsiTheme="minorHAnsi" w:cstheme="minorHAnsi"/>
          <w:b/>
        </w:rPr>
        <w:t>Les dommages survenus au cours de tous travaux, autres que ceux de simple nettoyage, effectués sur les objets assurés, leurs encadrements, enchâssements, agencements ou clôtures, ou au cours de leur pose, dépose, transport, entrepôt,</w:t>
      </w:r>
    </w:p>
    <w:p w14:paraId="0F15F0F3" w14:textId="77777777" w:rsidR="00EB23C9" w:rsidRPr="00F72311" w:rsidRDefault="00F43BB1" w:rsidP="005A2352">
      <w:pPr>
        <w:numPr>
          <w:ilvl w:val="0"/>
          <w:numId w:val="38"/>
        </w:numPr>
        <w:ind w:left="357" w:hanging="357"/>
        <w:jc w:val="both"/>
        <w:rPr>
          <w:rFonts w:asciiTheme="minorHAnsi" w:hAnsiTheme="minorHAnsi" w:cstheme="minorHAnsi"/>
          <w:b/>
        </w:rPr>
      </w:pPr>
      <w:r w:rsidRPr="00F72311">
        <w:rPr>
          <w:rFonts w:asciiTheme="minorHAnsi" w:hAnsiTheme="minorHAnsi" w:cstheme="minorHAnsi"/>
          <w:b/>
        </w:rPr>
        <w:t>Les objets déposés, les rayures, ébréchures ou écaillements, la détérioration des argentures ou peintures, les bris résultant de la vétusté ou du défaut d’entretien des enchâssements, encadrements ou soubassements,</w:t>
      </w:r>
    </w:p>
    <w:p w14:paraId="57C95FE2" w14:textId="77777777" w:rsidR="00EB23C9" w:rsidRPr="00F72311" w:rsidRDefault="00F43BB1" w:rsidP="005A2352">
      <w:pPr>
        <w:numPr>
          <w:ilvl w:val="0"/>
          <w:numId w:val="38"/>
        </w:numPr>
        <w:ind w:left="357" w:hanging="357"/>
        <w:jc w:val="both"/>
        <w:rPr>
          <w:rFonts w:asciiTheme="minorHAnsi" w:hAnsiTheme="minorHAnsi" w:cstheme="minorHAnsi"/>
          <w:b/>
        </w:rPr>
      </w:pPr>
      <w:r w:rsidRPr="00F72311">
        <w:rPr>
          <w:rFonts w:asciiTheme="minorHAnsi" w:hAnsiTheme="minorHAnsi" w:cstheme="minorHAnsi"/>
          <w:b/>
        </w:rPr>
        <w:t>Les dommages subis par les biens désignés à l’article 1.3,</w:t>
      </w:r>
    </w:p>
    <w:p w14:paraId="6370577D" w14:textId="77777777" w:rsidR="00EB23C9" w:rsidRPr="00F72311" w:rsidRDefault="00F43BB1" w:rsidP="005A2352">
      <w:pPr>
        <w:numPr>
          <w:ilvl w:val="0"/>
          <w:numId w:val="38"/>
        </w:numPr>
        <w:ind w:left="357" w:hanging="357"/>
        <w:jc w:val="both"/>
        <w:rPr>
          <w:rFonts w:asciiTheme="minorHAnsi" w:hAnsiTheme="minorHAnsi" w:cstheme="minorHAnsi"/>
          <w:b/>
        </w:rPr>
      </w:pPr>
      <w:r w:rsidRPr="00F72311">
        <w:rPr>
          <w:rFonts w:asciiTheme="minorHAnsi" w:hAnsiTheme="minorHAnsi" w:cstheme="minorHAnsi"/>
          <w:b/>
        </w:rPr>
        <w:t>Les dommages subis par les serres.</w:t>
      </w:r>
      <w:bookmarkEnd w:id="48"/>
    </w:p>
    <w:bookmarkEnd w:id="46"/>
    <w:p w14:paraId="67D92FF3" w14:textId="77777777" w:rsidR="00EB23C9" w:rsidRPr="00F72311" w:rsidRDefault="00EB23C9">
      <w:pPr>
        <w:ind w:left="708"/>
        <w:jc w:val="both"/>
        <w:rPr>
          <w:rFonts w:asciiTheme="minorHAnsi" w:hAnsiTheme="minorHAnsi" w:cstheme="minorHAnsi"/>
        </w:rPr>
      </w:pPr>
    </w:p>
    <w:p w14:paraId="12115971"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49" w:name="_Hlk183594819"/>
      <w:bookmarkStart w:id="50" w:name="catastrophes"/>
      <w:r w:rsidRPr="00F72311">
        <w:rPr>
          <w:rFonts w:asciiTheme="minorHAnsi" w:hAnsiTheme="minorHAnsi" w:cstheme="minorHAnsi"/>
          <w:b/>
          <w:color w:val="002060"/>
        </w:rPr>
        <w:t>2.9</w:t>
      </w:r>
      <w:r w:rsidRPr="00F72311">
        <w:rPr>
          <w:rFonts w:asciiTheme="minorHAnsi" w:hAnsiTheme="minorHAnsi" w:cstheme="minorHAnsi"/>
          <w:b/>
          <w:color w:val="002060"/>
        </w:rPr>
        <w:tab/>
        <w:t xml:space="preserve">LES EFFETS DES CATASTROPHES NATURELLES </w:t>
      </w:r>
    </w:p>
    <w:bookmarkEnd w:id="49"/>
    <w:p w14:paraId="3EA10790" w14:textId="77777777" w:rsidR="00EB23C9" w:rsidRPr="00F72311" w:rsidRDefault="00F43BB1">
      <w:pPr>
        <w:tabs>
          <w:tab w:val="left" w:pos="-284"/>
        </w:tabs>
        <w:rPr>
          <w:rFonts w:asciiTheme="minorHAnsi" w:hAnsiTheme="minorHAnsi" w:cstheme="minorHAnsi"/>
          <w:b/>
        </w:rPr>
      </w:pPr>
      <w:r w:rsidRPr="00F72311">
        <w:rPr>
          <w:rFonts w:asciiTheme="minorHAnsi" w:hAnsiTheme="minorHAnsi" w:cstheme="minorHAnsi"/>
          <w:b/>
        </w:rPr>
        <w:t>(Loi N° 82-600 du 13 Juillet 1982 et dispositions législatives et réglementaires modificatives)</w:t>
      </w:r>
    </w:p>
    <w:p w14:paraId="42ABEC0A" w14:textId="77777777" w:rsidR="00EB23C9" w:rsidRPr="00F72311" w:rsidRDefault="00EB23C9">
      <w:pPr>
        <w:ind w:left="705" w:hanging="705"/>
        <w:jc w:val="both"/>
        <w:rPr>
          <w:rFonts w:asciiTheme="minorHAnsi" w:hAnsiTheme="minorHAnsi" w:cstheme="minorHAnsi"/>
          <w:b/>
        </w:rPr>
      </w:pPr>
    </w:p>
    <w:p w14:paraId="588B1578" w14:textId="77777777" w:rsidR="00EB23C9" w:rsidRPr="00F72311" w:rsidRDefault="00F43BB1">
      <w:pPr>
        <w:jc w:val="both"/>
        <w:rPr>
          <w:rFonts w:asciiTheme="minorHAnsi" w:hAnsiTheme="minorHAnsi" w:cstheme="minorHAnsi"/>
          <w:b/>
        </w:rPr>
      </w:pPr>
      <w:r w:rsidRPr="00F72311">
        <w:rPr>
          <w:rFonts w:asciiTheme="minorHAnsi" w:hAnsiTheme="minorHAnsi" w:cstheme="minorHAnsi"/>
        </w:rPr>
        <w:t>C’est-à-dire, au sens de l’article L.125-1 du Code, les dommages matériels directs ayant eu pour cause déterminante l’intensité anormale d’un agent naturel lorsque les mesures habituelles à prendre pour prévenir ces dommages n’ont pu empêcher leur survenance ou n’ont pu être prises.</w:t>
      </w:r>
    </w:p>
    <w:p w14:paraId="6AC394A0" w14:textId="77777777" w:rsidR="00EB23C9" w:rsidRPr="00F72311" w:rsidRDefault="00EB23C9">
      <w:pPr>
        <w:jc w:val="both"/>
        <w:rPr>
          <w:rFonts w:asciiTheme="minorHAnsi" w:hAnsiTheme="minorHAnsi" w:cstheme="minorHAnsi"/>
        </w:rPr>
      </w:pPr>
    </w:p>
    <w:p w14:paraId="6C29BDE0"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La garantie ne peut être mise en jeu qu’après publication au Journal Officiel de la République Française d’un arrêté interministériel ayant constaté l’état de catastrophe naturelle.</w:t>
      </w:r>
    </w:p>
    <w:bookmarkEnd w:id="50"/>
    <w:p w14:paraId="18662EF7" w14:textId="77777777" w:rsidR="00EB23C9" w:rsidRPr="00F72311" w:rsidRDefault="00EB23C9">
      <w:pPr>
        <w:jc w:val="both"/>
        <w:rPr>
          <w:rFonts w:asciiTheme="minorHAnsi" w:hAnsiTheme="minorHAnsi" w:cstheme="minorHAnsi"/>
        </w:rPr>
      </w:pPr>
    </w:p>
    <w:p w14:paraId="2324857C"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51" w:name="_Hlk142379419"/>
      <w:bookmarkStart w:id="52" w:name="_Hlk183594841"/>
      <w:bookmarkStart w:id="53" w:name="émeutes"/>
      <w:bookmarkStart w:id="54" w:name="_Hlk40014116"/>
      <w:r w:rsidRPr="00F72311">
        <w:rPr>
          <w:rFonts w:asciiTheme="minorHAnsi" w:hAnsiTheme="minorHAnsi" w:cstheme="minorHAnsi"/>
          <w:b/>
          <w:color w:val="002060"/>
        </w:rPr>
        <w:t>2.10</w:t>
      </w:r>
      <w:r w:rsidRPr="00F72311">
        <w:rPr>
          <w:rFonts w:asciiTheme="minorHAnsi" w:hAnsiTheme="minorHAnsi" w:cstheme="minorHAnsi"/>
          <w:b/>
          <w:color w:val="002060"/>
        </w:rPr>
        <w:tab/>
        <w:t>EMEUTES - MOUVEMENTS POPULAIRES – ACTES DE VANDALISME SUITE A EMEUTES ET MOUVEMENTS POPULAIRES</w:t>
      </w:r>
      <w:bookmarkEnd w:id="51"/>
    </w:p>
    <w:bookmarkEnd w:id="52"/>
    <w:p w14:paraId="4B21B206" w14:textId="77777777" w:rsidR="00EB23C9" w:rsidRPr="00F72311" w:rsidRDefault="00F43BB1">
      <w:pPr>
        <w:ind w:firstLine="4"/>
        <w:jc w:val="both"/>
        <w:rPr>
          <w:rFonts w:asciiTheme="minorHAnsi" w:hAnsiTheme="minorHAnsi" w:cstheme="minorHAnsi"/>
        </w:rPr>
      </w:pPr>
      <w:r w:rsidRPr="00F72311">
        <w:rPr>
          <w:rFonts w:asciiTheme="minorHAnsi" w:hAnsiTheme="minorHAnsi" w:cstheme="minorHAnsi"/>
        </w:rPr>
        <w:t>L’Assureur garantit les dommages directement causés aux biens assurés à l’occasion d’émeutes, de mouvements populaires y compris actes de vandalisme.</w:t>
      </w:r>
    </w:p>
    <w:p w14:paraId="66B7710F" w14:textId="77777777" w:rsidR="00EB23C9" w:rsidRPr="00F72311" w:rsidRDefault="00EB23C9">
      <w:pPr>
        <w:ind w:firstLine="4"/>
        <w:jc w:val="both"/>
        <w:rPr>
          <w:rFonts w:asciiTheme="minorHAnsi" w:hAnsiTheme="minorHAnsi" w:cstheme="minorHAnsi"/>
        </w:rPr>
      </w:pPr>
    </w:p>
    <w:p w14:paraId="26794755" w14:textId="77777777" w:rsidR="00EB23C9" w:rsidRPr="00F72311" w:rsidRDefault="00F43BB1">
      <w:pPr>
        <w:ind w:firstLine="4"/>
        <w:jc w:val="both"/>
        <w:rPr>
          <w:rFonts w:asciiTheme="minorHAnsi" w:hAnsiTheme="minorHAnsi" w:cstheme="minorHAnsi"/>
        </w:rPr>
      </w:pPr>
      <w:r w:rsidRPr="00F72311">
        <w:rPr>
          <w:rFonts w:asciiTheme="minorHAnsi" w:hAnsiTheme="minorHAnsi" w:cstheme="minorHAnsi"/>
        </w:rPr>
        <w:t xml:space="preserve">Par émeutes on entend tout mouvement tumultueux de foule s’insurgeant contre l’autorité, mettant en péril la sécurité et l’ordre public, pour obtenir par la menace ou la violence la réalisation de revendications. </w:t>
      </w:r>
    </w:p>
    <w:p w14:paraId="15B25D86" w14:textId="77777777" w:rsidR="00EB23C9" w:rsidRPr="00F72311" w:rsidRDefault="00EB23C9">
      <w:pPr>
        <w:ind w:firstLine="4"/>
        <w:jc w:val="both"/>
        <w:rPr>
          <w:rFonts w:asciiTheme="minorHAnsi" w:hAnsiTheme="minorHAnsi" w:cstheme="minorHAnsi"/>
        </w:rPr>
      </w:pPr>
    </w:p>
    <w:p w14:paraId="76BAA8C1" w14:textId="77777777" w:rsidR="00EB23C9" w:rsidRPr="00F72311" w:rsidRDefault="00F43BB1">
      <w:pPr>
        <w:ind w:firstLine="4"/>
        <w:jc w:val="both"/>
        <w:rPr>
          <w:rFonts w:asciiTheme="minorHAnsi" w:hAnsiTheme="minorHAnsi" w:cstheme="minorHAnsi"/>
          <w:b/>
        </w:rPr>
      </w:pPr>
      <w:r w:rsidRPr="00F72311">
        <w:rPr>
          <w:rFonts w:asciiTheme="minorHAnsi" w:hAnsiTheme="minorHAnsi" w:cstheme="minorHAnsi"/>
        </w:rPr>
        <w:t>Par mouvements populaires on entend toute manifestation violente de foule se caractérisant par un désordre et des actes illégaux.</w:t>
      </w:r>
    </w:p>
    <w:bookmarkEnd w:id="53"/>
    <w:p w14:paraId="71E8F476" w14:textId="77777777" w:rsidR="00EB23C9" w:rsidRPr="00F72311" w:rsidRDefault="00EB23C9">
      <w:pPr>
        <w:ind w:left="705" w:hanging="705"/>
        <w:jc w:val="both"/>
        <w:rPr>
          <w:rFonts w:asciiTheme="minorHAnsi" w:hAnsiTheme="minorHAnsi" w:cstheme="minorHAnsi"/>
          <w:b/>
          <w:u w:val="single"/>
        </w:rPr>
      </w:pPr>
    </w:p>
    <w:p w14:paraId="10F758EB"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55" w:name="_Hlk142379434"/>
      <w:bookmarkStart w:id="56" w:name="_Hlk183594860"/>
      <w:bookmarkStart w:id="57" w:name="attentats"/>
      <w:bookmarkEnd w:id="54"/>
      <w:r w:rsidRPr="00F72311">
        <w:rPr>
          <w:rFonts w:asciiTheme="minorHAnsi" w:hAnsiTheme="minorHAnsi" w:cstheme="minorHAnsi"/>
          <w:b/>
          <w:color w:val="002060"/>
        </w:rPr>
        <w:t>2.11</w:t>
      </w:r>
      <w:r w:rsidRPr="00F72311">
        <w:rPr>
          <w:rFonts w:asciiTheme="minorHAnsi" w:hAnsiTheme="minorHAnsi" w:cstheme="minorHAnsi"/>
          <w:b/>
          <w:color w:val="002060"/>
        </w:rPr>
        <w:tab/>
        <w:t>ATTENTATS - ACTES DE TERRORISME – ACTES DE VANDALISME SUITE A ATTENTATS ET ACTES DE TERRORISME</w:t>
      </w:r>
      <w:bookmarkEnd w:id="55"/>
    </w:p>
    <w:bookmarkEnd w:id="56"/>
    <w:p w14:paraId="7C1AE132"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L’Assureur garantit dans le cadre de la loi du 9 Septembre 1986 (et dispositions législatives et réglementaires modificatives) et de l’article L 126-2 du code, les dommages directement causés aux biens assurés à l’occasion d’actes de terrorisme, de sabotage, d’attentats et d’actes de vandalisme.</w:t>
      </w:r>
    </w:p>
    <w:bookmarkEnd w:id="57"/>
    <w:p w14:paraId="2E3E335A" w14:textId="77777777" w:rsidR="00EB23C9" w:rsidRPr="00F72311" w:rsidRDefault="00EB23C9">
      <w:pPr>
        <w:jc w:val="both"/>
        <w:rPr>
          <w:rFonts w:asciiTheme="minorHAnsi" w:hAnsiTheme="minorHAnsi" w:cstheme="minorHAnsi"/>
        </w:rPr>
      </w:pPr>
    </w:p>
    <w:p w14:paraId="2344C4A9"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58" w:name="_Hlk183594896"/>
      <w:bookmarkStart w:id="59" w:name="technologique"/>
      <w:r w:rsidRPr="00F72311">
        <w:rPr>
          <w:rFonts w:asciiTheme="minorHAnsi" w:hAnsiTheme="minorHAnsi" w:cstheme="minorHAnsi"/>
          <w:b/>
          <w:color w:val="002060"/>
        </w:rPr>
        <w:t>2.12</w:t>
      </w:r>
      <w:r w:rsidRPr="00F72311">
        <w:rPr>
          <w:rFonts w:asciiTheme="minorHAnsi" w:hAnsiTheme="minorHAnsi" w:cstheme="minorHAnsi"/>
          <w:b/>
          <w:color w:val="002060"/>
        </w:rPr>
        <w:tab/>
        <w:t>CATASTROPHES TECHNOLOGIQUES</w:t>
      </w:r>
    </w:p>
    <w:bookmarkEnd w:id="58"/>
    <w:p w14:paraId="20394D61" w14:textId="77777777" w:rsidR="00EB23C9" w:rsidRPr="00F72311" w:rsidRDefault="00F43BB1">
      <w:pPr>
        <w:ind w:firstLine="4"/>
        <w:jc w:val="both"/>
        <w:rPr>
          <w:rFonts w:asciiTheme="minorHAnsi" w:hAnsiTheme="minorHAnsi" w:cstheme="minorHAnsi"/>
        </w:rPr>
      </w:pPr>
      <w:r w:rsidRPr="00F72311">
        <w:rPr>
          <w:rFonts w:asciiTheme="minorHAnsi" w:hAnsiTheme="minorHAnsi" w:cstheme="minorHAnsi"/>
        </w:rPr>
        <w:t>L’Assureur garantit dans le cadre de l’article 17 de la loi du 30 juillet 2003, les dommages directement causés aux biens assurés à l’occasion d’une catastrophe technologique. La mise en jeu de cette garantie est subordonnée à la constitution de catastrophe technologique par l’autorité administrative.</w:t>
      </w:r>
    </w:p>
    <w:bookmarkEnd w:id="59"/>
    <w:p w14:paraId="515A4EBD" w14:textId="77777777" w:rsidR="00EB23C9" w:rsidRPr="00F72311" w:rsidRDefault="00EB23C9">
      <w:pPr>
        <w:ind w:firstLine="4"/>
        <w:jc w:val="both"/>
        <w:rPr>
          <w:rFonts w:asciiTheme="minorHAnsi" w:hAnsiTheme="minorHAnsi" w:cstheme="minorHAnsi"/>
        </w:rPr>
      </w:pPr>
    </w:p>
    <w:p w14:paraId="108B93F6" w14:textId="77777777" w:rsidR="00EB23C9" w:rsidRPr="00F72311" w:rsidRDefault="00F43BB1">
      <w:pPr>
        <w:rPr>
          <w:rFonts w:asciiTheme="minorHAnsi" w:hAnsiTheme="minorHAnsi" w:cstheme="minorHAnsi"/>
          <w:b/>
          <w:u w:val="single"/>
        </w:rPr>
      </w:pPr>
      <w:r w:rsidRPr="00F72311">
        <w:rPr>
          <w:rFonts w:asciiTheme="minorHAnsi" w:hAnsiTheme="minorHAnsi" w:cstheme="minorHAnsi"/>
          <w:b/>
          <w:u w:val="single"/>
        </w:rPr>
        <w:br w:type="page" w:clear="all"/>
      </w:r>
    </w:p>
    <w:p w14:paraId="55B7FC0A" w14:textId="77777777" w:rsidR="00EB23C9" w:rsidRPr="00F72311" w:rsidRDefault="00F43BB1">
      <w:pPr>
        <w:ind w:firstLine="4"/>
        <w:rPr>
          <w:rFonts w:asciiTheme="minorHAnsi" w:hAnsiTheme="minorHAnsi" w:cstheme="minorHAnsi"/>
          <w:b/>
          <w:u w:val="single"/>
        </w:rPr>
      </w:pPr>
      <w:bookmarkStart w:id="60" w:name="_Hlk183594935"/>
      <w:bookmarkStart w:id="61" w:name="franchise"/>
      <w:r w:rsidRPr="00F72311">
        <w:rPr>
          <w:rFonts w:asciiTheme="minorHAnsi" w:hAnsiTheme="minorHAnsi" w:cstheme="minorHAnsi"/>
          <w:b/>
          <w:u w:val="single"/>
        </w:rPr>
        <w:lastRenderedPageBreak/>
        <w:t>DISPOSITION PARTICULIERE POUR LES DOMMAGES INFERIEURS A LA FRANCHISE</w:t>
      </w:r>
    </w:p>
    <w:bookmarkEnd w:id="60"/>
    <w:p w14:paraId="0E4CE3E7" w14:textId="77777777" w:rsidR="00EB23C9" w:rsidRPr="00F72311" w:rsidRDefault="00EB23C9">
      <w:pPr>
        <w:jc w:val="center"/>
        <w:rPr>
          <w:rFonts w:asciiTheme="minorHAnsi" w:hAnsiTheme="minorHAnsi" w:cstheme="minorHAnsi"/>
        </w:rPr>
      </w:pPr>
    </w:p>
    <w:p w14:paraId="36CFC758"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Pour tout événement qui aurait donné lieu à intervention de la garantie du contrat si le préjudice subi par l'Assuré avait été supérieur à la franchise applicable et que le dit événement est imputable à un tiers identifié, l'Assureur s'engage à prendre en charge l'exercice de l'action en réparation. Cette disposition s’applique aux évènements cités du point 2.1 au point 2.12.</w:t>
      </w:r>
    </w:p>
    <w:bookmarkEnd w:id="61"/>
    <w:p w14:paraId="5C1F5E2C" w14:textId="77777777" w:rsidR="00EB23C9" w:rsidRPr="00F72311" w:rsidRDefault="00EB23C9">
      <w:pPr>
        <w:pStyle w:val="Retraitcorpsdetexte"/>
        <w:ind w:left="0"/>
        <w:jc w:val="both"/>
        <w:rPr>
          <w:rFonts w:asciiTheme="minorHAnsi" w:hAnsiTheme="minorHAnsi" w:cstheme="minorHAnsi"/>
          <w:szCs w:val="24"/>
        </w:rPr>
      </w:pPr>
    </w:p>
    <w:bookmarkEnd w:id="27"/>
    <w:p w14:paraId="3A6CAAB5" w14:textId="77777777" w:rsidR="00EB23C9" w:rsidRPr="00F72311" w:rsidRDefault="00EB23C9">
      <w:pPr>
        <w:pStyle w:val="Retraitcorpsdetexte"/>
        <w:ind w:left="0"/>
        <w:jc w:val="both"/>
        <w:rPr>
          <w:rFonts w:asciiTheme="minorHAnsi" w:hAnsiTheme="minorHAnsi" w:cstheme="minorHAnsi"/>
          <w:szCs w:val="24"/>
        </w:rPr>
      </w:pPr>
    </w:p>
    <w:p w14:paraId="75DDAABB" w14:textId="77777777" w:rsidR="00EB23C9" w:rsidRPr="00F72311" w:rsidRDefault="00EB23C9">
      <w:pPr>
        <w:jc w:val="both"/>
        <w:rPr>
          <w:rFonts w:asciiTheme="minorHAnsi" w:hAnsiTheme="minorHAnsi" w:cstheme="minorHAnsi"/>
        </w:rPr>
      </w:pPr>
    </w:p>
    <w:p w14:paraId="53EBC4FD"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b w:val="0"/>
          <w:color w:val="2F5496"/>
          <w:sz w:val="24"/>
          <w:szCs w:val="24"/>
        </w:rPr>
      </w:pPr>
      <w:bookmarkStart w:id="62" w:name="_Hlk183594968"/>
      <w:bookmarkStart w:id="63" w:name="exclusions"/>
      <w:r w:rsidRPr="00F72311">
        <w:rPr>
          <w:rStyle w:val="Titredulivre"/>
          <w:rFonts w:asciiTheme="minorHAnsi" w:hAnsiTheme="minorHAnsi" w:cstheme="minorHAnsi"/>
          <w:color w:val="auto"/>
          <w:sz w:val="24"/>
          <w:szCs w:val="24"/>
        </w:rPr>
        <w:t>ARTICLE 3</w:t>
      </w:r>
      <w:r w:rsidRPr="00F72311">
        <w:rPr>
          <w:rStyle w:val="Titredulivre"/>
          <w:rFonts w:asciiTheme="minorHAnsi" w:hAnsiTheme="minorHAnsi" w:cstheme="minorHAnsi"/>
          <w:color w:val="auto"/>
          <w:sz w:val="24"/>
          <w:szCs w:val="24"/>
        </w:rPr>
        <w:tab/>
      </w:r>
      <w:r w:rsidRPr="00F72311">
        <w:rPr>
          <w:rStyle w:val="Titredulivre"/>
          <w:rFonts w:asciiTheme="minorHAnsi" w:hAnsiTheme="minorHAnsi" w:cstheme="minorHAnsi"/>
          <w:b w:val="0"/>
          <w:color w:val="2F5496"/>
          <w:sz w:val="24"/>
          <w:szCs w:val="24"/>
        </w:rPr>
        <w:tab/>
      </w:r>
    </w:p>
    <w:p w14:paraId="16F0FDE5"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EXCLUSIONS</w:t>
      </w:r>
    </w:p>
    <w:bookmarkEnd w:id="62"/>
    <w:bookmarkEnd w:id="63"/>
    <w:p w14:paraId="364907D1" w14:textId="77777777" w:rsidR="00EB23C9" w:rsidRPr="00F72311" w:rsidRDefault="00EB23C9">
      <w:pPr>
        <w:pStyle w:val="Corpsdetexte"/>
        <w:jc w:val="both"/>
        <w:rPr>
          <w:rFonts w:asciiTheme="minorHAnsi" w:hAnsiTheme="minorHAnsi" w:cstheme="minorHAnsi"/>
          <w:i w:val="0"/>
          <w:szCs w:val="24"/>
        </w:rPr>
      </w:pPr>
    </w:p>
    <w:p w14:paraId="2ABDBDA9" w14:textId="77777777" w:rsidR="00EB23C9" w:rsidRPr="00F72311" w:rsidRDefault="00F43BB1">
      <w:pPr>
        <w:pBdr>
          <w:bottom w:val="single" w:sz="4" w:space="0" w:color="FFC000"/>
        </w:pBdr>
        <w:tabs>
          <w:tab w:val="left" w:pos="-284"/>
        </w:tabs>
        <w:rPr>
          <w:rFonts w:asciiTheme="minorHAnsi" w:hAnsiTheme="minorHAnsi" w:cstheme="minorHAnsi"/>
          <w:b/>
          <w:i/>
          <w:color w:val="002060"/>
          <w:u w:val="single"/>
        </w:rPr>
      </w:pPr>
      <w:bookmarkStart w:id="64" w:name="_Hlk183595023"/>
      <w:bookmarkStart w:id="65" w:name="dommages"/>
      <w:bookmarkStart w:id="66" w:name="_Hlk39991506"/>
      <w:r w:rsidRPr="00F72311">
        <w:rPr>
          <w:rFonts w:asciiTheme="minorHAnsi" w:hAnsiTheme="minorHAnsi" w:cstheme="minorHAnsi"/>
          <w:b/>
          <w:color w:val="002060"/>
        </w:rPr>
        <w:t>3.1</w:t>
      </w:r>
      <w:r w:rsidRPr="00F72311">
        <w:rPr>
          <w:rFonts w:asciiTheme="minorHAnsi" w:hAnsiTheme="minorHAnsi" w:cstheme="minorHAnsi"/>
          <w:b/>
          <w:color w:val="002060"/>
        </w:rPr>
        <w:tab/>
        <w:t xml:space="preserve"> LES DOMMAGES DE TOUTE NATURE </w:t>
      </w:r>
    </w:p>
    <w:bookmarkEnd w:id="64"/>
    <w:p w14:paraId="4C21C2FA" w14:textId="77777777" w:rsidR="00EB23C9" w:rsidRPr="00F72311" w:rsidRDefault="00F43BB1" w:rsidP="005A2352">
      <w:pPr>
        <w:numPr>
          <w:ilvl w:val="0"/>
          <w:numId w:val="39"/>
        </w:numPr>
        <w:ind w:left="357" w:hanging="357"/>
        <w:jc w:val="both"/>
        <w:rPr>
          <w:rFonts w:asciiTheme="minorHAnsi" w:hAnsiTheme="minorHAnsi" w:cstheme="minorHAnsi"/>
          <w:b/>
        </w:rPr>
      </w:pPr>
      <w:r w:rsidRPr="00F72311">
        <w:rPr>
          <w:rFonts w:asciiTheme="minorHAnsi" w:hAnsiTheme="minorHAnsi" w:cstheme="minorHAnsi"/>
          <w:b/>
        </w:rPr>
        <w:t>Intentionnellement causés ou provoqués par l’Assuré,</w:t>
      </w:r>
    </w:p>
    <w:p w14:paraId="4641CEB5" w14:textId="77777777" w:rsidR="00EB23C9" w:rsidRPr="00F72311" w:rsidRDefault="00F43BB1">
      <w:pPr>
        <w:numPr>
          <w:ilvl w:val="0"/>
          <w:numId w:val="5"/>
        </w:numPr>
        <w:tabs>
          <w:tab w:val="clear" w:pos="1068"/>
        </w:tabs>
        <w:ind w:left="357" w:hanging="357"/>
        <w:jc w:val="both"/>
        <w:rPr>
          <w:rFonts w:asciiTheme="minorHAnsi" w:hAnsiTheme="minorHAnsi" w:cstheme="minorHAnsi"/>
          <w:b/>
        </w:rPr>
      </w:pPr>
      <w:r w:rsidRPr="00F72311">
        <w:rPr>
          <w:rFonts w:asciiTheme="minorHAnsi" w:hAnsiTheme="minorHAnsi" w:cstheme="minorHAnsi"/>
          <w:b/>
        </w:rPr>
        <w:t>Résultant de la guerre étrangère, (il appartient à l’Assuré de prouver que le sinistre résulte d’un autre événement),</w:t>
      </w:r>
    </w:p>
    <w:p w14:paraId="65A3C015" w14:textId="77777777" w:rsidR="00EB23C9" w:rsidRPr="00F72311" w:rsidRDefault="00F43BB1">
      <w:pPr>
        <w:numPr>
          <w:ilvl w:val="0"/>
          <w:numId w:val="5"/>
        </w:numPr>
        <w:tabs>
          <w:tab w:val="clear" w:pos="1068"/>
        </w:tabs>
        <w:ind w:left="357" w:hanging="357"/>
        <w:jc w:val="both"/>
        <w:rPr>
          <w:rFonts w:asciiTheme="minorHAnsi" w:hAnsiTheme="minorHAnsi" w:cstheme="minorHAnsi"/>
          <w:b/>
        </w:rPr>
      </w:pPr>
      <w:r w:rsidRPr="00F72311">
        <w:rPr>
          <w:rFonts w:asciiTheme="minorHAnsi" w:hAnsiTheme="minorHAnsi" w:cstheme="minorHAnsi"/>
          <w:b/>
        </w:rPr>
        <w:t>Résultant de la guerre civile (il appartient à l’Assureur de prouver que le sinistre résulte de cet événement),</w:t>
      </w:r>
    </w:p>
    <w:p w14:paraId="560CC6A9" w14:textId="77777777" w:rsidR="00EB23C9" w:rsidRPr="00F72311" w:rsidRDefault="00F43BB1">
      <w:pPr>
        <w:numPr>
          <w:ilvl w:val="0"/>
          <w:numId w:val="5"/>
        </w:numPr>
        <w:tabs>
          <w:tab w:val="clear" w:pos="1068"/>
        </w:tabs>
        <w:ind w:left="357" w:hanging="357"/>
        <w:jc w:val="both"/>
        <w:rPr>
          <w:rFonts w:asciiTheme="minorHAnsi" w:hAnsiTheme="minorHAnsi" w:cstheme="minorHAnsi"/>
          <w:b/>
        </w:rPr>
      </w:pPr>
      <w:r w:rsidRPr="00F72311">
        <w:rPr>
          <w:rFonts w:asciiTheme="minorHAnsi" w:hAnsiTheme="minorHAnsi" w:cstheme="minorHAnsi"/>
          <w:b/>
        </w:rPr>
        <w:t>Causés par les inondations, tremblements de terre, raz-de-marée, éruptions de volcans ou autres cataclysmes, sauf application des dispositions relatives aux décrets des catastrophes naturelles.</w:t>
      </w:r>
    </w:p>
    <w:bookmarkEnd w:id="65"/>
    <w:p w14:paraId="5C222F98" w14:textId="77777777" w:rsidR="00EB23C9" w:rsidRPr="00F72311" w:rsidRDefault="00EB23C9">
      <w:pPr>
        <w:pStyle w:val="Corpsdetexte"/>
        <w:ind w:left="704"/>
        <w:jc w:val="both"/>
        <w:rPr>
          <w:rFonts w:asciiTheme="minorHAnsi" w:hAnsiTheme="minorHAnsi" w:cstheme="minorHAnsi"/>
          <w:b/>
          <w:i w:val="0"/>
          <w:szCs w:val="24"/>
        </w:rPr>
      </w:pPr>
    </w:p>
    <w:p w14:paraId="2688CC69" w14:textId="77777777" w:rsidR="00EB23C9" w:rsidRPr="00F72311" w:rsidRDefault="00F43BB1">
      <w:pPr>
        <w:pBdr>
          <w:bottom w:val="single" w:sz="4" w:space="0" w:color="FFC000"/>
        </w:pBdr>
        <w:tabs>
          <w:tab w:val="left" w:pos="-284"/>
        </w:tabs>
        <w:rPr>
          <w:rFonts w:asciiTheme="minorHAnsi" w:hAnsiTheme="minorHAnsi" w:cstheme="minorHAnsi"/>
          <w:b/>
          <w:i/>
          <w:color w:val="002060"/>
        </w:rPr>
      </w:pPr>
      <w:bookmarkStart w:id="67" w:name="_Hlk183595049"/>
      <w:bookmarkStart w:id="68" w:name="aggravation"/>
      <w:r w:rsidRPr="00F72311">
        <w:rPr>
          <w:rFonts w:asciiTheme="minorHAnsi" w:hAnsiTheme="minorHAnsi" w:cstheme="minorHAnsi"/>
          <w:b/>
          <w:color w:val="002060"/>
        </w:rPr>
        <w:t>3.2</w:t>
      </w:r>
      <w:r w:rsidRPr="00F72311">
        <w:rPr>
          <w:rFonts w:asciiTheme="minorHAnsi" w:hAnsiTheme="minorHAnsi" w:cstheme="minorHAnsi"/>
          <w:b/>
          <w:color w:val="002060"/>
        </w:rPr>
        <w:tab/>
        <w:t>LES DOMMAGES OU L’AGGRAVATION DES DOMMAGES CAUSES </w:t>
      </w:r>
    </w:p>
    <w:bookmarkEnd w:id="67"/>
    <w:p w14:paraId="6916AB17" w14:textId="77777777" w:rsidR="00EB23C9" w:rsidRPr="00F72311" w:rsidRDefault="00F43BB1" w:rsidP="005A2352">
      <w:pPr>
        <w:numPr>
          <w:ilvl w:val="0"/>
          <w:numId w:val="40"/>
        </w:numPr>
        <w:ind w:left="357" w:hanging="357"/>
        <w:jc w:val="both"/>
        <w:rPr>
          <w:rFonts w:asciiTheme="minorHAnsi" w:hAnsiTheme="minorHAnsi" w:cstheme="minorHAnsi"/>
          <w:b/>
        </w:rPr>
      </w:pPr>
      <w:r w:rsidRPr="00F72311">
        <w:rPr>
          <w:rFonts w:asciiTheme="minorHAnsi" w:hAnsiTheme="minorHAnsi" w:cstheme="minorHAnsi"/>
          <w:b/>
        </w:rPr>
        <w:t>Par tout combustible nucléaire, produit ou déchet radioactif ou par toute source de rayonnements ionisants et qui engagent la responsabilité exclusive d’un exploitant d’installation nucléaire,</w:t>
      </w:r>
    </w:p>
    <w:p w14:paraId="2FC349CB" w14:textId="77777777" w:rsidR="00EB23C9" w:rsidRPr="00F72311" w:rsidRDefault="00F43BB1" w:rsidP="005A2352">
      <w:pPr>
        <w:numPr>
          <w:ilvl w:val="0"/>
          <w:numId w:val="40"/>
        </w:numPr>
        <w:ind w:left="357" w:hanging="357"/>
        <w:jc w:val="both"/>
        <w:rPr>
          <w:rFonts w:asciiTheme="minorHAnsi" w:hAnsiTheme="minorHAnsi" w:cstheme="minorHAnsi"/>
          <w:b/>
        </w:rPr>
      </w:pPr>
      <w:r w:rsidRPr="00F72311">
        <w:rPr>
          <w:rFonts w:asciiTheme="minorHAnsi" w:hAnsiTheme="minorHAnsi" w:cstheme="minorHAnsi"/>
          <w:b/>
        </w:rPr>
        <w:t>Par les armes ou engins destinés à exploser par modification de structure du noyau de l’atome,</w:t>
      </w:r>
    </w:p>
    <w:p w14:paraId="71F2C2DD" w14:textId="77777777" w:rsidR="00EB23C9" w:rsidRPr="00F72311" w:rsidRDefault="00F43BB1" w:rsidP="005A2352">
      <w:pPr>
        <w:numPr>
          <w:ilvl w:val="0"/>
          <w:numId w:val="40"/>
        </w:numPr>
        <w:ind w:left="357" w:hanging="357"/>
        <w:jc w:val="both"/>
        <w:rPr>
          <w:rFonts w:asciiTheme="minorHAnsi" w:hAnsiTheme="minorHAnsi" w:cstheme="minorHAnsi"/>
          <w:b/>
        </w:rPr>
      </w:pPr>
      <w:r w:rsidRPr="00F72311">
        <w:rPr>
          <w:rFonts w:asciiTheme="minorHAnsi" w:hAnsiTheme="minorHAnsi" w:cstheme="minorHAnsi"/>
          <w:b/>
        </w:rPr>
        <w:t>Par toute source de rayonnements ionisants, notamment tout radio-isotope, utilisée ou destinée à être utilisée hors d’une installation nucléaire et dont l’Assuré ou toute personne dont il répond à la propriété, l’usage ou la garde.</w:t>
      </w:r>
    </w:p>
    <w:bookmarkEnd w:id="68"/>
    <w:p w14:paraId="429BBFFC" w14:textId="77777777" w:rsidR="00EB23C9" w:rsidRPr="00F72311" w:rsidRDefault="00EB23C9">
      <w:pPr>
        <w:pStyle w:val="Corpsdetexte"/>
        <w:ind w:left="704"/>
        <w:jc w:val="both"/>
        <w:rPr>
          <w:rFonts w:asciiTheme="minorHAnsi" w:hAnsiTheme="minorHAnsi" w:cstheme="minorHAnsi"/>
          <w:b/>
          <w:i w:val="0"/>
          <w:szCs w:val="24"/>
        </w:rPr>
      </w:pPr>
    </w:p>
    <w:p w14:paraId="6C20FB83"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69" w:name="_Hlk183595058"/>
      <w:bookmarkStart w:id="70" w:name="pertes"/>
      <w:r w:rsidRPr="00F72311">
        <w:rPr>
          <w:rFonts w:asciiTheme="minorHAnsi" w:hAnsiTheme="minorHAnsi" w:cstheme="minorHAnsi"/>
          <w:b/>
          <w:color w:val="002060"/>
        </w:rPr>
        <w:t xml:space="preserve">3.3 </w:t>
      </w:r>
      <w:r w:rsidRPr="00F72311">
        <w:rPr>
          <w:rFonts w:asciiTheme="minorHAnsi" w:hAnsiTheme="minorHAnsi" w:cstheme="minorHAnsi"/>
          <w:b/>
          <w:color w:val="002060"/>
        </w:rPr>
        <w:tab/>
        <w:t xml:space="preserve">LES PERTES D’EXPLOITATION, PERTES DE MARCHES, PERTES FINANCIERES </w:t>
      </w:r>
    </w:p>
    <w:bookmarkEnd w:id="69"/>
    <w:p w14:paraId="485DD00B" w14:textId="77777777" w:rsidR="00EB23C9" w:rsidRPr="00F72311" w:rsidRDefault="00F43BB1">
      <w:pPr>
        <w:pStyle w:val="Corpsdetexte"/>
        <w:jc w:val="both"/>
        <w:rPr>
          <w:rFonts w:asciiTheme="minorHAnsi" w:hAnsiTheme="minorHAnsi" w:cstheme="minorHAnsi"/>
          <w:b/>
          <w:i w:val="0"/>
          <w:szCs w:val="24"/>
        </w:rPr>
      </w:pPr>
      <w:proofErr w:type="gramStart"/>
      <w:r w:rsidRPr="00F72311">
        <w:rPr>
          <w:rFonts w:asciiTheme="minorHAnsi" w:hAnsiTheme="minorHAnsi" w:cstheme="minorHAnsi"/>
          <w:b/>
          <w:i w:val="0"/>
          <w:szCs w:val="24"/>
        </w:rPr>
        <w:t>autres</w:t>
      </w:r>
      <w:proofErr w:type="gramEnd"/>
      <w:r w:rsidRPr="00F72311">
        <w:rPr>
          <w:rFonts w:asciiTheme="minorHAnsi" w:hAnsiTheme="minorHAnsi" w:cstheme="minorHAnsi"/>
          <w:b/>
          <w:i w:val="0"/>
          <w:szCs w:val="24"/>
        </w:rPr>
        <w:t xml:space="preserve"> que privation de jouissance et pertes de loyers.</w:t>
      </w:r>
    </w:p>
    <w:bookmarkEnd w:id="70"/>
    <w:p w14:paraId="52030EC9" w14:textId="77777777" w:rsidR="00EB23C9" w:rsidRPr="00F72311" w:rsidRDefault="00EB23C9">
      <w:pPr>
        <w:pStyle w:val="Corpsdetexte"/>
        <w:ind w:left="704" w:hanging="704"/>
        <w:jc w:val="both"/>
        <w:rPr>
          <w:rFonts w:asciiTheme="minorHAnsi" w:hAnsiTheme="minorHAnsi" w:cstheme="minorHAnsi"/>
          <w:b/>
          <w:i w:val="0"/>
          <w:szCs w:val="24"/>
        </w:rPr>
      </w:pPr>
    </w:p>
    <w:p w14:paraId="5A5B1839"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71" w:name="_Hlk183595066"/>
      <w:bookmarkStart w:id="72" w:name="décennale"/>
      <w:r w:rsidRPr="00F72311">
        <w:rPr>
          <w:rFonts w:asciiTheme="minorHAnsi" w:hAnsiTheme="minorHAnsi" w:cstheme="minorHAnsi"/>
          <w:b/>
          <w:color w:val="002060"/>
        </w:rPr>
        <w:t xml:space="preserve">3.4 </w:t>
      </w:r>
      <w:r w:rsidRPr="00F72311">
        <w:rPr>
          <w:rFonts w:asciiTheme="minorHAnsi" w:hAnsiTheme="minorHAnsi" w:cstheme="minorHAnsi"/>
          <w:b/>
          <w:color w:val="002060"/>
        </w:rPr>
        <w:tab/>
        <w:t xml:space="preserve">LES DOMMAGES VISES A L’ARTICLE L.242-1 (RC DECENNALE) DU CODE DES </w:t>
      </w:r>
    </w:p>
    <w:p w14:paraId="73BD2F6D" w14:textId="77777777" w:rsidR="00EB23C9" w:rsidRPr="00F72311" w:rsidRDefault="00F43BB1">
      <w:pPr>
        <w:pBdr>
          <w:bottom w:val="single" w:sz="4" w:space="0" w:color="FFC000"/>
        </w:pBdr>
        <w:tabs>
          <w:tab w:val="left" w:pos="-284"/>
        </w:tabs>
        <w:rPr>
          <w:rFonts w:asciiTheme="minorHAnsi" w:hAnsiTheme="minorHAnsi" w:cstheme="minorHAnsi"/>
          <w:b/>
          <w:color w:val="002060"/>
        </w:rPr>
      </w:pPr>
      <w:r w:rsidRPr="00F72311">
        <w:rPr>
          <w:rFonts w:asciiTheme="minorHAnsi" w:hAnsiTheme="minorHAnsi" w:cstheme="minorHAnsi"/>
          <w:b/>
          <w:color w:val="002060"/>
        </w:rPr>
        <w:t xml:space="preserve">              ASSURANCES</w:t>
      </w:r>
    </w:p>
    <w:bookmarkEnd w:id="71"/>
    <w:bookmarkEnd w:id="72"/>
    <w:p w14:paraId="3BD157F1" w14:textId="77777777" w:rsidR="00EB23C9" w:rsidRPr="00F72311" w:rsidRDefault="00EB23C9">
      <w:pPr>
        <w:pStyle w:val="Corpsdetexte"/>
        <w:jc w:val="both"/>
        <w:rPr>
          <w:rFonts w:asciiTheme="minorHAnsi" w:hAnsiTheme="minorHAnsi" w:cstheme="minorHAnsi"/>
          <w:b/>
          <w:i w:val="0"/>
          <w:szCs w:val="24"/>
        </w:rPr>
      </w:pPr>
    </w:p>
    <w:p w14:paraId="69278F64"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73" w:name="_Hlk183595081"/>
      <w:bookmarkStart w:id="74" w:name="crevasses"/>
      <w:r w:rsidRPr="00F72311">
        <w:rPr>
          <w:rFonts w:asciiTheme="minorHAnsi" w:hAnsiTheme="minorHAnsi" w:cstheme="minorHAnsi"/>
          <w:b/>
          <w:color w:val="002060"/>
        </w:rPr>
        <w:t>3.5</w:t>
      </w:r>
      <w:r w:rsidRPr="00F72311">
        <w:rPr>
          <w:rFonts w:asciiTheme="minorHAnsi" w:hAnsiTheme="minorHAnsi" w:cstheme="minorHAnsi"/>
          <w:b/>
          <w:color w:val="002060"/>
        </w:rPr>
        <w:tab/>
        <w:t>LES CREVASSES ET LES FISSURES DES APPAREILS A VAPEUR</w:t>
      </w:r>
    </w:p>
    <w:bookmarkEnd w:id="73"/>
    <w:bookmarkEnd w:id="74"/>
    <w:p w14:paraId="2DB4DD2D" w14:textId="77777777" w:rsidR="00EB23C9" w:rsidRPr="00F72311" w:rsidRDefault="00F43BB1">
      <w:pPr>
        <w:pStyle w:val="Corpsdetexte"/>
        <w:jc w:val="both"/>
        <w:rPr>
          <w:rFonts w:asciiTheme="minorHAnsi" w:hAnsiTheme="minorHAnsi" w:cstheme="minorHAnsi"/>
          <w:b/>
          <w:i w:val="0"/>
          <w:szCs w:val="24"/>
        </w:rPr>
      </w:pPr>
      <w:proofErr w:type="gramStart"/>
      <w:r w:rsidRPr="00F72311">
        <w:rPr>
          <w:rFonts w:asciiTheme="minorHAnsi" w:hAnsiTheme="minorHAnsi" w:cstheme="minorHAnsi"/>
          <w:b/>
          <w:i w:val="0"/>
          <w:szCs w:val="24"/>
        </w:rPr>
        <w:t>ou</w:t>
      </w:r>
      <w:proofErr w:type="gramEnd"/>
      <w:r w:rsidRPr="00F72311">
        <w:rPr>
          <w:rFonts w:asciiTheme="minorHAnsi" w:hAnsiTheme="minorHAnsi" w:cstheme="minorHAnsi"/>
          <w:b/>
          <w:i w:val="0"/>
          <w:szCs w:val="24"/>
        </w:rPr>
        <w:t xml:space="preserve"> à effet d’eau consécutives ou non à l’usure et aux coups de feu.</w:t>
      </w:r>
    </w:p>
    <w:p w14:paraId="0E95C5C4" w14:textId="77777777" w:rsidR="00EB23C9" w:rsidRPr="00F72311" w:rsidRDefault="00EB23C9">
      <w:pPr>
        <w:pStyle w:val="Corpsdetexte"/>
        <w:jc w:val="both"/>
        <w:rPr>
          <w:rFonts w:asciiTheme="minorHAnsi" w:hAnsiTheme="minorHAnsi" w:cstheme="minorHAnsi"/>
          <w:b/>
          <w:i w:val="0"/>
          <w:szCs w:val="24"/>
        </w:rPr>
      </w:pPr>
    </w:p>
    <w:p w14:paraId="22D0AF72" w14:textId="77777777" w:rsidR="00EB23C9" w:rsidRPr="00F72311" w:rsidRDefault="00EB23C9">
      <w:pPr>
        <w:pStyle w:val="Corpsdetexte"/>
        <w:jc w:val="both"/>
        <w:rPr>
          <w:rFonts w:asciiTheme="minorHAnsi" w:hAnsiTheme="minorHAnsi" w:cstheme="minorHAnsi"/>
          <w:b/>
          <w:i w:val="0"/>
          <w:szCs w:val="24"/>
        </w:rPr>
      </w:pPr>
    </w:p>
    <w:bookmarkEnd w:id="66"/>
    <w:p w14:paraId="3AE76794" w14:textId="77777777" w:rsidR="00EB23C9" w:rsidRPr="00F72311" w:rsidRDefault="00EB23C9">
      <w:pPr>
        <w:pStyle w:val="Corpsdetexte"/>
        <w:jc w:val="both"/>
        <w:rPr>
          <w:rFonts w:asciiTheme="minorHAnsi" w:hAnsiTheme="minorHAnsi" w:cstheme="minorHAnsi"/>
          <w:b/>
          <w:i w:val="0"/>
          <w:szCs w:val="24"/>
        </w:rPr>
      </w:pPr>
    </w:p>
    <w:p w14:paraId="5A7D7753" w14:textId="77777777" w:rsidR="00EB23C9" w:rsidRPr="00F72311" w:rsidRDefault="00EB23C9">
      <w:pPr>
        <w:pStyle w:val="Corpsdetexte"/>
        <w:jc w:val="both"/>
        <w:rPr>
          <w:rFonts w:asciiTheme="minorHAnsi" w:hAnsiTheme="minorHAnsi" w:cstheme="minorHAnsi"/>
          <w:b/>
          <w:i w:val="0"/>
          <w:szCs w:val="24"/>
        </w:rPr>
      </w:pPr>
    </w:p>
    <w:p w14:paraId="1A578DD6" w14:textId="77777777" w:rsidR="00EB23C9" w:rsidRPr="00F72311" w:rsidRDefault="00EB23C9">
      <w:pPr>
        <w:pStyle w:val="Corpsdetexte"/>
        <w:jc w:val="both"/>
        <w:rPr>
          <w:rFonts w:asciiTheme="minorHAnsi" w:hAnsiTheme="minorHAnsi" w:cstheme="minorHAnsi"/>
          <w:i w:val="0"/>
          <w:szCs w:val="24"/>
        </w:rPr>
      </w:pPr>
    </w:p>
    <w:p w14:paraId="2BE906B0" w14:textId="77777777" w:rsidR="00EB23C9" w:rsidRPr="00F72311" w:rsidRDefault="00EB23C9">
      <w:pPr>
        <w:pStyle w:val="Corpsdetexte"/>
        <w:jc w:val="both"/>
        <w:rPr>
          <w:rFonts w:asciiTheme="minorHAnsi" w:hAnsiTheme="minorHAnsi" w:cstheme="minorHAnsi"/>
          <w:i w:val="0"/>
          <w:szCs w:val="24"/>
        </w:rPr>
      </w:pPr>
    </w:p>
    <w:p w14:paraId="25B24D67" w14:textId="77777777" w:rsidR="00EB23C9" w:rsidRPr="00F72311" w:rsidRDefault="00EB23C9">
      <w:pPr>
        <w:pStyle w:val="Corpsdetexte"/>
        <w:jc w:val="both"/>
        <w:rPr>
          <w:rFonts w:asciiTheme="minorHAnsi" w:hAnsiTheme="minorHAnsi" w:cstheme="minorHAnsi"/>
          <w:i w:val="0"/>
          <w:szCs w:val="24"/>
        </w:rPr>
      </w:pPr>
    </w:p>
    <w:p w14:paraId="44503C7D" w14:textId="77777777" w:rsidR="00EB23C9" w:rsidRPr="00F72311" w:rsidRDefault="00EB23C9">
      <w:pPr>
        <w:pStyle w:val="Corpsdetexte"/>
        <w:jc w:val="both"/>
        <w:rPr>
          <w:rFonts w:asciiTheme="minorHAnsi" w:hAnsiTheme="minorHAnsi" w:cstheme="minorHAnsi"/>
          <w:i w:val="0"/>
          <w:szCs w:val="24"/>
        </w:rPr>
      </w:pPr>
    </w:p>
    <w:p w14:paraId="552D599B"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b w:val="0"/>
          <w:color w:val="2F5496"/>
          <w:sz w:val="24"/>
          <w:szCs w:val="24"/>
        </w:rPr>
      </w:pPr>
      <w:r w:rsidRPr="00F72311">
        <w:rPr>
          <w:rStyle w:val="Titredulivre"/>
          <w:rFonts w:asciiTheme="minorHAnsi" w:hAnsiTheme="minorHAnsi" w:cstheme="minorHAnsi"/>
          <w:color w:val="auto"/>
          <w:sz w:val="24"/>
          <w:szCs w:val="24"/>
        </w:rPr>
        <w:br w:type="page" w:clear="all"/>
      </w:r>
      <w:bookmarkStart w:id="75" w:name="_Hlk183595168"/>
      <w:bookmarkStart w:id="76" w:name="estimation"/>
      <w:r w:rsidRPr="00F72311">
        <w:rPr>
          <w:rStyle w:val="Titredulivre"/>
          <w:rFonts w:asciiTheme="minorHAnsi" w:hAnsiTheme="minorHAnsi" w:cstheme="minorHAnsi"/>
          <w:color w:val="auto"/>
          <w:sz w:val="24"/>
          <w:szCs w:val="24"/>
        </w:rPr>
        <w:lastRenderedPageBreak/>
        <w:t>ARTICLE 4</w:t>
      </w:r>
      <w:r w:rsidRPr="00F72311">
        <w:rPr>
          <w:rStyle w:val="Titredulivre"/>
          <w:rFonts w:asciiTheme="minorHAnsi" w:hAnsiTheme="minorHAnsi" w:cstheme="minorHAnsi"/>
          <w:color w:val="auto"/>
          <w:sz w:val="24"/>
          <w:szCs w:val="24"/>
        </w:rPr>
        <w:tab/>
      </w:r>
      <w:r w:rsidRPr="00F72311">
        <w:rPr>
          <w:rStyle w:val="Titredulivre"/>
          <w:rFonts w:asciiTheme="minorHAnsi" w:hAnsiTheme="minorHAnsi" w:cstheme="minorHAnsi"/>
          <w:b w:val="0"/>
          <w:color w:val="2F5496"/>
          <w:sz w:val="24"/>
          <w:szCs w:val="24"/>
        </w:rPr>
        <w:tab/>
      </w:r>
    </w:p>
    <w:p w14:paraId="47D3731D"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ESTIMATION DES BIENS APRES SINISTRE/ MONTANT DE LA GARANTIE / FRANCHISE</w:t>
      </w:r>
    </w:p>
    <w:bookmarkEnd w:id="75"/>
    <w:bookmarkEnd w:id="76"/>
    <w:p w14:paraId="15F3F747" w14:textId="77777777" w:rsidR="00EB23C9" w:rsidRPr="00F72311" w:rsidRDefault="00EB23C9">
      <w:pPr>
        <w:pStyle w:val="Corpsdetexte"/>
        <w:jc w:val="both"/>
        <w:rPr>
          <w:rFonts w:asciiTheme="minorHAnsi" w:hAnsiTheme="minorHAnsi" w:cstheme="minorHAnsi"/>
          <w:b/>
          <w:i w:val="0"/>
          <w:szCs w:val="24"/>
        </w:rPr>
      </w:pPr>
    </w:p>
    <w:p w14:paraId="4B622D2B"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77" w:name="_Hlk183595192"/>
      <w:bookmarkStart w:id="78" w:name="_Hlk40014273"/>
      <w:bookmarkStart w:id="79" w:name="sinistre"/>
      <w:r w:rsidRPr="00F72311">
        <w:rPr>
          <w:rFonts w:asciiTheme="minorHAnsi" w:hAnsiTheme="minorHAnsi" w:cstheme="minorHAnsi"/>
          <w:b/>
          <w:color w:val="002060"/>
        </w:rPr>
        <w:t>4.1</w:t>
      </w:r>
      <w:r w:rsidRPr="00F72311">
        <w:rPr>
          <w:rFonts w:asciiTheme="minorHAnsi" w:hAnsiTheme="minorHAnsi" w:cstheme="minorHAnsi"/>
          <w:b/>
          <w:color w:val="002060"/>
        </w:rPr>
        <w:tab/>
        <w:t>ESTIMATION DES BIENS APRES SINISTRE</w:t>
      </w:r>
    </w:p>
    <w:bookmarkEnd w:id="77"/>
    <w:p w14:paraId="106BA450" w14:textId="77777777" w:rsidR="00EB23C9" w:rsidRPr="00F72311" w:rsidRDefault="00EB23C9">
      <w:pPr>
        <w:pStyle w:val="Corpsdetexte"/>
        <w:jc w:val="both"/>
        <w:rPr>
          <w:rFonts w:asciiTheme="minorHAnsi" w:hAnsiTheme="minorHAnsi" w:cstheme="minorHAnsi"/>
          <w:b/>
          <w:i w:val="0"/>
          <w:color w:val="002060"/>
          <w:szCs w:val="24"/>
          <w:u w:val="single"/>
        </w:rPr>
      </w:pPr>
    </w:p>
    <w:p w14:paraId="0C8B54CD" w14:textId="77777777" w:rsidR="00EB23C9" w:rsidRPr="00F72311" w:rsidRDefault="00F43BB1">
      <w:pPr>
        <w:pStyle w:val="Corpsdetexte"/>
        <w:jc w:val="both"/>
        <w:rPr>
          <w:rFonts w:asciiTheme="minorHAnsi" w:hAnsiTheme="minorHAnsi" w:cstheme="minorHAnsi"/>
          <w:b/>
          <w:i w:val="0"/>
          <w:szCs w:val="24"/>
          <w:u w:val="single"/>
        </w:rPr>
      </w:pPr>
      <w:r w:rsidRPr="00F72311">
        <w:rPr>
          <w:rFonts w:asciiTheme="minorHAnsi" w:hAnsiTheme="minorHAnsi" w:cstheme="minorHAnsi"/>
          <w:b/>
          <w:i w:val="0"/>
          <w:szCs w:val="24"/>
          <w:u w:val="single"/>
        </w:rPr>
        <w:t>Les bâtiments – ouvrages d’art et génie civil</w:t>
      </w:r>
      <w:r w:rsidRPr="00F72311">
        <w:rPr>
          <w:rFonts w:asciiTheme="minorHAnsi" w:hAnsiTheme="minorHAnsi" w:cstheme="minorHAnsi"/>
          <w:b/>
          <w:i w:val="0"/>
          <w:szCs w:val="24"/>
        </w:rPr>
        <w:t> :</w:t>
      </w:r>
    </w:p>
    <w:p w14:paraId="5840F7BD" w14:textId="77777777" w:rsidR="00EB23C9" w:rsidRPr="00F72311" w:rsidRDefault="00EB23C9">
      <w:pPr>
        <w:pStyle w:val="Corpsdetexte"/>
        <w:jc w:val="both"/>
        <w:rPr>
          <w:rFonts w:asciiTheme="minorHAnsi" w:hAnsiTheme="minorHAnsi" w:cstheme="minorHAnsi"/>
          <w:b/>
          <w:i w:val="0"/>
          <w:szCs w:val="24"/>
          <w:u w:val="single"/>
        </w:rPr>
      </w:pPr>
    </w:p>
    <w:p w14:paraId="4F6D0180" w14:textId="77777777" w:rsidR="00EB23C9" w:rsidRPr="00F72311" w:rsidRDefault="00F43BB1">
      <w:pPr>
        <w:pStyle w:val="Corpsdetexte"/>
        <w:ind w:hanging="8"/>
        <w:jc w:val="both"/>
        <w:rPr>
          <w:rFonts w:asciiTheme="minorHAnsi" w:hAnsiTheme="minorHAnsi" w:cstheme="minorHAnsi"/>
          <w:i w:val="0"/>
          <w:szCs w:val="24"/>
        </w:rPr>
      </w:pPr>
      <w:r w:rsidRPr="00F72311">
        <w:rPr>
          <w:rFonts w:asciiTheme="minorHAnsi" w:hAnsiTheme="minorHAnsi" w:cstheme="minorHAnsi"/>
          <w:i w:val="0"/>
          <w:szCs w:val="24"/>
        </w:rPr>
        <w:t>Lorsqu’ils sont entièrement détruits, ils sont estimés au jour du sinistre d’après la valeur de reconstruction, au prix du neuf, de bâtiments d’usage identique à ceux détruits.</w:t>
      </w:r>
    </w:p>
    <w:p w14:paraId="23DF5E4C" w14:textId="77777777" w:rsidR="00EB23C9" w:rsidRPr="00F72311" w:rsidRDefault="00EB23C9">
      <w:pPr>
        <w:pStyle w:val="Corpsdetexte"/>
        <w:ind w:hanging="8"/>
        <w:jc w:val="both"/>
        <w:rPr>
          <w:rFonts w:asciiTheme="minorHAnsi" w:hAnsiTheme="minorHAnsi" w:cstheme="minorHAnsi"/>
          <w:i w:val="0"/>
          <w:szCs w:val="24"/>
        </w:rPr>
      </w:pPr>
    </w:p>
    <w:p w14:paraId="4B31586F" w14:textId="77777777" w:rsidR="00EB23C9" w:rsidRPr="00F72311" w:rsidRDefault="00F43BB1">
      <w:pPr>
        <w:pStyle w:val="Corpsdetexte"/>
        <w:ind w:hanging="8"/>
        <w:jc w:val="both"/>
        <w:rPr>
          <w:rFonts w:asciiTheme="minorHAnsi" w:hAnsiTheme="minorHAnsi" w:cstheme="minorHAnsi"/>
          <w:i w:val="0"/>
          <w:szCs w:val="24"/>
        </w:rPr>
      </w:pPr>
      <w:r w:rsidRPr="00F72311">
        <w:rPr>
          <w:rFonts w:asciiTheme="minorHAnsi" w:hAnsiTheme="minorHAnsi" w:cstheme="minorHAnsi"/>
          <w:i w:val="0"/>
          <w:szCs w:val="24"/>
        </w:rPr>
        <w:t>Par « bâtiment d’usage identique », on entend un bâtiment de même destination et même capacité fonctionnelle que le bâtiment sinistré, réalisé avec des matériaux de bonne qualité, selon des procédés techniques couramment utilisés pour ce type de construction.</w:t>
      </w:r>
    </w:p>
    <w:p w14:paraId="3F1A7776" w14:textId="77777777" w:rsidR="00EB23C9" w:rsidRPr="00F72311" w:rsidRDefault="00EB23C9">
      <w:pPr>
        <w:pStyle w:val="Corpsdetexte"/>
        <w:ind w:hanging="8"/>
        <w:jc w:val="both"/>
        <w:rPr>
          <w:rFonts w:asciiTheme="minorHAnsi" w:hAnsiTheme="minorHAnsi" w:cstheme="minorHAnsi"/>
          <w:i w:val="0"/>
          <w:szCs w:val="24"/>
        </w:rPr>
      </w:pPr>
    </w:p>
    <w:p w14:paraId="7565BB3D" w14:textId="77777777" w:rsidR="00EB23C9" w:rsidRPr="00F72311" w:rsidRDefault="00F43BB1">
      <w:pPr>
        <w:pStyle w:val="Corpsdetexte"/>
        <w:ind w:hanging="8"/>
        <w:jc w:val="both"/>
        <w:rPr>
          <w:rFonts w:asciiTheme="minorHAnsi" w:hAnsiTheme="minorHAnsi" w:cstheme="minorHAnsi"/>
          <w:i w:val="0"/>
          <w:szCs w:val="24"/>
        </w:rPr>
      </w:pPr>
      <w:r w:rsidRPr="00F72311">
        <w:rPr>
          <w:rFonts w:asciiTheme="minorHAnsi" w:hAnsiTheme="minorHAnsi" w:cstheme="minorHAnsi"/>
          <w:i w:val="0"/>
          <w:szCs w:val="24"/>
        </w:rPr>
        <w:t>Lorsqu’ils ne sont que partiellement endommagés, les travaux nécessaires à leur réparation ou restauration sont évalués à leur coût réel au jour du sinistre.</w:t>
      </w:r>
    </w:p>
    <w:p w14:paraId="5ACCF70A" w14:textId="77777777" w:rsidR="00EB23C9" w:rsidRPr="00F72311" w:rsidRDefault="00EB23C9">
      <w:pPr>
        <w:pStyle w:val="Corpsdetexte"/>
        <w:ind w:left="1416" w:hanging="1424"/>
        <w:jc w:val="both"/>
        <w:rPr>
          <w:rFonts w:asciiTheme="minorHAnsi" w:hAnsiTheme="minorHAnsi" w:cstheme="minorHAnsi"/>
          <w:i w:val="0"/>
          <w:szCs w:val="24"/>
        </w:rPr>
      </w:pPr>
    </w:p>
    <w:p w14:paraId="042E196C" w14:textId="77777777" w:rsidR="00EB23C9" w:rsidRPr="00F72311" w:rsidRDefault="00F43BB1">
      <w:pPr>
        <w:pStyle w:val="Corpsdetexte"/>
        <w:ind w:left="352"/>
        <w:jc w:val="left"/>
        <w:rPr>
          <w:rFonts w:asciiTheme="minorHAnsi" w:hAnsiTheme="minorHAnsi" w:cstheme="minorHAnsi"/>
          <w:b/>
          <w:i w:val="0"/>
          <w:szCs w:val="24"/>
        </w:rPr>
      </w:pPr>
      <w:r w:rsidRPr="00F72311">
        <w:rPr>
          <w:rFonts w:asciiTheme="minorHAnsi" w:hAnsiTheme="minorHAnsi" w:cstheme="minorHAnsi"/>
          <w:b/>
          <w:i w:val="0"/>
          <w:szCs w:val="24"/>
        </w:rPr>
        <w:t>IL N’EST JAMAIS TENU COMPTE DE LA VALEUR IMMATERIELLE ARTISTIQUE OU HISTORIQUE</w:t>
      </w:r>
    </w:p>
    <w:p w14:paraId="7791EF17" w14:textId="77777777" w:rsidR="00EB23C9" w:rsidRPr="00F72311" w:rsidRDefault="00EB23C9">
      <w:pPr>
        <w:pStyle w:val="Corpsdetexte"/>
        <w:ind w:left="1416" w:hanging="1424"/>
        <w:jc w:val="both"/>
        <w:rPr>
          <w:rFonts w:asciiTheme="minorHAnsi" w:hAnsiTheme="minorHAnsi" w:cstheme="minorHAnsi"/>
          <w:b/>
          <w:i w:val="0"/>
          <w:szCs w:val="24"/>
        </w:rPr>
      </w:pPr>
    </w:p>
    <w:p w14:paraId="348E41AA" w14:textId="77777777" w:rsidR="00EB23C9" w:rsidRPr="00F72311" w:rsidRDefault="00F43BB1">
      <w:pPr>
        <w:pStyle w:val="Corpsdetexte"/>
        <w:ind w:left="1416" w:hanging="1424"/>
        <w:jc w:val="both"/>
        <w:rPr>
          <w:rFonts w:asciiTheme="minorHAnsi" w:hAnsiTheme="minorHAnsi" w:cstheme="minorHAnsi"/>
          <w:b/>
          <w:i w:val="0"/>
          <w:szCs w:val="24"/>
        </w:rPr>
      </w:pPr>
      <w:r w:rsidRPr="00F72311">
        <w:rPr>
          <w:rFonts w:asciiTheme="minorHAnsi" w:hAnsiTheme="minorHAnsi" w:cstheme="minorHAnsi"/>
          <w:b/>
          <w:i w:val="0"/>
          <w:szCs w:val="24"/>
        </w:rPr>
        <w:t>Dans cette estimation, sont également compris :</w:t>
      </w:r>
    </w:p>
    <w:p w14:paraId="5079D76C" w14:textId="77777777" w:rsidR="00EB23C9" w:rsidRPr="00F72311" w:rsidRDefault="00EB23C9">
      <w:pPr>
        <w:pStyle w:val="Corpsdetexte"/>
        <w:ind w:left="1416" w:hanging="1424"/>
        <w:jc w:val="both"/>
        <w:rPr>
          <w:rFonts w:asciiTheme="minorHAnsi" w:hAnsiTheme="minorHAnsi" w:cstheme="minorHAnsi"/>
          <w:b/>
          <w:i w:val="0"/>
          <w:szCs w:val="24"/>
        </w:rPr>
      </w:pPr>
    </w:p>
    <w:p w14:paraId="6D4A1AB4" w14:textId="77777777" w:rsidR="00EB23C9" w:rsidRPr="00F72311" w:rsidRDefault="00F43BB1" w:rsidP="005A2352">
      <w:pPr>
        <w:numPr>
          <w:ilvl w:val="0"/>
          <w:numId w:val="41"/>
        </w:numPr>
        <w:ind w:left="357" w:hanging="357"/>
        <w:jc w:val="both"/>
        <w:rPr>
          <w:rFonts w:asciiTheme="minorHAnsi" w:hAnsiTheme="minorHAnsi" w:cstheme="minorHAnsi"/>
        </w:rPr>
      </w:pPr>
      <w:r w:rsidRPr="00F72311">
        <w:rPr>
          <w:rFonts w:asciiTheme="minorHAnsi" w:hAnsiTheme="minorHAnsi" w:cstheme="minorHAnsi"/>
        </w:rPr>
        <w:t>Les honoraires de maître d’œuvre (architecte, bureau d’étude technique, métreur-vérificateur), à la double condition que son intervention soit obligatoire et qu’un contrat de louage d’ouvrage ait été conclu à cet effet,</w:t>
      </w:r>
    </w:p>
    <w:p w14:paraId="4EEF6EBD" w14:textId="77777777" w:rsidR="00EB23C9" w:rsidRPr="00F72311" w:rsidRDefault="00F43BB1" w:rsidP="005A2352">
      <w:pPr>
        <w:numPr>
          <w:ilvl w:val="0"/>
          <w:numId w:val="41"/>
        </w:numPr>
        <w:ind w:left="357" w:hanging="357"/>
        <w:jc w:val="both"/>
        <w:rPr>
          <w:rFonts w:asciiTheme="minorHAnsi" w:hAnsiTheme="minorHAnsi" w:cstheme="minorHAnsi"/>
        </w:rPr>
      </w:pPr>
      <w:r w:rsidRPr="00F72311">
        <w:rPr>
          <w:rFonts w:asciiTheme="minorHAnsi" w:hAnsiTheme="minorHAnsi" w:cstheme="minorHAnsi"/>
        </w:rPr>
        <w:t>Les frais nécessités par une mise en conformité du bâtiment sinistré avec les textes en vigueur au jour du sinistre et qui ne l’étaient pas à la date d’achèvement du dit bâtiment,</w:t>
      </w:r>
    </w:p>
    <w:p w14:paraId="52783288" w14:textId="77777777" w:rsidR="00EB23C9" w:rsidRPr="00F72311" w:rsidRDefault="00F43BB1" w:rsidP="005A2352">
      <w:pPr>
        <w:numPr>
          <w:ilvl w:val="0"/>
          <w:numId w:val="41"/>
        </w:numPr>
        <w:ind w:left="357" w:hanging="357"/>
        <w:jc w:val="both"/>
        <w:rPr>
          <w:rFonts w:asciiTheme="minorHAnsi" w:hAnsiTheme="minorHAnsi" w:cstheme="minorHAnsi"/>
        </w:rPr>
      </w:pPr>
      <w:r w:rsidRPr="00F72311">
        <w:rPr>
          <w:rFonts w:asciiTheme="minorHAnsi" w:hAnsiTheme="minorHAnsi" w:cstheme="minorHAnsi"/>
        </w:rPr>
        <w:t>Les frais de démolition et de déblais, chaque fois qu’ils sont nécessaires pour la reconstruction ou la réparation du bâtiment sinistré.</w:t>
      </w:r>
    </w:p>
    <w:p w14:paraId="68377E7E" w14:textId="77777777" w:rsidR="00EB23C9" w:rsidRPr="00F72311" w:rsidRDefault="00EB23C9">
      <w:pPr>
        <w:pStyle w:val="Corpsdetexte"/>
        <w:ind w:left="1416" w:hanging="1424"/>
        <w:jc w:val="both"/>
        <w:rPr>
          <w:rFonts w:asciiTheme="minorHAnsi" w:hAnsiTheme="minorHAnsi" w:cstheme="minorHAnsi"/>
          <w:i w:val="0"/>
          <w:szCs w:val="24"/>
        </w:rPr>
      </w:pPr>
    </w:p>
    <w:p w14:paraId="33FCA7FA" w14:textId="77777777" w:rsidR="00EB23C9" w:rsidRPr="00F72311" w:rsidRDefault="00F43BB1">
      <w:pPr>
        <w:pStyle w:val="Corpsdetexte"/>
        <w:pBdr>
          <w:top w:val="single" w:sz="4" w:space="1" w:color="0070C0"/>
          <w:left w:val="single" w:sz="4" w:space="4" w:color="0070C0"/>
          <w:bottom w:val="single" w:sz="4" w:space="1" w:color="0070C0"/>
          <w:right w:val="single" w:sz="4" w:space="4" w:color="0070C0"/>
        </w:pBdr>
        <w:shd w:val="clear" w:color="auto" w:fill="FFFFFF"/>
        <w:ind w:hanging="8"/>
        <w:jc w:val="both"/>
        <w:rPr>
          <w:rFonts w:asciiTheme="minorHAnsi" w:hAnsiTheme="minorHAnsi" w:cstheme="minorHAnsi"/>
          <w:b/>
          <w:bCs/>
          <w:i w:val="0"/>
          <w:szCs w:val="24"/>
        </w:rPr>
      </w:pPr>
      <w:r w:rsidRPr="00F72311">
        <w:rPr>
          <w:rFonts w:asciiTheme="minorHAnsi" w:hAnsiTheme="minorHAnsi" w:cstheme="minorHAnsi"/>
          <w:b/>
          <w:bCs/>
          <w:i w:val="0"/>
          <w:szCs w:val="24"/>
        </w:rPr>
        <w:t>UN BATIMENT EST CONSIDERE COMME ENTIEREMENT DETRUIT, LORSQUE, APRES SINISTRE, LES PARTIES RESTANTES, AUTRES QUE LES FONDATIONS, NE PEUVENT ETRE UTILISEES POUR LA RECONSTRUCTION.</w:t>
      </w:r>
    </w:p>
    <w:p w14:paraId="7EC4F37D" w14:textId="77777777" w:rsidR="00EB23C9" w:rsidRPr="00F72311" w:rsidRDefault="00EB23C9">
      <w:pPr>
        <w:pStyle w:val="Corpsdetexte"/>
        <w:pBdr>
          <w:top w:val="single" w:sz="4" w:space="1" w:color="0070C0"/>
          <w:left w:val="single" w:sz="4" w:space="4" w:color="0070C0"/>
          <w:bottom w:val="single" w:sz="4" w:space="1" w:color="0070C0"/>
          <w:right w:val="single" w:sz="4" w:space="4" w:color="0070C0"/>
        </w:pBdr>
        <w:shd w:val="clear" w:color="auto" w:fill="FFFFFF"/>
        <w:ind w:left="1416" w:hanging="1424"/>
        <w:jc w:val="both"/>
        <w:rPr>
          <w:rFonts w:asciiTheme="minorHAnsi" w:hAnsiTheme="minorHAnsi" w:cstheme="minorHAnsi"/>
          <w:b/>
          <w:bCs/>
          <w:i w:val="0"/>
          <w:szCs w:val="24"/>
        </w:rPr>
      </w:pPr>
    </w:p>
    <w:p w14:paraId="64BE0229" w14:textId="77777777" w:rsidR="00EB23C9" w:rsidRPr="00F72311" w:rsidRDefault="00F43BB1">
      <w:pPr>
        <w:pStyle w:val="Corpsdetexte"/>
        <w:pBdr>
          <w:top w:val="single" w:sz="4" w:space="1" w:color="0070C0"/>
          <w:left w:val="single" w:sz="4" w:space="4" w:color="0070C0"/>
          <w:bottom w:val="single" w:sz="4" w:space="1" w:color="0070C0"/>
          <w:right w:val="single" w:sz="4" w:space="4" w:color="0070C0"/>
        </w:pBdr>
        <w:shd w:val="clear" w:color="auto" w:fill="FFFFFF"/>
        <w:ind w:hanging="8"/>
        <w:jc w:val="both"/>
        <w:rPr>
          <w:rFonts w:asciiTheme="minorHAnsi" w:hAnsiTheme="minorHAnsi" w:cstheme="minorHAnsi"/>
          <w:b/>
          <w:bCs/>
          <w:i w:val="0"/>
          <w:szCs w:val="24"/>
        </w:rPr>
      </w:pPr>
      <w:r w:rsidRPr="00F72311">
        <w:rPr>
          <w:rFonts w:asciiTheme="minorHAnsi" w:hAnsiTheme="minorHAnsi" w:cstheme="minorHAnsi"/>
          <w:b/>
          <w:bCs/>
          <w:i w:val="0"/>
          <w:szCs w:val="24"/>
        </w:rPr>
        <w:t>EN TOUT ETAT DE CAUSE, EST CONSIDERE COMME ENTIEREMENT DETRUIT UN BATIMENT SINISTRE DONT LE COUT DE REFECTION EST SUPERIEUR A 70% DE LA VALEUR DE RECONSTRUCTION D’UN BATIMENT D’USAGE IDENTIQUE.</w:t>
      </w:r>
    </w:p>
    <w:p w14:paraId="6865D38E" w14:textId="77777777" w:rsidR="00EB23C9" w:rsidRPr="00F72311" w:rsidRDefault="00EB23C9">
      <w:pPr>
        <w:pStyle w:val="Corpsdetexte"/>
        <w:ind w:left="1416" w:hanging="1424"/>
        <w:jc w:val="both"/>
        <w:rPr>
          <w:rFonts w:asciiTheme="minorHAnsi" w:hAnsiTheme="minorHAnsi" w:cstheme="minorHAnsi"/>
          <w:b/>
          <w:bCs/>
          <w:i w:val="0"/>
          <w:szCs w:val="24"/>
        </w:rPr>
      </w:pPr>
    </w:p>
    <w:bookmarkEnd w:id="78"/>
    <w:p w14:paraId="2571E7AC" w14:textId="77777777" w:rsidR="00EB23C9" w:rsidRPr="00F72311" w:rsidRDefault="00EB23C9">
      <w:pPr>
        <w:pStyle w:val="Corpsdetexte"/>
        <w:ind w:left="1416" w:hanging="1424"/>
        <w:jc w:val="both"/>
        <w:rPr>
          <w:rFonts w:asciiTheme="minorHAnsi" w:hAnsiTheme="minorHAnsi" w:cstheme="minorHAnsi"/>
          <w:i w:val="0"/>
          <w:szCs w:val="24"/>
        </w:rPr>
      </w:pPr>
    </w:p>
    <w:p w14:paraId="1DD17958" w14:textId="77777777" w:rsidR="00EB23C9" w:rsidRPr="00F72311" w:rsidRDefault="00EB23C9">
      <w:pPr>
        <w:pStyle w:val="Corpsdetexte"/>
        <w:ind w:left="1416" w:hanging="1424"/>
        <w:jc w:val="both"/>
        <w:rPr>
          <w:rFonts w:asciiTheme="minorHAnsi" w:hAnsiTheme="minorHAnsi" w:cstheme="minorHAnsi"/>
          <w:i w:val="0"/>
          <w:szCs w:val="24"/>
        </w:rPr>
      </w:pPr>
    </w:p>
    <w:p w14:paraId="0828DFDE" w14:textId="77777777" w:rsidR="00EB23C9" w:rsidRPr="00F72311" w:rsidRDefault="00EB23C9">
      <w:pPr>
        <w:pStyle w:val="Corpsdetexte"/>
        <w:ind w:left="1416" w:hanging="1424"/>
        <w:jc w:val="both"/>
        <w:rPr>
          <w:rFonts w:asciiTheme="minorHAnsi" w:hAnsiTheme="minorHAnsi" w:cstheme="minorHAnsi"/>
          <w:i w:val="0"/>
          <w:szCs w:val="24"/>
        </w:rPr>
      </w:pPr>
    </w:p>
    <w:p w14:paraId="2320F249" w14:textId="77777777" w:rsidR="00EB23C9" w:rsidRPr="00F72311" w:rsidRDefault="00EB23C9">
      <w:pPr>
        <w:pStyle w:val="Corpsdetexte"/>
        <w:ind w:left="1416" w:hanging="1424"/>
        <w:jc w:val="both"/>
        <w:rPr>
          <w:rFonts w:asciiTheme="minorHAnsi" w:hAnsiTheme="minorHAnsi" w:cstheme="minorHAnsi"/>
          <w:i w:val="0"/>
          <w:szCs w:val="24"/>
        </w:rPr>
      </w:pPr>
    </w:p>
    <w:p w14:paraId="41FB9B8F" w14:textId="77777777" w:rsidR="00EB23C9" w:rsidRPr="00F72311" w:rsidRDefault="00F43BB1">
      <w:pPr>
        <w:pStyle w:val="Corpsdetexte"/>
        <w:ind w:right="-142" w:hanging="1424"/>
        <w:rPr>
          <w:rFonts w:asciiTheme="minorHAnsi" w:hAnsiTheme="minorHAnsi" w:cstheme="minorHAnsi"/>
          <w:b/>
          <w:i w:val="0"/>
          <w:color w:val="002060"/>
          <w:szCs w:val="24"/>
        </w:rPr>
      </w:pPr>
      <w:r w:rsidRPr="00F72311">
        <w:rPr>
          <w:rFonts w:asciiTheme="minorHAnsi" w:hAnsiTheme="minorHAnsi" w:cstheme="minorHAnsi"/>
          <w:i w:val="0"/>
          <w:szCs w:val="24"/>
        </w:rPr>
        <w:br w:type="page" w:clear="all"/>
      </w:r>
      <w:bookmarkStart w:id="80" w:name="_Hlk40014362"/>
      <w:r w:rsidRPr="00F72311">
        <w:rPr>
          <w:rFonts w:asciiTheme="minorHAnsi" w:hAnsiTheme="minorHAnsi" w:cstheme="minorHAnsi"/>
          <w:b/>
          <w:i w:val="0"/>
          <w:color w:val="002060"/>
          <w:szCs w:val="24"/>
        </w:rPr>
        <w:lastRenderedPageBreak/>
        <w:t>CAS PARTICULIERS</w:t>
      </w:r>
    </w:p>
    <w:p w14:paraId="6C8B89E6" w14:textId="77777777" w:rsidR="00EB23C9" w:rsidRPr="00F72311" w:rsidRDefault="00EB23C9">
      <w:pPr>
        <w:ind w:hanging="1424"/>
        <w:rPr>
          <w:rFonts w:asciiTheme="minorHAnsi" w:hAnsiTheme="minorHAnsi" w:cstheme="minorHAnsi"/>
          <w:b/>
          <w:color w:val="002060"/>
        </w:rPr>
      </w:pPr>
    </w:p>
    <w:p w14:paraId="40362B4D" w14:textId="77777777" w:rsidR="00EB23C9" w:rsidRPr="00F72311" w:rsidRDefault="00F43BB1">
      <w:pPr>
        <w:pStyle w:val="Corpsdetexte"/>
        <w:jc w:val="both"/>
        <w:rPr>
          <w:rFonts w:asciiTheme="minorHAnsi" w:hAnsiTheme="minorHAnsi" w:cstheme="minorHAnsi"/>
          <w:b/>
          <w:i w:val="0"/>
          <w:szCs w:val="24"/>
          <w:u w:val="single"/>
        </w:rPr>
      </w:pPr>
      <w:r w:rsidRPr="00F72311">
        <w:rPr>
          <w:rFonts w:asciiTheme="minorHAnsi" w:hAnsiTheme="minorHAnsi" w:cstheme="minorHAnsi"/>
          <w:b/>
          <w:i w:val="0"/>
          <w:szCs w:val="24"/>
          <w:u w:val="single"/>
        </w:rPr>
        <w:t>Bâtiments construits sur terrain d’autrui</w:t>
      </w:r>
      <w:r w:rsidRPr="00F72311">
        <w:rPr>
          <w:rFonts w:asciiTheme="minorHAnsi" w:hAnsiTheme="minorHAnsi" w:cstheme="minorHAnsi"/>
          <w:b/>
          <w:i w:val="0"/>
          <w:szCs w:val="24"/>
        </w:rPr>
        <w:t> :</w:t>
      </w:r>
    </w:p>
    <w:p w14:paraId="7927EE6E" w14:textId="77777777" w:rsidR="00EB23C9" w:rsidRPr="00F72311" w:rsidRDefault="00EB23C9">
      <w:pPr>
        <w:jc w:val="both"/>
        <w:rPr>
          <w:rFonts w:asciiTheme="minorHAnsi" w:hAnsiTheme="minorHAnsi" w:cstheme="minorHAnsi"/>
        </w:rPr>
      </w:pPr>
    </w:p>
    <w:p w14:paraId="0BF2DA6A"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En cas de reconstruction sur les lieux loués, entreprise dans le délai d’un an à partir de la clôture de l’expertise, l’indemnité est versée au fur et à mesure de l’exécution des travaux.</w:t>
      </w:r>
    </w:p>
    <w:p w14:paraId="7EB1D013" w14:textId="77777777" w:rsidR="00EB23C9" w:rsidRPr="00F72311" w:rsidRDefault="00EB23C9">
      <w:pPr>
        <w:jc w:val="both"/>
        <w:rPr>
          <w:rFonts w:asciiTheme="minorHAnsi" w:hAnsiTheme="minorHAnsi" w:cstheme="minorHAnsi"/>
        </w:rPr>
      </w:pPr>
    </w:p>
    <w:p w14:paraId="06885241"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En cas de non-reconstruction, s’il résulte de dispositions légales ou d’un acte ayant date certaine avant le sinistre que l’acheteur souscriptrice devait, à une époque quelconque, être remboursée par le propriétaire du sol de tout ou partie des constructions, l’indemnité ne peut excéder la somme stipulée au bail à cet effet. A défaut de convention entre le bailleur et le preneur ou dans le silence de celle-ci, l’acheteur souscriptrice n’a droit qu’à la valeur des matériaux évalués comme matériaux de démolition.</w:t>
      </w:r>
    </w:p>
    <w:p w14:paraId="36C84A13" w14:textId="77777777" w:rsidR="00EB23C9" w:rsidRPr="00F72311" w:rsidRDefault="00EB23C9">
      <w:pPr>
        <w:pStyle w:val="Corpsdetexte"/>
        <w:ind w:left="1416" w:hanging="1424"/>
        <w:jc w:val="both"/>
        <w:rPr>
          <w:rFonts w:asciiTheme="minorHAnsi" w:hAnsiTheme="minorHAnsi" w:cstheme="minorHAnsi"/>
          <w:szCs w:val="24"/>
        </w:rPr>
      </w:pPr>
    </w:p>
    <w:p w14:paraId="3CCE992A" w14:textId="77777777" w:rsidR="00EB23C9" w:rsidRPr="00F72311" w:rsidRDefault="00F43BB1">
      <w:pPr>
        <w:pStyle w:val="Corpsdetexte"/>
        <w:jc w:val="both"/>
        <w:rPr>
          <w:rFonts w:asciiTheme="minorHAnsi" w:hAnsiTheme="minorHAnsi" w:cstheme="minorHAnsi"/>
          <w:b/>
          <w:i w:val="0"/>
          <w:szCs w:val="24"/>
          <w:u w:val="single"/>
        </w:rPr>
      </w:pPr>
      <w:r w:rsidRPr="00F72311">
        <w:rPr>
          <w:rFonts w:asciiTheme="minorHAnsi" w:hAnsiTheme="minorHAnsi" w:cstheme="minorHAnsi"/>
          <w:b/>
          <w:i w:val="0"/>
          <w:szCs w:val="24"/>
          <w:u w:val="single"/>
        </w:rPr>
        <w:t>Les biens désignés à l’article 1.3 des conditions générales de garanties</w:t>
      </w:r>
      <w:r w:rsidRPr="00F72311">
        <w:rPr>
          <w:rFonts w:asciiTheme="minorHAnsi" w:hAnsiTheme="minorHAnsi" w:cstheme="minorHAnsi"/>
          <w:b/>
          <w:i w:val="0"/>
          <w:szCs w:val="24"/>
        </w:rPr>
        <w:t> :</w:t>
      </w:r>
    </w:p>
    <w:p w14:paraId="5CD6A710" w14:textId="77777777" w:rsidR="00EB23C9" w:rsidRPr="00F72311" w:rsidRDefault="00EB23C9">
      <w:pPr>
        <w:pStyle w:val="Corpsdetexte"/>
        <w:jc w:val="both"/>
        <w:rPr>
          <w:rFonts w:asciiTheme="minorHAnsi" w:hAnsiTheme="minorHAnsi" w:cstheme="minorHAnsi"/>
          <w:b/>
          <w:i w:val="0"/>
          <w:color w:val="002060"/>
          <w:szCs w:val="24"/>
          <w:u w:val="single"/>
        </w:rPr>
      </w:pPr>
    </w:p>
    <w:p w14:paraId="31D4039B"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Ils sont évalués d’après leur valeur de remplacement au prix du neuf au jour du sinistre.</w:t>
      </w:r>
    </w:p>
    <w:p w14:paraId="2D9B0F47" w14:textId="77777777" w:rsidR="00EB23C9" w:rsidRPr="00F72311" w:rsidRDefault="00EB23C9">
      <w:pPr>
        <w:ind w:left="1416" w:hanging="1424"/>
        <w:jc w:val="both"/>
        <w:rPr>
          <w:rFonts w:asciiTheme="minorHAnsi" w:hAnsiTheme="minorHAnsi" w:cstheme="minorHAnsi"/>
        </w:rPr>
      </w:pPr>
    </w:p>
    <w:p w14:paraId="30A5D296" w14:textId="77777777" w:rsidR="00EB23C9" w:rsidRPr="00F72311" w:rsidRDefault="00F43BB1">
      <w:pPr>
        <w:pStyle w:val="Corpsdetexte"/>
        <w:jc w:val="both"/>
        <w:rPr>
          <w:rFonts w:asciiTheme="minorHAnsi" w:hAnsiTheme="minorHAnsi" w:cstheme="minorHAnsi"/>
          <w:b/>
          <w:i w:val="0"/>
          <w:szCs w:val="24"/>
          <w:u w:val="single"/>
        </w:rPr>
      </w:pPr>
      <w:r w:rsidRPr="00F72311">
        <w:rPr>
          <w:rFonts w:asciiTheme="minorHAnsi" w:hAnsiTheme="minorHAnsi" w:cstheme="minorHAnsi"/>
          <w:b/>
          <w:i w:val="0"/>
          <w:szCs w:val="24"/>
          <w:u w:val="single"/>
        </w:rPr>
        <w:t>Les biens mobiliers, le matériel et les marchandises</w:t>
      </w:r>
      <w:r w:rsidRPr="00F72311">
        <w:rPr>
          <w:rFonts w:asciiTheme="minorHAnsi" w:hAnsiTheme="minorHAnsi" w:cstheme="minorHAnsi"/>
          <w:b/>
          <w:i w:val="0"/>
          <w:szCs w:val="24"/>
        </w:rPr>
        <w:t> :</w:t>
      </w:r>
    </w:p>
    <w:p w14:paraId="648C9C62" w14:textId="77777777" w:rsidR="00EB23C9" w:rsidRPr="00F72311" w:rsidRDefault="00EB23C9">
      <w:pPr>
        <w:pStyle w:val="Corpsdetexte"/>
        <w:jc w:val="both"/>
        <w:rPr>
          <w:rFonts w:asciiTheme="minorHAnsi" w:hAnsiTheme="minorHAnsi" w:cstheme="minorHAnsi"/>
          <w:b/>
          <w:i w:val="0"/>
          <w:color w:val="002060"/>
          <w:szCs w:val="24"/>
          <w:u w:val="single"/>
        </w:rPr>
      </w:pPr>
    </w:p>
    <w:p w14:paraId="015837EB"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Ils sont estimés d’après leur valeur au prix du neuf au jour du sinistre.</w:t>
      </w:r>
    </w:p>
    <w:p w14:paraId="3065DD75" w14:textId="77777777" w:rsidR="00EB23C9" w:rsidRPr="00F72311" w:rsidRDefault="00EB23C9">
      <w:pPr>
        <w:ind w:left="1416" w:hanging="1424"/>
        <w:jc w:val="both"/>
        <w:rPr>
          <w:rFonts w:asciiTheme="minorHAnsi" w:hAnsiTheme="minorHAnsi" w:cstheme="minorHAnsi"/>
        </w:rPr>
      </w:pPr>
    </w:p>
    <w:p w14:paraId="4EED95FD" w14:textId="77777777" w:rsidR="00EB23C9" w:rsidRPr="00F72311" w:rsidRDefault="00F43BB1">
      <w:pPr>
        <w:pStyle w:val="Corpsdetexte"/>
        <w:jc w:val="both"/>
        <w:rPr>
          <w:rFonts w:asciiTheme="minorHAnsi" w:hAnsiTheme="minorHAnsi" w:cstheme="minorHAnsi"/>
          <w:b/>
          <w:i w:val="0"/>
          <w:szCs w:val="24"/>
          <w:u w:val="single"/>
        </w:rPr>
      </w:pPr>
      <w:r w:rsidRPr="00F72311">
        <w:rPr>
          <w:rFonts w:asciiTheme="minorHAnsi" w:hAnsiTheme="minorHAnsi" w:cstheme="minorHAnsi"/>
          <w:b/>
          <w:i w:val="0"/>
          <w:szCs w:val="24"/>
          <w:u w:val="single"/>
        </w:rPr>
        <w:t>Les objets précieux</w:t>
      </w:r>
      <w:r w:rsidRPr="00F72311">
        <w:rPr>
          <w:rFonts w:asciiTheme="minorHAnsi" w:hAnsiTheme="minorHAnsi" w:cstheme="minorHAnsi"/>
          <w:b/>
          <w:i w:val="0"/>
          <w:szCs w:val="24"/>
        </w:rPr>
        <w:t> :</w:t>
      </w:r>
    </w:p>
    <w:p w14:paraId="0B9FF101" w14:textId="77777777" w:rsidR="00EB23C9" w:rsidRPr="00F72311" w:rsidRDefault="00EB23C9">
      <w:pPr>
        <w:pStyle w:val="Corpsdetexte"/>
        <w:jc w:val="both"/>
        <w:rPr>
          <w:rFonts w:asciiTheme="minorHAnsi" w:hAnsiTheme="minorHAnsi" w:cstheme="minorHAnsi"/>
          <w:b/>
          <w:i w:val="0"/>
          <w:color w:val="002060"/>
          <w:szCs w:val="24"/>
          <w:u w:val="single"/>
        </w:rPr>
      </w:pPr>
    </w:p>
    <w:p w14:paraId="11ED6651"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Ils sont estimés d’après leur valeur de remplacement au jour du sinistre.</w:t>
      </w:r>
    </w:p>
    <w:bookmarkEnd w:id="79"/>
    <w:p w14:paraId="5B7AF8AE" w14:textId="77777777" w:rsidR="00EB23C9" w:rsidRPr="00F72311" w:rsidRDefault="00EB23C9">
      <w:pPr>
        <w:ind w:left="1416" w:hanging="1424"/>
        <w:jc w:val="both"/>
        <w:rPr>
          <w:rFonts w:asciiTheme="minorHAnsi" w:hAnsiTheme="minorHAnsi" w:cstheme="minorHAnsi"/>
        </w:rPr>
      </w:pPr>
    </w:p>
    <w:p w14:paraId="17A32173"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81" w:name="_Hlk183595234"/>
      <w:bookmarkStart w:id="82" w:name="montant"/>
      <w:r w:rsidRPr="00F72311">
        <w:rPr>
          <w:rFonts w:asciiTheme="minorHAnsi" w:hAnsiTheme="minorHAnsi" w:cstheme="minorHAnsi"/>
          <w:b/>
          <w:color w:val="002060"/>
        </w:rPr>
        <w:t>4.2</w:t>
      </w:r>
      <w:r w:rsidRPr="00F72311">
        <w:rPr>
          <w:rFonts w:asciiTheme="minorHAnsi" w:hAnsiTheme="minorHAnsi" w:cstheme="minorHAnsi"/>
          <w:b/>
          <w:color w:val="002060"/>
        </w:rPr>
        <w:tab/>
        <w:t>MONTANT DE LA GARANTIE</w:t>
      </w:r>
    </w:p>
    <w:bookmarkEnd w:id="81"/>
    <w:p w14:paraId="68470461"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Conformément à l’article L. 121-1 du Code, l’indemnité due par l’Assureur à l’Assuré ne doit pas dépasser le montant de la valeur de la chose assurée au moment du sinistre.</w:t>
      </w:r>
    </w:p>
    <w:p w14:paraId="077FE1A5" w14:textId="77777777" w:rsidR="00EB23C9" w:rsidRPr="00F72311" w:rsidRDefault="00EB23C9">
      <w:pPr>
        <w:jc w:val="both"/>
        <w:rPr>
          <w:rFonts w:asciiTheme="minorHAnsi" w:hAnsiTheme="minorHAnsi" w:cstheme="minorHAnsi"/>
        </w:rPr>
      </w:pPr>
    </w:p>
    <w:p w14:paraId="500039B4"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Dans cette limite et sous réserve des clauses administratives particulières ci-après, la garantie de l’Assureur s’exerce sans indication de somme, étant toutefois précisé que l’indemnité à sa charge ne pourra excéder pour :</w:t>
      </w:r>
    </w:p>
    <w:p w14:paraId="33B28229" w14:textId="77777777" w:rsidR="00EB23C9" w:rsidRPr="00F72311" w:rsidRDefault="00EB23C9">
      <w:pPr>
        <w:ind w:left="705" w:hanging="1424"/>
        <w:jc w:val="both"/>
        <w:rPr>
          <w:rFonts w:asciiTheme="minorHAnsi" w:hAnsiTheme="minorHAnsi" w:cstheme="minorHAnsi"/>
        </w:rPr>
      </w:pPr>
    </w:p>
    <w:p w14:paraId="62383B94" w14:textId="77777777" w:rsidR="00EB23C9" w:rsidRPr="00F72311" w:rsidRDefault="00F43BB1">
      <w:pPr>
        <w:pStyle w:val="Corpsdetexte"/>
        <w:jc w:val="both"/>
        <w:rPr>
          <w:rFonts w:asciiTheme="minorHAnsi" w:hAnsiTheme="minorHAnsi" w:cstheme="minorHAnsi"/>
          <w:b/>
          <w:i w:val="0"/>
          <w:szCs w:val="24"/>
          <w:u w:val="single"/>
        </w:rPr>
      </w:pPr>
      <w:bookmarkStart w:id="83" w:name="_Hlk144136990"/>
      <w:r w:rsidRPr="00F72311">
        <w:rPr>
          <w:rFonts w:asciiTheme="minorHAnsi" w:hAnsiTheme="minorHAnsi" w:cstheme="minorHAnsi"/>
          <w:b/>
          <w:i w:val="0"/>
          <w:szCs w:val="24"/>
          <w:u w:val="single"/>
        </w:rPr>
        <w:t>Les bâtiments, ouvrages et de génie civil</w:t>
      </w:r>
      <w:r w:rsidRPr="00F72311">
        <w:rPr>
          <w:rFonts w:asciiTheme="minorHAnsi" w:hAnsiTheme="minorHAnsi" w:cstheme="minorHAnsi"/>
          <w:b/>
          <w:i w:val="0"/>
          <w:szCs w:val="24"/>
        </w:rPr>
        <w:t> :</w:t>
      </w:r>
    </w:p>
    <w:p w14:paraId="2252910E" w14:textId="77777777" w:rsidR="00EB23C9" w:rsidRPr="00F72311" w:rsidRDefault="00EB23C9">
      <w:pPr>
        <w:pStyle w:val="Corpsdetexte"/>
        <w:jc w:val="both"/>
        <w:rPr>
          <w:rFonts w:asciiTheme="minorHAnsi" w:hAnsiTheme="minorHAnsi" w:cstheme="minorHAnsi"/>
          <w:b/>
          <w:i w:val="0"/>
          <w:szCs w:val="24"/>
          <w:u w:val="single"/>
        </w:rPr>
      </w:pPr>
    </w:p>
    <w:p w14:paraId="54939C54"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La valeur de reconstruction vétusté déduite, majorée du tiers de la valeur de reconstruction. </w:t>
      </w:r>
      <w:bookmarkEnd w:id="83"/>
    </w:p>
    <w:p w14:paraId="3DE11EFA" w14:textId="77777777" w:rsidR="00EB23C9" w:rsidRPr="00F72311" w:rsidRDefault="00EB23C9">
      <w:pPr>
        <w:ind w:left="1416"/>
        <w:jc w:val="both"/>
        <w:rPr>
          <w:rFonts w:asciiTheme="minorHAnsi" w:hAnsiTheme="minorHAnsi" w:cstheme="minorHAnsi"/>
        </w:rPr>
      </w:pPr>
    </w:p>
    <w:p w14:paraId="006E3C35" w14:textId="77777777" w:rsidR="00EB23C9" w:rsidRPr="00F72311" w:rsidRDefault="00F43BB1">
      <w:pPr>
        <w:pStyle w:val="Corpsdetexte"/>
        <w:jc w:val="both"/>
        <w:rPr>
          <w:rFonts w:asciiTheme="minorHAnsi" w:hAnsiTheme="minorHAnsi" w:cstheme="minorHAnsi"/>
          <w:b/>
          <w:szCs w:val="24"/>
        </w:rPr>
      </w:pPr>
      <w:r w:rsidRPr="00F72311">
        <w:rPr>
          <w:rFonts w:asciiTheme="minorHAnsi" w:hAnsiTheme="minorHAnsi" w:cstheme="minorHAnsi"/>
          <w:b/>
          <w:i w:val="0"/>
          <w:szCs w:val="24"/>
          <w:u w:val="single"/>
        </w:rPr>
        <w:t>Les biens mobiliers, le matériel et les marchandises</w:t>
      </w:r>
      <w:r w:rsidRPr="00F72311">
        <w:rPr>
          <w:rFonts w:asciiTheme="minorHAnsi" w:hAnsiTheme="minorHAnsi" w:cstheme="minorHAnsi"/>
          <w:b/>
          <w:i w:val="0"/>
          <w:szCs w:val="24"/>
        </w:rPr>
        <w:t> :</w:t>
      </w:r>
    </w:p>
    <w:p w14:paraId="20087980" w14:textId="77777777" w:rsidR="00EB23C9" w:rsidRPr="00F72311" w:rsidRDefault="00EB23C9">
      <w:pPr>
        <w:ind w:left="704"/>
        <w:jc w:val="both"/>
        <w:rPr>
          <w:rFonts w:asciiTheme="minorHAnsi" w:hAnsiTheme="minorHAnsi" w:cstheme="minorHAnsi"/>
        </w:rPr>
      </w:pPr>
    </w:p>
    <w:p w14:paraId="0029D87B"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Leur valeur de remplacement au prix du neuf au jour du sinistre. </w:t>
      </w:r>
    </w:p>
    <w:p w14:paraId="60628F68" w14:textId="77777777" w:rsidR="00EB23C9" w:rsidRPr="00F72311" w:rsidRDefault="00EB23C9">
      <w:pPr>
        <w:jc w:val="both"/>
        <w:rPr>
          <w:rFonts w:asciiTheme="minorHAnsi" w:hAnsiTheme="minorHAnsi" w:cstheme="minorHAnsi"/>
        </w:rPr>
      </w:pPr>
    </w:p>
    <w:p w14:paraId="40246B20"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Néanmoins, l’Assureur déduit de l’évaluation en valeur à neuf la totalité de la vétusté pour les biens ci-après :</w:t>
      </w:r>
    </w:p>
    <w:p w14:paraId="502E8F1A" w14:textId="77777777" w:rsidR="00EB23C9" w:rsidRPr="00F72311" w:rsidRDefault="00EB23C9">
      <w:pPr>
        <w:ind w:left="1416"/>
        <w:jc w:val="both"/>
        <w:rPr>
          <w:rFonts w:asciiTheme="minorHAnsi" w:hAnsiTheme="minorHAnsi" w:cstheme="minorHAnsi"/>
        </w:rPr>
      </w:pPr>
    </w:p>
    <w:p w14:paraId="2534C88A" w14:textId="77777777" w:rsidR="00EB23C9" w:rsidRPr="00F72311" w:rsidRDefault="00EB23C9">
      <w:pPr>
        <w:ind w:left="1416"/>
        <w:jc w:val="both"/>
        <w:rPr>
          <w:rFonts w:asciiTheme="minorHAnsi" w:hAnsiTheme="minorHAnsi" w:cstheme="minorHAnsi"/>
        </w:rPr>
      </w:pPr>
    </w:p>
    <w:p w14:paraId="74FE25C7" w14:textId="77777777" w:rsidR="00EB23C9" w:rsidRPr="00F72311" w:rsidRDefault="00EB23C9">
      <w:pPr>
        <w:ind w:left="1416"/>
        <w:jc w:val="both"/>
        <w:rPr>
          <w:rFonts w:asciiTheme="minorHAnsi" w:hAnsiTheme="minorHAnsi" w:cstheme="minorHAnsi"/>
        </w:rPr>
      </w:pPr>
    </w:p>
    <w:p w14:paraId="54FC46B7" w14:textId="77777777" w:rsidR="00EB23C9" w:rsidRPr="00F72311" w:rsidRDefault="00EB23C9">
      <w:pPr>
        <w:ind w:left="1416"/>
        <w:jc w:val="both"/>
        <w:rPr>
          <w:rFonts w:asciiTheme="minorHAnsi" w:hAnsiTheme="minorHAnsi" w:cstheme="minorHAnsi"/>
        </w:rPr>
      </w:pPr>
    </w:p>
    <w:p w14:paraId="6D31CB65" w14:textId="77777777" w:rsidR="00EB23C9" w:rsidRPr="00F72311" w:rsidRDefault="00EB23C9">
      <w:pPr>
        <w:ind w:left="1416"/>
        <w:jc w:val="both"/>
        <w:rPr>
          <w:rFonts w:asciiTheme="minorHAnsi" w:hAnsiTheme="minorHAnsi" w:cstheme="minorHAnsi"/>
        </w:rPr>
      </w:pPr>
    </w:p>
    <w:p w14:paraId="2A54D7A1" w14:textId="77777777" w:rsidR="00EB23C9" w:rsidRPr="00F72311" w:rsidRDefault="00F43BB1" w:rsidP="005A2352">
      <w:pPr>
        <w:numPr>
          <w:ilvl w:val="0"/>
          <w:numId w:val="42"/>
        </w:numPr>
        <w:ind w:left="357" w:hanging="357"/>
        <w:jc w:val="both"/>
        <w:rPr>
          <w:rFonts w:asciiTheme="minorHAnsi" w:hAnsiTheme="minorHAnsi" w:cstheme="minorHAnsi"/>
        </w:rPr>
      </w:pPr>
      <w:r w:rsidRPr="00F72311">
        <w:rPr>
          <w:rFonts w:asciiTheme="minorHAnsi" w:hAnsiTheme="minorHAnsi" w:cstheme="minorHAnsi"/>
        </w:rPr>
        <w:lastRenderedPageBreak/>
        <w:t>Le linge, les effets d’habillement, les approvisionnements de toute nature ;</w:t>
      </w:r>
    </w:p>
    <w:p w14:paraId="13E111BC" w14:textId="77777777" w:rsidR="00EB23C9" w:rsidRPr="00F72311" w:rsidRDefault="00F43BB1" w:rsidP="005A2352">
      <w:pPr>
        <w:numPr>
          <w:ilvl w:val="0"/>
          <w:numId w:val="42"/>
        </w:numPr>
        <w:ind w:left="357" w:hanging="357"/>
        <w:jc w:val="both"/>
        <w:rPr>
          <w:rFonts w:asciiTheme="minorHAnsi" w:hAnsiTheme="minorHAnsi" w:cstheme="minorHAnsi"/>
        </w:rPr>
      </w:pPr>
      <w:r w:rsidRPr="00F72311">
        <w:rPr>
          <w:rFonts w:asciiTheme="minorHAnsi" w:hAnsiTheme="minorHAnsi" w:cstheme="minorHAnsi"/>
        </w:rPr>
        <w:t>Les appareils à moteur de toute nature, les moteurs et appareils électriques et électroniques, les canalisations électriques et leurs accessoires.</w:t>
      </w:r>
    </w:p>
    <w:p w14:paraId="3C720F65" w14:textId="77777777" w:rsidR="00EB23C9" w:rsidRPr="00F72311" w:rsidRDefault="00EB23C9">
      <w:pPr>
        <w:ind w:left="1416"/>
        <w:jc w:val="both"/>
        <w:rPr>
          <w:rFonts w:asciiTheme="minorHAnsi" w:hAnsiTheme="minorHAnsi" w:cstheme="minorHAnsi"/>
        </w:rPr>
      </w:pPr>
    </w:p>
    <w:p w14:paraId="7EC57512" w14:textId="77777777" w:rsidR="00EB23C9" w:rsidRPr="00F72311" w:rsidRDefault="00F43BB1">
      <w:pPr>
        <w:pStyle w:val="Corpsdetexte"/>
        <w:jc w:val="both"/>
        <w:rPr>
          <w:rFonts w:asciiTheme="minorHAnsi" w:hAnsiTheme="minorHAnsi" w:cstheme="minorHAnsi"/>
          <w:b/>
          <w:i w:val="0"/>
          <w:szCs w:val="24"/>
          <w:u w:val="single"/>
        </w:rPr>
      </w:pPr>
      <w:r w:rsidRPr="00F72311">
        <w:rPr>
          <w:rFonts w:asciiTheme="minorHAnsi" w:hAnsiTheme="minorHAnsi" w:cstheme="minorHAnsi"/>
          <w:b/>
          <w:i w:val="0"/>
          <w:szCs w:val="24"/>
          <w:u w:val="single"/>
        </w:rPr>
        <w:t>Les biens désignés à l’article 1.3 des conditions générales de garanties</w:t>
      </w:r>
      <w:r w:rsidRPr="00F72311">
        <w:rPr>
          <w:rFonts w:asciiTheme="minorHAnsi" w:hAnsiTheme="minorHAnsi" w:cstheme="minorHAnsi"/>
          <w:b/>
          <w:i w:val="0"/>
          <w:szCs w:val="24"/>
        </w:rPr>
        <w:t> :</w:t>
      </w:r>
    </w:p>
    <w:p w14:paraId="78293C81" w14:textId="77777777" w:rsidR="00EB23C9" w:rsidRPr="00F72311" w:rsidRDefault="00EB23C9">
      <w:pPr>
        <w:ind w:left="1412" w:firstLine="4"/>
        <w:jc w:val="both"/>
        <w:rPr>
          <w:rFonts w:asciiTheme="minorHAnsi" w:hAnsiTheme="minorHAnsi" w:cstheme="minorHAnsi"/>
        </w:rPr>
      </w:pPr>
    </w:p>
    <w:p w14:paraId="61032290"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Leur valeur d’usage, majorée du tiers de leur valeur de remplacement</w:t>
      </w:r>
    </w:p>
    <w:bookmarkEnd w:id="82"/>
    <w:p w14:paraId="5051D856" w14:textId="77777777" w:rsidR="00EB23C9" w:rsidRPr="00F72311" w:rsidRDefault="00EB23C9">
      <w:pPr>
        <w:ind w:left="704"/>
        <w:jc w:val="both"/>
        <w:rPr>
          <w:rFonts w:asciiTheme="minorHAnsi" w:hAnsiTheme="minorHAnsi" w:cstheme="minorHAnsi"/>
        </w:rPr>
      </w:pPr>
    </w:p>
    <w:p w14:paraId="6EE535E7"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84" w:name="_Hlk183595280"/>
      <w:bookmarkStart w:id="85" w:name="quatrefranchise"/>
      <w:r w:rsidRPr="00F72311">
        <w:rPr>
          <w:rFonts w:asciiTheme="minorHAnsi" w:hAnsiTheme="minorHAnsi" w:cstheme="minorHAnsi"/>
          <w:b/>
          <w:color w:val="002060"/>
        </w:rPr>
        <w:t>4.3</w:t>
      </w:r>
      <w:r w:rsidRPr="00F72311">
        <w:rPr>
          <w:rFonts w:asciiTheme="minorHAnsi" w:hAnsiTheme="minorHAnsi" w:cstheme="minorHAnsi"/>
          <w:b/>
          <w:color w:val="002060"/>
        </w:rPr>
        <w:tab/>
        <w:t>FRANCHISE</w:t>
      </w:r>
      <w:bookmarkEnd w:id="84"/>
    </w:p>
    <w:p w14:paraId="6A51D6E0"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Pour tout sinistre, l’acheteur souscriptrice conservera à sa charge une franchise dont le montant est indiqué au C.C.T.P.</w:t>
      </w:r>
      <w:bookmarkEnd w:id="80"/>
    </w:p>
    <w:bookmarkEnd w:id="85"/>
    <w:p w14:paraId="60AD483C" w14:textId="77777777" w:rsidR="00EB23C9" w:rsidRPr="00F72311" w:rsidRDefault="00EB23C9">
      <w:pPr>
        <w:ind w:left="705"/>
        <w:jc w:val="both"/>
        <w:rPr>
          <w:rFonts w:asciiTheme="minorHAnsi" w:hAnsiTheme="minorHAnsi" w:cstheme="minorHAnsi"/>
        </w:rPr>
      </w:pPr>
    </w:p>
    <w:p w14:paraId="72B8FF1C" w14:textId="77777777" w:rsidR="00EB23C9" w:rsidRPr="00F72311" w:rsidRDefault="00EB23C9">
      <w:pPr>
        <w:jc w:val="both"/>
        <w:rPr>
          <w:rFonts w:asciiTheme="minorHAnsi" w:hAnsiTheme="minorHAnsi" w:cstheme="minorHAnsi"/>
        </w:rPr>
      </w:pPr>
    </w:p>
    <w:p w14:paraId="3E1FC2CB" w14:textId="77777777" w:rsidR="00EB23C9" w:rsidRPr="00F72311" w:rsidRDefault="00F43BB1">
      <w:pPr>
        <w:pStyle w:val="arima1"/>
        <w:pBdr>
          <w:bottom w:val="single" w:sz="4" w:space="2" w:color="5B9BD5"/>
        </w:pBdr>
        <w:spacing w:beforeAutospacing="0"/>
        <w:ind w:right="-284"/>
        <w:rPr>
          <w:rStyle w:val="Titredulivre"/>
          <w:rFonts w:asciiTheme="minorHAnsi" w:hAnsiTheme="minorHAnsi" w:cstheme="minorHAnsi"/>
          <w:color w:val="auto"/>
          <w:sz w:val="24"/>
          <w:szCs w:val="24"/>
        </w:rPr>
      </w:pPr>
      <w:bookmarkStart w:id="86" w:name="_Hlk183595341"/>
      <w:bookmarkStart w:id="87" w:name="extension"/>
      <w:bookmarkStart w:id="88" w:name="_Hlk183595398"/>
      <w:r w:rsidRPr="00F72311">
        <w:rPr>
          <w:rStyle w:val="Titredulivre"/>
          <w:rFonts w:asciiTheme="minorHAnsi" w:hAnsiTheme="minorHAnsi" w:cstheme="minorHAnsi"/>
          <w:color w:val="auto"/>
          <w:sz w:val="24"/>
          <w:szCs w:val="24"/>
        </w:rPr>
        <w:t>ARTICLE 5</w:t>
      </w:r>
    </w:p>
    <w:p w14:paraId="6380B5B1" w14:textId="77777777" w:rsidR="00EB23C9" w:rsidRPr="00F72311" w:rsidRDefault="00F43BB1">
      <w:pPr>
        <w:pStyle w:val="arima1"/>
        <w:pBdr>
          <w:bottom w:val="single" w:sz="4" w:space="2" w:color="5B9BD5"/>
        </w:pBdr>
        <w:spacing w:beforeAutospacing="0"/>
        <w:ind w:right="-284"/>
        <w:rPr>
          <w:rStyle w:val="Titredulivre"/>
          <w:rFonts w:asciiTheme="minorHAnsi" w:hAnsiTheme="minorHAnsi" w:cstheme="minorHAnsi"/>
          <w:color w:val="2F5496"/>
          <w:sz w:val="24"/>
          <w:szCs w:val="24"/>
        </w:rPr>
      </w:pPr>
      <w:bookmarkStart w:id="89" w:name="_Hlk183595432"/>
      <w:r w:rsidRPr="00F72311">
        <w:rPr>
          <w:rStyle w:val="Titredulivre"/>
          <w:rFonts w:asciiTheme="minorHAnsi" w:hAnsiTheme="minorHAnsi" w:cstheme="minorHAnsi"/>
          <w:color w:val="2F5496"/>
          <w:sz w:val="24"/>
          <w:szCs w:val="24"/>
        </w:rPr>
        <w:t>EXTENSIONS DES GARANTIES</w:t>
      </w:r>
    </w:p>
    <w:bookmarkEnd w:id="86"/>
    <w:bookmarkEnd w:id="87"/>
    <w:bookmarkEnd w:id="89"/>
    <w:p w14:paraId="5BC7403C" w14:textId="77777777" w:rsidR="00EB23C9" w:rsidRPr="00F72311" w:rsidRDefault="00EB23C9">
      <w:pPr>
        <w:jc w:val="both"/>
        <w:rPr>
          <w:rFonts w:asciiTheme="minorHAnsi" w:hAnsiTheme="minorHAnsi" w:cstheme="minorHAnsi"/>
        </w:rPr>
      </w:pPr>
    </w:p>
    <w:bookmarkEnd w:id="88"/>
    <w:p w14:paraId="05F81E15"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La couverture de l’Assureur est étendue aux préjudices ci-dessous définis, lorsqu’ils sont la conséquence directe d’un sinistre assuré.</w:t>
      </w:r>
    </w:p>
    <w:p w14:paraId="1AA6CEC4" w14:textId="77777777" w:rsidR="00EB23C9" w:rsidRPr="00F72311" w:rsidRDefault="00EB23C9">
      <w:pPr>
        <w:jc w:val="both"/>
        <w:rPr>
          <w:rFonts w:asciiTheme="minorHAnsi" w:hAnsiTheme="minorHAnsi" w:cstheme="minorHAnsi"/>
          <w:color w:val="002060"/>
        </w:rPr>
      </w:pPr>
    </w:p>
    <w:p w14:paraId="0C570574"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90" w:name="_Hlk183595383"/>
      <w:bookmarkStart w:id="91" w:name="_Hlk183595465"/>
      <w:bookmarkStart w:id="92" w:name="déplacement"/>
      <w:r w:rsidRPr="00F72311">
        <w:rPr>
          <w:rFonts w:asciiTheme="minorHAnsi" w:hAnsiTheme="minorHAnsi" w:cstheme="minorHAnsi"/>
          <w:b/>
          <w:color w:val="002060"/>
        </w:rPr>
        <w:t>5.1</w:t>
      </w:r>
      <w:r w:rsidRPr="00F72311">
        <w:rPr>
          <w:rFonts w:asciiTheme="minorHAnsi" w:hAnsiTheme="minorHAnsi" w:cstheme="minorHAnsi"/>
          <w:b/>
          <w:color w:val="002060"/>
        </w:rPr>
        <w:tab/>
        <w:t xml:space="preserve">FRAIS DE DEPLACEMENT - REPLACEMENT ET ENTREPOT DES BIENS MOBILIERS </w:t>
      </w:r>
    </w:p>
    <w:p w14:paraId="0178FB3A" w14:textId="77777777" w:rsidR="00EB23C9" w:rsidRPr="00F72311" w:rsidRDefault="00F43BB1">
      <w:pPr>
        <w:pBdr>
          <w:bottom w:val="single" w:sz="4" w:space="0" w:color="FFC000"/>
        </w:pBdr>
        <w:tabs>
          <w:tab w:val="left" w:pos="-284"/>
        </w:tabs>
        <w:rPr>
          <w:rFonts w:asciiTheme="minorHAnsi" w:hAnsiTheme="minorHAnsi" w:cstheme="minorHAnsi"/>
          <w:b/>
          <w:color w:val="002060"/>
        </w:rPr>
      </w:pPr>
      <w:r w:rsidRPr="00F72311">
        <w:rPr>
          <w:rFonts w:asciiTheme="minorHAnsi" w:hAnsiTheme="minorHAnsi" w:cstheme="minorHAnsi"/>
          <w:b/>
          <w:color w:val="002060"/>
        </w:rPr>
        <w:t xml:space="preserve">             NECESSAIRES A LA REMISE EN ETAT DES BATIMENTS</w:t>
      </w:r>
      <w:bookmarkEnd w:id="90"/>
    </w:p>
    <w:bookmarkEnd w:id="91"/>
    <w:bookmarkEnd w:id="92"/>
    <w:p w14:paraId="194A8982" w14:textId="77777777" w:rsidR="00EB23C9" w:rsidRPr="00F72311" w:rsidRDefault="00EB23C9">
      <w:pPr>
        <w:ind w:left="708"/>
        <w:jc w:val="both"/>
        <w:rPr>
          <w:rFonts w:asciiTheme="minorHAnsi" w:hAnsiTheme="minorHAnsi" w:cstheme="minorHAnsi"/>
          <w:color w:val="002060"/>
        </w:rPr>
      </w:pPr>
    </w:p>
    <w:p w14:paraId="5B8A04DC"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93" w:name="_Hlk183595489"/>
      <w:bookmarkStart w:id="94" w:name="usage"/>
      <w:r w:rsidRPr="00F72311">
        <w:rPr>
          <w:rFonts w:asciiTheme="minorHAnsi" w:hAnsiTheme="minorHAnsi" w:cstheme="minorHAnsi"/>
          <w:b/>
          <w:color w:val="002060"/>
        </w:rPr>
        <w:t xml:space="preserve">5.2 </w:t>
      </w:r>
      <w:r w:rsidRPr="00F72311">
        <w:rPr>
          <w:rFonts w:asciiTheme="minorHAnsi" w:hAnsiTheme="minorHAnsi" w:cstheme="minorHAnsi"/>
          <w:b/>
          <w:color w:val="002060"/>
        </w:rPr>
        <w:tab/>
        <w:t>PERTE D’USAGE</w:t>
      </w:r>
    </w:p>
    <w:bookmarkEnd w:id="93"/>
    <w:p w14:paraId="58E95FF2"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C’est-à-dire, si l’Assuré est propriétaire, la perte représentant tout ou partie de la valeur locative des locaux occupés par l’acheteur souscriptrice en cas d’impossibilité pour elle d’utiliser temporairement tout ou partie de ces locaux.</w:t>
      </w:r>
    </w:p>
    <w:bookmarkEnd w:id="94"/>
    <w:p w14:paraId="0C12BE5A" w14:textId="77777777" w:rsidR="00EB23C9" w:rsidRPr="00F72311" w:rsidRDefault="00EB23C9">
      <w:pPr>
        <w:ind w:left="705"/>
        <w:jc w:val="both"/>
        <w:rPr>
          <w:rFonts w:asciiTheme="minorHAnsi" w:hAnsiTheme="minorHAnsi" w:cstheme="minorHAnsi"/>
        </w:rPr>
      </w:pPr>
    </w:p>
    <w:p w14:paraId="461D4AB4" w14:textId="77777777" w:rsidR="00EB23C9" w:rsidRPr="00F72311" w:rsidRDefault="00EB23C9">
      <w:pPr>
        <w:ind w:left="705"/>
        <w:jc w:val="both"/>
        <w:rPr>
          <w:rFonts w:asciiTheme="minorHAnsi" w:hAnsiTheme="minorHAnsi" w:cstheme="minorHAnsi"/>
        </w:rPr>
      </w:pPr>
    </w:p>
    <w:p w14:paraId="6CC7A438"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95" w:name="_Hlk183595509"/>
      <w:bookmarkStart w:id="96" w:name="loyers"/>
      <w:r w:rsidRPr="00F72311">
        <w:rPr>
          <w:rFonts w:asciiTheme="minorHAnsi" w:hAnsiTheme="minorHAnsi" w:cstheme="minorHAnsi"/>
          <w:b/>
          <w:color w:val="002060"/>
        </w:rPr>
        <w:t>5.3</w:t>
      </w:r>
      <w:r w:rsidRPr="00F72311">
        <w:rPr>
          <w:rFonts w:asciiTheme="minorHAnsi" w:hAnsiTheme="minorHAnsi" w:cstheme="minorHAnsi"/>
          <w:b/>
          <w:color w:val="002060"/>
        </w:rPr>
        <w:tab/>
        <w:t>PERTE DES LOYERS</w:t>
      </w:r>
    </w:p>
    <w:bookmarkEnd w:id="95"/>
    <w:p w14:paraId="41F3E776"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C’est-à-dire le montant des loyers dont l’acheteur souscriptrice peut se trouver privée.</w:t>
      </w:r>
    </w:p>
    <w:p w14:paraId="45038218"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Pour les garanties visées aux 5.2 et 5.3 ci-dessus, l’indemnité est fixée à dire d’expert, en fonction du temps nécessaire à la remise en état des locaux sinistrés. </w:t>
      </w:r>
    </w:p>
    <w:p w14:paraId="32A29F99" w14:textId="77777777" w:rsidR="00EB23C9" w:rsidRPr="00F72311" w:rsidRDefault="00EB23C9">
      <w:pPr>
        <w:ind w:left="705"/>
        <w:jc w:val="both"/>
        <w:rPr>
          <w:rFonts w:asciiTheme="minorHAnsi" w:hAnsiTheme="minorHAnsi" w:cstheme="minorHAnsi"/>
        </w:rPr>
      </w:pPr>
      <w:bookmarkStart w:id="97" w:name="_Hlk39991651"/>
      <w:bookmarkEnd w:id="96"/>
    </w:p>
    <w:p w14:paraId="23D171FF" w14:textId="77777777" w:rsidR="00EB23C9" w:rsidRPr="00F72311" w:rsidRDefault="00EB23C9">
      <w:pPr>
        <w:ind w:left="705"/>
        <w:jc w:val="both"/>
        <w:rPr>
          <w:rFonts w:asciiTheme="minorHAnsi" w:hAnsiTheme="minorHAnsi" w:cstheme="minorHAnsi"/>
        </w:rPr>
      </w:pPr>
    </w:p>
    <w:p w14:paraId="350F0D11"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98" w:name="_Hlk183595528"/>
      <w:bookmarkStart w:id="99" w:name="relogement"/>
      <w:r w:rsidRPr="00F72311">
        <w:rPr>
          <w:rFonts w:asciiTheme="minorHAnsi" w:hAnsiTheme="minorHAnsi" w:cstheme="minorHAnsi"/>
          <w:b/>
          <w:color w:val="002060"/>
        </w:rPr>
        <w:t>5.4</w:t>
      </w:r>
      <w:r w:rsidRPr="00F72311">
        <w:rPr>
          <w:rFonts w:asciiTheme="minorHAnsi" w:hAnsiTheme="minorHAnsi" w:cstheme="minorHAnsi"/>
          <w:b/>
          <w:color w:val="002060"/>
        </w:rPr>
        <w:tab/>
        <w:t>LES FRAIS DE RELOGEMENT</w:t>
      </w:r>
      <w:bookmarkEnd w:id="97"/>
    </w:p>
    <w:bookmarkEnd w:id="98"/>
    <w:bookmarkEnd w:id="99"/>
    <w:p w14:paraId="5FC58293" w14:textId="77777777" w:rsidR="00EB23C9" w:rsidRPr="00F72311" w:rsidRDefault="00EB23C9">
      <w:pPr>
        <w:ind w:left="705"/>
        <w:jc w:val="both"/>
        <w:rPr>
          <w:rFonts w:asciiTheme="minorHAnsi" w:hAnsiTheme="minorHAnsi" w:cstheme="minorHAnsi"/>
          <w:color w:val="002060"/>
        </w:rPr>
      </w:pPr>
    </w:p>
    <w:p w14:paraId="372F377D" w14:textId="77777777" w:rsidR="00EB23C9" w:rsidRPr="00F72311" w:rsidRDefault="00EB23C9">
      <w:pPr>
        <w:ind w:left="705"/>
        <w:jc w:val="both"/>
        <w:rPr>
          <w:rFonts w:asciiTheme="minorHAnsi" w:hAnsiTheme="minorHAnsi" w:cstheme="minorHAnsi"/>
          <w:color w:val="002060"/>
        </w:rPr>
      </w:pPr>
    </w:p>
    <w:p w14:paraId="29709A71"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00" w:name="_Hlk183595551"/>
      <w:bookmarkStart w:id="101" w:name="démolition"/>
      <w:r w:rsidRPr="00F72311">
        <w:rPr>
          <w:rFonts w:asciiTheme="minorHAnsi" w:hAnsiTheme="minorHAnsi" w:cstheme="minorHAnsi"/>
          <w:b/>
          <w:color w:val="002060"/>
        </w:rPr>
        <w:t>5.5</w:t>
      </w:r>
      <w:r w:rsidRPr="00F72311">
        <w:rPr>
          <w:rFonts w:asciiTheme="minorHAnsi" w:hAnsiTheme="minorHAnsi" w:cstheme="minorHAnsi"/>
          <w:b/>
          <w:color w:val="002060"/>
        </w:rPr>
        <w:tab/>
        <w:t xml:space="preserve">LES FRAIS JUSTIFIES DE DEMOLITION, DEBLAIEMENT, CLOTURE PROVISOIRE, </w:t>
      </w:r>
    </w:p>
    <w:p w14:paraId="5FE1A755" w14:textId="77777777" w:rsidR="00EB23C9" w:rsidRPr="00F72311" w:rsidRDefault="00F43BB1">
      <w:pPr>
        <w:pBdr>
          <w:bottom w:val="single" w:sz="4" w:space="0" w:color="FFC000"/>
        </w:pBdr>
        <w:tabs>
          <w:tab w:val="left" w:pos="-284"/>
        </w:tabs>
        <w:rPr>
          <w:rFonts w:asciiTheme="minorHAnsi" w:hAnsiTheme="minorHAnsi" w:cstheme="minorHAnsi"/>
          <w:b/>
          <w:color w:val="002060"/>
        </w:rPr>
      </w:pPr>
      <w:r w:rsidRPr="00F72311">
        <w:rPr>
          <w:rFonts w:asciiTheme="minorHAnsi" w:hAnsiTheme="minorHAnsi" w:cstheme="minorHAnsi"/>
          <w:b/>
          <w:color w:val="002060"/>
        </w:rPr>
        <w:t xml:space="preserve">              POMPAGE, GARDIENNAGE</w:t>
      </w:r>
    </w:p>
    <w:bookmarkEnd w:id="100"/>
    <w:bookmarkEnd w:id="101"/>
    <w:p w14:paraId="6EDD5040" w14:textId="77777777" w:rsidR="00EB23C9" w:rsidRPr="00F72311" w:rsidRDefault="00EB23C9">
      <w:pPr>
        <w:jc w:val="both"/>
        <w:rPr>
          <w:rFonts w:asciiTheme="minorHAnsi" w:hAnsiTheme="minorHAnsi" w:cstheme="minorHAnsi"/>
          <w:color w:val="002060"/>
        </w:rPr>
      </w:pPr>
    </w:p>
    <w:p w14:paraId="3B5CA86D" w14:textId="77777777" w:rsidR="00EB23C9" w:rsidRPr="00F72311" w:rsidRDefault="00EB23C9">
      <w:pPr>
        <w:jc w:val="both"/>
        <w:rPr>
          <w:rFonts w:asciiTheme="minorHAnsi" w:hAnsiTheme="minorHAnsi" w:cstheme="minorHAnsi"/>
          <w:color w:val="002060"/>
        </w:rPr>
      </w:pPr>
    </w:p>
    <w:p w14:paraId="6CB63D21"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02" w:name="_Hlk183595567"/>
      <w:bookmarkStart w:id="103" w:name="secours"/>
      <w:r w:rsidRPr="00F72311">
        <w:rPr>
          <w:rFonts w:asciiTheme="minorHAnsi" w:hAnsiTheme="minorHAnsi" w:cstheme="minorHAnsi"/>
          <w:b/>
          <w:color w:val="002060"/>
        </w:rPr>
        <w:t>5.6</w:t>
      </w:r>
      <w:r w:rsidRPr="00F72311">
        <w:rPr>
          <w:rFonts w:asciiTheme="minorHAnsi" w:hAnsiTheme="minorHAnsi" w:cstheme="minorHAnsi"/>
          <w:b/>
          <w:color w:val="002060"/>
        </w:rPr>
        <w:tab/>
        <w:t>LES DOMMAGES CAUSES PAR LES SECOURS ET MESURES DE SAUVETAGE</w:t>
      </w:r>
    </w:p>
    <w:bookmarkEnd w:id="102"/>
    <w:bookmarkEnd w:id="103"/>
    <w:p w14:paraId="3D095FF1" w14:textId="77777777" w:rsidR="00EB23C9" w:rsidRPr="00F72311" w:rsidRDefault="00EB23C9">
      <w:pPr>
        <w:jc w:val="both"/>
        <w:rPr>
          <w:rFonts w:asciiTheme="minorHAnsi" w:hAnsiTheme="minorHAnsi" w:cstheme="minorHAnsi"/>
          <w:color w:val="002060"/>
        </w:rPr>
      </w:pPr>
    </w:p>
    <w:p w14:paraId="2BB264F7" w14:textId="77777777" w:rsidR="00EB23C9" w:rsidRPr="00F72311" w:rsidRDefault="00F43BB1">
      <w:pPr>
        <w:rPr>
          <w:rFonts w:asciiTheme="minorHAnsi" w:hAnsiTheme="minorHAnsi" w:cstheme="minorHAnsi"/>
          <w:b/>
          <w:color w:val="002060"/>
        </w:rPr>
      </w:pPr>
      <w:r w:rsidRPr="00F72311">
        <w:rPr>
          <w:rFonts w:asciiTheme="minorHAnsi" w:hAnsiTheme="minorHAnsi" w:cstheme="minorHAnsi"/>
          <w:b/>
          <w:color w:val="002060"/>
        </w:rPr>
        <w:br w:type="page" w:clear="all"/>
      </w:r>
    </w:p>
    <w:p w14:paraId="75D81073"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04" w:name="_Hlk183595606"/>
      <w:bookmarkStart w:id="105" w:name="honoraires"/>
      <w:r w:rsidRPr="00F72311">
        <w:rPr>
          <w:rFonts w:asciiTheme="minorHAnsi" w:hAnsiTheme="minorHAnsi" w:cstheme="minorHAnsi"/>
          <w:b/>
          <w:color w:val="002060"/>
        </w:rPr>
        <w:lastRenderedPageBreak/>
        <w:t>5.7</w:t>
      </w:r>
      <w:r w:rsidRPr="00F72311">
        <w:rPr>
          <w:rFonts w:asciiTheme="minorHAnsi" w:hAnsiTheme="minorHAnsi" w:cstheme="minorHAnsi"/>
          <w:b/>
          <w:color w:val="002060"/>
        </w:rPr>
        <w:tab/>
        <w:t>LES FRAIS ET HONORAIRES D’EXPERT D’ASSURE</w:t>
      </w:r>
    </w:p>
    <w:bookmarkEnd w:id="104"/>
    <w:p w14:paraId="7CFBF8DF"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Se rapportant aux évènements garantis les frais et honoraires d’expert sont calculés à partir du barème ci-après selon base indice RI (risques industriels) mai 2016 (établis à 1050,3):</w:t>
      </w:r>
    </w:p>
    <w:p w14:paraId="69876ED5" w14:textId="77777777" w:rsidR="00EB23C9" w:rsidRPr="00F72311" w:rsidRDefault="00EB23C9">
      <w:pPr>
        <w:pStyle w:val="Retraitcorpsdetexte"/>
        <w:jc w:val="both"/>
        <w:rPr>
          <w:rFonts w:asciiTheme="minorHAnsi" w:hAnsiTheme="minorHAnsi" w:cstheme="minorHAnsi"/>
          <w:szCs w:val="24"/>
        </w:rPr>
      </w:pPr>
      <w:bookmarkStart w:id="106" w:name="_Hlk142379485"/>
    </w:p>
    <w:tbl>
      <w:tblPr>
        <w:tblW w:w="0" w:type="auto"/>
        <w:tblBorders>
          <w:top w:val="single" w:sz="4" w:space="0" w:color="0070C0"/>
          <w:left w:val="single" w:sz="4" w:space="0" w:color="0070C0"/>
          <w:bottom w:val="single" w:sz="4" w:space="0" w:color="0070C0"/>
          <w:right w:val="single" w:sz="4" w:space="0" w:color="0070C0"/>
          <w:insideH w:val="single" w:sz="6" w:space="0" w:color="0070C0"/>
          <w:insideV w:val="single" w:sz="6" w:space="0" w:color="0070C0"/>
        </w:tblBorders>
        <w:tblLayout w:type="fixed"/>
        <w:tblLook w:val="0000" w:firstRow="0" w:lastRow="0" w:firstColumn="0" w:lastColumn="0" w:noHBand="0" w:noVBand="0"/>
      </w:tblPr>
      <w:tblGrid>
        <w:gridCol w:w="3120"/>
        <w:gridCol w:w="3500"/>
        <w:gridCol w:w="3100"/>
      </w:tblGrid>
      <w:tr w:rsidR="00EB23C9" w:rsidRPr="00F72311" w14:paraId="70890B6F" w14:textId="77777777">
        <w:tc>
          <w:tcPr>
            <w:tcW w:w="3120" w:type="dxa"/>
            <w:tcBorders>
              <w:top w:val="single" w:sz="4"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0BB3C9E8" w14:textId="77777777" w:rsidR="00EB23C9" w:rsidRPr="00F72311" w:rsidRDefault="00F43BB1">
            <w:pPr>
              <w:widowControl w:val="0"/>
              <w:spacing w:line="300" w:lineRule="atLeast"/>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Pertes jusqu'à 26 613 €</w:t>
            </w:r>
          </w:p>
        </w:tc>
        <w:tc>
          <w:tcPr>
            <w:tcW w:w="3500" w:type="dxa"/>
            <w:tcBorders>
              <w:left w:val="single" w:sz="4" w:space="0" w:color="FFFFFF" w:themeColor="background1"/>
            </w:tcBorders>
            <w:shd w:val="clear" w:color="auto" w:fill="auto"/>
          </w:tcPr>
          <w:p w14:paraId="0B558BAC"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9% </w:t>
            </w:r>
          </w:p>
        </w:tc>
        <w:tc>
          <w:tcPr>
            <w:tcW w:w="3100" w:type="dxa"/>
            <w:shd w:val="clear" w:color="auto" w:fill="auto"/>
          </w:tcPr>
          <w:p w14:paraId="6BDBF669" w14:textId="77777777" w:rsidR="00EB23C9" w:rsidRPr="00F72311" w:rsidRDefault="00EB23C9">
            <w:pPr>
              <w:widowControl w:val="0"/>
              <w:spacing w:line="280" w:lineRule="atLeast"/>
              <w:rPr>
                <w:rFonts w:asciiTheme="minorHAnsi" w:hAnsiTheme="minorHAnsi" w:cstheme="minorHAnsi"/>
              </w:rPr>
            </w:pPr>
          </w:p>
        </w:tc>
      </w:tr>
      <w:tr w:rsidR="00EB23C9" w:rsidRPr="00F72311" w14:paraId="40BB9FD2" w14:textId="77777777">
        <w:tc>
          <w:tcPr>
            <w:tcW w:w="3120"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548893BD" w14:textId="77777777" w:rsidR="00EB23C9" w:rsidRPr="00F72311" w:rsidRDefault="00F43BB1">
            <w:pPr>
              <w:widowControl w:val="0"/>
              <w:spacing w:line="300" w:lineRule="atLeast"/>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 xml:space="preserve">Pertes supérieures à 26 613 € </w:t>
            </w:r>
          </w:p>
        </w:tc>
        <w:tc>
          <w:tcPr>
            <w:tcW w:w="3500" w:type="dxa"/>
            <w:tcBorders>
              <w:left w:val="single" w:sz="4" w:space="0" w:color="FFFFFF" w:themeColor="background1"/>
            </w:tcBorders>
            <w:shd w:val="clear" w:color="auto" w:fill="auto"/>
          </w:tcPr>
          <w:p w14:paraId="1698A197"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9 % jusqu'à 26 613 € </w:t>
            </w:r>
          </w:p>
        </w:tc>
        <w:tc>
          <w:tcPr>
            <w:tcW w:w="3100" w:type="dxa"/>
            <w:shd w:val="clear" w:color="auto" w:fill="auto"/>
          </w:tcPr>
          <w:p w14:paraId="787BCEDB"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7 % sur le supplément </w:t>
            </w:r>
          </w:p>
        </w:tc>
      </w:tr>
      <w:tr w:rsidR="00EB23C9" w:rsidRPr="00F72311" w14:paraId="609ADCFC" w14:textId="77777777">
        <w:tc>
          <w:tcPr>
            <w:tcW w:w="3120"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78EF034B" w14:textId="77777777" w:rsidR="00EB23C9" w:rsidRPr="00F72311" w:rsidRDefault="00F43BB1">
            <w:pPr>
              <w:widowControl w:val="0"/>
              <w:spacing w:line="300" w:lineRule="atLeast"/>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 xml:space="preserve">Pertes supérieures à 53 226 € </w:t>
            </w:r>
          </w:p>
        </w:tc>
        <w:tc>
          <w:tcPr>
            <w:tcW w:w="3500" w:type="dxa"/>
            <w:tcBorders>
              <w:left w:val="single" w:sz="4" w:space="0" w:color="FFFFFF" w:themeColor="background1"/>
            </w:tcBorders>
            <w:shd w:val="clear" w:color="auto" w:fill="auto"/>
          </w:tcPr>
          <w:p w14:paraId="045E4372"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8 % jusqu'à 53 226 € </w:t>
            </w:r>
          </w:p>
        </w:tc>
        <w:tc>
          <w:tcPr>
            <w:tcW w:w="3100" w:type="dxa"/>
            <w:shd w:val="clear" w:color="auto" w:fill="auto"/>
          </w:tcPr>
          <w:p w14:paraId="2F4E0ECF"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6 % sur le supplément </w:t>
            </w:r>
          </w:p>
        </w:tc>
      </w:tr>
      <w:tr w:rsidR="00EB23C9" w:rsidRPr="00F72311" w14:paraId="1DFF546B" w14:textId="77777777">
        <w:tc>
          <w:tcPr>
            <w:tcW w:w="3120"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301C9BD2" w14:textId="77777777" w:rsidR="00EB23C9" w:rsidRPr="00F72311" w:rsidRDefault="00F43BB1">
            <w:pPr>
              <w:widowControl w:val="0"/>
              <w:spacing w:line="300" w:lineRule="atLeast"/>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 xml:space="preserve">Pertes supérieures à 106 452 € </w:t>
            </w:r>
          </w:p>
        </w:tc>
        <w:tc>
          <w:tcPr>
            <w:tcW w:w="3500" w:type="dxa"/>
            <w:tcBorders>
              <w:left w:val="single" w:sz="4" w:space="0" w:color="FFFFFF" w:themeColor="background1"/>
            </w:tcBorders>
            <w:shd w:val="clear" w:color="auto" w:fill="auto"/>
          </w:tcPr>
          <w:p w14:paraId="54928CD2"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7 % jusqu'à 106 452 € </w:t>
            </w:r>
          </w:p>
        </w:tc>
        <w:tc>
          <w:tcPr>
            <w:tcW w:w="3100" w:type="dxa"/>
            <w:shd w:val="clear" w:color="auto" w:fill="auto"/>
          </w:tcPr>
          <w:p w14:paraId="153143B6"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5 % sur le supplément </w:t>
            </w:r>
          </w:p>
        </w:tc>
      </w:tr>
      <w:tr w:rsidR="00EB23C9" w:rsidRPr="00F72311" w14:paraId="483D2AAF" w14:textId="77777777">
        <w:tc>
          <w:tcPr>
            <w:tcW w:w="3120"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6756424B" w14:textId="77777777" w:rsidR="00EB23C9" w:rsidRPr="00F72311" w:rsidRDefault="00F43BB1">
            <w:pPr>
              <w:widowControl w:val="0"/>
              <w:spacing w:line="300" w:lineRule="atLeast"/>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 xml:space="preserve">Pertes supérieures à 221 775 € </w:t>
            </w:r>
          </w:p>
        </w:tc>
        <w:tc>
          <w:tcPr>
            <w:tcW w:w="3500" w:type="dxa"/>
            <w:tcBorders>
              <w:left w:val="single" w:sz="4" w:space="0" w:color="FFFFFF" w:themeColor="background1"/>
            </w:tcBorders>
            <w:shd w:val="clear" w:color="auto" w:fill="auto"/>
          </w:tcPr>
          <w:p w14:paraId="733A24A3"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6 % jusqu'à 221 775 € </w:t>
            </w:r>
          </w:p>
        </w:tc>
        <w:tc>
          <w:tcPr>
            <w:tcW w:w="3100" w:type="dxa"/>
            <w:shd w:val="clear" w:color="auto" w:fill="auto"/>
          </w:tcPr>
          <w:p w14:paraId="189C88EA"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3 % sur le supplément </w:t>
            </w:r>
          </w:p>
        </w:tc>
      </w:tr>
      <w:tr w:rsidR="00EB23C9" w:rsidRPr="00F72311" w14:paraId="059A3307" w14:textId="77777777">
        <w:tc>
          <w:tcPr>
            <w:tcW w:w="3120"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6D9B65D2" w14:textId="77777777" w:rsidR="00EB23C9" w:rsidRPr="00F72311" w:rsidRDefault="00F43BB1">
            <w:pPr>
              <w:widowControl w:val="0"/>
              <w:spacing w:line="300" w:lineRule="atLeast"/>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 xml:space="preserve">Pertes supérieures à 443 550 € </w:t>
            </w:r>
          </w:p>
        </w:tc>
        <w:tc>
          <w:tcPr>
            <w:tcW w:w="3500" w:type="dxa"/>
            <w:tcBorders>
              <w:left w:val="single" w:sz="4" w:space="0" w:color="FFFFFF" w:themeColor="background1"/>
            </w:tcBorders>
            <w:shd w:val="clear" w:color="auto" w:fill="auto"/>
          </w:tcPr>
          <w:p w14:paraId="7D9E18DB"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4,50 % jusqu'à 443 550 € </w:t>
            </w:r>
          </w:p>
        </w:tc>
        <w:tc>
          <w:tcPr>
            <w:tcW w:w="3100" w:type="dxa"/>
            <w:shd w:val="clear" w:color="auto" w:fill="auto"/>
          </w:tcPr>
          <w:p w14:paraId="352C753B"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2,50 % sur le supplément </w:t>
            </w:r>
          </w:p>
        </w:tc>
      </w:tr>
      <w:tr w:rsidR="00EB23C9" w:rsidRPr="00F72311" w14:paraId="7B79ED88" w14:textId="77777777">
        <w:tc>
          <w:tcPr>
            <w:tcW w:w="3120"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07A437D0" w14:textId="77777777" w:rsidR="00EB23C9" w:rsidRPr="00F72311" w:rsidRDefault="00F43BB1">
            <w:pPr>
              <w:widowControl w:val="0"/>
              <w:spacing w:line="300" w:lineRule="atLeast"/>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 xml:space="preserve">Pertes supérieures à 887 100 € </w:t>
            </w:r>
          </w:p>
        </w:tc>
        <w:tc>
          <w:tcPr>
            <w:tcW w:w="3500" w:type="dxa"/>
            <w:tcBorders>
              <w:left w:val="single" w:sz="4" w:space="0" w:color="FFFFFF" w:themeColor="background1"/>
            </w:tcBorders>
            <w:shd w:val="clear" w:color="auto" w:fill="auto"/>
          </w:tcPr>
          <w:p w14:paraId="41FDD6BE"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3,50 % jusqu'à 887 100 € </w:t>
            </w:r>
          </w:p>
        </w:tc>
        <w:tc>
          <w:tcPr>
            <w:tcW w:w="3100" w:type="dxa"/>
            <w:shd w:val="clear" w:color="auto" w:fill="auto"/>
          </w:tcPr>
          <w:p w14:paraId="422408FF"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1,80 % sur le supplément </w:t>
            </w:r>
          </w:p>
        </w:tc>
      </w:tr>
      <w:tr w:rsidR="00EB23C9" w:rsidRPr="00F72311" w14:paraId="76666C6C" w14:textId="77777777">
        <w:tc>
          <w:tcPr>
            <w:tcW w:w="3120"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0F9A84E1" w14:textId="77777777" w:rsidR="00EB23C9" w:rsidRPr="00F72311" w:rsidRDefault="00F43BB1">
            <w:pPr>
              <w:widowControl w:val="0"/>
              <w:spacing w:line="300" w:lineRule="atLeast"/>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 xml:space="preserve">Pertes supérieures à 2 217 753 € </w:t>
            </w:r>
          </w:p>
        </w:tc>
        <w:tc>
          <w:tcPr>
            <w:tcW w:w="3500" w:type="dxa"/>
            <w:tcBorders>
              <w:left w:val="single" w:sz="4" w:space="0" w:color="FFFFFF" w:themeColor="background1"/>
            </w:tcBorders>
            <w:shd w:val="clear" w:color="auto" w:fill="auto"/>
          </w:tcPr>
          <w:p w14:paraId="35E852A1"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2,50 % jusqu'à 2 217 753 € </w:t>
            </w:r>
          </w:p>
        </w:tc>
        <w:tc>
          <w:tcPr>
            <w:tcW w:w="3100" w:type="dxa"/>
            <w:shd w:val="clear" w:color="auto" w:fill="auto"/>
          </w:tcPr>
          <w:p w14:paraId="2CB6A861"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1% sur le supplément </w:t>
            </w:r>
          </w:p>
        </w:tc>
      </w:tr>
      <w:tr w:rsidR="00EB23C9" w:rsidRPr="00F72311" w14:paraId="42D5EAD1" w14:textId="77777777">
        <w:tc>
          <w:tcPr>
            <w:tcW w:w="3120"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525A6D9C" w14:textId="77777777" w:rsidR="00EB23C9" w:rsidRPr="00F72311" w:rsidRDefault="00F43BB1">
            <w:pPr>
              <w:widowControl w:val="0"/>
              <w:spacing w:line="300" w:lineRule="atLeast"/>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 xml:space="preserve">Pertes supérieures à 4 435 503 € </w:t>
            </w:r>
          </w:p>
        </w:tc>
        <w:tc>
          <w:tcPr>
            <w:tcW w:w="3500" w:type="dxa"/>
            <w:tcBorders>
              <w:left w:val="single" w:sz="4" w:space="0" w:color="FFFFFF" w:themeColor="background1"/>
            </w:tcBorders>
            <w:shd w:val="clear" w:color="auto" w:fill="auto"/>
          </w:tcPr>
          <w:p w14:paraId="722BD59B"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1,75 % jusqu'à 4 435 503 € </w:t>
            </w:r>
          </w:p>
        </w:tc>
        <w:tc>
          <w:tcPr>
            <w:tcW w:w="3100" w:type="dxa"/>
            <w:shd w:val="clear" w:color="auto" w:fill="auto"/>
          </w:tcPr>
          <w:p w14:paraId="16AE96A5"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0,35 % sur le supplément </w:t>
            </w:r>
          </w:p>
        </w:tc>
      </w:tr>
      <w:tr w:rsidR="00EB23C9" w:rsidRPr="00F72311" w14:paraId="388AD31A" w14:textId="77777777">
        <w:tc>
          <w:tcPr>
            <w:tcW w:w="3120"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0070C0"/>
          </w:tcPr>
          <w:p w14:paraId="239E3A94" w14:textId="77777777" w:rsidR="00EB23C9" w:rsidRPr="00F72311" w:rsidRDefault="00F43BB1">
            <w:pPr>
              <w:widowControl w:val="0"/>
              <w:spacing w:line="300" w:lineRule="atLeast"/>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 xml:space="preserve">Pertes supérieures à 8 871 008 € </w:t>
            </w:r>
          </w:p>
        </w:tc>
        <w:tc>
          <w:tcPr>
            <w:tcW w:w="3500" w:type="dxa"/>
            <w:tcBorders>
              <w:left w:val="single" w:sz="4" w:space="0" w:color="FFFFFF" w:themeColor="background1"/>
            </w:tcBorders>
            <w:shd w:val="clear" w:color="auto" w:fill="auto"/>
          </w:tcPr>
          <w:p w14:paraId="083A13C4"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1,05 % jusqu'à 8 871 008 € </w:t>
            </w:r>
          </w:p>
        </w:tc>
        <w:tc>
          <w:tcPr>
            <w:tcW w:w="3100" w:type="dxa"/>
            <w:shd w:val="clear" w:color="auto" w:fill="auto"/>
          </w:tcPr>
          <w:p w14:paraId="3714EB12"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0,30 % sur le supplément </w:t>
            </w:r>
          </w:p>
        </w:tc>
      </w:tr>
      <w:tr w:rsidR="00EB23C9" w:rsidRPr="00F72311" w14:paraId="7F81EC55" w14:textId="77777777">
        <w:tc>
          <w:tcPr>
            <w:tcW w:w="3120" w:type="dxa"/>
            <w:tcBorders>
              <w:top w:val="single" w:sz="6"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tcPr>
          <w:p w14:paraId="40D163D0" w14:textId="77777777" w:rsidR="00EB23C9" w:rsidRPr="00F72311" w:rsidRDefault="00F43BB1">
            <w:pPr>
              <w:widowControl w:val="0"/>
              <w:spacing w:line="300" w:lineRule="atLeast"/>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t xml:space="preserve">Frais dossier jusqu'à 221 775 € </w:t>
            </w:r>
          </w:p>
        </w:tc>
        <w:tc>
          <w:tcPr>
            <w:tcW w:w="3500" w:type="dxa"/>
            <w:tcBorders>
              <w:left w:val="single" w:sz="4" w:space="0" w:color="FFFFFF" w:themeColor="background1"/>
            </w:tcBorders>
            <w:shd w:val="clear" w:color="auto" w:fill="auto"/>
          </w:tcPr>
          <w:p w14:paraId="3BEEF476"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88,71 € </w:t>
            </w:r>
          </w:p>
        </w:tc>
        <w:tc>
          <w:tcPr>
            <w:tcW w:w="3100" w:type="dxa"/>
            <w:shd w:val="clear" w:color="auto" w:fill="auto"/>
          </w:tcPr>
          <w:p w14:paraId="59251ACC" w14:textId="77777777" w:rsidR="00EB23C9" w:rsidRPr="00F72311" w:rsidRDefault="00F43BB1">
            <w:pPr>
              <w:widowControl w:val="0"/>
              <w:spacing w:line="300" w:lineRule="atLeast"/>
              <w:rPr>
                <w:rFonts w:asciiTheme="minorHAnsi" w:hAnsiTheme="minorHAnsi" w:cstheme="minorHAnsi"/>
              </w:rPr>
            </w:pPr>
            <w:r w:rsidRPr="00F72311">
              <w:rPr>
                <w:rFonts w:asciiTheme="minorHAnsi" w:hAnsiTheme="minorHAnsi" w:cstheme="minorHAnsi"/>
              </w:rPr>
              <w:t xml:space="preserve">TVA en sus </w:t>
            </w:r>
            <w:bookmarkEnd w:id="106"/>
          </w:p>
        </w:tc>
      </w:tr>
    </w:tbl>
    <w:p w14:paraId="36546C1F" w14:textId="77777777" w:rsidR="00EB23C9" w:rsidRPr="00F72311" w:rsidRDefault="00EB23C9">
      <w:pPr>
        <w:pStyle w:val="Retraitcorpsdetexte"/>
        <w:ind w:left="0"/>
        <w:jc w:val="both"/>
        <w:rPr>
          <w:rFonts w:asciiTheme="minorHAnsi" w:hAnsiTheme="minorHAnsi" w:cstheme="minorHAnsi"/>
          <w:szCs w:val="24"/>
          <w:lang w:eastAsia="zh-TW"/>
        </w:rPr>
      </w:pPr>
    </w:p>
    <w:p w14:paraId="5FC4A2D3"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L’assiette de calcul est composée de l’ensemble de l’assiette hors taxe des frais directs et indirects, la perte financière, honoraires, mesures conservatoires et frais de démolition – déblais compris.</w:t>
      </w:r>
    </w:p>
    <w:p w14:paraId="15A75006" w14:textId="77777777" w:rsidR="00EB23C9" w:rsidRPr="00F72311" w:rsidRDefault="00EB23C9">
      <w:pPr>
        <w:pStyle w:val="Retraitcorpsdetexte"/>
        <w:ind w:left="0"/>
        <w:jc w:val="both"/>
        <w:rPr>
          <w:rFonts w:asciiTheme="minorHAnsi" w:hAnsiTheme="minorHAnsi" w:cstheme="minorHAnsi"/>
          <w:szCs w:val="24"/>
        </w:rPr>
      </w:pPr>
    </w:p>
    <w:p w14:paraId="4EB5A1B6"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TVA en sus au taux en vigueur.</w:t>
      </w:r>
    </w:p>
    <w:p w14:paraId="2909B16A" w14:textId="77777777" w:rsidR="00EB23C9" w:rsidRPr="00F72311" w:rsidRDefault="00EB23C9">
      <w:pPr>
        <w:pStyle w:val="Retraitcorpsdetexte"/>
        <w:ind w:left="0"/>
        <w:jc w:val="both"/>
        <w:rPr>
          <w:rFonts w:asciiTheme="minorHAnsi" w:hAnsiTheme="minorHAnsi" w:cstheme="minorHAnsi"/>
          <w:szCs w:val="24"/>
        </w:rPr>
      </w:pPr>
    </w:p>
    <w:p w14:paraId="73E7F15E" w14:textId="77777777" w:rsidR="00EB23C9" w:rsidRPr="00F72311" w:rsidRDefault="00F43BB1" w:rsidP="00961E9D">
      <w:pPr>
        <w:pStyle w:val="Retraitcorpsdetexte"/>
        <w:ind w:left="0"/>
        <w:jc w:val="center"/>
        <w:rPr>
          <w:rFonts w:asciiTheme="minorHAnsi" w:hAnsiTheme="minorHAnsi" w:cstheme="minorHAnsi"/>
          <w:szCs w:val="24"/>
        </w:rPr>
      </w:pPr>
      <w:r w:rsidRPr="00F72311">
        <w:rPr>
          <w:rFonts w:asciiTheme="minorHAnsi" w:hAnsiTheme="minorHAnsi" w:cstheme="minorHAnsi"/>
          <w:szCs w:val="24"/>
        </w:rPr>
        <w:t xml:space="preserve">La revalorisation des honoraires se fera selon l'évolution de l'indice RI  consultable sur : </w:t>
      </w:r>
      <w:hyperlink r:id="rId17" w:tooltip="https://www.franceassureurs.fr/nos-chiffres-cles/lassurance-de-dommages-et-responsabilite/dommages-entreprises-recapitulatif-des-indices/" w:history="1">
        <w:r w:rsidRPr="00F72311">
          <w:rPr>
            <w:rStyle w:val="Lienhypertexte"/>
            <w:rFonts w:asciiTheme="minorHAnsi" w:hAnsiTheme="minorHAnsi" w:cstheme="minorHAnsi"/>
            <w:szCs w:val="24"/>
          </w:rPr>
          <w:t>https://www.franceassureurs.fr/nos-chiffres-cles/lassurance-de-dommages-et-responsabilite/dommages-entreprises-recapitulatif-des-indices/</w:t>
        </w:r>
      </w:hyperlink>
    </w:p>
    <w:bookmarkEnd w:id="105"/>
    <w:p w14:paraId="24239664" w14:textId="77777777" w:rsidR="00EB23C9" w:rsidRPr="00F72311" w:rsidRDefault="00EB23C9">
      <w:pPr>
        <w:pStyle w:val="Retraitcorpsdetexte"/>
        <w:jc w:val="both"/>
        <w:rPr>
          <w:rFonts w:asciiTheme="minorHAnsi" w:hAnsiTheme="minorHAnsi" w:cstheme="minorHAnsi"/>
          <w:szCs w:val="24"/>
        </w:rPr>
      </w:pPr>
    </w:p>
    <w:p w14:paraId="044D3BE5"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07" w:name="_Hlk183595638"/>
      <w:bookmarkStart w:id="108" w:name="reconstitution"/>
      <w:r w:rsidRPr="00F72311">
        <w:rPr>
          <w:rFonts w:asciiTheme="minorHAnsi" w:hAnsiTheme="minorHAnsi" w:cstheme="minorHAnsi"/>
          <w:b/>
          <w:color w:val="002060"/>
        </w:rPr>
        <w:t>5.8</w:t>
      </w:r>
      <w:r w:rsidRPr="00F72311">
        <w:rPr>
          <w:rFonts w:asciiTheme="minorHAnsi" w:hAnsiTheme="minorHAnsi" w:cstheme="minorHAnsi"/>
          <w:b/>
          <w:color w:val="002060"/>
        </w:rPr>
        <w:tab/>
        <w:t xml:space="preserve">LES FRAIS DE RECONSTITUTION DES ARCHIVES </w:t>
      </w:r>
    </w:p>
    <w:bookmarkEnd w:id="107"/>
    <w:p w14:paraId="21FF7132"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C’est-à-dire, les frais de remplacement et de reconstitution de registres, dossiers, plans, livres comptables, autres que les supports informatiques détruits à la suite d’un sinistre.</w:t>
      </w:r>
    </w:p>
    <w:bookmarkEnd w:id="108"/>
    <w:p w14:paraId="5FA65D0F" w14:textId="77777777" w:rsidR="00EB23C9" w:rsidRPr="00F72311" w:rsidRDefault="00EB23C9">
      <w:pPr>
        <w:jc w:val="both"/>
        <w:rPr>
          <w:rFonts w:asciiTheme="minorHAnsi" w:hAnsiTheme="minorHAnsi" w:cstheme="minorHAnsi"/>
        </w:rPr>
      </w:pPr>
    </w:p>
    <w:p w14:paraId="0C4CF6BF"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09" w:name="_Hlk183595657"/>
      <w:bookmarkStart w:id="110" w:name="indirectes"/>
      <w:r w:rsidRPr="00F72311">
        <w:rPr>
          <w:rFonts w:asciiTheme="minorHAnsi" w:hAnsiTheme="minorHAnsi" w:cstheme="minorHAnsi"/>
          <w:b/>
          <w:color w:val="002060"/>
        </w:rPr>
        <w:t>5.9</w:t>
      </w:r>
      <w:r w:rsidRPr="00F72311">
        <w:rPr>
          <w:rFonts w:asciiTheme="minorHAnsi" w:hAnsiTheme="minorHAnsi" w:cstheme="minorHAnsi"/>
          <w:b/>
          <w:color w:val="002060"/>
        </w:rPr>
        <w:tab/>
        <w:t>LES PERTES INDIRECTES</w:t>
      </w:r>
    </w:p>
    <w:bookmarkEnd w:id="109"/>
    <w:p w14:paraId="7FA2BF3F"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 xml:space="preserve">C’est-à-dire les frais divers supportés par l’Assuré à la suite d’un sinistre, sur présentation de justificatifs, à concurrence du pourcentage, indiqué aux C.C.T.P., des autres indemnités réglées à l’Assuré, à l’exclusion des frais et honoraires d’expert. </w:t>
      </w:r>
    </w:p>
    <w:bookmarkEnd w:id="110"/>
    <w:p w14:paraId="218FC721" w14:textId="77777777" w:rsidR="00EB23C9" w:rsidRPr="00F72311" w:rsidRDefault="00EB23C9">
      <w:pPr>
        <w:ind w:left="705"/>
        <w:jc w:val="both"/>
        <w:rPr>
          <w:rFonts w:asciiTheme="minorHAnsi" w:hAnsiTheme="minorHAnsi" w:cstheme="minorHAnsi"/>
        </w:rPr>
      </w:pPr>
    </w:p>
    <w:p w14:paraId="23D6FE8D"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11" w:name="_Hlk183595679"/>
      <w:bookmarkStart w:id="112" w:name="conformité"/>
      <w:r w:rsidRPr="00F72311">
        <w:rPr>
          <w:rFonts w:asciiTheme="minorHAnsi" w:hAnsiTheme="minorHAnsi" w:cstheme="minorHAnsi"/>
          <w:b/>
          <w:color w:val="002060"/>
        </w:rPr>
        <w:t>5.10</w:t>
      </w:r>
      <w:r w:rsidRPr="00F72311">
        <w:rPr>
          <w:rFonts w:asciiTheme="minorHAnsi" w:hAnsiTheme="minorHAnsi" w:cstheme="minorHAnsi"/>
          <w:b/>
          <w:color w:val="002060"/>
        </w:rPr>
        <w:tab/>
        <w:t>LES FRAIS DE MISE EN CONFORMITE DES BATIMENTS AVEC LA LEGISLATION</w:t>
      </w:r>
      <w:bookmarkEnd w:id="111"/>
    </w:p>
    <w:p w14:paraId="09F03E98"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C’est-à-dire les frais nécessités par une remise en état des lieux conformément à la législation et à la réglementation en matière de construction en vigueur au jour du sinistre.</w:t>
      </w:r>
    </w:p>
    <w:bookmarkEnd w:id="112"/>
    <w:p w14:paraId="609DF8C0" w14:textId="77777777" w:rsidR="00EB23C9" w:rsidRPr="00F72311" w:rsidRDefault="00EB23C9">
      <w:pPr>
        <w:jc w:val="both"/>
        <w:rPr>
          <w:rFonts w:asciiTheme="minorHAnsi" w:hAnsiTheme="minorHAnsi" w:cstheme="minorHAnsi"/>
          <w:u w:val="single"/>
        </w:rPr>
      </w:pPr>
    </w:p>
    <w:p w14:paraId="275CCC0C"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13" w:name="_Hlk183595703"/>
      <w:bookmarkStart w:id="114" w:name="architectes"/>
      <w:r w:rsidRPr="00F72311">
        <w:rPr>
          <w:rFonts w:asciiTheme="minorHAnsi" w:hAnsiTheme="minorHAnsi" w:cstheme="minorHAnsi"/>
          <w:b/>
          <w:color w:val="002060"/>
        </w:rPr>
        <w:t>5.11</w:t>
      </w:r>
      <w:r w:rsidRPr="00F72311">
        <w:rPr>
          <w:rFonts w:asciiTheme="minorHAnsi" w:hAnsiTheme="minorHAnsi" w:cstheme="minorHAnsi"/>
          <w:b/>
          <w:color w:val="002060"/>
        </w:rPr>
        <w:tab/>
        <w:t xml:space="preserve">LES HONORAIRES D’ARCHITECTES, DE MAITRES D’ŒUVRE, DE DECORATEURS, </w:t>
      </w:r>
    </w:p>
    <w:p w14:paraId="2E0CAA39" w14:textId="77777777" w:rsidR="00EB23C9" w:rsidRPr="00F72311" w:rsidRDefault="00F43BB1">
      <w:pPr>
        <w:pBdr>
          <w:bottom w:val="single" w:sz="4" w:space="0" w:color="FFC000"/>
        </w:pBdr>
        <w:tabs>
          <w:tab w:val="left" w:pos="-284"/>
        </w:tabs>
        <w:rPr>
          <w:rFonts w:asciiTheme="minorHAnsi" w:hAnsiTheme="minorHAnsi" w:cstheme="minorHAnsi"/>
          <w:b/>
          <w:color w:val="002060"/>
        </w:rPr>
      </w:pPr>
      <w:r w:rsidRPr="00F72311">
        <w:rPr>
          <w:rFonts w:asciiTheme="minorHAnsi" w:hAnsiTheme="minorHAnsi" w:cstheme="minorHAnsi"/>
          <w:b/>
          <w:color w:val="002060"/>
        </w:rPr>
        <w:t xml:space="preserve">             DE BUREAUX DE CONTROLE TECHNIQUE, D’INGENIERIE</w:t>
      </w:r>
    </w:p>
    <w:bookmarkEnd w:id="113"/>
    <w:bookmarkEnd w:id="114"/>
    <w:p w14:paraId="36EB1996" w14:textId="77777777" w:rsidR="00EB23C9" w:rsidRPr="00F72311" w:rsidRDefault="00EB23C9">
      <w:pPr>
        <w:jc w:val="both"/>
        <w:rPr>
          <w:rFonts w:asciiTheme="minorHAnsi" w:hAnsiTheme="minorHAnsi" w:cstheme="minorHAnsi"/>
          <w:color w:val="002060"/>
          <w:u w:val="single"/>
        </w:rPr>
      </w:pPr>
    </w:p>
    <w:p w14:paraId="744150E7"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15" w:name="_Hlk183595721"/>
      <w:bookmarkStart w:id="116" w:name="DO"/>
      <w:r w:rsidRPr="00F72311">
        <w:rPr>
          <w:rFonts w:asciiTheme="minorHAnsi" w:hAnsiTheme="minorHAnsi" w:cstheme="minorHAnsi"/>
          <w:b/>
          <w:color w:val="002060"/>
        </w:rPr>
        <w:t>5.12</w:t>
      </w:r>
      <w:r w:rsidRPr="00F72311">
        <w:rPr>
          <w:rFonts w:asciiTheme="minorHAnsi" w:hAnsiTheme="minorHAnsi" w:cstheme="minorHAnsi"/>
          <w:b/>
          <w:color w:val="002060"/>
        </w:rPr>
        <w:tab/>
        <w:t>ASSURANCE « DOMMAGES-OUVRAGE »</w:t>
      </w:r>
    </w:p>
    <w:bookmarkEnd w:id="115"/>
    <w:p w14:paraId="39B42942"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C’est-à-dire le montant de la cotisation correspondant à l’assurance que l’Assuré doit souscrire en application de l’article L. 242-1 du code en cas de reconstruction après sinistre.</w:t>
      </w:r>
    </w:p>
    <w:bookmarkEnd w:id="116"/>
    <w:p w14:paraId="4F9F9028" w14:textId="77777777" w:rsidR="00EB23C9" w:rsidRPr="00F72311" w:rsidRDefault="00EB23C9">
      <w:pPr>
        <w:ind w:left="705"/>
        <w:jc w:val="both"/>
        <w:rPr>
          <w:rFonts w:asciiTheme="minorHAnsi" w:hAnsiTheme="minorHAnsi" w:cstheme="minorHAnsi"/>
          <w:color w:val="002060"/>
        </w:rPr>
      </w:pPr>
    </w:p>
    <w:p w14:paraId="376A3DCD"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17" w:name="_Hlk183595744"/>
      <w:bookmarkStart w:id="118" w:name="dépollution"/>
      <w:r w:rsidRPr="00F72311">
        <w:rPr>
          <w:rFonts w:asciiTheme="minorHAnsi" w:hAnsiTheme="minorHAnsi" w:cstheme="minorHAnsi"/>
          <w:b/>
          <w:color w:val="002060"/>
        </w:rPr>
        <w:t>5.13</w:t>
      </w:r>
      <w:r w:rsidRPr="00F72311">
        <w:rPr>
          <w:rFonts w:asciiTheme="minorHAnsi" w:hAnsiTheme="minorHAnsi" w:cstheme="minorHAnsi"/>
          <w:b/>
          <w:color w:val="002060"/>
        </w:rPr>
        <w:tab/>
        <w:t xml:space="preserve">LES FRAIS DE DEPOLLUTION, DE DECONTAMINATION, DESINFECTION ET DE </w:t>
      </w:r>
    </w:p>
    <w:p w14:paraId="01D1B133" w14:textId="77777777" w:rsidR="00EB23C9" w:rsidRPr="00F72311" w:rsidRDefault="00F43BB1">
      <w:pPr>
        <w:pBdr>
          <w:bottom w:val="single" w:sz="4" w:space="0" w:color="FFC000"/>
        </w:pBdr>
        <w:tabs>
          <w:tab w:val="left" w:pos="-284"/>
        </w:tabs>
        <w:rPr>
          <w:rFonts w:asciiTheme="minorHAnsi" w:hAnsiTheme="minorHAnsi" w:cstheme="minorHAnsi"/>
          <w:b/>
          <w:color w:val="002060"/>
        </w:rPr>
      </w:pPr>
      <w:r w:rsidRPr="00F72311">
        <w:rPr>
          <w:rFonts w:asciiTheme="minorHAnsi" w:hAnsiTheme="minorHAnsi" w:cstheme="minorHAnsi"/>
          <w:b/>
          <w:color w:val="002060"/>
        </w:rPr>
        <w:t xml:space="preserve">             DESAMIANTAGE</w:t>
      </w:r>
    </w:p>
    <w:bookmarkEnd w:id="117"/>
    <w:p w14:paraId="6487AF31"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C’est-à-dire les frais de dépollution, de décontamination, désinfection et de désamiantage correspondant aux travaux réalisés dans l’emprise et aux environs d’un bâtiment ou d’un équipement assuré.</w:t>
      </w:r>
    </w:p>
    <w:bookmarkEnd w:id="118"/>
    <w:p w14:paraId="4458D773"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 </w:t>
      </w:r>
    </w:p>
    <w:p w14:paraId="1F4E2FCB" w14:textId="77777777" w:rsidR="00EB23C9" w:rsidRPr="00F72311" w:rsidRDefault="00EB23C9">
      <w:pPr>
        <w:jc w:val="both"/>
        <w:rPr>
          <w:rFonts w:asciiTheme="minorHAnsi" w:hAnsiTheme="minorHAnsi" w:cstheme="minorHAnsi"/>
        </w:rPr>
      </w:pPr>
    </w:p>
    <w:p w14:paraId="158C507F" w14:textId="77777777" w:rsidR="00EB23C9" w:rsidRPr="00F72311" w:rsidRDefault="00EB23C9">
      <w:pPr>
        <w:ind w:left="708"/>
        <w:jc w:val="both"/>
        <w:rPr>
          <w:rFonts w:asciiTheme="minorHAnsi" w:hAnsiTheme="minorHAnsi" w:cstheme="minorHAnsi"/>
        </w:rPr>
      </w:pPr>
    </w:p>
    <w:p w14:paraId="42F8D222"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auto"/>
          <w:sz w:val="24"/>
          <w:szCs w:val="24"/>
        </w:rPr>
      </w:pPr>
      <w:bookmarkStart w:id="119" w:name="_Hlk183596106"/>
      <w:bookmarkStart w:id="120" w:name="responsabilités"/>
      <w:r w:rsidRPr="00F72311">
        <w:rPr>
          <w:rStyle w:val="Titredulivre"/>
          <w:rFonts w:asciiTheme="minorHAnsi" w:hAnsiTheme="minorHAnsi" w:cstheme="minorHAnsi"/>
          <w:color w:val="auto"/>
          <w:sz w:val="24"/>
          <w:szCs w:val="24"/>
        </w:rPr>
        <w:t>ARTICLE 6</w:t>
      </w:r>
      <w:r w:rsidRPr="00F72311">
        <w:rPr>
          <w:rStyle w:val="Titredulivre"/>
          <w:rFonts w:asciiTheme="minorHAnsi" w:hAnsiTheme="minorHAnsi" w:cstheme="minorHAnsi"/>
          <w:color w:val="auto"/>
          <w:sz w:val="24"/>
          <w:szCs w:val="24"/>
        </w:rPr>
        <w:tab/>
      </w:r>
      <w:r w:rsidRPr="00F72311">
        <w:rPr>
          <w:rStyle w:val="Titredulivre"/>
          <w:rFonts w:asciiTheme="minorHAnsi" w:hAnsiTheme="minorHAnsi" w:cstheme="minorHAnsi"/>
          <w:color w:val="auto"/>
          <w:sz w:val="24"/>
          <w:szCs w:val="24"/>
        </w:rPr>
        <w:tab/>
      </w:r>
    </w:p>
    <w:p w14:paraId="5EA22C74"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GARANTIES ANNEXES : RESPONSABILITES A L’EGARD DES PROPRIETAIRES, LOCATAIRES, VOISINS ET TIERS</w:t>
      </w:r>
    </w:p>
    <w:bookmarkEnd w:id="119"/>
    <w:bookmarkEnd w:id="120"/>
    <w:p w14:paraId="0E9050A2" w14:textId="77777777" w:rsidR="00EB23C9" w:rsidRPr="00F72311" w:rsidRDefault="00EB23C9">
      <w:pPr>
        <w:pStyle w:val="Corpsdetexte"/>
        <w:jc w:val="both"/>
        <w:rPr>
          <w:rFonts w:asciiTheme="minorHAnsi" w:hAnsiTheme="minorHAnsi" w:cstheme="minorHAnsi"/>
          <w:i w:val="0"/>
          <w:szCs w:val="24"/>
        </w:rPr>
      </w:pPr>
    </w:p>
    <w:p w14:paraId="51721F4E" w14:textId="77777777" w:rsidR="00EB23C9" w:rsidRPr="00F72311" w:rsidRDefault="00F43BB1">
      <w:pPr>
        <w:pStyle w:val="Corpsdetexte"/>
        <w:jc w:val="both"/>
        <w:rPr>
          <w:rFonts w:asciiTheme="minorHAnsi" w:hAnsiTheme="minorHAnsi" w:cstheme="minorHAnsi"/>
          <w:i w:val="0"/>
        </w:rPr>
      </w:pPr>
      <w:r w:rsidRPr="00F72311">
        <w:rPr>
          <w:rFonts w:asciiTheme="minorHAnsi" w:hAnsiTheme="minorHAnsi" w:cstheme="minorHAnsi"/>
          <w:i w:val="0"/>
          <w:szCs w:val="24"/>
        </w:rPr>
        <w:t>Pour les bâtiments désignés à l’état du patrimoine, la garantie de l’Assureur porte également sur les responsabilités de l’acheteur souscripteur définies ci-après :</w:t>
      </w:r>
    </w:p>
    <w:p w14:paraId="2227E5FA"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ab/>
      </w:r>
      <w:r w:rsidRPr="00F72311">
        <w:rPr>
          <w:rFonts w:asciiTheme="minorHAnsi" w:hAnsiTheme="minorHAnsi" w:cstheme="minorHAnsi"/>
        </w:rPr>
        <w:tab/>
      </w:r>
      <w:r w:rsidRPr="00F72311">
        <w:rPr>
          <w:rFonts w:asciiTheme="minorHAnsi" w:hAnsiTheme="minorHAnsi" w:cstheme="minorHAnsi"/>
        </w:rPr>
        <w:tab/>
      </w:r>
    </w:p>
    <w:p w14:paraId="6FAE7E36"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21" w:name="_Hlk183596127"/>
      <w:bookmarkStart w:id="122" w:name="locatifs"/>
      <w:r w:rsidRPr="00F72311">
        <w:rPr>
          <w:rFonts w:asciiTheme="minorHAnsi" w:hAnsiTheme="minorHAnsi" w:cstheme="minorHAnsi"/>
          <w:b/>
          <w:color w:val="002060"/>
        </w:rPr>
        <w:t>6.1</w:t>
      </w:r>
      <w:r w:rsidRPr="00F72311">
        <w:rPr>
          <w:rFonts w:asciiTheme="minorHAnsi" w:hAnsiTheme="minorHAnsi" w:cstheme="minorHAnsi"/>
          <w:b/>
          <w:color w:val="002060"/>
        </w:rPr>
        <w:tab/>
        <w:t>RISQUES LOCATIFS</w:t>
      </w:r>
    </w:p>
    <w:bookmarkEnd w:id="121"/>
    <w:bookmarkEnd w:id="122"/>
    <w:p w14:paraId="142CC805"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 responsabilité encourue par l’acheteur souscripteur, par application des articles 1302, 1732 à 1735 du Code Civil, en raison des dommages causés aux propriétaires des locaux dont elle est locataire ou occupante.</w:t>
      </w:r>
    </w:p>
    <w:p w14:paraId="15021899" w14:textId="77777777" w:rsidR="00EB23C9" w:rsidRPr="00F72311" w:rsidRDefault="00EB23C9">
      <w:pPr>
        <w:ind w:left="705"/>
        <w:jc w:val="both"/>
        <w:rPr>
          <w:rFonts w:asciiTheme="minorHAnsi" w:hAnsiTheme="minorHAnsi" w:cstheme="minorHAnsi"/>
        </w:rPr>
      </w:pPr>
    </w:p>
    <w:p w14:paraId="0C766294"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23" w:name="_Hlk183596143"/>
      <w:bookmarkStart w:id="124" w:name="locataires"/>
      <w:r w:rsidRPr="00F72311">
        <w:rPr>
          <w:rFonts w:asciiTheme="minorHAnsi" w:hAnsiTheme="minorHAnsi" w:cstheme="minorHAnsi"/>
          <w:b/>
          <w:color w:val="002060"/>
        </w:rPr>
        <w:t>6.2</w:t>
      </w:r>
      <w:r w:rsidRPr="00F72311">
        <w:rPr>
          <w:rFonts w:asciiTheme="minorHAnsi" w:hAnsiTheme="minorHAnsi" w:cstheme="minorHAnsi"/>
          <w:b/>
          <w:color w:val="002060"/>
        </w:rPr>
        <w:tab/>
        <w:t>RECOURS DES LOCATAIRES</w:t>
      </w:r>
    </w:p>
    <w:bookmarkEnd w:id="123"/>
    <w:bookmarkEnd w:id="124"/>
    <w:p w14:paraId="34B075B3"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La responsabilité fondée sur les articles 1719 à 1721 du Code Civil et encourue par l’acheteur souscripteur à l’égard des locataires ou occupants.</w:t>
      </w:r>
    </w:p>
    <w:p w14:paraId="70A014C3" w14:textId="77777777" w:rsidR="00EB23C9" w:rsidRPr="00F72311" w:rsidRDefault="00EB23C9">
      <w:pPr>
        <w:ind w:left="705"/>
        <w:jc w:val="both"/>
        <w:rPr>
          <w:rFonts w:asciiTheme="minorHAnsi" w:hAnsiTheme="minorHAnsi" w:cstheme="minorHAnsi"/>
        </w:rPr>
      </w:pPr>
    </w:p>
    <w:p w14:paraId="48497AA5"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25" w:name="_Hlk183596158"/>
      <w:bookmarkStart w:id="126" w:name="voisins"/>
      <w:r w:rsidRPr="00F72311">
        <w:rPr>
          <w:rFonts w:asciiTheme="minorHAnsi" w:hAnsiTheme="minorHAnsi" w:cstheme="minorHAnsi"/>
          <w:b/>
          <w:color w:val="002060"/>
        </w:rPr>
        <w:t>6.3</w:t>
      </w:r>
      <w:r w:rsidRPr="00F72311">
        <w:rPr>
          <w:rFonts w:asciiTheme="minorHAnsi" w:hAnsiTheme="minorHAnsi" w:cstheme="minorHAnsi"/>
          <w:b/>
          <w:color w:val="002060"/>
        </w:rPr>
        <w:tab/>
        <w:t>RECOURS DES VOISINS ET DES TIERS</w:t>
      </w:r>
    </w:p>
    <w:bookmarkEnd w:id="125"/>
    <w:bookmarkEnd w:id="126"/>
    <w:p w14:paraId="45F2E4E2"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 responsabilité que l’acheteur souscripteur peut encourir par application des articles 1240 à 1244 du Code Civil ou des règles du droit administratif à l’égard des voisins et des tiers en général.</w:t>
      </w:r>
    </w:p>
    <w:p w14:paraId="12437CE2" w14:textId="77777777" w:rsidR="00EB23C9" w:rsidRPr="00F72311" w:rsidRDefault="00EB23C9">
      <w:pPr>
        <w:ind w:left="705"/>
        <w:jc w:val="both"/>
        <w:rPr>
          <w:rFonts w:asciiTheme="minorHAnsi" w:hAnsiTheme="minorHAnsi" w:cstheme="minorHAnsi"/>
        </w:rPr>
      </w:pPr>
    </w:p>
    <w:p w14:paraId="421AA838"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Ces garanties s’entendent pour les dommages matériels et immatériels consécutifs à la réalisation des seuls événements suivants, selon la définition qui en est faite à l’article 2 : incendie, explosions, dégâts des eaux, pouvant engager la responsabilité de l’acheteur souscripteur à l’égard des propriétaires.</w:t>
      </w:r>
    </w:p>
    <w:p w14:paraId="13B43614" w14:textId="77777777" w:rsidR="00EB23C9" w:rsidRPr="00F72311" w:rsidRDefault="00EB23C9">
      <w:pPr>
        <w:ind w:left="705"/>
        <w:jc w:val="both"/>
        <w:rPr>
          <w:rFonts w:asciiTheme="minorHAnsi" w:hAnsiTheme="minorHAnsi" w:cstheme="minorHAnsi"/>
        </w:rPr>
      </w:pPr>
    </w:p>
    <w:p w14:paraId="038B468E"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Pour chacune des responsabilités assurées, l’engagement maximum de l’Assuré est fixé aux conditions générales de garanties.</w:t>
      </w:r>
    </w:p>
    <w:p w14:paraId="111E6C49" w14:textId="77777777" w:rsidR="00EB23C9" w:rsidRPr="00F72311" w:rsidRDefault="00F43BB1">
      <w:pPr>
        <w:pStyle w:val="Retraitcorpsdetexte"/>
        <w:ind w:left="708"/>
        <w:rPr>
          <w:rFonts w:asciiTheme="minorHAnsi" w:hAnsiTheme="minorHAnsi" w:cstheme="minorHAnsi"/>
          <w:szCs w:val="24"/>
        </w:rPr>
      </w:pPr>
      <w:r w:rsidRPr="00F72311">
        <w:rPr>
          <w:rFonts w:asciiTheme="minorHAnsi" w:hAnsiTheme="minorHAnsi" w:cstheme="minorHAnsi"/>
          <w:szCs w:val="24"/>
        </w:rPr>
        <w:br w:type="page" w:clear="all"/>
      </w:r>
    </w:p>
    <w:p w14:paraId="7A4A0535" w14:textId="53AA89DC" w:rsidR="00240BC6" w:rsidRPr="00961E9D" w:rsidRDefault="00240BC6" w:rsidP="00240BC6">
      <w:pPr>
        <w:pStyle w:val="Corpsdetexte"/>
        <w:rPr>
          <w:rFonts w:asciiTheme="minorHAnsi" w:hAnsiTheme="minorHAnsi" w:cstheme="minorHAnsi"/>
          <w:b/>
          <w:i w:val="0"/>
          <w:color w:val="002060"/>
          <w:sz w:val="32"/>
          <w:szCs w:val="24"/>
        </w:rPr>
      </w:pPr>
      <w:bookmarkStart w:id="127" w:name="définitions"/>
      <w:r w:rsidRPr="00961E9D">
        <w:rPr>
          <w:rFonts w:asciiTheme="minorHAnsi" w:hAnsiTheme="minorHAnsi" w:cstheme="minorHAnsi"/>
          <w:b/>
          <w:i w:val="0"/>
          <w:color w:val="002060"/>
          <w:sz w:val="32"/>
          <w:szCs w:val="24"/>
        </w:rPr>
        <w:lastRenderedPageBreak/>
        <w:t>DEFINITIONS</w:t>
      </w:r>
    </w:p>
    <w:bookmarkEnd w:id="127"/>
    <w:p w14:paraId="572CF6EC" w14:textId="1478E0A4" w:rsidR="00EB23C9" w:rsidRPr="00F72311" w:rsidRDefault="00EB23C9" w:rsidP="00240BC6">
      <w:pPr>
        <w:pStyle w:val="arima1"/>
        <w:pBdr>
          <w:bottom w:val="single" w:sz="4" w:space="2" w:color="5B9BD5"/>
        </w:pBdr>
        <w:spacing w:beforeAutospacing="0"/>
        <w:ind w:right="-284"/>
        <w:rPr>
          <w:rStyle w:val="Titredulivre"/>
          <w:rFonts w:asciiTheme="minorHAnsi" w:hAnsiTheme="minorHAnsi" w:cstheme="minorHAnsi"/>
          <w:color w:val="2F5496"/>
          <w:sz w:val="24"/>
          <w:szCs w:val="24"/>
        </w:rPr>
      </w:pPr>
    </w:p>
    <w:p w14:paraId="7309A3BB" w14:textId="77777777" w:rsidR="00EB23C9" w:rsidRPr="00F72311" w:rsidRDefault="00EB23C9">
      <w:pPr>
        <w:jc w:val="both"/>
        <w:rPr>
          <w:rFonts w:asciiTheme="minorHAnsi" w:hAnsiTheme="minorHAnsi" w:cstheme="minorHAnsi"/>
        </w:rPr>
      </w:pPr>
    </w:p>
    <w:p w14:paraId="53DB41A1" w14:textId="77777777" w:rsidR="00EB23C9" w:rsidRPr="00F72311" w:rsidRDefault="00F43BB1">
      <w:pPr>
        <w:pStyle w:val="Corpsdetexte"/>
        <w:ind w:left="-567"/>
        <w:jc w:val="both"/>
        <w:rPr>
          <w:rFonts w:asciiTheme="minorHAnsi" w:hAnsiTheme="minorHAnsi" w:cstheme="minorHAnsi"/>
          <w:i w:val="0"/>
          <w:szCs w:val="24"/>
        </w:rPr>
      </w:pPr>
      <w:r w:rsidRPr="00F72311">
        <w:rPr>
          <w:rFonts w:asciiTheme="minorHAnsi" w:hAnsiTheme="minorHAnsi" w:cstheme="minorHAnsi"/>
          <w:i w:val="0"/>
          <w:szCs w:val="24"/>
        </w:rPr>
        <w:t>Pour l’application des garanties, on entend par :</w:t>
      </w:r>
    </w:p>
    <w:p w14:paraId="1D71B1B4" w14:textId="77777777" w:rsidR="00EB23C9" w:rsidRPr="00F72311" w:rsidRDefault="00EB23C9">
      <w:pPr>
        <w:jc w:val="both"/>
        <w:rPr>
          <w:rFonts w:asciiTheme="minorHAnsi" w:hAnsiTheme="minorHAnsi" w:cstheme="minorHAnsi"/>
        </w:rPr>
      </w:pPr>
    </w:p>
    <w:p w14:paraId="2DBB15AB"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ACHETEUR SOUSCRIPTEUR</w:t>
      </w:r>
      <w:r w:rsidRPr="00F72311">
        <w:rPr>
          <w:rFonts w:asciiTheme="minorHAnsi" w:hAnsiTheme="minorHAnsi" w:cstheme="minorHAnsi"/>
          <w:b/>
          <w:color w:val="002060"/>
        </w:rPr>
        <w:t> :</w:t>
      </w:r>
      <w:r w:rsidRPr="00F72311">
        <w:rPr>
          <w:rFonts w:asciiTheme="minorHAnsi" w:hAnsiTheme="minorHAnsi" w:cstheme="minorHAnsi"/>
          <w:b/>
          <w:color w:val="002060"/>
          <w:u w:val="single"/>
        </w:rPr>
        <w:t xml:space="preserve"> </w:t>
      </w:r>
    </w:p>
    <w:p w14:paraId="7D3AFB56" w14:textId="77777777" w:rsidR="00EB23C9" w:rsidRPr="00F72311" w:rsidRDefault="00EB23C9">
      <w:pPr>
        <w:pStyle w:val="Retraitcorpsdetexte"/>
        <w:ind w:left="0"/>
        <w:jc w:val="both"/>
        <w:rPr>
          <w:rFonts w:asciiTheme="minorHAnsi" w:hAnsiTheme="minorHAnsi" w:cstheme="minorHAnsi"/>
          <w:szCs w:val="24"/>
        </w:rPr>
      </w:pPr>
    </w:p>
    <w:p w14:paraId="5AC9179D"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 personne morale désignée au C.C.A.P. qui demande l’établissement du contrat, le signe et s’engage notamment à régler les primes.</w:t>
      </w:r>
    </w:p>
    <w:p w14:paraId="6F9BC829" w14:textId="77777777" w:rsidR="00EB23C9" w:rsidRPr="00F72311" w:rsidRDefault="00EB23C9">
      <w:pPr>
        <w:pStyle w:val="Retraitcorpsdetexte"/>
        <w:ind w:left="0"/>
        <w:jc w:val="both"/>
        <w:rPr>
          <w:rFonts w:asciiTheme="minorHAnsi" w:hAnsiTheme="minorHAnsi" w:cstheme="minorHAnsi"/>
          <w:szCs w:val="24"/>
        </w:rPr>
      </w:pPr>
    </w:p>
    <w:p w14:paraId="465ABCD6"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ASSURE</w:t>
      </w:r>
      <w:r w:rsidRPr="00F72311">
        <w:rPr>
          <w:rFonts w:asciiTheme="minorHAnsi" w:hAnsiTheme="minorHAnsi" w:cstheme="minorHAnsi"/>
          <w:b/>
          <w:color w:val="002060"/>
        </w:rPr>
        <w:t> :</w:t>
      </w:r>
    </w:p>
    <w:p w14:paraId="220B45F8" w14:textId="77777777" w:rsidR="00EB23C9" w:rsidRPr="00F72311" w:rsidRDefault="00EB23C9">
      <w:pPr>
        <w:pStyle w:val="Retraitcorpsdetexte"/>
        <w:ind w:left="0"/>
        <w:jc w:val="both"/>
        <w:rPr>
          <w:rFonts w:asciiTheme="minorHAnsi" w:hAnsiTheme="minorHAnsi" w:cstheme="minorHAnsi"/>
          <w:color w:val="002060"/>
          <w:szCs w:val="24"/>
        </w:rPr>
      </w:pPr>
    </w:p>
    <w:p w14:paraId="258807F9"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L’acheteur et/ou toute autre personne désignée aux conditions générales de garanties et C.C.A.P.</w:t>
      </w:r>
    </w:p>
    <w:p w14:paraId="6EA69CDE" w14:textId="77777777" w:rsidR="00EB23C9" w:rsidRPr="00F72311" w:rsidRDefault="00EB23C9">
      <w:pPr>
        <w:jc w:val="both"/>
        <w:rPr>
          <w:rFonts w:asciiTheme="minorHAnsi" w:hAnsiTheme="minorHAnsi" w:cstheme="minorHAnsi"/>
        </w:rPr>
      </w:pPr>
    </w:p>
    <w:p w14:paraId="08DCE072"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ASSUREUR</w:t>
      </w:r>
      <w:r w:rsidRPr="00F72311">
        <w:rPr>
          <w:rFonts w:asciiTheme="minorHAnsi" w:hAnsiTheme="minorHAnsi" w:cstheme="minorHAnsi"/>
          <w:b/>
          <w:color w:val="002060"/>
        </w:rPr>
        <w:t> :</w:t>
      </w:r>
      <w:r w:rsidRPr="00F72311">
        <w:rPr>
          <w:rFonts w:asciiTheme="minorHAnsi" w:hAnsiTheme="minorHAnsi" w:cstheme="minorHAnsi"/>
          <w:b/>
          <w:color w:val="002060"/>
          <w:u w:val="single"/>
        </w:rPr>
        <w:t xml:space="preserve"> </w:t>
      </w:r>
    </w:p>
    <w:p w14:paraId="1C9B2931" w14:textId="77777777" w:rsidR="00EB23C9" w:rsidRPr="00F72311" w:rsidRDefault="00EB23C9">
      <w:pPr>
        <w:jc w:val="both"/>
        <w:rPr>
          <w:rFonts w:asciiTheme="minorHAnsi" w:hAnsiTheme="minorHAnsi" w:cstheme="minorHAnsi"/>
        </w:rPr>
      </w:pPr>
    </w:p>
    <w:p w14:paraId="078803FD"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L’Assureur auprès duquel a été souscrit le contrat.</w:t>
      </w:r>
    </w:p>
    <w:p w14:paraId="080DA375" w14:textId="77777777" w:rsidR="00EB23C9" w:rsidRPr="00F72311" w:rsidRDefault="00EB23C9">
      <w:pPr>
        <w:jc w:val="both"/>
        <w:rPr>
          <w:rFonts w:asciiTheme="minorHAnsi" w:hAnsiTheme="minorHAnsi" w:cstheme="minorHAnsi"/>
        </w:rPr>
      </w:pPr>
    </w:p>
    <w:p w14:paraId="0E4468DE"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AUTRUI OU TIERS</w:t>
      </w:r>
      <w:r w:rsidRPr="00F72311">
        <w:rPr>
          <w:rFonts w:asciiTheme="minorHAnsi" w:hAnsiTheme="minorHAnsi" w:cstheme="minorHAnsi"/>
          <w:b/>
          <w:color w:val="002060"/>
        </w:rPr>
        <w:t> :</w:t>
      </w:r>
    </w:p>
    <w:p w14:paraId="7177CA50" w14:textId="77777777" w:rsidR="00EB23C9" w:rsidRPr="00F72311" w:rsidRDefault="00EB23C9">
      <w:pPr>
        <w:pStyle w:val="Retraitcorpsdetexte"/>
        <w:ind w:left="0"/>
        <w:jc w:val="both"/>
        <w:rPr>
          <w:rFonts w:asciiTheme="minorHAnsi" w:hAnsiTheme="minorHAnsi" w:cstheme="minorHAnsi"/>
          <w:szCs w:val="24"/>
        </w:rPr>
      </w:pPr>
    </w:p>
    <w:p w14:paraId="1B994BB6"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Toute personne autre que les préposés et agents de l’Assuré dans l’exercice de leurs fonctions, lorsqu’ils peuvent se prévaloir de la législation sur les accidents de travail ou des dispositions statutaires dont ils bénéficient.</w:t>
      </w:r>
    </w:p>
    <w:p w14:paraId="62FA4747" w14:textId="77777777" w:rsidR="00EB23C9" w:rsidRPr="00F72311" w:rsidRDefault="00EB23C9">
      <w:pPr>
        <w:ind w:left="705"/>
        <w:jc w:val="both"/>
        <w:rPr>
          <w:rFonts w:asciiTheme="minorHAnsi" w:hAnsiTheme="minorHAnsi" w:cstheme="minorHAnsi"/>
        </w:rPr>
      </w:pPr>
    </w:p>
    <w:p w14:paraId="368D578B"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DOMMAGES CORPORELS</w:t>
      </w:r>
      <w:r w:rsidRPr="00F72311">
        <w:rPr>
          <w:rFonts w:asciiTheme="minorHAnsi" w:hAnsiTheme="minorHAnsi" w:cstheme="minorHAnsi"/>
          <w:b/>
          <w:color w:val="002060"/>
        </w:rPr>
        <w:t> :</w:t>
      </w:r>
    </w:p>
    <w:p w14:paraId="676446C9" w14:textId="77777777" w:rsidR="00EB23C9" w:rsidRPr="00F72311" w:rsidRDefault="00EB23C9">
      <w:pPr>
        <w:pStyle w:val="Titre3"/>
        <w:jc w:val="both"/>
        <w:rPr>
          <w:rFonts w:asciiTheme="minorHAnsi" w:hAnsiTheme="minorHAnsi" w:cstheme="minorHAnsi"/>
          <w:b w:val="0"/>
          <w:szCs w:val="24"/>
        </w:rPr>
      </w:pPr>
    </w:p>
    <w:p w14:paraId="0CFC7E51" w14:textId="77777777" w:rsidR="00EB23C9" w:rsidRPr="00F72311" w:rsidRDefault="00F43BB1">
      <w:pPr>
        <w:pStyle w:val="Titre3"/>
        <w:jc w:val="both"/>
        <w:rPr>
          <w:rFonts w:asciiTheme="minorHAnsi" w:hAnsiTheme="minorHAnsi" w:cstheme="minorHAnsi"/>
          <w:b w:val="0"/>
          <w:szCs w:val="24"/>
        </w:rPr>
      </w:pPr>
      <w:r w:rsidRPr="00F72311">
        <w:rPr>
          <w:rFonts w:asciiTheme="minorHAnsi" w:hAnsiTheme="minorHAnsi" w:cstheme="minorHAnsi"/>
          <w:b w:val="0"/>
          <w:szCs w:val="24"/>
        </w:rPr>
        <w:t>Toute atteinte corporelle subie par une personne physique.</w:t>
      </w:r>
    </w:p>
    <w:p w14:paraId="4D868F1D" w14:textId="77777777" w:rsidR="00EB23C9" w:rsidRPr="00F72311" w:rsidRDefault="00EB23C9">
      <w:pPr>
        <w:ind w:left="705"/>
        <w:jc w:val="both"/>
        <w:rPr>
          <w:rFonts w:asciiTheme="minorHAnsi" w:hAnsiTheme="minorHAnsi" w:cstheme="minorHAnsi"/>
        </w:rPr>
      </w:pPr>
    </w:p>
    <w:p w14:paraId="3E2D3363"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DOMMAGES MATERIELS</w:t>
      </w:r>
      <w:r w:rsidRPr="00F72311">
        <w:rPr>
          <w:rFonts w:asciiTheme="minorHAnsi" w:hAnsiTheme="minorHAnsi" w:cstheme="minorHAnsi"/>
          <w:b/>
          <w:color w:val="002060"/>
        </w:rPr>
        <w:t> :</w:t>
      </w:r>
    </w:p>
    <w:p w14:paraId="67192D5C" w14:textId="77777777" w:rsidR="00EB23C9" w:rsidRPr="00F72311" w:rsidRDefault="00EB23C9">
      <w:pPr>
        <w:pStyle w:val="Retraitcorpsdetexte"/>
        <w:ind w:left="0"/>
        <w:jc w:val="both"/>
        <w:rPr>
          <w:rFonts w:asciiTheme="minorHAnsi" w:hAnsiTheme="minorHAnsi" w:cstheme="minorHAnsi"/>
          <w:szCs w:val="24"/>
        </w:rPr>
      </w:pPr>
    </w:p>
    <w:p w14:paraId="4BEE1ECD"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Toute destruction, détérioration, altération ou disparition d’une chose ou substance, toute atteinte physique à des animaux.</w:t>
      </w:r>
    </w:p>
    <w:p w14:paraId="09208C65" w14:textId="77777777" w:rsidR="00EB23C9" w:rsidRPr="00F72311" w:rsidRDefault="00EB23C9">
      <w:pPr>
        <w:jc w:val="both"/>
        <w:rPr>
          <w:rFonts w:asciiTheme="minorHAnsi" w:hAnsiTheme="minorHAnsi" w:cstheme="minorHAnsi"/>
        </w:rPr>
      </w:pPr>
    </w:p>
    <w:p w14:paraId="40B6C413"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DOMMAGES IMMATERIELS</w:t>
      </w:r>
      <w:r w:rsidRPr="00F72311">
        <w:rPr>
          <w:rFonts w:asciiTheme="minorHAnsi" w:hAnsiTheme="minorHAnsi" w:cstheme="minorHAnsi"/>
          <w:b/>
          <w:color w:val="002060"/>
        </w:rPr>
        <w:t> :</w:t>
      </w:r>
    </w:p>
    <w:p w14:paraId="3E8CEE62" w14:textId="77777777" w:rsidR="00EB23C9" w:rsidRPr="00F72311" w:rsidRDefault="00EB23C9">
      <w:pPr>
        <w:pStyle w:val="Retraitcorpsdetexte"/>
        <w:ind w:left="0"/>
        <w:jc w:val="both"/>
        <w:rPr>
          <w:rFonts w:asciiTheme="minorHAnsi" w:hAnsiTheme="minorHAnsi" w:cstheme="minorHAnsi"/>
          <w:szCs w:val="24"/>
        </w:rPr>
      </w:pPr>
    </w:p>
    <w:p w14:paraId="3FA20B81" w14:textId="77777777" w:rsidR="00EB23C9" w:rsidRPr="00F72311" w:rsidRDefault="00F43BB1">
      <w:pPr>
        <w:pStyle w:val="Retraitcorpsdetexte"/>
        <w:ind w:left="0"/>
        <w:jc w:val="both"/>
        <w:rPr>
          <w:rFonts w:asciiTheme="minorHAnsi" w:hAnsiTheme="minorHAnsi" w:cstheme="minorHAnsi"/>
          <w:b/>
          <w:szCs w:val="24"/>
        </w:rPr>
      </w:pPr>
      <w:r w:rsidRPr="00F72311">
        <w:rPr>
          <w:rFonts w:asciiTheme="minorHAnsi" w:hAnsiTheme="minorHAnsi" w:cstheme="minorHAnsi"/>
          <w:szCs w:val="24"/>
        </w:rPr>
        <w:t>Tout préjudice pécuniaire résultant de la privation de jouissance d’un droit, de l’interruption d’un service rendu par une personne, par un bien, meuble ou immeuble, de la perte d’un bénéfice ou d’un revenu et, plus généralement, tout préjudice, pécuniairement estimable, qui n’est ni corporel, ni matériel.</w:t>
      </w:r>
    </w:p>
    <w:p w14:paraId="46A02EE7" w14:textId="77777777" w:rsidR="00EB23C9" w:rsidRPr="00F72311" w:rsidRDefault="00EB23C9">
      <w:pPr>
        <w:jc w:val="both"/>
        <w:rPr>
          <w:rFonts w:asciiTheme="minorHAnsi" w:hAnsiTheme="minorHAnsi" w:cstheme="minorHAnsi"/>
          <w:b/>
        </w:rPr>
      </w:pPr>
    </w:p>
    <w:p w14:paraId="0A3421FF"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FAIT GENERATEUR</w:t>
      </w:r>
      <w:r w:rsidRPr="00F72311">
        <w:rPr>
          <w:rFonts w:asciiTheme="minorHAnsi" w:hAnsiTheme="minorHAnsi" w:cstheme="minorHAnsi"/>
          <w:b/>
          <w:color w:val="002060"/>
        </w:rPr>
        <w:t> :</w:t>
      </w:r>
    </w:p>
    <w:p w14:paraId="0D08F175" w14:textId="77777777" w:rsidR="00EB23C9" w:rsidRPr="00F72311" w:rsidRDefault="00EB23C9">
      <w:pPr>
        <w:pStyle w:val="Corpsdetexte"/>
        <w:jc w:val="both"/>
        <w:rPr>
          <w:rFonts w:asciiTheme="minorHAnsi" w:hAnsiTheme="minorHAnsi" w:cstheme="minorHAnsi"/>
          <w:i w:val="0"/>
          <w:szCs w:val="24"/>
        </w:rPr>
      </w:pPr>
    </w:p>
    <w:p w14:paraId="2B23C35D"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L’acte, l’action, l’inaction de l’Assuré, le fonctionnement, le non fonctionnement, le mauvais fonctionnement d’un service géré par l’Assuré et, plus généralement, tout fait ou événement à l’origine du sinistre.</w:t>
      </w:r>
    </w:p>
    <w:p w14:paraId="160A808F" w14:textId="77777777" w:rsidR="00EB23C9" w:rsidRPr="00F72311" w:rsidRDefault="00EB23C9">
      <w:pPr>
        <w:pStyle w:val="Corpsdetexte"/>
        <w:jc w:val="both"/>
        <w:rPr>
          <w:rFonts w:asciiTheme="minorHAnsi" w:hAnsiTheme="minorHAnsi" w:cstheme="minorHAnsi"/>
          <w:i w:val="0"/>
          <w:szCs w:val="24"/>
        </w:rPr>
      </w:pPr>
    </w:p>
    <w:p w14:paraId="2BF2A326" w14:textId="77777777" w:rsidR="00EB23C9" w:rsidRPr="00F72311" w:rsidRDefault="00EB23C9">
      <w:pPr>
        <w:pStyle w:val="Corpsdetexte"/>
        <w:jc w:val="both"/>
        <w:rPr>
          <w:rFonts w:asciiTheme="minorHAnsi" w:hAnsiTheme="minorHAnsi" w:cstheme="minorHAnsi"/>
          <w:i w:val="0"/>
          <w:szCs w:val="24"/>
        </w:rPr>
      </w:pPr>
    </w:p>
    <w:p w14:paraId="1669C14C"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br w:type="page" w:clear="all"/>
      </w:r>
    </w:p>
    <w:p w14:paraId="722947F0" w14:textId="77777777" w:rsidR="00EB23C9" w:rsidRPr="00F72311" w:rsidRDefault="00F43BB1">
      <w:pPr>
        <w:numPr>
          <w:ilvl w:val="0"/>
          <w:numId w:val="9"/>
        </w:numPr>
        <w:jc w:val="both"/>
        <w:rPr>
          <w:rFonts w:asciiTheme="minorHAnsi" w:hAnsiTheme="minorHAnsi" w:cstheme="minorHAnsi"/>
          <w:b/>
          <w:i/>
        </w:rPr>
      </w:pPr>
      <w:r w:rsidRPr="00F72311">
        <w:rPr>
          <w:rFonts w:asciiTheme="minorHAnsi" w:hAnsiTheme="minorHAnsi" w:cstheme="minorHAnsi"/>
          <w:b/>
          <w:color w:val="002060"/>
          <w:u w:val="single"/>
        </w:rPr>
        <w:lastRenderedPageBreak/>
        <w:t>LOCAUX OCCASIONNELS D’ACTIVITES</w:t>
      </w:r>
      <w:r w:rsidRPr="00F72311">
        <w:rPr>
          <w:rFonts w:asciiTheme="minorHAnsi" w:hAnsiTheme="minorHAnsi" w:cstheme="minorHAnsi"/>
          <w:b/>
          <w:color w:val="002060"/>
        </w:rPr>
        <w:t> :</w:t>
      </w:r>
    </w:p>
    <w:p w14:paraId="34B9BF65" w14:textId="77777777" w:rsidR="00EB23C9" w:rsidRPr="00F72311" w:rsidRDefault="00EB23C9">
      <w:pPr>
        <w:pStyle w:val="Retraitcorpsdetexte"/>
        <w:ind w:left="0"/>
        <w:jc w:val="both"/>
        <w:rPr>
          <w:rFonts w:asciiTheme="minorHAnsi" w:hAnsiTheme="minorHAnsi" w:cstheme="minorHAnsi"/>
          <w:szCs w:val="24"/>
        </w:rPr>
      </w:pPr>
    </w:p>
    <w:p w14:paraId="54F04D3F"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Les locaux mis à la disposition de l’Assuré, à titre onéreux ou gratuit, pour une période temporaire n’excédant pas 30 jours consécutifs.</w:t>
      </w:r>
    </w:p>
    <w:p w14:paraId="21D055A3" w14:textId="77777777" w:rsidR="00EB23C9" w:rsidRPr="00F72311" w:rsidRDefault="00EB23C9">
      <w:pPr>
        <w:pStyle w:val="Corpsdetexte"/>
        <w:jc w:val="both"/>
        <w:rPr>
          <w:rFonts w:asciiTheme="minorHAnsi" w:hAnsiTheme="minorHAnsi" w:cstheme="minorHAnsi"/>
          <w:b/>
          <w:i w:val="0"/>
          <w:szCs w:val="24"/>
          <w:u w:val="single"/>
        </w:rPr>
      </w:pPr>
    </w:p>
    <w:p w14:paraId="50720955"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CODE</w:t>
      </w:r>
      <w:r w:rsidRPr="00F72311">
        <w:rPr>
          <w:rFonts w:asciiTheme="minorHAnsi" w:hAnsiTheme="minorHAnsi" w:cstheme="minorHAnsi"/>
          <w:b/>
          <w:color w:val="002060"/>
        </w:rPr>
        <w:t> :</w:t>
      </w:r>
    </w:p>
    <w:p w14:paraId="41DCE7C8" w14:textId="77777777" w:rsidR="00EB23C9" w:rsidRPr="00F72311" w:rsidRDefault="00EB23C9">
      <w:pPr>
        <w:pStyle w:val="Titre3"/>
        <w:jc w:val="both"/>
        <w:rPr>
          <w:rFonts w:asciiTheme="minorHAnsi" w:hAnsiTheme="minorHAnsi" w:cstheme="minorHAnsi"/>
          <w:b w:val="0"/>
          <w:szCs w:val="24"/>
        </w:rPr>
      </w:pPr>
    </w:p>
    <w:p w14:paraId="52B4BEB1" w14:textId="77777777" w:rsidR="00EB23C9" w:rsidRPr="00F72311" w:rsidRDefault="00F43BB1">
      <w:pPr>
        <w:pStyle w:val="Titre3"/>
        <w:jc w:val="both"/>
        <w:rPr>
          <w:rFonts w:asciiTheme="minorHAnsi" w:hAnsiTheme="minorHAnsi" w:cstheme="minorHAnsi"/>
          <w:b w:val="0"/>
          <w:szCs w:val="24"/>
        </w:rPr>
      </w:pPr>
      <w:r w:rsidRPr="00F72311">
        <w:rPr>
          <w:rFonts w:asciiTheme="minorHAnsi" w:hAnsiTheme="minorHAnsi" w:cstheme="minorHAnsi"/>
          <w:b w:val="0"/>
          <w:szCs w:val="24"/>
        </w:rPr>
        <w:t>Le Code des Assurances.</w:t>
      </w:r>
    </w:p>
    <w:p w14:paraId="7B0480BC" w14:textId="77777777" w:rsidR="00EB23C9" w:rsidRPr="00F72311" w:rsidRDefault="00EB23C9">
      <w:pPr>
        <w:jc w:val="both"/>
        <w:rPr>
          <w:rFonts w:asciiTheme="minorHAnsi" w:hAnsiTheme="minorHAnsi" w:cstheme="minorHAnsi"/>
        </w:rPr>
      </w:pPr>
    </w:p>
    <w:p w14:paraId="76CBB6D6"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SINISTRE</w:t>
      </w:r>
      <w:r w:rsidRPr="00F72311">
        <w:rPr>
          <w:rFonts w:asciiTheme="minorHAnsi" w:hAnsiTheme="minorHAnsi" w:cstheme="minorHAnsi"/>
          <w:b/>
          <w:color w:val="002060"/>
        </w:rPr>
        <w:t> :</w:t>
      </w:r>
    </w:p>
    <w:p w14:paraId="00322A67" w14:textId="77777777" w:rsidR="00EB23C9" w:rsidRPr="00F72311" w:rsidRDefault="00EB23C9">
      <w:pPr>
        <w:pStyle w:val="Retraitcorpsdetexte"/>
        <w:ind w:left="0"/>
        <w:jc w:val="both"/>
        <w:rPr>
          <w:rFonts w:asciiTheme="minorHAnsi" w:hAnsiTheme="minorHAnsi" w:cstheme="minorHAnsi"/>
          <w:szCs w:val="24"/>
        </w:rPr>
      </w:pPr>
    </w:p>
    <w:p w14:paraId="1F91723C"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Toutes les conséquences dommageables d’un même événement ou fait générateur susceptible d’entraîner l’application de la garantie demandée. Constituent un seul et même sinistre, les réclamations ayant pour origine un même événement.</w:t>
      </w:r>
    </w:p>
    <w:p w14:paraId="29D81FD9" w14:textId="77777777" w:rsidR="00EB23C9" w:rsidRPr="00F72311" w:rsidRDefault="00EB23C9">
      <w:pPr>
        <w:jc w:val="both"/>
        <w:rPr>
          <w:rFonts w:asciiTheme="minorHAnsi" w:hAnsiTheme="minorHAnsi" w:cstheme="minorHAnsi"/>
          <w:b/>
        </w:rPr>
      </w:pPr>
    </w:p>
    <w:p w14:paraId="634A8499"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FRANCHISE</w:t>
      </w:r>
      <w:r w:rsidRPr="00F72311">
        <w:rPr>
          <w:rFonts w:asciiTheme="minorHAnsi" w:hAnsiTheme="minorHAnsi" w:cstheme="minorHAnsi"/>
          <w:b/>
          <w:color w:val="002060"/>
        </w:rPr>
        <w:t> :</w:t>
      </w:r>
    </w:p>
    <w:p w14:paraId="3CCDC756" w14:textId="77777777" w:rsidR="00EB23C9" w:rsidRPr="00F72311" w:rsidRDefault="00EB23C9">
      <w:pPr>
        <w:pStyle w:val="Retraitcorpsdetexte"/>
        <w:ind w:left="0"/>
        <w:jc w:val="both"/>
        <w:rPr>
          <w:rFonts w:asciiTheme="minorHAnsi" w:hAnsiTheme="minorHAnsi" w:cstheme="minorHAnsi"/>
          <w:szCs w:val="24"/>
        </w:rPr>
      </w:pPr>
    </w:p>
    <w:p w14:paraId="3D64FB58"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 part du préjudice restant à la charge de l’Assuré dans le règlement d’un sinistre.</w:t>
      </w:r>
    </w:p>
    <w:p w14:paraId="660B3549" w14:textId="77777777" w:rsidR="00EB23C9" w:rsidRPr="00F72311" w:rsidRDefault="00EB23C9">
      <w:pPr>
        <w:pStyle w:val="Retraitcorpsdetexte"/>
        <w:ind w:left="0"/>
        <w:jc w:val="both"/>
        <w:rPr>
          <w:rFonts w:asciiTheme="minorHAnsi" w:hAnsiTheme="minorHAnsi" w:cstheme="minorHAnsi"/>
          <w:szCs w:val="24"/>
        </w:rPr>
      </w:pPr>
    </w:p>
    <w:p w14:paraId="570814F3"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INDICE</w:t>
      </w:r>
      <w:r w:rsidRPr="00F72311">
        <w:rPr>
          <w:rFonts w:asciiTheme="minorHAnsi" w:hAnsiTheme="minorHAnsi" w:cstheme="minorHAnsi"/>
          <w:b/>
          <w:color w:val="002060"/>
        </w:rPr>
        <w:t> :</w:t>
      </w:r>
    </w:p>
    <w:p w14:paraId="6C18898A" w14:textId="77777777" w:rsidR="00EB23C9" w:rsidRPr="00F72311" w:rsidRDefault="00EB23C9">
      <w:pPr>
        <w:pStyle w:val="Retraitcorpsdetexte"/>
        <w:ind w:left="0"/>
        <w:jc w:val="both"/>
        <w:rPr>
          <w:rFonts w:asciiTheme="minorHAnsi" w:hAnsiTheme="minorHAnsi" w:cstheme="minorHAnsi"/>
          <w:szCs w:val="24"/>
        </w:rPr>
      </w:pPr>
    </w:p>
    <w:p w14:paraId="0461561E" w14:textId="6BB6DD36"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L’indice du prix de la construction publié par la Fédération Française du Bâtiment</w:t>
      </w:r>
      <w:r w:rsidR="00985E48" w:rsidRPr="00F72311">
        <w:rPr>
          <w:rFonts w:asciiTheme="minorHAnsi" w:hAnsiTheme="minorHAnsi" w:cstheme="minorHAnsi"/>
          <w:szCs w:val="24"/>
        </w:rPr>
        <w:t xml:space="preserve"> </w:t>
      </w:r>
      <w:r w:rsidRPr="00F72311">
        <w:rPr>
          <w:rFonts w:asciiTheme="minorHAnsi" w:hAnsiTheme="minorHAnsi" w:cstheme="minorHAnsi"/>
          <w:szCs w:val="24"/>
        </w:rPr>
        <w:t>(FFB) (Fédération Française du Bâtiment).</w:t>
      </w:r>
    </w:p>
    <w:p w14:paraId="25316E6E" w14:textId="77777777" w:rsidR="00EB23C9" w:rsidRPr="00F72311" w:rsidRDefault="00EB23C9">
      <w:pPr>
        <w:jc w:val="both"/>
        <w:rPr>
          <w:rFonts w:asciiTheme="minorHAnsi" w:hAnsiTheme="minorHAnsi" w:cstheme="minorHAnsi"/>
          <w:b/>
        </w:rPr>
      </w:pPr>
    </w:p>
    <w:p w14:paraId="746627E8"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X FOIS L’INDICE</w:t>
      </w:r>
      <w:r w:rsidRPr="00F72311">
        <w:rPr>
          <w:rFonts w:asciiTheme="minorHAnsi" w:hAnsiTheme="minorHAnsi" w:cstheme="minorHAnsi"/>
          <w:b/>
          <w:color w:val="002060"/>
        </w:rPr>
        <w:t> :</w:t>
      </w:r>
    </w:p>
    <w:p w14:paraId="0E15E718" w14:textId="77777777" w:rsidR="00EB23C9" w:rsidRPr="00F72311" w:rsidRDefault="00EB23C9">
      <w:pPr>
        <w:pStyle w:val="Retraitcorpsdetexte"/>
        <w:ind w:left="0"/>
        <w:jc w:val="both"/>
        <w:rPr>
          <w:rFonts w:asciiTheme="minorHAnsi" w:hAnsiTheme="minorHAnsi" w:cstheme="minorHAnsi"/>
          <w:szCs w:val="24"/>
        </w:rPr>
      </w:pPr>
    </w:p>
    <w:p w14:paraId="794F4846" w14:textId="77777777" w:rsidR="00EB23C9" w:rsidRPr="00F72311" w:rsidRDefault="00F43BB1">
      <w:pPr>
        <w:pStyle w:val="Retraitcorpsdetexte"/>
        <w:ind w:left="0"/>
        <w:jc w:val="both"/>
        <w:rPr>
          <w:rFonts w:asciiTheme="minorHAnsi" w:hAnsiTheme="minorHAnsi" w:cstheme="minorHAnsi"/>
          <w:szCs w:val="24"/>
        </w:rPr>
      </w:pPr>
      <w:proofErr w:type="gramStart"/>
      <w:r w:rsidRPr="00F72311">
        <w:rPr>
          <w:rFonts w:asciiTheme="minorHAnsi" w:hAnsiTheme="minorHAnsi" w:cstheme="minorHAnsi"/>
          <w:szCs w:val="24"/>
        </w:rPr>
        <w:t>x</w:t>
      </w:r>
      <w:proofErr w:type="gramEnd"/>
      <w:r w:rsidRPr="00F72311">
        <w:rPr>
          <w:rFonts w:asciiTheme="minorHAnsi" w:hAnsiTheme="minorHAnsi" w:cstheme="minorHAnsi"/>
          <w:szCs w:val="24"/>
        </w:rPr>
        <w:t xml:space="preserve"> fois la valeur en euros du dernier indice FFB publié au jour du sinistre.</w:t>
      </w:r>
    </w:p>
    <w:p w14:paraId="7194AD59" w14:textId="77777777" w:rsidR="00EB23C9" w:rsidRPr="00F72311" w:rsidRDefault="00EB23C9">
      <w:pPr>
        <w:pStyle w:val="Retraitcorpsdetexte"/>
        <w:ind w:left="0"/>
        <w:jc w:val="both"/>
        <w:rPr>
          <w:rFonts w:asciiTheme="minorHAnsi" w:hAnsiTheme="minorHAnsi" w:cstheme="minorHAnsi"/>
          <w:szCs w:val="24"/>
        </w:rPr>
      </w:pPr>
    </w:p>
    <w:p w14:paraId="6FCB1C5A"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EXISTANTS</w:t>
      </w:r>
      <w:r w:rsidRPr="00F72311">
        <w:rPr>
          <w:rFonts w:asciiTheme="minorHAnsi" w:hAnsiTheme="minorHAnsi" w:cstheme="minorHAnsi"/>
          <w:b/>
          <w:color w:val="002060"/>
        </w:rPr>
        <w:t> :</w:t>
      </w:r>
    </w:p>
    <w:p w14:paraId="5E0B8D9F" w14:textId="77777777" w:rsidR="00EB23C9" w:rsidRPr="00F72311" w:rsidRDefault="00EB23C9">
      <w:pPr>
        <w:pStyle w:val="Corpsdetexte"/>
        <w:jc w:val="both"/>
        <w:rPr>
          <w:rFonts w:asciiTheme="minorHAnsi" w:hAnsiTheme="minorHAnsi" w:cstheme="minorHAnsi"/>
          <w:i w:val="0"/>
          <w:szCs w:val="24"/>
        </w:rPr>
      </w:pPr>
    </w:p>
    <w:p w14:paraId="7C45005F"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Biens meubles ou immeubles appartenant à des tiers, préexistants aux travaux de l’Assuré, sur lesquels ou au voisinage desquels l’Assuré effectue des travaux susceptibles de leur causer des dommages directs ou indirects et qui, en raison de leur situation ou de leur nature, impliquent pour l’Assuré des mesures de protection particulière.</w:t>
      </w:r>
    </w:p>
    <w:p w14:paraId="7E2C4720" w14:textId="77777777" w:rsidR="00EB23C9" w:rsidRPr="00F72311" w:rsidRDefault="00EB23C9">
      <w:pPr>
        <w:jc w:val="both"/>
        <w:rPr>
          <w:rFonts w:asciiTheme="minorHAnsi" w:hAnsiTheme="minorHAnsi" w:cstheme="minorHAnsi"/>
        </w:rPr>
      </w:pPr>
    </w:p>
    <w:p w14:paraId="03B19854"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OBJETS CONFIES</w:t>
      </w:r>
      <w:r w:rsidRPr="00F72311">
        <w:rPr>
          <w:rFonts w:asciiTheme="minorHAnsi" w:hAnsiTheme="minorHAnsi" w:cstheme="minorHAnsi"/>
          <w:b/>
          <w:color w:val="002060"/>
        </w:rPr>
        <w:t> :</w:t>
      </w:r>
    </w:p>
    <w:p w14:paraId="4F2D922D" w14:textId="77777777" w:rsidR="00EB23C9" w:rsidRPr="00F72311" w:rsidRDefault="00EB23C9">
      <w:pPr>
        <w:pStyle w:val="Corpsdetexte"/>
        <w:jc w:val="both"/>
        <w:rPr>
          <w:rFonts w:asciiTheme="minorHAnsi" w:hAnsiTheme="minorHAnsi" w:cstheme="minorHAnsi"/>
          <w:i w:val="0"/>
          <w:szCs w:val="24"/>
        </w:rPr>
      </w:pPr>
    </w:p>
    <w:p w14:paraId="224DA303"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Biens meubles appartenant à des tiers, confiés à l’Assuré, pour leur garde, exposition, entrepôt, travaux de toute nature.</w:t>
      </w:r>
    </w:p>
    <w:p w14:paraId="17737BB1"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br w:type="page" w:clear="all"/>
      </w:r>
    </w:p>
    <w:p w14:paraId="445CE15C" w14:textId="77777777" w:rsidR="00EB23C9" w:rsidRPr="00961E9D" w:rsidRDefault="00F43BB1">
      <w:pPr>
        <w:pBdr>
          <w:bottom w:val="single" w:sz="4" w:space="1" w:color="FFC000"/>
        </w:pBdr>
        <w:ind w:right="-284"/>
        <w:jc w:val="center"/>
        <w:rPr>
          <w:rFonts w:asciiTheme="minorHAnsi" w:hAnsiTheme="minorHAnsi" w:cstheme="minorHAnsi"/>
          <w:b/>
          <w:color w:val="002060"/>
          <w:sz w:val="32"/>
        </w:rPr>
      </w:pPr>
      <w:bookmarkStart w:id="128" w:name="ATRI"/>
      <w:r w:rsidRPr="00961E9D">
        <w:rPr>
          <w:rFonts w:asciiTheme="minorHAnsi" w:hAnsiTheme="minorHAnsi" w:cstheme="minorHAnsi"/>
          <w:b/>
          <w:color w:val="002060"/>
          <w:sz w:val="32"/>
        </w:rPr>
        <w:lastRenderedPageBreak/>
        <w:t>ASSURANCE TOUS RISQUES INFORMATIQUE</w:t>
      </w:r>
    </w:p>
    <w:p w14:paraId="3A3E58C5" w14:textId="77777777" w:rsidR="00EB23C9" w:rsidRPr="00961E9D" w:rsidRDefault="00F43BB1">
      <w:pPr>
        <w:pBdr>
          <w:bottom w:val="single" w:sz="4" w:space="1" w:color="FFC000"/>
        </w:pBdr>
        <w:ind w:right="-284"/>
        <w:jc w:val="center"/>
        <w:rPr>
          <w:rFonts w:asciiTheme="minorHAnsi" w:hAnsiTheme="minorHAnsi" w:cstheme="minorHAnsi"/>
          <w:b/>
          <w:color w:val="002060"/>
          <w:sz w:val="32"/>
        </w:rPr>
      </w:pPr>
      <w:r w:rsidRPr="00961E9D">
        <w:rPr>
          <w:rFonts w:asciiTheme="minorHAnsi" w:hAnsiTheme="minorHAnsi" w:cstheme="minorHAnsi"/>
          <w:b/>
          <w:color w:val="002060"/>
          <w:sz w:val="32"/>
        </w:rPr>
        <w:t xml:space="preserve"> ET BRIS DE MACHINE</w:t>
      </w:r>
    </w:p>
    <w:bookmarkEnd w:id="128"/>
    <w:p w14:paraId="04E048F3" w14:textId="77777777" w:rsidR="00EB23C9" w:rsidRPr="00F72311" w:rsidRDefault="00EB23C9">
      <w:pPr>
        <w:pStyle w:val="Corpsdetexte"/>
        <w:jc w:val="both"/>
        <w:rPr>
          <w:rFonts w:asciiTheme="minorHAnsi" w:hAnsiTheme="minorHAnsi" w:cstheme="minorHAnsi"/>
          <w:i w:val="0"/>
          <w:szCs w:val="24"/>
        </w:rPr>
      </w:pPr>
    </w:p>
    <w:p w14:paraId="2B5B3B6A" w14:textId="77777777" w:rsidR="00EB23C9" w:rsidRPr="00F72311" w:rsidRDefault="00EB23C9">
      <w:pPr>
        <w:pStyle w:val="Corpsdetexte"/>
        <w:jc w:val="both"/>
        <w:rPr>
          <w:rFonts w:asciiTheme="minorHAnsi" w:hAnsiTheme="minorHAnsi" w:cstheme="minorHAnsi"/>
          <w:i w:val="0"/>
          <w:szCs w:val="24"/>
        </w:rPr>
      </w:pPr>
    </w:p>
    <w:p w14:paraId="660320A1" w14:textId="77777777" w:rsidR="00EB23C9" w:rsidRPr="00F72311" w:rsidRDefault="00EB23C9">
      <w:pPr>
        <w:pStyle w:val="Corpsdetexte"/>
        <w:jc w:val="both"/>
        <w:rPr>
          <w:rFonts w:asciiTheme="minorHAnsi" w:hAnsiTheme="minorHAnsi" w:cstheme="minorHAnsi"/>
          <w:i w:val="0"/>
          <w:szCs w:val="24"/>
        </w:rPr>
      </w:pPr>
    </w:p>
    <w:p w14:paraId="2107B980" w14:textId="77777777" w:rsidR="00EB23C9" w:rsidRPr="00F72311" w:rsidRDefault="00EB23C9">
      <w:pPr>
        <w:jc w:val="both"/>
        <w:rPr>
          <w:rFonts w:asciiTheme="minorHAnsi" w:hAnsiTheme="minorHAnsi" w:cstheme="minorHAnsi"/>
        </w:rPr>
      </w:pPr>
    </w:p>
    <w:p w14:paraId="40642463" w14:textId="77777777" w:rsidR="00EB23C9" w:rsidRPr="00F72311" w:rsidRDefault="00F43BB1">
      <w:pPr>
        <w:pStyle w:val="Corpsdetexte"/>
        <w:rPr>
          <w:rFonts w:asciiTheme="minorHAnsi" w:hAnsiTheme="minorHAnsi" w:cstheme="minorHAnsi"/>
          <w:b/>
          <w:i w:val="0"/>
          <w:szCs w:val="24"/>
          <w:u w:val="single"/>
        </w:rPr>
      </w:pPr>
      <w:r w:rsidRPr="00F72311">
        <w:rPr>
          <w:rFonts w:asciiTheme="minorHAnsi" w:hAnsiTheme="minorHAnsi" w:cstheme="minorHAnsi"/>
          <w:b/>
          <w:i w:val="0"/>
          <w:szCs w:val="24"/>
          <w:u w:val="single"/>
        </w:rPr>
        <w:t>La garantie de l’Assureur est accordée dans les                                                                                 conditions prévues aux articles 1 à 4 détaillés ci-après</w:t>
      </w:r>
      <w:r w:rsidRPr="00F72311">
        <w:rPr>
          <w:rFonts w:asciiTheme="minorHAnsi" w:hAnsiTheme="minorHAnsi" w:cstheme="minorHAnsi"/>
          <w:b/>
          <w:i w:val="0"/>
          <w:szCs w:val="24"/>
        </w:rPr>
        <w:t> :</w:t>
      </w:r>
    </w:p>
    <w:p w14:paraId="5CD4CF57" w14:textId="77777777" w:rsidR="00EB23C9" w:rsidRPr="00F72311" w:rsidRDefault="00EB23C9">
      <w:pPr>
        <w:jc w:val="both"/>
        <w:rPr>
          <w:rFonts w:asciiTheme="minorHAnsi" w:hAnsiTheme="minorHAnsi" w:cstheme="minorHAnsi"/>
        </w:rPr>
      </w:pPr>
    </w:p>
    <w:bookmarkStart w:id="129" w:name="_Hlk183597891"/>
    <w:p w14:paraId="4567F45D" w14:textId="457E56C6" w:rsidR="0064564F" w:rsidRPr="00961E9D" w:rsidRDefault="0064564F" w:rsidP="0064564F">
      <w:pPr>
        <w:pStyle w:val="Corpsdetexte"/>
        <w:jc w:val="left"/>
        <w:rPr>
          <w:rFonts w:asciiTheme="minorHAnsi" w:hAnsiTheme="minorHAnsi" w:cstheme="minorHAnsi"/>
          <w:b/>
          <w:i w:val="0"/>
          <w:color w:val="002060"/>
          <w:szCs w:val="24"/>
        </w:rPr>
      </w:pPr>
      <w:r w:rsidRPr="00961E9D">
        <w:rPr>
          <w:rFonts w:asciiTheme="minorHAnsi" w:hAnsiTheme="minorHAnsi" w:cstheme="minorHAnsi"/>
          <w:b/>
          <w:i w:val="0"/>
          <w:color w:val="002060"/>
          <w:szCs w:val="24"/>
        </w:rPr>
        <w:fldChar w:fldCharType="begin"/>
      </w:r>
      <w:r w:rsidRPr="00961E9D">
        <w:rPr>
          <w:rFonts w:asciiTheme="minorHAnsi" w:hAnsiTheme="minorHAnsi" w:cstheme="minorHAnsi"/>
          <w:b/>
          <w:i w:val="0"/>
          <w:color w:val="002060"/>
          <w:szCs w:val="24"/>
        </w:rPr>
        <w:instrText xml:space="preserve"> HYPERLINK  \l "objet" </w:instrText>
      </w:r>
      <w:r w:rsidRPr="00961E9D">
        <w:rPr>
          <w:rFonts w:asciiTheme="minorHAnsi" w:hAnsiTheme="minorHAnsi" w:cstheme="minorHAnsi"/>
          <w:b/>
          <w:i w:val="0"/>
          <w:color w:val="002060"/>
          <w:szCs w:val="24"/>
        </w:rPr>
        <w:fldChar w:fldCharType="separate"/>
      </w:r>
      <w:r w:rsidRPr="00961E9D">
        <w:rPr>
          <w:rStyle w:val="Lienhypertexte"/>
          <w:rFonts w:asciiTheme="minorHAnsi" w:hAnsiTheme="minorHAnsi" w:cstheme="minorHAnsi"/>
          <w:b/>
          <w:i w:val="0"/>
          <w:color w:val="002060"/>
          <w:szCs w:val="24"/>
        </w:rPr>
        <w:t>ARTICLE 1 - OBJET DE LA GARANTIE</w:t>
      </w:r>
      <w:r w:rsidRPr="00961E9D">
        <w:rPr>
          <w:rFonts w:asciiTheme="minorHAnsi" w:hAnsiTheme="minorHAnsi" w:cstheme="minorHAnsi"/>
          <w:b/>
          <w:i w:val="0"/>
          <w:color w:val="002060"/>
          <w:szCs w:val="24"/>
        </w:rPr>
        <w:fldChar w:fldCharType="end"/>
      </w:r>
    </w:p>
    <w:p w14:paraId="40166DC6" w14:textId="77777777" w:rsidR="0064564F" w:rsidRPr="00961E9D" w:rsidRDefault="0064564F" w:rsidP="0064564F">
      <w:pPr>
        <w:pStyle w:val="Corpsdetexte"/>
        <w:jc w:val="left"/>
        <w:rPr>
          <w:rFonts w:asciiTheme="minorHAnsi" w:hAnsiTheme="minorHAnsi" w:cstheme="minorHAnsi"/>
          <w:i w:val="0"/>
          <w:color w:val="002060"/>
          <w:szCs w:val="24"/>
        </w:rPr>
      </w:pPr>
    </w:p>
    <w:p w14:paraId="377E248A" w14:textId="5E532E2D" w:rsidR="0064564F" w:rsidRPr="00961E9D" w:rsidRDefault="00084BB2" w:rsidP="0064564F">
      <w:pPr>
        <w:pStyle w:val="Corpsdetexte"/>
        <w:jc w:val="left"/>
        <w:rPr>
          <w:rFonts w:asciiTheme="minorHAnsi" w:hAnsiTheme="minorHAnsi" w:cstheme="minorHAnsi"/>
          <w:b/>
          <w:i w:val="0"/>
          <w:color w:val="002060"/>
          <w:szCs w:val="24"/>
        </w:rPr>
      </w:pPr>
      <w:hyperlink w:anchor="étendue" w:history="1">
        <w:r w:rsidR="0064564F" w:rsidRPr="00961E9D">
          <w:rPr>
            <w:rStyle w:val="Lienhypertexte"/>
            <w:rFonts w:asciiTheme="minorHAnsi" w:hAnsiTheme="minorHAnsi" w:cstheme="minorHAnsi"/>
            <w:b/>
            <w:i w:val="0"/>
            <w:color w:val="002060"/>
            <w:szCs w:val="24"/>
          </w:rPr>
          <w:t>ARTICLE 2 - ETENDUE DE LA GARANTIE</w:t>
        </w:r>
      </w:hyperlink>
    </w:p>
    <w:p w14:paraId="7D4C9347" w14:textId="1620D4C1" w:rsidR="0064564F" w:rsidRPr="00961E9D" w:rsidRDefault="00084BB2" w:rsidP="0064564F">
      <w:pPr>
        <w:pStyle w:val="Corpsdetexte"/>
        <w:jc w:val="left"/>
        <w:rPr>
          <w:rFonts w:asciiTheme="minorHAnsi" w:hAnsiTheme="minorHAnsi" w:cstheme="minorHAnsi"/>
          <w:i w:val="0"/>
          <w:color w:val="002060"/>
          <w:sz w:val="22"/>
          <w:szCs w:val="22"/>
        </w:rPr>
      </w:pPr>
      <w:hyperlink w:anchor="matériel" w:history="1">
        <w:r w:rsidR="0064564F" w:rsidRPr="00961E9D">
          <w:rPr>
            <w:rStyle w:val="Lienhypertexte"/>
            <w:rFonts w:asciiTheme="minorHAnsi" w:hAnsiTheme="minorHAnsi" w:cstheme="minorHAnsi"/>
            <w:i w:val="0"/>
            <w:color w:val="002060"/>
            <w:sz w:val="22"/>
            <w:szCs w:val="22"/>
          </w:rPr>
          <w:t>2.1</w:t>
        </w:r>
        <w:r w:rsidR="0064564F" w:rsidRPr="00961E9D">
          <w:rPr>
            <w:rStyle w:val="Lienhypertexte"/>
            <w:rFonts w:asciiTheme="minorHAnsi" w:hAnsiTheme="minorHAnsi" w:cstheme="minorHAnsi"/>
            <w:i w:val="0"/>
            <w:color w:val="002060"/>
            <w:sz w:val="22"/>
            <w:szCs w:val="22"/>
          </w:rPr>
          <w:tab/>
          <w:t>DOMMAGES AU MATERIEL</w:t>
        </w:r>
      </w:hyperlink>
    </w:p>
    <w:p w14:paraId="7DBB0021" w14:textId="7E4BFDA7" w:rsidR="0064564F" w:rsidRPr="00961E9D" w:rsidRDefault="00084BB2" w:rsidP="0064564F">
      <w:pPr>
        <w:pStyle w:val="Corpsdetexte"/>
        <w:jc w:val="left"/>
        <w:rPr>
          <w:rFonts w:asciiTheme="minorHAnsi" w:hAnsiTheme="minorHAnsi" w:cstheme="minorHAnsi"/>
          <w:i w:val="0"/>
          <w:color w:val="002060"/>
          <w:sz w:val="22"/>
          <w:szCs w:val="22"/>
        </w:rPr>
      </w:pPr>
      <w:hyperlink w:anchor="frais" w:history="1">
        <w:r w:rsidR="0064564F" w:rsidRPr="00961E9D">
          <w:rPr>
            <w:rStyle w:val="Lienhypertexte"/>
            <w:rFonts w:asciiTheme="minorHAnsi" w:hAnsiTheme="minorHAnsi" w:cstheme="minorHAnsi"/>
            <w:i w:val="0"/>
            <w:color w:val="002060"/>
            <w:sz w:val="22"/>
            <w:szCs w:val="22"/>
          </w:rPr>
          <w:t>2.2</w:t>
        </w:r>
        <w:r w:rsidR="0064564F" w:rsidRPr="00961E9D">
          <w:rPr>
            <w:rStyle w:val="Lienhypertexte"/>
            <w:rFonts w:asciiTheme="minorHAnsi" w:hAnsiTheme="minorHAnsi" w:cstheme="minorHAnsi"/>
            <w:i w:val="0"/>
            <w:color w:val="002060"/>
            <w:sz w:val="22"/>
            <w:szCs w:val="22"/>
          </w:rPr>
          <w:tab/>
          <w:t xml:space="preserve">FRAIS DE RECONSTITUTION DES INFORMATIONS (MATERIEL INFORMATIQUE) </w:t>
        </w:r>
      </w:hyperlink>
      <w:r w:rsidR="0064564F" w:rsidRPr="00961E9D">
        <w:rPr>
          <w:rFonts w:asciiTheme="minorHAnsi" w:hAnsiTheme="minorHAnsi" w:cstheme="minorHAnsi"/>
          <w:i w:val="0"/>
          <w:color w:val="002060"/>
          <w:sz w:val="22"/>
          <w:szCs w:val="22"/>
        </w:rPr>
        <w:t xml:space="preserve"> </w:t>
      </w:r>
    </w:p>
    <w:p w14:paraId="0A00DD37" w14:textId="06610712" w:rsidR="0064564F" w:rsidRPr="00961E9D" w:rsidRDefault="00084BB2" w:rsidP="0064564F">
      <w:pPr>
        <w:pStyle w:val="Corpsdetexte"/>
        <w:jc w:val="left"/>
        <w:rPr>
          <w:rFonts w:asciiTheme="minorHAnsi" w:hAnsiTheme="minorHAnsi" w:cstheme="minorHAnsi"/>
          <w:i w:val="0"/>
          <w:color w:val="002060"/>
          <w:sz w:val="22"/>
          <w:szCs w:val="22"/>
        </w:rPr>
      </w:pPr>
      <w:hyperlink w:anchor="exploitation" w:history="1">
        <w:r w:rsidR="0064564F" w:rsidRPr="00961E9D">
          <w:rPr>
            <w:rStyle w:val="Lienhypertexte"/>
            <w:rFonts w:asciiTheme="minorHAnsi" w:hAnsiTheme="minorHAnsi" w:cstheme="minorHAnsi"/>
            <w:i w:val="0"/>
            <w:color w:val="002060"/>
            <w:sz w:val="22"/>
            <w:szCs w:val="22"/>
          </w:rPr>
          <w:t xml:space="preserve">2.3 </w:t>
        </w:r>
        <w:r w:rsidR="0064564F" w:rsidRPr="00961E9D">
          <w:rPr>
            <w:rStyle w:val="Lienhypertexte"/>
            <w:rFonts w:asciiTheme="minorHAnsi" w:hAnsiTheme="minorHAnsi" w:cstheme="minorHAnsi"/>
            <w:i w:val="0"/>
            <w:color w:val="002060"/>
            <w:sz w:val="22"/>
            <w:szCs w:val="22"/>
          </w:rPr>
          <w:tab/>
          <w:t>FRAIS SUPPLEMENTAIRES D’EXPLOITATION (MATERIEL INFORMATIQUE)</w:t>
        </w:r>
      </w:hyperlink>
    </w:p>
    <w:p w14:paraId="5E3337C2" w14:textId="5B135B35" w:rsidR="0064564F" w:rsidRPr="00961E9D" w:rsidRDefault="00084BB2" w:rsidP="0064564F">
      <w:pPr>
        <w:pStyle w:val="Corpsdetexte"/>
        <w:jc w:val="left"/>
        <w:rPr>
          <w:rFonts w:asciiTheme="minorHAnsi" w:hAnsiTheme="minorHAnsi" w:cstheme="minorHAnsi"/>
          <w:i w:val="0"/>
          <w:color w:val="002060"/>
          <w:sz w:val="22"/>
          <w:szCs w:val="22"/>
        </w:rPr>
      </w:pPr>
      <w:hyperlink w:anchor="expert" w:history="1">
        <w:r w:rsidR="0064564F" w:rsidRPr="00961E9D">
          <w:rPr>
            <w:rStyle w:val="Lienhypertexte"/>
            <w:rFonts w:asciiTheme="minorHAnsi" w:hAnsiTheme="minorHAnsi" w:cstheme="minorHAnsi"/>
            <w:i w:val="0"/>
            <w:color w:val="002060"/>
            <w:sz w:val="22"/>
            <w:szCs w:val="22"/>
          </w:rPr>
          <w:t>2.4</w:t>
        </w:r>
        <w:r w:rsidR="0064564F" w:rsidRPr="00961E9D">
          <w:rPr>
            <w:rStyle w:val="Lienhypertexte"/>
            <w:rFonts w:asciiTheme="minorHAnsi" w:hAnsiTheme="minorHAnsi" w:cstheme="minorHAnsi"/>
            <w:i w:val="0"/>
            <w:color w:val="002060"/>
            <w:sz w:val="22"/>
            <w:szCs w:val="22"/>
          </w:rPr>
          <w:tab/>
          <w:t>FRAIS ET HONORAIRES D’EXPERT D’ASSURE</w:t>
        </w:r>
      </w:hyperlink>
    </w:p>
    <w:p w14:paraId="0B7F6F5B" w14:textId="3C70A797" w:rsidR="00EB23C9" w:rsidRPr="00961E9D" w:rsidRDefault="00084BB2" w:rsidP="0064564F">
      <w:pPr>
        <w:pStyle w:val="Corpsdetexte"/>
        <w:jc w:val="left"/>
        <w:rPr>
          <w:rFonts w:asciiTheme="minorHAnsi" w:hAnsiTheme="minorHAnsi" w:cstheme="minorHAnsi"/>
          <w:i w:val="0"/>
          <w:color w:val="002060"/>
          <w:sz w:val="22"/>
          <w:szCs w:val="22"/>
        </w:rPr>
      </w:pPr>
      <w:hyperlink w:anchor="entrepot" w:history="1">
        <w:r w:rsidR="0064564F" w:rsidRPr="00961E9D">
          <w:rPr>
            <w:rStyle w:val="Lienhypertexte"/>
            <w:rFonts w:asciiTheme="minorHAnsi" w:hAnsiTheme="minorHAnsi" w:cstheme="minorHAnsi"/>
            <w:i w:val="0"/>
            <w:color w:val="002060"/>
            <w:sz w:val="22"/>
            <w:szCs w:val="22"/>
          </w:rPr>
          <w:t>2.5</w:t>
        </w:r>
        <w:r w:rsidR="0064564F" w:rsidRPr="00961E9D">
          <w:rPr>
            <w:rStyle w:val="Lienhypertexte"/>
            <w:rFonts w:asciiTheme="minorHAnsi" w:hAnsiTheme="minorHAnsi" w:cstheme="minorHAnsi"/>
            <w:i w:val="0"/>
            <w:color w:val="002060"/>
            <w:sz w:val="22"/>
            <w:szCs w:val="22"/>
          </w:rPr>
          <w:tab/>
          <w:t>FRAIS DE DEPLACEMENT – REPLACEMENT – ENTREPOT DU MATERIEL GARANTI</w:t>
        </w:r>
      </w:hyperlink>
    </w:p>
    <w:p w14:paraId="62AC9D20" w14:textId="0519D7E9" w:rsidR="0064564F" w:rsidRPr="00961E9D" w:rsidRDefault="0064564F" w:rsidP="0064564F">
      <w:pPr>
        <w:pStyle w:val="Corpsdetexte"/>
        <w:jc w:val="left"/>
        <w:rPr>
          <w:rFonts w:asciiTheme="minorHAnsi" w:hAnsiTheme="minorHAnsi" w:cstheme="minorHAnsi"/>
          <w:i w:val="0"/>
          <w:color w:val="002060"/>
          <w:sz w:val="22"/>
          <w:szCs w:val="22"/>
        </w:rPr>
      </w:pPr>
    </w:p>
    <w:p w14:paraId="6F47917D" w14:textId="077AA42A" w:rsidR="0064564F" w:rsidRPr="00961E9D" w:rsidRDefault="00084BB2" w:rsidP="0064564F">
      <w:pPr>
        <w:pStyle w:val="Corpsdetexte"/>
        <w:jc w:val="left"/>
        <w:rPr>
          <w:rFonts w:asciiTheme="minorHAnsi" w:hAnsiTheme="minorHAnsi" w:cstheme="minorHAnsi"/>
          <w:b/>
          <w:i w:val="0"/>
          <w:color w:val="002060"/>
          <w:szCs w:val="24"/>
        </w:rPr>
      </w:pPr>
      <w:hyperlink w:anchor="ATRexclusions" w:history="1">
        <w:r w:rsidR="0064564F" w:rsidRPr="00961E9D">
          <w:rPr>
            <w:rStyle w:val="Lienhypertexte"/>
            <w:rFonts w:asciiTheme="minorHAnsi" w:hAnsiTheme="minorHAnsi" w:cstheme="minorHAnsi"/>
            <w:b/>
            <w:i w:val="0"/>
            <w:color w:val="002060"/>
            <w:szCs w:val="24"/>
          </w:rPr>
          <w:t>ARTICLE 3 – EXCLUSIONS</w:t>
        </w:r>
      </w:hyperlink>
      <w:r w:rsidR="0064564F" w:rsidRPr="00961E9D">
        <w:rPr>
          <w:rFonts w:asciiTheme="minorHAnsi" w:hAnsiTheme="minorHAnsi" w:cstheme="minorHAnsi"/>
          <w:b/>
          <w:i w:val="0"/>
          <w:color w:val="002060"/>
          <w:szCs w:val="24"/>
        </w:rPr>
        <w:t xml:space="preserve"> </w:t>
      </w:r>
    </w:p>
    <w:p w14:paraId="27A54C5E" w14:textId="1746C003" w:rsidR="0064564F" w:rsidRPr="00961E9D" w:rsidRDefault="00084BB2" w:rsidP="0064564F">
      <w:pPr>
        <w:pStyle w:val="Corpsdetexte"/>
        <w:jc w:val="left"/>
        <w:rPr>
          <w:rFonts w:asciiTheme="minorHAnsi" w:hAnsiTheme="minorHAnsi" w:cstheme="minorHAnsi"/>
          <w:i w:val="0"/>
          <w:color w:val="002060"/>
          <w:sz w:val="22"/>
          <w:szCs w:val="22"/>
        </w:rPr>
      </w:pPr>
      <w:hyperlink w:anchor="nature" w:history="1">
        <w:r w:rsidR="0064564F" w:rsidRPr="00961E9D">
          <w:rPr>
            <w:rStyle w:val="Lienhypertexte"/>
            <w:rFonts w:asciiTheme="minorHAnsi" w:hAnsiTheme="minorHAnsi" w:cstheme="minorHAnsi"/>
            <w:i w:val="0"/>
            <w:color w:val="002060"/>
            <w:sz w:val="22"/>
            <w:szCs w:val="22"/>
          </w:rPr>
          <w:t>3.1</w:t>
        </w:r>
        <w:r w:rsidR="0064564F" w:rsidRPr="00961E9D">
          <w:rPr>
            <w:rStyle w:val="Lienhypertexte"/>
            <w:rFonts w:asciiTheme="minorHAnsi" w:hAnsiTheme="minorHAnsi" w:cstheme="minorHAnsi"/>
            <w:i w:val="0"/>
            <w:color w:val="002060"/>
            <w:sz w:val="22"/>
            <w:szCs w:val="22"/>
          </w:rPr>
          <w:tab/>
          <w:t>LES DOMMAGES DE TOUTE NATURE</w:t>
        </w:r>
      </w:hyperlink>
    </w:p>
    <w:p w14:paraId="4B7CB7C5" w14:textId="5B3ADFC1" w:rsidR="0064564F" w:rsidRPr="00961E9D" w:rsidRDefault="00084BB2" w:rsidP="0064564F">
      <w:pPr>
        <w:pStyle w:val="Corpsdetexte"/>
        <w:jc w:val="left"/>
        <w:rPr>
          <w:rFonts w:asciiTheme="minorHAnsi" w:hAnsiTheme="minorHAnsi" w:cstheme="minorHAnsi"/>
          <w:i w:val="0"/>
          <w:color w:val="002060"/>
          <w:sz w:val="22"/>
          <w:szCs w:val="22"/>
        </w:rPr>
      </w:pPr>
      <w:hyperlink w:anchor="causés" w:history="1">
        <w:r w:rsidR="0064564F" w:rsidRPr="00961E9D">
          <w:rPr>
            <w:rStyle w:val="Lienhypertexte"/>
            <w:rFonts w:asciiTheme="minorHAnsi" w:hAnsiTheme="minorHAnsi" w:cstheme="minorHAnsi"/>
            <w:i w:val="0"/>
            <w:color w:val="002060"/>
            <w:sz w:val="22"/>
            <w:szCs w:val="22"/>
          </w:rPr>
          <w:t>3.2</w:t>
        </w:r>
        <w:r w:rsidR="0064564F" w:rsidRPr="00961E9D">
          <w:rPr>
            <w:rStyle w:val="Lienhypertexte"/>
            <w:rFonts w:asciiTheme="minorHAnsi" w:hAnsiTheme="minorHAnsi" w:cstheme="minorHAnsi"/>
            <w:i w:val="0"/>
            <w:color w:val="002060"/>
            <w:sz w:val="22"/>
            <w:szCs w:val="22"/>
          </w:rPr>
          <w:tab/>
          <w:t>LES DOMMAGES OU L’AGGRAVATION DES DOMMAGES CAUSES</w:t>
        </w:r>
      </w:hyperlink>
    </w:p>
    <w:p w14:paraId="6C480575" w14:textId="77777777" w:rsidR="0064564F" w:rsidRPr="00961E9D" w:rsidRDefault="0064564F" w:rsidP="0064564F">
      <w:pPr>
        <w:pStyle w:val="Corpsdetexte"/>
        <w:jc w:val="left"/>
        <w:rPr>
          <w:rFonts w:asciiTheme="minorHAnsi" w:hAnsiTheme="minorHAnsi" w:cstheme="minorHAnsi"/>
          <w:i w:val="0"/>
          <w:color w:val="002060"/>
          <w:sz w:val="22"/>
          <w:szCs w:val="22"/>
        </w:rPr>
      </w:pPr>
    </w:p>
    <w:p w14:paraId="216E7B74" w14:textId="32372389" w:rsidR="0064564F" w:rsidRPr="00961E9D" w:rsidRDefault="00084BB2" w:rsidP="0064564F">
      <w:pPr>
        <w:pStyle w:val="Corpsdetexte"/>
        <w:jc w:val="left"/>
        <w:rPr>
          <w:rFonts w:asciiTheme="minorHAnsi" w:hAnsiTheme="minorHAnsi" w:cstheme="minorHAnsi"/>
          <w:b/>
          <w:i w:val="0"/>
          <w:color w:val="002060"/>
          <w:szCs w:val="24"/>
        </w:rPr>
      </w:pPr>
      <w:hyperlink w:anchor="indemnité" w:history="1">
        <w:r w:rsidR="0064564F" w:rsidRPr="00961E9D">
          <w:rPr>
            <w:rStyle w:val="Lienhypertexte"/>
            <w:rFonts w:asciiTheme="minorHAnsi" w:hAnsiTheme="minorHAnsi" w:cstheme="minorHAnsi"/>
            <w:b/>
            <w:i w:val="0"/>
            <w:color w:val="002060"/>
            <w:szCs w:val="24"/>
          </w:rPr>
          <w:t>ARTICLE 4 - DETERMINATION DE L’INDEMNITE</w:t>
        </w:r>
      </w:hyperlink>
    </w:p>
    <w:p w14:paraId="2682DD58" w14:textId="16DA6AAD" w:rsidR="0064564F" w:rsidRPr="00961E9D" w:rsidRDefault="00084BB2" w:rsidP="0064564F">
      <w:pPr>
        <w:pStyle w:val="Corpsdetexte"/>
        <w:jc w:val="left"/>
        <w:rPr>
          <w:rFonts w:asciiTheme="minorHAnsi" w:hAnsiTheme="minorHAnsi" w:cstheme="minorHAnsi"/>
          <w:i w:val="0"/>
          <w:color w:val="002060"/>
          <w:sz w:val="22"/>
          <w:szCs w:val="22"/>
        </w:rPr>
      </w:pPr>
      <w:hyperlink w:anchor="ATRmatériel" w:history="1">
        <w:r w:rsidR="0064564F" w:rsidRPr="00961E9D">
          <w:rPr>
            <w:rStyle w:val="Lienhypertexte"/>
            <w:rFonts w:asciiTheme="minorHAnsi" w:hAnsiTheme="minorHAnsi" w:cstheme="minorHAnsi"/>
            <w:i w:val="0"/>
            <w:color w:val="002060"/>
            <w:sz w:val="22"/>
            <w:szCs w:val="22"/>
          </w:rPr>
          <w:t>4.1</w:t>
        </w:r>
        <w:r w:rsidR="0064564F" w:rsidRPr="00961E9D">
          <w:rPr>
            <w:rStyle w:val="Lienhypertexte"/>
            <w:rFonts w:asciiTheme="minorHAnsi" w:hAnsiTheme="minorHAnsi" w:cstheme="minorHAnsi"/>
            <w:i w:val="0"/>
            <w:color w:val="002060"/>
            <w:sz w:val="22"/>
            <w:szCs w:val="22"/>
          </w:rPr>
          <w:tab/>
          <w:t>LES DOMMAGES AU MATERIEL</w:t>
        </w:r>
      </w:hyperlink>
      <w:r w:rsidR="0064564F" w:rsidRPr="00961E9D">
        <w:rPr>
          <w:rFonts w:asciiTheme="minorHAnsi" w:hAnsiTheme="minorHAnsi" w:cstheme="minorHAnsi"/>
          <w:i w:val="0"/>
          <w:color w:val="002060"/>
          <w:sz w:val="22"/>
          <w:szCs w:val="22"/>
        </w:rPr>
        <w:t xml:space="preserve"> </w:t>
      </w:r>
    </w:p>
    <w:p w14:paraId="05724866" w14:textId="188CB553" w:rsidR="0064564F" w:rsidRPr="00961E9D" w:rsidRDefault="00084BB2" w:rsidP="0064564F">
      <w:pPr>
        <w:pStyle w:val="Corpsdetexte"/>
        <w:jc w:val="left"/>
        <w:rPr>
          <w:rFonts w:asciiTheme="minorHAnsi" w:hAnsiTheme="minorHAnsi" w:cstheme="minorHAnsi"/>
          <w:i w:val="0"/>
          <w:color w:val="002060"/>
          <w:sz w:val="22"/>
          <w:szCs w:val="22"/>
        </w:rPr>
      </w:pPr>
      <w:hyperlink w:anchor="ATRreconstitution" w:history="1">
        <w:r w:rsidR="0064564F" w:rsidRPr="00961E9D">
          <w:rPr>
            <w:rStyle w:val="Lienhypertexte"/>
            <w:rFonts w:asciiTheme="minorHAnsi" w:hAnsiTheme="minorHAnsi" w:cstheme="minorHAnsi"/>
            <w:i w:val="0"/>
            <w:color w:val="002060"/>
            <w:sz w:val="22"/>
            <w:szCs w:val="22"/>
          </w:rPr>
          <w:t>4.2</w:t>
        </w:r>
        <w:r w:rsidR="0064564F" w:rsidRPr="00961E9D">
          <w:rPr>
            <w:rStyle w:val="Lienhypertexte"/>
            <w:rFonts w:asciiTheme="minorHAnsi" w:hAnsiTheme="minorHAnsi" w:cstheme="minorHAnsi"/>
            <w:i w:val="0"/>
            <w:color w:val="002060"/>
            <w:sz w:val="22"/>
            <w:szCs w:val="22"/>
          </w:rPr>
          <w:tab/>
          <w:t>LES FRAIS DE RECONSTITUTION DES INFORMATIONS</w:t>
        </w:r>
      </w:hyperlink>
      <w:r w:rsidR="0064564F" w:rsidRPr="00961E9D">
        <w:rPr>
          <w:rFonts w:asciiTheme="minorHAnsi" w:hAnsiTheme="minorHAnsi" w:cstheme="minorHAnsi"/>
          <w:i w:val="0"/>
          <w:color w:val="002060"/>
          <w:sz w:val="22"/>
          <w:szCs w:val="22"/>
        </w:rPr>
        <w:t xml:space="preserve"> </w:t>
      </w:r>
    </w:p>
    <w:p w14:paraId="05EC01A2" w14:textId="75A0E6A2" w:rsidR="00EB23C9" w:rsidRPr="00961E9D" w:rsidRDefault="00084BB2" w:rsidP="0064564F">
      <w:pPr>
        <w:pStyle w:val="Corpsdetexte"/>
        <w:jc w:val="left"/>
        <w:rPr>
          <w:rFonts w:asciiTheme="minorHAnsi" w:hAnsiTheme="minorHAnsi" w:cstheme="minorHAnsi"/>
          <w:i w:val="0"/>
          <w:color w:val="002060"/>
          <w:sz w:val="22"/>
          <w:szCs w:val="22"/>
        </w:rPr>
      </w:pPr>
      <w:hyperlink w:anchor="ATRexploitation" w:history="1">
        <w:r w:rsidR="0064564F" w:rsidRPr="00961E9D">
          <w:rPr>
            <w:rStyle w:val="Lienhypertexte"/>
            <w:rFonts w:asciiTheme="minorHAnsi" w:hAnsiTheme="minorHAnsi" w:cstheme="minorHAnsi"/>
            <w:i w:val="0"/>
            <w:color w:val="002060"/>
            <w:sz w:val="22"/>
            <w:szCs w:val="22"/>
          </w:rPr>
          <w:t>4.3</w:t>
        </w:r>
        <w:r w:rsidR="0064564F" w:rsidRPr="00961E9D">
          <w:rPr>
            <w:rStyle w:val="Lienhypertexte"/>
            <w:rFonts w:asciiTheme="minorHAnsi" w:hAnsiTheme="minorHAnsi" w:cstheme="minorHAnsi"/>
            <w:i w:val="0"/>
            <w:color w:val="002060"/>
            <w:sz w:val="22"/>
            <w:szCs w:val="22"/>
          </w:rPr>
          <w:tab/>
          <w:t>LES FRAIS SUPPLEMENTAIRES D’EXPLOITATION</w:t>
        </w:r>
      </w:hyperlink>
    </w:p>
    <w:p w14:paraId="2C9E04B9" w14:textId="77777777" w:rsidR="00EB23C9" w:rsidRPr="00961E9D" w:rsidRDefault="00EB23C9">
      <w:pPr>
        <w:pStyle w:val="Corpsdetexte"/>
        <w:rPr>
          <w:rFonts w:asciiTheme="minorHAnsi" w:hAnsiTheme="minorHAnsi" w:cstheme="minorHAnsi"/>
          <w:b/>
          <w:i w:val="0"/>
          <w:color w:val="002060"/>
          <w:szCs w:val="24"/>
        </w:rPr>
      </w:pPr>
    </w:p>
    <w:p w14:paraId="4527ED6C" w14:textId="66B0120F" w:rsidR="00EB23C9" w:rsidRPr="00961E9D" w:rsidRDefault="00084BB2" w:rsidP="0064564F">
      <w:pPr>
        <w:pStyle w:val="Corpsdetexte"/>
        <w:jc w:val="left"/>
        <w:rPr>
          <w:rFonts w:asciiTheme="minorHAnsi" w:hAnsiTheme="minorHAnsi" w:cstheme="minorHAnsi"/>
          <w:b/>
          <w:i w:val="0"/>
          <w:color w:val="002060"/>
          <w:szCs w:val="24"/>
        </w:rPr>
      </w:pPr>
      <w:hyperlink w:anchor="ATRdéfinitions" w:history="1">
        <w:r w:rsidR="00F43BB1" w:rsidRPr="00961E9D">
          <w:rPr>
            <w:rStyle w:val="Lienhypertexte"/>
            <w:rFonts w:asciiTheme="minorHAnsi" w:hAnsiTheme="minorHAnsi" w:cstheme="minorHAnsi"/>
            <w:b/>
            <w:i w:val="0"/>
            <w:color w:val="002060"/>
            <w:szCs w:val="24"/>
          </w:rPr>
          <w:t>DEFINITIONS</w:t>
        </w:r>
      </w:hyperlink>
    </w:p>
    <w:bookmarkEnd w:id="129"/>
    <w:p w14:paraId="27CC1543" w14:textId="77777777" w:rsidR="00EB23C9" w:rsidRPr="00F72311" w:rsidRDefault="00EB23C9">
      <w:pPr>
        <w:rPr>
          <w:rFonts w:asciiTheme="minorHAnsi" w:hAnsiTheme="minorHAnsi" w:cstheme="minorHAnsi"/>
        </w:rPr>
      </w:pPr>
    </w:p>
    <w:p w14:paraId="5B587AB0" w14:textId="77777777" w:rsidR="00EB23C9" w:rsidRPr="00F72311" w:rsidRDefault="00EB23C9">
      <w:pPr>
        <w:rPr>
          <w:rFonts w:asciiTheme="minorHAnsi" w:hAnsiTheme="minorHAnsi" w:cstheme="minorHAnsi"/>
        </w:rPr>
      </w:pPr>
    </w:p>
    <w:p w14:paraId="6C67997C" w14:textId="77777777" w:rsidR="00EB23C9" w:rsidRPr="00F72311" w:rsidRDefault="00F43BB1">
      <w:pPr>
        <w:jc w:val="center"/>
        <w:rPr>
          <w:rFonts w:asciiTheme="minorHAnsi" w:hAnsiTheme="minorHAnsi" w:cstheme="minorHAnsi"/>
          <w:color w:val="002060"/>
        </w:rPr>
      </w:pPr>
      <w:r w:rsidRPr="00F72311">
        <w:rPr>
          <w:rFonts w:asciiTheme="minorHAnsi" w:hAnsiTheme="minorHAnsi" w:cstheme="minorHAnsi"/>
          <w:color w:val="002060"/>
        </w:rPr>
        <w:t>Il est par ailleurs convenu que l’Assuré est garanti avec abandon de la règle proportionnelle prévue à l’art L 121-5 du Code des Assurances.</w:t>
      </w:r>
    </w:p>
    <w:p w14:paraId="5D782B4C" w14:textId="77777777" w:rsidR="00EB23C9" w:rsidRPr="00F72311" w:rsidRDefault="00EB23C9">
      <w:pPr>
        <w:jc w:val="both"/>
        <w:rPr>
          <w:rFonts w:asciiTheme="minorHAnsi" w:hAnsiTheme="minorHAnsi" w:cstheme="minorHAnsi"/>
        </w:rPr>
      </w:pPr>
    </w:p>
    <w:p w14:paraId="6621E92F" w14:textId="77777777" w:rsidR="00EB23C9" w:rsidRPr="00F72311" w:rsidRDefault="00F43BB1">
      <w:pPr>
        <w:pStyle w:val="Titre2"/>
        <w:jc w:val="both"/>
        <w:rPr>
          <w:rFonts w:asciiTheme="minorHAnsi" w:hAnsiTheme="minorHAnsi" w:cstheme="minorHAnsi"/>
          <w:b/>
          <w:szCs w:val="24"/>
        </w:rPr>
      </w:pPr>
      <w:r w:rsidRPr="00F72311">
        <w:rPr>
          <w:rFonts w:asciiTheme="minorHAnsi" w:hAnsiTheme="minorHAnsi" w:cstheme="minorHAnsi"/>
          <w:szCs w:val="24"/>
        </w:rPr>
        <w:br w:type="page" w:clear="all"/>
      </w:r>
    </w:p>
    <w:p w14:paraId="3DFBA377"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b w:val="0"/>
          <w:color w:val="2F5496"/>
          <w:sz w:val="24"/>
          <w:szCs w:val="24"/>
        </w:rPr>
      </w:pPr>
      <w:bookmarkStart w:id="130" w:name="objet"/>
      <w:r w:rsidRPr="00F72311">
        <w:rPr>
          <w:rStyle w:val="Titredulivre"/>
          <w:rFonts w:asciiTheme="minorHAnsi" w:hAnsiTheme="minorHAnsi" w:cstheme="minorHAnsi"/>
          <w:color w:val="auto"/>
          <w:sz w:val="24"/>
          <w:szCs w:val="24"/>
        </w:rPr>
        <w:lastRenderedPageBreak/>
        <w:t>ARTICLE 1</w:t>
      </w:r>
      <w:r w:rsidRPr="00F72311">
        <w:rPr>
          <w:rStyle w:val="Titredulivre"/>
          <w:rFonts w:asciiTheme="minorHAnsi" w:hAnsiTheme="minorHAnsi" w:cstheme="minorHAnsi"/>
          <w:b w:val="0"/>
          <w:color w:val="2F5496"/>
          <w:sz w:val="24"/>
          <w:szCs w:val="24"/>
        </w:rPr>
        <w:tab/>
      </w:r>
      <w:r w:rsidRPr="00F72311">
        <w:rPr>
          <w:rStyle w:val="Titredulivre"/>
          <w:rFonts w:asciiTheme="minorHAnsi" w:hAnsiTheme="minorHAnsi" w:cstheme="minorHAnsi"/>
          <w:b w:val="0"/>
          <w:color w:val="2F5496"/>
          <w:sz w:val="24"/>
          <w:szCs w:val="24"/>
        </w:rPr>
        <w:tab/>
      </w:r>
    </w:p>
    <w:p w14:paraId="79BADB94"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b w:val="0"/>
          <w:color w:val="2F5496"/>
          <w:sz w:val="24"/>
          <w:szCs w:val="24"/>
        </w:rPr>
      </w:pPr>
      <w:r w:rsidRPr="00F72311">
        <w:rPr>
          <w:rStyle w:val="Titredulivre"/>
          <w:rFonts w:asciiTheme="minorHAnsi" w:hAnsiTheme="minorHAnsi" w:cstheme="minorHAnsi"/>
          <w:color w:val="2F5496"/>
          <w:sz w:val="24"/>
          <w:szCs w:val="24"/>
        </w:rPr>
        <w:t>OBJET DE LA GARANTIE</w:t>
      </w:r>
    </w:p>
    <w:bookmarkEnd w:id="130"/>
    <w:p w14:paraId="1086A452" w14:textId="77777777" w:rsidR="00EB23C9" w:rsidRPr="00F72311" w:rsidRDefault="00EB23C9">
      <w:pPr>
        <w:jc w:val="both"/>
        <w:rPr>
          <w:rFonts w:asciiTheme="minorHAnsi" w:hAnsiTheme="minorHAnsi" w:cstheme="minorHAnsi"/>
        </w:rPr>
      </w:pPr>
    </w:p>
    <w:p w14:paraId="185A9277" w14:textId="77777777" w:rsidR="00EB23C9" w:rsidRPr="00F72311" w:rsidRDefault="00F43BB1">
      <w:pPr>
        <w:ind w:left="-567"/>
        <w:jc w:val="both"/>
        <w:rPr>
          <w:rFonts w:asciiTheme="minorHAnsi" w:hAnsiTheme="minorHAnsi" w:cstheme="minorHAnsi"/>
        </w:rPr>
      </w:pPr>
      <w:r w:rsidRPr="00F72311">
        <w:rPr>
          <w:rFonts w:asciiTheme="minorHAnsi" w:hAnsiTheme="minorHAnsi" w:cstheme="minorHAnsi"/>
        </w:rPr>
        <w:t>Les présentes dispositions (conditions générales de la garantie) ont pour objet de garantir, du fait de la réalisation d’un événement assuré :</w:t>
      </w:r>
    </w:p>
    <w:p w14:paraId="65B1AD4E" w14:textId="77777777" w:rsidR="00EB23C9" w:rsidRPr="00F72311" w:rsidRDefault="00F43BB1">
      <w:pPr>
        <w:pStyle w:val="Paragraphedeliste"/>
        <w:numPr>
          <w:ilvl w:val="0"/>
          <w:numId w:val="9"/>
        </w:numPr>
        <w:spacing w:before="100" w:beforeAutospacing="1" w:after="100" w:afterAutospacing="1"/>
        <w:ind w:left="0"/>
        <w:jc w:val="both"/>
        <w:rPr>
          <w:rFonts w:asciiTheme="minorHAnsi" w:hAnsiTheme="minorHAnsi" w:cstheme="minorHAnsi"/>
        </w:rPr>
      </w:pPr>
      <w:r w:rsidRPr="00F72311">
        <w:rPr>
          <w:rFonts w:asciiTheme="minorHAnsi" w:hAnsiTheme="minorHAnsi" w:cstheme="minorHAnsi"/>
        </w:rPr>
        <w:t xml:space="preserve">Les frais de réparation ou de remplacement du matériel endommagé ou détruit (destruction, détérioration ou bris de toute nature endommageant partiellement ou totalement les biens), </w:t>
      </w:r>
    </w:p>
    <w:p w14:paraId="6C526D83" w14:textId="77777777" w:rsidR="00EB23C9" w:rsidRPr="00F72311" w:rsidRDefault="00F43BB1">
      <w:pPr>
        <w:pStyle w:val="Paragraphedeliste"/>
        <w:numPr>
          <w:ilvl w:val="0"/>
          <w:numId w:val="9"/>
        </w:numPr>
        <w:spacing w:before="100" w:beforeAutospacing="1" w:after="100" w:afterAutospacing="1"/>
        <w:ind w:left="0"/>
        <w:jc w:val="both"/>
        <w:rPr>
          <w:rFonts w:asciiTheme="minorHAnsi" w:hAnsiTheme="minorHAnsi" w:cstheme="minorHAnsi"/>
        </w:rPr>
      </w:pPr>
      <w:r w:rsidRPr="00F72311">
        <w:rPr>
          <w:rFonts w:asciiTheme="minorHAnsi" w:hAnsiTheme="minorHAnsi" w:cstheme="minorHAnsi"/>
        </w:rPr>
        <w:t>Le vol y compris vol sans effraction,</w:t>
      </w:r>
    </w:p>
    <w:p w14:paraId="3140352C" w14:textId="77777777" w:rsidR="00EB23C9" w:rsidRPr="00F72311" w:rsidRDefault="00F43BB1">
      <w:pPr>
        <w:pStyle w:val="Paragraphedeliste"/>
        <w:numPr>
          <w:ilvl w:val="0"/>
          <w:numId w:val="9"/>
        </w:numPr>
        <w:spacing w:before="100" w:beforeAutospacing="1" w:after="100" w:afterAutospacing="1"/>
        <w:ind w:left="0"/>
        <w:jc w:val="both"/>
        <w:rPr>
          <w:rFonts w:asciiTheme="minorHAnsi" w:hAnsiTheme="minorHAnsi" w:cstheme="minorHAnsi"/>
        </w:rPr>
      </w:pPr>
      <w:r w:rsidRPr="00F72311">
        <w:rPr>
          <w:rFonts w:asciiTheme="minorHAnsi" w:hAnsiTheme="minorHAnsi" w:cstheme="minorHAnsi"/>
        </w:rPr>
        <w:t xml:space="preserve">La perte, </w:t>
      </w:r>
    </w:p>
    <w:p w14:paraId="0744B91F" w14:textId="77777777" w:rsidR="00EB23C9" w:rsidRPr="00F72311" w:rsidRDefault="00F43BB1">
      <w:pPr>
        <w:pStyle w:val="Paragraphedeliste"/>
        <w:numPr>
          <w:ilvl w:val="0"/>
          <w:numId w:val="9"/>
        </w:numPr>
        <w:spacing w:before="100" w:beforeAutospacing="1" w:after="100" w:afterAutospacing="1"/>
        <w:ind w:left="0"/>
        <w:jc w:val="both"/>
        <w:rPr>
          <w:rFonts w:asciiTheme="minorHAnsi" w:hAnsiTheme="minorHAnsi" w:cstheme="minorHAnsi"/>
        </w:rPr>
      </w:pPr>
      <w:r w:rsidRPr="00F72311">
        <w:rPr>
          <w:rFonts w:asciiTheme="minorHAnsi" w:hAnsiTheme="minorHAnsi" w:cstheme="minorHAnsi"/>
        </w:rPr>
        <w:t>Les dommages survenus au cours des opérations de démontage, déplacement et remontage nécessitées par des travaux d’entretien et/ou de réparation</w:t>
      </w:r>
    </w:p>
    <w:p w14:paraId="727E8F75" w14:textId="77777777" w:rsidR="00EB23C9" w:rsidRPr="00F72311" w:rsidRDefault="00F43BB1">
      <w:pPr>
        <w:pStyle w:val="Paragraphedeliste"/>
        <w:numPr>
          <w:ilvl w:val="0"/>
          <w:numId w:val="9"/>
        </w:numPr>
        <w:spacing w:before="100" w:beforeAutospacing="1" w:after="100" w:afterAutospacing="1"/>
        <w:ind w:left="0"/>
        <w:jc w:val="both"/>
        <w:rPr>
          <w:rFonts w:asciiTheme="minorHAnsi" w:hAnsiTheme="minorHAnsi" w:cstheme="minorHAnsi"/>
        </w:rPr>
      </w:pPr>
      <w:r w:rsidRPr="00F72311">
        <w:rPr>
          <w:rFonts w:asciiTheme="minorHAnsi" w:hAnsiTheme="minorHAnsi" w:cstheme="minorHAnsi"/>
        </w:rPr>
        <w:t xml:space="preserve">Pour le matériel informatique, les frais de reconstitution des médias ainsi que les frais supplémentaires d’exploitation engagés par l’Assuré.               </w:t>
      </w:r>
    </w:p>
    <w:p w14:paraId="7C527A5B" w14:textId="77777777" w:rsidR="00EB23C9" w:rsidRPr="00F72311" w:rsidRDefault="00F43BB1">
      <w:pPr>
        <w:pStyle w:val="Paragraphedeliste"/>
        <w:spacing w:before="100" w:beforeAutospacing="1" w:after="100" w:afterAutospacing="1"/>
        <w:ind w:left="-426"/>
        <w:jc w:val="both"/>
        <w:rPr>
          <w:rFonts w:asciiTheme="minorHAnsi" w:hAnsiTheme="minorHAnsi" w:cstheme="minorHAnsi"/>
        </w:rPr>
      </w:pPr>
      <w:r w:rsidRPr="00F72311">
        <w:rPr>
          <w:rFonts w:asciiTheme="minorHAnsi" w:hAnsiTheme="minorHAnsi" w:cstheme="minorHAnsi"/>
        </w:rPr>
        <w:t>Les garanties s’appliquent en tous lieux et en toutes circonstances.</w:t>
      </w:r>
    </w:p>
    <w:p w14:paraId="032CE2D5" w14:textId="77777777" w:rsidR="00EB23C9" w:rsidRPr="00F72311" w:rsidRDefault="00EB23C9">
      <w:pPr>
        <w:ind w:left="360"/>
        <w:jc w:val="both"/>
        <w:rPr>
          <w:rFonts w:asciiTheme="minorHAnsi" w:hAnsiTheme="minorHAnsi" w:cstheme="minorHAnsi"/>
        </w:rPr>
      </w:pPr>
    </w:p>
    <w:p w14:paraId="6C06BCE6" w14:textId="77777777" w:rsidR="00EB23C9" w:rsidRPr="00F72311" w:rsidRDefault="00EB23C9">
      <w:pPr>
        <w:jc w:val="both"/>
        <w:rPr>
          <w:rFonts w:asciiTheme="minorHAnsi" w:hAnsiTheme="minorHAnsi" w:cstheme="minorHAnsi"/>
        </w:rPr>
      </w:pPr>
    </w:p>
    <w:p w14:paraId="5989B43F"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b w:val="0"/>
          <w:color w:val="2F5496"/>
          <w:sz w:val="24"/>
          <w:szCs w:val="24"/>
        </w:rPr>
      </w:pPr>
      <w:bookmarkStart w:id="131" w:name="étendue"/>
      <w:r w:rsidRPr="00F72311">
        <w:rPr>
          <w:rStyle w:val="Titredulivre"/>
          <w:rFonts w:asciiTheme="minorHAnsi" w:hAnsiTheme="minorHAnsi" w:cstheme="minorHAnsi"/>
          <w:color w:val="auto"/>
          <w:sz w:val="24"/>
          <w:szCs w:val="24"/>
        </w:rPr>
        <w:t>ARTICLE 2</w:t>
      </w:r>
      <w:r w:rsidRPr="00F72311">
        <w:rPr>
          <w:rStyle w:val="Titredulivre"/>
          <w:rFonts w:asciiTheme="minorHAnsi" w:hAnsiTheme="minorHAnsi" w:cstheme="minorHAnsi"/>
          <w:color w:val="auto"/>
          <w:sz w:val="24"/>
          <w:szCs w:val="24"/>
        </w:rPr>
        <w:tab/>
      </w:r>
      <w:r w:rsidRPr="00F72311">
        <w:rPr>
          <w:rStyle w:val="Titredulivre"/>
          <w:rFonts w:asciiTheme="minorHAnsi" w:hAnsiTheme="minorHAnsi" w:cstheme="minorHAnsi"/>
          <w:b w:val="0"/>
          <w:color w:val="2F5496"/>
          <w:sz w:val="24"/>
          <w:szCs w:val="24"/>
        </w:rPr>
        <w:tab/>
      </w:r>
    </w:p>
    <w:p w14:paraId="12D4CD00"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ETENDUE DE LA GARANTIE</w:t>
      </w:r>
    </w:p>
    <w:bookmarkEnd w:id="131"/>
    <w:p w14:paraId="08C93300" w14:textId="77777777" w:rsidR="00EB23C9" w:rsidRPr="00F72311" w:rsidRDefault="00EB23C9">
      <w:pPr>
        <w:jc w:val="both"/>
        <w:rPr>
          <w:rFonts w:asciiTheme="minorHAnsi" w:hAnsiTheme="minorHAnsi" w:cstheme="minorHAnsi"/>
        </w:rPr>
      </w:pPr>
    </w:p>
    <w:p w14:paraId="29B62ABE"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32" w:name="_Hlk183598056"/>
      <w:bookmarkStart w:id="133" w:name="matériel"/>
      <w:r w:rsidRPr="00F72311">
        <w:rPr>
          <w:rFonts w:asciiTheme="minorHAnsi" w:hAnsiTheme="minorHAnsi" w:cstheme="minorHAnsi"/>
          <w:b/>
          <w:color w:val="002060"/>
        </w:rPr>
        <w:t>2.1</w:t>
      </w:r>
      <w:r w:rsidRPr="00F72311">
        <w:rPr>
          <w:rFonts w:asciiTheme="minorHAnsi" w:hAnsiTheme="minorHAnsi" w:cstheme="minorHAnsi"/>
          <w:b/>
          <w:color w:val="002060"/>
        </w:rPr>
        <w:tab/>
        <w:t xml:space="preserve">DOMMAGES AU MATERIEL </w:t>
      </w:r>
    </w:p>
    <w:bookmarkEnd w:id="132"/>
    <w:bookmarkEnd w:id="133"/>
    <w:p w14:paraId="4C928726"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La garantie de l’Assureur porte sur les frais de remplacement ou de réparation du matériel désigné à l’état du matériel joint à la suite de la réalisation d’un événement dont l’exclusion n’est pas spécifiquement prévue ci-dessous.</w:t>
      </w:r>
    </w:p>
    <w:p w14:paraId="2C57ABA0" w14:textId="77777777" w:rsidR="00EB23C9" w:rsidRPr="00F72311" w:rsidRDefault="00EB23C9">
      <w:pPr>
        <w:pStyle w:val="Corpsdetexte"/>
        <w:jc w:val="both"/>
        <w:rPr>
          <w:rFonts w:asciiTheme="minorHAnsi" w:hAnsiTheme="minorHAnsi" w:cstheme="minorHAnsi"/>
          <w:i w:val="0"/>
          <w:szCs w:val="24"/>
        </w:rPr>
      </w:pPr>
    </w:p>
    <w:p w14:paraId="3A5FE567"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Cette garantie s’exerce dans la limite de la valeur à neuf du matériel.</w:t>
      </w:r>
    </w:p>
    <w:p w14:paraId="0BF076D0" w14:textId="77777777" w:rsidR="00EB23C9" w:rsidRPr="00F72311" w:rsidRDefault="00EB23C9">
      <w:pPr>
        <w:pStyle w:val="Corpsdetexte"/>
        <w:ind w:left="705"/>
        <w:jc w:val="both"/>
        <w:rPr>
          <w:rFonts w:asciiTheme="minorHAnsi" w:hAnsiTheme="minorHAnsi" w:cstheme="minorHAnsi"/>
          <w:i w:val="0"/>
          <w:szCs w:val="24"/>
        </w:rPr>
      </w:pPr>
    </w:p>
    <w:p w14:paraId="230ACD99" w14:textId="77777777" w:rsidR="00EB23C9" w:rsidRPr="00F72311" w:rsidRDefault="00F43BB1">
      <w:pPr>
        <w:pStyle w:val="Corpsdetexte"/>
        <w:jc w:val="both"/>
        <w:rPr>
          <w:rFonts w:asciiTheme="minorHAnsi" w:hAnsiTheme="minorHAnsi" w:cstheme="minorHAnsi"/>
          <w:b/>
          <w:i w:val="0"/>
          <w:szCs w:val="24"/>
        </w:rPr>
      </w:pPr>
      <w:r w:rsidRPr="00F72311">
        <w:rPr>
          <w:rFonts w:asciiTheme="minorHAnsi" w:hAnsiTheme="minorHAnsi" w:cstheme="minorHAnsi"/>
          <w:b/>
          <w:i w:val="0"/>
          <w:szCs w:val="24"/>
        </w:rPr>
        <w:t>Outre les exclusions prévues à l’article 3 ci-après, sont exclus de la garantie de l’Assureur :</w:t>
      </w:r>
    </w:p>
    <w:p w14:paraId="707E3DB9" w14:textId="77777777" w:rsidR="00EB23C9" w:rsidRPr="00F72311" w:rsidRDefault="00EB23C9">
      <w:pPr>
        <w:jc w:val="both"/>
        <w:rPr>
          <w:rFonts w:asciiTheme="minorHAnsi" w:hAnsiTheme="minorHAnsi" w:cstheme="minorHAnsi"/>
          <w:b/>
        </w:rPr>
      </w:pPr>
    </w:p>
    <w:p w14:paraId="3612C590" w14:textId="77777777" w:rsidR="00EB23C9" w:rsidRPr="00F72311" w:rsidRDefault="00F43BB1" w:rsidP="005A2352">
      <w:pPr>
        <w:numPr>
          <w:ilvl w:val="0"/>
          <w:numId w:val="43"/>
        </w:numPr>
        <w:ind w:left="357" w:hanging="357"/>
        <w:jc w:val="both"/>
        <w:rPr>
          <w:rFonts w:asciiTheme="minorHAnsi" w:hAnsiTheme="minorHAnsi" w:cstheme="minorHAnsi"/>
          <w:b/>
        </w:rPr>
      </w:pPr>
      <w:bookmarkStart w:id="134" w:name="_Hlk40014582"/>
      <w:r w:rsidRPr="00F72311">
        <w:rPr>
          <w:rFonts w:asciiTheme="minorHAnsi" w:hAnsiTheme="minorHAnsi" w:cstheme="minorHAnsi"/>
          <w:b/>
        </w:rPr>
        <w:t>Les dommages ayant pour origine l’utilisation de pièces ou d’accessoires non agréés par le constructeur du matériel assuré,</w:t>
      </w:r>
    </w:p>
    <w:p w14:paraId="0931F9C3" w14:textId="77777777" w:rsidR="00EB23C9" w:rsidRPr="00F72311" w:rsidRDefault="00F43BB1" w:rsidP="005A2352">
      <w:pPr>
        <w:numPr>
          <w:ilvl w:val="0"/>
          <w:numId w:val="43"/>
        </w:numPr>
        <w:ind w:left="357" w:hanging="357"/>
        <w:jc w:val="both"/>
        <w:rPr>
          <w:rFonts w:asciiTheme="minorHAnsi" w:hAnsiTheme="minorHAnsi" w:cstheme="minorHAnsi"/>
          <w:b/>
        </w:rPr>
      </w:pPr>
      <w:r w:rsidRPr="00F72311">
        <w:rPr>
          <w:rFonts w:asciiTheme="minorHAnsi" w:hAnsiTheme="minorHAnsi" w:cstheme="minorHAnsi"/>
          <w:b/>
        </w:rPr>
        <w:t>Les pertes ou dommages entrant dans le cadre de la garantie du fabricant et /ou négociant, ou entrant dans le cadre du contrat de location et/ou des contrats d’entretien,</w:t>
      </w:r>
    </w:p>
    <w:p w14:paraId="5D475626" w14:textId="77777777" w:rsidR="00EB23C9" w:rsidRPr="00F72311" w:rsidRDefault="00F43BB1" w:rsidP="005A2352">
      <w:pPr>
        <w:numPr>
          <w:ilvl w:val="0"/>
          <w:numId w:val="43"/>
        </w:numPr>
        <w:ind w:left="357" w:hanging="357"/>
        <w:jc w:val="both"/>
        <w:rPr>
          <w:rFonts w:asciiTheme="minorHAnsi" w:hAnsiTheme="minorHAnsi" w:cstheme="minorHAnsi"/>
          <w:b/>
        </w:rPr>
      </w:pPr>
      <w:r w:rsidRPr="00F72311">
        <w:rPr>
          <w:rFonts w:asciiTheme="minorHAnsi" w:hAnsiTheme="minorHAnsi" w:cstheme="minorHAnsi"/>
          <w:b/>
        </w:rPr>
        <w:t>Les pertes ou dommages provenant directement ou indirectement :</w:t>
      </w:r>
    </w:p>
    <w:p w14:paraId="14C0E55F" w14:textId="77777777" w:rsidR="00EB23C9" w:rsidRPr="00F72311" w:rsidRDefault="00F43BB1">
      <w:pPr>
        <w:pStyle w:val="Corpsdetexte"/>
        <w:numPr>
          <w:ilvl w:val="0"/>
          <w:numId w:val="12"/>
        </w:numPr>
        <w:ind w:left="1066" w:hanging="357"/>
        <w:jc w:val="both"/>
        <w:rPr>
          <w:rFonts w:asciiTheme="minorHAnsi" w:hAnsiTheme="minorHAnsi" w:cstheme="minorHAnsi"/>
          <w:b/>
          <w:i w:val="0"/>
          <w:szCs w:val="24"/>
        </w:rPr>
      </w:pPr>
      <w:proofErr w:type="gramStart"/>
      <w:r w:rsidRPr="00F72311">
        <w:rPr>
          <w:rFonts w:asciiTheme="minorHAnsi" w:hAnsiTheme="minorHAnsi" w:cstheme="minorHAnsi"/>
          <w:b/>
          <w:i w:val="0"/>
          <w:szCs w:val="24"/>
        </w:rPr>
        <w:t>de</w:t>
      </w:r>
      <w:proofErr w:type="gramEnd"/>
      <w:r w:rsidRPr="00F72311">
        <w:rPr>
          <w:rFonts w:asciiTheme="minorHAnsi" w:hAnsiTheme="minorHAnsi" w:cstheme="minorHAnsi"/>
          <w:b/>
          <w:i w:val="0"/>
          <w:szCs w:val="24"/>
        </w:rPr>
        <w:t xml:space="preserve"> l’usure normale des biens assurés ou de leur dépréciation, d’une exploitation non conforme aux normes des fabricants,</w:t>
      </w:r>
    </w:p>
    <w:p w14:paraId="472C20C3" w14:textId="77777777" w:rsidR="00EB23C9" w:rsidRPr="00F72311" w:rsidRDefault="00F43BB1">
      <w:pPr>
        <w:pStyle w:val="Corpsdetexte"/>
        <w:numPr>
          <w:ilvl w:val="0"/>
          <w:numId w:val="12"/>
        </w:numPr>
        <w:ind w:left="1066" w:hanging="357"/>
        <w:jc w:val="both"/>
        <w:rPr>
          <w:rFonts w:asciiTheme="minorHAnsi" w:hAnsiTheme="minorHAnsi" w:cstheme="minorHAnsi"/>
          <w:b/>
          <w:i w:val="0"/>
          <w:szCs w:val="24"/>
        </w:rPr>
      </w:pPr>
      <w:proofErr w:type="gramStart"/>
      <w:r w:rsidRPr="00F72311">
        <w:rPr>
          <w:rFonts w:asciiTheme="minorHAnsi" w:hAnsiTheme="minorHAnsi" w:cstheme="minorHAnsi"/>
          <w:b/>
          <w:i w:val="0"/>
          <w:szCs w:val="24"/>
        </w:rPr>
        <w:t>de</w:t>
      </w:r>
      <w:proofErr w:type="gramEnd"/>
      <w:r w:rsidRPr="00F72311">
        <w:rPr>
          <w:rFonts w:asciiTheme="minorHAnsi" w:hAnsiTheme="minorHAnsi" w:cstheme="minorHAnsi"/>
          <w:b/>
          <w:i w:val="0"/>
          <w:szCs w:val="24"/>
        </w:rPr>
        <w:t xml:space="preserve"> la suspension, la déchéance ou l’annulation de toutes locations, de tous brevets, contrats ou commandes.</w:t>
      </w:r>
    </w:p>
    <w:p w14:paraId="02F1BBF9" w14:textId="77777777" w:rsidR="00EB23C9" w:rsidRPr="00F72311" w:rsidRDefault="00F43BB1" w:rsidP="005A2352">
      <w:pPr>
        <w:numPr>
          <w:ilvl w:val="0"/>
          <w:numId w:val="44"/>
        </w:numPr>
        <w:ind w:left="357" w:hanging="357"/>
        <w:jc w:val="both"/>
        <w:rPr>
          <w:rFonts w:asciiTheme="minorHAnsi" w:hAnsiTheme="minorHAnsi" w:cstheme="minorHAnsi"/>
          <w:b/>
        </w:rPr>
      </w:pPr>
      <w:r w:rsidRPr="00F72311">
        <w:rPr>
          <w:rFonts w:asciiTheme="minorHAnsi" w:hAnsiTheme="minorHAnsi" w:cstheme="minorHAnsi"/>
          <w:b/>
        </w:rPr>
        <w:t>Les dommages survenant du fait du maintien ou de la remise en service d’un objet endommagé avant réparation complète et définitive ou avant que le fonctionnement régulier soit rétabli,</w:t>
      </w:r>
    </w:p>
    <w:p w14:paraId="0EC4FEDA" w14:textId="77777777" w:rsidR="00EB23C9" w:rsidRPr="00F72311" w:rsidRDefault="00F43BB1" w:rsidP="005A2352">
      <w:pPr>
        <w:numPr>
          <w:ilvl w:val="0"/>
          <w:numId w:val="44"/>
        </w:numPr>
        <w:ind w:left="357" w:hanging="357"/>
        <w:jc w:val="both"/>
        <w:rPr>
          <w:rFonts w:asciiTheme="minorHAnsi" w:hAnsiTheme="minorHAnsi" w:cstheme="minorHAnsi"/>
          <w:b/>
        </w:rPr>
      </w:pPr>
      <w:r w:rsidRPr="00F72311">
        <w:rPr>
          <w:rFonts w:asciiTheme="minorHAnsi" w:hAnsiTheme="minorHAnsi" w:cstheme="minorHAnsi"/>
          <w:b/>
        </w:rPr>
        <w:t>Les dommages consécutifs à des expérimentations, essais ou à une utilisation non conforme aux prescriptions du constructeur autres que les vérifications habituelles de bon fonctionnement,</w:t>
      </w:r>
    </w:p>
    <w:p w14:paraId="367197F0" w14:textId="77777777" w:rsidR="00EB23C9" w:rsidRPr="00F72311" w:rsidRDefault="00F43BB1" w:rsidP="005A2352">
      <w:pPr>
        <w:numPr>
          <w:ilvl w:val="0"/>
          <w:numId w:val="44"/>
        </w:numPr>
        <w:ind w:left="357" w:hanging="357"/>
        <w:jc w:val="both"/>
        <w:rPr>
          <w:rFonts w:asciiTheme="minorHAnsi" w:hAnsiTheme="minorHAnsi" w:cstheme="minorHAnsi"/>
          <w:b/>
        </w:rPr>
      </w:pPr>
      <w:r w:rsidRPr="00F72311">
        <w:rPr>
          <w:rFonts w:asciiTheme="minorHAnsi" w:hAnsiTheme="minorHAnsi" w:cstheme="minorHAnsi"/>
          <w:b/>
        </w:rPr>
        <w:t>Les dommages dus à des défauts existant au moment de la souscription et/ou à des défauts qui se sont révélés en cours de contrat si ceux-ci étaient connus de l’Assuré,</w:t>
      </w:r>
    </w:p>
    <w:p w14:paraId="3EDE9925" w14:textId="77777777" w:rsidR="00EB23C9" w:rsidRPr="00F72311" w:rsidRDefault="00F43BB1" w:rsidP="005A2352">
      <w:pPr>
        <w:numPr>
          <w:ilvl w:val="0"/>
          <w:numId w:val="44"/>
        </w:numPr>
        <w:ind w:left="357" w:hanging="357"/>
        <w:jc w:val="both"/>
        <w:rPr>
          <w:rFonts w:asciiTheme="minorHAnsi" w:hAnsiTheme="minorHAnsi" w:cstheme="minorHAnsi"/>
          <w:b/>
        </w:rPr>
      </w:pPr>
      <w:r w:rsidRPr="00F72311">
        <w:rPr>
          <w:rFonts w:asciiTheme="minorHAnsi" w:hAnsiTheme="minorHAnsi" w:cstheme="minorHAnsi"/>
          <w:b/>
        </w:rPr>
        <w:lastRenderedPageBreak/>
        <w:t>Les dommages causés aux outils interchangeables, c’est-à-dire aux pièces qui, par leur fonctionnement et/ou par leur nature, nécessitent un remplacement périodique,</w:t>
      </w:r>
    </w:p>
    <w:p w14:paraId="7CA5FACD" w14:textId="77777777" w:rsidR="00EB23C9" w:rsidRPr="00F72311" w:rsidRDefault="00F43BB1" w:rsidP="005A2352">
      <w:pPr>
        <w:numPr>
          <w:ilvl w:val="0"/>
          <w:numId w:val="44"/>
        </w:numPr>
        <w:ind w:left="357" w:hanging="357"/>
        <w:jc w:val="both"/>
        <w:rPr>
          <w:rFonts w:asciiTheme="minorHAnsi" w:hAnsiTheme="minorHAnsi" w:cstheme="minorHAnsi"/>
          <w:b/>
        </w:rPr>
      </w:pPr>
      <w:r w:rsidRPr="00F72311">
        <w:rPr>
          <w:rFonts w:asciiTheme="minorHAnsi" w:hAnsiTheme="minorHAnsi" w:cstheme="minorHAnsi"/>
          <w:b/>
        </w:rPr>
        <w:t>Les dommages causés aux lubrifiants, aux matières consommables ou combustibles et aux produits chimiques,</w:t>
      </w:r>
    </w:p>
    <w:p w14:paraId="06938CED" w14:textId="77777777" w:rsidR="00EB23C9" w:rsidRPr="00F72311" w:rsidRDefault="00F43BB1" w:rsidP="005A2352">
      <w:pPr>
        <w:numPr>
          <w:ilvl w:val="0"/>
          <w:numId w:val="44"/>
        </w:numPr>
        <w:ind w:left="357" w:hanging="357"/>
        <w:jc w:val="both"/>
        <w:rPr>
          <w:rFonts w:asciiTheme="minorHAnsi" w:hAnsiTheme="minorHAnsi" w:cstheme="minorHAnsi"/>
          <w:b/>
        </w:rPr>
      </w:pPr>
      <w:r w:rsidRPr="00F72311">
        <w:rPr>
          <w:rFonts w:asciiTheme="minorHAnsi" w:hAnsiTheme="minorHAnsi" w:cstheme="minorHAnsi"/>
          <w:b/>
        </w:rPr>
        <w:t>Les dommages d’ordre esthétique n’affectant pas le fonctionnement de la machine.</w:t>
      </w:r>
      <w:bookmarkEnd w:id="134"/>
    </w:p>
    <w:p w14:paraId="65921CB6" w14:textId="77777777" w:rsidR="00EB23C9" w:rsidRPr="00F72311" w:rsidRDefault="00EB23C9">
      <w:pPr>
        <w:pStyle w:val="Corpsdetexte"/>
        <w:jc w:val="both"/>
        <w:rPr>
          <w:rFonts w:asciiTheme="minorHAnsi" w:hAnsiTheme="minorHAnsi" w:cstheme="minorHAnsi"/>
          <w:b/>
          <w:i w:val="0"/>
          <w:szCs w:val="24"/>
        </w:rPr>
      </w:pPr>
    </w:p>
    <w:p w14:paraId="3164704C" w14:textId="77777777" w:rsidR="00EB23C9" w:rsidRPr="00F72311" w:rsidRDefault="00F43BB1">
      <w:pPr>
        <w:pBdr>
          <w:bottom w:val="single" w:sz="4" w:space="0" w:color="FFC000"/>
        </w:pBdr>
        <w:tabs>
          <w:tab w:val="left" w:pos="-284"/>
        </w:tabs>
        <w:rPr>
          <w:rFonts w:asciiTheme="minorHAnsi" w:hAnsiTheme="minorHAnsi" w:cstheme="minorHAnsi"/>
          <w:b/>
          <w:i/>
          <w:color w:val="002060"/>
        </w:rPr>
      </w:pPr>
      <w:bookmarkStart w:id="135" w:name="_Hlk183598085"/>
      <w:bookmarkStart w:id="136" w:name="frais"/>
      <w:r w:rsidRPr="00F72311">
        <w:rPr>
          <w:rFonts w:asciiTheme="minorHAnsi" w:hAnsiTheme="minorHAnsi" w:cstheme="minorHAnsi"/>
          <w:b/>
          <w:color w:val="002060"/>
        </w:rPr>
        <w:t>2.2</w:t>
      </w:r>
      <w:r w:rsidRPr="00F72311">
        <w:rPr>
          <w:rFonts w:asciiTheme="minorHAnsi" w:hAnsiTheme="minorHAnsi" w:cstheme="minorHAnsi"/>
          <w:b/>
          <w:color w:val="002060"/>
        </w:rPr>
        <w:tab/>
        <w:t xml:space="preserve">FRAIS DE RECONSTITUTION DES INFORMATIONS (MATERIEL INFORMATIQUE) </w:t>
      </w:r>
      <w:bookmarkEnd w:id="135"/>
      <w:bookmarkEnd w:id="136"/>
    </w:p>
    <w:p w14:paraId="7534E8F3"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L’Assureur garantit, en cas de destruction ou de dommage subis par les supports de l’information à la suite d’un événement non exclu, le remboursement :</w:t>
      </w:r>
    </w:p>
    <w:p w14:paraId="09D9AE36" w14:textId="77777777" w:rsidR="00EB23C9" w:rsidRPr="00F72311" w:rsidRDefault="00EB23C9">
      <w:pPr>
        <w:ind w:left="-567"/>
        <w:jc w:val="both"/>
        <w:rPr>
          <w:rFonts w:asciiTheme="minorHAnsi" w:hAnsiTheme="minorHAnsi" w:cstheme="minorHAnsi"/>
        </w:rPr>
      </w:pPr>
    </w:p>
    <w:p w14:paraId="7EFD11E0" w14:textId="77777777" w:rsidR="00EB23C9" w:rsidRPr="00F72311" w:rsidRDefault="00F43BB1" w:rsidP="005A2352">
      <w:pPr>
        <w:numPr>
          <w:ilvl w:val="0"/>
          <w:numId w:val="45"/>
        </w:numPr>
        <w:ind w:left="357" w:hanging="357"/>
        <w:jc w:val="both"/>
        <w:rPr>
          <w:rFonts w:asciiTheme="minorHAnsi" w:hAnsiTheme="minorHAnsi" w:cstheme="minorHAnsi"/>
        </w:rPr>
      </w:pPr>
      <w:r w:rsidRPr="00F72311">
        <w:rPr>
          <w:rFonts w:asciiTheme="minorHAnsi" w:hAnsiTheme="minorHAnsi" w:cstheme="minorHAnsi"/>
        </w:rPr>
        <w:t>Des frais de remplacement des supports informatiques,</w:t>
      </w:r>
    </w:p>
    <w:p w14:paraId="4DA3AA6C" w14:textId="77777777" w:rsidR="00EB23C9" w:rsidRPr="00F72311" w:rsidRDefault="00F43BB1" w:rsidP="005A2352">
      <w:pPr>
        <w:numPr>
          <w:ilvl w:val="0"/>
          <w:numId w:val="45"/>
        </w:numPr>
        <w:ind w:left="357" w:hanging="357"/>
        <w:jc w:val="both"/>
        <w:rPr>
          <w:rFonts w:asciiTheme="minorHAnsi" w:hAnsiTheme="minorHAnsi" w:cstheme="minorHAnsi"/>
        </w:rPr>
      </w:pPr>
      <w:r w:rsidRPr="00F72311">
        <w:rPr>
          <w:rFonts w:asciiTheme="minorHAnsi" w:hAnsiTheme="minorHAnsi" w:cstheme="minorHAnsi"/>
        </w:rPr>
        <w:t>Du coût réel de reconstitution dans l’état antérieur au sinistre des informations portées sur les supports.</w:t>
      </w:r>
    </w:p>
    <w:p w14:paraId="1ACDC861" w14:textId="77777777" w:rsidR="00EB23C9" w:rsidRPr="00F72311" w:rsidRDefault="00EB23C9">
      <w:pPr>
        <w:pStyle w:val="Corpsdetexte"/>
        <w:ind w:left="705"/>
        <w:jc w:val="both"/>
        <w:rPr>
          <w:rFonts w:asciiTheme="minorHAnsi" w:hAnsiTheme="minorHAnsi" w:cstheme="minorHAnsi"/>
          <w:i w:val="0"/>
          <w:szCs w:val="24"/>
        </w:rPr>
      </w:pPr>
    </w:p>
    <w:p w14:paraId="638CEE3A"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La garantie de l’Assureur s’exerce sur les supports de l’information lorsqu’ils sont situés à l’adresse indiquée sur l’état du matériel informatique, dans les lieux de sauvegarde ainsi qu’en cours de transport entre ces différents lieux.</w:t>
      </w:r>
    </w:p>
    <w:p w14:paraId="309C21BB" w14:textId="77777777" w:rsidR="00EB23C9" w:rsidRPr="00F72311" w:rsidRDefault="00EB23C9">
      <w:pPr>
        <w:pStyle w:val="Corpsdetexte"/>
        <w:ind w:firstLine="705"/>
        <w:jc w:val="both"/>
        <w:rPr>
          <w:rFonts w:asciiTheme="minorHAnsi" w:hAnsiTheme="minorHAnsi" w:cstheme="minorHAnsi"/>
          <w:i w:val="0"/>
          <w:szCs w:val="24"/>
        </w:rPr>
      </w:pPr>
    </w:p>
    <w:p w14:paraId="70C6C3AB" w14:textId="77777777" w:rsidR="00EB23C9" w:rsidRPr="00F72311" w:rsidRDefault="00F43BB1">
      <w:pPr>
        <w:pStyle w:val="Corpsdetexte"/>
        <w:jc w:val="both"/>
        <w:rPr>
          <w:rFonts w:asciiTheme="minorHAnsi" w:hAnsiTheme="minorHAnsi" w:cstheme="minorHAnsi"/>
          <w:b/>
          <w:i w:val="0"/>
          <w:szCs w:val="24"/>
        </w:rPr>
      </w:pPr>
      <w:bookmarkStart w:id="137" w:name="_Hlk39991971"/>
      <w:r w:rsidRPr="00F72311">
        <w:rPr>
          <w:rFonts w:asciiTheme="minorHAnsi" w:hAnsiTheme="minorHAnsi" w:cstheme="minorHAnsi"/>
          <w:b/>
          <w:i w:val="0"/>
          <w:szCs w:val="24"/>
        </w:rPr>
        <w:t>Outre les exclusions prévues à l’article 2.1 et à l’article 3 ci-après, sont exclus de la garantie de l’Assureur :</w:t>
      </w:r>
    </w:p>
    <w:p w14:paraId="144D74EE" w14:textId="77777777" w:rsidR="00EB23C9" w:rsidRPr="00F72311" w:rsidRDefault="00EB23C9">
      <w:pPr>
        <w:pStyle w:val="Corpsdetexte"/>
        <w:jc w:val="both"/>
        <w:rPr>
          <w:rFonts w:asciiTheme="minorHAnsi" w:hAnsiTheme="minorHAnsi" w:cstheme="minorHAnsi"/>
          <w:b/>
          <w:i w:val="0"/>
          <w:szCs w:val="24"/>
        </w:rPr>
      </w:pPr>
    </w:p>
    <w:p w14:paraId="7A8B8109" w14:textId="77777777" w:rsidR="00EB23C9" w:rsidRPr="00F72311" w:rsidRDefault="00F43BB1" w:rsidP="005A2352">
      <w:pPr>
        <w:numPr>
          <w:ilvl w:val="0"/>
          <w:numId w:val="46"/>
        </w:numPr>
        <w:ind w:left="357" w:hanging="357"/>
        <w:jc w:val="both"/>
        <w:rPr>
          <w:rFonts w:asciiTheme="minorHAnsi" w:hAnsiTheme="minorHAnsi" w:cstheme="minorHAnsi"/>
          <w:b/>
        </w:rPr>
      </w:pPr>
      <w:r w:rsidRPr="00F72311">
        <w:rPr>
          <w:rFonts w:asciiTheme="minorHAnsi" w:hAnsiTheme="minorHAnsi" w:cstheme="minorHAnsi"/>
          <w:b/>
        </w:rPr>
        <w:t>Les informations dont la reconstitution est rendue impossible à la suite de la disparition des données de base nécessaires,</w:t>
      </w:r>
    </w:p>
    <w:p w14:paraId="54E22769" w14:textId="77777777" w:rsidR="00EB23C9" w:rsidRPr="00F72311" w:rsidRDefault="00F43BB1" w:rsidP="005A2352">
      <w:pPr>
        <w:numPr>
          <w:ilvl w:val="0"/>
          <w:numId w:val="46"/>
        </w:numPr>
        <w:ind w:left="357" w:hanging="357"/>
        <w:jc w:val="both"/>
        <w:rPr>
          <w:rFonts w:asciiTheme="minorHAnsi" w:hAnsiTheme="minorHAnsi" w:cstheme="minorHAnsi"/>
          <w:b/>
        </w:rPr>
      </w:pPr>
      <w:r w:rsidRPr="00F72311">
        <w:rPr>
          <w:rFonts w:asciiTheme="minorHAnsi" w:hAnsiTheme="minorHAnsi" w:cstheme="minorHAnsi"/>
          <w:b/>
        </w:rPr>
        <w:t>Les comptes, factures, reconnaissances de dettes, titres et valeurs résumés, abrégés, extraits et autres documents, en clair, tels que les dossiers d’analyse et programmation et les informations quand elles sont lisibles et interprétables par les services concernés,</w:t>
      </w:r>
    </w:p>
    <w:p w14:paraId="030ECBC7" w14:textId="77777777" w:rsidR="00EB23C9" w:rsidRPr="00F72311" w:rsidRDefault="00F43BB1" w:rsidP="005A2352">
      <w:pPr>
        <w:numPr>
          <w:ilvl w:val="0"/>
          <w:numId w:val="46"/>
        </w:numPr>
        <w:ind w:left="357" w:hanging="357"/>
        <w:jc w:val="both"/>
        <w:rPr>
          <w:rFonts w:asciiTheme="minorHAnsi" w:hAnsiTheme="minorHAnsi" w:cstheme="minorHAnsi"/>
          <w:b/>
        </w:rPr>
      </w:pPr>
      <w:r w:rsidRPr="00F72311">
        <w:rPr>
          <w:rFonts w:asciiTheme="minorHAnsi" w:hAnsiTheme="minorHAnsi" w:cstheme="minorHAnsi"/>
          <w:b/>
        </w:rPr>
        <w:t>Les supports d’information en cours de transport en dehors du territoire de la France,</w:t>
      </w:r>
    </w:p>
    <w:p w14:paraId="69AC4298" w14:textId="77777777" w:rsidR="00EB23C9" w:rsidRPr="00F72311" w:rsidRDefault="00F43BB1" w:rsidP="005A2352">
      <w:pPr>
        <w:numPr>
          <w:ilvl w:val="0"/>
          <w:numId w:val="46"/>
        </w:numPr>
        <w:ind w:left="357" w:hanging="357"/>
        <w:jc w:val="both"/>
        <w:rPr>
          <w:rFonts w:asciiTheme="minorHAnsi" w:hAnsiTheme="minorHAnsi" w:cstheme="minorHAnsi"/>
          <w:b/>
        </w:rPr>
      </w:pPr>
      <w:r w:rsidRPr="00F72311">
        <w:rPr>
          <w:rFonts w:asciiTheme="minorHAnsi" w:hAnsiTheme="minorHAnsi" w:cstheme="minorHAnsi"/>
          <w:b/>
        </w:rPr>
        <w:t>Les frais de révision ou d’amélioration des programmes exposés par l’Assuré à l’occasion d’un sinistre,</w:t>
      </w:r>
    </w:p>
    <w:p w14:paraId="1083AEFF" w14:textId="77777777" w:rsidR="00EB23C9" w:rsidRPr="00F72311" w:rsidRDefault="00F43BB1" w:rsidP="005A2352">
      <w:pPr>
        <w:numPr>
          <w:ilvl w:val="0"/>
          <w:numId w:val="46"/>
        </w:numPr>
        <w:ind w:left="357" w:hanging="357"/>
        <w:jc w:val="both"/>
        <w:rPr>
          <w:rFonts w:asciiTheme="minorHAnsi" w:hAnsiTheme="minorHAnsi" w:cstheme="minorHAnsi"/>
          <w:b/>
        </w:rPr>
      </w:pPr>
      <w:r w:rsidRPr="00F72311">
        <w:rPr>
          <w:rFonts w:asciiTheme="minorHAnsi" w:hAnsiTheme="minorHAnsi" w:cstheme="minorHAnsi"/>
          <w:b/>
        </w:rPr>
        <w:t>Toutes pertes et tous dommages indirects, notamment ceux résultant de la privation de jouissance, chômage, perte de bénéfices, retards ou pertes de marché,</w:t>
      </w:r>
    </w:p>
    <w:p w14:paraId="26DD14BA" w14:textId="77777777" w:rsidR="00EB23C9" w:rsidRPr="00F72311" w:rsidRDefault="00F43BB1" w:rsidP="005A2352">
      <w:pPr>
        <w:numPr>
          <w:ilvl w:val="0"/>
          <w:numId w:val="46"/>
        </w:numPr>
        <w:ind w:left="357" w:hanging="357"/>
        <w:jc w:val="both"/>
        <w:rPr>
          <w:rFonts w:asciiTheme="minorHAnsi" w:hAnsiTheme="minorHAnsi" w:cstheme="minorHAnsi"/>
          <w:b/>
        </w:rPr>
      </w:pPr>
      <w:bookmarkStart w:id="138" w:name="_Hlk39991949"/>
      <w:r w:rsidRPr="00F72311">
        <w:rPr>
          <w:rFonts w:asciiTheme="minorHAnsi" w:hAnsiTheme="minorHAnsi" w:cstheme="minorHAnsi"/>
          <w:b/>
        </w:rPr>
        <w:t>Les pertes ou dommages provenant directement ou indirectement :</w:t>
      </w:r>
    </w:p>
    <w:p w14:paraId="0A70DDDE" w14:textId="77777777" w:rsidR="00EB23C9" w:rsidRPr="00F72311" w:rsidRDefault="00F43BB1">
      <w:pPr>
        <w:pStyle w:val="Corpsdetexte"/>
        <w:numPr>
          <w:ilvl w:val="0"/>
          <w:numId w:val="11"/>
        </w:numPr>
        <w:ind w:left="1066" w:hanging="357"/>
        <w:jc w:val="both"/>
        <w:rPr>
          <w:rFonts w:asciiTheme="minorHAnsi" w:hAnsiTheme="minorHAnsi" w:cstheme="minorHAnsi"/>
          <w:b/>
          <w:i w:val="0"/>
          <w:szCs w:val="24"/>
        </w:rPr>
      </w:pPr>
      <w:proofErr w:type="gramStart"/>
      <w:r w:rsidRPr="00F72311">
        <w:rPr>
          <w:rFonts w:asciiTheme="minorHAnsi" w:hAnsiTheme="minorHAnsi" w:cstheme="minorHAnsi"/>
          <w:b/>
          <w:i w:val="0"/>
          <w:szCs w:val="24"/>
        </w:rPr>
        <w:t>de</w:t>
      </w:r>
      <w:proofErr w:type="gramEnd"/>
      <w:r w:rsidRPr="00F72311">
        <w:rPr>
          <w:rFonts w:asciiTheme="minorHAnsi" w:hAnsiTheme="minorHAnsi" w:cstheme="minorHAnsi"/>
          <w:b/>
          <w:i w:val="0"/>
          <w:szCs w:val="24"/>
        </w:rPr>
        <w:t xml:space="preserve"> l’usure normale des supports d’information ou de leur dépréciation,</w:t>
      </w:r>
    </w:p>
    <w:p w14:paraId="26FC4D44" w14:textId="77777777" w:rsidR="00EB23C9" w:rsidRPr="00F72311" w:rsidRDefault="00F43BB1">
      <w:pPr>
        <w:pStyle w:val="Corpsdetexte"/>
        <w:numPr>
          <w:ilvl w:val="0"/>
          <w:numId w:val="11"/>
        </w:numPr>
        <w:ind w:left="1066" w:hanging="357"/>
        <w:jc w:val="both"/>
        <w:rPr>
          <w:rFonts w:asciiTheme="minorHAnsi" w:hAnsiTheme="minorHAnsi" w:cstheme="minorHAnsi"/>
          <w:b/>
          <w:i w:val="0"/>
          <w:szCs w:val="24"/>
        </w:rPr>
      </w:pPr>
      <w:proofErr w:type="gramStart"/>
      <w:r w:rsidRPr="00F72311">
        <w:rPr>
          <w:rFonts w:asciiTheme="minorHAnsi" w:hAnsiTheme="minorHAnsi" w:cstheme="minorHAnsi"/>
          <w:b/>
          <w:i w:val="0"/>
          <w:szCs w:val="24"/>
        </w:rPr>
        <w:t>de</w:t>
      </w:r>
      <w:proofErr w:type="gramEnd"/>
      <w:r w:rsidRPr="00F72311">
        <w:rPr>
          <w:rFonts w:asciiTheme="minorHAnsi" w:hAnsiTheme="minorHAnsi" w:cstheme="minorHAnsi"/>
          <w:b/>
          <w:i w:val="0"/>
          <w:szCs w:val="24"/>
        </w:rPr>
        <w:t xml:space="preserve"> la suspension, la déchéance ou l’annulation de toutes locations, de tous brevets, contrats ou commandes,</w:t>
      </w:r>
    </w:p>
    <w:p w14:paraId="382CE559" w14:textId="77777777" w:rsidR="00EB23C9" w:rsidRPr="00F72311" w:rsidRDefault="00F43BB1">
      <w:pPr>
        <w:pStyle w:val="Corpsdetexte"/>
        <w:numPr>
          <w:ilvl w:val="0"/>
          <w:numId w:val="11"/>
        </w:numPr>
        <w:ind w:left="1066" w:hanging="357"/>
        <w:jc w:val="both"/>
        <w:rPr>
          <w:rFonts w:asciiTheme="minorHAnsi" w:hAnsiTheme="minorHAnsi" w:cstheme="minorHAnsi"/>
          <w:b/>
          <w:i w:val="0"/>
          <w:szCs w:val="24"/>
        </w:rPr>
      </w:pPr>
      <w:proofErr w:type="gramStart"/>
      <w:r w:rsidRPr="00F72311">
        <w:rPr>
          <w:rFonts w:asciiTheme="minorHAnsi" w:hAnsiTheme="minorHAnsi" w:cstheme="minorHAnsi"/>
          <w:b/>
          <w:i w:val="0"/>
          <w:szCs w:val="24"/>
        </w:rPr>
        <w:t>d’erreurs</w:t>
      </w:r>
      <w:proofErr w:type="gramEnd"/>
      <w:r w:rsidRPr="00F72311">
        <w:rPr>
          <w:rFonts w:asciiTheme="minorHAnsi" w:hAnsiTheme="minorHAnsi" w:cstheme="minorHAnsi"/>
          <w:b/>
          <w:i w:val="0"/>
          <w:szCs w:val="24"/>
        </w:rPr>
        <w:t xml:space="preserve"> dans la programmation ou les instructions données aux machines,</w:t>
      </w:r>
    </w:p>
    <w:p w14:paraId="2D67514A" w14:textId="77777777" w:rsidR="00EB23C9" w:rsidRPr="00F72311" w:rsidRDefault="00F43BB1">
      <w:pPr>
        <w:pStyle w:val="Corpsdetexte"/>
        <w:numPr>
          <w:ilvl w:val="0"/>
          <w:numId w:val="11"/>
        </w:numPr>
        <w:ind w:left="1066" w:hanging="357"/>
        <w:jc w:val="both"/>
        <w:rPr>
          <w:rFonts w:asciiTheme="minorHAnsi" w:hAnsiTheme="minorHAnsi" w:cstheme="minorHAnsi"/>
          <w:b/>
          <w:i w:val="0"/>
          <w:szCs w:val="24"/>
        </w:rPr>
      </w:pPr>
      <w:proofErr w:type="gramStart"/>
      <w:r w:rsidRPr="00F72311">
        <w:rPr>
          <w:rFonts w:asciiTheme="minorHAnsi" w:hAnsiTheme="minorHAnsi" w:cstheme="minorHAnsi"/>
          <w:b/>
          <w:i w:val="0"/>
          <w:szCs w:val="24"/>
        </w:rPr>
        <w:t>de</w:t>
      </w:r>
      <w:proofErr w:type="gramEnd"/>
      <w:r w:rsidRPr="00F72311">
        <w:rPr>
          <w:rFonts w:asciiTheme="minorHAnsi" w:hAnsiTheme="minorHAnsi" w:cstheme="minorHAnsi"/>
          <w:b/>
          <w:i w:val="0"/>
          <w:szCs w:val="24"/>
        </w:rPr>
        <w:t xml:space="preserve"> l’influence d’un champ magnétique.</w:t>
      </w:r>
      <w:bookmarkEnd w:id="137"/>
      <w:bookmarkEnd w:id="138"/>
    </w:p>
    <w:p w14:paraId="6FA64212" w14:textId="77777777" w:rsidR="00EB23C9" w:rsidRPr="00F72311" w:rsidRDefault="00EB23C9">
      <w:pPr>
        <w:pStyle w:val="Corpsdetexte"/>
        <w:jc w:val="both"/>
        <w:rPr>
          <w:rFonts w:asciiTheme="minorHAnsi" w:hAnsiTheme="minorHAnsi" w:cstheme="minorHAnsi"/>
          <w:b/>
          <w:i w:val="0"/>
          <w:szCs w:val="24"/>
        </w:rPr>
      </w:pPr>
    </w:p>
    <w:p w14:paraId="5841A399" w14:textId="77777777" w:rsidR="00EB23C9" w:rsidRPr="00F72311" w:rsidRDefault="00F43BB1">
      <w:pPr>
        <w:rPr>
          <w:rFonts w:asciiTheme="minorHAnsi" w:hAnsiTheme="minorHAnsi" w:cstheme="minorHAnsi"/>
          <w:b/>
          <w:color w:val="002060"/>
        </w:rPr>
      </w:pPr>
      <w:r w:rsidRPr="00F72311">
        <w:rPr>
          <w:rFonts w:asciiTheme="minorHAnsi" w:hAnsiTheme="minorHAnsi" w:cstheme="minorHAnsi"/>
          <w:b/>
          <w:color w:val="002060"/>
        </w:rPr>
        <w:br w:type="page" w:clear="all"/>
      </w:r>
    </w:p>
    <w:p w14:paraId="692E168C"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39" w:name="_Hlk183598124"/>
      <w:bookmarkStart w:id="140" w:name="exploitation"/>
      <w:r w:rsidRPr="00F72311">
        <w:rPr>
          <w:rFonts w:asciiTheme="minorHAnsi" w:hAnsiTheme="minorHAnsi" w:cstheme="minorHAnsi"/>
          <w:b/>
          <w:color w:val="002060"/>
        </w:rPr>
        <w:lastRenderedPageBreak/>
        <w:t xml:space="preserve">2.3 </w:t>
      </w:r>
      <w:r w:rsidRPr="00F72311">
        <w:rPr>
          <w:rFonts w:asciiTheme="minorHAnsi" w:hAnsiTheme="minorHAnsi" w:cstheme="minorHAnsi"/>
          <w:b/>
          <w:color w:val="002060"/>
        </w:rPr>
        <w:tab/>
        <w:t xml:space="preserve"> FRAIS SUPPLEMENTAIRES D’EXPLOITATION (MATERIEL INFORMATIQUE)</w:t>
      </w:r>
      <w:bookmarkEnd w:id="139"/>
      <w:bookmarkEnd w:id="140"/>
    </w:p>
    <w:p w14:paraId="2823DD44"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La garantie de l’Assureur porte sur les frais supplémentaires exposés par l’Assuré, pendant la période de rétablissement, pour poursuivre les travaux de gestion des informations.</w:t>
      </w:r>
    </w:p>
    <w:p w14:paraId="02EC3C78" w14:textId="77777777" w:rsidR="00EB23C9" w:rsidRPr="00F72311" w:rsidRDefault="00EB23C9">
      <w:pPr>
        <w:pStyle w:val="Corpsdetexte"/>
        <w:jc w:val="both"/>
        <w:rPr>
          <w:rFonts w:asciiTheme="minorHAnsi" w:hAnsiTheme="minorHAnsi" w:cstheme="minorHAnsi"/>
          <w:i w:val="0"/>
          <w:szCs w:val="24"/>
        </w:rPr>
      </w:pPr>
    </w:p>
    <w:p w14:paraId="3BD87500"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Elle s’applique en cas de sinistre ayant entraîné l’intervention de l’une des garanties 2.1 ou 2.2 définies ci-dessus.</w:t>
      </w:r>
    </w:p>
    <w:p w14:paraId="7A0D5DAF" w14:textId="77777777" w:rsidR="00EB23C9" w:rsidRPr="00F72311" w:rsidRDefault="00EB23C9">
      <w:pPr>
        <w:pStyle w:val="Corpsdetexte"/>
        <w:jc w:val="both"/>
        <w:rPr>
          <w:rFonts w:asciiTheme="minorHAnsi" w:hAnsiTheme="minorHAnsi" w:cstheme="minorHAnsi"/>
          <w:i w:val="0"/>
          <w:szCs w:val="24"/>
        </w:rPr>
      </w:pPr>
    </w:p>
    <w:p w14:paraId="6DD00DDD"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Pour l’application de la garantie, l’on entend par :</w:t>
      </w:r>
    </w:p>
    <w:p w14:paraId="61B0CAE6" w14:textId="77777777" w:rsidR="00EB23C9" w:rsidRPr="00F72311" w:rsidRDefault="00EB23C9">
      <w:pPr>
        <w:jc w:val="both"/>
        <w:rPr>
          <w:rFonts w:asciiTheme="minorHAnsi" w:hAnsiTheme="minorHAnsi" w:cstheme="minorHAnsi"/>
          <w:b/>
          <w:bCs/>
        </w:rPr>
      </w:pPr>
    </w:p>
    <w:p w14:paraId="5664BDE2" w14:textId="77777777" w:rsidR="00EB23C9" w:rsidRPr="00F72311" w:rsidRDefault="00F43BB1" w:rsidP="005A2352">
      <w:pPr>
        <w:numPr>
          <w:ilvl w:val="0"/>
          <w:numId w:val="47"/>
        </w:numPr>
        <w:ind w:left="357" w:hanging="357"/>
        <w:jc w:val="both"/>
        <w:rPr>
          <w:rFonts w:asciiTheme="minorHAnsi" w:hAnsiTheme="minorHAnsi" w:cstheme="minorHAnsi"/>
        </w:rPr>
      </w:pPr>
      <w:r w:rsidRPr="00F72311">
        <w:rPr>
          <w:rFonts w:asciiTheme="minorHAnsi" w:hAnsiTheme="minorHAnsi" w:cstheme="minorHAnsi"/>
          <w:b/>
          <w:bCs/>
        </w:rPr>
        <w:t>FRAIS SUPPLEMENTAIRES</w:t>
      </w:r>
      <w:r w:rsidRPr="00F72311">
        <w:rPr>
          <w:rFonts w:asciiTheme="minorHAnsi" w:hAnsiTheme="minorHAnsi" w:cstheme="minorHAnsi"/>
        </w:rPr>
        <w:t> : La différence éventuelle entre le coût total du traitement informatique supporté par l’Assuré après un sinistre et celui du traitement informatique qui aurait été normalement supporté pour effectuer les mêmes tâches en l’absence de la réalisation du sinistre.</w:t>
      </w:r>
    </w:p>
    <w:p w14:paraId="71D56941" w14:textId="77777777" w:rsidR="00EB23C9" w:rsidRPr="00F72311" w:rsidRDefault="00EB23C9">
      <w:pPr>
        <w:ind w:left="-567"/>
        <w:jc w:val="both"/>
        <w:rPr>
          <w:rFonts w:asciiTheme="minorHAnsi" w:hAnsiTheme="minorHAnsi" w:cstheme="minorHAnsi"/>
        </w:rPr>
      </w:pPr>
    </w:p>
    <w:p w14:paraId="2333E0DF" w14:textId="77777777" w:rsidR="00EB23C9" w:rsidRPr="00F72311" w:rsidRDefault="00F43BB1">
      <w:pPr>
        <w:ind w:left="153"/>
        <w:jc w:val="both"/>
        <w:rPr>
          <w:rFonts w:asciiTheme="minorHAnsi" w:hAnsiTheme="minorHAnsi" w:cstheme="minorHAnsi"/>
        </w:rPr>
      </w:pPr>
      <w:r w:rsidRPr="00F72311">
        <w:rPr>
          <w:rFonts w:asciiTheme="minorHAnsi" w:hAnsiTheme="minorHAnsi" w:cstheme="minorHAnsi"/>
        </w:rPr>
        <w:t>La garantie s’étend aux travaux nécessaires effectués pour le traitement des informations sous une forme autre qu’informatique, en attente de la remise en fonctionnement normal des installations informatiques de l’Assuré.</w:t>
      </w:r>
    </w:p>
    <w:p w14:paraId="1846810A" w14:textId="77777777" w:rsidR="00EB23C9" w:rsidRPr="00F72311" w:rsidRDefault="00EB23C9">
      <w:pPr>
        <w:ind w:left="-567"/>
        <w:jc w:val="both"/>
        <w:rPr>
          <w:rFonts w:asciiTheme="minorHAnsi" w:hAnsiTheme="minorHAnsi" w:cstheme="minorHAnsi"/>
        </w:rPr>
      </w:pPr>
    </w:p>
    <w:p w14:paraId="63D10EAF" w14:textId="77777777" w:rsidR="00EB23C9" w:rsidRPr="00F72311" w:rsidRDefault="00F43BB1" w:rsidP="005A2352">
      <w:pPr>
        <w:numPr>
          <w:ilvl w:val="0"/>
          <w:numId w:val="47"/>
        </w:numPr>
        <w:ind w:left="357" w:hanging="357"/>
        <w:jc w:val="both"/>
        <w:rPr>
          <w:rFonts w:asciiTheme="minorHAnsi" w:hAnsiTheme="minorHAnsi" w:cstheme="minorHAnsi"/>
        </w:rPr>
      </w:pPr>
      <w:r w:rsidRPr="00F72311">
        <w:rPr>
          <w:rFonts w:asciiTheme="minorHAnsi" w:hAnsiTheme="minorHAnsi" w:cstheme="minorHAnsi"/>
          <w:b/>
          <w:bCs/>
        </w:rPr>
        <w:t>PERIODE DE RETABLISSEMENT </w:t>
      </w:r>
      <w:r w:rsidRPr="00F72311">
        <w:rPr>
          <w:rFonts w:asciiTheme="minorHAnsi" w:hAnsiTheme="minorHAnsi" w:cstheme="minorHAnsi"/>
        </w:rPr>
        <w:t>: La période commençant à la date du sinistre ayant entraîné l’intervention de l’une des garanties 2.1 ou 2.2 définies ci-dessus et s’achevant à la date de réparation, de remplacement ou de remise en route des matériels assurés dans les conditions les plus diligentes.</w:t>
      </w:r>
    </w:p>
    <w:p w14:paraId="662D364D" w14:textId="77777777" w:rsidR="00EB23C9" w:rsidRPr="00F72311" w:rsidRDefault="00EB23C9">
      <w:pPr>
        <w:pStyle w:val="Corpsdetexte"/>
        <w:jc w:val="both"/>
        <w:rPr>
          <w:rFonts w:asciiTheme="minorHAnsi" w:hAnsiTheme="minorHAnsi" w:cstheme="minorHAnsi"/>
          <w:i w:val="0"/>
          <w:szCs w:val="24"/>
        </w:rPr>
      </w:pPr>
    </w:p>
    <w:p w14:paraId="6F8902EF" w14:textId="77777777" w:rsidR="00EB23C9" w:rsidRPr="00F72311" w:rsidRDefault="00F43BB1">
      <w:pPr>
        <w:jc w:val="both"/>
        <w:rPr>
          <w:rFonts w:asciiTheme="minorHAnsi" w:hAnsiTheme="minorHAnsi" w:cstheme="minorHAnsi"/>
          <w:b/>
        </w:rPr>
      </w:pPr>
      <w:bookmarkStart w:id="141" w:name="_Hlk39992076"/>
      <w:r w:rsidRPr="00F72311">
        <w:rPr>
          <w:rFonts w:asciiTheme="minorHAnsi" w:hAnsiTheme="minorHAnsi" w:cstheme="minorHAnsi"/>
          <w:b/>
        </w:rPr>
        <w:t>Sont exclus de cette garantie :</w:t>
      </w:r>
    </w:p>
    <w:p w14:paraId="7642784B" w14:textId="77777777" w:rsidR="00EB23C9" w:rsidRPr="00F72311" w:rsidRDefault="00EB23C9">
      <w:pPr>
        <w:jc w:val="both"/>
        <w:rPr>
          <w:rFonts w:asciiTheme="minorHAnsi" w:hAnsiTheme="minorHAnsi" w:cstheme="minorHAnsi"/>
          <w:b/>
        </w:rPr>
      </w:pPr>
    </w:p>
    <w:p w14:paraId="6F0DBD9E" w14:textId="77777777" w:rsidR="00EB23C9" w:rsidRPr="00F72311" w:rsidRDefault="00F43BB1" w:rsidP="005A2352">
      <w:pPr>
        <w:numPr>
          <w:ilvl w:val="0"/>
          <w:numId w:val="47"/>
        </w:numPr>
        <w:ind w:left="357" w:hanging="357"/>
        <w:jc w:val="both"/>
        <w:rPr>
          <w:rFonts w:asciiTheme="minorHAnsi" w:hAnsiTheme="minorHAnsi" w:cstheme="minorHAnsi"/>
          <w:b/>
        </w:rPr>
      </w:pPr>
      <w:r w:rsidRPr="00F72311">
        <w:rPr>
          <w:rFonts w:asciiTheme="minorHAnsi" w:hAnsiTheme="minorHAnsi" w:cstheme="minorHAnsi"/>
          <w:b/>
        </w:rPr>
        <w:t>Les dépenses engagées pour l’achat, la construction ou le remplacement de tous biens matériels, à moins qu’elles ne soient effectuées en accord avec l’Assureur uniquement dans le but de réduire les pertes couvertes au titre des dispositions techniques (conditions générales de la garantie) et dans ce cas, à concurrence des frais supplémentaires et effectivement épargnés,</w:t>
      </w:r>
    </w:p>
    <w:p w14:paraId="7D3057A5" w14:textId="77777777" w:rsidR="00EB23C9" w:rsidRPr="00F72311" w:rsidRDefault="00F43BB1" w:rsidP="005A2352">
      <w:pPr>
        <w:numPr>
          <w:ilvl w:val="0"/>
          <w:numId w:val="47"/>
        </w:numPr>
        <w:ind w:left="357" w:hanging="357"/>
        <w:jc w:val="both"/>
        <w:rPr>
          <w:rFonts w:asciiTheme="minorHAnsi" w:hAnsiTheme="minorHAnsi" w:cstheme="minorHAnsi"/>
          <w:b/>
        </w:rPr>
      </w:pPr>
      <w:r w:rsidRPr="00F72311">
        <w:rPr>
          <w:rFonts w:asciiTheme="minorHAnsi" w:hAnsiTheme="minorHAnsi" w:cstheme="minorHAnsi"/>
          <w:b/>
        </w:rPr>
        <w:t>La valeur des biens ainsi acquis, déterminés à dire d’expert à l’expiration de la période d’indemnisation, sera réduite du montant de l’indemnité due au titre des dispositions techniques (conditions générales de la garantie),</w:t>
      </w:r>
    </w:p>
    <w:p w14:paraId="429F61E2" w14:textId="77777777" w:rsidR="00EB23C9" w:rsidRPr="00F72311" w:rsidRDefault="00F43BB1" w:rsidP="005A2352">
      <w:pPr>
        <w:numPr>
          <w:ilvl w:val="0"/>
          <w:numId w:val="47"/>
        </w:numPr>
        <w:ind w:left="357" w:hanging="357"/>
        <w:jc w:val="both"/>
        <w:rPr>
          <w:rFonts w:asciiTheme="minorHAnsi" w:hAnsiTheme="minorHAnsi" w:cstheme="minorHAnsi"/>
          <w:b/>
        </w:rPr>
      </w:pPr>
      <w:r w:rsidRPr="00F72311">
        <w:rPr>
          <w:rFonts w:asciiTheme="minorHAnsi" w:hAnsiTheme="minorHAnsi" w:cstheme="minorHAnsi"/>
          <w:b/>
        </w:rPr>
        <w:t>Les pertes d’exploitation résultant d’une réduction de l’activité de l’Assuré,</w:t>
      </w:r>
    </w:p>
    <w:p w14:paraId="777AE833" w14:textId="77777777" w:rsidR="00EB23C9" w:rsidRPr="00F72311" w:rsidRDefault="00F43BB1" w:rsidP="005A2352">
      <w:pPr>
        <w:numPr>
          <w:ilvl w:val="0"/>
          <w:numId w:val="47"/>
        </w:numPr>
        <w:ind w:left="357" w:hanging="357"/>
        <w:jc w:val="both"/>
        <w:rPr>
          <w:rFonts w:asciiTheme="minorHAnsi" w:hAnsiTheme="minorHAnsi" w:cstheme="minorHAnsi"/>
          <w:b/>
        </w:rPr>
      </w:pPr>
      <w:r w:rsidRPr="00F72311">
        <w:rPr>
          <w:rFonts w:asciiTheme="minorHAnsi" w:hAnsiTheme="minorHAnsi" w:cstheme="minorHAnsi"/>
          <w:b/>
        </w:rPr>
        <w:t>Les frais supplémentaires dus à un manque de moyens de financement ou ceux dus à des changements, transformations, révisions, modifications, affectant l’activité de l’Assuré et l’exploitation de l’ensemble de traitement de l’information,</w:t>
      </w:r>
    </w:p>
    <w:p w14:paraId="412AE935" w14:textId="77777777" w:rsidR="00EB23C9" w:rsidRPr="00F72311" w:rsidRDefault="00F43BB1" w:rsidP="005A2352">
      <w:pPr>
        <w:numPr>
          <w:ilvl w:val="0"/>
          <w:numId w:val="47"/>
        </w:numPr>
        <w:ind w:left="357" w:hanging="357"/>
        <w:jc w:val="both"/>
        <w:rPr>
          <w:rFonts w:asciiTheme="minorHAnsi" w:hAnsiTheme="minorHAnsi" w:cstheme="minorHAnsi"/>
          <w:b/>
        </w:rPr>
      </w:pPr>
      <w:r w:rsidRPr="00F72311">
        <w:rPr>
          <w:rFonts w:asciiTheme="minorHAnsi" w:hAnsiTheme="minorHAnsi" w:cstheme="minorHAnsi"/>
          <w:b/>
        </w:rPr>
        <w:t>Les frais supplémentaires ayant pour cause :</w:t>
      </w:r>
    </w:p>
    <w:p w14:paraId="264179B0" w14:textId="77777777" w:rsidR="00EB23C9" w:rsidRPr="00F72311" w:rsidRDefault="00F43BB1" w:rsidP="005A2352">
      <w:pPr>
        <w:numPr>
          <w:ilvl w:val="0"/>
          <w:numId w:val="22"/>
        </w:numPr>
        <w:ind w:left="1066" w:hanging="357"/>
        <w:jc w:val="both"/>
        <w:rPr>
          <w:rFonts w:asciiTheme="minorHAnsi" w:hAnsiTheme="minorHAnsi" w:cstheme="minorHAnsi"/>
          <w:b/>
        </w:rPr>
      </w:pPr>
      <w:r w:rsidRPr="00F72311">
        <w:rPr>
          <w:rFonts w:asciiTheme="minorHAnsi" w:hAnsiTheme="minorHAnsi" w:cstheme="minorHAnsi"/>
          <w:b/>
        </w:rPr>
        <w:t>L’usure normale du matériel informatique, de ses périphériques ou des supports informatiques, ou de leur dépréciation,</w:t>
      </w:r>
    </w:p>
    <w:p w14:paraId="38E609D6" w14:textId="77777777" w:rsidR="00EB23C9" w:rsidRPr="00F72311" w:rsidRDefault="00F43BB1" w:rsidP="005A2352">
      <w:pPr>
        <w:numPr>
          <w:ilvl w:val="0"/>
          <w:numId w:val="22"/>
        </w:numPr>
        <w:ind w:left="1066" w:hanging="357"/>
        <w:jc w:val="both"/>
        <w:rPr>
          <w:rFonts w:asciiTheme="minorHAnsi" w:hAnsiTheme="minorHAnsi" w:cstheme="minorHAnsi"/>
          <w:b/>
        </w:rPr>
      </w:pPr>
      <w:r w:rsidRPr="00F72311">
        <w:rPr>
          <w:rFonts w:asciiTheme="minorHAnsi" w:hAnsiTheme="minorHAnsi" w:cstheme="minorHAnsi"/>
          <w:b/>
        </w:rPr>
        <w:t>La suspension, la déchéance ou l’annulation de toutes locations, de tous brevets, contrats ou commandes,</w:t>
      </w:r>
    </w:p>
    <w:p w14:paraId="6C1439B8" w14:textId="77777777" w:rsidR="00EB23C9" w:rsidRPr="00F72311" w:rsidRDefault="00F43BB1" w:rsidP="005A2352">
      <w:pPr>
        <w:numPr>
          <w:ilvl w:val="0"/>
          <w:numId w:val="22"/>
        </w:numPr>
        <w:ind w:left="1066" w:hanging="357"/>
        <w:jc w:val="both"/>
        <w:rPr>
          <w:rFonts w:asciiTheme="minorHAnsi" w:hAnsiTheme="minorHAnsi" w:cstheme="minorHAnsi"/>
          <w:b/>
        </w:rPr>
      </w:pPr>
      <w:r w:rsidRPr="00F72311">
        <w:rPr>
          <w:rFonts w:asciiTheme="minorHAnsi" w:hAnsiTheme="minorHAnsi" w:cstheme="minorHAnsi"/>
          <w:b/>
        </w:rPr>
        <w:t>La carence des fournitures de courant électrique par l’E.D.F. ou tout autre fournisseur.</w:t>
      </w:r>
      <w:bookmarkEnd w:id="141"/>
    </w:p>
    <w:p w14:paraId="5EF74605" w14:textId="77777777" w:rsidR="00EB23C9" w:rsidRPr="00F72311" w:rsidRDefault="00EB23C9">
      <w:pPr>
        <w:pStyle w:val="Corpsdetexte"/>
        <w:ind w:left="1416"/>
        <w:jc w:val="both"/>
        <w:rPr>
          <w:rFonts w:asciiTheme="minorHAnsi" w:hAnsiTheme="minorHAnsi" w:cstheme="minorHAnsi"/>
          <w:b/>
          <w:i w:val="0"/>
          <w:color w:val="002060"/>
          <w:szCs w:val="24"/>
        </w:rPr>
      </w:pPr>
    </w:p>
    <w:p w14:paraId="4F462986"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42" w:name="_Hlk183598148"/>
      <w:bookmarkStart w:id="143" w:name="expert"/>
      <w:bookmarkStart w:id="144" w:name="_Hlk40014807"/>
      <w:r w:rsidRPr="00F72311">
        <w:rPr>
          <w:rFonts w:asciiTheme="minorHAnsi" w:hAnsiTheme="minorHAnsi" w:cstheme="minorHAnsi"/>
          <w:b/>
          <w:color w:val="002060"/>
        </w:rPr>
        <w:t>2.4</w:t>
      </w:r>
      <w:r w:rsidRPr="00F72311">
        <w:rPr>
          <w:rFonts w:asciiTheme="minorHAnsi" w:hAnsiTheme="minorHAnsi" w:cstheme="minorHAnsi"/>
          <w:b/>
          <w:color w:val="002060"/>
        </w:rPr>
        <w:tab/>
        <w:t>FRAIS ET HONORAIRES D’EXPERT D’ASSURE</w:t>
      </w:r>
    </w:p>
    <w:bookmarkEnd w:id="142"/>
    <w:bookmarkEnd w:id="143"/>
    <w:p w14:paraId="51B3CF3F" w14:textId="77777777" w:rsidR="00EB23C9" w:rsidRPr="00F72311" w:rsidRDefault="00EB23C9">
      <w:pPr>
        <w:pStyle w:val="Corpsdetexte"/>
        <w:jc w:val="both"/>
        <w:rPr>
          <w:rFonts w:asciiTheme="minorHAnsi" w:hAnsiTheme="minorHAnsi" w:cstheme="minorHAnsi"/>
          <w:b/>
          <w:i w:val="0"/>
          <w:color w:val="002060"/>
          <w:szCs w:val="24"/>
        </w:rPr>
      </w:pPr>
    </w:p>
    <w:p w14:paraId="7A228E5B" w14:textId="77777777" w:rsidR="00EB23C9" w:rsidRPr="00F72311" w:rsidRDefault="00F43BB1">
      <w:pPr>
        <w:pBdr>
          <w:bottom w:val="single" w:sz="4" w:space="0" w:color="FFC000"/>
        </w:pBdr>
        <w:tabs>
          <w:tab w:val="left" w:pos="-284"/>
        </w:tabs>
        <w:rPr>
          <w:rFonts w:asciiTheme="minorHAnsi" w:hAnsiTheme="minorHAnsi" w:cstheme="minorHAnsi"/>
          <w:i/>
        </w:rPr>
      </w:pPr>
      <w:bookmarkStart w:id="145" w:name="_Hlk183598169"/>
      <w:bookmarkStart w:id="146" w:name="entrepot"/>
      <w:r w:rsidRPr="00F72311">
        <w:rPr>
          <w:rFonts w:asciiTheme="minorHAnsi" w:hAnsiTheme="minorHAnsi" w:cstheme="minorHAnsi"/>
          <w:b/>
          <w:color w:val="002060"/>
        </w:rPr>
        <w:t>2.5</w:t>
      </w:r>
      <w:r w:rsidRPr="00F72311">
        <w:rPr>
          <w:rFonts w:asciiTheme="minorHAnsi" w:hAnsiTheme="minorHAnsi" w:cstheme="minorHAnsi"/>
          <w:b/>
          <w:color w:val="002060"/>
        </w:rPr>
        <w:tab/>
        <w:t>FRAIS DE DEPLACEMENT – REPLACEMENT – ENTREPOT DU MATERIEL GARANTI</w:t>
      </w:r>
      <w:bookmarkEnd w:id="144"/>
    </w:p>
    <w:bookmarkEnd w:id="145"/>
    <w:bookmarkEnd w:id="146"/>
    <w:p w14:paraId="1ABC3D89" w14:textId="77777777" w:rsidR="00EB23C9" w:rsidRPr="00F72311" w:rsidRDefault="00EB23C9">
      <w:pPr>
        <w:pStyle w:val="Corpsdetexte"/>
        <w:ind w:left="705"/>
        <w:jc w:val="both"/>
        <w:rPr>
          <w:rFonts w:asciiTheme="minorHAnsi" w:hAnsiTheme="minorHAnsi" w:cstheme="minorHAnsi"/>
          <w:i w:val="0"/>
          <w:szCs w:val="24"/>
        </w:rPr>
      </w:pPr>
    </w:p>
    <w:p w14:paraId="429169A4"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auto"/>
          <w:sz w:val="24"/>
          <w:szCs w:val="24"/>
        </w:rPr>
      </w:pPr>
      <w:r w:rsidRPr="00F72311">
        <w:rPr>
          <w:rStyle w:val="Titredulivre"/>
          <w:rFonts w:asciiTheme="minorHAnsi" w:hAnsiTheme="minorHAnsi" w:cstheme="minorHAnsi"/>
          <w:color w:val="auto"/>
          <w:sz w:val="24"/>
          <w:szCs w:val="24"/>
        </w:rPr>
        <w:br w:type="page" w:clear="all"/>
      </w:r>
      <w:bookmarkStart w:id="147" w:name="ATRexclusions"/>
      <w:r w:rsidRPr="00F72311">
        <w:rPr>
          <w:rStyle w:val="Titredulivre"/>
          <w:rFonts w:asciiTheme="minorHAnsi" w:hAnsiTheme="minorHAnsi" w:cstheme="minorHAnsi"/>
          <w:color w:val="auto"/>
          <w:sz w:val="24"/>
          <w:szCs w:val="24"/>
        </w:rPr>
        <w:lastRenderedPageBreak/>
        <w:t xml:space="preserve">ARTICLE 3 </w:t>
      </w:r>
    </w:p>
    <w:p w14:paraId="5F8E8D3F"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EXCLUSIONS</w:t>
      </w:r>
    </w:p>
    <w:bookmarkEnd w:id="147"/>
    <w:p w14:paraId="7ACD8D77" w14:textId="77777777" w:rsidR="00EB23C9" w:rsidRPr="00F72311" w:rsidRDefault="00EB23C9">
      <w:pPr>
        <w:pStyle w:val="Corpsdetexte"/>
        <w:jc w:val="both"/>
        <w:rPr>
          <w:rFonts w:asciiTheme="minorHAnsi" w:hAnsiTheme="minorHAnsi" w:cstheme="minorHAnsi"/>
          <w:b/>
          <w:i w:val="0"/>
          <w:szCs w:val="24"/>
        </w:rPr>
      </w:pPr>
    </w:p>
    <w:p w14:paraId="3AB8F76E"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48" w:name="_Hlk183598205"/>
      <w:bookmarkStart w:id="149" w:name="nature"/>
      <w:r w:rsidRPr="00F72311">
        <w:rPr>
          <w:rFonts w:asciiTheme="minorHAnsi" w:hAnsiTheme="minorHAnsi" w:cstheme="minorHAnsi"/>
          <w:b/>
          <w:color w:val="002060"/>
        </w:rPr>
        <w:t>3.1</w:t>
      </w:r>
      <w:r w:rsidRPr="00F72311">
        <w:rPr>
          <w:rFonts w:asciiTheme="minorHAnsi" w:hAnsiTheme="minorHAnsi" w:cstheme="minorHAnsi"/>
          <w:b/>
          <w:color w:val="002060"/>
        </w:rPr>
        <w:tab/>
        <w:t>LES DOMMAGES DE TOUTE NATURE </w:t>
      </w:r>
    </w:p>
    <w:bookmarkEnd w:id="148"/>
    <w:bookmarkEnd w:id="149"/>
    <w:p w14:paraId="64F911B2" w14:textId="77777777" w:rsidR="00EB23C9" w:rsidRPr="00F72311" w:rsidRDefault="00F43BB1">
      <w:pPr>
        <w:numPr>
          <w:ilvl w:val="0"/>
          <w:numId w:val="10"/>
        </w:numPr>
        <w:jc w:val="both"/>
        <w:rPr>
          <w:rFonts w:asciiTheme="minorHAnsi" w:hAnsiTheme="minorHAnsi" w:cstheme="minorHAnsi"/>
          <w:b/>
        </w:rPr>
      </w:pPr>
      <w:r w:rsidRPr="00F72311">
        <w:rPr>
          <w:rFonts w:asciiTheme="minorHAnsi" w:hAnsiTheme="minorHAnsi" w:cstheme="minorHAnsi"/>
          <w:b/>
        </w:rPr>
        <w:t>Intentionnellement causés ou provoqués par l’Assuré,</w:t>
      </w:r>
    </w:p>
    <w:p w14:paraId="4228D898" w14:textId="77777777" w:rsidR="00EB23C9" w:rsidRPr="00F72311" w:rsidRDefault="00F43BB1">
      <w:pPr>
        <w:numPr>
          <w:ilvl w:val="0"/>
          <w:numId w:val="10"/>
        </w:numPr>
        <w:jc w:val="both"/>
        <w:rPr>
          <w:rFonts w:asciiTheme="minorHAnsi" w:hAnsiTheme="minorHAnsi" w:cstheme="minorHAnsi"/>
          <w:b/>
        </w:rPr>
      </w:pPr>
      <w:r w:rsidRPr="00F72311">
        <w:rPr>
          <w:rFonts w:asciiTheme="minorHAnsi" w:hAnsiTheme="minorHAnsi" w:cstheme="minorHAnsi"/>
          <w:b/>
        </w:rPr>
        <w:t>Résultant de la guerre étrangère, (il appartient à l’Assuré de prouver que le sinistre résulte d’un autre événement),</w:t>
      </w:r>
    </w:p>
    <w:p w14:paraId="340A0D85" w14:textId="77777777" w:rsidR="00EB23C9" w:rsidRPr="00F72311" w:rsidRDefault="00F43BB1">
      <w:pPr>
        <w:numPr>
          <w:ilvl w:val="0"/>
          <w:numId w:val="10"/>
        </w:numPr>
        <w:jc w:val="both"/>
        <w:rPr>
          <w:rFonts w:asciiTheme="minorHAnsi" w:hAnsiTheme="minorHAnsi" w:cstheme="minorHAnsi"/>
          <w:b/>
        </w:rPr>
      </w:pPr>
      <w:r w:rsidRPr="00F72311">
        <w:rPr>
          <w:rFonts w:asciiTheme="minorHAnsi" w:hAnsiTheme="minorHAnsi" w:cstheme="minorHAnsi"/>
          <w:b/>
        </w:rPr>
        <w:t>Résultant de la guerre civile (il appartient à l’Assureur de prouver que le sinistre résulte de cet événement),</w:t>
      </w:r>
    </w:p>
    <w:p w14:paraId="00B57A0B" w14:textId="095D20A2" w:rsidR="00EB23C9" w:rsidRPr="00F72311" w:rsidRDefault="00F43BB1">
      <w:pPr>
        <w:numPr>
          <w:ilvl w:val="0"/>
          <w:numId w:val="10"/>
        </w:numPr>
        <w:jc w:val="both"/>
        <w:rPr>
          <w:rFonts w:asciiTheme="minorHAnsi" w:hAnsiTheme="minorHAnsi" w:cstheme="minorHAnsi"/>
          <w:b/>
        </w:rPr>
      </w:pPr>
      <w:r w:rsidRPr="00F72311">
        <w:rPr>
          <w:rFonts w:asciiTheme="minorHAnsi" w:hAnsiTheme="minorHAnsi" w:cstheme="minorHAnsi"/>
          <w:b/>
        </w:rPr>
        <w:t>Causés par les inondations, tremblements de terre, raz-de-marée, éruptions de volcans ou autres cataclysmes, sauf s’ils résultent d’une mauvaise organisation des services de secours, d’un défaut de prévention ou du fait de la présence ou d’une absence de fonctionnement d’un ouvrage public,</w:t>
      </w:r>
    </w:p>
    <w:p w14:paraId="4D17997D" w14:textId="77777777" w:rsidR="00EB23C9" w:rsidRPr="00F72311" w:rsidRDefault="00F43BB1">
      <w:pPr>
        <w:numPr>
          <w:ilvl w:val="0"/>
          <w:numId w:val="10"/>
        </w:numPr>
        <w:jc w:val="both"/>
        <w:rPr>
          <w:rFonts w:asciiTheme="minorHAnsi" w:hAnsiTheme="minorHAnsi" w:cstheme="minorHAnsi"/>
          <w:b/>
        </w:rPr>
      </w:pPr>
      <w:r w:rsidRPr="00F72311">
        <w:rPr>
          <w:rFonts w:asciiTheme="minorHAnsi" w:hAnsiTheme="minorHAnsi" w:cstheme="minorHAnsi"/>
          <w:b/>
        </w:rPr>
        <w:t>Occasionnés par les attroupements et rassemblements ainsi que les émeutes et mouvements populaires.</w:t>
      </w:r>
    </w:p>
    <w:p w14:paraId="41464995" w14:textId="77777777" w:rsidR="00EB23C9" w:rsidRPr="00F72311" w:rsidRDefault="00EB23C9">
      <w:pPr>
        <w:jc w:val="both"/>
        <w:rPr>
          <w:rFonts w:asciiTheme="minorHAnsi" w:hAnsiTheme="minorHAnsi" w:cstheme="minorHAnsi"/>
          <w:b/>
        </w:rPr>
      </w:pPr>
    </w:p>
    <w:p w14:paraId="4081B883" w14:textId="77777777" w:rsidR="00EB23C9" w:rsidRPr="00F72311" w:rsidRDefault="00F43BB1">
      <w:pPr>
        <w:pBdr>
          <w:bottom w:val="single" w:sz="4" w:space="0" w:color="FFC000"/>
        </w:pBdr>
        <w:tabs>
          <w:tab w:val="left" w:pos="-284"/>
        </w:tabs>
        <w:rPr>
          <w:rFonts w:asciiTheme="minorHAnsi" w:hAnsiTheme="minorHAnsi" w:cstheme="minorHAnsi"/>
          <w:b/>
          <w:i/>
          <w:color w:val="002060"/>
          <w:u w:val="single"/>
        </w:rPr>
      </w:pPr>
      <w:bookmarkStart w:id="150" w:name="_Hlk183598232"/>
      <w:bookmarkStart w:id="151" w:name="causés"/>
      <w:r w:rsidRPr="00F72311">
        <w:rPr>
          <w:rFonts w:asciiTheme="minorHAnsi" w:hAnsiTheme="minorHAnsi" w:cstheme="minorHAnsi"/>
          <w:b/>
          <w:color w:val="002060"/>
        </w:rPr>
        <w:t>3.2</w:t>
      </w:r>
      <w:r w:rsidRPr="00F72311">
        <w:rPr>
          <w:rFonts w:asciiTheme="minorHAnsi" w:hAnsiTheme="minorHAnsi" w:cstheme="minorHAnsi"/>
          <w:b/>
          <w:color w:val="002060"/>
        </w:rPr>
        <w:tab/>
        <w:t>LES DOMMAGES OU L’AGGRAVATION DES DOMMAGES CAUSES </w:t>
      </w:r>
    </w:p>
    <w:bookmarkEnd w:id="150"/>
    <w:bookmarkEnd w:id="151"/>
    <w:p w14:paraId="4B905C32" w14:textId="77777777" w:rsidR="00EB23C9" w:rsidRPr="00F72311" w:rsidRDefault="00F43BB1">
      <w:pPr>
        <w:numPr>
          <w:ilvl w:val="0"/>
          <w:numId w:val="10"/>
        </w:numPr>
        <w:jc w:val="both"/>
        <w:rPr>
          <w:rFonts w:asciiTheme="minorHAnsi" w:hAnsiTheme="minorHAnsi" w:cstheme="minorHAnsi"/>
          <w:b/>
        </w:rPr>
      </w:pPr>
      <w:r w:rsidRPr="00F72311">
        <w:rPr>
          <w:rFonts w:asciiTheme="minorHAnsi" w:hAnsiTheme="minorHAnsi" w:cstheme="minorHAnsi"/>
          <w:b/>
        </w:rPr>
        <w:t>Par tout combustible nucléaire, produit ou déchet radioactif ou par toute source de rayonnements ionisants et qui engagent la responsabilité exclusive d’un exploitant d’installation nucléaire,</w:t>
      </w:r>
    </w:p>
    <w:p w14:paraId="02FEA974" w14:textId="77777777" w:rsidR="00EB23C9" w:rsidRPr="00F72311" w:rsidRDefault="00F43BB1">
      <w:pPr>
        <w:numPr>
          <w:ilvl w:val="0"/>
          <w:numId w:val="10"/>
        </w:numPr>
        <w:jc w:val="both"/>
        <w:rPr>
          <w:rFonts w:asciiTheme="minorHAnsi" w:hAnsiTheme="minorHAnsi" w:cstheme="minorHAnsi"/>
          <w:b/>
        </w:rPr>
      </w:pPr>
      <w:r w:rsidRPr="00F72311">
        <w:rPr>
          <w:rFonts w:asciiTheme="minorHAnsi" w:hAnsiTheme="minorHAnsi" w:cstheme="minorHAnsi"/>
          <w:b/>
        </w:rPr>
        <w:t>Par les armes ou engins destinés à exploser par modification de structure du noyau de l’atome,</w:t>
      </w:r>
    </w:p>
    <w:p w14:paraId="7EB7749E" w14:textId="77777777" w:rsidR="00EB23C9" w:rsidRPr="00F72311" w:rsidRDefault="00F43BB1">
      <w:pPr>
        <w:numPr>
          <w:ilvl w:val="0"/>
          <w:numId w:val="10"/>
        </w:numPr>
        <w:jc w:val="both"/>
        <w:rPr>
          <w:rFonts w:asciiTheme="minorHAnsi" w:hAnsiTheme="minorHAnsi" w:cstheme="minorHAnsi"/>
          <w:b/>
        </w:rPr>
      </w:pPr>
      <w:r w:rsidRPr="00F72311">
        <w:rPr>
          <w:rFonts w:asciiTheme="minorHAnsi" w:hAnsiTheme="minorHAnsi" w:cstheme="minorHAnsi"/>
          <w:b/>
        </w:rPr>
        <w:t>Par toute source de rayonnements ionisants, notamment tout radio-isotope, utilisée ou destinée à être utilisée hors d’une installation nucléaire et dont l’Assuré ou toute personne dont il répond à la propriété, l’usage ou la garde.</w:t>
      </w:r>
    </w:p>
    <w:p w14:paraId="5F01DB6B" w14:textId="77777777" w:rsidR="00EB23C9" w:rsidRPr="00F72311" w:rsidRDefault="00EB23C9">
      <w:pPr>
        <w:jc w:val="both"/>
        <w:rPr>
          <w:rFonts w:asciiTheme="minorHAnsi" w:hAnsiTheme="minorHAnsi" w:cstheme="minorHAnsi"/>
          <w:b/>
        </w:rPr>
      </w:pPr>
    </w:p>
    <w:p w14:paraId="654B78C0" w14:textId="77777777" w:rsidR="00EB23C9" w:rsidRPr="00F72311" w:rsidRDefault="00EB23C9">
      <w:pPr>
        <w:jc w:val="both"/>
        <w:rPr>
          <w:rFonts w:asciiTheme="minorHAnsi" w:hAnsiTheme="minorHAnsi" w:cstheme="minorHAnsi"/>
          <w:b/>
        </w:rPr>
      </w:pPr>
    </w:p>
    <w:p w14:paraId="1B6458A3"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auto"/>
          <w:sz w:val="24"/>
          <w:szCs w:val="24"/>
        </w:rPr>
      </w:pPr>
      <w:bookmarkStart w:id="152" w:name="indemnité"/>
      <w:r w:rsidRPr="00F72311">
        <w:rPr>
          <w:rStyle w:val="Titredulivre"/>
          <w:rFonts w:asciiTheme="minorHAnsi" w:hAnsiTheme="minorHAnsi" w:cstheme="minorHAnsi"/>
          <w:color w:val="auto"/>
          <w:sz w:val="24"/>
          <w:szCs w:val="24"/>
        </w:rPr>
        <w:t>ARTICLE 4</w:t>
      </w:r>
    </w:p>
    <w:p w14:paraId="73A9147E"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DETERMINATION DE L’INDEMNITE</w:t>
      </w:r>
    </w:p>
    <w:bookmarkEnd w:id="152"/>
    <w:p w14:paraId="38841737" w14:textId="77777777" w:rsidR="00EB23C9" w:rsidRPr="00F72311" w:rsidRDefault="00EB23C9">
      <w:pPr>
        <w:jc w:val="both"/>
        <w:rPr>
          <w:rFonts w:asciiTheme="minorHAnsi" w:hAnsiTheme="minorHAnsi" w:cstheme="minorHAnsi"/>
        </w:rPr>
      </w:pPr>
    </w:p>
    <w:p w14:paraId="3E7B731F"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53" w:name="_Hlk183598294"/>
      <w:bookmarkStart w:id="154" w:name="ATRmatériel"/>
      <w:bookmarkStart w:id="155" w:name="_Hlk39858884"/>
      <w:r w:rsidRPr="00F72311">
        <w:rPr>
          <w:rFonts w:asciiTheme="minorHAnsi" w:hAnsiTheme="minorHAnsi" w:cstheme="minorHAnsi"/>
          <w:b/>
          <w:color w:val="002060"/>
        </w:rPr>
        <w:t>4.1</w:t>
      </w:r>
      <w:r w:rsidRPr="00F72311">
        <w:rPr>
          <w:rFonts w:asciiTheme="minorHAnsi" w:hAnsiTheme="minorHAnsi" w:cstheme="minorHAnsi"/>
          <w:b/>
          <w:color w:val="002060"/>
        </w:rPr>
        <w:tab/>
        <w:t>LES DOMMAGES AU MATERIEL</w:t>
      </w:r>
    </w:p>
    <w:bookmarkEnd w:id="153"/>
    <w:bookmarkEnd w:id="154"/>
    <w:p w14:paraId="20FC3372"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 xml:space="preserve">Sauf dispositions plus favorables prévues aux conditions générales de garanties au montant des frais de réparation ou de remplacement à neuf du matériel endommagé ou détruit, par un matériel identique ou, si celui assuré n’est plus disponible sur le marché, de performances identiques. </w:t>
      </w:r>
    </w:p>
    <w:p w14:paraId="064E6553" w14:textId="77777777" w:rsidR="00EB23C9" w:rsidRPr="00F72311" w:rsidRDefault="00EB23C9">
      <w:pPr>
        <w:pStyle w:val="Retraitcorpsdetexte"/>
        <w:ind w:left="0"/>
        <w:jc w:val="both"/>
        <w:rPr>
          <w:rFonts w:asciiTheme="minorHAnsi" w:hAnsiTheme="minorHAnsi" w:cstheme="minorHAnsi"/>
          <w:szCs w:val="24"/>
        </w:rPr>
      </w:pPr>
    </w:p>
    <w:p w14:paraId="0891CA84"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Toutefois, il est précisé que l’indemnité ne peut être supérieure à la valeur de remplacement à neuf du matériel au jour du sinistre, déduction faite de la vétusté et de la valeur de sauvetage, majorée d’un tiers de la valeur à neuf.</w:t>
      </w:r>
    </w:p>
    <w:p w14:paraId="5C12E79E" w14:textId="77777777" w:rsidR="00EB23C9" w:rsidRPr="00F72311" w:rsidRDefault="00EB23C9">
      <w:pPr>
        <w:ind w:left="705"/>
        <w:jc w:val="both"/>
        <w:rPr>
          <w:rFonts w:asciiTheme="minorHAnsi" w:hAnsiTheme="minorHAnsi" w:cstheme="minorHAnsi"/>
        </w:rPr>
      </w:pPr>
      <w:bookmarkStart w:id="156" w:name="_Hlk40010042"/>
    </w:p>
    <w:p w14:paraId="5C4C850B"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57" w:name="_Hlk183598333"/>
      <w:bookmarkStart w:id="158" w:name="ATRreconstitution"/>
      <w:r w:rsidRPr="00F72311">
        <w:rPr>
          <w:rFonts w:asciiTheme="minorHAnsi" w:hAnsiTheme="minorHAnsi" w:cstheme="minorHAnsi"/>
          <w:b/>
          <w:color w:val="002060"/>
        </w:rPr>
        <w:t>4.2</w:t>
      </w:r>
      <w:r w:rsidRPr="00F72311">
        <w:rPr>
          <w:rFonts w:asciiTheme="minorHAnsi" w:hAnsiTheme="minorHAnsi" w:cstheme="minorHAnsi"/>
          <w:b/>
          <w:color w:val="002060"/>
        </w:rPr>
        <w:tab/>
        <w:t>LES FRAIS DE RECONSTITUTION DES INFORMATIONS</w:t>
      </w:r>
    </w:p>
    <w:bookmarkEnd w:id="157"/>
    <w:bookmarkEnd w:id="158"/>
    <w:p w14:paraId="7E98DF5E"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Dans la limite indiquée au C.C.T.P.</w:t>
      </w:r>
    </w:p>
    <w:p w14:paraId="49BE1A53" w14:textId="77777777" w:rsidR="00EB23C9" w:rsidRPr="00F72311" w:rsidRDefault="00EB23C9">
      <w:pPr>
        <w:ind w:left="705"/>
        <w:jc w:val="both"/>
        <w:rPr>
          <w:rFonts w:asciiTheme="minorHAnsi" w:hAnsiTheme="minorHAnsi" w:cstheme="minorHAnsi"/>
        </w:rPr>
      </w:pPr>
    </w:p>
    <w:p w14:paraId="1D04C1B0"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59" w:name="_Hlk183598372"/>
      <w:bookmarkStart w:id="160" w:name="ATRexploitation"/>
      <w:r w:rsidRPr="00F72311">
        <w:rPr>
          <w:rFonts w:asciiTheme="minorHAnsi" w:hAnsiTheme="minorHAnsi" w:cstheme="minorHAnsi"/>
          <w:b/>
          <w:color w:val="002060"/>
        </w:rPr>
        <w:t>4.3</w:t>
      </w:r>
      <w:r w:rsidRPr="00F72311">
        <w:rPr>
          <w:rFonts w:asciiTheme="minorHAnsi" w:hAnsiTheme="minorHAnsi" w:cstheme="minorHAnsi"/>
          <w:b/>
          <w:color w:val="002060"/>
        </w:rPr>
        <w:tab/>
        <w:t>LES FRAIS SUPPLEMENTAIRES D’EXPLOITATION </w:t>
      </w:r>
    </w:p>
    <w:bookmarkEnd w:id="159"/>
    <w:bookmarkEnd w:id="160"/>
    <w:p w14:paraId="5A87471D"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Dans la limite indiquée au C.C.T.P.</w:t>
      </w:r>
    </w:p>
    <w:p w14:paraId="12C01CFF" w14:textId="77777777" w:rsidR="00EB23C9" w:rsidRPr="00F72311" w:rsidRDefault="00F43BB1">
      <w:pPr>
        <w:pStyle w:val="arima1"/>
        <w:pBdr>
          <w:bottom w:val="single" w:sz="4" w:space="2" w:color="5B9BD5"/>
        </w:pBdr>
        <w:spacing w:beforeAutospacing="0"/>
        <w:ind w:left="-567" w:right="-284"/>
        <w:rPr>
          <w:rFonts w:asciiTheme="minorHAnsi" w:hAnsiTheme="minorHAnsi" w:cstheme="minorHAnsi"/>
          <w:b/>
          <w:sz w:val="24"/>
          <w:szCs w:val="24"/>
        </w:rPr>
      </w:pPr>
      <w:r w:rsidRPr="00F72311">
        <w:rPr>
          <w:rStyle w:val="Titredulivre"/>
          <w:rFonts w:asciiTheme="minorHAnsi" w:hAnsiTheme="minorHAnsi" w:cstheme="minorHAnsi"/>
          <w:color w:val="auto"/>
          <w:sz w:val="24"/>
          <w:szCs w:val="24"/>
        </w:rPr>
        <w:br w:type="page" w:clear="all"/>
      </w:r>
      <w:bookmarkStart w:id="161" w:name="ATRdéfinitions"/>
      <w:bookmarkEnd w:id="155"/>
      <w:bookmarkEnd w:id="156"/>
      <w:r w:rsidRPr="00F72311">
        <w:rPr>
          <w:rStyle w:val="Titredulivre"/>
          <w:rFonts w:asciiTheme="minorHAnsi" w:hAnsiTheme="minorHAnsi" w:cstheme="minorHAnsi"/>
          <w:color w:val="2F5496"/>
          <w:sz w:val="24"/>
          <w:szCs w:val="24"/>
        </w:rPr>
        <w:lastRenderedPageBreak/>
        <w:t>DEFINITIONS</w:t>
      </w:r>
      <w:bookmarkEnd w:id="161"/>
    </w:p>
    <w:p w14:paraId="6F2526F8" w14:textId="77777777" w:rsidR="00EB23C9" w:rsidRPr="00F72311" w:rsidRDefault="00EB23C9">
      <w:pPr>
        <w:jc w:val="both"/>
        <w:rPr>
          <w:rFonts w:asciiTheme="minorHAnsi" w:hAnsiTheme="minorHAnsi" w:cstheme="minorHAnsi"/>
        </w:rPr>
      </w:pPr>
    </w:p>
    <w:p w14:paraId="7F54EB1B" w14:textId="77777777" w:rsidR="00EB23C9" w:rsidRPr="00F72311" w:rsidRDefault="00F43BB1">
      <w:pPr>
        <w:pStyle w:val="Corpsdetexte"/>
        <w:ind w:left="-567"/>
        <w:jc w:val="both"/>
        <w:rPr>
          <w:rFonts w:asciiTheme="minorHAnsi" w:hAnsiTheme="minorHAnsi" w:cstheme="minorHAnsi"/>
          <w:i w:val="0"/>
          <w:szCs w:val="24"/>
        </w:rPr>
      </w:pPr>
      <w:r w:rsidRPr="00F72311">
        <w:rPr>
          <w:rFonts w:asciiTheme="minorHAnsi" w:hAnsiTheme="minorHAnsi" w:cstheme="minorHAnsi"/>
          <w:i w:val="0"/>
          <w:szCs w:val="24"/>
        </w:rPr>
        <w:t>Pour l’application des présentes garanties, on entend par :</w:t>
      </w:r>
    </w:p>
    <w:p w14:paraId="77CC641D" w14:textId="77777777" w:rsidR="00EB23C9" w:rsidRPr="00F72311" w:rsidRDefault="00EB23C9">
      <w:pPr>
        <w:jc w:val="both"/>
        <w:rPr>
          <w:rFonts w:asciiTheme="minorHAnsi" w:hAnsiTheme="minorHAnsi" w:cstheme="minorHAnsi"/>
        </w:rPr>
      </w:pPr>
    </w:p>
    <w:p w14:paraId="7729AFBB" w14:textId="77777777" w:rsidR="00EB23C9" w:rsidRPr="00F72311" w:rsidRDefault="00F43BB1">
      <w:pPr>
        <w:numPr>
          <w:ilvl w:val="0"/>
          <w:numId w:val="9"/>
        </w:numPr>
        <w:jc w:val="both"/>
        <w:rPr>
          <w:rFonts w:asciiTheme="minorHAnsi" w:hAnsiTheme="minorHAnsi" w:cstheme="minorHAnsi"/>
          <w:b/>
        </w:rPr>
      </w:pPr>
      <w:r w:rsidRPr="00F72311">
        <w:rPr>
          <w:rFonts w:asciiTheme="minorHAnsi" w:hAnsiTheme="minorHAnsi" w:cstheme="minorHAnsi"/>
          <w:b/>
          <w:color w:val="002060"/>
          <w:u w:val="single"/>
        </w:rPr>
        <w:t>COLLECTIVITE SOUSCRIPTRICE</w:t>
      </w:r>
      <w:r w:rsidRPr="00F72311">
        <w:rPr>
          <w:rFonts w:asciiTheme="minorHAnsi" w:hAnsiTheme="minorHAnsi" w:cstheme="minorHAnsi"/>
          <w:b/>
          <w:color w:val="002060"/>
        </w:rPr>
        <w:t xml:space="preserve"> : </w:t>
      </w:r>
    </w:p>
    <w:p w14:paraId="15479B3D" w14:textId="77777777" w:rsidR="00EB23C9" w:rsidRPr="00F72311" w:rsidRDefault="00EB23C9">
      <w:pPr>
        <w:pStyle w:val="Retraitcorpsdetexte"/>
        <w:ind w:left="0"/>
        <w:jc w:val="both"/>
        <w:rPr>
          <w:rFonts w:asciiTheme="minorHAnsi" w:hAnsiTheme="minorHAnsi" w:cstheme="minorHAnsi"/>
          <w:szCs w:val="24"/>
        </w:rPr>
      </w:pPr>
    </w:p>
    <w:p w14:paraId="771B21D6"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 personne morale désignée au C.C.A.P. qui demande l’établissement du contrat, le signe et s’engage notamment à régler les primes.</w:t>
      </w:r>
    </w:p>
    <w:p w14:paraId="66EE1529" w14:textId="77777777" w:rsidR="00EB23C9" w:rsidRPr="00F72311" w:rsidRDefault="00EB23C9">
      <w:pPr>
        <w:jc w:val="both"/>
        <w:rPr>
          <w:rFonts w:asciiTheme="minorHAnsi" w:hAnsiTheme="minorHAnsi" w:cstheme="minorHAnsi"/>
          <w:b/>
          <w:u w:val="single"/>
        </w:rPr>
      </w:pPr>
    </w:p>
    <w:p w14:paraId="56AEC100"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ASSURE</w:t>
      </w:r>
      <w:r w:rsidRPr="00F72311">
        <w:rPr>
          <w:rFonts w:asciiTheme="minorHAnsi" w:hAnsiTheme="minorHAnsi" w:cstheme="minorHAnsi"/>
          <w:b/>
          <w:color w:val="002060"/>
        </w:rPr>
        <w:t> :</w:t>
      </w:r>
    </w:p>
    <w:p w14:paraId="092F078D" w14:textId="77777777" w:rsidR="00EB23C9" w:rsidRPr="00F72311" w:rsidRDefault="00EB23C9">
      <w:pPr>
        <w:pStyle w:val="Retraitcorpsdetexte"/>
        <w:ind w:left="0"/>
        <w:jc w:val="both"/>
        <w:rPr>
          <w:rFonts w:asciiTheme="minorHAnsi" w:hAnsiTheme="minorHAnsi" w:cstheme="minorHAnsi"/>
          <w:szCs w:val="24"/>
        </w:rPr>
      </w:pPr>
    </w:p>
    <w:p w14:paraId="6C416AEF"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L’acheteur et/ou toute autre personne désignée au C.C.A.P.</w:t>
      </w:r>
    </w:p>
    <w:p w14:paraId="24B0544D" w14:textId="77777777" w:rsidR="00EB23C9" w:rsidRPr="00F72311" w:rsidRDefault="00EB23C9">
      <w:pPr>
        <w:jc w:val="both"/>
        <w:rPr>
          <w:rFonts w:asciiTheme="minorHAnsi" w:hAnsiTheme="minorHAnsi" w:cstheme="minorHAnsi"/>
        </w:rPr>
      </w:pPr>
    </w:p>
    <w:p w14:paraId="1B9EE305"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ASSUREUR</w:t>
      </w:r>
      <w:r w:rsidRPr="00F72311">
        <w:rPr>
          <w:rFonts w:asciiTheme="minorHAnsi" w:hAnsiTheme="minorHAnsi" w:cstheme="minorHAnsi"/>
          <w:b/>
          <w:color w:val="002060"/>
        </w:rPr>
        <w:t> :</w:t>
      </w:r>
      <w:r w:rsidRPr="00F72311">
        <w:rPr>
          <w:rFonts w:asciiTheme="minorHAnsi" w:hAnsiTheme="minorHAnsi" w:cstheme="minorHAnsi"/>
          <w:b/>
          <w:color w:val="002060"/>
          <w:u w:val="single"/>
        </w:rPr>
        <w:t xml:space="preserve"> </w:t>
      </w:r>
    </w:p>
    <w:p w14:paraId="3977F083" w14:textId="77777777" w:rsidR="00EB23C9" w:rsidRPr="00F72311" w:rsidRDefault="00EB23C9">
      <w:pPr>
        <w:jc w:val="both"/>
        <w:rPr>
          <w:rFonts w:asciiTheme="minorHAnsi" w:hAnsiTheme="minorHAnsi" w:cstheme="minorHAnsi"/>
        </w:rPr>
      </w:pPr>
    </w:p>
    <w:p w14:paraId="4952A62F"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L’Assureur auprès duquel a été souscrit le contrat.</w:t>
      </w:r>
    </w:p>
    <w:p w14:paraId="02BE35B1" w14:textId="77777777" w:rsidR="00EB23C9" w:rsidRPr="00F72311" w:rsidRDefault="00EB23C9">
      <w:pPr>
        <w:jc w:val="both"/>
        <w:rPr>
          <w:rFonts w:asciiTheme="minorHAnsi" w:hAnsiTheme="minorHAnsi" w:cstheme="minorHAnsi"/>
        </w:rPr>
      </w:pPr>
    </w:p>
    <w:p w14:paraId="561E67E5"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AUTRUI OU TIERS</w:t>
      </w:r>
      <w:r w:rsidRPr="00F72311">
        <w:rPr>
          <w:rFonts w:asciiTheme="minorHAnsi" w:hAnsiTheme="minorHAnsi" w:cstheme="minorHAnsi"/>
          <w:b/>
          <w:color w:val="002060"/>
        </w:rPr>
        <w:t> :</w:t>
      </w:r>
    </w:p>
    <w:p w14:paraId="6784968E" w14:textId="77777777" w:rsidR="00EB23C9" w:rsidRPr="00F72311" w:rsidRDefault="00EB23C9">
      <w:pPr>
        <w:pStyle w:val="Retraitcorpsdetexte"/>
        <w:ind w:left="0"/>
        <w:jc w:val="both"/>
        <w:rPr>
          <w:rFonts w:asciiTheme="minorHAnsi" w:hAnsiTheme="minorHAnsi" w:cstheme="minorHAnsi"/>
          <w:szCs w:val="24"/>
        </w:rPr>
      </w:pPr>
    </w:p>
    <w:p w14:paraId="6490B8AD"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Toute personne autre que les préposés et agents de l’Assuré dans l’exercice de leurs fonctions, lorsqu’ils peuvent se prévaloir de la législation sur les accidents de travail ou des dispositions statutaires dont ils bénéficient.</w:t>
      </w:r>
    </w:p>
    <w:p w14:paraId="1F099EB0" w14:textId="77777777" w:rsidR="00EB23C9" w:rsidRPr="00F72311" w:rsidRDefault="00EB23C9">
      <w:pPr>
        <w:ind w:left="705"/>
        <w:jc w:val="both"/>
        <w:rPr>
          <w:rFonts w:asciiTheme="minorHAnsi" w:hAnsiTheme="minorHAnsi" w:cstheme="minorHAnsi"/>
        </w:rPr>
      </w:pPr>
    </w:p>
    <w:p w14:paraId="4F19979C"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CODE :</w:t>
      </w:r>
    </w:p>
    <w:p w14:paraId="23DA1510" w14:textId="77777777" w:rsidR="00EB23C9" w:rsidRPr="00F72311" w:rsidRDefault="00EB23C9">
      <w:pPr>
        <w:pStyle w:val="Titre3"/>
        <w:jc w:val="both"/>
        <w:rPr>
          <w:rFonts w:asciiTheme="minorHAnsi" w:hAnsiTheme="minorHAnsi" w:cstheme="minorHAnsi"/>
          <w:b w:val="0"/>
          <w:szCs w:val="24"/>
        </w:rPr>
      </w:pPr>
    </w:p>
    <w:p w14:paraId="0066D50B" w14:textId="77777777" w:rsidR="00EB23C9" w:rsidRPr="00F72311" w:rsidRDefault="00F43BB1">
      <w:pPr>
        <w:pStyle w:val="Titre3"/>
        <w:jc w:val="both"/>
        <w:rPr>
          <w:rFonts w:asciiTheme="minorHAnsi" w:hAnsiTheme="minorHAnsi" w:cstheme="minorHAnsi"/>
          <w:b w:val="0"/>
          <w:szCs w:val="24"/>
        </w:rPr>
      </w:pPr>
      <w:r w:rsidRPr="00F72311">
        <w:rPr>
          <w:rFonts w:asciiTheme="minorHAnsi" w:hAnsiTheme="minorHAnsi" w:cstheme="minorHAnsi"/>
          <w:b w:val="0"/>
          <w:szCs w:val="24"/>
        </w:rPr>
        <w:t>Le Code des Assurances.</w:t>
      </w:r>
    </w:p>
    <w:p w14:paraId="0407AC64" w14:textId="77777777" w:rsidR="00EB23C9" w:rsidRPr="00F72311" w:rsidRDefault="00EB23C9">
      <w:pPr>
        <w:ind w:left="705"/>
        <w:jc w:val="both"/>
        <w:rPr>
          <w:rFonts w:asciiTheme="minorHAnsi" w:hAnsiTheme="minorHAnsi" w:cstheme="minorHAnsi"/>
        </w:rPr>
      </w:pPr>
    </w:p>
    <w:p w14:paraId="356D1DF2"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DOMMAGES CORPORELS</w:t>
      </w:r>
      <w:r w:rsidRPr="00F72311">
        <w:rPr>
          <w:rFonts w:asciiTheme="minorHAnsi" w:hAnsiTheme="minorHAnsi" w:cstheme="minorHAnsi"/>
          <w:b/>
          <w:color w:val="002060"/>
        </w:rPr>
        <w:t> :</w:t>
      </w:r>
    </w:p>
    <w:p w14:paraId="362295CE" w14:textId="77777777" w:rsidR="00EB23C9" w:rsidRPr="00F72311" w:rsidRDefault="00EB23C9">
      <w:pPr>
        <w:pStyle w:val="Titre3"/>
        <w:jc w:val="both"/>
        <w:rPr>
          <w:rFonts w:asciiTheme="minorHAnsi" w:hAnsiTheme="minorHAnsi" w:cstheme="minorHAnsi"/>
          <w:b w:val="0"/>
          <w:szCs w:val="24"/>
        </w:rPr>
      </w:pPr>
    </w:p>
    <w:p w14:paraId="67D9DF11" w14:textId="77777777" w:rsidR="00EB23C9" w:rsidRPr="00F72311" w:rsidRDefault="00F43BB1">
      <w:pPr>
        <w:pStyle w:val="Titre3"/>
        <w:jc w:val="both"/>
        <w:rPr>
          <w:rFonts w:asciiTheme="minorHAnsi" w:hAnsiTheme="minorHAnsi" w:cstheme="minorHAnsi"/>
          <w:b w:val="0"/>
          <w:szCs w:val="24"/>
        </w:rPr>
      </w:pPr>
      <w:r w:rsidRPr="00F72311">
        <w:rPr>
          <w:rFonts w:asciiTheme="minorHAnsi" w:hAnsiTheme="minorHAnsi" w:cstheme="minorHAnsi"/>
          <w:b w:val="0"/>
          <w:szCs w:val="24"/>
        </w:rPr>
        <w:t>Toute atteinte corporelle subie par une personne physique. </w:t>
      </w:r>
    </w:p>
    <w:p w14:paraId="2C4F8A36" w14:textId="77777777" w:rsidR="00EB23C9" w:rsidRPr="00F72311" w:rsidRDefault="00EB23C9">
      <w:pPr>
        <w:ind w:left="705"/>
        <w:jc w:val="both"/>
        <w:rPr>
          <w:rFonts w:asciiTheme="minorHAnsi" w:hAnsiTheme="minorHAnsi" w:cstheme="minorHAnsi"/>
        </w:rPr>
      </w:pPr>
    </w:p>
    <w:p w14:paraId="0275F6D6"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DOMMAGES MATERIELS</w:t>
      </w:r>
      <w:r w:rsidRPr="00F72311">
        <w:rPr>
          <w:rFonts w:asciiTheme="minorHAnsi" w:hAnsiTheme="minorHAnsi" w:cstheme="minorHAnsi"/>
          <w:b/>
          <w:color w:val="002060"/>
        </w:rPr>
        <w:t> :</w:t>
      </w:r>
    </w:p>
    <w:p w14:paraId="028B3295" w14:textId="77777777" w:rsidR="00EB23C9" w:rsidRPr="00F72311" w:rsidRDefault="00EB23C9">
      <w:pPr>
        <w:pStyle w:val="Retraitcorpsdetexte"/>
        <w:ind w:left="0"/>
        <w:jc w:val="both"/>
        <w:rPr>
          <w:rFonts w:asciiTheme="minorHAnsi" w:hAnsiTheme="minorHAnsi" w:cstheme="minorHAnsi"/>
          <w:szCs w:val="24"/>
        </w:rPr>
      </w:pPr>
    </w:p>
    <w:p w14:paraId="31203282"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Toute destruction, détérioration, altération ou disparition d’une chose ou substance, toute atteinte physique à des animaux.</w:t>
      </w:r>
    </w:p>
    <w:p w14:paraId="3B3E6E6D" w14:textId="77777777" w:rsidR="00EB23C9" w:rsidRPr="00F72311" w:rsidRDefault="00EB23C9">
      <w:pPr>
        <w:jc w:val="both"/>
        <w:rPr>
          <w:rFonts w:asciiTheme="minorHAnsi" w:hAnsiTheme="minorHAnsi" w:cstheme="minorHAnsi"/>
        </w:rPr>
      </w:pPr>
    </w:p>
    <w:p w14:paraId="651F2F8D"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DOMMAGES IMMATERIELS</w:t>
      </w:r>
      <w:r w:rsidRPr="00F72311">
        <w:rPr>
          <w:rFonts w:asciiTheme="minorHAnsi" w:hAnsiTheme="minorHAnsi" w:cstheme="minorHAnsi"/>
          <w:b/>
          <w:color w:val="002060"/>
        </w:rPr>
        <w:t> :</w:t>
      </w:r>
    </w:p>
    <w:p w14:paraId="787019E6" w14:textId="77777777" w:rsidR="00EB23C9" w:rsidRPr="00F72311" w:rsidRDefault="00EB23C9">
      <w:pPr>
        <w:pStyle w:val="Retraitcorpsdetexte"/>
        <w:ind w:left="0"/>
        <w:jc w:val="both"/>
        <w:rPr>
          <w:rFonts w:asciiTheme="minorHAnsi" w:hAnsiTheme="minorHAnsi" w:cstheme="minorHAnsi"/>
          <w:szCs w:val="24"/>
        </w:rPr>
      </w:pPr>
    </w:p>
    <w:p w14:paraId="7F9E790C"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Tout préjudice pécuniaire résultant de la privation de jouissance d’un droit, de l’interruption d’un service rendu par une personne, par un bien, meuble ou immeuble, de la perte d’un bénéfice ou d’un revenu et, plus généralement, tout préjudice, pécuniairement estimable, qui n’est ni corporel, ni matériel.</w:t>
      </w:r>
    </w:p>
    <w:p w14:paraId="7D96C228" w14:textId="77777777" w:rsidR="00EB23C9" w:rsidRPr="00F72311" w:rsidRDefault="00EB23C9">
      <w:pPr>
        <w:jc w:val="both"/>
        <w:rPr>
          <w:rFonts w:asciiTheme="minorHAnsi" w:hAnsiTheme="minorHAnsi" w:cstheme="minorHAnsi"/>
          <w:b/>
        </w:rPr>
      </w:pPr>
    </w:p>
    <w:p w14:paraId="1BA38207"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EXPLOITATION</w:t>
      </w:r>
      <w:r w:rsidRPr="00F72311">
        <w:rPr>
          <w:rFonts w:asciiTheme="minorHAnsi" w:hAnsiTheme="minorHAnsi" w:cstheme="minorHAnsi"/>
          <w:b/>
          <w:color w:val="002060"/>
        </w:rPr>
        <w:t> :</w:t>
      </w:r>
    </w:p>
    <w:p w14:paraId="6AC00601" w14:textId="77777777" w:rsidR="00EB23C9" w:rsidRPr="00F72311" w:rsidRDefault="00EB23C9">
      <w:pPr>
        <w:pStyle w:val="Corpsdetexte"/>
        <w:jc w:val="both"/>
        <w:rPr>
          <w:rFonts w:asciiTheme="minorHAnsi" w:hAnsiTheme="minorHAnsi" w:cstheme="minorHAnsi"/>
          <w:i w:val="0"/>
          <w:szCs w:val="24"/>
        </w:rPr>
      </w:pPr>
    </w:p>
    <w:p w14:paraId="63B34ECB"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Ensemble de moyens permettant de faire fonctionner le matériel garanti.</w:t>
      </w:r>
    </w:p>
    <w:p w14:paraId="70E2BA4E" w14:textId="77777777" w:rsidR="00EB23C9" w:rsidRPr="00F72311" w:rsidRDefault="00EB23C9">
      <w:pPr>
        <w:pStyle w:val="Corpsdetexte"/>
        <w:jc w:val="both"/>
        <w:rPr>
          <w:rFonts w:asciiTheme="minorHAnsi" w:hAnsiTheme="minorHAnsi" w:cstheme="minorHAnsi"/>
          <w:i w:val="0"/>
          <w:szCs w:val="24"/>
        </w:rPr>
      </w:pPr>
    </w:p>
    <w:p w14:paraId="45122624" w14:textId="77777777" w:rsidR="00EB23C9" w:rsidRPr="00F72311" w:rsidRDefault="00EB23C9">
      <w:pPr>
        <w:pStyle w:val="Corpsdetexte"/>
        <w:jc w:val="both"/>
        <w:rPr>
          <w:rFonts w:asciiTheme="minorHAnsi" w:hAnsiTheme="minorHAnsi" w:cstheme="minorHAnsi"/>
          <w:i w:val="0"/>
          <w:szCs w:val="24"/>
        </w:rPr>
      </w:pPr>
    </w:p>
    <w:p w14:paraId="644E0AD1"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br w:type="page" w:clear="all"/>
      </w:r>
      <w:r w:rsidRPr="00F72311">
        <w:rPr>
          <w:rFonts w:asciiTheme="minorHAnsi" w:hAnsiTheme="minorHAnsi" w:cstheme="minorHAnsi"/>
          <w:b/>
          <w:color w:val="002060"/>
          <w:u w:val="single"/>
        </w:rPr>
        <w:lastRenderedPageBreak/>
        <w:t>FAIT GENERATEUR</w:t>
      </w:r>
      <w:r w:rsidRPr="00F72311">
        <w:rPr>
          <w:rFonts w:asciiTheme="minorHAnsi" w:hAnsiTheme="minorHAnsi" w:cstheme="minorHAnsi"/>
          <w:b/>
          <w:color w:val="002060"/>
        </w:rPr>
        <w:t> :</w:t>
      </w:r>
    </w:p>
    <w:p w14:paraId="2101E8AB" w14:textId="77777777" w:rsidR="00EB23C9" w:rsidRPr="00F72311" w:rsidRDefault="00EB23C9">
      <w:pPr>
        <w:pStyle w:val="Corpsdetexte"/>
        <w:jc w:val="both"/>
        <w:rPr>
          <w:rFonts w:asciiTheme="minorHAnsi" w:hAnsiTheme="minorHAnsi" w:cstheme="minorHAnsi"/>
          <w:i w:val="0"/>
          <w:szCs w:val="24"/>
        </w:rPr>
      </w:pPr>
    </w:p>
    <w:p w14:paraId="61479B72"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L’acte, l’action, l’inaction de l’Assuré, le fonctionnement, le non fonctionnement, le mauvais fonctionnement d’un service géré par l’Assuré et, plus généralement, tout fait ou événement à l’origine du sinistre.</w:t>
      </w:r>
    </w:p>
    <w:p w14:paraId="13234E84" w14:textId="77777777" w:rsidR="00EB23C9" w:rsidRPr="00F72311" w:rsidRDefault="00EB23C9">
      <w:pPr>
        <w:ind w:left="705"/>
        <w:jc w:val="both"/>
        <w:rPr>
          <w:rFonts w:asciiTheme="minorHAnsi" w:hAnsiTheme="minorHAnsi" w:cstheme="minorHAnsi"/>
        </w:rPr>
      </w:pPr>
    </w:p>
    <w:p w14:paraId="4C87D939"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FICHIER</w:t>
      </w:r>
      <w:r w:rsidRPr="00F72311">
        <w:rPr>
          <w:rFonts w:asciiTheme="minorHAnsi" w:hAnsiTheme="minorHAnsi" w:cstheme="minorHAnsi"/>
          <w:b/>
          <w:color w:val="002060"/>
        </w:rPr>
        <w:t> :</w:t>
      </w:r>
    </w:p>
    <w:p w14:paraId="12A52D30" w14:textId="77777777" w:rsidR="00EB23C9" w:rsidRPr="00F72311" w:rsidRDefault="00EB23C9">
      <w:pPr>
        <w:pStyle w:val="Corpsdetexte"/>
        <w:jc w:val="both"/>
        <w:rPr>
          <w:rFonts w:asciiTheme="minorHAnsi" w:hAnsiTheme="minorHAnsi" w:cstheme="minorHAnsi"/>
          <w:i w:val="0"/>
          <w:szCs w:val="24"/>
        </w:rPr>
      </w:pPr>
    </w:p>
    <w:p w14:paraId="65C336DE"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Ensemble d’informations enregistrées.</w:t>
      </w:r>
    </w:p>
    <w:p w14:paraId="0D1CD7D7" w14:textId="77777777" w:rsidR="00EB23C9" w:rsidRPr="00F72311" w:rsidRDefault="00EB23C9">
      <w:pPr>
        <w:ind w:left="705"/>
        <w:jc w:val="both"/>
        <w:rPr>
          <w:rFonts w:asciiTheme="minorHAnsi" w:hAnsiTheme="minorHAnsi" w:cstheme="minorHAnsi"/>
          <w:b/>
          <w:color w:val="002060"/>
          <w:u w:val="single"/>
        </w:rPr>
      </w:pPr>
    </w:p>
    <w:p w14:paraId="269109E1"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FRANCHISE</w:t>
      </w:r>
      <w:r w:rsidRPr="00F72311">
        <w:rPr>
          <w:rFonts w:asciiTheme="minorHAnsi" w:hAnsiTheme="minorHAnsi" w:cstheme="minorHAnsi"/>
          <w:b/>
          <w:color w:val="002060"/>
        </w:rPr>
        <w:t> :</w:t>
      </w:r>
    </w:p>
    <w:p w14:paraId="2534CE1D" w14:textId="77777777" w:rsidR="00EB23C9" w:rsidRPr="00F72311" w:rsidRDefault="00EB23C9">
      <w:pPr>
        <w:pStyle w:val="Retraitcorpsdetexte"/>
        <w:ind w:left="0"/>
        <w:jc w:val="both"/>
        <w:rPr>
          <w:rFonts w:asciiTheme="minorHAnsi" w:hAnsiTheme="minorHAnsi" w:cstheme="minorHAnsi"/>
          <w:szCs w:val="24"/>
        </w:rPr>
      </w:pPr>
    </w:p>
    <w:p w14:paraId="75D3EC0C"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 part du préjudice restant à la charge de l’Assuré.</w:t>
      </w:r>
    </w:p>
    <w:p w14:paraId="5E138D6E" w14:textId="77777777" w:rsidR="00EB23C9" w:rsidRPr="00F72311" w:rsidRDefault="00EB23C9">
      <w:pPr>
        <w:pStyle w:val="Corpsdetexte"/>
        <w:jc w:val="both"/>
        <w:rPr>
          <w:rFonts w:asciiTheme="minorHAnsi" w:hAnsiTheme="minorHAnsi" w:cstheme="minorHAnsi"/>
          <w:i w:val="0"/>
          <w:szCs w:val="24"/>
        </w:rPr>
      </w:pPr>
    </w:p>
    <w:p w14:paraId="2F25A594"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INDICE</w:t>
      </w:r>
      <w:r w:rsidRPr="00F72311">
        <w:rPr>
          <w:rFonts w:asciiTheme="minorHAnsi" w:hAnsiTheme="minorHAnsi" w:cstheme="minorHAnsi"/>
          <w:b/>
          <w:color w:val="002060"/>
        </w:rPr>
        <w:t> :</w:t>
      </w:r>
    </w:p>
    <w:p w14:paraId="524DF8D4" w14:textId="77777777" w:rsidR="00EB23C9" w:rsidRPr="00F72311" w:rsidRDefault="00EB23C9">
      <w:pPr>
        <w:pStyle w:val="Retraitcorpsdetexte"/>
        <w:ind w:left="0"/>
        <w:jc w:val="both"/>
        <w:rPr>
          <w:rFonts w:asciiTheme="minorHAnsi" w:hAnsiTheme="minorHAnsi" w:cstheme="minorHAnsi"/>
          <w:szCs w:val="24"/>
        </w:rPr>
      </w:pPr>
    </w:p>
    <w:p w14:paraId="144FC398"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L’indice du prix de la construction publié par la Fédération Française du Bâtiment et des activités annexes (FFB) (Fédération Française du Bâtiment).</w:t>
      </w:r>
    </w:p>
    <w:p w14:paraId="530F6B3F" w14:textId="77777777" w:rsidR="00EB23C9" w:rsidRPr="00F72311" w:rsidRDefault="00EB23C9">
      <w:pPr>
        <w:pStyle w:val="Corpsdetexte"/>
        <w:jc w:val="both"/>
        <w:rPr>
          <w:rFonts w:asciiTheme="minorHAnsi" w:hAnsiTheme="minorHAnsi" w:cstheme="minorHAnsi"/>
          <w:i w:val="0"/>
          <w:szCs w:val="24"/>
        </w:rPr>
      </w:pPr>
    </w:p>
    <w:p w14:paraId="11921F3D"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LOGICIEL</w:t>
      </w:r>
      <w:r w:rsidRPr="00F72311">
        <w:rPr>
          <w:rFonts w:asciiTheme="minorHAnsi" w:hAnsiTheme="minorHAnsi" w:cstheme="minorHAnsi"/>
          <w:b/>
          <w:color w:val="002060"/>
        </w:rPr>
        <w:t> :</w:t>
      </w:r>
    </w:p>
    <w:p w14:paraId="2DC52859" w14:textId="77777777" w:rsidR="00EB23C9" w:rsidRPr="00F72311" w:rsidRDefault="00EB23C9">
      <w:pPr>
        <w:pStyle w:val="Corpsdetexte"/>
        <w:jc w:val="both"/>
        <w:rPr>
          <w:rFonts w:asciiTheme="minorHAnsi" w:hAnsiTheme="minorHAnsi" w:cstheme="minorHAnsi"/>
          <w:i w:val="0"/>
          <w:szCs w:val="24"/>
        </w:rPr>
      </w:pPr>
    </w:p>
    <w:p w14:paraId="7FA9B937"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Ensemble des programmes destinés à effectuer un traitement automatisé de l’information.</w:t>
      </w:r>
    </w:p>
    <w:p w14:paraId="2D337FD9" w14:textId="77777777" w:rsidR="00EB23C9" w:rsidRPr="00F72311" w:rsidRDefault="00EB23C9">
      <w:pPr>
        <w:pStyle w:val="Corpsdetexte"/>
        <w:ind w:firstLine="708"/>
        <w:jc w:val="both"/>
        <w:rPr>
          <w:rFonts w:asciiTheme="minorHAnsi" w:hAnsiTheme="minorHAnsi" w:cstheme="minorHAnsi"/>
          <w:i w:val="0"/>
          <w:szCs w:val="24"/>
        </w:rPr>
      </w:pPr>
    </w:p>
    <w:p w14:paraId="2BBC6DE4" w14:textId="77777777" w:rsidR="00EB23C9" w:rsidRPr="00F72311" w:rsidRDefault="00F43BB1">
      <w:pPr>
        <w:numPr>
          <w:ilvl w:val="0"/>
          <w:numId w:val="9"/>
        </w:numPr>
        <w:jc w:val="both"/>
        <w:rPr>
          <w:rFonts w:asciiTheme="minorHAnsi" w:hAnsiTheme="minorHAnsi" w:cstheme="minorHAnsi"/>
          <w:b/>
          <w:i/>
          <w:color w:val="002060"/>
          <w:u w:val="single"/>
        </w:rPr>
      </w:pPr>
      <w:r w:rsidRPr="00F72311">
        <w:rPr>
          <w:rFonts w:asciiTheme="minorHAnsi" w:hAnsiTheme="minorHAnsi" w:cstheme="minorHAnsi"/>
          <w:b/>
          <w:color w:val="002060"/>
          <w:u w:val="single"/>
        </w:rPr>
        <w:t>MATERIEL INFORMATIQUE</w:t>
      </w:r>
      <w:r w:rsidRPr="00F72311">
        <w:rPr>
          <w:rFonts w:asciiTheme="minorHAnsi" w:hAnsiTheme="minorHAnsi" w:cstheme="minorHAnsi"/>
          <w:b/>
          <w:color w:val="002060"/>
        </w:rPr>
        <w:t> :</w:t>
      </w:r>
    </w:p>
    <w:p w14:paraId="76D0974C" w14:textId="77777777" w:rsidR="00EB23C9" w:rsidRPr="00F72311" w:rsidRDefault="00EB23C9">
      <w:pPr>
        <w:ind w:left="720"/>
        <w:jc w:val="both"/>
        <w:rPr>
          <w:rFonts w:asciiTheme="minorHAnsi" w:hAnsiTheme="minorHAnsi" w:cstheme="minorHAnsi"/>
          <w:b/>
          <w:i/>
          <w:color w:val="002060"/>
          <w:u w:val="single"/>
        </w:rPr>
      </w:pPr>
    </w:p>
    <w:p w14:paraId="3B4925C9" w14:textId="77777777" w:rsidR="00EB23C9" w:rsidRPr="00F72311" w:rsidRDefault="00F43BB1" w:rsidP="005A2352">
      <w:pPr>
        <w:pStyle w:val="Corpsdetexte"/>
        <w:numPr>
          <w:ilvl w:val="0"/>
          <w:numId w:val="23"/>
        </w:numPr>
        <w:jc w:val="both"/>
        <w:rPr>
          <w:rFonts w:asciiTheme="minorHAnsi" w:hAnsiTheme="minorHAnsi" w:cstheme="minorHAnsi"/>
          <w:i w:val="0"/>
          <w:szCs w:val="24"/>
        </w:rPr>
      </w:pPr>
      <w:bookmarkStart w:id="162" w:name="_Hlk40014893"/>
      <w:r w:rsidRPr="00F72311">
        <w:rPr>
          <w:rFonts w:asciiTheme="minorHAnsi" w:hAnsiTheme="minorHAnsi" w:cstheme="minorHAnsi"/>
          <w:i w:val="0"/>
          <w:szCs w:val="24"/>
        </w:rPr>
        <w:t>Le matériel, c’est-à-dire un ensemble automatisé permettant le traitement de l’information, appartenant, confié ou loué à l’Assuré,</w:t>
      </w:r>
    </w:p>
    <w:p w14:paraId="003B6E82" w14:textId="77777777" w:rsidR="00EB23C9" w:rsidRPr="00F72311" w:rsidRDefault="00F43BB1" w:rsidP="005A2352">
      <w:pPr>
        <w:pStyle w:val="Corpsdetexte"/>
        <w:numPr>
          <w:ilvl w:val="0"/>
          <w:numId w:val="23"/>
        </w:numPr>
        <w:jc w:val="both"/>
        <w:rPr>
          <w:rFonts w:asciiTheme="minorHAnsi" w:hAnsiTheme="minorHAnsi" w:cstheme="minorHAnsi"/>
          <w:i w:val="0"/>
          <w:szCs w:val="24"/>
        </w:rPr>
      </w:pPr>
      <w:r w:rsidRPr="00F72311">
        <w:rPr>
          <w:rFonts w:asciiTheme="minorHAnsi" w:hAnsiTheme="minorHAnsi" w:cstheme="minorHAnsi"/>
          <w:i w:val="0"/>
          <w:szCs w:val="24"/>
        </w:rPr>
        <w:t>Les logiciels indispensables au fonctionnement du matériel,</w:t>
      </w:r>
    </w:p>
    <w:p w14:paraId="030B2694" w14:textId="77777777" w:rsidR="00EB23C9" w:rsidRPr="00F72311" w:rsidRDefault="00F43BB1" w:rsidP="005A2352">
      <w:pPr>
        <w:pStyle w:val="Corpsdetexte"/>
        <w:numPr>
          <w:ilvl w:val="0"/>
          <w:numId w:val="23"/>
        </w:numPr>
        <w:jc w:val="both"/>
        <w:rPr>
          <w:rFonts w:asciiTheme="minorHAnsi" w:hAnsiTheme="minorHAnsi" w:cstheme="minorHAnsi"/>
          <w:i w:val="0"/>
          <w:szCs w:val="24"/>
        </w:rPr>
      </w:pPr>
      <w:r w:rsidRPr="00F72311">
        <w:rPr>
          <w:rFonts w:asciiTheme="minorHAnsi" w:hAnsiTheme="minorHAnsi" w:cstheme="minorHAnsi"/>
          <w:i w:val="0"/>
          <w:szCs w:val="24"/>
        </w:rPr>
        <w:t>Les appareils de protection, de climatisation et les installations électriques, affectés exclusivement au fonctionnement du matériel,</w:t>
      </w:r>
    </w:p>
    <w:p w14:paraId="5DD3BBD4" w14:textId="77777777" w:rsidR="00EB23C9" w:rsidRPr="00F72311" w:rsidRDefault="00F43BB1" w:rsidP="005A2352">
      <w:pPr>
        <w:pStyle w:val="Corpsdetexte"/>
        <w:numPr>
          <w:ilvl w:val="0"/>
          <w:numId w:val="23"/>
        </w:numPr>
        <w:jc w:val="both"/>
        <w:rPr>
          <w:rFonts w:asciiTheme="minorHAnsi" w:hAnsiTheme="minorHAnsi" w:cstheme="minorHAnsi"/>
          <w:i w:val="0"/>
          <w:szCs w:val="24"/>
        </w:rPr>
      </w:pPr>
      <w:r w:rsidRPr="00F72311">
        <w:rPr>
          <w:rFonts w:asciiTheme="minorHAnsi" w:hAnsiTheme="minorHAnsi" w:cstheme="minorHAnsi"/>
          <w:i w:val="0"/>
          <w:szCs w:val="24"/>
        </w:rPr>
        <w:t>Les supports informatiques destinés au matériel,</w:t>
      </w:r>
    </w:p>
    <w:p w14:paraId="1ED9A7D8" w14:textId="77777777" w:rsidR="00EB23C9" w:rsidRPr="00F72311" w:rsidRDefault="00F43BB1" w:rsidP="005A2352">
      <w:pPr>
        <w:pStyle w:val="Corpsdetexte"/>
        <w:numPr>
          <w:ilvl w:val="0"/>
          <w:numId w:val="23"/>
        </w:numPr>
        <w:jc w:val="both"/>
        <w:rPr>
          <w:rFonts w:asciiTheme="minorHAnsi" w:hAnsiTheme="minorHAnsi" w:cstheme="minorHAnsi"/>
          <w:i w:val="0"/>
          <w:szCs w:val="24"/>
        </w:rPr>
      </w:pPr>
      <w:r w:rsidRPr="00F72311">
        <w:rPr>
          <w:rFonts w:asciiTheme="minorHAnsi" w:hAnsiTheme="minorHAnsi" w:cstheme="minorHAnsi"/>
          <w:i w:val="0"/>
          <w:szCs w:val="24"/>
        </w:rPr>
        <w:t>Le câblage et les équipements annexes.</w:t>
      </w:r>
      <w:bookmarkEnd w:id="162"/>
    </w:p>
    <w:p w14:paraId="1F08DC57" w14:textId="77777777" w:rsidR="00EB23C9" w:rsidRPr="00F72311" w:rsidRDefault="00EB23C9">
      <w:pPr>
        <w:pStyle w:val="Corpsdetexte"/>
        <w:ind w:left="705"/>
        <w:jc w:val="both"/>
        <w:rPr>
          <w:rFonts w:asciiTheme="minorHAnsi" w:hAnsiTheme="minorHAnsi" w:cstheme="minorHAnsi"/>
          <w:i w:val="0"/>
          <w:szCs w:val="24"/>
        </w:rPr>
      </w:pPr>
    </w:p>
    <w:p w14:paraId="31F9CB66"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MATERIEL</w:t>
      </w:r>
      <w:r w:rsidRPr="00F72311">
        <w:rPr>
          <w:rFonts w:asciiTheme="minorHAnsi" w:hAnsiTheme="minorHAnsi" w:cstheme="minorHAnsi"/>
          <w:b/>
          <w:color w:val="002060"/>
        </w:rPr>
        <w:t> :</w:t>
      </w:r>
    </w:p>
    <w:p w14:paraId="56FCE112" w14:textId="77777777" w:rsidR="00EB23C9" w:rsidRPr="00F72311" w:rsidRDefault="00EB23C9">
      <w:pPr>
        <w:pStyle w:val="Corpsdetexte"/>
        <w:jc w:val="both"/>
        <w:rPr>
          <w:rFonts w:asciiTheme="minorHAnsi" w:hAnsiTheme="minorHAnsi" w:cstheme="minorHAnsi"/>
          <w:i w:val="0"/>
          <w:szCs w:val="24"/>
        </w:rPr>
      </w:pPr>
    </w:p>
    <w:p w14:paraId="3E534149"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 xml:space="preserve">Les matériels ou installations techniques appartenant ou non à l’Assuré. </w:t>
      </w:r>
    </w:p>
    <w:p w14:paraId="1AFC6DE1" w14:textId="77777777" w:rsidR="00EB23C9" w:rsidRPr="00F72311" w:rsidRDefault="00EB23C9">
      <w:pPr>
        <w:pStyle w:val="Corpsdetexte"/>
        <w:jc w:val="both"/>
        <w:rPr>
          <w:rFonts w:asciiTheme="minorHAnsi" w:hAnsiTheme="minorHAnsi" w:cstheme="minorHAnsi"/>
          <w:i w:val="0"/>
          <w:szCs w:val="24"/>
        </w:rPr>
      </w:pPr>
    </w:p>
    <w:p w14:paraId="61101AD7"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MEDIAS</w:t>
      </w:r>
      <w:r w:rsidRPr="00F72311">
        <w:rPr>
          <w:rFonts w:asciiTheme="minorHAnsi" w:hAnsiTheme="minorHAnsi" w:cstheme="minorHAnsi"/>
          <w:b/>
          <w:color w:val="002060"/>
        </w:rPr>
        <w:t> :</w:t>
      </w:r>
    </w:p>
    <w:p w14:paraId="41E29C99" w14:textId="77777777" w:rsidR="00EB23C9" w:rsidRPr="00F72311" w:rsidRDefault="00EB23C9">
      <w:pPr>
        <w:pStyle w:val="Corpsdetexte"/>
        <w:jc w:val="both"/>
        <w:rPr>
          <w:rFonts w:asciiTheme="minorHAnsi" w:hAnsiTheme="minorHAnsi" w:cstheme="minorHAnsi"/>
          <w:i w:val="0"/>
          <w:szCs w:val="24"/>
        </w:rPr>
      </w:pPr>
    </w:p>
    <w:p w14:paraId="2D9E620A" w14:textId="77777777" w:rsidR="00EB23C9" w:rsidRPr="00F72311" w:rsidRDefault="00F43BB1">
      <w:pPr>
        <w:pStyle w:val="Corpsdetexte"/>
        <w:jc w:val="both"/>
        <w:rPr>
          <w:rFonts w:asciiTheme="minorHAnsi" w:hAnsiTheme="minorHAnsi" w:cstheme="minorHAnsi"/>
          <w:szCs w:val="24"/>
        </w:rPr>
      </w:pPr>
      <w:r w:rsidRPr="00F72311">
        <w:rPr>
          <w:rFonts w:asciiTheme="minorHAnsi" w:hAnsiTheme="minorHAnsi" w:cstheme="minorHAnsi"/>
          <w:i w:val="0"/>
          <w:szCs w:val="24"/>
        </w:rPr>
        <w:t>Tout support informatique porteur d’informations et destiné au matériel garanti.</w:t>
      </w:r>
    </w:p>
    <w:p w14:paraId="3023E5E9" w14:textId="77777777" w:rsidR="00EB23C9" w:rsidRPr="00F72311" w:rsidRDefault="00EB23C9">
      <w:pPr>
        <w:ind w:left="705"/>
        <w:jc w:val="both"/>
        <w:rPr>
          <w:rFonts w:asciiTheme="minorHAnsi" w:hAnsiTheme="minorHAnsi" w:cstheme="minorHAnsi"/>
        </w:rPr>
      </w:pPr>
    </w:p>
    <w:p w14:paraId="6C37F209"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OBJETS CONFIES</w:t>
      </w:r>
      <w:r w:rsidRPr="00F72311">
        <w:rPr>
          <w:rFonts w:asciiTheme="minorHAnsi" w:hAnsiTheme="minorHAnsi" w:cstheme="minorHAnsi"/>
          <w:b/>
          <w:color w:val="002060"/>
        </w:rPr>
        <w:t> :</w:t>
      </w:r>
    </w:p>
    <w:p w14:paraId="394D2DAB" w14:textId="77777777" w:rsidR="00EB23C9" w:rsidRPr="00F72311" w:rsidRDefault="00EB23C9">
      <w:pPr>
        <w:pStyle w:val="Corpsdetexte"/>
        <w:jc w:val="both"/>
        <w:rPr>
          <w:rFonts w:asciiTheme="minorHAnsi" w:hAnsiTheme="minorHAnsi" w:cstheme="minorHAnsi"/>
          <w:i w:val="0"/>
          <w:szCs w:val="24"/>
        </w:rPr>
      </w:pPr>
    </w:p>
    <w:p w14:paraId="60DDD043"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Biens meubles appartenant à des tiers, confiés à l’Assuré, pour leur garde, exposition, entrepôt, travaux de toute nature.</w:t>
      </w:r>
    </w:p>
    <w:p w14:paraId="388B7DB2" w14:textId="77777777" w:rsidR="00EB23C9" w:rsidRPr="00F72311" w:rsidRDefault="00EB23C9">
      <w:pPr>
        <w:pStyle w:val="Corpsdetexte"/>
        <w:ind w:left="708"/>
        <w:jc w:val="both"/>
        <w:rPr>
          <w:rFonts w:asciiTheme="minorHAnsi" w:hAnsiTheme="minorHAnsi" w:cstheme="minorHAnsi"/>
          <w:i w:val="0"/>
          <w:szCs w:val="24"/>
        </w:rPr>
      </w:pPr>
    </w:p>
    <w:p w14:paraId="5A61E9F5"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PROGRAMME</w:t>
      </w:r>
      <w:r w:rsidRPr="00F72311">
        <w:rPr>
          <w:rFonts w:asciiTheme="minorHAnsi" w:hAnsiTheme="minorHAnsi" w:cstheme="minorHAnsi"/>
          <w:b/>
          <w:color w:val="002060"/>
        </w:rPr>
        <w:t> :</w:t>
      </w:r>
    </w:p>
    <w:p w14:paraId="7959431A" w14:textId="77777777" w:rsidR="00EB23C9" w:rsidRPr="00F72311" w:rsidRDefault="00EB23C9">
      <w:pPr>
        <w:pStyle w:val="Corpsdetexte"/>
        <w:jc w:val="both"/>
        <w:rPr>
          <w:rFonts w:asciiTheme="minorHAnsi" w:hAnsiTheme="minorHAnsi" w:cstheme="minorHAnsi"/>
          <w:i w:val="0"/>
          <w:szCs w:val="24"/>
        </w:rPr>
      </w:pPr>
    </w:p>
    <w:p w14:paraId="70703A3F"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lastRenderedPageBreak/>
        <w:t>Ensemble d’instructions réalisant une application.</w:t>
      </w:r>
    </w:p>
    <w:p w14:paraId="1C778231" w14:textId="77777777" w:rsidR="00EB23C9" w:rsidRPr="00F72311" w:rsidRDefault="00EB23C9">
      <w:pPr>
        <w:pStyle w:val="Corpsdetexte"/>
        <w:jc w:val="both"/>
        <w:rPr>
          <w:rFonts w:asciiTheme="minorHAnsi" w:hAnsiTheme="minorHAnsi" w:cstheme="minorHAnsi"/>
          <w:i w:val="0"/>
          <w:szCs w:val="24"/>
        </w:rPr>
      </w:pPr>
    </w:p>
    <w:p w14:paraId="2FCA5CA8"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SINISTRE</w:t>
      </w:r>
      <w:r w:rsidRPr="00F72311">
        <w:rPr>
          <w:rFonts w:asciiTheme="minorHAnsi" w:hAnsiTheme="minorHAnsi" w:cstheme="minorHAnsi"/>
          <w:b/>
          <w:color w:val="002060"/>
        </w:rPr>
        <w:t> :</w:t>
      </w:r>
    </w:p>
    <w:p w14:paraId="01515E1F" w14:textId="77777777" w:rsidR="00EB23C9" w:rsidRPr="00F72311" w:rsidRDefault="00EB23C9">
      <w:pPr>
        <w:pStyle w:val="Retraitcorpsdetexte"/>
        <w:ind w:left="0"/>
        <w:jc w:val="both"/>
        <w:rPr>
          <w:rFonts w:asciiTheme="minorHAnsi" w:hAnsiTheme="minorHAnsi" w:cstheme="minorHAnsi"/>
          <w:szCs w:val="24"/>
        </w:rPr>
      </w:pPr>
    </w:p>
    <w:p w14:paraId="29946A82"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Toutes les conséquences dommageables d’un même événement ou fait générateur susceptible d’entraîner l’application de la garantie demandée. Constituent un seul et même sinistre, les réclamations ayant pour origine un même événement dans le règlement d’un sinistre.</w:t>
      </w:r>
    </w:p>
    <w:p w14:paraId="3DC6CD40" w14:textId="77777777" w:rsidR="00EB23C9" w:rsidRPr="00F72311" w:rsidRDefault="00EB23C9">
      <w:pPr>
        <w:ind w:left="705"/>
        <w:jc w:val="both"/>
        <w:rPr>
          <w:rFonts w:asciiTheme="minorHAnsi" w:hAnsiTheme="minorHAnsi" w:cstheme="minorHAnsi"/>
          <w:b/>
        </w:rPr>
      </w:pPr>
    </w:p>
    <w:p w14:paraId="0EBCF54B"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SUPPORT INFORMATIQUE</w:t>
      </w:r>
      <w:r w:rsidRPr="00F72311">
        <w:rPr>
          <w:rFonts w:asciiTheme="minorHAnsi" w:hAnsiTheme="minorHAnsi" w:cstheme="minorHAnsi"/>
          <w:b/>
          <w:color w:val="002060"/>
        </w:rPr>
        <w:t> :</w:t>
      </w:r>
    </w:p>
    <w:p w14:paraId="021B02BC" w14:textId="77777777" w:rsidR="00EB23C9" w:rsidRPr="00F72311" w:rsidRDefault="00EB23C9">
      <w:pPr>
        <w:pStyle w:val="Corpsdetexte"/>
        <w:jc w:val="both"/>
        <w:rPr>
          <w:rFonts w:asciiTheme="minorHAnsi" w:hAnsiTheme="minorHAnsi" w:cstheme="minorHAnsi"/>
          <w:i w:val="0"/>
          <w:szCs w:val="24"/>
        </w:rPr>
      </w:pPr>
    </w:p>
    <w:p w14:paraId="61449A85"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Dispositif stockant les informations réutilisables.</w:t>
      </w:r>
    </w:p>
    <w:p w14:paraId="1FE8D150" w14:textId="77777777" w:rsidR="00EB23C9" w:rsidRPr="00F72311" w:rsidRDefault="00EB23C9">
      <w:pPr>
        <w:pStyle w:val="Retraitcorpsdetexte"/>
        <w:jc w:val="both"/>
        <w:rPr>
          <w:rFonts w:asciiTheme="minorHAnsi" w:hAnsiTheme="minorHAnsi" w:cstheme="minorHAnsi"/>
          <w:szCs w:val="24"/>
        </w:rPr>
      </w:pPr>
    </w:p>
    <w:p w14:paraId="41B2B13F" w14:textId="77777777" w:rsidR="00EB23C9" w:rsidRPr="00F72311" w:rsidRDefault="00F43BB1">
      <w:pPr>
        <w:numPr>
          <w:ilvl w:val="0"/>
          <w:numId w:val="9"/>
        </w:numPr>
        <w:jc w:val="both"/>
        <w:rPr>
          <w:rFonts w:asciiTheme="minorHAnsi" w:hAnsiTheme="minorHAnsi" w:cstheme="minorHAnsi"/>
          <w:b/>
          <w:color w:val="002060"/>
          <w:u w:val="single"/>
        </w:rPr>
      </w:pPr>
      <w:r w:rsidRPr="00F72311">
        <w:rPr>
          <w:rFonts w:asciiTheme="minorHAnsi" w:hAnsiTheme="minorHAnsi" w:cstheme="minorHAnsi"/>
          <w:b/>
          <w:color w:val="002060"/>
          <w:u w:val="single"/>
        </w:rPr>
        <w:t>X FOIS L’INDICE</w:t>
      </w:r>
      <w:r w:rsidRPr="00F72311">
        <w:rPr>
          <w:rFonts w:asciiTheme="minorHAnsi" w:hAnsiTheme="minorHAnsi" w:cstheme="minorHAnsi"/>
          <w:b/>
          <w:color w:val="002060"/>
        </w:rPr>
        <w:t> :</w:t>
      </w:r>
    </w:p>
    <w:p w14:paraId="7F4686CA"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 xml:space="preserve"> </w:t>
      </w:r>
    </w:p>
    <w:p w14:paraId="4FADE978" w14:textId="77777777" w:rsidR="00EB23C9" w:rsidRPr="00F72311" w:rsidRDefault="00F43BB1">
      <w:pPr>
        <w:pStyle w:val="Retraitcorpsdetexte"/>
        <w:ind w:left="0"/>
        <w:jc w:val="both"/>
        <w:rPr>
          <w:rFonts w:asciiTheme="minorHAnsi" w:hAnsiTheme="minorHAnsi" w:cstheme="minorHAnsi"/>
          <w:szCs w:val="24"/>
        </w:rPr>
      </w:pPr>
      <w:proofErr w:type="gramStart"/>
      <w:r w:rsidRPr="00F72311">
        <w:rPr>
          <w:rFonts w:asciiTheme="minorHAnsi" w:hAnsiTheme="minorHAnsi" w:cstheme="minorHAnsi"/>
          <w:szCs w:val="24"/>
        </w:rPr>
        <w:t>x</w:t>
      </w:r>
      <w:proofErr w:type="gramEnd"/>
      <w:r w:rsidRPr="00F72311">
        <w:rPr>
          <w:rFonts w:asciiTheme="minorHAnsi" w:hAnsiTheme="minorHAnsi" w:cstheme="minorHAnsi"/>
          <w:szCs w:val="24"/>
        </w:rPr>
        <w:t xml:space="preserve"> fois la valeur en € du dernier indice FFB publié au jour du sinistre.</w:t>
      </w:r>
    </w:p>
    <w:p w14:paraId="5DE2849F"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br w:type="page" w:clear="all"/>
      </w:r>
    </w:p>
    <w:p w14:paraId="5606B468" w14:textId="77777777" w:rsidR="00EB23C9" w:rsidRPr="009836B7" w:rsidRDefault="00F43BB1">
      <w:pPr>
        <w:pBdr>
          <w:bottom w:val="single" w:sz="4" w:space="1" w:color="FFC000"/>
        </w:pBdr>
        <w:ind w:right="-284"/>
        <w:jc w:val="center"/>
        <w:rPr>
          <w:rFonts w:asciiTheme="minorHAnsi" w:hAnsiTheme="minorHAnsi" w:cstheme="minorHAnsi"/>
          <w:sz w:val="32"/>
        </w:rPr>
      </w:pPr>
      <w:bookmarkStart w:id="163" w:name="_Hlk181701158"/>
      <w:bookmarkStart w:id="164" w:name="ATRE"/>
      <w:r w:rsidRPr="009836B7">
        <w:rPr>
          <w:rFonts w:asciiTheme="minorHAnsi" w:hAnsiTheme="minorHAnsi" w:cstheme="minorHAnsi"/>
          <w:b/>
          <w:color w:val="002060"/>
          <w:sz w:val="32"/>
        </w:rPr>
        <w:lastRenderedPageBreak/>
        <w:t>ASSURANCE TOUS RISQUES EXPOSITION</w:t>
      </w:r>
      <w:bookmarkEnd w:id="163"/>
    </w:p>
    <w:bookmarkEnd w:id="164"/>
    <w:p w14:paraId="584F5680" w14:textId="77777777" w:rsidR="00EB23C9" w:rsidRPr="00F72311" w:rsidRDefault="00EB23C9">
      <w:pPr>
        <w:ind w:left="705"/>
        <w:rPr>
          <w:rFonts w:asciiTheme="minorHAnsi" w:hAnsiTheme="minorHAnsi" w:cstheme="minorHAnsi"/>
        </w:rPr>
      </w:pPr>
    </w:p>
    <w:p w14:paraId="76B65D1D" w14:textId="77777777" w:rsidR="00EB23C9" w:rsidRPr="00F72311" w:rsidRDefault="00EB23C9">
      <w:pPr>
        <w:ind w:left="705"/>
        <w:rPr>
          <w:rFonts w:asciiTheme="minorHAnsi" w:hAnsiTheme="minorHAnsi" w:cstheme="minorHAnsi"/>
        </w:rPr>
      </w:pPr>
    </w:p>
    <w:p w14:paraId="3E66C118" w14:textId="5E19C910" w:rsidR="00EB23C9" w:rsidRPr="00F72311" w:rsidRDefault="00F43BB1">
      <w:pPr>
        <w:pStyle w:val="Corpsdetexte"/>
        <w:rPr>
          <w:rFonts w:asciiTheme="minorHAnsi" w:hAnsiTheme="minorHAnsi" w:cstheme="minorHAnsi"/>
          <w:b/>
          <w:i w:val="0"/>
          <w:szCs w:val="24"/>
          <w:u w:val="single"/>
        </w:rPr>
      </w:pPr>
      <w:r w:rsidRPr="00F72311">
        <w:rPr>
          <w:rFonts w:asciiTheme="minorHAnsi" w:hAnsiTheme="minorHAnsi" w:cstheme="minorHAnsi"/>
          <w:b/>
          <w:i w:val="0"/>
          <w:szCs w:val="24"/>
          <w:u w:val="single"/>
        </w:rPr>
        <w:t xml:space="preserve">La garantie de l’Assureur est accordée dans les </w:t>
      </w:r>
      <w:r w:rsidR="009836B7">
        <w:rPr>
          <w:rFonts w:asciiTheme="minorHAnsi" w:hAnsiTheme="minorHAnsi" w:cstheme="minorHAnsi"/>
          <w:b/>
          <w:i w:val="0"/>
          <w:szCs w:val="24"/>
          <w:u w:val="single"/>
        </w:rPr>
        <w:t xml:space="preserve">                                                                                 </w:t>
      </w:r>
      <w:r w:rsidRPr="00F72311">
        <w:rPr>
          <w:rFonts w:asciiTheme="minorHAnsi" w:hAnsiTheme="minorHAnsi" w:cstheme="minorHAnsi"/>
          <w:b/>
          <w:i w:val="0"/>
          <w:szCs w:val="24"/>
          <w:u w:val="single"/>
        </w:rPr>
        <w:t>conditions prévues aux articles 1 à 3 détaillés ci-après</w:t>
      </w:r>
      <w:r w:rsidRPr="00F72311">
        <w:rPr>
          <w:rFonts w:asciiTheme="minorHAnsi" w:hAnsiTheme="minorHAnsi" w:cstheme="minorHAnsi"/>
          <w:b/>
          <w:i w:val="0"/>
          <w:szCs w:val="24"/>
        </w:rPr>
        <w:t> :</w:t>
      </w:r>
    </w:p>
    <w:p w14:paraId="070A90AF" w14:textId="77777777" w:rsidR="00EB23C9" w:rsidRPr="00F72311" w:rsidRDefault="00EB23C9">
      <w:pPr>
        <w:pStyle w:val="Corpsdetexte"/>
        <w:jc w:val="left"/>
        <w:rPr>
          <w:rFonts w:asciiTheme="minorHAnsi" w:hAnsiTheme="minorHAnsi" w:cstheme="minorHAnsi"/>
          <w:i w:val="0"/>
          <w:szCs w:val="24"/>
        </w:rPr>
      </w:pPr>
    </w:p>
    <w:p w14:paraId="3B5D50AF" w14:textId="77777777" w:rsidR="00EB23C9" w:rsidRPr="00F72311" w:rsidRDefault="00EB23C9">
      <w:pPr>
        <w:jc w:val="both"/>
        <w:rPr>
          <w:rFonts w:asciiTheme="minorHAnsi" w:hAnsiTheme="minorHAnsi" w:cstheme="minorHAnsi"/>
        </w:rPr>
      </w:pPr>
    </w:p>
    <w:bookmarkStart w:id="165" w:name="_Hlk40014930"/>
    <w:bookmarkStart w:id="166" w:name="_Hlk183598835"/>
    <w:p w14:paraId="71DF746F" w14:textId="510D9F8E" w:rsidR="00EB23C9" w:rsidRPr="009836B7" w:rsidRDefault="00585FCB" w:rsidP="00585FCB">
      <w:pPr>
        <w:pStyle w:val="Corpsdetexte"/>
        <w:jc w:val="left"/>
        <w:rPr>
          <w:rFonts w:asciiTheme="minorHAnsi" w:hAnsiTheme="minorHAnsi" w:cstheme="minorHAnsi"/>
          <w:b/>
          <w:i w:val="0"/>
          <w:color w:val="002060"/>
          <w:szCs w:val="24"/>
        </w:rPr>
      </w:pPr>
      <w:r w:rsidRPr="009836B7">
        <w:rPr>
          <w:rFonts w:asciiTheme="minorHAnsi" w:hAnsiTheme="minorHAnsi" w:cstheme="minorHAnsi"/>
          <w:b/>
          <w:i w:val="0"/>
          <w:color w:val="002060"/>
          <w:szCs w:val="24"/>
        </w:rPr>
        <w:fldChar w:fldCharType="begin"/>
      </w:r>
      <w:r w:rsidRPr="009836B7">
        <w:rPr>
          <w:rFonts w:asciiTheme="minorHAnsi" w:hAnsiTheme="minorHAnsi" w:cstheme="minorHAnsi"/>
          <w:b/>
          <w:i w:val="0"/>
          <w:color w:val="002060"/>
          <w:szCs w:val="24"/>
        </w:rPr>
        <w:instrText xml:space="preserve"> HYPERLINK  \l "ATREgarantie" </w:instrText>
      </w:r>
      <w:r w:rsidRPr="009836B7">
        <w:rPr>
          <w:rFonts w:asciiTheme="minorHAnsi" w:hAnsiTheme="minorHAnsi" w:cstheme="minorHAnsi"/>
          <w:b/>
          <w:i w:val="0"/>
          <w:color w:val="002060"/>
          <w:szCs w:val="24"/>
        </w:rPr>
        <w:fldChar w:fldCharType="separate"/>
      </w:r>
      <w:r w:rsidR="00F43BB1" w:rsidRPr="009836B7">
        <w:rPr>
          <w:rStyle w:val="Lienhypertexte"/>
          <w:rFonts w:asciiTheme="minorHAnsi" w:hAnsiTheme="minorHAnsi" w:cstheme="minorHAnsi"/>
          <w:b/>
          <w:i w:val="0"/>
          <w:color w:val="002060"/>
          <w:szCs w:val="24"/>
        </w:rPr>
        <w:t>ARTICLE 1</w:t>
      </w:r>
      <w:r w:rsidRPr="009836B7">
        <w:rPr>
          <w:rStyle w:val="Lienhypertexte"/>
          <w:rFonts w:asciiTheme="minorHAnsi" w:hAnsiTheme="minorHAnsi" w:cstheme="minorHAnsi"/>
          <w:b/>
          <w:i w:val="0"/>
          <w:color w:val="002060"/>
          <w:szCs w:val="24"/>
        </w:rPr>
        <w:t xml:space="preserve"> - </w:t>
      </w:r>
      <w:r w:rsidR="00F43BB1" w:rsidRPr="009836B7">
        <w:rPr>
          <w:rStyle w:val="Lienhypertexte"/>
          <w:rFonts w:asciiTheme="minorHAnsi" w:hAnsiTheme="minorHAnsi" w:cstheme="minorHAnsi"/>
          <w:i w:val="0"/>
          <w:color w:val="002060"/>
          <w:szCs w:val="24"/>
        </w:rPr>
        <w:t>OBJET DE LA GARANTIE</w:t>
      </w:r>
      <w:bookmarkEnd w:id="165"/>
      <w:r w:rsidRPr="009836B7">
        <w:rPr>
          <w:rFonts w:asciiTheme="minorHAnsi" w:hAnsiTheme="minorHAnsi" w:cstheme="minorHAnsi"/>
          <w:b/>
          <w:i w:val="0"/>
          <w:color w:val="002060"/>
          <w:szCs w:val="24"/>
        </w:rPr>
        <w:fldChar w:fldCharType="end"/>
      </w:r>
    </w:p>
    <w:p w14:paraId="2482A9FB" w14:textId="77777777" w:rsidR="00EB23C9" w:rsidRPr="009836B7" w:rsidRDefault="00EB23C9" w:rsidP="00585FCB">
      <w:pPr>
        <w:pStyle w:val="Corpsdetexte"/>
        <w:jc w:val="left"/>
        <w:rPr>
          <w:rFonts w:asciiTheme="minorHAnsi" w:hAnsiTheme="minorHAnsi" w:cstheme="minorHAnsi"/>
          <w:i w:val="0"/>
          <w:color w:val="002060"/>
          <w:szCs w:val="24"/>
        </w:rPr>
      </w:pPr>
    </w:p>
    <w:p w14:paraId="30073F45" w14:textId="7599B286" w:rsidR="00EB23C9" w:rsidRPr="009836B7" w:rsidRDefault="00084BB2" w:rsidP="00585FCB">
      <w:pPr>
        <w:pStyle w:val="Corpsdetexte"/>
        <w:jc w:val="left"/>
        <w:rPr>
          <w:rFonts w:asciiTheme="minorHAnsi" w:hAnsiTheme="minorHAnsi" w:cstheme="minorHAnsi"/>
          <w:b/>
          <w:i w:val="0"/>
          <w:color w:val="002060"/>
          <w:szCs w:val="24"/>
        </w:rPr>
      </w:pPr>
      <w:hyperlink w:anchor="particulières" w:history="1">
        <w:r w:rsidR="00F43BB1" w:rsidRPr="009836B7">
          <w:rPr>
            <w:rStyle w:val="Lienhypertexte"/>
            <w:rFonts w:asciiTheme="minorHAnsi" w:hAnsiTheme="minorHAnsi" w:cstheme="minorHAnsi"/>
            <w:b/>
            <w:i w:val="0"/>
            <w:color w:val="002060"/>
            <w:szCs w:val="24"/>
          </w:rPr>
          <w:t>ARTICLE 2</w:t>
        </w:r>
        <w:r w:rsidR="00585FCB" w:rsidRPr="009836B7">
          <w:rPr>
            <w:rStyle w:val="Lienhypertexte"/>
            <w:rFonts w:asciiTheme="minorHAnsi" w:hAnsiTheme="minorHAnsi" w:cstheme="minorHAnsi"/>
            <w:b/>
            <w:i w:val="0"/>
            <w:color w:val="002060"/>
            <w:szCs w:val="24"/>
          </w:rPr>
          <w:t xml:space="preserve"> - </w:t>
        </w:r>
        <w:r w:rsidR="00F43BB1" w:rsidRPr="009836B7">
          <w:rPr>
            <w:rStyle w:val="Lienhypertexte"/>
            <w:rFonts w:asciiTheme="minorHAnsi" w:hAnsiTheme="minorHAnsi" w:cstheme="minorHAnsi"/>
            <w:i w:val="0"/>
            <w:color w:val="002060"/>
            <w:szCs w:val="24"/>
          </w:rPr>
          <w:t>EXCLUSIONS PARTICULIERES</w:t>
        </w:r>
      </w:hyperlink>
    </w:p>
    <w:p w14:paraId="21130AC4" w14:textId="77777777" w:rsidR="00EB23C9" w:rsidRPr="009836B7" w:rsidRDefault="00EB23C9" w:rsidP="00585FCB">
      <w:pPr>
        <w:pStyle w:val="Corpsdetexte"/>
        <w:jc w:val="left"/>
        <w:rPr>
          <w:rFonts w:asciiTheme="minorHAnsi" w:hAnsiTheme="minorHAnsi" w:cstheme="minorHAnsi"/>
          <w:b/>
          <w:color w:val="002060"/>
          <w:szCs w:val="24"/>
        </w:rPr>
      </w:pPr>
    </w:p>
    <w:p w14:paraId="380AFF5F" w14:textId="7F58765E" w:rsidR="00EB23C9" w:rsidRPr="009836B7" w:rsidRDefault="00084BB2" w:rsidP="00585FCB">
      <w:pPr>
        <w:pStyle w:val="Corpsdetexte"/>
        <w:jc w:val="left"/>
        <w:rPr>
          <w:rFonts w:asciiTheme="minorHAnsi" w:hAnsiTheme="minorHAnsi" w:cstheme="minorHAnsi"/>
          <w:i w:val="0"/>
          <w:color w:val="002060"/>
          <w:szCs w:val="24"/>
        </w:rPr>
      </w:pPr>
      <w:hyperlink w:anchor="générales" w:history="1">
        <w:r w:rsidR="00F43BB1" w:rsidRPr="009836B7">
          <w:rPr>
            <w:rStyle w:val="Lienhypertexte"/>
            <w:rFonts w:asciiTheme="minorHAnsi" w:hAnsiTheme="minorHAnsi" w:cstheme="minorHAnsi"/>
            <w:b/>
            <w:i w:val="0"/>
            <w:color w:val="002060"/>
            <w:szCs w:val="24"/>
          </w:rPr>
          <w:t>ARTICLE 3</w:t>
        </w:r>
        <w:r w:rsidR="00585FCB" w:rsidRPr="009836B7">
          <w:rPr>
            <w:rStyle w:val="Lienhypertexte"/>
            <w:rFonts w:asciiTheme="minorHAnsi" w:hAnsiTheme="minorHAnsi" w:cstheme="minorHAnsi"/>
            <w:b/>
            <w:i w:val="0"/>
            <w:color w:val="002060"/>
            <w:szCs w:val="24"/>
          </w:rPr>
          <w:t xml:space="preserve"> - </w:t>
        </w:r>
        <w:r w:rsidR="00F43BB1" w:rsidRPr="009836B7">
          <w:rPr>
            <w:rStyle w:val="Lienhypertexte"/>
            <w:rFonts w:asciiTheme="minorHAnsi" w:hAnsiTheme="minorHAnsi" w:cstheme="minorHAnsi"/>
            <w:i w:val="0"/>
            <w:color w:val="002060"/>
            <w:szCs w:val="24"/>
          </w:rPr>
          <w:t>EXCLUSIONS GENERALES</w:t>
        </w:r>
      </w:hyperlink>
    </w:p>
    <w:p w14:paraId="697FCBFC" w14:textId="6475A187" w:rsidR="00585FCB" w:rsidRPr="009836B7" w:rsidRDefault="00084BB2" w:rsidP="00585FCB">
      <w:pPr>
        <w:pStyle w:val="Corpsdetexte"/>
        <w:jc w:val="left"/>
        <w:rPr>
          <w:rFonts w:asciiTheme="minorHAnsi" w:hAnsiTheme="minorHAnsi" w:cstheme="minorHAnsi"/>
          <w:i w:val="0"/>
          <w:color w:val="002060"/>
          <w:sz w:val="22"/>
          <w:szCs w:val="22"/>
        </w:rPr>
      </w:pPr>
      <w:hyperlink w:anchor="ATREnature" w:history="1">
        <w:r w:rsidR="00585FCB" w:rsidRPr="009836B7">
          <w:rPr>
            <w:rStyle w:val="Lienhypertexte"/>
            <w:rFonts w:asciiTheme="minorHAnsi" w:hAnsiTheme="minorHAnsi" w:cstheme="minorHAnsi"/>
            <w:i w:val="0"/>
            <w:color w:val="002060"/>
            <w:sz w:val="22"/>
            <w:szCs w:val="22"/>
          </w:rPr>
          <w:t>3.1       LES DOMMAGES DE TOUTE NATURE</w:t>
        </w:r>
      </w:hyperlink>
      <w:r w:rsidR="00585FCB" w:rsidRPr="009836B7">
        <w:rPr>
          <w:rFonts w:asciiTheme="minorHAnsi" w:hAnsiTheme="minorHAnsi" w:cstheme="minorHAnsi"/>
          <w:i w:val="0"/>
          <w:color w:val="002060"/>
          <w:sz w:val="22"/>
          <w:szCs w:val="22"/>
        </w:rPr>
        <w:t xml:space="preserve"> </w:t>
      </w:r>
    </w:p>
    <w:p w14:paraId="138F52C2" w14:textId="4B777562" w:rsidR="00585FCB" w:rsidRPr="009836B7" w:rsidRDefault="00084BB2" w:rsidP="00585FCB">
      <w:pPr>
        <w:pStyle w:val="Corpsdetexte"/>
        <w:jc w:val="left"/>
        <w:rPr>
          <w:rFonts w:asciiTheme="minorHAnsi" w:hAnsiTheme="minorHAnsi" w:cstheme="minorHAnsi"/>
          <w:i w:val="0"/>
          <w:color w:val="002060"/>
          <w:sz w:val="22"/>
          <w:szCs w:val="22"/>
        </w:rPr>
      </w:pPr>
      <w:hyperlink w:anchor="ATREaggravation" w:history="1">
        <w:r w:rsidR="00585FCB" w:rsidRPr="009836B7">
          <w:rPr>
            <w:rStyle w:val="Lienhypertexte"/>
            <w:rFonts w:asciiTheme="minorHAnsi" w:hAnsiTheme="minorHAnsi" w:cstheme="minorHAnsi"/>
            <w:i w:val="0"/>
            <w:color w:val="002060"/>
            <w:sz w:val="22"/>
            <w:szCs w:val="22"/>
          </w:rPr>
          <w:t>3.2       LES DOMMAGES OU L’AGGRAVATION DES DOMMAGES CAUSES</w:t>
        </w:r>
      </w:hyperlink>
      <w:r w:rsidR="00585FCB" w:rsidRPr="009836B7">
        <w:rPr>
          <w:rFonts w:asciiTheme="minorHAnsi" w:hAnsiTheme="minorHAnsi" w:cstheme="minorHAnsi"/>
          <w:i w:val="0"/>
          <w:color w:val="002060"/>
          <w:sz w:val="22"/>
          <w:szCs w:val="22"/>
        </w:rPr>
        <w:t xml:space="preserve"> </w:t>
      </w:r>
    </w:p>
    <w:p w14:paraId="564623F5" w14:textId="77777777" w:rsidR="00EB23C9" w:rsidRPr="009836B7" w:rsidRDefault="00EB23C9" w:rsidP="00585FCB">
      <w:pPr>
        <w:rPr>
          <w:rFonts w:asciiTheme="minorHAnsi" w:hAnsiTheme="minorHAnsi" w:cstheme="minorHAnsi"/>
          <w:color w:val="002060"/>
        </w:rPr>
      </w:pPr>
    </w:p>
    <w:p w14:paraId="5BDE4A17" w14:textId="372A49F0" w:rsidR="00EB23C9" w:rsidRPr="009836B7" w:rsidRDefault="00084BB2" w:rsidP="00585FCB">
      <w:pPr>
        <w:rPr>
          <w:rFonts w:asciiTheme="minorHAnsi" w:hAnsiTheme="minorHAnsi" w:cstheme="minorHAnsi"/>
          <w:b/>
          <w:color w:val="002060"/>
        </w:rPr>
      </w:pPr>
      <w:hyperlink w:anchor="ATREdéfinitions" w:history="1">
        <w:r w:rsidR="00F43BB1" w:rsidRPr="009836B7">
          <w:rPr>
            <w:rStyle w:val="Lienhypertexte"/>
            <w:rFonts w:asciiTheme="minorHAnsi" w:hAnsiTheme="minorHAnsi" w:cstheme="minorHAnsi"/>
            <w:b/>
            <w:color w:val="002060"/>
          </w:rPr>
          <w:t>DEFINITIONS</w:t>
        </w:r>
      </w:hyperlink>
    </w:p>
    <w:bookmarkEnd w:id="166"/>
    <w:p w14:paraId="79CD3742" w14:textId="77777777" w:rsidR="00EB23C9" w:rsidRPr="00F72311" w:rsidRDefault="00EB23C9" w:rsidP="00585FCB">
      <w:pPr>
        <w:rPr>
          <w:rFonts w:asciiTheme="minorHAnsi" w:hAnsiTheme="minorHAnsi" w:cstheme="minorHAnsi"/>
        </w:rPr>
      </w:pPr>
    </w:p>
    <w:p w14:paraId="50CDD630" w14:textId="77777777" w:rsidR="00EB23C9" w:rsidRPr="00F72311" w:rsidRDefault="00EB23C9">
      <w:pPr>
        <w:jc w:val="center"/>
        <w:rPr>
          <w:rFonts w:asciiTheme="minorHAnsi" w:hAnsiTheme="minorHAnsi" w:cstheme="minorHAnsi"/>
        </w:rPr>
      </w:pPr>
    </w:p>
    <w:p w14:paraId="039EC8FB" w14:textId="77777777" w:rsidR="00EB23C9" w:rsidRPr="00F72311" w:rsidRDefault="00F43BB1">
      <w:pPr>
        <w:jc w:val="center"/>
        <w:rPr>
          <w:rFonts w:asciiTheme="minorHAnsi" w:hAnsiTheme="minorHAnsi" w:cstheme="minorHAnsi"/>
          <w:color w:val="002060"/>
        </w:rPr>
      </w:pPr>
      <w:r w:rsidRPr="00F72311">
        <w:rPr>
          <w:rFonts w:asciiTheme="minorHAnsi" w:hAnsiTheme="minorHAnsi" w:cstheme="minorHAnsi"/>
          <w:color w:val="002060"/>
        </w:rPr>
        <w:t>Il est par ailleurs convenu que l’Assuré est garanti avec abandon de la Règle Proportionnelle prévue à l’Art L 121-5 du Code des Assurances.</w:t>
      </w:r>
    </w:p>
    <w:p w14:paraId="7D90FAFB" w14:textId="77777777" w:rsidR="00EB23C9" w:rsidRPr="00F72311" w:rsidRDefault="00EB23C9">
      <w:pPr>
        <w:jc w:val="both"/>
        <w:rPr>
          <w:rFonts w:asciiTheme="minorHAnsi" w:hAnsiTheme="minorHAnsi" w:cstheme="minorHAnsi"/>
        </w:rPr>
      </w:pPr>
    </w:p>
    <w:p w14:paraId="3DF9590F" w14:textId="77777777" w:rsidR="00EB23C9" w:rsidRPr="00F72311" w:rsidRDefault="00F43BB1">
      <w:pPr>
        <w:jc w:val="center"/>
        <w:rPr>
          <w:rFonts w:asciiTheme="minorHAnsi" w:hAnsiTheme="minorHAnsi" w:cstheme="minorHAnsi"/>
        </w:rPr>
      </w:pPr>
      <w:r w:rsidRPr="00F72311">
        <w:rPr>
          <w:rFonts w:asciiTheme="minorHAnsi" w:hAnsiTheme="minorHAnsi" w:cstheme="minorHAnsi"/>
        </w:rPr>
        <w:br w:type="page" w:clear="all"/>
      </w:r>
    </w:p>
    <w:p w14:paraId="21DA6141"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b w:val="0"/>
          <w:color w:val="2F5496"/>
          <w:sz w:val="24"/>
          <w:szCs w:val="24"/>
        </w:rPr>
      </w:pPr>
      <w:bookmarkStart w:id="167" w:name="ATREgarantie"/>
      <w:bookmarkStart w:id="168" w:name="_Hlk40014974"/>
      <w:r w:rsidRPr="00F72311">
        <w:rPr>
          <w:rStyle w:val="Titredulivre"/>
          <w:rFonts w:asciiTheme="minorHAnsi" w:hAnsiTheme="minorHAnsi" w:cstheme="minorHAnsi"/>
          <w:color w:val="auto"/>
          <w:sz w:val="24"/>
          <w:szCs w:val="24"/>
        </w:rPr>
        <w:lastRenderedPageBreak/>
        <w:t>ARTICLE 1</w:t>
      </w:r>
      <w:r w:rsidRPr="00F72311">
        <w:rPr>
          <w:rStyle w:val="Titredulivre"/>
          <w:rFonts w:asciiTheme="minorHAnsi" w:hAnsiTheme="minorHAnsi" w:cstheme="minorHAnsi"/>
          <w:b w:val="0"/>
          <w:color w:val="2F5496"/>
          <w:sz w:val="24"/>
          <w:szCs w:val="24"/>
        </w:rPr>
        <w:tab/>
      </w:r>
      <w:r w:rsidRPr="00F72311">
        <w:rPr>
          <w:rStyle w:val="Titredulivre"/>
          <w:rFonts w:asciiTheme="minorHAnsi" w:hAnsiTheme="minorHAnsi" w:cstheme="minorHAnsi"/>
          <w:b w:val="0"/>
          <w:color w:val="2F5496"/>
          <w:sz w:val="24"/>
          <w:szCs w:val="24"/>
        </w:rPr>
        <w:tab/>
      </w:r>
    </w:p>
    <w:p w14:paraId="51D1B50E"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b w:val="0"/>
          <w:color w:val="2F5496"/>
          <w:sz w:val="24"/>
          <w:szCs w:val="24"/>
        </w:rPr>
      </w:pPr>
      <w:r w:rsidRPr="00F72311">
        <w:rPr>
          <w:rStyle w:val="Titredulivre"/>
          <w:rFonts w:asciiTheme="minorHAnsi" w:hAnsiTheme="minorHAnsi" w:cstheme="minorHAnsi"/>
          <w:color w:val="2F5496"/>
          <w:sz w:val="24"/>
          <w:szCs w:val="24"/>
        </w:rPr>
        <w:t>OBJET DE LA GARANTIE</w:t>
      </w:r>
    </w:p>
    <w:bookmarkEnd w:id="167"/>
    <w:p w14:paraId="751BCDFF" w14:textId="77777777" w:rsidR="00EB23C9" w:rsidRPr="00F72311" w:rsidRDefault="00EB23C9">
      <w:pPr>
        <w:jc w:val="center"/>
        <w:rPr>
          <w:rFonts w:asciiTheme="minorHAnsi" w:hAnsiTheme="minorHAnsi" w:cstheme="minorHAnsi"/>
          <w:b/>
        </w:rPr>
      </w:pPr>
    </w:p>
    <w:p w14:paraId="46BAAFC4" w14:textId="77777777" w:rsidR="00EB23C9" w:rsidRPr="00F72311" w:rsidRDefault="00F43BB1">
      <w:pPr>
        <w:pStyle w:val="Corpsdetexte"/>
        <w:ind w:left="-567"/>
        <w:jc w:val="both"/>
        <w:rPr>
          <w:rFonts w:asciiTheme="minorHAnsi" w:hAnsiTheme="minorHAnsi" w:cstheme="minorHAnsi"/>
          <w:bCs/>
          <w:i w:val="0"/>
          <w:szCs w:val="24"/>
        </w:rPr>
      </w:pPr>
      <w:r w:rsidRPr="00F72311">
        <w:rPr>
          <w:rFonts w:asciiTheme="minorHAnsi" w:hAnsiTheme="minorHAnsi" w:cstheme="minorHAnsi"/>
          <w:bCs/>
          <w:i w:val="0"/>
          <w:szCs w:val="24"/>
        </w:rPr>
        <w:t>L’Assureur garantit tous dommages causés aux objets désignés sur l’état des biens assurés, y compris ceux résultant de vol et d’incendie, sous réserve des exclusions définies ci-après.</w:t>
      </w:r>
    </w:p>
    <w:p w14:paraId="02F5BD0F" w14:textId="77777777" w:rsidR="00EB23C9" w:rsidRPr="00F72311" w:rsidRDefault="00EB23C9">
      <w:pPr>
        <w:pStyle w:val="Corpsdetexte"/>
        <w:jc w:val="left"/>
        <w:rPr>
          <w:rFonts w:asciiTheme="minorHAnsi" w:hAnsiTheme="minorHAnsi" w:cstheme="minorHAnsi"/>
          <w:bCs/>
          <w:i w:val="0"/>
          <w:szCs w:val="24"/>
        </w:rPr>
      </w:pPr>
    </w:p>
    <w:p w14:paraId="2862AD89" w14:textId="77777777" w:rsidR="00EB23C9" w:rsidRPr="00F72311" w:rsidRDefault="00F43BB1">
      <w:pPr>
        <w:pStyle w:val="arima1"/>
        <w:pBdr>
          <w:bottom w:val="single" w:sz="4" w:space="2" w:color="5B9BD5"/>
        </w:pBdr>
        <w:spacing w:beforeAutospacing="0"/>
        <w:ind w:left="-567" w:right="-284"/>
        <w:rPr>
          <w:rFonts w:asciiTheme="minorHAnsi" w:hAnsiTheme="minorHAnsi" w:cstheme="minorHAnsi"/>
          <w:sz w:val="24"/>
          <w:szCs w:val="24"/>
        </w:rPr>
      </w:pPr>
      <w:bookmarkStart w:id="169" w:name="particulières"/>
      <w:r w:rsidRPr="00F72311">
        <w:rPr>
          <w:rStyle w:val="Titredulivre"/>
          <w:rFonts w:asciiTheme="minorHAnsi" w:hAnsiTheme="minorHAnsi" w:cstheme="minorHAnsi"/>
          <w:color w:val="auto"/>
          <w:sz w:val="24"/>
          <w:szCs w:val="24"/>
        </w:rPr>
        <w:t>ARTICLE 2</w:t>
      </w:r>
      <w:r w:rsidRPr="00F72311">
        <w:rPr>
          <w:rFonts w:asciiTheme="minorHAnsi" w:hAnsiTheme="minorHAnsi" w:cstheme="minorHAnsi"/>
          <w:sz w:val="24"/>
          <w:szCs w:val="24"/>
        </w:rPr>
        <w:tab/>
      </w:r>
      <w:r w:rsidRPr="00F72311">
        <w:rPr>
          <w:rFonts w:asciiTheme="minorHAnsi" w:hAnsiTheme="minorHAnsi" w:cstheme="minorHAnsi"/>
          <w:sz w:val="24"/>
          <w:szCs w:val="24"/>
        </w:rPr>
        <w:tab/>
      </w:r>
    </w:p>
    <w:p w14:paraId="6CA82661"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EXCLUSIONS PARTICULIERES</w:t>
      </w:r>
    </w:p>
    <w:bookmarkEnd w:id="169"/>
    <w:p w14:paraId="09D53E45" w14:textId="77777777" w:rsidR="00EB23C9" w:rsidRPr="00F72311" w:rsidRDefault="00EB23C9">
      <w:pPr>
        <w:tabs>
          <w:tab w:val="left" w:pos="1423"/>
        </w:tabs>
        <w:jc w:val="both"/>
        <w:rPr>
          <w:rFonts w:asciiTheme="minorHAnsi" w:hAnsiTheme="minorHAnsi" w:cstheme="minorHAnsi"/>
          <w:iCs/>
        </w:rPr>
      </w:pPr>
    </w:p>
    <w:p w14:paraId="54C28740" w14:textId="77777777" w:rsidR="00EB23C9" w:rsidRPr="00F72311" w:rsidRDefault="00F43BB1">
      <w:pPr>
        <w:tabs>
          <w:tab w:val="left" w:pos="1423"/>
        </w:tabs>
        <w:ind w:left="-567"/>
        <w:jc w:val="both"/>
        <w:rPr>
          <w:rFonts w:asciiTheme="minorHAnsi" w:hAnsiTheme="minorHAnsi" w:cstheme="minorHAnsi"/>
        </w:rPr>
      </w:pPr>
      <w:r w:rsidRPr="00F72311">
        <w:rPr>
          <w:rFonts w:asciiTheme="minorHAnsi" w:hAnsiTheme="minorHAnsi" w:cstheme="minorHAnsi"/>
          <w:b/>
        </w:rPr>
        <w:t>L’Assureur ne garantit pas</w:t>
      </w:r>
      <w:r w:rsidRPr="00F72311">
        <w:rPr>
          <w:rFonts w:asciiTheme="minorHAnsi" w:hAnsiTheme="minorHAnsi" w:cstheme="minorHAnsi"/>
        </w:rPr>
        <w:t> :</w:t>
      </w:r>
    </w:p>
    <w:p w14:paraId="45CB8634" w14:textId="77777777" w:rsidR="00EB23C9" w:rsidRPr="00F72311" w:rsidRDefault="00EB23C9">
      <w:pPr>
        <w:jc w:val="both"/>
        <w:rPr>
          <w:rFonts w:asciiTheme="minorHAnsi" w:hAnsiTheme="minorHAnsi" w:cstheme="minorHAnsi"/>
        </w:rPr>
      </w:pPr>
    </w:p>
    <w:p w14:paraId="2BE85E92" w14:textId="77777777" w:rsidR="00EB23C9" w:rsidRPr="00F72311" w:rsidRDefault="00F43BB1">
      <w:pPr>
        <w:numPr>
          <w:ilvl w:val="0"/>
          <w:numId w:val="9"/>
        </w:numPr>
        <w:ind w:left="357" w:hanging="357"/>
        <w:jc w:val="both"/>
        <w:rPr>
          <w:rFonts w:asciiTheme="minorHAnsi" w:hAnsiTheme="minorHAnsi" w:cstheme="minorHAnsi"/>
          <w:b/>
        </w:rPr>
      </w:pPr>
      <w:r w:rsidRPr="00F72311">
        <w:rPr>
          <w:rFonts w:asciiTheme="minorHAnsi" w:hAnsiTheme="minorHAnsi" w:cstheme="minorHAnsi"/>
          <w:b/>
        </w:rPr>
        <w:t>Les dommages causés par le remontage excessif des mécanismes d’horlogerie,</w:t>
      </w:r>
    </w:p>
    <w:p w14:paraId="0C80CD2D" w14:textId="77777777" w:rsidR="00EB23C9" w:rsidRPr="00F72311" w:rsidRDefault="00F43BB1">
      <w:pPr>
        <w:numPr>
          <w:ilvl w:val="0"/>
          <w:numId w:val="9"/>
        </w:numPr>
        <w:ind w:left="357" w:hanging="357"/>
        <w:jc w:val="both"/>
        <w:rPr>
          <w:rFonts w:asciiTheme="minorHAnsi" w:hAnsiTheme="minorHAnsi" w:cstheme="minorHAnsi"/>
          <w:b/>
        </w:rPr>
      </w:pPr>
      <w:r w:rsidRPr="00F72311">
        <w:rPr>
          <w:rFonts w:asciiTheme="minorHAnsi" w:hAnsiTheme="minorHAnsi" w:cstheme="minorHAnsi"/>
          <w:b/>
        </w:rPr>
        <w:t>Les détériorations causées par l’usure et la détérioration progressive des objets à l’exception de la perte ou des dommages résultant de l’usure du fermoir, de la monture ou de tout autre objet servant à fixer, porter ou contenir un objet assuré,</w:t>
      </w:r>
    </w:p>
    <w:p w14:paraId="444BEB6C" w14:textId="77777777" w:rsidR="00EB23C9" w:rsidRPr="00F72311" w:rsidRDefault="00F43BB1">
      <w:pPr>
        <w:numPr>
          <w:ilvl w:val="0"/>
          <w:numId w:val="9"/>
        </w:numPr>
        <w:ind w:left="357" w:hanging="357"/>
        <w:jc w:val="both"/>
        <w:rPr>
          <w:rFonts w:asciiTheme="minorHAnsi" w:hAnsiTheme="minorHAnsi" w:cstheme="minorHAnsi"/>
          <w:b/>
        </w:rPr>
      </w:pPr>
      <w:r w:rsidRPr="00F72311">
        <w:rPr>
          <w:rFonts w:asciiTheme="minorHAnsi" w:hAnsiTheme="minorHAnsi" w:cstheme="minorHAnsi"/>
          <w:b/>
        </w:rPr>
        <w:t>Les dommages liés au fonctionnement propre des objets et de leurs mécanismes,</w:t>
      </w:r>
    </w:p>
    <w:p w14:paraId="2F93714A" w14:textId="77777777" w:rsidR="00EB23C9" w:rsidRPr="00F72311" w:rsidRDefault="00F43BB1">
      <w:pPr>
        <w:numPr>
          <w:ilvl w:val="0"/>
          <w:numId w:val="9"/>
        </w:numPr>
        <w:ind w:left="357" w:hanging="357"/>
        <w:jc w:val="both"/>
        <w:rPr>
          <w:rFonts w:asciiTheme="minorHAnsi" w:hAnsiTheme="minorHAnsi" w:cstheme="minorHAnsi"/>
          <w:b/>
        </w:rPr>
      </w:pPr>
      <w:r w:rsidRPr="00F72311">
        <w:rPr>
          <w:rFonts w:asciiTheme="minorHAnsi" w:hAnsiTheme="minorHAnsi" w:cstheme="minorHAnsi"/>
          <w:b/>
        </w:rPr>
        <w:t>Les dommages immatériels,</w:t>
      </w:r>
    </w:p>
    <w:p w14:paraId="466E02AB" w14:textId="77777777" w:rsidR="00EB23C9" w:rsidRPr="00F72311" w:rsidRDefault="00F43BB1">
      <w:pPr>
        <w:numPr>
          <w:ilvl w:val="0"/>
          <w:numId w:val="9"/>
        </w:numPr>
        <w:ind w:left="357" w:hanging="357"/>
        <w:jc w:val="both"/>
        <w:rPr>
          <w:rFonts w:asciiTheme="minorHAnsi" w:hAnsiTheme="minorHAnsi" w:cstheme="minorHAnsi"/>
          <w:b/>
        </w:rPr>
      </w:pPr>
      <w:r w:rsidRPr="00F72311">
        <w:rPr>
          <w:rFonts w:asciiTheme="minorHAnsi" w:hAnsiTheme="minorHAnsi" w:cstheme="minorHAnsi"/>
          <w:b/>
        </w:rPr>
        <w:t>Les conséquences de contraventions, de confiscations, de saisies ou de mises sous séquestre.</w:t>
      </w:r>
    </w:p>
    <w:p w14:paraId="05692B59" w14:textId="77777777" w:rsidR="00EB23C9" w:rsidRPr="00F72311" w:rsidRDefault="00EB23C9">
      <w:pPr>
        <w:pStyle w:val="Titre5"/>
        <w:jc w:val="both"/>
        <w:rPr>
          <w:rFonts w:asciiTheme="minorHAnsi" w:hAnsiTheme="minorHAnsi" w:cstheme="minorHAnsi"/>
          <w:b w:val="0"/>
          <w:sz w:val="24"/>
          <w:szCs w:val="24"/>
        </w:rPr>
      </w:pPr>
    </w:p>
    <w:p w14:paraId="2EB0A4EA"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b w:val="0"/>
          <w:color w:val="2F5496"/>
          <w:sz w:val="24"/>
          <w:szCs w:val="24"/>
        </w:rPr>
      </w:pPr>
      <w:bookmarkStart w:id="170" w:name="générales"/>
      <w:r w:rsidRPr="00F72311">
        <w:rPr>
          <w:rStyle w:val="Titredulivre"/>
          <w:rFonts w:asciiTheme="minorHAnsi" w:hAnsiTheme="minorHAnsi" w:cstheme="minorHAnsi"/>
          <w:color w:val="auto"/>
          <w:sz w:val="24"/>
          <w:szCs w:val="24"/>
        </w:rPr>
        <w:t>ARTICLE 3</w:t>
      </w:r>
      <w:r w:rsidRPr="00F72311">
        <w:rPr>
          <w:rStyle w:val="Titredulivre"/>
          <w:rFonts w:asciiTheme="minorHAnsi" w:hAnsiTheme="minorHAnsi" w:cstheme="minorHAnsi"/>
          <w:color w:val="auto"/>
          <w:sz w:val="24"/>
          <w:szCs w:val="24"/>
        </w:rPr>
        <w:tab/>
      </w:r>
      <w:r w:rsidRPr="00F72311">
        <w:rPr>
          <w:rStyle w:val="Titredulivre"/>
          <w:rFonts w:asciiTheme="minorHAnsi" w:hAnsiTheme="minorHAnsi" w:cstheme="minorHAnsi"/>
          <w:b w:val="0"/>
          <w:color w:val="2F5496"/>
          <w:sz w:val="24"/>
          <w:szCs w:val="24"/>
        </w:rPr>
        <w:tab/>
      </w:r>
    </w:p>
    <w:p w14:paraId="49B36599"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EXCLUSIONS GENERALES</w:t>
      </w:r>
    </w:p>
    <w:bookmarkEnd w:id="170"/>
    <w:p w14:paraId="024D6817" w14:textId="77777777" w:rsidR="00EB23C9" w:rsidRPr="00F72311" w:rsidRDefault="00EB23C9">
      <w:pPr>
        <w:jc w:val="both"/>
        <w:rPr>
          <w:rFonts w:asciiTheme="minorHAnsi" w:hAnsiTheme="minorHAnsi" w:cstheme="minorHAnsi"/>
        </w:rPr>
      </w:pPr>
    </w:p>
    <w:p w14:paraId="6E9EF519" w14:textId="77777777" w:rsidR="00EB23C9" w:rsidRPr="00F72311" w:rsidRDefault="00F43BB1" w:rsidP="005A2352">
      <w:pPr>
        <w:numPr>
          <w:ilvl w:val="1"/>
          <w:numId w:val="48"/>
        </w:numPr>
        <w:pBdr>
          <w:bottom w:val="single" w:sz="4" w:space="0" w:color="FFC000"/>
        </w:pBdr>
        <w:tabs>
          <w:tab w:val="left" w:pos="-284"/>
        </w:tabs>
        <w:rPr>
          <w:rFonts w:asciiTheme="minorHAnsi" w:hAnsiTheme="minorHAnsi" w:cstheme="minorHAnsi"/>
          <w:b/>
          <w:color w:val="002060"/>
        </w:rPr>
      </w:pPr>
      <w:bookmarkStart w:id="171" w:name="_Hlk183598979"/>
      <w:bookmarkStart w:id="172" w:name="ATREnature"/>
      <w:r w:rsidRPr="00F72311">
        <w:rPr>
          <w:rFonts w:asciiTheme="minorHAnsi" w:hAnsiTheme="minorHAnsi" w:cstheme="minorHAnsi"/>
          <w:b/>
          <w:color w:val="002060"/>
        </w:rPr>
        <w:t xml:space="preserve">      LES DOMMAGES DE TOUTE NATURE </w:t>
      </w:r>
    </w:p>
    <w:bookmarkEnd w:id="171"/>
    <w:bookmarkEnd w:id="172"/>
    <w:p w14:paraId="632DA982" w14:textId="77777777" w:rsidR="00EB23C9" w:rsidRPr="00F72311" w:rsidRDefault="00F43BB1" w:rsidP="005A2352">
      <w:pPr>
        <w:numPr>
          <w:ilvl w:val="0"/>
          <w:numId w:val="49"/>
        </w:numPr>
        <w:ind w:left="357" w:hanging="357"/>
        <w:jc w:val="both"/>
        <w:rPr>
          <w:rFonts w:asciiTheme="minorHAnsi" w:hAnsiTheme="minorHAnsi" w:cstheme="minorHAnsi"/>
          <w:b/>
        </w:rPr>
      </w:pPr>
      <w:r w:rsidRPr="00F72311">
        <w:rPr>
          <w:rFonts w:asciiTheme="minorHAnsi" w:hAnsiTheme="minorHAnsi" w:cstheme="minorHAnsi"/>
          <w:b/>
        </w:rPr>
        <w:t>Intentionnellement causés ou provoqués par l’Assuré,</w:t>
      </w:r>
    </w:p>
    <w:p w14:paraId="69CCC082" w14:textId="77777777" w:rsidR="00EB23C9" w:rsidRPr="00F72311" w:rsidRDefault="00F43BB1" w:rsidP="005A2352">
      <w:pPr>
        <w:numPr>
          <w:ilvl w:val="0"/>
          <w:numId w:val="49"/>
        </w:numPr>
        <w:ind w:left="357" w:hanging="357"/>
        <w:jc w:val="both"/>
        <w:rPr>
          <w:rFonts w:asciiTheme="minorHAnsi" w:hAnsiTheme="minorHAnsi" w:cstheme="minorHAnsi"/>
          <w:b/>
        </w:rPr>
      </w:pPr>
      <w:r w:rsidRPr="00F72311">
        <w:rPr>
          <w:rFonts w:asciiTheme="minorHAnsi" w:hAnsiTheme="minorHAnsi" w:cstheme="minorHAnsi"/>
          <w:b/>
        </w:rPr>
        <w:t>Résultant de la guerre étrangère, (il appartient à l’Assuré de prouver que le sinistre résulte d’un autre événement),</w:t>
      </w:r>
    </w:p>
    <w:p w14:paraId="6F0224B9" w14:textId="77777777" w:rsidR="00EB23C9" w:rsidRPr="00F72311" w:rsidRDefault="00F43BB1" w:rsidP="005A2352">
      <w:pPr>
        <w:numPr>
          <w:ilvl w:val="0"/>
          <w:numId w:val="49"/>
        </w:numPr>
        <w:ind w:left="357" w:hanging="357"/>
        <w:jc w:val="both"/>
        <w:rPr>
          <w:rFonts w:asciiTheme="minorHAnsi" w:hAnsiTheme="minorHAnsi" w:cstheme="minorHAnsi"/>
          <w:b/>
        </w:rPr>
      </w:pPr>
      <w:r w:rsidRPr="00F72311">
        <w:rPr>
          <w:rFonts w:asciiTheme="minorHAnsi" w:hAnsiTheme="minorHAnsi" w:cstheme="minorHAnsi"/>
          <w:b/>
        </w:rPr>
        <w:t>Résultant de la guerre civile (il appartient à l’Assureur de prouver que le sinistre résulte de cet événement),</w:t>
      </w:r>
    </w:p>
    <w:p w14:paraId="4047C3D2" w14:textId="77777777" w:rsidR="00EB23C9" w:rsidRPr="00F72311" w:rsidRDefault="00F43BB1" w:rsidP="005A2352">
      <w:pPr>
        <w:numPr>
          <w:ilvl w:val="0"/>
          <w:numId w:val="49"/>
        </w:numPr>
        <w:ind w:left="357" w:hanging="357"/>
        <w:jc w:val="both"/>
        <w:rPr>
          <w:rFonts w:asciiTheme="minorHAnsi" w:hAnsiTheme="minorHAnsi" w:cstheme="minorHAnsi"/>
          <w:b/>
        </w:rPr>
      </w:pPr>
      <w:r w:rsidRPr="00F72311">
        <w:rPr>
          <w:rFonts w:asciiTheme="minorHAnsi" w:hAnsiTheme="minorHAnsi" w:cstheme="minorHAnsi"/>
          <w:b/>
        </w:rPr>
        <w:t>Causés par les inondations, tremblements de terre, raz-de-marée, éruptions de volcans ou autres cataclysmes, sauf s’ils résultent d’une mauvaise organisation des services de secours, d’un défaut de prévention ou du fait de la présence ou d’une absence de fonctionnement d’un ouvrage public,</w:t>
      </w:r>
    </w:p>
    <w:p w14:paraId="1C301773" w14:textId="77777777" w:rsidR="00EB23C9" w:rsidRPr="00F72311" w:rsidRDefault="00F43BB1" w:rsidP="005A2352">
      <w:pPr>
        <w:numPr>
          <w:ilvl w:val="0"/>
          <w:numId w:val="49"/>
        </w:numPr>
        <w:ind w:left="357" w:hanging="357"/>
        <w:jc w:val="both"/>
        <w:rPr>
          <w:rFonts w:asciiTheme="minorHAnsi" w:hAnsiTheme="minorHAnsi" w:cstheme="minorHAnsi"/>
          <w:b/>
        </w:rPr>
      </w:pPr>
      <w:r w:rsidRPr="00F72311">
        <w:rPr>
          <w:rFonts w:asciiTheme="minorHAnsi" w:hAnsiTheme="minorHAnsi" w:cstheme="minorHAnsi"/>
          <w:b/>
        </w:rPr>
        <w:t>Occasionnés par les attroupements et rassemblements ainsi que les émeutes et mouvements populaires.</w:t>
      </w:r>
    </w:p>
    <w:p w14:paraId="7C00472D" w14:textId="77777777" w:rsidR="00EB23C9" w:rsidRPr="00F72311" w:rsidRDefault="00EB23C9">
      <w:pPr>
        <w:pStyle w:val="Corpsdetexte"/>
        <w:ind w:left="704"/>
        <w:jc w:val="both"/>
        <w:rPr>
          <w:rFonts w:asciiTheme="minorHAnsi" w:hAnsiTheme="minorHAnsi" w:cstheme="minorHAnsi"/>
          <w:b/>
          <w:i w:val="0"/>
          <w:szCs w:val="24"/>
        </w:rPr>
      </w:pPr>
    </w:p>
    <w:p w14:paraId="31B79697" w14:textId="77777777" w:rsidR="00EB23C9" w:rsidRPr="00F72311" w:rsidRDefault="00F43BB1">
      <w:pPr>
        <w:pBdr>
          <w:bottom w:val="single" w:sz="4" w:space="0" w:color="FFC000"/>
        </w:pBdr>
        <w:tabs>
          <w:tab w:val="left" w:pos="-284"/>
        </w:tabs>
        <w:rPr>
          <w:rFonts w:asciiTheme="minorHAnsi" w:hAnsiTheme="minorHAnsi" w:cstheme="minorHAnsi"/>
          <w:b/>
          <w:color w:val="002060"/>
        </w:rPr>
      </w:pPr>
      <w:bookmarkStart w:id="173" w:name="_Hlk183599007"/>
      <w:bookmarkStart w:id="174" w:name="ATREaggravation"/>
      <w:r w:rsidRPr="00F72311">
        <w:rPr>
          <w:rFonts w:asciiTheme="minorHAnsi" w:hAnsiTheme="minorHAnsi" w:cstheme="minorHAnsi"/>
          <w:b/>
          <w:color w:val="002060"/>
        </w:rPr>
        <w:t>3.2       LES DOMMAGES OU L’AGGRAVATION DES DOMMAGES CAUSES </w:t>
      </w:r>
    </w:p>
    <w:bookmarkEnd w:id="173"/>
    <w:bookmarkEnd w:id="174"/>
    <w:p w14:paraId="6B18E177" w14:textId="77777777" w:rsidR="00EB23C9" w:rsidRPr="00F72311" w:rsidRDefault="00F43BB1" w:rsidP="005A2352">
      <w:pPr>
        <w:numPr>
          <w:ilvl w:val="0"/>
          <w:numId w:val="50"/>
        </w:numPr>
        <w:ind w:left="357" w:hanging="357"/>
        <w:jc w:val="both"/>
        <w:rPr>
          <w:rFonts w:asciiTheme="minorHAnsi" w:hAnsiTheme="minorHAnsi" w:cstheme="minorHAnsi"/>
          <w:b/>
        </w:rPr>
      </w:pPr>
      <w:r w:rsidRPr="00F72311">
        <w:rPr>
          <w:rFonts w:asciiTheme="minorHAnsi" w:hAnsiTheme="minorHAnsi" w:cstheme="minorHAnsi"/>
          <w:b/>
        </w:rPr>
        <w:t>Par tout combustible nucléaire, produit ou déchet radioactif ou par toute source de rayonnements ionisants et qui engagent la responsabilité exclusive d’un exploitant d’installation nucléaire,</w:t>
      </w:r>
    </w:p>
    <w:p w14:paraId="348E7E6E" w14:textId="77777777" w:rsidR="00EB23C9" w:rsidRPr="00F72311" w:rsidRDefault="00F43BB1" w:rsidP="005A2352">
      <w:pPr>
        <w:numPr>
          <w:ilvl w:val="0"/>
          <w:numId w:val="50"/>
        </w:numPr>
        <w:ind w:left="357" w:hanging="357"/>
        <w:jc w:val="both"/>
        <w:rPr>
          <w:rFonts w:asciiTheme="minorHAnsi" w:hAnsiTheme="minorHAnsi" w:cstheme="minorHAnsi"/>
          <w:b/>
        </w:rPr>
      </w:pPr>
      <w:r w:rsidRPr="00F72311">
        <w:rPr>
          <w:rFonts w:asciiTheme="minorHAnsi" w:hAnsiTheme="minorHAnsi" w:cstheme="minorHAnsi"/>
          <w:b/>
        </w:rPr>
        <w:t>Par les armes ou engins destinés à exploser par modification de structure du noyau de l’atome,</w:t>
      </w:r>
    </w:p>
    <w:p w14:paraId="59950086" w14:textId="77777777" w:rsidR="00EB23C9" w:rsidRPr="00F72311" w:rsidRDefault="00F43BB1" w:rsidP="005A2352">
      <w:pPr>
        <w:numPr>
          <w:ilvl w:val="0"/>
          <w:numId w:val="50"/>
        </w:numPr>
        <w:ind w:left="357" w:hanging="357"/>
        <w:jc w:val="both"/>
        <w:rPr>
          <w:rFonts w:asciiTheme="minorHAnsi" w:hAnsiTheme="minorHAnsi" w:cstheme="minorHAnsi"/>
          <w:b/>
        </w:rPr>
      </w:pPr>
      <w:r w:rsidRPr="00F72311">
        <w:rPr>
          <w:rFonts w:asciiTheme="minorHAnsi" w:hAnsiTheme="minorHAnsi" w:cstheme="minorHAnsi"/>
          <w:b/>
        </w:rPr>
        <w:t>Par toute source de rayonnements ionisants, notamment tout radio-isotope, utilisée ou destinée à être utilisée hors d’une installation nucléaire et dont l’Assuré ou toute personne dont il répond à la propriété, l’usage ou la garde.</w:t>
      </w:r>
    </w:p>
    <w:p w14:paraId="44420838" w14:textId="77777777" w:rsidR="00EB23C9" w:rsidRPr="00F72311" w:rsidRDefault="00F43BB1">
      <w:pPr>
        <w:pStyle w:val="Corpsdetexte"/>
        <w:ind w:left="704"/>
        <w:jc w:val="both"/>
        <w:rPr>
          <w:rFonts w:asciiTheme="minorHAnsi" w:hAnsiTheme="minorHAnsi" w:cstheme="minorHAnsi"/>
          <w:i w:val="0"/>
          <w:szCs w:val="24"/>
        </w:rPr>
      </w:pPr>
      <w:r w:rsidRPr="00F72311">
        <w:rPr>
          <w:rFonts w:asciiTheme="minorHAnsi" w:hAnsiTheme="minorHAnsi" w:cstheme="minorHAnsi"/>
          <w:b/>
          <w:i w:val="0"/>
          <w:szCs w:val="24"/>
        </w:rPr>
        <w:br w:type="page" w:clear="all"/>
      </w:r>
      <w:bookmarkStart w:id="175" w:name="_Hlk40015006"/>
      <w:bookmarkEnd w:id="168"/>
    </w:p>
    <w:p w14:paraId="344229A1" w14:textId="77777777" w:rsidR="00EB23C9" w:rsidRPr="00F72311" w:rsidRDefault="00F43BB1">
      <w:pPr>
        <w:pStyle w:val="arima1"/>
        <w:pBdr>
          <w:bottom w:val="single" w:sz="4" w:space="2" w:color="5B9BD5"/>
        </w:pBdr>
        <w:spacing w:beforeAutospacing="0"/>
        <w:ind w:left="-567" w:right="-284"/>
        <w:rPr>
          <w:rFonts w:asciiTheme="minorHAnsi" w:hAnsiTheme="minorHAnsi" w:cstheme="minorHAnsi"/>
          <w:sz w:val="24"/>
          <w:szCs w:val="24"/>
        </w:rPr>
      </w:pPr>
      <w:bookmarkStart w:id="176" w:name="ATREdéfinitions"/>
      <w:r w:rsidRPr="00F72311">
        <w:rPr>
          <w:rStyle w:val="Titredulivre"/>
          <w:rFonts w:asciiTheme="minorHAnsi" w:hAnsiTheme="minorHAnsi" w:cstheme="minorHAnsi"/>
          <w:color w:val="2F5496"/>
          <w:sz w:val="24"/>
          <w:szCs w:val="24"/>
        </w:rPr>
        <w:lastRenderedPageBreak/>
        <w:t>DEFINITIONS</w:t>
      </w:r>
      <w:bookmarkEnd w:id="175"/>
    </w:p>
    <w:bookmarkEnd w:id="176"/>
    <w:p w14:paraId="6943E4CB" w14:textId="77777777" w:rsidR="00EB23C9" w:rsidRPr="00F72311" w:rsidRDefault="00EB23C9">
      <w:pPr>
        <w:rPr>
          <w:rFonts w:asciiTheme="minorHAnsi" w:hAnsiTheme="minorHAnsi" w:cstheme="minorHAnsi"/>
        </w:rPr>
      </w:pPr>
    </w:p>
    <w:p w14:paraId="6CAD41BF" w14:textId="77777777" w:rsidR="00EB23C9" w:rsidRPr="00F72311" w:rsidRDefault="00F43BB1">
      <w:pPr>
        <w:pStyle w:val="Corpsdetexte"/>
        <w:ind w:left="-567"/>
        <w:jc w:val="left"/>
        <w:rPr>
          <w:rFonts w:asciiTheme="minorHAnsi" w:hAnsiTheme="minorHAnsi" w:cstheme="minorHAnsi"/>
          <w:bCs/>
          <w:i w:val="0"/>
          <w:iCs/>
          <w:szCs w:val="24"/>
        </w:rPr>
      </w:pPr>
      <w:r w:rsidRPr="00F72311">
        <w:rPr>
          <w:rFonts w:asciiTheme="minorHAnsi" w:hAnsiTheme="minorHAnsi" w:cstheme="minorHAnsi"/>
          <w:bCs/>
          <w:i w:val="0"/>
          <w:iCs/>
          <w:szCs w:val="24"/>
        </w:rPr>
        <w:t>Pour l’application des présentes garanties, on entend par :</w:t>
      </w:r>
    </w:p>
    <w:p w14:paraId="4DC01BD8" w14:textId="77777777" w:rsidR="00EB23C9" w:rsidRPr="00F72311" w:rsidRDefault="00EB23C9">
      <w:pPr>
        <w:rPr>
          <w:rFonts w:asciiTheme="minorHAnsi" w:hAnsiTheme="minorHAnsi" w:cstheme="minorHAnsi"/>
          <w:b/>
          <w:iCs/>
          <w:u w:val="single"/>
        </w:rPr>
      </w:pPr>
    </w:p>
    <w:p w14:paraId="5DF91731" w14:textId="77777777" w:rsidR="00EB23C9" w:rsidRPr="00F72311" w:rsidRDefault="00F43BB1">
      <w:pPr>
        <w:numPr>
          <w:ilvl w:val="0"/>
          <w:numId w:val="13"/>
        </w:numPr>
        <w:ind w:left="720"/>
        <w:jc w:val="both"/>
        <w:rPr>
          <w:rFonts w:asciiTheme="minorHAnsi" w:hAnsiTheme="minorHAnsi" w:cstheme="minorHAnsi"/>
          <w:b/>
          <w:color w:val="002060"/>
          <w:u w:val="single"/>
        </w:rPr>
      </w:pPr>
      <w:r w:rsidRPr="00F72311">
        <w:rPr>
          <w:rFonts w:asciiTheme="minorHAnsi" w:hAnsiTheme="minorHAnsi" w:cstheme="minorHAnsi"/>
          <w:b/>
          <w:color w:val="002060"/>
          <w:u w:val="single"/>
        </w:rPr>
        <w:t>COLLECTIVITE SOUSCRIPTRICE</w:t>
      </w:r>
      <w:r w:rsidRPr="00F72311">
        <w:rPr>
          <w:rFonts w:asciiTheme="minorHAnsi" w:hAnsiTheme="minorHAnsi" w:cstheme="minorHAnsi"/>
          <w:b/>
          <w:color w:val="002060"/>
        </w:rPr>
        <w:t> :</w:t>
      </w:r>
      <w:r w:rsidRPr="00F72311">
        <w:rPr>
          <w:rFonts w:asciiTheme="minorHAnsi" w:hAnsiTheme="minorHAnsi" w:cstheme="minorHAnsi"/>
          <w:b/>
          <w:color w:val="002060"/>
          <w:u w:val="single"/>
        </w:rPr>
        <w:t xml:space="preserve"> </w:t>
      </w:r>
    </w:p>
    <w:p w14:paraId="37FB97F4" w14:textId="77777777" w:rsidR="00EB23C9" w:rsidRPr="00F72311" w:rsidRDefault="00EB23C9">
      <w:pPr>
        <w:pStyle w:val="Retraitcorpsdetexte"/>
        <w:ind w:left="0"/>
        <w:rPr>
          <w:rFonts w:asciiTheme="minorHAnsi" w:hAnsiTheme="minorHAnsi" w:cstheme="minorHAnsi"/>
          <w:szCs w:val="24"/>
        </w:rPr>
      </w:pPr>
    </w:p>
    <w:p w14:paraId="4A014DB9" w14:textId="77777777" w:rsidR="00EB23C9" w:rsidRPr="00F72311" w:rsidRDefault="00F43BB1">
      <w:pPr>
        <w:pStyle w:val="Retraitcorpsdetexte"/>
        <w:ind w:left="0"/>
        <w:rPr>
          <w:rFonts w:asciiTheme="minorHAnsi" w:hAnsiTheme="minorHAnsi" w:cstheme="minorHAnsi"/>
          <w:szCs w:val="24"/>
        </w:rPr>
      </w:pPr>
      <w:r w:rsidRPr="00F72311">
        <w:rPr>
          <w:rFonts w:asciiTheme="minorHAnsi" w:hAnsiTheme="minorHAnsi" w:cstheme="minorHAnsi"/>
          <w:szCs w:val="24"/>
        </w:rPr>
        <w:t>La Personne morale désignée au C.C.A.P. qui demande l’établissement du contrat, le signe et s’engage notamment à régler les primes.</w:t>
      </w:r>
    </w:p>
    <w:p w14:paraId="2F0F8322" w14:textId="77777777" w:rsidR="00EB23C9" w:rsidRPr="00F72311" w:rsidRDefault="00EB23C9">
      <w:pPr>
        <w:rPr>
          <w:rFonts w:asciiTheme="minorHAnsi" w:hAnsiTheme="minorHAnsi" w:cstheme="minorHAnsi"/>
        </w:rPr>
      </w:pPr>
    </w:p>
    <w:p w14:paraId="0126696D" w14:textId="77777777" w:rsidR="00EB23C9" w:rsidRPr="00F72311" w:rsidRDefault="00F43BB1">
      <w:pPr>
        <w:numPr>
          <w:ilvl w:val="0"/>
          <w:numId w:val="13"/>
        </w:numPr>
        <w:ind w:left="720"/>
        <w:jc w:val="both"/>
        <w:rPr>
          <w:rFonts w:asciiTheme="minorHAnsi" w:hAnsiTheme="minorHAnsi" w:cstheme="minorHAnsi"/>
          <w:b/>
          <w:color w:val="002060"/>
          <w:u w:val="single"/>
        </w:rPr>
      </w:pPr>
      <w:r w:rsidRPr="00F72311">
        <w:rPr>
          <w:rFonts w:asciiTheme="minorHAnsi" w:hAnsiTheme="minorHAnsi" w:cstheme="minorHAnsi"/>
          <w:b/>
          <w:color w:val="002060"/>
          <w:u w:val="single"/>
        </w:rPr>
        <w:t>ASSURE</w:t>
      </w:r>
      <w:r w:rsidRPr="00F72311">
        <w:rPr>
          <w:rFonts w:asciiTheme="minorHAnsi" w:hAnsiTheme="minorHAnsi" w:cstheme="minorHAnsi"/>
          <w:b/>
          <w:color w:val="002060"/>
        </w:rPr>
        <w:t> :</w:t>
      </w:r>
    </w:p>
    <w:p w14:paraId="39A7254F" w14:textId="77777777" w:rsidR="00EB23C9" w:rsidRPr="00F72311" w:rsidRDefault="00EB23C9">
      <w:pPr>
        <w:pStyle w:val="Retraitcorpsdetexte"/>
        <w:ind w:left="0"/>
        <w:jc w:val="both"/>
        <w:rPr>
          <w:rFonts w:asciiTheme="minorHAnsi" w:hAnsiTheme="minorHAnsi" w:cstheme="minorHAnsi"/>
          <w:szCs w:val="24"/>
        </w:rPr>
      </w:pPr>
    </w:p>
    <w:p w14:paraId="5C4F0FB4"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L’acheteur et/ou toute autre personne désignée au C.C.A.P.</w:t>
      </w:r>
    </w:p>
    <w:p w14:paraId="601A670C" w14:textId="77777777" w:rsidR="00EB23C9" w:rsidRPr="00F72311" w:rsidRDefault="00EB23C9">
      <w:pPr>
        <w:jc w:val="both"/>
        <w:rPr>
          <w:rFonts w:asciiTheme="minorHAnsi" w:hAnsiTheme="minorHAnsi" w:cstheme="minorHAnsi"/>
        </w:rPr>
      </w:pPr>
    </w:p>
    <w:p w14:paraId="6FF01E75" w14:textId="77777777" w:rsidR="00EB23C9" w:rsidRPr="00F72311" w:rsidRDefault="00F43BB1">
      <w:pPr>
        <w:numPr>
          <w:ilvl w:val="0"/>
          <w:numId w:val="13"/>
        </w:numPr>
        <w:ind w:left="720"/>
        <w:jc w:val="both"/>
        <w:rPr>
          <w:rFonts w:asciiTheme="minorHAnsi" w:hAnsiTheme="minorHAnsi" w:cstheme="minorHAnsi"/>
          <w:b/>
          <w:color w:val="002060"/>
          <w:u w:val="single"/>
        </w:rPr>
      </w:pPr>
      <w:r w:rsidRPr="00F72311">
        <w:rPr>
          <w:rFonts w:asciiTheme="minorHAnsi" w:hAnsiTheme="minorHAnsi" w:cstheme="minorHAnsi"/>
          <w:b/>
          <w:color w:val="002060"/>
          <w:u w:val="single"/>
        </w:rPr>
        <w:t>ASSUREUR</w:t>
      </w:r>
      <w:r w:rsidRPr="00F72311">
        <w:rPr>
          <w:rFonts w:asciiTheme="minorHAnsi" w:hAnsiTheme="minorHAnsi" w:cstheme="minorHAnsi"/>
          <w:b/>
          <w:color w:val="002060"/>
        </w:rPr>
        <w:t> :</w:t>
      </w:r>
      <w:r w:rsidRPr="00F72311">
        <w:rPr>
          <w:rFonts w:asciiTheme="minorHAnsi" w:hAnsiTheme="minorHAnsi" w:cstheme="minorHAnsi"/>
          <w:b/>
          <w:color w:val="002060"/>
          <w:u w:val="single"/>
        </w:rPr>
        <w:t xml:space="preserve"> </w:t>
      </w:r>
    </w:p>
    <w:p w14:paraId="69CD6C4E" w14:textId="77777777" w:rsidR="00EB23C9" w:rsidRPr="00F72311" w:rsidRDefault="00EB23C9">
      <w:pPr>
        <w:jc w:val="both"/>
        <w:rPr>
          <w:rFonts w:asciiTheme="minorHAnsi" w:hAnsiTheme="minorHAnsi" w:cstheme="minorHAnsi"/>
        </w:rPr>
      </w:pPr>
    </w:p>
    <w:p w14:paraId="08C0EBA5"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L’Assureur auprès duquel a été souscrit le contrat.</w:t>
      </w:r>
    </w:p>
    <w:p w14:paraId="6C1CBD5B" w14:textId="77777777" w:rsidR="00EB23C9" w:rsidRPr="00F72311" w:rsidRDefault="00EB23C9">
      <w:pPr>
        <w:jc w:val="both"/>
        <w:rPr>
          <w:rFonts w:asciiTheme="minorHAnsi" w:hAnsiTheme="minorHAnsi" w:cstheme="minorHAnsi"/>
        </w:rPr>
      </w:pPr>
    </w:p>
    <w:p w14:paraId="2599308A" w14:textId="77777777" w:rsidR="00EB23C9" w:rsidRPr="00F72311" w:rsidRDefault="00F43BB1">
      <w:pPr>
        <w:numPr>
          <w:ilvl w:val="0"/>
          <w:numId w:val="13"/>
        </w:numPr>
        <w:ind w:left="720"/>
        <w:jc w:val="both"/>
        <w:rPr>
          <w:rFonts w:asciiTheme="minorHAnsi" w:hAnsiTheme="minorHAnsi" w:cstheme="minorHAnsi"/>
          <w:b/>
          <w:color w:val="002060"/>
          <w:u w:val="single"/>
        </w:rPr>
      </w:pPr>
      <w:r w:rsidRPr="00F72311">
        <w:rPr>
          <w:rFonts w:asciiTheme="minorHAnsi" w:hAnsiTheme="minorHAnsi" w:cstheme="minorHAnsi"/>
          <w:b/>
          <w:color w:val="002060"/>
          <w:u w:val="single"/>
        </w:rPr>
        <w:t>AUTRUI OU TIERS</w:t>
      </w:r>
      <w:r w:rsidRPr="00F72311">
        <w:rPr>
          <w:rFonts w:asciiTheme="minorHAnsi" w:hAnsiTheme="minorHAnsi" w:cstheme="minorHAnsi"/>
          <w:b/>
          <w:color w:val="002060"/>
        </w:rPr>
        <w:t> :</w:t>
      </w:r>
    </w:p>
    <w:p w14:paraId="00E7E7F1" w14:textId="77777777" w:rsidR="00EB23C9" w:rsidRPr="00F72311" w:rsidRDefault="00EB23C9">
      <w:pPr>
        <w:pStyle w:val="Retraitcorpsdetexte"/>
        <w:ind w:left="0"/>
        <w:jc w:val="both"/>
        <w:rPr>
          <w:rFonts w:asciiTheme="minorHAnsi" w:hAnsiTheme="minorHAnsi" w:cstheme="minorHAnsi"/>
          <w:szCs w:val="24"/>
        </w:rPr>
      </w:pPr>
    </w:p>
    <w:p w14:paraId="5BB9B8CE"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Toute personne autre que les préposés et agents de l’Assuré dans l’exercice de leurs fonctions, lorsqu’ils peuvent se prévaloir de la législation sur les accidents de travail ou des dispositions statutaires dont ils bénéficient.</w:t>
      </w:r>
    </w:p>
    <w:p w14:paraId="7EF38FC6" w14:textId="77777777" w:rsidR="00EB23C9" w:rsidRPr="00F72311" w:rsidRDefault="00EB23C9">
      <w:pPr>
        <w:ind w:left="705"/>
        <w:jc w:val="both"/>
        <w:rPr>
          <w:rFonts w:asciiTheme="minorHAnsi" w:hAnsiTheme="minorHAnsi" w:cstheme="minorHAnsi"/>
        </w:rPr>
      </w:pPr>
    </w:p>
    <w:p w14:paraId="60DF9B89" w14:textId="77777777" w:rsidR="00EB23C9" w:rsidRPr="00F72311" w:rsidRDefault="00F43BB1">
      <w:pPr>
        <w:numPr>
          <w:ilvl w:val="0"/>
          <w:numId w:val="13"/>
        </w:numPr>
        <w:ind w:left="720"/>
        <w:jc w:val="both"/>
        <w:rPr>
          <w:rFonts w:asciiTheme="minorHAnsi" w:hAnsiTheme="minorHAnsi" w:cstheme="minorHAnsi"/>
          <w:b/>
          <w:color w:val="002060"/>
          <w:u w:val="single"/>
        </w:rPr>
      </w:pPr>
      <w:r w:rsidRPr="00F72311">
        <w:rPr>
          <w:rFonts w:asciiTheme="minorHAnsi" w:hAnsiTheme="minorHAnsi" w:cstheme="minorHAnsi"/>
          <w:b/>
          <w:color w:val="002060"/>
          <w:u w:val="single"/>
        </w:rPr>
        <w:t>DOMMAGES CORPORELS</w:t>
      </w:r>
      <w:r w:rsidRPr="00F72311">
        <w:rPr>
          <w:rFonts w:asciiTheme="minorHAnsi" w:hAnsiTheme="minorHAnsi" w:cstheme="minorHAnsi"/>
          <w:b/>
          <w:color w:val="002060"/>
        </w:rPr>
        <w:t> :</w:t>
      </w:r>
    </w:p>
    <w:p w14:paraId="7D5EB34D" w14:textId="77777777" w:rsidR="00EB23C9" w:rsidRPr="00F72311" w:rsidRDefault="00EB23C9">
      <w:pPr>
        <w:pStyle w:val="Titre3"/>
        <w:jc w:val="both"/>
        <w:rPr>
          <w:rFonts w:asciiTheme="minorHAnsi" w:hAnsiTheme="minorHAnsi" w:cstheme="minorHAnsi"/>
          <w:b w:val="0"/>
          <w:szCs w:val="24"/>
        </w:rPr>
      </w:pPr>
    </w:p>
    <w:p w14:paraId="35119DB0" w14:textId="77777777" w:rsidR="00EB23C9" w:rsidRPr="00F72311" w:rsidRDefault="00F43BB1">
      <w:pPr>
        <w:pStyle w:val="Titre3"/>
        <w:jc w:val="both"/>
        <w:rPr>
          <w:rFonts w:asciiTheme="minorHAnsi" w:hAnsiTheme="minorHAnsi" w:cstheme="minorHAnsi"/>
          <w:b w:val="0"/>
          <w:szCs w:val="24"/>
        </w:rPr>
      </w:pPr>
      <w:r w:rsidRPr="00F72311">
        <w:rPr>
          <w:rFonts w:asciiTheme="minorHAnsi" w:hAnsiTheme="minorHAnsi" w:cstheme="minorHAnsi"/>
          <w:b w:val="0"/>
          <w:szCs w:val="24"/>
        </w:rPr>
        <w:t>Toute atteinte corporelle subie par une Personne Physique. </w:t>
      </w:r>
    </w:p>
    <w:p w14:paraId="7FDB4792" w14:textId="77777777" w:rsidR="00EB23C9" w:rsidRPr="00F72311" w:rsidRDefault="00EB23C9">
      <w:pPr>
        <w:ind w:left="705"/>
        <w:jc w:val="both"/>
        <w:rPr>
          <w:rFonts w:asciiTheme="minorHAnsi" w:hAnsiTheme="minorHAnsi" w:cstheme="minorHAnsi"/>
        </w:rPr>
      </w:pPr>
    </w:p>
    <w:p w14:paraId="1A5595B1" w14:textId="77777777" w:rsidR="00EB23C9" w:rsidRPr="00F72311" w:rsidRDefault="00F43BB1">
      <w:pPr>
        <w:numPr>
          <w:ilvl w:val="0"/>
          <w:numId w:val="13"/>
        </w:numPr>
        <w:ind w:left="720"/>
        <w:jc w:val="both"/>
        <w:rPr>
          <w:rFonts w:asciiTheme="minorHAnsi" w:hAnsiTheme="minorHAnsi" w:cstheme="minorHAnsi"/>
          <w:b/>
          <w:color w:val="002060"/>
          <w:u w:val="single"/>
        </w:rPr>
      </w:pPr>
      <w:r w:rsidRPr="00F72311">
        <w:rPr>
          <w:rFonts w:asciiTheme="minorHAnsi" w:hAnsiTheme="minorHAnsi" w:cstheme="minorHAnsi"/>
          <w:b/>
          <w:color w:val="002060"/>
          <w:u w:val="single"/>
        </w:rPr>
        <w:t>DOMMAGES MATERIELS</w:t>
      </w:r>
      <w:r w:rsidRPr="00F72311">
        <w:rPr>
          <w:rFonts w:asciiTheme="minorHAnsi" w:hAnsiTheme="minorHAnsi" w:cstheme="minorHAnsi"/>
          <w:b/>
          <w:color w:val="002060"/>
        </w:rPr>
        <w:t> :</w:t>
      </w:r>
    </w:p>
    <w:p w14:paraId="605C5F45" w14:textId="77777777" w:rsidR="00EB23C9" w:rsidRPr="00F72311" w:rsidRDefault="00EB23C9">
      <w:pPr>
        <w:pStyle w:val="Retraitcorpsdetexte"/>
        <w:ind w:left="0"/>
        <w:jc w:val="both"/>
        <w:rPr>
          <w:rFonts w:asciiTheme="minorHAnsi" w:hAnsiTheme="minorHAnsi" w:cstheme="minorHAnsi"/>
          <w:szCs w:val="24"/>
        </w:rPr>
      </w:pPr>
    </w:p>
    <w:p w14:paraId="52BFCE34"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Toute destruction, détérioration, altération ou disparition d’une chose ou substance, toute atteinte physique à des animaux.</w:t>
      </w:r>
    </w:p>
    <w:p w14:paraId="23568F90" w14:textId="77777777" w:rsidR="00EB23C9" w:rsidRPr="00F72311" w:rsidRDefault="00EB23C9">
      <w:pPr>
        <w:jc w:val="both"/>
        <w:rPr>
          <w:rFonts w:asciiTheme="minorHAnsi" w:hAnsiTheme="minorHAnsi" w:cstheme="minorHAnsi"/>
        </w:rPr>
      </w:pPr>
    </w:p>
    <w:p w14:paraId="4ACE45A7" w14:textId="77777777" w:rsidR="00EB23C9" w:rsidRPr="00F72311" w:rsidRDefault="00F43BB1">
      <w:pPr>
        <w:numPr>
          <w:ilvl w:val="0"/>
          <w:numId w:val="13"/>
        </w:numPr>
        <w:ind w:left="720"/>
        <w:jc w:val="both"/>
        <w:rPr>
          <w:rFonts w:asciiTheme="minorHAnsi" w:hAnsiTheme="minorHAnsi" w:cstheme="minorHAnsi"/>
          <w:b/>
          <w:color w:val="002060"/>
          <w:u w:val="single"/>
        </w:rPr>
      </w:pPr>
      <w:r w:rsidRPr="00F72311">
        <w:rPr>
          <w:rFonts w:asciiTheme="minorHAnsi" w:hAnsiTheme="minorHAnsi" w:cstheme="minorHAnsi"/>
          <w:b/>
          <w:color w:val="002060"/>
          <w:u w:val="single"/>
        </w:rPr>
        <w:t>DOMMAGES IMMATERIELS</w:t>
      </w:r>
      <w:r w:rsidRPr="00F72311">
        <w:rPr>
          <w:rFonts w:asciiTheme="minorHAnsi" w:hAnsiTheme="minorHAnsi" w:cstheme="minorHAnsi"/>
          <w:b/>
          <w:color w:val="002060"/>
        </w:rPr>
        <w:t> :</w:t>
      </w:r>
    </w:p>
    <w:p w14:paraId="6652F64D" w14:textId="77777777" w:rsidR="00EB23C9" w:rsidRPr="00F72311" w:rsidRDefault="00EB23C9">
      <w:pPr>
        <w:pStyle w:val="Retraitcorpsdetexte"/>
        <w:ind w:left="0"/>
        <w:jc w:val="both"/>
        <w:rPr>
          <w:rFonts w:asciiTheme="minorHAnsi" w:hAnsiTheme="minorHAnsi" w:cstheme="minorHAnsi"/>
          <w:szCs w:val="24"/>
        </w:rPr>
      </w:pPr>
    </w:p>
    <w:p w14:paraId="17BFD1A0"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Tout préjudice pécuniaire résultant de la privation de jouissance d’un droit, de l’interruption d’un service rendu par une personne, par un bien, meuble ou immeuble, de la perte d’un bénéfice ou d’un revenu et, plus généralement, tout préjudice, pécuniairement estimable, qui n’est ni corporel, ni matériel.</w:t>
      </w:r>
    </w:p>
    <w:p w14:paraId="34D99EF3" w14:textId="77777777" w:rsidR="00EB23C9" w:rsidRPr="00F72311" w:rsidRDefault="00EB23C9">
      <w:pPr>
        <w:jc w:val="both"/>
        <w:rPr>
          <w:rFonts w:asciiTheme="minorHAnsi" w:hAnsiTheme="minorHAnsi" w:cstheme="minorHAnsi"/>
          <w:b/>
        </w:rPr>
      </w:pPr>
    </w:p>
    <w:p w14:paraId="1BB3901E" w14:textId="77777777" w:rsidR="00EB23C9" w:rsidRPr="00F72311" w:rsidRDefault="00F43BB1">
      <w:pPr>
        <w:numPr>
          <w:ilvl w:val="0"/>
          <w:numId w:val="13"/>
        </w:numPr>
        <w:ind w:left="720"/>
        <w:jc w:val="both"/>
        <w:rPr>
          <w:rFonts w:asciiTheme="minorHAnsi" w:hAnsiTheme="minorHAnsi" w:cstheme="minorHAnsi"/>
          <w:b/>
          <w:color w:val="002060"/>
          <w:u w:val="single"/>
        </w:rPr>
      </w:pPr>
      <w:r w:rsidRPr="00F72311">
        <w:rPr>
          <w:rFonts w:asciiTheme="minorHAnsi" w:hAnsiTheme="minorHAnsi" w:cstheme="minorHAnsi"/>
          <w:b/>
          <w:color w:val="002060"/>
          <w:u w:val="single"/>
        </w:rPr>
        <w:t>FAIT GENERATEUR</w:t>
      </w:r>
      <w:r w:rsidRPr="00F72311">
        <w:rPr>
          <w:rFonts w:asciiTheme="minorHAnsi" w:hAnsiTheme="minorHAnsi" w:cstheme="minorHAnsi"/>
          <w:b/>
          <w:color w:val="002060"/>
        </w:rPr>
        <w:t> :</w:t>
      </w:r>
    </w:p>
    <w:p w14:paraId="52AC9F72" w14:textId="77777777" w:rsidR="00EB23C9" w:rsidRPr="00F72311" w:rsidRDefault="00EB23C9">
      <w:pPr>
        <w:pStyle w:val="Corpsdetexte"/>
        <w:jc w:val="both"/>
        <w:rPr>
          <w:rFonts w:asciiTheme="minorHAnsi" w:hAnsiTheme="minorHAnsi" w:cstheme="minorHAnsi"/>
          <w:i w:val="0"/>
          <w:iCs/>
          <w:szCs w:val="24"/>
        </w:rPr>
      </w:pPr>
    </w:p>
    <w:p w14:paraId="436DBC5E" w14:textId="77777777" w:rsidR="00EB23C9" w:rsidRPr="00F72311" w:rsidRDefault="00F43BB1">
      <w:pPr>
        <w:pStyle w:val="Corpsdetexte"/>
        <w:jc w:val="both"/>
        <w:rPr>
          <w:rFonts w:asciiTheme="minorHAnsi" w:hAnsiTheme="minorHAnsi" w:cstheme="minorHAnsi"/>
          <w:i w:val="0"/>
          <w:iCs/>
          <w:szCs w:val="24"/>
        </w:rPr>
      </w:pPr>
      <w:r w:rsidRPr="00F72311">
        <w:rPr>
          <w:rFonts w:asciiTheme="minorHAnsi" w:hAnsiTheme="minorHAnsi" w:cstheme="minorHAnsi"/>
          <w:i w:val="0"/>
          <w:iCs/>
          <w:szCs w:val="24"/>
        </w:rPr>
        <w:t>L’acte, l’action, l’inaction de l’Assuré, le fonctionnement, le non-fonctionnement, le mauvais fonctionnement d’un service géré par l’Assuré et, plus généralement, tout fait ou événement à l’origine du sinistre.</w:t>
      </w:r>
    </w:p>
    <w:p w14:paraId="63E047D3" w14:textId="77777777" w:rsidR="00EB23C9" w:rsidRPr="00F72311" w:rsidRDefault="00EB23C9">
      <w:pPr>
        <w:ind w:left="705"/>
        <w:jc w:val="both"/>
        <w:rPr>
          <w:rFonts w:asciiTheme="minorHAnsi" w:hAnsiTheme="minorHAnsi" w:cstheme="minorHAnsi"/>
        </w:rPr>
      </w:pPr>
    </w:p>
    <w:p w14:paraId="2E305626" w14:textId="77777777" w:rsidR="00EB23C9" w:rsidRPr="00F72311" w:rsidRDefault="00F43BB1">
      <w:pPr>
        <w:ind w:left="705"/>
        <w:jc w:val="both"/>
        <w:rPr>
          <w:rFonts w:asciiTheme="minorHAnsi" w:hAnsiTheme="minorHAnsi" w:cstheme="minorHAnsi"/>
        </w:rPr>
      </w:pPr>
      <w:r w:rsidRPr="00F72311">
        <w:rPr>
          <w:rFonts w:asciiTheme="minorHAnsi" w:hAnsiTheme="minorHAnsi" w:cstheme="minorHAnsi"/>
        </w:rPr>
        <w:br w:type="page" w:clear="all"/>
      </w:r>
    </w:p>
    <w:p w14:paraId="0F65CA3F" w14:textId="77777777" w:rsidR="00EB23C9" w:rsidRPr="00F72311" w:rsidRDefault="00EB23C9">
      <w:pPr>
        <w:ind w:left="705"/>
        <w:jc w:val="both"/>
        <w:rPr>
          <w:rFonts w:asciiTheme="minorHAnsi" w:hAnsiTheme="minorHAnsi" w:cstheme="minorHAnsi"/>
        </w:rPr>
      </w:pPr>
    </w:p>
    <w:p w14:paraId="4F0C8F94" w14:textId="77777777" w:rsidR="00EB23C9" w:rsidRPr="00F72311" w:rsidRDefault="00F43BB1">
      <w:pPr>
        <w:numPr>
          <w:ilvl w:val="0"/>
          <w:numId w:val="13"/>
        </w:numPr>
        <w:ind w:left="720"/>
        <w:jc w:val="both"/>
        <w:rPr>
          <w:rFonts w:asciiTheme="minorHAnsi" w:hAnsiTheme="minorHAnsi" w:cstheme="minorHAnsi"/>
          <w:b/>
          <w:color w:val="002060"/>
          <w:u w:val="single"/>
        </w:rPr>
      </w:pPr>
      <w:r w:rsidRPr="00F72311">
        <w:rPr>
          <w:rFonts w:asciiTheme="minorHAnsi" w:hAnsiTheme="minorHAnsi" w:cstheme="minorHAnsi"/>
          <w:b/>
          <w:color w:val="002060"/>
          <w:u w:val="single"/>
        </w:rPr>
        <w:t>CODE</w:t>
      </w:r>
      <w:r w:rsidRPr="00F72311">
        <w:rPr>
          <w:rFonts w:asciiTheme="minorHAnsi" w:hAnsiTheme="minorHAnsi" w:cstheme="minorHAnsi"/>
          <w:b/>
          <w:color w:val="002060"/>
        </w:rPr>
        <w:t> :</w:t>
      </w:r>
    </w:p>
    <w:p w14:paraId="2FECFF8D" w14:textId="77777777" w:rsidR="00EB23C9" w:rsidRPr="00F72311" w:rsidRDefault="00EB23C9">
      <w:pPr>
        <w:pStyle w:val="Titre3"/>
        <w:jc w:val="both"/>
        <w:rPr>
          <w:rFonts w:asciiTheme="minorHAnsi" w:hAnsiTheme="minorHAnsi" w:cstheme="minorHAnsi"/>
          <w:b w:val="0"/>
          <w:szCs w:val="24"/>
        </w:rPr>
      </w:pPr>
    </w:p>
    <w:p w14:paraId="32149572" w14:textId="77777777" w:rsidR="00EB23C9" w:rsidRPr="00F72311" w:rsidRDefault="00F43BB1">
      <w:pPr>
        <w:pStyle w:val="Titre3"/>
        <w:jc w:val="both"/>
        <w:rPr>
          <w:rFonts w:asciiTheme="minorHAnsi" w:hAnsiTheme="minorHAnsi" w:cstheme="minorHAnsi"/>
          <w:b w:val="0"/>
          <w:szCs w:val="24"/>
        </w:rPr>
      </w:pPr>
      <w:r w:rsidRPr="00F72311">
        <w:rPr>
          <w:rFonts w:asciiTheme="minorHAnsi" w:hAnsiTheme="minorHAnsi" w:cstheme="minorHAnsi"/>
          <w:b w:val="0"/>
          <w:szCs w:val="24"/>
        </w:rPr>
        <w:t>Le Code des Assurances.</w:t>
      </w:r>
    </w:p>
    <w:p w14:paraId="5AB60C5B" w14:textId="77777777" w:rsidR="00EB23C9" w:rsidRPr="00F72311" w:rsidRDefault="00EB23C9">
      <w:pPr>
        <w:ind w:left="705"/>
        <w:jc w:val="both"/>
        <w:rPr>
          <w:rFonts w:asciiTheme="minorHAnsi" w:hAnsiTheme="minorHAnsi" w:cstheme="minorHAnsi"/>
        </w:rPr>
      </w:pPr>
    </w:p>
    <w:p w14:paraId="1504E603" w14:textId="77777777" w:rsidR="00EB23C9" w:rsidRPr="00F72311" w:rsidRDefault="00F43BB1">
      <w:pPr>
        <w:numPr>
          <w:ilvl w:val="0"/>
          <w:numId w:val="13"/>
        </w:numPr>
        <w:ind w:left="720"/>
        <w:jc w:val="both"/>
        <w:rPr>
          <w:rFonts w:asciiTheme="minorHAnsi" w:hAnsiTheme="minorHAnsi" w:cstheme="minorHAnsi"/>
          <w:b/>
          <w:color w:val="002060"/>
          <w:u w:val="single"/>
        </w:rPr>
      </w:pPr>
      <w:r w:rsidRPr="00F72311">
        <w:rPr>
          <w:rFonts w:asciiTheme="minorHAnsi" w:hAnsiTheme="minorHAnsi" w:cstheme="minorHAnsi"/>
          <w:b/>
          <w:color w:val="002060"/>
          <w:u w:val="single"/>
        </w:rPr>
        <w:t>SINISTRE</w:t>
      </w:r>
      <w:r w:rsidRPr="00F72311">
        <w:rPr>
          <w:rFonts w:asciiTheme="minorHAnsi" w:hAnsiTheme="minorHAnsi" w:cstheme="minorHAnsi"/>
          <w:b/>
          <w:color w:val="002060"/>
        </w:rPr>
        <w:t> :</w:t>
      </w:r>
    </w:p>
    <w:p w14:paraId="77F8CA97" w14:textId="77777777" w:rsidR="00EB23C9" w:rsidRPr="00F72311" w:rsidRDefault="00EB23C9">
      <w:pPr>
        <w:pStyle w:val="Retraitcorpsdetexte"/>
        <w:ind w:left="0"/>
        <w:jc w:val="both"/>
        <w:rPr>
          <w:rFonts w:asciiTheme="minorHAnsi" w:hAnsiTheme="minorHAnsi" w:cstheme="minorHAnsi"/>
          <w:szCs w:val="24"/>
        </w:rPr>
      </w:pPr>
    </w:p>
    <w:p w14:paraId="1E810A54"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Toutes les conséquences dommageables d’un même événement ou fait générateur susceptible d’entraîner l’application de la garantie demandée. Constituent un seul et même sinistre, les réclamations ayant pour origine un même événement dans le règlement d’un sinistre.</w:t>
      </w:r>
    </w:p>
    <w:p w14:paraId="5775FB93" w14:textId="77777777" w:rsidR="00EB23C9" w:rsidRPr="00F72311" w:rsidRDefault="00EB23C9">
      <w:pPr>
        <w:ind w:left="705"/>
        <w:jc w:val="both"/>
        <w:rPr>
          <w:rFonts w:asciiTheme="minorHAnsi" w:hAnsiTheme="minorHAnsi" w:cstheme="minorHAnsi"/>
          <w:b/>
        </w:rPr>
      </w:pPr>
    </w:p>
    <w:p w14:paraId="6441260B" w14:textId="77777777" w:rsidR="00EB23C9" w:rsidRPr="00F72311" w:rsidRDefault="00F43BB1">
      <w:pPr>
        <w:numPr>
          <w:ilvl w:val="0"/>
          <w:numId w:val="13"/>
        </w:numPr>
        <w:ind w:left="720"/>
        <w:jc w:val="both"/>
        <w:rPr>
          <w:rFonts w:asciiTheme="minorHAnsi" w:hAnsiTheme="minorHAnsi" w:cstheme="minorHAnsi"/>
          <w:b/>
          <w:color w:val="002060"/>
          <w:u w:val="single"/>
        </w:rPr>
      </w:pPr>
      <w:r w:rsidRPr="00F72311">
        <w:rPr>
          <w:rFonts w:asciiTheme="minorHAnsi" w:hAnsiTheme="minorHAnsi" w:cstheme="minorHAnsi"/>
          <w:b/>
          <w:color w:val="002060"/>
          <w:u w:val="single"/>
        </w:rPr>
        <w:t>FRANCHISE</w:t>
      </w:r>
      <w:r w:rsidRPr="00F72311">
        <w:rPr>
          <w:rFonts w:asciiTheme="minorHAnsi" w:hAnsiTheme="minorHAnsi" w:cstheme="minorHAnsi"/>
          <w:b/>
          <w:color w:val="002060"/>
        </w:rPr>
        <w:t> :</w:t>
      </w:r>
    </w:p>
    <w:p w14:paraId="325D6690" w14:textId="77777777" w:rsidR="00EB23C9" w:rsidRPr="00F72311" w:rsidRDefault="00EB23C9">
      <w:pPr>
        <w:pStyle w:val="Retraitcorpsdetexte"/>
        <w:ind w:left="0"/>
        <w:jc w:val="both"/>
        <w:rPr>
          <w:rFonts w:asciiTheme="minorHAnsi" w:hAnsiTheme="minorHAnsi" w:cstheme="minorHAnsi"/>
          <w:szCs w:val="24"/>
        </w:rPr>
      </w:pPr>
    </w:p>
    <w:p w14:paraId="443471BD"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 part du préjudice restant à la charge de l’Assuré.</w:t>
      </w:r>
    </w:p>
    <w:p w14:paraId="2AFC27D1" w14:textId="77777777" w:rsidR="00EB23C9" w:rsidRPr="00F72311" w:rsidRDefault="00EB23C9">
      <w:pPr>
        <w:pStyle w:val="Retraitcorpsdetexte"/>
        <w:jc w:val="both"/>
        <w:rPr>
          <w:rFonts w:asciiTheme="minorHAnsi" w:hAnsiTheme="minorHAnsi" w:cstheme="minorHAnsi"/>
          <w:szCs w:val="24"/>
        </w:rPr>
      </w:pPr>
    </w:p>
    <w:p w14:paraId="269053B2" w14:textId="77777777" w:rsidR="00EB23C9" w:rsidRPr="00F72311" w:rsidRDefault="00F43BB1">
      <w:pPr>
        <w:numPr>
          <w:ilvl w:val="0"/>
          <w:numId w:val="13"/>
        </w:numPr>
        <w:ind w:left="720"/>
        <w:jc w:val="both"/>
        <w:rPr>
          <w:rFonts w:asciiTheme="minorHAnsi" w:hAnsiTheme="minorHAnsi" w:cstheme="minorHAnsi"/>
          <w:b/>
          <w:color w:val="002060"/>
          <w:u w:val="single"/>
        </w:rPr>
      </w:pPr>
      <w:r w:rsidRPr="00F72311">
        <w:rPr>
          <w:rFonts w:asciiTheme="minorHAnsi" w:hAnsiTheme="minorHAnsi" w:cstheme="minorHAnsi"/>
          <w:b/>
          <w:color w:val="002060"/>
          <w:u w:val="single"/>
        </w:rPr>
        <w:t>INDICE</w:t>
      </w:r>
      <w:r w:rsidRPr="00F72311">
        <w:rPr>
          <w:rFonts w:asciiTheme="minorHAnsi" w:hAnsiTheme="minorHAnsi" w:cstheme="minorHAnsi"/>
          <w:b/>
          <w:color w:val="002060"/>
        </w:rPr>
        <w:t> :</w:t>
      </w:r>
    </w:p>
    <w:p w14:paraId="09E7942E" w14:textId="77777777" w:rsidR="00EB23C9" w:rsidRPr="00F72311" w:rsidRDefault="00EB23C9">
      <w:pPr>
        <w:pStyle w:val="Retraitcorpsdetexte"/>
        <w:ind w:left="0"/>
        <w:jc w:val="both"/>
        <w:rPr>
          <w:rFonts w:asciiTheme="minorHAnsi" w:hAnsiTheme="minorHAnsi" w:cstheme="minorHAnsi"/>
          <w:szCs w:val="24"/>
        </w:rPr>
      </w:pPr>
    </w:p>
    <w:p w14:paraId="142C6B40"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L’indice du prix de la construction publié par la Fédération Française du Bâtiment et des activités annexes (FFB), ou à défaut par l’organisme/indice qui lui serait substitué. L’indice est exprimé en Euros.</w:t>
      </w:r>
    </w:p>
    <w:p w14:paraId="071B351E" w14:textId="77777777" w:rsidR="00EB23C9" w:rsidRPr="00F72311" w:rsidRDefault="00EB23C9">
      <w:pPr>
        <w:ind w:left="705"/>
        <w:jc w:val="both"/>
        <w:rPr>
          <w:rFonts w:asciiTheme="minorHAnsi" w:hAnsiTheme="minorHAnsi" w:cstheme="minorHAnsi"/>
        </w:rPr>
      </w:pPr>
    </w:p>
    <w:p w14:paraId="39D18296" w14:textId="77777777" w:rsidR="00EB23C9" w:rsidRPr="00F72311" w:rsidRDefault="00F43BB1">
      <w:pPr>
        <w:numPr>
          <w:ilvl w:val="0"/>
          <w:numId w:val="13"/>
        </w:numPr>
        <w:ind w:left="720"/>
        <w:jc w:val="both"/>
        <w:rPr>
          <w:rFonts w:asciiTheme="minorHAnsi" w:hAnsiTheme="minorHAnsi" w:cstheme="minorHAnsi"/>
          <w:b/>
          <w:color w:val="002060"/>
          <w:u w:val="single"/>
        </w:rPr>
      </w:pPr>
      <w:r w:rsidRPr="00F72311">
        <w:rPr>
          <w:rFonts w:asciiTheme="minorHAnsi" w:hAnsiTheme="minorHAnsi" w:cstheme="minorHAnsi"/>
          <w:b/>
          <w:color w:val="002060"/>
          <w:u w:val="single"/>
        </w:rPr>
        <w:t>X FOIS L’INDICE</w:t>
      </w:r>
      <w:r w:rsidRPr="00F72311">
        <w:rPr>
          <w:rFonts w:asciiTheme="minorHAnsi" w:hAnsiTheme="minorHAnsi" w:cstheme="minorHAnsi"/>
          <w:b/>
          <w:color w:val="002060"/>
        </w:rPr>
        <w:t> :</w:t>
      </w:r>
    </w:p>
    <w:p w14:paraId="358B814B"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 xml:space="preserve"> </w:t>
      </w:r>
    </w:p>
    <w:p w14:paraId="43EBFB0E" w14:textId="77777777" w:rsidR="00EB23C9" w:rsidRPr="00F72311" w:rsidRDefault="00F43BB1">
      <w:pPr>
        <w:pStyle w:val="Retraitcorpsdetexte"/>
        <w:ind w:left="0"/>
        <w:jc w:val="both"/>
        <w:rPr>
          <w:rFonts w:asciiTheme="minorHAnsi" w:hAnsiTheme="minorHAnsi" w:cstheme="minorHAnsi"/>
          <w:szCs w:val="24"/>
        </w:rPr>
      </w:pPr>
      <w:proofErr w:type="gramStart"/>
      <w:r w:rsidRPr="00F72311">
        <w:rPr>
          <w:rFonts w:asciiTheme="minorHAnsi" w:hAnsiTheme="minorHAnsi" w:cstheme="minorHAnsi"/>
          <w:szCs w:val="24"/>
        </w:rPr>
        <w:t>x</w:t>
      </w:r>
      <w:proofErr w:type="gramEnd"/>
      <w:r w:rsidRPr="00F72311">
        <w:rPr>
          <w:rFonts w:asciiTheme="minorHAnsi" w:hAnsiTheme="minorHAnsi" w:cstheme="minorHAnsi"/>
          <w:szCs w:val="24"/>
        </w:rPr>
        <w:t xml:space="preserve"> fois la valeur en Euros du dernier indice FFB publié au jour du sinistre.</w:t>
      </w:r>
    </w:p>
    <w:p w14:paraId="4F0B15A3" w14:textId="77777777" w:rsidR="00EB23C9" w:rsidRPr="00F72311" w:rsidRDefault="00EB23C9">
      <w:pPr>
        <w:ind w:left="705"/>
        <w:jc w:val="both"/>
        <w:rPr>
          <w:rFonts w:asciiTheme="minorHAnsi" w:hAnsiTheme="minorHAnsi" w:cstheme="minorHAnsi"/>
        </w:rPr>
      </w:pPr>
    </w:p>
    <w:p w14:paraId="7749E7FA" w14:textId="77777777" w:rsidR="00EB23C9" w:rsidRPr="00F72311" w:rsidRDefault="00F43BB1">
      <w:pPr>
        <w:numPr>
          <w:ilvl w:val="0"/>
          <w:numId w:val="13"/>
        </w:numPr>
        <w:ind w:left="720"/>
        <w:jc w:val="both"/>
        <w:rPr>
          <w:rFonts w:asciiTheme="minorHAnsi" w:hAnsiTheme="minorHAnsi" w:cstheme="minorHAnsi"/>
          <w:b/>
          <w:color w:val="002060"/>
          <w:u w:val="single"/>
        </w:rPr>
      </w:pPr>
      <w:r w:rsidRPr="00F72311">
        <w:rPr>
          <w:rFonts w:asciiTheme="minorHAnsi" w:hAnsiTheme="minorHAnsi" w:cstheme="minorHAnsi"/>
          <w:b/>
          <w:color w:val="002060"/>
          <w:u w:val="single"/>
        </w:rPr>
        <w:t>ANNEE D’ASSURANCE</w:t>
      </w:r>
      <w:r w:rsidRPr="00F72311">
        <w:rPr>
          <w:rFonts w:asciiTheme="minorHAnsi" w:hAnsiTheme="minorHAnsi" w:cstheme="minorHAnsi"/>
          <w:b/>
          <w:color w:val="002060"/>
        </w:rPr>
        <w:t> :</w:t>
      </w:r>
    </w:p>
    <w:p w14:paraId="695552E3" w14:textId="77777777" w:rsidR="00EB23C9" w:rsidRPr="00F72311" w:rsidRDefault="00EB23C9">
      <w:pPr>
        <w:pStyle w:val="Retraitcorpsdetexte"/>
        <w:ind w:left="0"/>
        <w:jc w:val="both"/>
        <w:rPr>
          <w:rFonts w:asciiTheme="minorHAnsi" w:hAnsiTheme="minorHAnsi" w:cstheme="minorHAnsi"/>
          <w:szCs w:val="24"/>
        </w:rPr>
      </w:pPr>
    </w:p>
    <w:p w14:paraId="0959AC0E"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 période comprise entre la date d’effet du contrat et celle de la première échéance annuelle, puis la période comprise entre deux échéances annuelles consécutives.</w:t>
      </w:r>
    </w:p>
    <w:p w14:paraId="502A438A" w14:textId="77777777" w:rsidR="00EB23C9" w:rsidRPr="00F72311" w:rsidRDefault="00EB23C9">
      <w:pPr>
        <w:jc w:val="both"/>
        <w:rPr>
          <w:rFonts w:asciiTheme="minorHAnsi" w:hAnsiTheme="minorHAnsi" w:cstheme="minorHAnsi"/>
        </w:rPr>
      </w:pPr>
    </w:p>
    <w:p w14:paraId="006DF6A7" w14:textId="77777777" w:rsidR="00EB23C9" w:rsidRPr="00F72311" w:rsidRDefault="00F43BB1">
      <w:pPr>
        <w:numPr>
          <w:ilvl w:val="0"/>
          <w:numId w:val="13"/>
        </w:numPr>
        <w:ind w:left="720"/>
        <w:jc w:val="both"/>
        <w:rPr>
          <w:rFonts w:asciiTheme="minorHAnsi" w:hAnsiTheme="minorHAnsi" w:cstheme="minorHAnsi"/>
          <w:b/>
          <w:color w:val="002060"/>
          <w:u w:val="single"/>
        </w:rPr>
      </w:pPr>
      <w:r w:rsidRPr="00F72311">
        <w:rPr>
          <w:rFonts w:asciiTheme="minorHAnsi" w:hAnsiTheme="minorHAnsi" w:cstheme="minorHAnsi"/>
          <w:b/>
          <w:color w:val="002060"/>
          <w:u w:val="single"/>
        </w:rPr>
        <w:t>OBJETS CONFIES</w:t>
      </w:r>
      <w:r w:rsidRPr="00F72311">
        <w:rPr>
          <w:rFonts w:asciiTheme="minorHAnsi" w:hAnsiTheme="minorHAnsi" w:cstheme="minorHAnsi"/>
          <w:b/>
          <w:color w:val="002060"/>
        </w:rPr>
        <w:t> :</w:t>
      </w:r>
    </w:p>
    <w:p w14:paraId="159C1F44" w14:textId="77777777" w:rsidR="00EB23C9" w:rsidRPr="00F72311" w:rsidRDefault="00EB23C9">
      <w:pPr>
        <w:pStyle w:val="Corpsdetexte"/>
        <w:jc w:val="both"/>
        <w:rPr>
          <w:rFonts w:asciiTheme="minorHAnsi" w:hAnsiTheme="minorHAnsi" w:cstheme="minorHAnsi"/>
          <w:i w:val="0"/>
          <w:iCs/>
          <w:szCs w:val="24"/>
        </w:rPr>
      </w:pPr>
    </w:p>
    <w:p w14:paraId="216828D5" w14:textId="77777777" w:rsidR="00EB23C9" w:rsidRPr="00F72311" w:rsidRDefault="00F43BB1">
      <w:pPr>
        <w:pStyle w:val="Corpsdetexte"/>
        <w:jc w:val="both"/>
        <w:rPr>
          <w:rFonts w:asciiTheme="minorHAnsi" w:hAnsiTheme="minorHAnsi" w:cstheme="minorHAnsi"/>
          <w:i w:val="0"/>
          <w:iCs/>
          <w:szCs w:val="24"/>
        </w:rPr>
      </w:pPr>
      <w:r w:rsidRPr="00F72311">
        <w:rPr>
          <w:rFonts w:asciiTheme="minorHAnsi" w:hAnsiTheme="minorHAnsi" w:cstheme="minorHAnsi"/>
          <w:i w:val="0"/>
          <w:iCs/>
          <w:szCs w:val="24"/>
        </w:rPr>
        <w:t>Biens meubles appartenant à des tiers, confiés à l’Assuré, pour leur garde, exposition, entrepôt, travaux de toute nature (sauf utilisation pour les besoins propres de l’Assuré).</w:t>
      </w:r>
    </w:p>
    <w:p w14:paraId="33F32A0A" w14:textId="77777777" w:rsidR="00EB23C9" w:rsidRPr="00F72311" w:rsidRDefault="00EB23C9">
      <w:pPr>
        <w:pStyle w:val="Corpsdetexte"/>
        <w:jc w:val="both"/>
        <w:rPr>
          <w:rFonts w:asciiTheme="minorHAnsi" w:hAnsiTheme="minorHAnsi" w:cstheme="minorHAnsi"/>
          <w:i w:val="0"/>
          <w:szCs w:val="24"/>
        </w:rPr>
      </w:pPr>
    </w:p>
    <w:p w14:paraId="12A09BBD" w14:textId="77777777" w:rsidR="00EB23C9" w:rsidRPr="00F72311" w:rsidRDefault="00F43BB1">
      <w:pPr>
        <w:numPr>
          <w:ilvl w:val="0"/>
          <w:numId w:val="13"/>
        </w:numPr>
        <w:ind w:left="720"/>
        <w:jc w:val="both"/>
        <w:rPr>
          <w:rFonts w:asciiTheme="minorHAnsi" w:hAnsiTheme="minorHAnsi" w:cstheme="minorHAnsi"/>
          <w:b/>
          <w:color w:val="002060"/>
          <w:u w:val="single"/>
        </w:rPr>
      </w:pPr>
      <w:r w:rsidRPr="00F72311">
        <w:rPr>
          <w:rFonts w:asciiTheme="minorHAnsi" w:hAnsiTheme="minorHAnsi" w:cstheme="minorHAnsi"/>
          <w:b/>
          <w:color w:val="002060"/>
          <w:u w:val="single"/>
        </w:rPr>
        <w:t>OBJETS PRECIEUX</w:t>
      </w:r>
      <w:r w:rsidRPr="00F72311">
        <w:rPr>
          <w:rFonts w:asciiTheme="minorHAnsi" w:hAnsiTheme="minorHAnsi" w:cstheme="minorHAnsi"/>
          <w:b/>
          <w:color w:val="002060"/>
        </w:rPr>
        <w:t> :</w:t>
      </w:r>
    </w:p>
    <w:p w14:paraId="3683522D" w14:textId="77777777" w:rsidR="00EB23C9" w:rsidRPr="00F72311" w:rsidRDefault="00EB23C9">
      <w:pPr>
        <w:pStyle w:val="Corpsdetexte"/>
        <w:jc w:val="both"/>
        <w:rPr>
          <w:rFonts w:asciiTheme="minorHAnsi" w:hAnsiTheme="minorHAnsi" w:cstheme="minorHAnsi"/>
          <w:i w:val="0"/>
          <w:iCs/>
          <w:szCs w:val="24"/>
        </w:rPr>
      </w:pPr>
    </w:p>
    <w:p w14:paraId="66F4667E" w14:textId="77777777" w:rsidR="00EB23C9" w:rsidRPr="00F72311" w:rsidRDefault="00F43BB1" w:rsidP="005A2352">
      <w:pPr>
        <w:pStyle w:val="Corpsdetexte"/>
        <w:numPr>
          <w:ilvl w:val="0"/>
          <w:numId w:val="24"/>
        </w:numPr>
        <w:ind w:left="357" w:hanging="357"/>
        <w:jc w:val="both"/>
        <w:rPr>
          <w:rFonts w:asciiTheme="minorHAnsi" w:hAnsiTheme="minorHAnsi" w:cstheme="minorHAnsi"/>
          <w:i w:val="0"/>
          <w:iCs/>
          <w:szCs w:val="24"/>
        </w:rPr>
      </w:pPr>
      <w:bookmarkStart w:id="177" w:name="_Hlk40015042"/>
      <w:r w:rsidRPr="00F72311">
        <w:rPr>
          <w:rFonts w:asciiTheme="minorHAnsi" w:hAnsiTheme="minorHAnsi" w:cstheme="minorHAnsi"/>
          <w:i w:val="0"/>
          <w:iCs/>
          <w:szCs w:val="24"/>
        </w:rPr>
        <w:t>Les bijoux, pierres précieuses et perles fines,</w:t>
      </w:r>
    </w:p>
    <w:p w14:paraId="490CE5B6" w14:textId="77777777" w:rsidR="00EB23C9" w:rsidRPr="00F72311" w:rsidRDefault="00F43BB1" w:rsidP="005A2352">
      <w:pPr>
        <w:pStyle w:val="Corpsdetexte"/>
        <w:numPr>
          <w:ilvl w:val="0"/>
          <w:numId w:val="24"/>
        </w:numPr>
        <w:ind w:left="357" w:hanging="357"/>
        <w:jc w:val="both"/>
        <w:rPr>
          <w:rFonts w:asciiTheme="minorHAnsi" w:hAnsiTheme="minorHAnsi" w:cstheme="minorHAnsi"/>
          <w:i w:val="0"/>
          <w:iCs/>
          <w:szCs w:val="24"/>
        </w:rPr>
      </w:pPr>
      <w:r w:rsidRPr="00F72311">
        <w:rPr>
          <w:rFonts w:asciiTheme="minorHAnsi" w:hAnsiTheme="minorHAnsi" w:cstheme="minorHAnsi"/>
          <w:i w:val="0"/>
          <w:iCs/>
          <w:szCs w:val="24"/>
        </w:rPr>
        <w:t>Les pièces, lingots, objets en métal précieux massif (or, argent, platine, vermeil),</w:t>
      </w:r>
    </w:p>
    <w:p w14:paraId="0ED54D37" w14:textId="77777777" w:rsidR="00EB23C9" w:rsidRPr="00F72311" w:rsidRDefault="00F43BB1" w:rsidP="005A2352">
      <w:pPr>
        <w:pStyle w:val="Corpsdetexte"/>
        <w:numPr>
          <w:ilvl w:val="0"/>
          <w:numId w:val="24"/>
        </w:numPr>
        <w:ind w:left="357" w:hanging="357"/>
        <w:jc w:val="both"/>
        <w:rPr>
          <w:rFonts w:asciiTheme="minorHAnsi" w:hAnsiTheme="minorHAnsi" w:cstheme="minorHAnsi"/>
          <w:i w:val="0"/>
          <w:iCs/>
          <w:szCs w:val="24"/>
        </w:rPr>
      </w:pPr>
      <w:r w:rsidRPr="00F72311">
        <w:rPr>
          <w:rFonts w:asciiTheme="minorHAnsi" w:hAnsiTheme="minorHAnsi" w:cstheme="minorHAnsi"/>
          <w:i w:val="0"/>
          <w:iCs/>
          <w:szCs w:val="24"/>
        </w:rPr>
        <w:t>Les fourrures, tapis, tableaux, statues, tapisseries, meubles d’époque ou signés, objets rares, d’une valeur unitaire supérieure à 3 fois l’indice,</w:t>
      </w:r>
    </w:p>
    <w:p w14:paraId="27FFDF25" w14:textId="77777777" w:rsidR="00EB23C9" w:rsidRPr="00F72311" w:rsidRDefault="00F43BB1" w:rsidP="005A2352">
      <w:pPr>
        <w:pStyle w:val="Corpsdetexte"/>
        <w:numPr>
          <w:ilvl w:val="0"/>
          <w:numId w:val="24"/>
        </w:numPr>
        <w:ind w:left="357" w:hanging="357"/>
        <w:jc w:val="both"/>
        <w:rPr>
          <w:rFonts w:asciiTheme="minorHAnsi" w:hAnsiTheme="minorHAnsi" w:cstheme="minorHAnsi"/>
          <w:i w:val="0"/>
          <w:iCs/>
          <w:szCs w:val="24"/>
        </w:rPr>
      </w:pPr>
      <w:r w:rsidRPr="00F72311">
        <w:rPr>
          <w:rFonts w:asciiTheme="minorHAnsi" w:hAnsiTheme="minorHAnsi" w:cstheme="minorHAnsi"/>
          <w:i w:val="0"/>
          <w:iCs/>
          <w:szCs w:val="24"/>
        </w:rPr>
        <w:t>Les collections, c’est-à-dire la réunion de plusieurs objets de même nature ayant un rapport entre eux et d’une valeur globale égale ou supérieure à 10 fois l’indice.</w:t>
      </w:r>
      <w:bookmarkEnd w:id="177"/>
    </w:p>
    <w:p w14:paraId="1E204FB5" w14:textId="77777777" w:rsidR="00EB23C9" w:rsidRPr="00F72311" w:rsidRDefault="00F43BB1">
      <w:pPr>
        <w:pStyle w:val="Retraitcorpsdetexte"/>
        <w:ind w:left="708"/>
        <w:rPr>
          <w:rFonts w:asciiTheme="minorHAnsi" w:hAnsiTheme="minorHAnsi" w:cstheme="minorHAnsi"/>
          <w:szCs w:val="24"/>
        </w:rPr>
      </w:pPr>
      <w:r w:rsidRPr="00F72311">
        <w:rPr>
          <w:rFonts w:asciiTheme="minorHAnsi" w:hAnsiTheme="minorHAnsi" w:cstheme="minorHAnsi"/>
          <w:szCs w:val="24"/>
        </w:rPr>
        <w:br w:type="page" w:clear="all"/>
      </w:r>
    </w:p>
    <w:p w14:paraId="589E8E3F" w14:textId="77777777" w:rsidR="00EB23C9" w:rsidRPr="00D308FB" w:rsidRDefault="00F43BB1" w:rsidP="002E779B">
      <w:pPr>
        <w:pStyle w:val="Titre1"/>
        <w:jc w:val="center"/>
        <w:rPr>
          <w:rStyle w:val="Titredulivre"/>
          <w:rFonts w:asciiTheme="minorHAnsi" w:eastAsia="PMingLiU" w:hAnsiTheme="minorHAnsi" w:cstheme="minorHAnsi"/>
          <w:b/>
          <w:i/>
          <w:iCs/>
          <w:color w:val="auto"/>
          <w:sz w:val="32"/>
          <w:szCs w:val="20"/>
        </w:rPr>
      </w:pPr>
      <w:bookmarkStart w:id="178" w:name="_Toc181966949"/>
      <w:bookmarkStart w:id="179" w:name="CCTP"/>
      <w:r w:rsidRPr="00D308FB">
        <w:rPr>
          <w:rStyle w:val="Titredulivre"/>
          <w:rFonts w:asciiTheme="minorHAnsi" w:hAnsiTheme="minorHAnsi" w:cstheme="minorHAnsi"/>
          <w:b/>
          <w:sz w:val="32"/>
        </w:rPr>
        <w:lastRenderedPageBreak/>
        <w:t>CAHIER DES CLAUSES TECHNIQUES PARTICULIERES (C.C.T.P.)</w:t>
      </w:r>
      <w:bookmarkEnd w:id="178"/>
    </w:p>
    <w:bookmarkEnd w:id="179"/>
    <w:p w14:paraId="55C3E944" w14:textId="77777777" w:rsidR="00EB23C9" w:rsidRPr="00F72311" w:rsidRDefault="00EB23C9">
      <w:pPr>
        <w:jc w:val="center"/>
        <w:rPr>
          <w:rFonts w:asciiTheme="minorHAnsi" w:hAnsiTheme="minorHAnsi" w:cstheme="minorHAnsi"/>
        </w:rPr>
      </w:pPr>
    </w:p>
    <w:p w14:paraId="57D8C27F" w14:textId="77777777" w:rsidR="00EB23C9" w:rsidRPr="00F72311" w:rsidRDefault="00EB23C9">
      <w:pPr>
        <w:jc w:val="center"/>
        <w:rPr>
          <w:rFonts w:asciiTheme="minorHAnsi" w:hAnsiTheme="minorHAnsi" w:cstheme="minorHAnsi"/>
          <w:color w:val="002060"/>
        </w:rPr>
      </w:pPr>
    </w:p>
    <w:p w14:paraId="31AA7873" w14:textId="77777777" w:rsidR="00EB23C9" w:rsidRPr="00F72311" w:rsidRDefault="00F43BB1">
      <w:pPr>
        <w:jc w:val="center"/>
        <w:rPr>
          <w:rFonts w:asciiTheme="minorHAnsi" w:hAnsiTheme="minorHAnsi" w:cstheme="minorHAnsi"/>
          <w:color w:val="002060"/>
        </w:rPr>
      </w:pPr>
      <w:r w:rsidRPr="00F72311">
        <w:rPr>
          <w:rFonts w:asciiTheme="minorHAnsi" w:hAnsiTheme="minorHAnsi" w:cstheme="minorHAnsi"/>
          <w:color w:val="002060"/>
        </w:rPr>
        <w:t>L’Assureur accepte dans leur intégralité les dispositions prévues aux conditions générales de garanties</w:t>
      </w:r>
    </w:p>
    <w:p w14:paraId="73DBA658" w14:textId="77777777" w:rsidR="00EB23C9" w:rsidRPr="00F72311" w:rsidRDefault="00EB23C9">
      <w:pPr>
        <w:jc w:val="center"/>
        <w:rPr>
          <w:rFonts w:asciiTheme="minorHAnsi" w:hAnsiTheme="minorHAnsi" w:cstheme="minorHAnsi"/>
          <w:color w:val="002060"/>
        </w:rPr>
      </w:pPr>
    </w:p>
    <w:p w14:paraId="4C89849D" w14:textId="77777777" w:rsidR="00EB23C9" w:rsidRPr="00F72311" w:rsidRDefault="00EB23C9">
      <w:pPr>
        <w:jc w:val="center"/>
        <w:rPr>
          <w:rFonts w:asciiTheme="minorHAnsi" w:hAnsiTheme="minorHAnsi" w:cstheme="minorHAnsi"/>
          <w:color w:val="002060"/>
        </w:rPr>
      </w:pPr>
    </w:p>
    <w:p w14:paraId="52B1649C" w14:textId="77777777" w:rsidR="00EB23C9" w:rsidRPr="00F72311" w:rsidRDefault="00F43BB1">
      <w:pPr>
        <w:jc w:val="center"/>
        <w:rPr>
          <w:rFonts w:asciiTheme="minorHAnsi" w:hAnsiTheme="minorHAnsi" w:cstheme="minorHAnsi"/>
          <w:color w:val="002060"/>
        </w:rPr>
      </w:pPr>
      <w:r w:rsidRPr="00F72311">
        <w:rPr>
          <w:rFonts w:asciiTheme="minorHAnsi" w:hAnsiTheme="minorHAnsi" w:cstheme="minorHAnsi"/>
          <w:color w:val="002060"/>
        </w:rPr>
        <w:t>Les clauses ci-après viennent compléter ou modifier, pour ce qu’elles ont de différent, les dispositions des conditions générales de garanties</w:t>
      </w:r>
    </w:p>
    <w:p w14:paraId="7A6D8BE3" w14:textId="77777777" w:rsidR="00EB23C9" w:rsidRPr="00F72311" w:rsidRDefault="00EB23C9">
      <w:pPr>
        <w:jc w:val="both"/>
        <w:rPr>
          <w:rFonts w:asciiTheme="minorHAnsi" w:hAnsiTheme="minorHAnsi" w:cstheme="minorHAnsi"/>
        </w:rPr>
      </w:pPr>
    </w:p>
    <w:p w14:paraId="579C6DC9" w14:textId="692697AC" w:rsidR="00EB23C9" w:rsidRPr="00D308FB" w:rsidRDefault="002E779B" w:rsidP="002E779B">
      <w:pPr>
        <w:jc w:val="center"/>
        <w:rPr>
          <w:rFonts w:asciiTheme="minorHAnsi" w:hAnsiTheme="minorHAnsi" w:cstheme="minorHAnsi"/>
          <w:b/>
          <w:color w:val="002060"/>
          <w:sz w:val="32"/>
        </w:rPr>
      </w:pPr>
      <w:r w:rsidRPr="00D308FB">
        <w:rPr>
          <w:rFonts w:asciiTheme="minorHAnsi" w:hAnsiTheme="minorHAnsi" w:cstheme="minorHAnsi"/>
          <w:b/>
          <w:color w:val="002060"/>
          <w:sz w:val="32"/>
        </w:rPr>
        <w:t>Sommaire</w:t>
      </w:r>
    </w:p>
    <w:p w14:paraId="08957E2D" w14:textId="502E63ED" w:rsidR="002E779B" w:rsidRPr="00F72311" w:rsidRDefault="002E779B">
      <w:pPr>
        <w:jc w:val="both"/>
        <w:rPr>
          <w:rFonts w:asciiTheme="minorHAnsi" w:hAnsiTheme="minorHAnsi" w:cstheme="minorHAnsi"/>
        </w:rPr>
      </w:pPr>
    </w:p>
    <w:p w14:paraId="783444EE" w14:textId="77777777" w:rsidR="00EB23C9" w:rsidRPr="00F72311" w:rsidRDefault="00EB23C9">
      <w:pPr>
        <w:jc w:val="both"/>
        <w:rPr>
          <w:rFonts w:asciiTheme="minorHAnsi" w:hAnsiTheme="minorHAnsi" w:cstheme="minorHAnsi"/>
        </w:rPr>
      </w:pPr>
    </w:p>
    <w:p w14:paraId="018B96C1" w14:textId="62D5A449" w:rsidR="005C5433" w:rsidRPr="00D308FB" w:rsidRDefault="00084BB2" w:rsidP="005C5433">
      <w:pPr>
        <w:pStyle w:val="Corpsdetexte"/>
        <w:jc w:val="left"/>
        <w:rPr>
          <w:rFonts w:asciiTheme="minorHAnsi" w:hAnsiTheme="minorHAnsi" w:cstheme="minorHAnsi"/>
          <w:i w:val="0"/>
          <w:color w:val="002060"/>
          <w:szCs w:val="24"/>
        </w:rPr>
      </w:pPr>
      <w:hyperlink w:anchor="CCTPgaranties" w:history="1">
        <w:r w:rsidR="005C5433" w:rsidRPr="00D308FB">
          <w:rPr>
            <w:rStyle w:val="Lienhypertexte"/>
            <w:rFonts w:asciiTheme="minorHAnsi" w:hAnsiTheme="minorHAnsi" w:cstheme="minorHAnsi"/>
            <w:b/>
            <w:i w:val="0"/>
            <w:color w:val="002060"/>
          </w:rPr>
          <w:t xml:space="preserve">ARTICLE 1 - </w:t>
        </w:r>
        <w:r w:rsidR="005C5433" w:rsidRPr="00D308FB">
          <w:rPr>
            <w:rStyle w:val="Lienhypertexte"/>
            <w:rFonts w:asciiTheme="minorHAnsi" w:hAnsiTheme="minorHAnsi" w:cstheme="minorHAnsi"/>
            <w:i w:val="0"/>
            <w:color w:val="002060"/>
          </w:rPr>
          <w:t>MONTANT DES GARANTIES</w:t>
        </w:r>
      </w:hyperlink>
      <w:r w:rsidR="005C5433" w:rsidRPr="00D308FB">
        <w:rPr>
          <w:rFonts w:asciiTheme="minorHAnsi" w:hAnsiTheme="minorHAnsi" w:cstheme="minorHAnsi"/>
          <w:i w:val="0"/>
          <w:color w:val="002060"/>
          <w:szCs w:val="24"/>
        </w:rPr>
        <w:t xml:space="preserve"> </w:t>
      </w:r>
    </w:p>
    <w:p w14:paraId="05D22863" w14:textId="184C72C9" w:rsidR="005C5433" w:rsidRPr="00D308FB" w:rsidRDefault="00084BB2" w:rsidP="005C5433">
      <w:pPr>
        <w:pStyle w:val="Corpsdetexte"/>
        <w:jc w:val="left"/>
        <w:rPr>
          <w:rFonts w:asciiTheme="minorHAnsi" w:hAnsiTheme="minorHAnsi" w:cstheme="minorHAnsi"/>
          <w:b/>
          <w:i w:val="0"/>
          <w:color w:val="002060"/>
          <w:szCs w:val="24"/>
        </w:rPr>
      </w:pPr>
      <w:hyperlink w:anchor="clés" w:history="1">
        <w:r w:rsidR="005C5433" w:rsidRPr="00D308FB">
          <w:rPr>
            <w:rStyle w:val="Lienhypertexte"/>
            <w:rFonts w:asciiTheme="minorHAnsi" w:hAnsiTheme="minorHAnsi" w:cstheme="minorHAnsi"/>
            <w:b/>
            <w:i w:val="0"/>
            <w:color w:val="002060"/>
            <w:szCs w:val="24"/>
          </w:rPr>
          <w:t xml:space="preserve">ARTICLE 2 - </w:t>
        </w:r>
        <w:r w:rsidR="005C5433" w:rsidRPr="00D308FB">
          <w:rPr>
            <w:rStyle w:val="Lienhypertexte"/>
            <w:rFonts w:asciiTheme="minorHAnsi" w:hAnsiTheme="minorHAnsi" w:cstheme="minorHAnsi"/>
            <w:i w:val="0"/>
            <w:color w:val="002060"/>
            <w:szCs w:val="24"/>
          </w:rPr>
          <w:t>VOL DES CLES A L’INTERIEUR DES LOCAUX ASSURES</w:t>
        </w:r>
      </w:hyperlink>
    </w:p>
    <w:p w14:paraId="3DC309D6" w14:textId="03EC6840" w:rsidR="005C5433" w:rsidRPr="00D308FB" w:rsidRDefault="00084BB2" w:rsidP="005C5433">
      <w:pPr>
        <w:pStyle w:val="Corpsdetexte"/>
        <w:jc w:val="left"/>
        <w:rPr>
          <w:rFonts w:asciiTheme="minorHAnsi" w:hAnsiTheme="minorHAnsi" w:cstheme="minorHAnsi"/>
          <w:b/>
          <w:i w:val="0"/>
          <w:color w:val="002060"/>
          <w:szCs w:val="24"/>
        </w:rPr>
      </w:pPr>
      <w:hyperlink w:anchor="vols" w:history="1">
        <w:r w:rsidR="005C5433" w:rsidRPr="00D308FB">
          <w:rPr>
            <w:rStyle w:val="Lienhypertexte"/>
            <w:rFonts w:asciiTheme="minorHAnsi" w:hAnsiTheme="minorHAnsi" w:cstheme="minorHAnsi"/>
            <w:b/>
            <w:i w:val="0"/>
            <w:color w:val="002060"/>
            <w:szCs w:val="24"/>
          </w:rPr>
          <w:t xml:space="preserve">ARTICLE 3 – </w:t>
        </w:r>
        <w:r w:rsidR="005C5433" w:rsidRPr="00D308FB">
          <w:rPr>
            <w:rStyle w:val="Lienhypertexte"/>
            <w:rFonts w:asciiTheme="minorHAnsi" w:hAnsiTheme="minorHAnsi" w:cstheme="minorHAnsi"/>
            <w:i w:val="0"/>
            <w:color w:val="002060"/>
            <w:szCs w:val="24"/>
          </w:rPr>
          <w:t>VOL EN COFFRE ET MEUBLE FERME A CLE / TRANSPORT DE FONDS</w:t>
        </w:r>
      </w:hyperlink>
    </w:p>
    <w:p w14:paraId="7E5D29AF" w14:textId="1ADA94B7" w:rsidR="005C5433" w:rsidRPr="00D308FB" w:rsidRDefault="00084BB2" w:rsidP="005C5433">
      <w:pPr>
        <w:pStyle w:val="Corpsdetexte"/>
        <w:jc w:val="left"/>
        <w:rPr>
          <w:rFonts w:asciiTheme="minorHAnsi" w:hAnsiTheme="minorHAnsi" w:cstheme="minorHAnsi"/>
          <w:i w:val="0"/>
          <w:color w:val="002060"/>
          <w:sz w:val="22"/>
          <w:szCs w:val="22"/>
        </w:rPr>
      </w:pPr>
      <w:hyperlink w:anchor="coffre" w:history="1">
        <w:r w:rsidR="005C5433" w:rsidRPr="00D308FB">
          <w:rPr>
            <w:rStyle w:val="Lienhypertexte"/>
            <w:rFonts w:asciiTheme="minorHAnsi" w:hAnsiTheme="minorHAnsi" w:cstheme="minorHAnsi"/>
            <w:i w:val="0"/>
            <w:color w:val="002060"/>
            <w:sz w:val="22"/>
            <w:szCs w:val="22"/>
          </w:rPr>
          <w:t>Vol en coffre et meuble fermé</w:t>
        </w:r>
      </w:hyperlink>
    </w:p>
    <w:p w14:paraId="084554A0" w14:textId="4E8A6CD7" w:rsidR="00EB23C9" w:rsidRPr="00D308FB" w:rsidRDefault="00084BB2" w:rsidP="005C5433">
      <w:pPr>
        <w:pStyle w:val="Corpsdetexte"/>
        <w:jc w:val="left"/>
        <w:rPr>
          <w:rFonts w:asciiTheme="minorHAnsi" w:hAnsiTheme="minorHAnsi" w:cstheme="minorHAnsi"/>
          <w:i w:val="0"/>
          <w:color w:val="002060"/>
          <w:sz w:val="22"/>
          <w:szCs w:val="22"/>
        </w:rPr>
      </w:pPr>
      <w:hyperlink w:anchor="fonds" w:history="1">
        <w:r w:rsidR="005C5433" w:rsidRPr="00D308FB">
          <w:rPr>
            <w:rStyle w:val="Lienhypertexte"/>
            <w:rFonts w:asciiTheme="minorHAnsi" w:hAnsiTheme="minorHAnsi" w:cstheme="minorHAnsi"/>
            <w:i w:val="0"/>
            <w:color w:val="002060"/>
            <w:sz w:val="22"/>
            <w:szCs w:val="22"/>
          </w:rPr>
          <w:t>Transport de fonds</w:t>
        </w:r>
      </w:hyperlink>
    </w:p>
    <w:p w14:paraId="287E6CBE" w14:textId="2757166F" w:rsidR="005C5433" w:rsidRPr="00D308FB" w:rsidRDefault="00084BB2" w:rsidP="005C5433">
      <w:pPr>
        <w:pStyle w:val="Corpsdetexte"/>
        <w:jc w:val="left"/>
        <w:rPr>
          <w:rFonts w:asciiTheme="minorHAnsi" w:hAnsiTheme="minorHAnsi" w:cstheme="minorHAnsi"/>
          <w:i w:val="0"/>
          <w:color w:val="002060"/>
          <w:szCs w:val="24"/>
        </w:rPr>
      </w:pPr>
      <w:hyperlink w:anchor="congélateur" w:history="1">
        <w:r w:rsidR="005C5433" w:rsidRPr="00D308FB">
          <w:rPr>
            <w:rStyle w:val="Lienhypertexte"/>
            <w:rFonts w:asciiTheme="minorHAnsi" w:hAnsiTheme="minorHAnsi" w:cstheme="minorHAnsi"/>
            <w:b/>
            <w:i w:val="0"/>
            <w:color w:val="002060"/>
            <w:szCs w:val="24"/>
          </w:rPr>
          <w:t>ARTICLE 4</w:t>
        </w:r>
        <w:r w:rsidR="005C5433" w:rsidRPr="00D308FB">
          <w:rPr>
            <w:rStyle w:val="Lienhypertexte"/>
            <w:rFonts w:asciiTheme="minorHAnsi" w:hAnsiTheme="minorHAnsi" w:cstheme="minorHAnsi"/>
            <w:i w:val="0"/>
            <w:color w:val="002060"/>
            <w:szCs w:val="24"/>
          </w:rPr>
          <w:t xml:space="preserve"> - CONTENU DES CONGELATEURS</w:t>
        </w:r>
      </w:hyperlink>
    </w:p>
    <w:p w14:paraId="4DDD62AB" w14:textId="3AAC1E01" w:rsidR="005C5433" w:rsidRPr="00D308FB" w:rsidRDefault="00084BB2" w:rsidP="005C5433">
      <w:pPr>
        <w:pStyle w:val="Corpsdetexte"/>
        <w:jc w:val="left"/>
        <w:rPr>
          <w:rFonts w:asciiTheme="minorHAnsi" w:hAnsiTheme="minorHAnsi" w:cstheme="minorHAnsi"/>
          <w:i w:val="0"/>
          <w:color w:val="002060"/>
          <w:szCs w:val="24"/>
        </w:rPr>
      </w:pPr>
      <w:hyperlink w:anchor="effondrement" w:history="1">
        <w:r w:rsidR="005C5433" w:rsidRPr="00D308FB">
          <w:rPr>
            <w:rStyle w:val="Lienhypertexte"/>
            <w:rFonts w:asciiTheme="minorHAnsi" w:hAnsiTheme="minorHAnsi" w:cstheme="minorHAnsi"/>
            <w:b/>
            <w:i w:val="0"/>
            <w:color w:val="002060"/>
            <w:szCs w:val="24"/>
          </w:rPr>
          <w:t>ARTICLE 5</w:t>
        </w:r>
        <w:r w:rsidR="005C5433" w:rsidRPr="00D308FB">
          <w:rPr>
            <w:rStyle w:val="Lienhypertexte"/>
            <w:rFonts w:asciiTheme="minorHAnsi" w:hAnsiTheme="minorHAnsi" w:cstheme="minorHAnsi"/>
            <w:i w:val="0"/>
            <w:color w:val="002060"/>
            <w:szCs w:val="24"/>
          </w:rPr>
          <w:t xml:space="preserve"> - EFFONDREMENT</w:t>
        </w:r>
      </w:hyperlink>
    </w:p>
    <w:p w14:paraId="50F570F8" w14:textId="65E6DB50" w:rsidR="005C5433" w:rsidRPr="00D308FB" w:rsidRDefault="00084BB2" w:rsidP="005C5433">
      <w:pPr>
        <w:pStyle w:val="Corpsdetexte"/>
        <w:jc w:val="left"/>
        <w:rPr>
          <w:rFonts w:asciiTheme="minorHAnsi" w:hAnsiTheme="minorHAnsi" w:cstheme="minorHAnsi"/>
          <w:i w:val="0"/>
          <w:color w:val="002060"/>
          <w:szCs w:val="24"/>
        </w:rPr>
      </w:pPr>
      <w:hyperlink w:anchor="environnement" w:history="1">
        <w:r w:rsidR="005C5433" w:rsidRPr="00D308FB">
          <w:rPr>
            <w:rStyle w:val="Lienhypertexte"/>
            <w:rFonts w:asciiTheme="minorHAnsi" w:hAnsiTheme="minorHAnsi" w:cstheme="minorHAnsi"/>
            <w:b/>
            <w:i w:val="0"/>
            <w:color w:val="002060"/>
            <w:szCs w:val="24"/>
          </w:rPr>
          <w:t>ARTICLE 6</w:t>
        </w:r>
        <w:r w:rsidR="005C5433" w:rsidRPr="00D308FB">
          <w:rPr>
            <w:rStyle w:val="Lienhypertexte"/>
            <w:rFonts w:asciiTheme="minorHAnsi" w:hAnsiTheme="minorHAnsi" w:cstheme="minorHAnsi"/>
            <w:i w:val="0"/>
            <w:color w:val="002060"/>
            <w:szCs w:val="24"/>
          </w:rPr>
          <w:t xml:space="preserve"> - DOMMAGES A L’ENVIRONNEMENT - AMENAGEMENTS EXTERIEURS</w:t>
        </w:r>
      </w:hyperlink>
    </w:p>
    <w:p w14:paraId="2E505C0F" w14:textId="35C5BB64" w:rsidR="00EE152C" w:rsidRPr="00D308FB" w:rsidRDefault="00084BB2" w:rsidP="00EE152C">
      <w:pPr>
        <w:pStyle w:val="Corpsdetexte"/>
        <w:jc w:val="left"/>
        <w:rPr>
          <w:rFonts w:asciiTheme="minorHAnsi" w:hAnsiTheme="minorHAnsi" w:cstheme="minorHAnsi"/>
          <w:i w:val="0"/>
          <w:color w:val="002060"/>
          <w:szCs w:val="24"/>
        </w:rPr>
      </w:pPr>
      <w:hyperlink w:anchor="assurés" w:history="1">
        <w:r w:rsidR="00EE152C" w:rsidRPr="00D308FB">
          <w:rPr>
            <w:rStyle w:val="Lienhypertexte"/>
            <w:rFonts w:asciiTheme="minorHAnsi" w:hAnsiTheme="minorHAnsi" w:cstheme="minorHAnsi"/>
            <w:b/>
            <w:i w:val="0"/>
            <w:color w:val="002060"/>
            <w:szCs w:val="24"/>
          </w:rPr>
          <w:t>ARTICLE 7</w:t>
        </w:r>
        <w:r w:rsidR="00EE152C" w:rsidRPr="00D308FB">
          <w:rPr>
            <w:rStyle w:val="Lienhypertexte"/>
            <w:rFonts w:asciiTheme="minorHAnsi" w:hAnsiTheme="minorHAnsi" w:cstheme="minorHAnsi"/>
            <w:i w:val="0"/>
            <w:color w:val="002060"/>
            <w:szCs w:val="24"/>
          </w:rPr>
          <w:t xml:space="preserve"> - BIENS ASSURES</w:t>
        </w:r>
      </w:hyperlink>
    </w:p>
    <w:p w14:paraId="79DEF4AF" w14:textId="73A4B37B" w:rsidR="005C5433" w:rsidRPr="00D308FB" w:rsidRDefault="00084BB2" w:rsidP="00EE152C">
      <w:pPr>
        <w:pStyle w:val="Corpsdetexte"/>
        <w:jc w:val="left"/>
        <w:rPr>
          <w:rFonts w:asciiTheme="minorHAnsi" w:hAnsiTheme="minorHAnsi" w:cstheme="minorHAnsi"/>
          <w:i w:val="0"/>
          <w:color w:val="002060"/>
          <w:sz w:val="22"/>
          <w:szCs w:val="22"/>
        </w:rPr>
      </w:pPr>
      <w:hyperlink w:anchor="ouvrages" w:history="1">
        <w:r w:rsidR="00EE152C" w:rsidRPr="00D308FB">
          <w:rPr>
            <w:rStyle w:val="Lienhypertexte"/>
            <w:rFonts w:asciiTheme="minorHAnsi" w:hAnsiTheme="minorHAnsi" w:cstheme="minorHAnsi"/>
            <w:i w:val="0"/>
            <w:color w:val="002060"/>
            <w:sz w:val="22"/>
            <w:szCs w:val="22"/>
          </w:rPr>
          <w:t>Ouvrages d’art et de « génie civil »</w:t>
        </w:r>
      </w:hyperlink>
    </w:p>
    <w:p w14:paraId="0F8A7D4F" w14:textId="4058B978" w:rsidR="00EE152C" w:rsidRPr="00D308FB" w:rsidRDefault="00084BB2" w:rsidP="00EE152C">
      <w:pPr>
        <w:pStyle w:val="Corpsdetexte"/>
        <w:jc w:val="left"/>
        <w:rPr>
          <w:rFonts w:asciiTheme="minorHAnsi" w:hAnsiTheme="minorHAnsi" w:cstheme="minorHAnsi"/>
          <w:i w:val="0"/>
          <w:color w:val="002060"/>
          <w:szCs w:val="24"/>
        </w:rPr>
      </w:pPr>
      <w:hyperlink w:anchor="dépot" w:history="1">
        <w:r w:rsidR="00EE152C" w:rsidRPr="00D308FB">
          <w:rPr>
            <w:rStyle w:val="Lienhypertexte"/>
            <w:rFonts w:asciiTheme="minorHAnsi" w:hAnsiTheme="minorHAnsi" w:cstheme="minorHAnsi"/>
            <w:b/>
            <w:i w:val="0"/>
            <w:color w:val="002060"/>
            <w:szCs w:val="24"/>
          </w:rPr>
          <w:t>ARTICLE 8</w:t>
        </w:r>
        <w:r w:rsidR="00EE152C" w:rsidRPr="00D308FB">
          <w:rPr>
            <w:rStyle w:val="Lienhypertexte"/>
            <w:rFonts w:asciiTheme="minorHAnsi" w:hAnsiTheme="minorHAnsi" w:cstheme="minorHAnsi"/>
            <w:i w:val="0"/>
            <w:color w:val="002060"/>
            <w:szCs w:val="24"/>
          </w:rPr>
          <w:t xml:space="preserve"> - MOBILIER ET MATERIEL EN DEPOT CHEZ UN TIERS</w:t>
        </w:r>
      </w:hyperlink>
    </w:p>
    <w:p w14:paraId="4D818B61" w14:textId="6D6D3FDF" w:rsidR="00EE152C" w:rsidRPr="00D308FB" w:rsidRDefault="00084BB2" w:rsidP="00EE152C">
      <w:pPr>
        <w:pStyle w:val="Corpsdetexte"/>
        <w:jc w:val="left"/>
        <w:rPr>
          <w:rFonts w:asciiTheme="minorHAnsi" w:hAnsiTheme="minorHAnsi" w:cstheme="minorHAnsi"/>
          <w:i w:val="0"/>
          <w:color w:val="002060"/>
          <w:szCs w:val="24"/>
        </w:rPr>
      </w:pPr>
      <w:hyperlink w:anchor="omis" w:history="1">
        <w:r w:rsidR="00EE152C" w:rsidRPr="00D308FB">
          <w:rPr>
            <w:rStyle w:val="Lienhypertexte"/>
            <w:rFonts w:asciiTheme="minorHAnsi" w:hAnsiTheme="minorHAnsi" w:cstheme="minorHAnsi"/>
            <w:b/>
            <w:i w:val="0"/>
            <w:color w:val="002060"/>
            <w:szCs w:val="24"/>
          </w:rPr>
          <w:t>ARTICLE 9</w:t>
        </w:r>
        <w:r w:rsidR="00EE152C" w:rsidRPr="00D308FB">
          <w:rPr>
            <w:rStyle w:val="Lienhypertexte"/>
            <w:rFonts w:asciiTheme="minorHAnsi" w:hAnsiTheme="minorHAnsi" w:cstheme="minorHAnsi"/>
            <w:i w:val="0"/>
            <w:color w:val="002060"/>
            <w:szCs w:val="24"/>
          </w:rPr>
          <w:t xml:space="preserve"> - BATIMENTS OMIS A LA SOUSCRIPTION</w:t>
        </w:r>
      </w:hyperlink>
    </w:p>
    <w:p w14:paraId="39E155BB" w14:textId="16978742" w:rsidR="00EE152C" w:rsidRPr="00D308FB" w:rsidRDefault="00084BB2" w:rsidP="00EE152C">
      <w:pPr>
        <w:pStyle w:val="Corpsdetexte"/>
        <w:jc w:val="left"/>
        <w:rPr>
          <w:rFonts w:asciiTheme="minorHAnsi" w:hAnsiTheme="minorHAnsi" w:cstheme="minorHAnsi"/>
          <w:i w:val="0"/>
          <w:color w:val="002060"/>
          <w:szCs w:val="24"/>
        </w:rPr>
      </w:pPr>
      <w:hyperlink w:anchor="renonciation" w:history="1">
        <w:r w:rsidR="00EE152C" w:rsidRPr="00D308FB">
          <w:rPr>
            <w:rStyle w:val="Lienhypertexte"/>
            <w:rFonts w:asciiTheme="minorHAnsi" w:hAnsiTheme="minorHAnsi" w:cstheme="minorHAnsi"/>
            <w:b/>
            <w:i w:val="0"/>
            <w:color w:val="002060"/>
            <w:szCs w:val="24"/>
          </w:rPr>
          <w:t>ARTICLE 10</w:t>
        </w:r>
        <w:r w:rsidR="00EE152C" w:rsidRPr="00D308FB">
          <w:rPr>
            <w:rStyle w:val="Lienhypertexte"/>
            <w:rFonts w:asciiTheme="minorHAnsi" w:hAnsiTheme="minorHAnsi" w:cstheme="minorHAnsi"/>
            <w:i w:val="0"/>
            <w:color w:val="002060"/>
            <w:szCs w:val="24"/>
          </w:rPr>
          <w:t xml:space="preserve"> - RENONCIATION A RECOURS</w:t>
        </w:r>
      </w:hyperlink>
    </w:p>
    <w:p w14:paraId="3F3266FC" w14:textId="4492C7E9" w:rsidR="00EE152C" w:rsidRPr="00D308FB" w:rsidRDefault="00084BB2" w:rsidP="00EE152C">
      <w:pPr>
        <w:pStyle w:val="Corpsdetexte"/>
        <w:jc w:val="left"/>
        <w:rPr>
          <w:rFonts w:asciiTheme="minorHAnsi" w:hAnsiTheme="minorHAnsi" w:cstheme="minorHAnsi"/>
          <w:i w:val="0"/>
          <w:color w:val="002060"/>
          <w:szCs w:val="24"/>
        </w:rPr>
      </w:pPr>
      <w:hyperlink w:anchor="compte" w:history="1">
        <w:r w:rsidR="00EE152C" w:rsidRPr="00D308FB">
          <w:rPr>
            <w:rStyle w:val="Lienhypertexte"/>
            <w:rFonts w:asciiTheme="minorHAnsi" w:hAnsiTheme="minorHAnsi" w:cstheme="minorHAnsi"/>
            <w:b/>
            <w:i w:val="0"/>
            <w:color w:val="002060"/>
            <w:szCs w:val="24"/>
          </w:rPr>
          <w:t>ARTICLE 11</w:t>
        </w:r>
        <w:r w:rsidR="00EE152C" w:rsidRPr="00D308FB">
          <w:rPr>
            <w:rStyle w:val="Lienhypertexte"/>
            <w:rFonts w:asciiTheme="minorHAnsi" w:hAnsiTheme="minorHAnsi" w:cstheme="minorHAnsi"/>
            <w:i w:val="0"/>
            <w:color w:val="002060"/>
            <w:szCs w:val="24"/>
          </w:rPr>
          <w:t xml:space="preserve"> - ASSURANCE POUR COMPTE</w:t>
        </w:r>
      </w:hyperlink>
    </w:p>
    <w:p w14:paraId="6FC36E94" w14:textId="77FF39C6" w:rsidR="00EE152C" w:rsidRPr="00D308FB" w:rsidRDefault="00084BB2" w:rsidP="00EE152C">
      <w:pPr>
        <w:pStyle w:val="Corpsdetexte"/>
        <w:jc w:val="left"/>
        <w:rPr>
          <w:rFonts w:asciiTheme="minorHAnsi" w:hAnsiTheme="minorHAnsi" w:cstheme="minorHAnsi"/>
          <w:i w:val="0"/>
          <w:color w:val="002060"/>
          <w:szCs w:val="24"/>
        </w:rPr>
      </w:pPr>
      <w:hyperlink w:anchor="bail" w:history="1">
        <w:r w:rsidR="00EE152C" w:rsidRPr="00D308FB">
          <w:rPr>
            <w:rStyle w:val="Lienhypertexte"/>
            <w:rFonts w:asciiTheme="minorHAnsi" w:hAnsiTheme="minorHAnsi" w:cstheme="minorHAnsi"/>
            <w:b/>
            <w:i w:val="0"/>
            <w:color w:val="002060"/>
            <w:szCs w:val="24"/>
          </w:rPr>
          <w:t>ARTICLE 12</w:t>
        </w:r>
        <w:r w:rsidR="00EE152C" w:rsidRPr="00D308FB">
          <w:rPr>
            <w:rStyle w:val="Lienhypertexte"/>
            <w:rFonts w:asciiTheme="minorHAnsi" w:hAnsiTheme="minorHAnsi" w:cstheme="minorHAnsi"/>
            <w:i w:val="0"/>
            <w:color w:val="002060"/>
            <w:szCs w:val="24"/>
          </w:rPr>
          <w:t xml:space="preserve"> - CREDIT BAIL</w:t>
        </w:r>
      </w:hyperlink>
    </w:p>
    <w:p w14:paraId="4A5A3253" w14:textId="7CD91EC4" w:rsidR="00EE152C" w:rsidRPr="00D308FB" w:rsidRDefault="00084BB2" w:rsidP="00EE152C">
      <w:pPr>
        <w:pStyle w:val="Corpsdetexte"/>
        <w:jc w:val="left"/>
        <w:rPr>
          <w:rFonts w:asciiTheme="minorHAnsi" w:hAnsiTheme="minorHAnsi" w:cstheme="minorHAnsi"/>
          <w:i w:val="0"/>
          <w:color w:val="002060"/>
          <w:szCs w:val="24"/>
        </w:rPr>
      </w:pPr>
      <w:hyperlink w:anchor="indemnisation" w:history="1">
        <w:r w:rsidR="00EE152C" w:rsidRPr="00D308FB">
          <w:rPr>
            <w:rStyle w:val="Lienhypertexte"/>
            <w:rFonts w:asciiTheme="minorHAnsi" w:hAnsiTheme="minorHAnsi" w:cstheme="minorHAnsi"/>
            <w:b/>
            <w:i w:val="0"/>
            <w:color w:val="002060"/>
            <w:szCs w:val="24"/>
          </w:rPr>
          <w:t>ARTICLE 13</w:t>
        </w:r>
        <w:r w:rsidR="00EE152C" w:rsidRPr="00D308FB">
          <w:rPr>
            <w:rStyle w:val="Lienhypertexte"/>
            <w:rFonts w:asciiTheme="minorHAnsi" w:hAnsiTheme="minorHAnsi" w:cstheme="minorHAnsi"/>
            <w:i w:val="0"/>
            <w:color w:val="002060"/>
            <w:szCs w:val="24"/>
          </w:rPr>
          <w:t xml:space="preserve"> - INDEMNISATION DES SINISTRES</w:t>
        </w:r>
      </w:hyperlink>
    </w:p>
    <w:p w14:paraId="78755A24" w14:textId="70DC780A" w:rsidR="00EE152C" w:rsidRPr="00D308FB" w:rsidRDefault="00084BB2" w:rsidP="00EE152C">
      <w:pPr>
        <w:pStyle w:val="Corpsdetexte"/>
        <w:jc w:val="left"/>
        <w:rPr>
          <w:rFonts w:asciiTheme="minorHAnsi" w:hAnsiTheme="minorHAnsi" w:cstheme="minorHAnsi"/>
          <w:i w:val="0"/>
          <w:color w:val="002060"/>
          <w:szCs w:val="24"/>
        </w:rPr>
      </w:pPr>
      <w:hyperlink w:anchor="superficie" w:history="1">
        <w:r w:rsidR="00EE152C" w:rsidRPr="00D308FB">
          <w:rPr>
            <w:rStyle w:val="Lienhypertexte"/>
            <w:rFonts w:asciiTheme="minorHAnsi" w:hAnsiTheme="minorHAnsi" w:cstheme="minorHAnsi"/>
            <w:b/>
            <w:i w:val="0"/>
            <w:color w:val="002060"/>
            <w:szCs w:val="24"/>
          </w:rPr>
          <w:t>ARTICLE 14</w:t>
        </w:r>
        <w:r w:rsidR="00EE152C" w:rsidRPr="00D308FB">
          <w:rPr>
            <w:rStyle w:val="Lienhypertexte"/>
            <w:rFonts w:asciiTheme="minorHAnsi" w:hAnsiTheme="minorHAnsi" w:cstheme="minorHAnsi"/>
            <w:i w:val="0"/>
            <w:color w:val="002060"/>
            <w:szCs w:val="24"/>
          </w:rPr>
          <w:t xml:space="preserve"> - SUPERFICIE</w:t>
        </w:r>
      </w:hyperlink>
    </w:p>
    <w:p w14:paraId="0AEF5023" w14:textId="78CD7362" w:rsidR="00EE152C" w:rsidRPr="00D308FB" w:rsidRDefault="00084BB2" w:rsidP="00EE152C">
      <w:pPr>
        <w:pStyle w:val="Corpsdetexte"/>
        <w:jc w:val="left"/>
        <w:rPr>
          <w:rFonts w:asciiTheme="minorHAnsi" w:hAnsiTheme="minorHAnsi" w:cstheme="minorHAnsi"/>
          <w:i w:val="0"/>
          <w:color w:val="002060"/>
          <w:szCs w:val="24"/>
        </w:rPr>
      </w:pPr>
      <w:hyperlink w:anchor="CCTPreconstitution" w:history="1">
        <w:r w:rsidR="00EE152C" w:rsidRPr="00D308FB">
          <w:rPr>
            <w:rStyle w:val="Lienhypertexte"/>
            <w:rFonts w:asciiTheme="minorHAnsi" w:hAnsiTheme="minorHAnsi" w:cstheme="minorHAnsi"/>
            <w:b/>
            <w:i w:val="0"/>
            <w:color w:val="002060"/>
            <w:szCs w:val="24"/>
          </w:rPr>
          <w:t>ARTICLE 15</w:t>
        </w:r>
        <w:r w:rsidR="00EE152C" w:rsidRPr="00D308FB">
          <w:rPr>
            <w:rStyle w:val="Lienhypertexte"/>
            <w:rFonts w:asciiTheme="minorHAnsi" w:hAnsiTheme="minorHAnsi" w:cstheme="minorHAnsi"/>
            <w:i w:val="0"/>
            <w:color w:val="002060"/>
            <w:szCs w:val="24"/>
          </w:rPr>
          <w:t xml:space="preserve"> - RECONSTITUTION DES BIENS APRES SINISTRES</w:t>
        </w:r>
      </w:hyperlink>
    </w:p>
    <w:p w14:paraId="0D69CFC3" w14:textId="29538C76" w:rsidR="00EE152C" w:rsidRPr="00D308FB" w:rsidRDefault="00084BB2" w:rsidP="00EE152C">
      <w:pPr>
        <w:pStyle w:val="Corpsdetexte"/>
        <w:jc w:val="left"/>
        <w:rPr>
          <w:rFonts w:asciiTheme="minorHAnsi" w:hAnsiTheme="minorHAnsi" w:cstheme="minorHAnsi"/>
          <w:i w:val="0"/>
          <w:color w:val="002060"/>
          <w:szCs w:val="24"/>
        </w:rPr>
      </w:pPr>
      <w:hyperlink w:anchor="recours" w:history="1">
        <w:r w:rsidR="00EE152C" w:rsidRPr="00D308FB">
          <w:rPr>
            <w:rStyle w:val="Lienhypertexte"/>
            <w:rFonts w:asciiTheme="minorHAnsi" w:hAnsiTheme="minorHAnsi" w:cstheme="minorHAnsi"/>
            <w:b/>
            <w:i w:val="0"/>
            <w:color w:val="002060"/>
            <w:szCs w:val="24"/>
          </w:rPr>
          <w:t>ARTICLE 16</w:t>
        </w:r>
        <w:r w:rsidR="00EE152C" w:rsidRPr="00D308FB">
          <w:rPr>
            <w:rStyle w:val="Lienhypertexte"/>
            <w:rFonts w:asciiTheme="minorHAnsi" w:hAnsiTheme="minorHAnsi" w:cstheme="minorHAnsi"/>
            <w:i w:val="0"/>
            <w:color w:val="002060"/>
            <w:szCs w:val="24"/>
          </w:rPr>
          <w:t xml:space="preserve"> - RECOURS</w:t>
        </w:r>
      </w:hyperlink>
    </w:p>
    <w:p w14:paraId="4A5ECB4B" w14:textId="5C5C2CB0" w:rsidR="00EE152C" w:rsidRPr="00D308FB" w:rsidRDefault="00084BB2" w:rsidP="00EE152C">
      <w:pPr>
        <w:pStyle w:val="Corpsdetexte"/>
        <w:jc w:val="left"/>
        <w:rPr>
          <w:rFonts w:asciiTheme="minorHAnsi" w:hAnsiTheme="minorHAnsi" w:cstheme="minorHAnsi"/>
          <w:i w:val="0"/>
          <w:color w:val="002060"/>
          <w:szCs w:val="24"/>
        </w:rPr>
      </w:pPr>
      <w:hyperlink w:anchor="délai" w:history="1">
        <w:r w:rsidR="00EE152C" w:rsidRPr="00D308FB">
          <w:rPr>
            <w:rStyle w:val="Lienhypertexte"/>
            <w:rFonts w:asciiTheme="minorHAnsi" w:hAnsiTheme="minorHAnsi" w:cstheme="minorHAnsi"/>
            <w:b/>
            <w:i w:val="0"/>
            <w:color w:val="002060"/>
            <w:szCs w:val="24"/>
          </w:rPr>
          <w:t>ARTICLE 17</w:t>
        </w:r>
        <w:r w:rsidR="00EE152C" w:rsidRPr="00D308FB">
          <w:rPr>
            <w:rStyle w:val="Lienhypertexte"/>
            <w:rFonts w:asciiTheme="minorHAnsi" w:hAnsiTheme="minorHAnsi" w:cstheme="minorHAnsi"/>
            <w:i w:val="0"/>
            <w:color w:val="002060"/>
            <w:szCs w:val="24"/>
          </w:rPr>
          <w:t xml:space="preserve"> - DELAI DE RECONSTRUCTION</w:t>
        </w:r>
      </w:hyperlink>
    </w:p>
    <w:p w14:paraId="5D8F2441" w14:textId="58148925" w:rsidR="00EE152C" w:rsidRPr="00D308FB" w:rsidRDefault="00084BB2" w:rsidP="00EE152C">
      <w:pPr>
        <w:pStyle w:val="Corpsdetexte"/>
        <w:jc w:val="left"/>
        <w:rPr>
          <w:rFonts w:asciiTheme="minorHAnsi" w:hAnsiTheme="minorHAnsi" w:cstheme="minorHAnsi"/>
          <w:i w:val="0"/>
          <w:color w:val="002060"/>
          <w:szCs w:val="24"/>
        </w:rPr>
      </w:pPr>
      <w:hyperlink w:anchor="financières" w:history="1">
        <w:r w:rsidR="00EE152C" w:rsidRPr="00D308FB">
          <w:rPr>
            <w:rStyle w:val="Lienhypertexte"/>
            <w:rFonts w:asciiTheme="minorHAnsi" w:hAnsiTheme="minorHAnsi" w:cstheme="minorHAnsi"/>
            <w:b/>
            <w:i w:val="0"/>
            <w:color w:val="002060"/>
            <w:szCs w:val="24"/>
          </w:rPr>
          <w:t>ARTICLE 18</w:t>
        </w:r>
        <w:r w:rsidR="00EE152C" w:rsidRPr="00D308FB">
          <w:rPr>
            <w:rStyle w:val="Lienhypertexte"/>
            <w:rFonts w:asciiTheme="minorHAnsi" w:hAnsiTheme="minorHAnsi" w:cstheme="minorHAnsi"/>
            <w:i w:val="0"/>
            <w:color w:val="002060"/>
            <w:szCs w:val="24"/>
          </w:rPr>
          <w:t xml:space="preserve"> - FRAIS SUPPLEMENTAIRES – PERTES FINANCIERES</w:t>
        </w:r>
      </w:hyperlink>
    </w:p>
    <w:p w14:paraId="4ED64EBB" w14:textId="06782EE7" w:rsidR="00EE152C" w:rsidRPr="00D308FB" w:rsidRDefault="00084BB2" w:rsidP="00EE152C">
      <w:pPr>
        <w:pStyle w:val="Corpsdetexte"/>
        <w:jc w:val="left"/>
        <w:rPr>
          <w:rFonts w:asciiTheme="minorHAnsi" w:hAnsiTheme="minorHAnsi" w:cstheme="minorHAnsi"/>
          <w:i w:val="0"/>
          <w:color w:val="002060"/>
          <w:szCs w:val="24"/>
        </w:rPr>
      </w:pPr>
      <w:hyperlink w:anchor="structures" w:history="1">
        <w:r w:rsidR="00EE152C" w:rsidRPr="00D308FB">
          <w:rPr>
            <w:rStyle w:val="Lienhypertexte"/>
            <w:rFonts w:asciiTheme="minorHAnsi" w:hAnsiTheme="minorHAnsi" w:cstheme="minorHAnsi"/>
            <w:b/>
            <w:i w:val="0"/>
            <w:color w:val="002060"/>
            <w:szCs w:val="24"/>
          </w:rPr>
          <w:t>ARTICLE 19</w:t>
        </w:r>
        <w:r w:rsidR="00EE152C" w:rsidRPr="00D308FB">
          <w:rPr>
            <w:rStyle w:val="Lienhypertexte"/>
            <w:rFonts w:asciiTheme="minorHAnsi" w:hAnsiTheme="minorHAnsi" w:cstheme="minorHAnsi"/>
            <w:i w:val="0"/>
            <w:color w:val="002060"/>
            <w:szCs w:val="24"/>
          </w:rPr>
          <w:t xml:space="preserve"> - STRUCTURES LEGERES</w:t>
        </w:r>
      </w:hyperlink>
      <w:r w:rsidR="00EE152C" w:rsidRPr="00D308FB">
        <w:rPr>
          <w:rFonts w:asciiTheme="minorHAnsi" w:hAnsiTheme="minorHAnsi" w:cstheme="minorHAnsi"/>
          <w:i w:val="0"/>
          <w:color w:val="002060"/>
          <w:szCs w:val="24"/>
        </w:rPr>
        <w:t xml:space="preserve"> </w:t>
      </w:r>
    </w:p>
    <w:p w14:paraId="2C6B92EE" w14:textId="328495FA" w:rsidR="00EE152C" w:rsidRPr="00D308FB" w:rsidRDefault="00084BB2" w:rsidP="00EE152C">
      <w:pPr>
        <w:pStyle w:val="Corpsdetexte"/>
        <w:jc w:val="left"/>
        <w:rPr>
          <w:rFonts w:asciiTheme="minorHAnsi" w:hAnsiTheme="minorHAnsi" w:cstheme="minorHAnsi"/>
          <w:i w:val="0"/>
          <w:color w:val="002060"/>
          <w:szCs w:val="24"/>
        </w:rPr>
      </w:pPr>
      <w:hyperlink w:anchor="dommages" w:history="1">
        <w:r w:rsidR="00EE152C" w:rsidRPr="00D308FB">
          <w:rPr>
            <w:rStyle w:val="Lienhypertexte"/>
            <w:rFonts w:asciiTheme="minorHAnsi" w:hAnsiTheme="minorHAnsi" w:cstheme="minorHAnsi"/>
            <w:b/>
            <w:i w:val="0"/>
            <w:color w:val="002060"/>
            <w:szCs w:val="24"/>
          </w:rPr>
          <w:t>ARTICLE 20</w:t>
        </w:r>
        <w:r w:rsidR="00EE152C" w:rsidRPr="00D308FB">
          <w:rPr>
            <w:rStyle w:val="Lienhypertexte"/>
            <w:rFonts w:asciiTheme="minorHAnsi" w:hAnsiTheme="minorHAnsi" w:cstheme="minorHAnsi"/>
            <w:i w:val="0"/>
            <w:color w:val="002060"/>
            <w:szCs w:val="24"/>
          </w:rPr>
          <w:t xml:space="preserve"> - GARANTIE « AUTRES DOMMAGES »</w:t>
        </w:r>
      </w:hyperlink>
    </w:p>
    <w:p w14:paraId="679ABB86" w14:textId="314DB494" w:rsidR="00EE152C" w:rsidRPr="00D308FB" w:rsidRDefault="00084BB2" w:rsidP="00EE152C">
      <w:pPr>
        <w:rPr>
          <w:rFonts w:asciiTheme="minorHAnsi" w:hAnsiTheme="minorHAnsi" w:cstheme="minorHAnsi"/>
          <w:color w:val="002060"/>
        </w:rPr>
      </w:pPr>
      <w:hyperlink w:anchor="CCTPbris" w:history="1">
        <w:r w:rsidR="00EE152C" w:rsidRPr="00D308FB">
          <w:rPr>
            <w:rStyle w:val="Lienhypertexte"/>
            <w:rFonts w:asciiTheme="minorHAnsi" w:hAnsiTheme="minorHAnsi" w:cstheme="minorHAnsi"/>
            <w:b/>
            <w:color w:val="002060"/>
          </w:rPr>
          <w:t xml:space="preserve">ARTICLE 21 </w:t>
        </w:r>
        <w:r w:rsidR="00EE152C" w:rsidRPr="00D308FB">
          <w:rPr>
            <w:rStyle w:val="Lienhypertexte"/>
            <w:rFonts w:asciiTheme="minorHAnsi" w:hAnsiTheme="minorHAnsi" w:cstheme="minorHAnsi"/>
            <w:color w:val="002060"/>
          </w:rPr>
          <w:t>- RISQUES INFORMATIQUE ET BRIS DE MACHINE</w:t>
        </w:r>
      </w:hyperlink>
    </w:p>
    <w:p w14:paraId="3618E29D" w14:textId="3FACE421" w:rsidR="00EE152C" w:rsidRPr="00D308FB" w:rsidRDefault="00084BB2" w:rsidP="00EE152C">
      <w:pPr>
        <w:rPr>
          <w:rFonts w:asciiTheme="minorHAnsi" w:hAnsiTheme="minorHAnsi" w:cstheme="minorHAnsi"/>
          <w:color w:val="002060"/>
          <w:sz w:val="22"/>
          <w:szCs w:val="22"/>
        </w:rPr>
      </w:pPr>
      <w:hyperlink w:anchor="avungarantie" w:history="1">
        <w:r w:rsidR="00EE152C" w:rsidRPr="00D308FB">
          <w:rPr>
            <w:rStyle w:val="Lienhypertexte"/>
            <w:rFonts w:asciiTheme="minorHAnsi" w:hAnsiTheme="minorHAnsi" w:cstheme="minorHAnsi"/>
            <w:color w:val="002060"/>
            <w:sz w:val="22"/>
            <w:szCs w:val="22"/>
          </w:rPr>
          <w:t>Nature de la garantie</w:t>
        </w:r>
      </w:hyperlink>
    </w:p>
    <w:p w14:paraId="73BA8031" w14:textId="296A6B84" w:rsidR="00EE152C" w:rsidRPr="00D308FB" w:rsidRDefault="00084BB2" w:rsidP="00EE152C">
      <w:pPr>
        <w:rPr>
          <w:rFonts w:asciiTheme="minorHAnsi" w:hAnsiTheme="minorHAnsi" w:cstheme="minorHAnsi"/>
          <w:color w:val="002060"/>
          <w:sz w:val="22"/>
          <w:szCs w:val="22"/>
        </w:rPr>
      </w:pPr>
      <w:hyperlink w:anchor="avunapplication" w:history="1">
        <w:r w:rsidR="00EE152C" w:rsidRPr="00D308FB">
          <w:rPr>
            <w:rStyle w:val="Lienhypertexte"/>
            <w:rFonts w:asciiTheme="minorHAnsi" w:hAnsiTheme="minorHAnsi" w:cstheme="minorHAnsi"/>
            <w:color w:val="002060"/>
            <w:sz w:val="22"/>
            <w:szCs w:val="22"/>
          </w:rPr>
          <w:t>Application de la garantie</w:t>
        </w:r>
      </w:hyperlink>
    </w:p>
    <w:p w14:paraId="54D4CBDD" w14:textId="1D40DB1B" w:rsidR="00EE152C" w:rsidRPr="00D308FB" w:rsidRDefault="00084BB2" w:rsidP="00EE152C">
      <w:pPr>
        <w:rPr>
          <w:rFonts w:asciiTheme="minorHAnsi" w:hAnsiTheme="minorHAnsi" w:cstheme="minorHAnsi"/>
          <w:color w:val="002060"/>
          <w:sz w:val="22"/>
          <w:szCs w:val="22"/>
        </w:rPr>
      </w:pPr>
      <w:hyperlink w:anchor="avunrecours" w:history="1">
        <w:r w:rsidR="00EE152C" w:rsidRPr="00D308FB">
          <w:rPr>
            <w:rStyle w:val="Lienhypertexte"/>
            <w:rFonts w:asciiTheme="minorHAnsi" w:hAnsiTheme="minorHAnsi" w:cstheme="minorHAnsi"/>
            <w:color w:val="002060"/>
            <w:sz w:val="22"/>
            <w:szCs w:val="22"/>
          </w:rPr>
          <w:t>Renonciation à recours</w:t>
        </w:r>
      </w:hyperlink>
    </w:p>
    <w:p w14:paraId="029DC511" w14:textId="3B09CFCE" w:rsidR="00EE152C" w:rsidRPr="00D308FB" w:rsidRDefault="00084BB2" w:rsidP="00EE152C">
      <w:pPr>
        <w:rPr>
          <w:rFonts w:asciiTheme="minorHAnsi" w:hAnsiTheme="minorHAnsi" w:cstheme="minorHAnsi"/>
          <w:color w:val="002060"/>
          <w:sz w:val="22"/>
          <w:szCs w:val="22"/>
        </w:rPr>
      </w:pPr>
      <w:hyperlink w:anchor="tva" w:history="1">
        <w:r w:rsidR="00EE152C" w:rsidRPr="00D308FB">
          <w:rPr>
            <w:rStyle w:val="Lienhypertexte"/>
            <w:rFonts w:asciiTheme="minorHAnsi" w:hAnsiTheme="minorHAnsi" w:cstheme="minorHAnsi"/>
            <w:color w:val="002060"/>
            <w:sz w:val="22"/>
            <w:szCs w:val="22"/>
          </w:rPr>
          <w:t>TVA</w:t>
        </w:r>
      </w:hyperlink>
    </w:p>
    <w:p w14:paraId="799DC03D" w14:textId="71C3C192" w:rsidR="00EE152C" w:rsidRPr="00D308FB" w:rsidRDefault="00084BB2" w:rsidP="00EE152C">
      <w:pPr>
        <w:rPr>
          <w:rFonts w:asciiTheme="minorHAnsi" w:hAnsiTheme="minorHAnsi" w:cstheme="minorHAnsi"/>
          <w:color w:val="002060"/>
          <w:sz w:val="22"/>
          <w:szCs w:val="22"/>
        </w:rPr>
      </w:pPr>
      <w:hyperlink w:anchor="avunmontant" w:history="1">
        <w:r w:rsidR="00EE152C" w:rsidRPr="00D308FB">
          <w:rPr>
            <w:rStyle w:val="Lienhypertexte"/>
            <w:rFonts w:asciiTheme="minorHAnsi" w:hAnsiTheme="minorHAnsi" w:cstheme="minorHAnsi"/>
            <w:color w:val="002060"/>
            <w:sz w:val="22"/>
            <w:szCs w:val="22"/>
          </w:rPr>
          <w:t>Montant de la garantie</w:t>
        </w:r>
      </w:hyperlink>
    </w:p>
    <w:p w14:paraId="33E4E4AA" w14:textId="6770C649" w:rsidR="00EE152C" w:rsidRPr="00D308FB" w:rsidRDefault="00084BB2" w:rsidP="00EE152C">
      <w:pPr>
        <w:rPr>
          <w:rFonts w:asciiTheme="minorHAnsi" w:hAnsiTheme="minorHAnsi" w:cstheme="minorHAnsi"/>
          <w:color w:val="002060"/>
          <w:sz w:val="22"/>
          <w:szCs w:val="22"/>
        </w:rPr>
      </w:pPr>
      <w:hyperlink w:anchor="avunaextension" w:history="1">
        <w:r w:rsidR="00EE152C" w:rsidRPr="00D308FB">
          <w:rPr>
            <w:rStyle w:val="Lienhypertexte"/>
            <w:rFonts w:asciiTheme="minorHAnsi" w:hAnsiTheme="minorHAnsi" w:cstheme="minorHAnsi"/>
            <w:color w:val="002060"/>
            <w:sz w:val="22"/>
            <w:szCs w:val="22"/>
          </w:rPr>
          <w:t>Extension de garantie</w:t>
        </w:r>
      </w:hyperlink>
    </w:p>
    <w:p w14:paraId="6F252BF1" w14:textId="2FA28A85" w:rsidR="00EE152C" w:rsidRPr="00D308FB" w:rsidRDefault="00084BB2" w:rsidP="00EE152C">
      <w:pPr>
        <w:rPr>
          <w:rFonts w:asciiTheme="minorHAnsi" w:hAnsiTheme="minorHAnsi" w:cstheme="minorHAnsi"/>
          <w:color w:val="002060"/>
          <w:sz w:val="22"/>
          <w:szCs w:val="22"/>
        </w:rPr>
      </w:pPr>
      <w:hyperlink w:anchor="transport" w:history="1">
        <w:r w:rsidR="00EE152C" w:rsidRPr="00D308FB">
          <w:rPr>
            <w:rStyle w:val="Lienhypertexte"/>
            <w:rFonts w:asciiTheme="minorHAnsi" w:hAnsiTheme="minorHAnsi" w:cstheme="minorHAnsi"/>
            <w:color w:val="002060"/>
            <w:sz w:val="22"/>
            <w:szCs w:val="22"/>
          </w:rPr>
          <w:t>Transport</w:t>
        </w:r>
      </w:hyperlink>
    </w:p>
    <w:p w14:paraId="0013A2C2" w14:textId="558A7B2E" w:rsidR="00EE152C" w:rsidRPr="00D308FB" w:rsidRDefault="00084BB2" w:rsidP="00EE152C">
      <w:pPr>
        <w:rPr>
          <w:rFonts w:asciiTheme="minorHAnsi" w:hAnsiTheme="minorHAnsi" w:cstheme="minorHAnsi"/>
          <w:color w:val="002060"/>
          <w:sz w:val="22"/>
          <w:szCs w:val="22"/>
        </w:rPr>
      </w:pPr>
      <w:hyperlink w:anchor="assurance" w:history="1">
        <w:r w:rsidR="00EE152C" w:rsidRPr="00D308FB">
          <w:rPr>
            <w:rStyle w:val="Lienhypertexte"/>
            <w:rFonts w:asciiTheme="minorHAnsi" w:hAnsiTheme="minorHAnsi" w:cstheme="minorHAnsi"/>
            <w:color w:val="002060"/>
            <w:sz w:val="22"/>
            <w:szCs w:val="22"/>
          </w:rPr>
          <w:t>Assurance pour compte</w:t>
        </w:r>
      </w:hyperlink>
    </w:p>
    <w:p w14:paraId="173BB55A" w14:textId="5F6D8569" w:rsidR="00EE152C" w:rsidRPr="00D308FB" w:rsidRDefault="00084BB2" w:rsidP="00EE152C">
      <w:pPr>
        <w:rPr>
          <w:rFonts w:asciiTheme="minorHAnsi" w:hAnsiTheme="minorHAnsi" w:cstheme="minorHAnsi"/>
          <w:color w:val="002060"/>
          <w:sz w:val="22"/>
          <w:szCs w:val="22"/>
        </w:rPr>
      </w:pPr>
      <w:hyperlink w:anchor="vandalisme" w:history="1">
        <w:r w:rsidR="00EE152C" w:rsidRPr="00D308FB">
          <w:rPr>
            <w:rStyle w:val="Lienhypertexte"/>
            <w:rFonts w:asciiTheme="minorHAnsi" w:hAnsiTheme="minorHAnsi" w:cstheme="minorHAnsi"/>
            <w:color w:val="002060"/>
            <w:sz w:val="22"/>
            <w:szCs w:val="22"/>
          </w:rPr>
          <w:t>Emeutes - mouvements populaires – actes de vandalisme</w:t>
        </w:r>
      </w:hyperlink>
    </w:p>
    <w:p w14:paraId="68A90AAA" w14:textId="4C464FAA" w:rsidR="00EE152C" w:rsidRPr="00D308FB" w:rsidRDefault="00084BB2" w:rsidP="00EE152C">
      <w:pPr>
        <w:rPr>
          <w:rFonts w:asciiTheme="minorHAnsi" w:hAnsiTheme="minorHAnsi" w:cstheme="minorHAnsi"/>
          <w:color w:val="002060"/>
          <w:sz w:val="22"/>
          <w:szCs w:val="22"/>
        </w:rPr>
      </w:pPr>
      <w:hyperlink w:anchor="avunattentats" w:history="1">
        <w:r w:rsidR="00EE152C" w:rsidRPr="00D308FB">
          <w:rPr>
            <w:rStyle w:val="Lienhypertexte"/>
            <w:rFonts w:asciiTheme="minorHAnsi" w:hAnsiTheme="minorHAnsi" w:cstheme="minorHAnsi"/>
            <w:color w:val="002060"/>
            <w:sz w:val="22"/>
            <w:szCs w:val="22"/>
          </w:rPr>
          <w:t>Attentats - actes de terrorisme – actes de vandalisme</w:t>
        </w:r>
      </w:hyperlink>
    </w:p>
    <w:p w14:paraId="380B02A7" w14:textId="327756D4" w:rsidR="00EE152C" w:rsidRPr="00D308FB" w:rsidRDefault="00084BB2" w:rsidP="00EE152C">
      <w:pPr>
        <w:rPr>
          <w:rFonts w:asciiTheme="minorHAnsi" w:hAnsiTheme="minorHAnsi" w:cstheme="minorHAnsi"/>
          <w:color w:val="002060"/>
          <w:sz w:val="22"/>
          <w:szCs w:val="22"/>
        </w:rPr>
      </w:pPr>
      <w:hyperlink w:anchor="avuncatastrophes" w:history="1">
        <w:r w:rsidR="00EE152C" w:rsidRPr="00D308FB">
          <w:rPr>
            <w:rStyle w:val="Lienhypertexte"/>
            <w:rFonts w:asciiTheme="minorHAnsi" w:hAnsiTheme="minorHAnsi" w:cstheme="minorHAnsi"/>
            <w:color w:val="002060"/>
            <w:sz w:val="22"/>
            <w:szCs w:val="22"/>
          </w:rPr>
          <w:t>Catastrophes technologiques</w:t>
        </w:r>
      </w:hyperlink>
    </w:p>
    <w:p w14:paraId="1971A1B4" w14:textId="1432B2D5" w:rsidR="00EE152C" w:rsidRPr="00D308FB" w:rsidRDefault="00084BB2" w:rsidP="00EE152C">
      <w:pPr>
        <w:rPr>
          <w:rFonts w:asciiTheme="minorHAnsi" w:hAnsiTheme="minorHAnsi" w:cstheme="minorHAnsi"/>
          <w:color w:val="002060"/>
          <w:sz w:val="22"/>
          <w:szCs w:val="22"/>
        </w:rPr>
      </w:pPr>
      <w:hyperlink w:anchor="avunindemnisation" w:history="1">
        <w:r w:rsidR="00EE152C" w:rsidRPr="00D308FB">
          <w:rPr>
            <w:rStyle w:val="Lienhypertexte"/>
            <w:rFonts w:asciiTheme="minorHAnsi" w:hAnsiTheme="minorHAnsi" w:cstheme="minorHAnsi"/>
            <w:color w:val="002060"/>
            <w:sz w:val="22"/>
            <w:szCs w:val="22"/>
          </w:rPr>
          <w:t>Indemnisation – dispositions spéciales</w:t>
        </w:r>
      </w:hyperlink>
    </w:p>
    <w:p w14:paraId="66CC42D5" w14:textId="10F8EC4E" w:rsidR="00EB23C9" w:rsidRPr="00D308FB" w:rsidRDefault="00084BB2" w:rsidP="00EE152C">
      <w:pPr>
        <w:rPr>
          <w:rFonts w:asciiTheme="minorHAnsi" w:hAnsiTheme="minorHAnsi" w:cstheme="minorHAnsi"/>
          <w:color w:val="002060"/>
          <w:sz w:val="22"/>
          <w:szCs w:val="22"/>
        </w:rPr>
      </w:pPr>
      <w:hyperlink w:anchor="crédit" w:history="1">
        <w:r w:rsidR="00EE152C" w:rsidRPr="00D308FB">
          <w:rPr>
            <w:rStyle w:val="Lienhypertexte"/>
            <w:rFonts w:asciiTheme="minorHAnsi" w:hAnsiTheme="minorHAnsi" w:cstheme="minorHAnsi"/>
            <w:color w:val="002060"/>
            <w:sz w:val="22"/>
            <w:szCs w:val="22"/>
          </w:rPr>
          <w:t>Crédit-bail</w:t>
        </w:r>
      </w:hyperlink>
    </w:p>
    <w:p w14:paraId="110C4DC9" w14:textId="71B328C5" w:rsidR="00EE152C" w:rsidRPr="00D308FB" w:rsidRDefault="00084BB2" w:rsidP="00EE152C">
      <w:pPr>
        <w:rPr>
          <w:rFonts w:asciiTheme="minorHAnsi" w:hAnsiTheme="minorHAnsi" w:cstheme="minorHAnsi"/>
          <w:b/>
          <w:color w:val="002060"/>
        </w:rPr>
      </w:pPr>
      <w:hyperlink w:anchor="TRE" w:history="1">
        <w:r w:rsidR="00EE152C" w:rsidRPr="00D308FB">
          <w:rPr>
            <w:rStyle w:val="Lienhypertexte"/>
            <w:rFonts w:asciiTheme="minorHAnsi" w:hAnsiTheme="minorHAnsi" w:cstheme="minorHAnsi"/>
            <w:b/>
            <w:color w:val="002060"/>
          </w:rPr>
          <w:t xml:space="preserve">ARTICLE 22 - </w:t>
        </w:r>
        <w:r w:rsidR="00EE152C" w:rsidRPr="00D308FB">
          <w:rPr>
            <w:rStyle w:val="Lienhypertexte"/>
            <w:rFonts w:asciiTheme="minorHAnsi" w:hAnsiTheme="minorHAnsi" w:cstheme="minorHAnsi"/>
            <w:color w:val="002060"/>
          </w:rPr>
          <w:t>TOUS RISQUES EXPOSITION</w:t>
        </w:r>
      </w:hyperlink>
    </w:p>
    <w:p w14:paraId="2010C1C2" w14:textId="3511DB1B" w:rsidR="00EE152C" w:rsidRPr="00D308FB" w:rsidRDefault="00084BB2" w:rsidP="00EE152C">
      <w:pPr>
        <w:rPr>
          <w:rFonts w:asciiTheme="minorHAnsi" w:hAnsiTheme="minorHAnsi" w:cstheme="minorHAnsi"/>
          <w:color w:val="002060"/>
          <w:sz w:val="22"/>
          <w:szCs w:val="22"/>
        </w:rPr>
      </w:pPr>
      <w:hyperlink w:anchor="TREbiens" w:history="1">
        <w:r w:rsidR="00EE152C" w:rsidRPr="00D308FB">
          <w:rPr>
            <w:rStyle w:val="Lienhypertexte"/>
            <w:rFonts w:asciiTheme="minorHAnsi" w:hAnsiTheme="minorHAnsi" w:cstheme="minorHAnsi"/>
            <w:color w:val="002060"/>
            <w:sz w:val="22"/>
            <w:szCs w:val="22"/>
          </w:rPr>
          <w:t>Biens assurés</w:t>
        </w:r>
      </w:hyperlink>
    </w:p>
    <w:p w14:paraId="3DE5E99F" w14:textId="1C2BFFB1" w:rsidR="00EE152C" w:rsidRPr="00D308FB" w:rsidRDefault="00084BB2" w:rsidP="00EE152C">
      <w:pPr>
        <w:rPr>
          <w:rFonts w:asciiTheme="minorHAnsi" w:hAnsiTheme="minorHAnsi" w:cstheme="minorHAnsi"/>
          <w:color w:val="002060"/>
          <w:sz w:val="22"/>
          <w:szCs w:val="22"/>
        </w:rPr>
      </w:pPr>
      <w:hyperlink w:anchor="situation" w:history="1">
        <w:r w:rsidR="00EE152C" w:rsidRPr="00D308FB">
          <w:rPr>
            <w:rStyle w:val="Lienhypertexte"/>
            <w:rFonts w:asciiTheme="minorHAnsi" w:hAnsiTheme="minorHAnsi" w:cstheme="minorHAnsi"/>
            <w:color w:val="002060"/>
            <w:sz w:val="22"/>
            <w:szCs w:val="22"/>
          </w:rPr>
          <w:t>Situation des biens assurés</w:t>
        </w:r>
      </w:hyperlink>
      <w:r w:rsidR="00EE152C" w:rsidRPr="00D308FB">
        <w:rPr>
          <w:rFonts w:asciiTheme="minorHAnsi" w:hAnsiTheme="minorHAnsi" w:cstheme="minorHAnsi"/>
          <w:color w:val="002060"/>
          <w:sz w:val="22"/>
          <w:szCs w:val="22"/>
        </w:rPr>
        <w:t xml:space="preserve"> </w:t>
      </w:r>
    </w:p>
    <w:p w14:paraId="384050CE" w14:textId="66D87FE0" w:rsidR="00EE152C" w:rsidRPr="00D308FB" w:rsidRDefault="00084BB2" w:rsidP="00EE152C">
      <w:pPr>
        <w:rPr>
          <w:rFonts w:asciiTheme="minorHAnsi" w:hAnsiTheme="minorHAnsi" w:cstheme="minorHAnsi"/>
          <w:color w:val="002060"/>
          <w:sz w:val="22"/>
          <w:szCs w:val="22"/>
        </w:rPr>
      </w:pPr>
      <w:hyperlink w:anchor="TREmontant" w:history="1">
        <w:r w:rsidR="00EE152C" w:rsidRPr="00D308FB">
          <w:rPr>
            <w:rStyle w:val="Lienhypertexte"/>
            <w:rFonts w:asciiTheme="minorHAnsi" w:hAnsiTheme="minorHAnsi" w:cstheme="minorHAnsi"/>
            <w:color w:val="002060"/>
            <w:sz w:val="22"/>
            <w:szCs w:val="22"/>
          </w:rPr>
          <w:t>Montant de la garantie</w:t>
        </w:r>
      </w:hyperlink>
      <w:r w:rsidR="00EE152C" w:rsidRPr="00D308FB">
        <w:rPr>
          <w:rFonts w:asciiTheme="minorHAnsi" w:hAnsiTheme="minorHAnsi" w:cstheme="minorHAnsi"/>
          <w:color w:val="002060"/>
          <w:sz w:val="22"/>
          <w:szCs w:val="22"/>
        </w:rPr>
        <w:t xml:space="preserve"> </w:t>
      </w:r>
    </w:p>
    <w:p w14:paraId="1668B2B9" w14:textId="0BE06666" w:rsidR="00EE152C" w:rsidRPr="00D308FB" w:rsidRDefault="00084BB2" w:rsidP="00EE152C">
      <w:pPr>
        <w:rPr>
          <w:rFonts w:asciiTheme="minorHAnsi" w:hAnsiTheme="minorHAnsi" w:cstheme="minorHAnsi"/>
          <w:color w:val="002060"/>
          <w:sz w:val="22"/>
          <w:szCs w:val="22"/>
        </w:rPr>
      </w:pPr>
      <w:hyperlink w:anchor="TREassurance" w:history="1">
        <w:r w:rsidR="00EE152C" w:rsidRPr="00D308FB">
          <w:rPr>
            <w:rStyle w:val="Lienhypertexte"/>
            <w:rFonts w:asciiTheme="minorHAnsi" w:hAnsiTheme="minorHAnsi" w:cstheme="minorHAnsi"/>
            <w:color w:val="002060"/>
            <w:sz w:val="22"/>
            <w:szCs w:val="22"/>
          </w:rPr>
          <w:t>Assurance pour compte</w:t>
        </w:r>
      </w:hyperlink>
    </w:p>
    <w:p w14:paraId="499D2C69" w14:textId="21CEFD7E" w:rsidR="00EE152C" w:rsidRPr="00D308FB" w:rsidRDefault="00084BB2" w:rsidP="00EE152C">
      <w:pPr>
        <w:rPr>
          <w:rFonts w:asciiTheme="minorHAnsi" w:hAnsiTheme="minorHAnsi" w:cstheme="minorHAnsi"/>
          <w:color w:val="002060"/>
          <w:sz w:val="22"/>
          <w:szCs w:val="22"/>
        </w:rPr>
      </w:pPr>
      <w:hyperlink w:anchor="précieux" w:history="1">
        <w:r w:rsidR="00EE152C" w:rsidRPr="00D308FB">
          <w:rPr>
            <w:rStyle w:val="Lienhypertexte"/>
            <w:rFonts w:asciiTheme="minorHAnsi" w:hAnsiTheme="minorHAnsi" w:cstheme="minorHAnsi"/>
            <w:color w:val="002060"/>
            <w:sz w:val="22"/>
            <w:szCs w:val="22"/>
          </w:rPr>
          <w:t>Objets précieux</w:t>
        </w:r>
      </w:hyperlink>
    </w:p>
    <w:p w14:paraId="2DBDA3BE" w14:textId="10E486AD" w:rsidR="00EE152C" w:rsidRPr="00D308FB" w:rsidRDefault="00084BB2" w:rsidP="00EE152C">
      <w:pPr>
        <w:rPr>
          <w:rFonts w:asciiTheme="minorHAnsi" w:hAnsiTheme="minorHAnsi" w:cstheme="minorHAnsi"/>
          <w:color w:val="002060"/>
          <w:sz w:val="22"/>
          <w:szCs w:val="22"/>
        </w:rPr>
      </w:pPr>
      <w:hyperlink w:anchor="clou" w:history="1">
        <w:r w:rsidR="00EE152C" w:rsidRPr="00D308FB">
          <w:rPr>
            <w:rStyle w:val="Lienhypertexte"/>
            <w:rFonts w:asciiTheme="minorHAnsi" w:hAnsiTheme="minorHAnsi" w:cstheme="minorHAnsi"/>
            <w:color w:val="002060"/>
            <w:sz w:val="22"/>
            <w:szCs w:val="22"/>
          </w:rPr>
          <w:t>Assurance « clou à clou »</w:t>
        </w:r>
      </w:hyperlink>
    </w:p>
    <w:p w14:paraId="5F3F8391" w14:textId="10FB5B72" w:rsidR="00EE152C" w:rsidRPr="00D308FB" w:rsidRDefault="00084BB2" w:rsidP="00EE152C">
      <w:pPr>
        <w:rPr>
          <w:rFonts w:asciiTheme="minorHAnsi" w:hAnsiTheme="minorHAnsi" w:cstheme="minorHAnsi"/>
          <w:color w:val="002060"/>
          <w:sz w:val="22"/>
          <w:szCs w:val="22"/>
        </w:rPr>
      </w:pPr>
      <w:hyperlink w:anchor="fragiles" w:history="1">
        <w:r w:rsidR="00EE152C" w:rsidRPr="00D308FB">
          <w:rPr>
            <w:rStyle w:val="Lienhypertexte"/>
            <w:rFonts w:asciiTheme="minorHAnsi" w:hAnsiTheme="minorHAnsi" w:cstheme="minorHAnsi"/>
            <w:color w:val="002060"/>
            <w:sz w:val="22"/>
            <w:szCs w:val="22"/>
          </w:rPr>
          <w:t>Objets fragiles</w:t>
        </w:r>
      </w:hyperlink>
    </w:p>
    <w:p w14:paraId="22A73FD3" w14:textId="4312EB0F" w:rsidR="00EE152C" w:rsidRPr="00D308FB" w:rsidRDefault="00084BB2" w:rsidP="00EE152C">
      <w:pPr>
        <w:rPr>
          <w:rFonts w:asciiTheme="minorHAnsi" w:hAnsiTheme="minorHAnsi" w:cstheme="minorHAnsi"/>
          <w:color w:val="002060"/>
          <w:sz w:val="22"/>
          <w:szCs w:val="22"/>
        </w:rPr>
      </w:pPr>
      <w:hyperlink w:anchor="TREextension" w:history="1">
        <w:r w:rsidR="00EE152C" w:rsidRPr="00D308FB">
          <w:rPr>
            <w:rStyle w:val="Lienhypertexte"/>
            <w:rFonts w:asciiTheme="minorHAnsi" w:hAnsiTheme="minorHAnsi" w:cstheme="minorHAnsi"/>
            <w:color w:val="002060"/>
            <w:sz w:val="22"/>
            <w:szCs w:val="22"/>
          </w:rPr>
          <w:t>Extension de garanties</w:t>
        </w:r>
      </w:hyperlink>
    </w:p>
    <w:p w14:paraId="05483595" w14:textId="618F7A50" w:rsidR="00EE152C" w:rsidRPr="00D308FB" w:rsidRDefault="00084BB2" w:rsidP="00EE152C">
      <w:pPr>
        <w:rPr>
          <w:rFonts w:asciiTheme="minorHAnsi" w:hAnsiTheme="minorHAnsi" w:cstheme="minorHAnsi"/>
          <w:color w:val="002060"/>
          <w:sz w:val="22"/>
          <w:szCs w:val="22"/>
        </w:rPr>
      </w:pPr>
      <w:hyperlink w:anchor="TREémeutes" w:history="1">
        <w:r w:rsidR="00EE152C" w:rsidRPr="00D308FB">
          <w:rPr>
            <w:rStyle w:val="Lienhypertexte"/>
            <w:rFonts w:asciiTheme="minorHAnsi" w:hAnsiTheme="minorHAnsi" w:cstheme="minorHAnsi"/>
            <w:color w:val="002060"/>
            <w:sz w:val="22"/>
            <w:szCs w:val="22"/>
          </w:rPr>
          <w:t>Emeutes - mouvements populaires – actes de vandalisme</w:t>
        </w:r>
      </w:hyperlink>
    </w:p>
    <w:p w14:paraId="3E3C43E2" w14:textId="799D197A" w:rsidR="00EE152C" w:rsidRPr="00D308FB" w:rsidRDefault="00084BB2" w:rsidP="00EE152C">
      <w:pPr>
        <w:rPr>
          <w:rFonts w:asciiTheme="minorHAnsi" w:hAnsiTheme="minorHAnsi" w:cstheme="minorHAnsi"/>
          <w:color w:val="002060"/>
          <w:sz w:val="22"/>
          <w:szCs w:val="22"/>
        </w:rPr>
      </w:pPr>
      <w:hyperlink w:anchor="TREattentats" w:history="1">
        <w:r w:rsidR="00EE152C" w:rsidRPr="00D308FB">
          <w:rPr>
            <w:rStyle w:val="Lienhypertexte"/>
            <w:rFonts w:asciiTheme="minorHAnsi" w:hAnsiTheme="minorHAnsi" w:cstheme="minorHAnsi"/>
            <w:color w:val="002060"/>
            <w:sz w:val="22"/>
            <w:szCs w:val="22"/>
          </w:rPr>
          <w:t>Attentats - actes de terrorisme – actes de vandalisme</w:t>
        </w:r>
      </w:hyperlink>
    </w:p>
    <w:p w14:paraId="29051C21" w14:textId="221BCFE9" w:rsidR="00EE152C" w:rsidRPr="00D308FB" w:rsidRDefault="00084BB2" w:rsidP="00EE152C">
      <w:pPr>
        <w:rPr>
          <w:rFonts w:asciiTheme="minorHAnsi" w:hAnsiTheme="minorHAnsi" w:cstheme="minorHAnsi"/>
          <w:color w:val="002060"/>
          <w:sz w:val="22"/>
          <w:szCs w:val="22"/>
        </w:rPr>
      </w:pPr>
      <w:hyperlink w:anchor="TREcatatstrophe" w:history="1">
        <w:r w:rsidR="00EE152C" w:rsidRPr="00D308FB">
          <w:rPr>
            <w:rStyle w:val="Lienhypertexte"/>
            <w:rFonts w:asciiTheme="minorHAnsi" w:hAnsiTheme="minorHAnsi" w:cstheme="minorHAnsi"/>
            <w:color w:val="002060"/>
            <w:sz w:val="22"/>
            <w:szCs w:val="22"/>
          </w:rPr>
          <w:t>Catastrophes technologiques</w:t>
        </w:r>
      </w:hyperlink>
    </w:p>
    <w:p w14:paraId="4414EE76" w14:textId="1EC8EE36" w:rsidR="00EE152C" w:rsidRPr="00D308FB" w:rsidRDefault="00084BB2" w:rsidP="00EE152C">
      <w:pPr>
        <w:rPr>
          <w:rFonts w:asciiTheme="minorHAnsi" w:hAnsiTheme="minorHAnsi" w:cstheme="minorHAnsi"/>
          <w:color w:val="002060"/>
          <w:sz w:val="22"/>
          <w:szCs w:val="22"/>
        </w:rPr>
      </w:pPr>
      <w:hyperlink w:anchor="valeur" w:history="1">
        <w:r w:rsidR="00EE152C" w:rsidRPr="00D308FB">
          <w:rPr>
            <w:rStyle w:val="Lienhypertexte"/>
            <w:rFonts w:asciiTheme="minorHAnsi" w:hAnsiTheme="minorHAnsi" w:cstheme="minorHAnsi"/>
            <w:color w:val="002060"/>
            <w:sz w:val="22"/>
            <w:szCs w:val="22"/>
          </w:rPr>
          <w:t>Valeur agréée</w:t>
        </w:r>
      </w:hyperlink>
    </w:p>
    <w:p w14:paraId="005670C0" w14:textId="2FB69BCF" w:rsidR="00EE152C" w:rsidRPr="00D308FB" w:rsidRDefault="00084BB2" w:rsidP="00EE152C">
      <w:pPr>
        <w:rPr>
          <w:rFonts w:asciiTheme="minorHAnsi" w:hAnsiTheme="minorHAnsi" w:cstheme="minorHAnsi"/>
          <w:color w:val="002060"/>
          <w:sz w:val="22"/>
          <w:szCs w:val="22"/>
        </w:rPr>
      </w:pPr>
      <w:hyperlink w:anchor="TRErecours" w:history="1">
        <w:r w:rsidR="00EE152C" w:rsidRPr="00D308FB">
          <w:rPr>
            <w:rStyle w:val="Lienhypertexte"/>
            <w:rFonts w:asciiTheme="minorHAnsi" w:hAnsiTheme="minorHAnsi" w:cstheme="minorHAnsi"/>
            <w:color w:val="002060"/>
            <w:sz w:val="22"/>
            <w:szCs w:val="22"/>
          </w:rPr>
          <w:t>Renonciation à recours</w:t>
        </w:r>
      </w:hyperlink>
    </w:p>
    <w:p w14:paraId="37355DAD" w14:textId="13802FF5" w:rsidR="0092352F" w:rsidRPr="00D308FB" w:rsidRDefault="00084BB2" w:rsidP="0092352F">
      <w:pPr>
        <w:rPr>
          <w:rFonts w:asciiTheme="minorHAnsi" w:hAnsiTheme="minorHAnsi" w:cstheme="minorHAnsi"/>
          <w:color w:val="002060"/>
        </w:rPr>
      </w:pPr>
      <w:hyperlink w:anchor="exceptionnel" w:history="1">
        <w:r w:rsidR="0092352F" w:rsidRPr="00D308FB">
          <w:rPr>
            <w:rStyle w:val="Lienhypertexte"/>
            <w:rFonts w:asciiTheme="minorHAnsi" w:hAnsiTheme="minorHAnsi" w:cstheme="minorHAnsi"/>
            <w:b/>
            <w:color w:val="002060"/>
          </w:rPr>
          <w:t xml:space="preserve">ARTICLE 23 </w:t>
        </w:r>
        <w:r w:rsidR="0092352F" w:rsidRPr="00D308FB">
          <w:rPr>
            <w:rStyle w:val="Lienhypertexte"/>
            <w:rFonts w:asciiTheme="minorHAnsi" w:hAnsiTheme="minorHAnsi" w:cstheme="minorHAnsi"/>
            <w:color w:val="002060"/>
          </w:rPr>
          <w:t>- EVENEMENTS NATURELS A CARACTERE EXCEPTIONNEL HORS CATASTROPHES NATURELLES</w:t>
        </w:r>
      </w:hyperlink>
      <w:r w:rsidR="0092352F" w:rsidRPr="00D308FB">
        <w:rPr>
          <w:rFonts w:asciiTheme="minorHAnsi" w:hAnsiTheme="minorHAnsi" w:cstheme="minorHAnsi"/>
          <w:color w:val="002060"/>
        </w:rPr>
        <w:t xml:space="preserve"> </w:t>
      </w:r>
    </w:p>
    <w:p w14:paraId="5CED4BB8" w14:textId="456F84DC" w:rsidR="0092352F" w:rsidRPr="00D308FB" w:rsidRDefault="00084BB2" w:rsidP="0092352F">
      <w:pPr>
        <w:rPr>
          <w:rFonts w:asciiTheme="minorHAnsi" w:hAnsiTheme="minorHAnsi" w:cstheme="minorHAnsi"/>
          <w:color w:val="002060"/>
        </w:rPr>
      </w:pPr>
      <w:hyperlink w:anchor="manifestations" w:history="1">
        <w:r w:rsidR="0092352F" w:rsidRPr="00D308FB">
          <w:rPr>
            <w:rStyle w:val="Lienhypertexte"/>
            <w:rFonts w:asciiTheme="minorHAnsi" w:hAnsiTheme="minorHAnsi" w:cstheme="minorHAnsi"/>
            <w:b/>
            <w:color w:val="002060"/>
          </w:rPr>
          <w:t>ARTICLE 24</w:t>
        </w:r>
        <w:r w:rsidR="00475FC1" w:rsidRPr="00D308FB">
          <w:rPr>
            <w:rStyle w:val="Lienhypertexte"/>
            <w:rFonts w:asciiTheme="minorHAnsi" w:hAnsiTheme="minorHAnsi" w:cstheme="minorHAnsi"/>
            <w:b/>
            <w:color w:val="002060"/>
          </w:rPr>
          <w:t xml:space="preserve"> </w:t>
        </w:r>
        <w:r w:rsidR="00475FC1" w:rsidRPr="00D308FB">
          <w:rPr>
            <w:rStyle w:val="Lienhypertexte"/>
            <w:rFonts w:asciiTheme="minorHAnsi" w:hAnsiTheme="minorHAnsi" w:cstheme="minorHAnsi"/>
            <w:color w:val="002060"/>
          </w:rPr>
          <w:t xml:space="preserve">- </w:t>
        </w:r>
        <w:r w:rsidR="0092352F" w:rsidRPr="00D308FB">
          <w:rPr>
            <w:rStyle w:val="Lienhypertexte"/>
            <w:rFonts w:asciiTheme="minorHAnsi" w:hAnsiTheme="minorHAnsi" w:cstheme="minorHAnsi"/>
            <w:color w:val="002060"/>
          </w:rPr>
          <w:t>TOUS RISQUES OBJETS MANIFESTATIONS</w:t>
        </w:r>
      </w:hyperlink>
    </w:p>
    <w:p w14:paraId="161138CA" w14:textId="6B960784" w:rsidR="0092352F" w:rsidRPr="00D308FB" w:rsidRDefault="00084BB2" w:rsidP="0092352F">
      <w:pPr>
        <w:rPr>
          <w:rFonts w:asciiTheme="minorHAnsi" w:hAnsiTheme="minorHAnsi" w:cstheme="minorHAnsi"/>
          <w:color w:val="002060"/>
        </w:rPr>
      </w:pPr>
      <w:hyperlink w:anchor="sources" w:history="1">
        <w:r w:rsidR="0092352F" w:rsidRPr="00D308FB">
          <w:rPr>
            <w:rStyle w:val="Lienhypertexte"/>
            <w:rFonts w:asciiTheme="minorHAnsi" w:hAnsiTheme="minorHAnsi" w:cstheme="minorHAnsi"/>
            <w:b/>
            <w:color w:val="002060"/>
          </w:rPr>
          <w:t>A</w:t>
        </w:r>
        <w:r w:rsidR="00475FC1" w:rsidRPr="00D308FB">
          <w:rPr>
            <w:rStyle w:val="Lienhypertexte"/>
            <w:rFonts w:asciiTheme="minorHAnsi" w:hAnsiTheme="minorHAnsi" w:cstheme="minorHAnsi"/>
            <w:b/>
            <w:color w:val="002060"/>
          </w:rPr>
          <w:t>RTICLE</w:t>
        </w:r>
        <w:r w:rsidR="0092352F" w:rsidRPr="00D308FB">
          <w:rPr>
            <w:rStyle w:val="Lienhypertexte"/>
            <w:rFonts w:asciiTheme="minorHAnsi" w:hAnsiTheme="minorHAnsi" w:cstheme="minorHAnsi"/>
            <w:b/>
            <w:color w:val="002060"/>
          </w:rPr>
          <w:t xml:space="preserve"> 25</w:t>
        </w:r>
        <w:r w:rsidR="00475FC1" w:rsidRPr="00D308FB">
          <w:rPr>
            <w:rStyle w:val="Lienhypertexte"/>
            <w:rFonts w:asciiTheme="minorHAnsi" w:hAnsiTheme="minorHAnsi" w:cstheme="minorHAnsi"/>
            <w:b/>
            <w:color w:val="002060"/>
          </w:rPr>
          <w:t xml:space="preserve"> </w:t>
        </w:r>
        <w:r w:rsidR="00475FC1" w:rsidRPr="00D308FB">
          <w:rPr>
            <w:rStyle w:val="Lienhypertexte"/>
            <w:rFonts w:asciiTheme="minorHAnsi" w:hAnsiTheme="minorHAnsi" w:cstheme="minorHAnsi"/>
            <w:color w:val="002060"/>
          </w:rPr>
          <w:t xml:space="preserve">- </w:t>
        </w:r>
        <w:r w:rsidR="0092352F" w:rsidRPr="00D308FB">
          <w:rPr>
            <w:rStyle w:val="Lienhypertexte"/>
            <w:rFonts w:asciiTheme="minorHAnsi" w:hAnsiTheme="minorHAnsi" w:cstheme="minorHAnsi"/>
            <w:color w:val="002060"/>
          </w:rPr>
          <w:t>ASSURANCE DETENTEUR ET / OU UTILISATEUR DE SOURCES DE RAYONNEMENTS IONISANTS</w:t>
        </w:r>
      </w:hyperlink>
    </w:p>
    <w:p w14:paraId="29037463" w14:textId="4E112913" w:rsidR="0092352F" w:rsidRPr="00D308FB" w:rsidRDefault="00084BB2" w:rsidP="0092352F">
      <w:pPr>
        <w:rPr>
          <w:rFonts w:asciiTheme="minorHAnsi" w:hAnsiTheme="minorHAnsi" w:cstheme="minorHAnsi"/>
          <w:color w:val="002060"/>
        </w:rPr>
      </w:pPr>
      <w:hyperlink w:anchor="disposition" w:history="1">
        <w:r w:rsidR="0092352F" w:rsidRPr="00D308FB">
          <w:rPr>
            <w:rStyle w:val="Lienhypertexte"/>
            <w:rFonts w:asciiTheme="minorHAnsi" w:hAnsiTheme="minorHAnsi" w:cstheme="minorHAnsi"/>
            <w:b/>
            <w:color w:val="002060"/>
          </w:rPr>
          <w:t>ARTICLE</w:t>
        </w:r>
        <w:r w:rsidR="00475FC1" w:rsidRPr="00D308FB">
          <w:rPr>
            <w:rStyle w:val="Lienhypertexte"/>
            <w:rFonts w:asciiTheme="minorHAnsi" w:hAnsiTheme="minorHAnsi" w:cstheme="minorHAnsi"/>
            <w:b/>
            <w:color w:val="002060"/>
          </w:rPr>
          <w:t xml:space="preserve"> </w:t>
        </w:r>
        <w:r w:rsidR="0092352F" w:rsidRPr="00D308FB">
          <w:rPr>
            <w:rStyle w:val="Lienhypertexte"/>
            <w:rFonts w:asciiTheme="minorHAnsi" w:hAnsiTheme="minorHAnsi" w:cstheme="minorHAnsi"/>
            <w:b/>
            <w:color w:val="002060"/>
          </w:rPr>
          <w:t>26</w:t>
        </w:r>
        <w:r w:rsidR="00475FC1" w:rsidRPr="00D308FB">
          <w:rPr>
            <w:rStyle w:val="Lienhypertexte"/>
            <w:rFonts w:asciiTheme="minorHAnsi" w:hAnsiTheme="minorHAnsi" w:cstheme="minorHAnsi"/>
            <w:b/>
            <w:color w:val="002060"/>
          </w:rPr>
          <w:t xml:space="preserve"> </w:t>
        </w:r>
        <w:r w:rsidR="00475FC1" w:rsidRPr="00D308FB">
          <w:rPr>
            <w:rStyle w:val="Lienhypertexte"/>
            <w:rFonts w:asciiTheme="minorHAnsi" w:hAnsiTheme="minorHAnsi" w:cstheme="minorHAnsi"/>
            <w:color w:val="002060"/>
          </w:rPr>
          <w:t xml:space="preserve">- </w:t>
        </w:r>
        <w:r w:rsidR="0092352F" w:rsidRPr="00D308FB">
          <w:rPr>
            <w:rStyle w:val="Lienhypertexte"/>
            <w:rFonts w:asciiTheme="minorHAnsi" w:hAnsiTheme="minorHAnsi" w:cstheme="minorHAnsi"/>
            <w:color w:val="002060"/>
          </w:rPr>
          <w:t>DISPOSITIONS DIVERSES</w:t>
        </w:r>
      </w:hyperlink>
      <w:r w:rsidR="0092352F" w:rsidRPr="00D308FB">
        <w:rPr>
          <w:rFonts w:asciiTheme="minorHAnsi" w:hAnsiTheme="minorHAnsi" w:cstheme="minorHAnsi"/>
          <w:color w:val="002060"/>
        </w:rPr>
        <w:t xml:space="preserve"> </w:t>
      </w:r>
    </w:p>
    <w:p w14:paraId="578C5130" w14:textId="744F9223" w:rsidR="0092352F" w:rsidRPr="00D308FB" w:rsidRDefault="00084BB2" w:rsidP="0092352F">
      <w:pPr>
        <w:rPr>
          <w:rFonts w:asciiTheme="minorHAnsi" w:hAnsiTheme="minorHAnsi" w:cstheme="minorHAnsi"/>
          <w:color w:val="002060"/>
        </w:rPr>
      </w:pPr>
      <w:hyperlink w:anchor="CCTPexpert" w:history="1">
        <w:r w:rsidR="0092352F" w:rsidRPr="00D308FB">
          <w:rPr>
            <w:rStyle w:val="Lienhypertexte"/>
            <w:rFonts w:asciiTheme="minorHAnsi" w:hAnsiTheme="minorHAnsi" w:cstheme="minorHAnsi"/>
            <w:b/>
            <w:color w:val="002060"/>
          </w:rPr>
          <w:t>ARTICLE 2</w:t>
        </w:r>
        <w:r w:rsidR="00475FC1" w:rsidRPr="00D308FB">
          <w:rPr>
            <w:rStyle w:val="Lienhypertexte"/>
            <w:rFonts w:asciiTheme="minorHAnsi" w:hAnsiTheme="minorHAnsi" w:cstheme="minorHAnsi"/>
            <w:b/>
            <w:color w:val="002060"/>
          </w:rPr>
          <w:t xml:space="preserve">7 </w:t>
        </w:r>
        <w:r w:rsidR="00475FC1" w:rsidRPr="00D308FB">
          <w:rPr>
            <w:rStyle w:val="Lienhypertexte"/>
            <w:rFonts w:asciiTheme="minorHAnsi" w:hAnsiTheme="minorHAnsi" w:cstheme="minorHAnsi"/>
            <w:color w:val="002060"/>
          </w:rPr>
          <w:t xml:space="preserve">- </w:t>
        </w:r>
        <w:r w:rsidR="0092352F" w:rsidRPr="00D308FB">
          <w:rPr>
            <w:rStyle w:val="Lienhypertexte"/>
            <w:rFonts w:asciiTheme="minorHAnsi" w:hAnsiTheme="minorHAnsi" w:cstheme="minorHAnsi"/>
            <w:color w:val="002060"/>
          </w:rPr>
          <w:t>EXTENSION GARANTIE « EXPERT D’ASSURE »</w:t>
        </w:r>
      </w:hyperlink>
      <w:r w:rsidR="0092352F" w:rsidRPr="00D308FB">
        <w:rPr>
          <w:rFonts w:asciiTheme="minorHAnsi" w:hAnsiTheme="minorHAnsi" w:cstheme="minorHAnsi"/>
          <w:color w:val="002060"/>
        </w:rPr>
        <w:t xml:space="preserve"> </w:t>
      </w:r>
    </w:p>
    <w:p w14:paraId="0EFEF249" w14:textId="2F4A310B" w:rsidR="00EE152C" w:rsidRPr="00D308FB" w:rsidRDefault="00084BB2" w:rsidP="0092352F">
      <w:pPr>
        <w:rPr>
          <w:rFonts w:asciiTheme="minorHAnsi" w:hAnsiTheme="minorHAnsi" w:cstheme="minorHAnsi"/>
          <w:color w:val="002060"/>
        </w:rPr>
      </w:pPr>
      <w:hyperlink w:anchor="CCTPfranchise" w:history="1">
        <w:r w:rsidR="0092352F" w:rsidRPr="00D308FB">
          <w:rPr>
            <w:rStyle w:val="Lienhypertexte"/>
            <w:rFonts w:asciiTheme="minorHAnsi" w:hAnsiTheme="minorHAnsi" w:cstheme="minorHAnsi"/>
            <w:b/>
            <w:color w:val="002060"/>
          </w:rPr>
          <w:t>ARTICLE 28</w:t>
        </w:r>
        <w:r w:rsidR="00475FC1" w:rsidRPr="00D308FB">
          <w:rPr>
            <w:rStyle w:val="Lienhypertexte"/>
            <w:rFonts w:asciiTheme="minorHAnsi" w:hAnsiTheme="minorHAnsi" w:cstheme="minorHAnsi"/>
            <w:b/>
            <w:color w:val="002060"/>
          </w:rPr>
          <w:t xml:space="preserve"> </w:t>
        </w:r>
        <w:r w:rsidR="00475FC1" w:rsidRPr="00D308FB">
          <w:rPr>
            <w:rStyle w:val="Lienhypertexte"/>
            <w:rFonts w:asciiTheme="minorHAnsi" w:hAnsiTheme="minorHAnsi" w:cstheme="minorHAnsi"/>
            <w:color w:val="002060"/>
          </w:rPr>
          <w:t xml:space="preserve">– </w:t>
        </w:r>
        <w:r w:rsidR="0092352F" w:rsidRPr="00D308FB">
          <w:rPr>
            <w:rStyle w:val="Lienhypertexte"/>
            <w:rFonts w:asciiTheme="minorHAnsi" w:hAnsiTheme="minorHAnsi" w:cstheme="minorHAnsi"/>
            <w:color w:val="002060"/>
          </w:rPr>
          <w:t>FRANCHISES</w:t>
        </w:r>
      </w:hyperlink>
    </w:p>
    <w:p w14:paraId="234B7D30" w14:textId="4E1376EB" w:rsidR="00475FC1" w:rsidRPr="00D308FB" w:rsidRDefault="00475FC1" w:rsidP="0092352F">
      <w:pPr>
        <w:rPr>
          <w:rFonts w:asciiTheme="minorHAnsi" w:hAnsiTheme="minorHAnsi" w:cstheme="minorHAnsi"/>
          <w:color w:val="002060"/>
        </w:rPr>
      </w:pPr>
    </w:p>
    <w:p w14:paraId="07A82D42" w14:textId="6CE51E8B" w:rsidR="00475FC1" w:rsidRPr="00D308FB" w:rsidRDefault="00084BB2" w:rsidP="00475FC1">
      <w:pPr>
        <w:rPr>
          <w:rFonts w:asciiTheme="minorHAnsi" w:hAnsiTheme="minorHAnsi" w:cstheme="minorHAnsi"/>
          <w:color w:val="002060"/>
        </w:rPr>
      </w:pPr>
      <w:hyperlink w:anchor="CCTPannexe" w:history="1">
        <w:r w:rsidR="00475FC1" w:rsidRPr="00D308FB">
          <w:rPr>
            <w:rStyle w:val="Lienhypertexte"/>
            <w:rFonts w:asciiTheme="minorHAnsi" w:hAnsiTheme="minorHAnsi" w:cstheme="minorHAnsi"/>
            <w:b/>
            <w:color w:val="002060"/>
          </w:rPr>
          <w:t>Annexe</w:t>
        </w:r>
        <w:r w:rsidR="00475FC1" w:rsidRPr="00D308FB">
          <w:rPr>
            <w:rStyle w:val="Lienhypertexte"/>
            <w:rFonts w:asciiTheme="minorHAnsi" w:hAnsiTheme="minorHAnsi" w:cstheme="minorHAnsi"/>
            <w:color w:val="002060"/>
          </w:rPr>
          <w:t xml:space="preserve"> : FRAIS SUPPLEMENTAIRES – PERTES FINANCIERES</w:t>
        </w:r>
      </w:hyperlink>
    </w:p>
    <w:p w14:paraId="39EB3B8B" w14:textId="10580E5A" w:rsidR="00475FC1" w:rsidRPr="00F72311" w:rsidRDefault="00475FC1" w:rsidP="00475FC1">
      <w:pPr>
        <w:rPr>
          <w:rFonts w:asciiTheme="minorHAnsi" w:hAnsiTheme="minorHAnsi" w:cstheme="minorHAnsi"/>
        </w:rPr>
      </w:pPr>
    </w:p>
    <w:p w14:paraId="1D2B57C8" w14:textId="24299A1D" w:rsidR="00475FC1" w:rsidRPr="00F72311" w:rsidRDefault="00475FC1" w:rsidP="00475FC1">
      <w:pPr>
        <w:rPr>
          <w:rFonts w:asciiTheme="minorHAnsi" w:hAnsiTheme="minorHAnsi" w:cstheme="minorHAnsi"/>
        </w:rPr>
      </w:pPr>
    </w:p>
    <w:p w14:paraId="6B0A0055" w14:textId="228B1FE4" w:rsidR="00475FC1" w:rsidRPr="00F72311" w:rsidRDefault="00475FC1" w:rsidP="00475FC1">
      <w:pPr>
        <w:rPr>
          <w:rFonts w:asciiTheme="minorHAnsi" w:hAnsiTheme="minorHAnsi" w:cstheme="minorHAnsi"/>
        </w:rPr>
      </w:pPr>
    </w:p>
    <w:p w14:paraId="4E534259" w14:textId="1991FBB2" w:rsidR="00475FC1" w:rsidRPr="00F72311" w:rsidRDefault="00475FC1" w:rsidP="00475FC1">
      <w:pPr>
        <w:rPr>
          <w:rFonts w:asciiTheme="minorHAnsi" w:hAnsiTheme="minorHAnsi" w:cstheme="minorHAnsi"/>
        </w:rPr>
      </w:pPr>
    </w:p>
    <w:p w14:paraId="1071A2D9" w14:textId="6E4B8CA1" w:rsidR="00475FC1" w:rsidRPr="00F72311" w:rsidRDefault="00475FC1" w:rsidP="00475FC1">
      <w:pPr>
        <w:rPr>
          <w:rFonts w:asciiTheme="minorHAnsi" w:hAnsiTheme="minorHAnsi" w:cstheme="minorHAnsi"/>
        </w:rPr>
      </w:pPr>
    </w:p>
    <w:p w14:paraId="635EE922" w14:textId="0E1481EB" w:rsidR="00475FC1" w:rsidRPr="00F72311" w:rsidRDefault="00475FC1" w:rsidP="00475FC1">
      <w:pPr>
        <w:rPr>
          <w:rFonts w:asciiTheme="minorHAnsi" w:hAnsiTheme="minorHAnsi" w:cstheme="minorHAnsi"/>
        </w:rPr>
      </w:pPr>
    </w:p>
    <w:p w14:paraId="43C8DF4D" w14:textId="7163BA4D" w:rsidR="00475FC1" w:rsidRPr="00F72311" w:rsidRDefault="00475FC1" w:rsidP="00475FC1">
      <w:pPr>
        <w:rPr>
          <w:rFonts w:asciiTheme="minorHAnsi" w:hAnsiTheme="minorHAnsi" w:cstheme="minorHAnsi"/>
        </w:rPr>
      </w:pPr>
    </w:p>
    <w:p w14:paraId="19EF186E" w14:textId="4451B03B" w:rsidR="00475FC1" w:rsidRPr="00F72311" w:rsidRDefault="00475FC1" w:rsidP="00475FC1">
      <w:pPr>
        <w:rPr>
          <w:rFonts w:asciiTheme="minorHAnsi" w:hAnsiTheme="minorHAnsi" w:cstheme="minorHAnsi"/>
        </w:rPr>
      </w:pPr>
    </w:p>
    <w:p w14:paraId="0CE2AA31" w14:textId="61C45A18" w:rsidR="00475FC1" w:rsidRPr="00F72311" w:rsidRDefault="00475FC1" w:rsidP="00475FC1">
      <w:pPr>
        <w:rPr>
          <w:rFonts w:asciiTheme="minorHAnsi" w:hAnsiTheme="minorHAnsi" w:cstheme="minorHAnsi"/>
        </w:rPr>
      </w:pPr>
    </w:p>
    <w:p w14:paraId="44C13FC2" w14:textId="15956400" w:rsidR="00475FC1" w:rsidRPr="00F72311" w:rsidRDefault="00475FC1" w:rsidP="00475FC1">
      <w:pPr>
        <w:rPr>
          <w:rFonts w:asciiTheme="minorHAnsi" w:hAnsiTheme="minorHAnsi" w:cstheme="minorHAnsi"/>
        </w:rPr>
      </w:pPr>
    </w:p>
    <w:p w14:paraId="1F2A1364" w14:textId="35CA8139" w:rsidR="00475FC1" w:rsidRPr="00F72311" w:rsidRDefault="00475FC1" w:rsidP="00475FC1">
      <w:pPr>
        <w:rPr>
          <w:rFonts w:asciiTheme="minorHAnsi" w:hAnsiTheme="minorHAnsi" w:cstheme="minorHAnsi"/>
        </w:rPr>
      </w:pPr>
    </w:p>
    <w:p w14:paraId="34CC42F8" w14:textId="466DD730" w:rsidR="00475FC1" w:rsidRPr="00F72311" w:rsidRDefault="00475FC1" w:rsidP="00475FC1">
      <w:pPr>
        <w:rPr>
          <w:rFonts w:asciiTheme="minorHAnsi" w:hAnsiTheme="minorHAnsi" w:cstheme="minorHAnsi"/>
        </w:rPr>
      </w:pPr>
    </w:p>
    <w:p w14:paraId="7EE52201" w14:textId="7B18774C" w:rsidR="00475FC1" w:rsidRPr="00F72311" w:rsidRDefault="00475FC1" w:rsidP="00475FC1">
      <w:pPr>
        <w:rPr>
          <w:rFonts w:asciiTheme="minorHAnsi" w:hAnsiTheme="minorHAnsi" w:cstheme="minorHAnsi"/>
        </w:rPr>
      </w:pPr>
    </w:p>
    <w:p w14:paraId="74A59585" w14:textId="7C3E4647" w:rsidR="00475FC1" w:rsidRPr="00F72311" w:rsidRDefault="00475FC1" w:rsidP="00475FC1">
      <w:pPr>
        <w:rPr>
          <w:rFonts w:asciiTheme="minorHAnsi" w:hAnsiTheme="minorHAnsi" w:cstheme="minorHAnsi"/>
        </w:rPr>
      </w:pPr>
    </w:p>
    <w:p w14:paraId="7C1B0ED8" w14:textId="15B4EED4" w:rsidR="00475FC1" w:rsidRPr="00F72311" w:rsidRDefault="00475FC1" w:rsidP="00475FC1">
      <w:pPr>
        <w:rPr>
          <w:rFonts w:asciiTheme="minorHAnsi" w:hAnsiTheme="minorHAnsi" w:cstheme="minorHAnsi"/>
        </w:rPr>
      </w:pPr>
    </w:p>
    <w:p w14:paraId="593AFD7A" w14:textId="2C1EFC9E" w:rsidR="00475FC1" w:rsidRPr="00F72311" w:rsidRDefault="00475FC1" w:rsidP="00475FC1">
      <w:pPr>
        <w:rPr>
          <w:rFonts w:asciiTheme="minorHAnsi" w:hAnsiTheme="minorHAnsi" w:cstheme="minorHAnsi"/>
        </w:rPr>
      </w:pPr>
    </w:p>
    <w:p w14:paraId="3BCDF75D" w14:textId="6C9DB85C" w:rsidR="00475FC1" w:rsidRPr="00F72311" w:rsidRDefault="00475FC1" w:rsidP="00475FC1">
      <w:pPr>
        <w:rPr>
          <w:rFonts w:asciiTheme="minorHAnsi" w:hAnsiTheme="minorHAnsi" w:cstheme="minorHAnsi"/>
        </w:rPr>
      </w:pPr>
    </w:p>
    <w:p w14:paraId="79B6993B" w14:textId="18C996DB" w:rsidR="00475FC1" w:rsidRPr="00F72311" w:rsidRDefault="00475FC1" w:rsidP="00475FC1">
      <w:pPr>
        <w:rPr>
          <w:rFonts w:asciiTheme="minorHAnsi" w:hAnsiTheme="minorHAnsi" w:cstheme="minorHAnsi"/>
        </w:rPr>
      </w:pPr>
    </w:p>
    <w:p w14:paraId="08AD02F7" w14:textId="150C0293" w:rsidR="00475FC1" w:rsidRPr="00F72311" w:rsidRDefault="00475FC1" w:rsidP="00475FC1">
      <w:pPr>
        <w:rPr>
          <w:rFonts w:asciiTheme="minorHAnsi" w:hAnsiTheme="minorHAnsi" w:cstheme="minorHAnsi"/>
        </w:rPr>
      </w:pPr>
    </w:p>
    <w:p w14:paraId="08CB90AE" w14:textId="1E818739" w:rsidR="00475FC1" w:rsidRPr="00F72311" w:rsidRDefault="00475FC1" w:rsidP="00475FC1">
      <w:pPr>
        <w:rPr>
          <w:rFonts w:asciiTheme="minorHAnsi" w:hAnsiTheme="minorHAnsi" w:cstheme="minorHAnsi"/>
        </w:rPr>
      </w:pPr>
    </w:p>
    <w:p w14:paraId="6A2D5F49" w14:textId="1CE9CD56" w:rsidR="00475FC1" w:rsidRPr="00F72311" w:rsidRDefault="00475FC1" w:rsidP="00475FC1">
      <w:pPr>
        <w:rPr>
          <w:rFonts w:asciiTheme="minorHAnsi" w:hAnsiTheme="minorHAnsi" w:cstheme="minorHAnsi"/>
        </w:rPr>
      </w:pPr>
    </w:p>
    <w:p w14:paraId="507724EC" w14:textId="65F50226" w:rsidR="00475FC1" w:rsidRPr="00F72311" w:rsidRDefault="00475FC1" w:rsidP="00475FC1">
      <w:pPr>
        <w:rPr>
          <w:rFonts w:asciiTheme="minorHAnsi" w:hAnsiTheme="minorHAnsi" w:cstheme="minorHAnsi"/>
        </w:rPr>
      </w:pPr>
    </w:p>
    <w:p w14:paraId="03605BAE" w14:textId="77777777" w:rsidR="0000138D" w:rsidRPr="00F72311" w:rsidRDefault="0000138D" w:rsidP="00475FC1">
      <w:pPr>
        <w:rPr>
          <w:rFonts w:asciiTheme="minorHAnsi" w:hAnsiTheme="minorHAnsi" w:cstheme="minorHAnsi"/>
        </w:rPr>
      </w:pPr>
    </w:p>
    <w:p w14:paraId="1FA94158" w14:textId="77777777" w:rsidR="00475FC1" w:rsidRPr="00F72311" w:rsidRDefault="00475FC1" w:rsidP="00475FC1">
      <w:pPr>
        <w:rPr>
          <w:rFonts w:asciiTheme="minorHAnsi" w:hAnsiTheme="minorHAnsi" w:cstheme="minorHAnsi"/>
        </w:rPr>
      </w:pPr>
    </w:p>
    <w:p w14:paraId="452CD4DF" w14:textId="77777777" w:rsidR="00EB23C9" w:rsidRPr="00F72311" w:rsidRDefault="00F43BB1">
      <w:pPr>
        <w:pStyle w:val="ArimaTitreArticle"/>
        <w:rPr>
          <w:rStyle w:val="Titredulivre"/>
          <w:rFonts w:asciiTheme="minorHAnsi" w:hAnsiTheme="minorHAnsi" w:cstheme="minorHAnsi"/>
          <w:b/>
          <w:color w:val="2F5496"/>
          <w:sz w:val="24"/>
          <w:szCs w:val="24"/>
        </w:rPr>
      </w:pPr>
      <w:bookmarkStart w:id="180" w:name="_Hlk183599331"/>
      <w:bookmarkStart w:id="181" w:name="CCTPgaranties"/>
      <w:r w:rsidRPr="00F72311">
        <w:rPr>
          <w:rStyle w:val="Titredulivre"/>
          <w:rFonts w:asciiTheme="minorHAnsi" w:hAnsiTheme="minorHAnsi" w:cstheme="minorHAnsi"/>
          <w:b/>
          <w:color w:val="2F5496"/>
          <w:sz w:val="24"/>
          <w:szCs w:val="24"/>
        </w:rPr>
        <w:lastRenderedPageBreak/>
        <w:tab/>
      </w:r>
    </w:p>
    <w:p w14:paraId="63EF53A3"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MONTANT DES GARANTIES</w:t>
      </w:r>
    </w:p>
    <w:bookmarkEnd w:id="180"/>
    <w:bookmarkEnd w:id="181"/>
    <w:p w14:paraId="6F68923E" w14:textId="77777777" w:rsidR="00EB23C9" w:rsidRPr="00F72311" w:rsidRDefault="00EB23C9">
      <w:pPr>
        <w:rPr>
          <w:rFonts w:asciiTheme="minorHAnsi" w:hAnsiTheme="minorHAnsi" w:cstheme="minorHAnsi"/>
          <w:b/>
        </w:rPr>
      </w:pPr>
    </w:p>
    <w:p w14:paraId="19BF424C"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Outre les dispositions prévues aux conditions générales de garanties ci-annexées, la garantie s’exercera de la manière suivante :</w:t>
      </w:r>
    </w:p>
    <w:tbl>
      <w:tblPr>
        <w:tblW w:w="9606" w:type="dxa"/>
        <w:tblBorders>
          <w:top w:val="single" w:sz="12" w:space="0" w:color="0070C0"/>
          <w:left w:val="single" w:sz="12" w:space="0" w:color="0070C0"/>
          <w:bottom w:val="single" w:sz="12" w:space="0" w:color="0070C0"/>
          <w:right w:val="single" w:sz="12" w:space="0" w:color="0070C0"/>
          <w:insideH w:val="single" w:sz="6" w:space="0" w:color="0070C0"/>
          <w:insideV w:val="single" w:sz="6" w:space="0" w:color="0070C0"/>
        </w:tblBorders>
        <w:tblLook w:val="01E0" w:firstRow="1" w:lastRow="1" w:firstColumn="1" w:lastColumn="1" w:noHBand="0" w:noVBand="0"/>
      </w:tblPr>
      <w:tblGrid>
        <w:gridCol w:w="4606"/>
        <w:gridCol w:w="5000"/>
      </w:tblGrid>
      <w:tr w:rsidR="00EB23C9" w:rsidRPr="00F72311" w14:paraId="2FBA83AF" w14:textId="77777777">
        <w:tc>
          <w:tcPr>
            <w:tcW w:w="9606" w:type="dxa"/>
            <w:gridSpan w:val="2"/>
            <w:tcBorders>
              <w:top w:val="single" w:sz="4" w:space="0" w:color="0070C0"/>
              <w:left w:val="single" w:sz="4" w:space="0" w:color="0070C0"/>
              <w:bottom w:val="single" w:sz="6" w:space="0" w:color="0070C0"/>
              <w:right w:val="single" w:sz="4" w:space="0" w:color="0070C0"/>
            </w:tcBorders>
            <w:shd w:val="clear" w:color="auto" w:fill="0070C0"/>
          </w:tcPr>
          <w:p w14:paraId="595F1521" w14:textId="77777777" w:rsidR="00EB23C9" w:rsidRPr="00F72311" w:rsidRDefault="00F43BB1">
            <w:pPr>
              <w:ind w:left="705"/>
              <w:jc w:val="center"/>
              <w:rPr>
                <w:rFonts w:asciiTheme="minorHAnsi" w:hAnsiTheme="minorHAnsi" w:cstheme="minorHAnsi"/>
                <w:b/>
                <w:bCs/>
                <w:i/>
                <w:color w:val="FFFFFF" w:themeColor="background1"/>
              </w:rPr>
            </w:pPr>
            <w:r w:rsidRPr="00F72311">
              <w:rPr>
                <w:rFonts w:asciiTheme="minorHAnsi" w:hAnsiTheme="minorHAnsi" w:cstheme="minorHAnsi"/>
                <w:b/>
                <w:bCs/>
                <w:color w:val="FFFFFF" w:themeColor="background1"/>
              </w:rPr>
              <w:t>MONTANT DES GARANTIES « DOMMAGES »</w:t>
            </w:r>
          </w:p>
        </w:tc>
      </w:tr>
      <w:tr w:rsidR="00EB23C9" w:rsidRPr="00F72311" w14:paraId="6B50D80E" w14:textId="77777777">
        <w:tc>
          <w:tcPr>
            <w:tcW w:w="9606" w:type="dxa"/>
            <w:gridSpan w:val="2"/>
            <w:tcBorders>
              <w:top w:val="single" w:sz="6" w:space="0" w:color="0070C0"/>
              <w:left w:val="single" w:sz="4" w:space="0" w:color="0070C0"/>
              <w:bottom w:val="single" w:sz="6" w:space="0" w:color="0070C0"/>
              <w:right w:val="single" w:sz="4" w:space="0" w:color="0070C0"/>
            </w:tcBorders>
            <w:shd w:val="clear" w:color="auto" w:fill="auto"/>
          </w:tcPr>
          <w:p w14:paraId="215A8B3F" w14:textId="728A15D8" w:rsidR="00EB23C9" w:rsidRPr="00F72311" w:rsidRDefault="00F43BB1">
            <w:pPr>
              <w:pStyle w:val="Corpsdetexte"/>
              <w:tabs>
                <w:tab w:val="num" w:pos="720"/>
                <w:tab w:val="left" w:pos="6660"/>
              </w:tabs>
              <w:jc w:val="both"/>
              <w:rPr>
                <w:rFonts w:asciiTheme="minorHAnsi" w:hAnsiTheme="minorHAnsi" w:cstheme="minorHAnsi"/>
                <w:b/>
                <w:bCs/>
                <w:i w:val="0"/>
                <w:szCs w:val="24"/>
              </w:rPr>
            </w:pPr>
            <w:r w:rsidRPr="00F72311">
              <w:rPr>
                <w:rFonts w:asciiTheme="minorHAnsi" w:hAnsiTheme="minorHAnsi" w:cstheme="minorHAnsi"/>
                <w:b/>
                <w:bCs/>
                <w:i w:val="0"/>
                <w:szCs w:val="24"/>
              </w:rPr>
              <w:t>Sans indication de somme étant précisé que le montant maximum de l’indemnité susceptible d’être versée au titre d’un sinistre « DOMMAGES » est limité à </w:t>
            </w:r>
            <w:r w:rsidRPr="00F72311">
              <w:rPr>
                <w:rFonts w:asciiTheme="minorHAnsi" w:hAnsiTheme="minorHAnsi" w:cstheme="minorHAnsi"/>
                <w:b/>
                <w:bCs/>
                <w:i w:val="0"/>
                <w:color w:val="002060"/>
                <w:szCs w:val="24"/>
              </w:rPr>
              <w:t xml:space="preserve">: 19 900 000 € </w:t>
            </w:r>
            <w:r w:rsidRPr="00F72311">
              <w:rPr>
                <w:rFonts w:asciiTheme="minorHAnsi" w:hAnsiTheme="minorHAnsi" w:cstheme="minorHAnsi"/>
                <w:b/>
                <w:bCs/>
                <w:i w:val="0"/>
                <w:szCs w:val="24"/>
              </w:rPr>
              <w:t xml:space="preserve">étant précisé que la garantie afférente aux objets de valeur tels qu’ils sont définis à l’article 1.2 des conditions générales de garanties jointes s’exercera à concurrence de </w:t>
            </w:r>
            <w:r w:rsidR="00EA275E" w:rsidRPr="00F72311">
              <w:rPr>
                <w:rFonts w:asciiTheme="minorHAnsi" w:hAnsiTheme="minorHAnsi" w:cstheme="minorHAnsi"/>
                <w:b/>
                <w:bCs/>
                <w:i w:val="0"/>
                <w:color w:val="002060"/>
                <w:szCs w:val="24"/>
              </w:rPr>
              <w:t>5</w:t>
            </w:r>
            <w:r w:rsidRPr="00F72311">
              <w:rPr>
                <w:rFonts w:asciiTheme="minorHAnsi" w:hAnsiTheme="minorHAnsi" w:cstheme="minorHAnsi"/>
                <w:b/>
                <w:bCs/>
                <w:i w:val="0"/>
                <w:color w:val="002060"/>
                <w:szCs w:val="24"/>
              </w:rPr>
              <w:t>00 000 € par sinistre</w:t>
            </w:r>
            <w:r w:rsidRPr="00F72311">
              <w:rPr>
                <w:rFonts w:asciiTheme="minorHAnsi" w:hAnsiTheme="minorHAnsi" w:cstheme="minorHAnsi"/>
                <w:b/>
                <w:bCs/>
                <w:i w:val="0"/>
                <w:szCs w:val="24"/>
              </w:rPr>
              <w:t xml:space="preserve">. </w:t>
            </w:r>
          </w:p>
        </w:tc>
      </w:tr>
      <w:tr w:rsidR="00EB23C9" w:rsidRPr="00F72311" w14:paraId="50995A02" w14:textId="77777777">
        <w:tc>
          <w:tcPr>
            <w:tcW w:w="9606" w:type="dxa"/>
            <w:gridSpan w:val="2"/>
            <w:tcBorders>
              <w:top w:val="single" w:sz="6" w:space="0" w:color="0070C0"/>
              <w:left w:val="single" w:sz="4" w:space="0" w:color="0070C0"/>
              <w:bottom w:val="single" w:sz="6" w:space="0" w:color="0070C0"/>
              <w:right w:val="single" w:sz="4" w:space="0" w:color="0070C0"/>
            </w:tcBorders>
            <w:shd w:val="clear" w:color="auto" w:fill="0070C0"/>
          </w:tcPr>
          <w:p w14:paraId="177D8C59" w14:textId="77777777" w:rsidR="00EB23C9" w:rsidRPr="00F72311" w:rsidRDefault="00F43BB1">
            <w:pPr>
              <w:ind w:firstLine="3"/>
              <w:jc w:val="center"/>
              <w:rPr>
                <w:rFonts w:asciiTheme="minorHAnsi" w:hAnsiTheme="minorHAnsi" w:cstheme="minorHAnsi"/>
                <w:i/>
                <w:color w:val="FFFFFF" w:themeColor="background1"/>
              </w:rPr>
            </w:pPr>
            <w:r w:rsidRPr="00F72311">
              <w:rPr>
                <w:rFonts w:asciiTheme="minorHAnsi" w:hAnsiTheme="minorHAnsi" w:cstheme="minorHAnsi"/>
                <w:color w:val="FFFFFF" w:themeColor="background1"/>
              </w:rPr>
              <w:t xml:space="preserve">LIMITATIONS PARTICULIERES PAR SINISTRE </w:t>
            </w:r>
          </w:p>
        </w:tc>
      </w:tr>
      <w:tr w:rsidR="00EB23C9" w:rsidRPr="00F72311" w14:paraId="495D4144" w14:textId="77777777">
        <w:tc>
          <w:tcPr>
            <w:tcW w:w="4606" w:type="dxa"/>
            <w:tcBorders>
              <w:top w:val="single" w:sz="6" w:space="0" w:color="0070C0"/>
              <w:left w:val="single" w:sz="4" w:space="0" w:color="0070C0"/>
              <w:bottom w:val="single" w:sz="6" w:space="0" w:color="0070C0"/>
            </w:tcBorders>
            <w:shd w:val="clear" w:color="auto" w:fill="auto"/>
          </w:tcPr>
          <w:p w14:paraId="261ED4F9" w14:textId="77777777" w:rsidR="00EB23C9" w:rsidRPr="00F72311" w:rsidRDefault="00F43BB1">
            <w:pPr>
              <w:rPr>
                <w:rFonts w:asciiTheme="minorHAnsi" w:hAnsiTheme="minorHAnsi" w:cstheme="minorHAnsi"/>
                <w:u w:val="single"/>
              </w:rPr>
            </w:pPr>
            <w:r w:rsidRPr="00F72311">
              <w:rPr>
                <w:rFonts w:asciiTheme="minorHAnsi" w:hAnsiTheme="minorHAnsi" w:cstheme="minorHAnsi"/>
              </w:rPr>
              <w:t xml:space="preserve">Frais de reconstitution d’archives, à concurrence de  </w:t>
            </w:r>
          </w:p>
        </w:tc>
        <w:tc>
          <w:tcPr>
            <w:tcW w:w="5000" w:type="dxa"/>
            <w:tcBorders>
              <w:top w:val="single" w:sz="6" w:space="0" w:color="0070C0"/>
              <w:bottom w:val="single" w:sz="6" w:space="0" w:color="0070C0"/>
              <w:right w:val="single" w:sz="4" w:space="0" w:color="0070C0"/>
            </w:tcBorders>
            <w:shd w:val="clear" w:color="auto" w:fill="auto"/>
          </w:tcPr>
          <w:p w14:paraId="07DD2190" w14:textId="77777777" w:rsidR="00EB23C9" w:rsidRPr="00F72311" w:rsidRDefault="00F43BB1">
            <w:pPr>
              <w:jc w:val="center"/>
              <w:rPr>
                <w:rFonts w:asciiTheme="minorHAnsi" w:hAnsiTheme="minorHAnsi" w:cstheme="minorHAnsi"/>
                <w:b/>
                <w:bCs/>
                <w:color w:val="002060"/>
                <w:u w:val="single"/>
              </w:rPr>
            </w:pPr>
            <w:r w:rsidRPr="00F72311">
              <w:rPr>
                <w:rFonts w:asciiTheme="minorHAnsi" w:hAnsiTheme="minorHAnsi" w:cstheme="minorHAnsi"/>
                <w:b/>
                <w:bCs/>
                <w:color w:val="002060"/>
              </w:rPr>
              <w:t>500 000 €</w:t>
            </w:r>
          </w:p>
        </w:tc>
      </w:tr>
      <w:tr w:rsidR="00EB23C9" w:rsidRPr="00F72311" w14:paraId="3238AA04" w14:textId="77777777">
        <w:tc>
          <w:tcPr>
            <w:tcW w:w="4606" w:type="dxa"/>
            <w:tcBorders>
              <w:top w:val="single" w:sz="6" w:space="0" w:color="0070C0"/>
              <w:left w:val="single" w:sz="4" w:space="0" w:color="0070C0"/>
              <w:bottom w:val="single" w:sz="6" w:space="0" w:color="0070C0"/>
            </w:tcBorders>
            <w:shd w:val="clear" w:color="auto" w:fill="auto"/>
          </w:tcPr>
          <w:p w14:paraId="199DB123" w14:textId="77777777" w:rsidR="00EB23C9" w:rsidRPr="00F72311" w:rsidRDefault="00F43BB1">
            <w:pPr>
              <w:ind w:firstLine="3"/>
              <w:rPr>
                <w:rFonts w:asciiTheme="minorHAnsi" w:hAnsiTheme="minorHAnsi" w:cstheme="minorHAnsi"/>
              </w:rPr>
            </w:pPr>
            <w:r w:rsidRPr="00F72311">
              <w:rPr>
                <w:rFonts w:asciiTheme="minorHAnsi" w:hAnsiTheme="minorHAnsi" w:cstheme="minorHAnsi"/>
              </w:rPr>
              <w:t>Biens extérieurs (Art 1.3 des conditions générales de garanties)</w:t>
            </w:r>
          </w:p>
        </w:tc>
        <w:tc>
          <w:tcPr>
            <w:tcW w:w="5000" w:type="dxa"/>
            <w:tcBorders>
              <w:top w:val="single" w:sz="6" w:space="0" w:color="0070C0"/>
              <w:bottom w:val="single" w:sz="6" w:space="0" w:color="0070C0"/>
              <w:right w:val="single" w:sz="4" w:space="0" w:color="0070C0"/>
            </w:tcBorders>
            <w:shd w:val="clear" w:color="auto" w:fill="auto"/>
          </w:tcPr>
          <w:p w14:paraId="51A1409D" w14:textId="77777777" w:rsidR="00EB23C9" w:rsidRPr="00F72311" w:rsidRDefault="00F43BB1">
            <w:pPr>
              <w:jc w:val="center"/>
              <w:rPr>
                <w:rFonts w:asciiTheme="minorHAnsi" w:hAnsiTheme="minorHAnsi" w:cstheme="minorHAnsi"/>
                <w:b/>
                <w:bCs/>
                <w:color w:val="002060"/>
              </w:rPr>
            </w:pPr>
            <w:r w:rsidRPr="00F72311">
              <w:rPr>
                <w:rFonts w:asciiTheme="minorHAnsi" w:hAnsiTheme="minorHAnsi" w:cstheme="minorHAnsi"/>
                <w:b/>
                <w:bCs/>
                <w:color w:val="002060"/>
              </w:rPr>
              <w:t>500 000 €</w:t>
            </w:r>
          </w:p>
        </w:tc>
      </w:tr>
      <w:tr w:rsidR="00EB23C9" w:rsidRPr="00F72311" w14:paraId="39F598B7" w14:textId="77777777">
        <w:tc>
          <w:tcPr>
            <w:tcW w:w="4606" w:type="dxa"/>
            <w:tcBorders>
              <w:top w:val="single" w:sz="6" w:space="0" w:color="0070C0"/>
              <w:left w:val="single" w:sz="4" w:space="0" w:color="0070C0"/>
              <w:bottom w:val="single" w:sz="6" w:space="0" w:color="0070C0"/>
            </w:tcBorders>
            <w:shd w:val="clear" w:color="auto" w:fill="auto"/>
          </w:tcPr>
          <w:p w14:paraId="42DF3345" w14:textId="77777777" w:rsidR="00EB23C9" w:rsidRPr="00F72311" w:rsidRDefault="00F43BB1">
            <w:pPr>
              <w:ind w:firstLine="3"/>
              <w:rPr>
                <w:rFonts w:asciiTheme="minorHAnsi" w:hAnsiTheme="minorHAnsi" w:cstheme="minorHAnsi"/>
              </w:rPr>
            </w:pPr>
            <w:r w:rsidRPr="00F72311">
              <w:rPr>
                <w:rFonts w:asciiTheme="minorHAnsi" w:hAnsiTheme="minorHAnsi" w:cstheme="minorHAnsi"/>
              </w:rPr>
              <w:t>Frais de gardiennage et/ou de clôture provisoire</w:t>
            </w:r>
          </w:p>
        </w:tc>
        <w:tc>
          <w:tcPr>
            <w:tcW w:w="5000" w:type="dxa"/>
            <w:tcBorders>
              <w:top w:val="single" w:sz="6" w:space="0" w:color="0070C0"/>
              <w:bottom w:val="single" w:sz="6" w:space="0" w:color="0070C0"/>
              <w:right w:val="single" w:sz="4" w:space="0" w:color="0070C0"/>
            </w:tcBorders>
            <w:shd w:val="clear" w:color="auto" w:fill="auto"/>
          </w:tcPr>
          <w:p w14:paraId="07BEB36A" w14:textId="77777777" w:rsidR="00EB23C9" w:rsidRPr="00F72311" w:rsidRDefault="00F43BB1">
            <w:pPr>
              <w:jc w:val="center"/>
              <w:rPr>
                <w:rFonts w:asciiTheme="minorHAnsi" w:hAnsiTheme="minorHAnsi" w:cstheme="minorHAnsi"/>
                <w:b/>
                <w:bCs/>
                <w:color w:val="002060"/>
              </w:rPr>
            </w:pPr>
            <w:r w:rsidRPr="00F72311">
              <w:rPr>
                <w:rFonts w:asciiTheme="minorHAnsi" w:hAnsiTheme="minorHAnsi" w:cstheme="minorHAnsi"/>
                <w:b/>
                <w:bCs/>
                <w:color w:val="002060"/>
              </w:rPr>
              <w:t>Frais réels</w:t>
            </w:r>
          </w:p>
        </w:tc>
      </w:tr>
      <w:tr w:rsidR="00EB23C9" w:rsidRPr="00F72311" w14:paraId="525450F7" w14:textId="77777777">
        <w:tc>
          <w:tcPr>
            <w:tcW w:w="4606" w:type="dxa"/>
            <w:tcBorders>
              <w:top w:val="single" w:sz="6" w:space="0" w:color="0070C0"/>
              <w:left w:val="single" w:sz="4" w:space="0" w:color="0070C0"/>
              <w:bottom w:val="single" w:sz="6" w:space="0" w:color="0070C0"/>
            </w:tcBorders>
            <w:shd w:val="clear" w:color="auto" w:fill="auto"/>
          </w:tcPr>
          <w:p w14:paraId="1DF06898" w14:textId="77777777" w:rsidR="00EB23C9" w:rsidRPr="00F72311" w:rsidRDefault="00F43BB1">
            <w:pPr>
              <w:rPr>
                <w:rFonts w:asciiTheme="minorHAnsi" w:hAnsiTheme="minorHAnsi" w:cstheme="minorHAnsi"/>
              </w:rPr>
            </w:pPr>
            <w:r w:rsidRPr="00F72311">
              <w:rPr>
                <w:rFonts w:asciiTheme="minorHAnsi" w:hAnsiTheme="minorHAnsi" w:cstheme="minorHAnsi"/>
              </w:rPr>
              <w:t xml:space="preserve">Frais de dépollution, de décontamination et désamiantage </w:t>
            </w:r>
          </w:p>
        </w:tc>
        <w:tc>
          <w:tcPr>
            <w:tcW w:w="5000" w:type="dxa"/>
            <w:tcBorders>
              <w:top w:val="single" w:sz="6" w:space="0" w:color="0070C0"/>
              <w:bottom w:val="single" w:sz="6" w:space="0" w:color="0070C0"/>
              <w:right w:val="single" w:sz="4" w:space="0" w:color="0070C0"/>
            </w:tcBorders>
            <w:shd w:val="clear" w:color="auto" w:fill="auto"/>
          </w:tcPr>
          <w:p w14:paraId="2AE946F8" w14:textId="77777777" w:rsidR="00EB23C9" w:rsidRPr="00F72311" w:rsidRDefault="00F43BB1">
            <w:pPr>
              <w:jc w:val="center"/>
              <w:rPr>
                <w:rFonts w:asciiTheme="minorHAnsi" w:hAnsiTheme="minorHAnsi" w:cstheme="minorHAnsi"/>
                <w:b/>
                <w:bCs/>
                <w:color w:val="002060"/>
              </w:rPr>
            </w:pPr>
            <w:r w:rsidRPr="00F72311">
              <w:rPr>
                <w:rFonts w:asciiTheme="minorHAnsi" w:hAnsiTheme="minorHAnsi" w:cstheme="minorHAnsi"/>
                <w:b/>
                <w:bCs/>
                <w:color w:val="002060"/>
              </w:rPr>
              <w:t>Frais réels</w:t>
            </w:r>
          </w:p>
        </w:tc>
      </w:tr>
      <w:tr w:rsidR="00EB23C9" w:rsidRPr="00F72311" w14:paraId="5BA9540D" w14:textId="77777777">
        <w:tc>
          <w:tcPr>
            <w:tcW w:w="4606" w:type="dxa"/>
            <w:tcBorders>
              <w:top w:val="single" w:sz="6" w:space="0" w:color="0070C0"/>
              <w:left w:val="single" w:sz="4" w:space="0" w:color="0070C0"/>
              <w:bottom w:val="single" w:sz="6" w:space="0" w:color="0070C0"/>
            </w:tcBorders>
            <w:shd w:val="clear" w:color="auto" w:fill="auto"/>
          </w:tcPr>
          <w:p w14:paraId="07B2E867" w14:textId="77777777" w:rsidR="00EB23C9" w:rsidRPr="00F72311" w:rsidRDefault="00F43BB1">
            <w:pPr>
              <w:ind w:firstLine="3"/>
              <w:rPr>
                <w:rFonts w:asciiTheme="minorHAnsi" w:hAnsiTheme="minorHAnsi" w:cstheme="minorHAnsi"/>
              </w:rPr>
            </w:pPr>
            <w:r w:rsidRPr="00F72311">
              <w:rPr>
                <w:rFonts w:asciiTheme="minorHAnsi" w:hAnsiTheme="minorHAnsi" w:cstheme="minorHAnsi"/>
              </w:rPr>
              <w:t>Frais de déplacement - replacement et entrepôt des biens mobiliers nécessaires à la remise en état des bâtiments</w:t>
            </w:r>
          </w:p>
        </w:tc>
        <w:tc>
          <w:tcPr>
            <w:tcW w:w="5000" w:type="dxa"/>
            <w:tcBorders>
              <w:top w:val="single" w:sz="6" w:space="0" w:color="0070C0"/>
              <w:bottom w:val="single" w:sz="6" w:space="0" w:color="0070C0"/>
              <w:right w:val="single" w:sz="4" w:space="0" w:color="0070C0"/>
            </w:tcBorders>
            <w:shd w:val="clear" w:color="auto" w:fill="auto"/>
          </w:tcPr>
          <w:p w14:paraId="758A74A2" w14:textId="77777777" w:rsidR="00EB23C9" w:rsidRPr="00F72311" w:rsidRDefault="00F43BB1">
            <w:pPr>
              <w:jc w:val="center"/>
              <w:rPr>
                <w:rFonts w:asciiTheme="minorHAnsi" w:hAnsiTheme="minorHAnsi" w:cstheme="minorHAnsi"/>
                <w:b/>
                <w:bCs/>
                <w:color w:val="002060"/>
              </w:rPr>
            </w:pPr>
            <w:r w:rsidRPr="00F72311">
              <w:rPr>
                <w:rFonts w:asciiTheme="minorHAnsi" w:hAnsiTheme="minorHAnsi" w:cstheme="minorHAnsi"/>
                <w:b/>
                <w:bCs/>
                <w:color w:val="002060"/>
              </w:rPr>
              <w:t>Frais réels</w:t>
            </w:r>
          </w:p>
        </w:tc>
      </w:tr>
      <w:tr w:rsidR="00EB23C9" w:rsidRPr="00F72311" w14:paraId="6C25149F" w14:textId="77777777">
        <w:tc>
          <w:tcPr>
            <w:tcW w:w="4606" w:type="dxa"/>
            <w:tcBorders>
              <w:top w:val="single" w:sz="6" w:space="0" w:color="0070C0"/>
              <w:left w:val="single" w:sz="4" w:space="0" w:color="0070C0"/>
              <w:bottom w:val="single" w:sz="6" w:space="0" w:color="0070C0"/>
            </w:tcBorders>
            <w:shd w:val="clear" w:color="auto" w:fill="auto"/>
          </w:tcPr>
          <w:p w14:paraId="0A0A5177" w14:textId="77777777" w:rsidR="00EB23C9" w:rsidRPr="00F72311" w:rsidRDefault="00F43BB1">
            <w:pPr>
              <w:ind w:firstLine="3"/>
              <w:rPr>
                <w:rFonts w:asciiTheme="minorHAnsi" w:hAnsiTheme="minorHAnsi" w:cstheme="minorHAnsi"/>
              </w:rPr>
            </w:pPr>
            <w:r w:rsidRPr="00F72311">
              <w:rPr>
                <w:rFonts w:asciiTheme="minorHAnsi" w:hAnsiTheme="minorHAnsi" w:cstheme="minorHAnsi"/>
              </w:rPr>
              <w:t>Perte d’usage, perte des loyers, les frais de relogement</w:t>
            </w:r>
          </w:p>
        </w:tc>
        <w:tc>
          <w:tcPr>
            <w:tcW w:w="5000" w:type="dxa"/>
            <w:tcBorders>
              <w:top w:val="single" w:sz="6" w:space="0" w:color="0070C0"/>
              <w:bottom w:val="single" w:sz="6" w:space="0" w:color="0070C0"/>
              <w:right w:val="single" w:sz="4" w:space="0" w:color="0070C0"/>
            </w:tcBorders>
            <w:shd w:val="clear" w:color="auto" w:fill="auto"/>
          </w:tcPr>
          <w:p w14:paraId="48E3F46F" w14:textId="77777777" w:rsidR="00EB23C9" w:rsidRPr="00F72311" w:rsidRDefault="00F43BB1">
            <w:pPr>
              <w:jc w:val="center"/>
              <w:rPr>
                <w:rFonts w:asciiTheme="minorHAnsi" w:hAnsiTheme="minorHAnsi" w:cstheme="minorHAnsi"/>
                <w:b/>
                <w:bCs/>
                <w:color w:val="002060"/>
              </w:rPr>
            </w:pPr>
            <w:r w:rsidRPr="00F72311">
              <w:rPr>
                <w:rFonts w:asciiTheme="minorHAnsi" w:hAnsiTheme="minorHAnsi" w:cstheme="minorHAnsi"/>
                <w:b/>
                <w:bCs/>
                <w:color w:val="002060"/>
              </w:rPr>
              <w:t>2 ans</w:t>
            </w:r>
          </w:p>
        </w:tc>
      </w:tr>
      <w:tr w:rsidR="00EB23C9" w:rsidRPr="00F72311" w14:paraId="72BD6D31" w14:textId="77777777">
        <w:tc>
          <w:tcPr>
            <w:tcW w:w="4606" w:type="dxa"/>
            <w:tcBorders>
              <w:top w:val="single" w:sz="6" w:space="0" w:color="0070C0"/>
              <w:left w:val="single" w:sz="4" w:space="0" w:color="0070C0"/>
              <w:bottom w:val="single" w:sz="6" w:space="0" w:color="0070C0"/>
            </w:tcBorders>
            <w:shd w:val="clear" w:color="auto" w:fill="auto"/>
          </w:tcPr>
          <w:p w14:paraId="659510D8" w14:textId="77777777" w:rsidR="00EB23C9" w:rsidRPr="00F72311" w:rsidRDefault="00F43BB1">
            <w:pPr>
              <w:ind w:firstLine="3"/>
              <w:rPr>
                <w:rFonts w:asciiTheme="minorHAnsi" w:hAnsiTheme="minorHAnsi" w:cstheme="minorHAnsi"/>
              </w:rPr>
            </w:pPr>
            <w:r w:rsidRPr="00F72311">
              <w:rPr>
                <w:rFonts w:asciiTheme="minorHAnsi" w:hAnsiTheme="minorHAnsi" w:cstheme="minorHAnsi"/>
              </w:rPr>
              <w:t>Les frais justifiés de démolition, déblaiement, clôture provisoire, pompage désinfection, gardiennage</w:t>
            </w:r>
          </w:p>
        </w:tc>
        <w:tc>
          <w:tcPr>
            <w:tcW w:w="5000" w:type="dxa"/>
            <w:tcBorders>
              <w:top w:val="single" w:sz="6" w:space="0" w:color="0070C0"/>
              <w:bottom w:val="single" w:sz="6" w:space="0" w:color="0070C0"/>
              <w:right w:val="single" w:sz="4" w:space="0" w:color="0070C0"/>
            </w:tcBorders>
            <w:shd w:val="clear" w:color="auto" w:fill="auto"/>
          </w:tcPr>
          <w:p w14:paraId="22B41CB1" w14:textId="77777777" w:rsidR="00EB23C9" w:rsidRPr="00F72311" w:rsidRDefault="00F43BB1">
            <w:pPr>
              <w:jc w:val="center"/>
              <w:rPr>
                <w:rFonts w:asciiTheme="minorHAnsi" w:hAnsiTheme="minorHAnsi" w:cstheme="minorHAnsi"/>
                <w:b/>
                <w:bCs/>
                <w:color w:val="002060"/>
              </w:rPr>
            </w:pPr>
            <w:r w:rsidRPr="00F72311">
              <w:rPr>
                <w:rFonts w:asciiTheme="minorHAnsi" w:hAnsiTheme="minorHAnsi" w:cstheme="minorHAnsi"/>
                <w:b/>
                <w:bCs/>
                <w:color w:val="002060"/>
              </w:rPr>
              <w:t>Frais réels</w:t>
            </w:r>
          </w:p>
        </w:tc>
      </w:tr>
      <w:tr w:rsidR="00EB23C9" w:rsidRPr="00F72311" w14:paraId="08EE946F" w14:textId="77777777">
        <w:tc>
          <w:tcPr>
            <w:tcW w:w="4606" w:type="dxa"/>
            <w:tcBorders>
              <w:top w:val="single" w:sz="6" w:space="0" w:color="0070C0"/>
              <w:left w:val="single" w:sz="4" w:space="0" w:color="0070C0"/>
              <w:bottom w:val="single" w:sz="6" w:space="0" w:color="0070C0"/>
            </w:tcBorders>
            <w:shd w:val="clear" w:color="auto" w:fill="auto"/>
          </w:tcPr>
          <w:p w14:paraId="6812E829" w14:textId="77777777" w:rsidR="00EB23C9" w:rsidRPr="00F72311" w:rsidRDefault="00F43BB1">
            <w:pPr>
              <w:ind w:firstLine="3"/>
              <w:rPr>
                <w:rFonts w:asciiTheme="minorHAnsi" w:hAnsiTheme="minorHAnsi" w:cstheme="minorHAnsi"/>
              </w:rPr>
            </w:pPr>
            <w:r w:rsidRPr="00F72311">
              <w:rPr>
                <w:rFonts w:asciiTheme="minorHAnsi" w:hAnsiTheme="minorHAnsi" w:cstheme="minorHAnsi"/>
              </w:rPr>
              <w:t>Les dommages causés par les secours et mesures de sauvetage</w:t>
            </w:r>
          </w:p>
        </w:tc>
        <w:tc>
          <w:tcPr>
            <w:tcW w:w="5000" w:type="dxa"/>
            <w:tcBorders>
              <w:top w:val="single" w:sz="6" w:space="0" w:color="0070C0"/>
              <w:bottom w:val="single" w:sz="6" w:space="0" w:color="0070C0"/>
              <w:right w:val="single" w:sz="4" w:space="0" w:color="0070C0"/>
            </w:tcBorders>
            <w:shd w:val="clear" w:color="auto" w:fill="auto"/>
          </w:tcPr>
          <w:p w14:paraId="3861545F" w14:textId="77777777" w:rsidR="00EB23C9" w:rsidRPr="00F72311" w:rsidRDefault="00F43BB1">
            <w:pPr>
              <w:jc w:val="center"/>
              <w:rPr>
                <w:rFonts w:asciiTheme="minorHAnsi" w:hAnsiTheme="minorHAnsi" w:cstheme="minorHAnsi"/>
                <w:b/>
                <w:bCs/>
                <w:color w:val="002060"/>
              </w:rPr>
            </w:pPr>
            <w:r w:rsidRPr="00F72311">
              <w:rPr>
                <w:rFonts w:asciiTheme="minorHAnsi" w:hAnsiTheme="minorHAnsi" w:cstheme="minorHAnsi"/>
                <w:b/>
                <w:bCs/>
                <w:color w:val="002060"/>
              </w:rPr>
              <w:t>Frais réels</w:t>
            </w:r>
          </w:p>
        </w:tc>
      </w:tr>
      <w:tr w:rsidR="00EB23C9" w:rsidRPr="00F72311" w14:paraId="47D81206" w14:textId="77777777">
        <w:tc>
          <w:tcPr>
            <w:tcW w:w="4606" w:type="dxa"/>
            <w:tcBorders>
              <w:top w:val="single" w:sz="6" w:space="0" w:color="0070C0"/>
              <w:left w:val="single" w:sz="4" w:space="0" w:color="0070C0"/>
              <w:bottom w:val="single" w:sz="6" w:space="0" w:color="0070C0"/>
            </w:tcBorders>
            <w:shd w:val="clear" w:color="auto" w:fill="auto"/>
          </w:tcPr>
          <w:p w14:paraId="43C12A96" w14:textId="77777777" w:rsidR="00EB23C9" w:rsidRPr="00F72311" w:rsidRDefault="00F43BB1">
            <w:pPr>
              <w:ind w:firstLine="3"/>
              <w:rPr>
                <w:rFonts w:asciiTheme="minorHAnsi" w:hAnsiTheme="minorHAnsi" w:cstheme="minorHAnsi"/>
              </w:rPr>
            </w:pPr>
            <w:r w:rsidRPr="00F72311">
              <w:rPr>
                <w:rFonts w:asciiTheme="minorHAnsi" w:hAnsiTheme="minorHAnsi" w:cstheme="minorHAnsi"/>
              </w:rPr>
              <w:t>Les frais de mise en conformité des bâtiments avec la législation liée directement ou indirectement au fait dommageable</w:t>
            </w:r>
          </w:p>
        </w:tc>
        <w:tc>
          <w:tcPr>
            <w:tcW w:w="5000" w:type="dxa"/>
            <w:tcBorders>
              <w:top w:val="single" w:sz="6" w:space="0" w:color="0070C0"/>
              <w:bottom w:val="single" w:sz="6" w:space="0" w:color="0070C0"/>
              <w:right w:val="single" w:sz="4" w:space="0" w:color="0070C0"/>
            </w:tcBorders>
            <w:shd w:val="clear" w:color="auto" w:fill="auto"/>
          </w:tcPr>
          <w:p w14:paraId="648B822C" w14:textId="77777777" w:rsidR="00EB23C9" w:rsidRPr="00F72311" w:rsidRDefault="00F43BB1">
            <w:pPr>
              <w:jc w:val="center"/>
              <w:rPr>
                <w:rFonts w:asciiTheme="minorHAnsi" w:hAnsiTheme="minorHAnsi" w:cstheme="minorHAnsi"/>
                <w:b/>
                <w:bCs/>
                <w:color w:val="002060"/>
              </w:rPr>
            </w:pPr>
            <w:r w:rsidRPr="00F72311">
              <w:rPr>
                <w:rFonts w:asciiTheme="minorHAnsi" w:hAnsiTheme="minorHAnsi" w:cstheme="minorHAnsi"/>
                <w:b/>
                <w:bCs/>
                <w:color w:val="002060"/>
              </w:rPr>
              <w:t>Frais réels</w:t>
            </w:r>
          </w:p>
          <w:p w14:paraId="570DCF57" w14:textId="77777777" w:rsidR="00EB23C9" w:rsidRPr="00F72311" w:rsidRDefault="00EB23C9">
            <w:pPr>
              <w:ind w:left="705"/>
              <w:jc w:val="center"/>
              <w:rPr>
                <w:rFonts w:asciiTheme="minorHAnsi" w:hAnsiTheme="minorHAnsi" w:cstheme="minorHAnsi"/>
                <w:b/>
                <w:bCs/>
                <w:color w:val="002060"/>
              </w:rPr>
            </w:pPr>
          </w:p>
        </w:tc>
      </w:tr>
      <w:tr w:rsidR="00EB23C9" w:rsidRPr="00F72311" w14:paraId="244E3FDE" w14:textId="77777777">
        <w:tc>
          <w:tcPr>
            <w:tcW w:w="4606" w:type="dxa"/>
            <w:tcBorders>
              <w:top w:val="single" w:sz="6" w:space="0" w:color="0070C0"/>
              <w:left w:val="single" w:sz="4" w:space="0" w:color="0070C0"/>
              <w:bottom w:val="single" w:sz="6" w:space="0" w:color="0070C0"/>
            </w:tcBorders>
            <w:shd w:val="clear" w:color="auto" w:fill="auto"/>
          </w:tcPr>
          <w:p w14:paraId="47384CB7" w14:textId="77777777" w:rsidR="00EB23C9" w:rsidRPr="00F72311" w:rsidRDefault="00F43BB1">
            <w:pPr>
              <w:rPr>
                <w:rFonts w:asciiTheme="minorHAnsi" w:hAnsiTheme="minorHAnsi" w:cstheme="minorHAnsi"/>
              </w:rPr>
            </w:pPr>
            <w:r w:rsidRPr="00F72311">
              <w:rPr>
                <w:rFonts w:asciiTheme="minorHAnsi" w:hAnsiTheme="minorHAnsi" w:cstheme="minorHAnsi"/>
              </w:rPr>
              <w:t>Honoraires d’architectes, maîtres d’œuvres (BET), décorateurs, bureau de contrôle technique, d’ingénierie</w:t>
            </w:r>
          </w:p>
        </w:tc>
        <w:tc>
          <w:tcPr>
            <w:tcW w:w="5000" w:type="dxa"/>
            <w:tcBorders>
              <w:top w:val="single" w:sz="6" w:space="0" w:color="0070C0"/>
              <w:bottom w:val="single" w:sz="6" w:space="0" w:color="0070C0"/>
              <w:right w:val="single" w:sz="4" w:space="0" w:color="0070C0"/>
            </w:tcBorders>
            <w:shd w:val="clear" w:color="auto" w:fill="auto"/>
          </w:tcPr>
          <w:p w14:paraId="55E3EED5" w14:textId="77777777" w:rsidR="00EB23C9" w:rsidRPr="00F72311" w:rsidRDefault="00F43BB1">
            <w:pPr>
              <w:jc w:val="center"/>
              <w:rPr>
                <w:rFonts w:asciiTheme="minorHAnsi" w:hAnsiTheme="minorHAnsi" w:cstheme="minorHAnsi"/>
                <w:b/>
                <w:bCs/>
                <w:color w:val="002060"/>
              </w:rPr>
            </w:pPr>
            <w:r w:rsidRPr="00F72311">
              <w:rPr>
                <w:rFonts w:asciiTheme="minorHAnsi" w:hAnsiTheme="minorHAnsi" w:cstheme="minorHAnsi"/>
                <w:b/>
                <w:bCs/>
                <w:color w:val="002060"/>
              </w:rPr>
              <w:t>Frais réels</w:t>
            </w:r>
          </w:p>
        </w:tc>
      </w:tr>
      <w:tr w:rsidR="00EB23C9" w:rsidRPr="00F72311" w14:paraId="659B9043" w14:textId="77777777">
        <w:tc>
          <w:tcPr>
            <w:tcW w:w="4606" w:type="dxa"/>
            <w:tcBorders>
              <w:top w:val="single" w:sz="6" w:space="0" w:color="0070C0"/>
              <w:left w:val="single" w:sz="4" w:space="0" w:color="0070C0"/>
              <w:bottom w:val="single" w:sz="6" w:space="0" w:color="0070C0"/>
            </w:tcBorders>
            <w:shd w:val="clear" w:color="auto" w:fill="auto"/>
          </w:tcPr>
          <w:p w14:paraId="68F4DCFF" w14:textId="77777777" w:rsidR="00EB23C9" w:rsidRPr="00F72311" w:rsidRDefault="00F43BB1">
            <w:pPr>
              <w:rPr>
                <w:rFonts w:asciiTheme="minorHAnsi" w:hAnsiTheme="minorHAnsi" w:cstheme="minorHAnsi"/>
              </w:rPr>
            </w:pPr>
            <w:r w:rsidRPr="00F72311">
              <w:rPr>
                <w:rFonts w:asciiTheme="minorHAnsi" w:hAnsiTheme="minorHAnsi" w:cstheme="minorHAnsi"/>
              </w:rPr>
              <w:t>Assurance dommages ouvrages</w:t>
            </w:r>
          </w:p>
        </w:tc>
        <w:tc>
          <w:tcPr>
            <w:tcW w:w="5000" w:type="dxa"/>
            <w:tcBorders>
              <w:top w:val="single" w:sz="6" w:space="0" w:color="0070C0"/>
              <w:bottom w:val="single" w:sz="6" w:space="0" w:color="0070C0"/>
              <w:right w:val="single" w:sz="4" w:space="0" w:color="0070C0"/>
            </w:tcBorders>
            <w:shd w:val="clear" w:color="auto" w:fill="auto"/>
          </w:tcPr>
          <w:p w14:paraId="14CF0911" w14:textId="77777777" w:rsidR="00EB23C9" w:rsidRPr="00F72311" w:rsidRDefault="00F43BB1">
            <w:pPr>
              <w:jc w:val="center"/>
              <w:rPr>
                <w:rFonts w:asciiTheme="minorHAnsi" w:hAnsiTheme="minorHAnsi" w:cstheme="minorHAnsi"/>
                <w:b/>
                <w:bCs/>
                <w:color w:val="002060"/>
              </w:rPr>
            </w:pPr>
            <w:r w:rsidRPr="00F72311">
              <w:rPr>
                <w:rFonts w:asciiTheme="minorHAnsi" w:hAnsiTheme="minorHAnsi" w:cstheme="minorHAnsi"/>
                <w:b/>
                <w:bCs/>
                <w:color w:val="002060"/>
              </w:rPr>
              <w:t>Frais réels</w:t>
            </w:r>
          </w:p>
        </w:tc>
      </w:tr>
      <w:tr w:rsidR="00EB23C9" w:rsidRPr="00F72311" w14:paraId="24320548" w14:textId="77777777">
        <w:tc>
          <w:tcPr>
            <w:tcW w:w="4606" w:type="dxa"/>
            <w:tcBorders>
              <w:top w:val="single" w:sz="6" w:space="0" w:color="0070C0"/>
              <w:left w:val="single" w:sz="4" w:space="0" w:color="0070C0"/>
              <w:bottom w:val="single" w:sz="6" w:space="0" w:color="0070C0"/>
            </w:tcBorders>
            <w:shd w:val="clear" w:color="auto" w:fill="auto"/>
          </w:tcPr>
          <w:p w14:paraId="1BFA584C" w14:textId="77777777" w:rsidR="00EB23C9" w:rsidRPr="00F72311" w:rsidRDefault="00F43BB1">
            <w:pPr>
              <w:rPr>
                <w:rFonts w:asciiTheme="minorHAnsi" w:hAnsiTheme="minorHAnsi" w:cstheme="minorHAnsi"/>
                <w:lang w:val="nl-NL"/>
              </w:rPr>
            </w:pPr>
            <w:r w:rsidRPr="00F72311">
              <w:rPr>
                <w:rFonts w:asciiTheme="minorHAnsi" w:hAnsiTheme="minorHAnsi" w:cstheme="minorHAnsi"/>
                <w:lang w:val="nl-NL"/>
              </w:rPr>
              <w:t>Vol</w:t>
            </w:r>
          </w:p>
          <w:p w14:paraId="6E1A1C0C" w14:textId="77777777" w:rsidR="00EB23C9" w:rsidRPr="00F72311" w:rsidRDefault="00F43BB1">
            <w:pPr>
              <w:pStyle w:val="Titre5"/>
              <w:jc w:val="left"/>
              <w:rPr>
                <w:rFonts w:asciiTheme="minorHAnsi" w:hAnsiTheme="minorHAnsi" w:cstheme="minorHAnsi"/>
                <w:b w:val="0"/>
                <w:sz w:val="24"/>
                <w:szCs w:val="24"/>
                <w:lang w:val="nl-NL"/>
              </w:rPr>
            </w:pPr>
            <w:r w:rsidRPr="00F72311">
              <w:rPr>
                <w:rFonts w:asciiTheme="minorHAnsi" w:hAnsiTheme="minorHAnsi" w:cstheme="minorHAnsi"/>
                <w:b w:val="0"/>
                <w:sz w:val="24"/>
                <w:szCs w:val="24"/>
                <w:lang w:val="nl-NL"/>
              </w:rPr>
              <w:t xml:space="preserve">Vol, </w:t>
            </w:r>
            <w:proofErr w:type="spellStart"/>
            <w:r w:rsidRPr="00F72311">
              <w:rPr>
                <w:rFonts w:asciiTheme="minorHAnsi" w:hAnsiTheme="minorHAnsi" w:cstheme="minorHAnsi"/>
                <w:b w:val="0"/>
                <w:sz w:val="24"/>
                <w:szCs w:val="24"/>
                <w:lang w:val="nl-NL"/>
              </w:rPr>
              <w:t>actes</w:t>
            </w:r>
            <w:proofErr w:type="spellEnd"/>
            <w:r w:rsidRPr="00F72311">
              <w:rPr>
                <w:rFonts w:asciiTheme="minorHAnsi" w:hAnsiTheme="minorHAnsi" w:cstheme="minorHAnsi"/>
                <w:b w:val="0"/>
                <w:sz w:val="24"/>
                <w:szCs w:val="24"/>
                <w:lang w:val="nl-NL"/>
              </w:rPr>
              <w:t xml:space="preserve"> de </w:t>
            </w:r>
            <w:proofErr w:type="gramStart"/>
            <w:r w:rsidRPr="00F72311">
              <w:rPr>
                <w:rFonts w:asciiTheme="minorHAnsi" w:hAnsiTheme="minorHAnsi" w:cstheme="minorHAnsi"/>
                <w:b w:val="0"/>
                <w:sz w:val="24"/>
                <w:szCs w:val="24"/>
                <w:lang w:val="nl-NL"/>
              </w:rPr>
              <w:t>vandalisme :</w:t>
            </w:r>
            <w:proofErr w:type="gramEnd"/>
            <w:r w:rsidRPr="00F72311">
              <w:rPr>
                <w:rFonts w:asciiTheme="minorHAnsi" w:hAnsiTheme="minorHAnsi" w:cstheme="minorHAnsi"/>
                <w:b w:val="0"/>
                <w:sz w:val="24"/>
                <w:szCs w:val="24"/>
                <w:lang w:val="nl-NL"/>
              </w:rPr>
              <w:t xml:space="preserve"> </w:t>
            </w:r>
          </w:p>
          <w:p w14:paraId="7AB2DA4A" w14:textId="77777777" w:rsidR="00EB23C9" w:rsidRPr="00F72311" w:rsidRDefault="00F43BB1">
            <w:pPr>
              <w:rPr>
                <w:rFonts w:asciiTheme="minorHAnsi" w:hAnsiTheme="minorHAnsi" w:cstheme="minorHAnsi"/>
              </w:rPr>
            </w:pPr>
            <w:r w:rsidRPr="00F72311">
              <w:rPr>
                <w:rFonts w:asciiTheme="minorHAnsi" w:hAnsiTheme="minorHAnsi" w:cstheme="minorHAnsi"/>
              </w:rPr>
              <w:t>Détériorations immobilières à la suite d’un vol actes de vandalisme ou d’une tentative de vol :</w:t>
            </w:r>
          </w:p>
        </w:tc>
        <w:tc>
          <w:tcPr>
            <w:tcW w:w="5000" w:type="dxa"/>
            <w:tcBorders>
              <w:top w:val="single" w:sz="6" w:space="0" w:color="0070C0"/>
              <w:bottom w:val="single" w:sz="6" w:space="0" w:color="0070C0"/>
              <w:right w:val="single" w:sz="4" w:space="0" w:color="0070C0"/>
            </w:tcBorders>
            <w:shd w:val="clear" w:color="auto" w:fill="auto"/>
          </w:tcPr>
          <w:p w14:paraId="3A6D324F" w14:textId="77777777" w:rsidR="00EB23C9" w:rsidRPr="00F72311" w:rsidRDefault="00EB23C9">
            <w:pPr>
              <w:ind w:left="705"/>
              <w:jc w:val="center"/>
              <w:rPr>
                <w:rFonts w:asciiTheme="minorHAnsi" w:hAnsiTheme="minorHAnsi" w:cstheme="minorHAnsi"/>
                <w:b/>
                <w:bCs/>
                <w:color w:val="002060"/>
              </w:rPr>
            </w:pPr>
          </w:p>
          <w:p w14:paraId="0A2FCA0F" w14:textId="77777777" w:rsidR="00EB23C9" w:rsidRPr="00F72311" w:rsidRDefault="00F43BB1">
            <w:pPr>
              <w:jc w:val="center"/>
              <w:rPr>
                <w:rFonts w:asciiTheme="minorHAnsi" w:hAnsiTheme="minorHAnsi" w:cstheme="minorHAnsi"/>
                <w:b/>
                <w:bCs/>
                <w:color w:val="002060"/>
              </w:rPr>
            </w:pPr>
            <w:r w:rsidRPr="00F72311">
              <w:rPr>
                <w:rFonts w:asciiTheme="minorHAnsi" w:hAnsiTheme="minorHAnsi" w:cstheme="minorHAnsi"/>
                <w:b/>
                <w:bCs/>
                <w:color w:val="002060"/>
              </w:rPr>
              <w:t>300 000 €</w:t>
            </w:r>
          </w:p>
          <w:p w14:paraId="66674E41" w14:textId="77777777" w:rsidR="00EB23C9" w:rsidRPr="00F72311" w:rsidRDefault="00F43BB1">
            <w:pPr>
              <w:jc w:val="center"/>
              <w:rPr>
                <w:rFonts w:asciiTheme="minorHAnsi" w:hAnsiTheme="minorHAnsi" w:cstheme="minorHAnsi"/>
                <w:b/>
                <w:bCs/>
                <w:color w:val="002060"/>
              </w:rPr>
            </w:pPr>
            <w:r w:rsidRPr="00F72311">
              <w:rPr>
                <w:rFonts w:asciiTheme="minorHAnsi" w:hAnsiTheme="minorHAnsi" w:cstheme="minorHAnsi"/>
                <w:b/>
                <w:bCs/>
                <w:color w:val="002060"/>
              </w:rPr>
              <w:t>300 000 €</w:t>
            </w:r>
          </w:p>
        </w:tc>
      </w:tr>
      <w:tr w:rsidR="00EB23C9" w:rsidRPr="00F72311" w14:paraId="4C111F58" w14:textId="77777777">
        <w:tc>
          <w:tcPr>
            <w:tcW w:w="4606" w:type="dxa"/>
            <w:tcBorders>
              <w:top w:val="single" w:sz="6" w:space="0" w:color="0070C0"/>
              <w:left w:val="single" w:sz="4" w:space="0" w:color="0070C0"/>
              <w:bottom w:val="single" w:sz="6" w:space="0" w:color="0070C0"/>
            </w:tcBorders>
            <w:shd w:val="clear" w:color="auto" w:fill="auto"/>
          </w:tcPr>
          <w:p w14:paraId="2E0163B0" w14:textId="77777777" w:rsidR="00EB23C9" w:rsidRPr="00F72311" w:rsidRDefault="00F43BB1">
            <w:pPr>
              <w:rPr>
                <w:rFonts w:asciiTheme="minorHAnsi" w:hAnsiTheme="minorHAnsi" w:cstheme="minorHAnsi"/>
              </w:rPr>
            </w:pPr>
            <w:r w:rsidRPr="00F72311">
              <w:rPr>
                <w:rFonts w:asciiTheme="minorHAnsi" w:hAnsiTheme="minorHAnsi" w:cstheme="minorHAnsi"/>
              </w:rPr>
              <w:t>Bris de Glace</w:t>
            </w:r>
          </w:p>
        </w:tc>
        <w:tc>
          <w:tcPr>
            <w:tcW w:w="5000" w:type="dxa"/>
            <w:tcBorders>
              <w:top w:val="single" w:sz="6" w:space="0" w:color="0070C0"/>
              <w:bottom w:val="single" w:sz="6" w:space="0" w:color="0070C0"/>
              <w:right w:val="single" w:sz="4" w:space="0" w:color="0070C0"/>
            </w:tcBorders>
            <w:shd w:val="clear" w:color="auto" w:fill="auto"/>
          </w:tcPr>
          <w:p w14:paraId="065A2A30" w14:textId="77777777" w:rsidR="00EB23C9" w:rsidRPr="00F72311" w:rsidRDefault="00F43BB1">
            <w:pPr>
              <w:jc w:val="center"/>
              <w:rPr>
                <w:rFonts w:asciiTheme="minorHAnsi" w:hAnsiTheme="minorHAnsi" w:cstheme="minorHAnsi"/>
                <w:b/>
                <w:bCs/>
                <w:color w:val="002060"/>
              </w:rPr>
            </w:pPr>
            <w:r w:rsidRPr="00F72311">
              <w:rPr>
                <w:rFonts w:asciiTheme="minorHAnsi" w:hAnsiTheme="minorHAnsi" w:cstheme="minorHAnsi"/>
                <w:b/>
                <w:bCs/>
                <w:color w:val="002060"/>
              </w:rPr>
              <w:t>200 000 €</w:t>
            </w:r>
          </w:p>
        </w:tc>
      </w:tr>
      <w:tr w:rsidR="00EB23C9" w:rsidRPr="00F72311" w14:paraId="76AC29B0" w14:textId="77777777">
        <w:tc>
          <w:tcPr>
            <w:tcW w:w="4606" w:type="dxa"/>
            <w:tcBorders>
              <w:top w:val="single" w:sz="6" w:space="0" w:color="0070C0"/>
              <w:left w:val="single" w:sz="4" w:space="0" w:color="0070C0"/>
              <w:bottom w:val="single" w:sz="6" w:space="0" w:color="0070C0"/>
            </w:tcBorders>
            <w:shd w:val="clear" w:color="auto" w:fill="auto"/>
          </w:tcPr>
          <w:p w14:paraId="47EC5DBE" w14:textId="77777777" w:rsidR="00EB23C9" w:rsidRPr="00F72311" w:rsidRDefault="00F43BB1">
            <w:pPr>
              <w:rPr>
                <w:rFonts w:asciiTheme="minorHAnsi" w:hAnsiTheme="minorHAnsi" w:cstheme="minorHAnsi"/>
              </w:rPr>
            </w:pPr>
            <w:r w:rsidRPr="00F72311">
              <w:rPr>
                <w:rFonts w:asciiTheme="minorHAnsi" w:hAnsiTheme="minorHAnsi" w:cstheme="minorHAnsi"/>
              </w:rPr>
              <w:t>Pertes indirectes</w:t>
            </w:r>
          </w:p>
        </w:tc>
        <w:tc>
          <w:tcPr>
            <w:tcW w:w="5000" w:type="dxa"/>
            <w:tcBorders>
              <w:top w:val="single" w:sz="6" w:space="0" w:color="0070C0"/>
              <w:bottom w:val="single" w:sz="6" w:space="0" w:color="0070C0"/>
              <w:right w:val="single" w:sz="4" w:space="0" w:color="0070C0"/>
            </w:tcBorders>
            <w:shd w:val="clear" w:color="auto" w:fill="auto"/>
          </w:tcPr>
          <w:p w14:paraId="51D515A5" w14:textId="77777777" w:rsidR="00EB23C9" w:rsidRPr="00F72311" w:rsidRDefault="00F43BB1">
            <w:pPr>
              <w:jc w:val="center"/>
              <w:rPr>
                <w:rFonts w:asciiTheme="minorHAnsi" w:hAnsiTheme="minorHAnsi" w:cstheme="minorHAnsi"/>
                <w:b/>
                <w:bCs/>
                <w:color w:val="002060"/>
              </w:rPr>
            </w:pPr>
            <w:r w:rsidRPr="00F72311">
              <w:rPr>
                <w:rFonts w:asciiTheme="minorHAnsi" w:hAnsiTheme="minorHAnsi" w:cstheme="minorHAnsi"/>
                <w:b/>
                <w:bCs/>
                <w:color w:val="002060"/>
              </w:rPr>
              <w:t>10% du montant du sinistre sur justificatifs</w:t>
            </w:r>
          </w:p>
        </w:tc>
      </w:tr>
      <w:tr w:rsidR="00EB23C9" w:rsidRPr="00F72311" w14:paraId="10B82F27" w14:textId="77777777">
        <w:tc>
          <w:tcPr>
            <w:tcW w:w="4606" w:type="dxa"/>
            <w:tcBorders>
              <w:top w:val="single" w:sz="6" w:space="0" w:color="0070C0"/>
              <w:left w:val="single" w:sz="4" w:space="0" w:color="0070C0"/>
              <w:bottom w:val="single" w:sz="6" w:space="0" w:color="0070C0"/>
            </w:tcBorders>
            <w:shd w:val="clear" w:color="auto" w:fill="auto"/>
          </w:tcPr>
          <w:p w14:paraId="45C84178" w14:textId="77777777" w:rsidR="00EB23C9" w:rsidRPr="00F72311" w:rsidRDefault="00F43BB1">
            <w:pPr>
              <w:rPr>
                <w:rFonts w:asciiTheme="minorHAnsi" w:hAnsiTheme="minorHAnsi" w:cstheme="minorHAnsi"/>
              </w:rPr>
            </w:pPr>
            <w:r w:rsidRPr="00F72311">
              <w:rPr>
                <w:rFonts w:asciiTheme="minorHAnsi" w:hAnsiTheme="minorHAnsi" w:cstheme="minorHAnsi"/>
              </w:rPr>
              <w:t>Honoraires d’expert ou de conseil d’Assuré</w:t>
            </w:r>
          </w:p>
        </w:tc>
        <w:tc>
          <w:tcPr>
            <w:tcW w:w="5000" w:type="dxa"/>
            <w:tcBorders>
              <w:top w:val="single" w:sz="6" w:space="0" w:color="0070C0"/>
              <w:bottom w:val="single" w:sz="6" w:space="0" w:color="0070C0"/>
              <w:right w:val="single" w:sz="4" w:space="0" w:color="0070C0"/>
            </w:tcBorders>
            <w:shd w:val="clear" w:color="auto" w:fill="auto"/>
          </w:tcPr>
          <w:p w14:paraId="2E846E3D" w14:textId="77777777" w:rsidR="00EB23C9" w:rsidRPr="00F72311" w:rsidRDefault="00F43BB1">
            <w:pPr>
              <w:jc w:val="center"/>
              <w:rPr>
                <w:rFonts w:asciiTheme="minorHAnsi" w:hAnsiTheme="minorHAnsi" w:cstheme="minorHAnsi"/>
                <w:b/>
                <w:bCs/>
                <w:color w:val="002060"/>
              </w:rPr>
            </w:pPr>
            <w:r w:rsidRPr="00F72311">
              <w:rPr>
                <w:rFonts w:asciiTheme="minorHAnsi" w:hAnsiTheme="minorHAnsi" w:cstheme="minorHAnsi"/>
                <w:b/>
                <w:bCs/>
                <w:color w:val="002060"/>
              </w:rPr>
              <w:t>Selon barème des conditions</w:t>
            </w:r>
          </w:p>
          <w:p w14:paraId="2985E53D" w14:textId="77777777" w:rsidR="00EB23C9" w:rsidRPr="00F72311" w:rsidRDefault="00F43BB1">
            <w:pPr>
              <w:jc w:val="center"/>
              <w:rPr>
                <w:rFonts w:asciiTheme="minorHAnsi" w:hAnsiTheme="minorHAnsi" w:cstheme="minorHAnsi"/>
                <w:b/>
                <w:bCs/>
                <w:color w:val="002060"/>
              </w:rPr>
            </w:pPr>
            <w:r w:rsidRPr="00F72311">
              <w:rPr>
                <w:rFonts w:asciiTheme="minorHAnsi" w:hAnsiTheme="minorHAnsi" w:cstheme="minorHAnsi"/>
                <w:b/>
                <w:bCs/>
                <w:color w:val="002060"/>
              </w:rPr>
              <w:t xml:space="preserve"> générales de garanties</w:t>
            </w:r>
          </w:p>
        </w:tc>
      </w:tr>
    </w:tbl>
    <w:p w14:paraId="5165388E" w14:textId="77777777" w:rsidR="00D308FB" w:rsidRDefault="00D308FB">
      <w:r>
        <w:br w:type="page"/>
      </w:r>
    </w:p>
    <w:tbl>
      <w:tblPr>
        <w:tblW w:w="9606" w:type="dxa"/>
        <w:tblBorders>
          <w:top w:val="single" w:sz="12" w:space="0" w:color="0070C0"/>
          <w:left w:val="single" w:sz="12" w:space="0" w:color="0070C0"/>
          <w:bottom w:val="single" w:sz="12" w:space="0" w:color="0070C0"/>
          <w:right w:val="single" w:sz="12" w:space="0" w:color="0070C0"/>
          <w:insideH w:val="single" w:sz="6" w:space="0" w:color="0070C0"/>
          <w:insideV w:val="single" w:sz="6" w:space="0" w:color="0070C0"/>
        </w:tblBorders>
        <w:tblLook w:val="01E0" w:firstRow="1" w:lastRow="1" w:firstColumn="1" w:lastColumn="1" w:noHBand="0" w:noVBand="0"/>
      </w:tblPr>
      <w:tblGrid>
        <w:gridCol w:w="9606"/>
      </w:tblGrid>
      <w:tr w:rsidR="00EB23C9" w:rsidRPr="00F72311" w14:paraId="5EB147A7" w14:textId="77777777">
        <w:tc>
          <w:tcPr>
            <w:tcW w:w="9606" w:type="dxa"/>
            <w:tcBorders>
              <w:top w:val="single" w:sz="6" w:space="0" w:color="0070C0"/>
              <w:left w:val="single" w:sz="4" w:space="0" w:color="0070C0"/>
              <w:bottom w:val="single" w:sz="6" w:space="0" w:color="0070C0"/>
              <w:right w:val="single" w:sz="4" w:space="0" w:color="0070C0"/>
            </w:tcBorders>
            <w:shd w:val="clear" w:color="auto" w:fill="0070C0"/>
          </w:tcPr>
          <w:p w14:paraId="04F5A46B" w14:textId="656AE878" w:rsidR="00EB23C9" w:rsidRPr="00F72311" w:rsidRDefault="00F43BB1">
            <w:pPr>
              <w:ind w:left="705"/>
              <w:jc w:val="center"/>
              <w:rPr>
                <w:rFonts w:asciiTheme="minorHAnsi" w:hAnsiTheme="minorHAnsi" w:cstheme="minorHAnsi"/>
                <w:b/>
                <w:bCs/>
                <w:color w:val="FFFFFF" w:themeColor="background1"/>
              </w:rPr>
            </w:pPr>
            <w:r w:rsidRPr="00F72311">
              <w:rPr>
                <w:rFonts w:asciiTheme="minorHAnsi" w:hAnsiTheme="minorHAnsi" w:cstheme="minorHAnsi"/>
                <w:b/>
                <w:bCs/>
                <w:color w:val="FFFFFF" w:themeColor="background1"/>
              </w:rPr>
              <w:lastRenderedPageBreak/>
              <w:t>MONTANT DES GARANTIES « RESPONSABILITES »</w:t>
            </w:r>
          </w:p>
        </w:tc>
      </w:tr>
      <w:tr w:rsidR="00EB23C9" w:rsidRPr="00F72311" w14:paraId="4EDD5C6F" w14:textId="77777777">
        <w:tc>
          <w:tcPr>
            <w:tcW w:w="9606" w:type="dxa"/>
            <w:tcBorders>
              <w:top w:val="single" w:sz="6" w:space="0" w:color="0070C0"/>
              <w:left w:val="single" w:sz="4" w:space="0" w:color="0070C0"/>
              <w:bottom w:val="single" w:sz="4" w:space="0" w:color="0070C0"/>
              <w:right w:val="single" w:sz="4" w:space="0" w:color="0070C0"/>
            </w:tcBorders>
            <w:shd w:val="clear" w:color="auto" w:fill="FFFFFF"/>
          </w:tcPr>
          <w:p w14:paraId="5216C701" w14:textId="77777777" w:rsidR="00EB23C9" w:rsidRPr="00F72311" w:rsidRDefault="00F43BB1">
            <w:pPr>
              <w:jc w:val="both"/>
              <w:rPr>
                <w:rFonts w:asciiTheme="minorHAnsi" w:hAnsiTheme="minorHAnsi" w:cstheme="minorHAnsi"/>
                <w:b/>
                <w:bCs/>
              </w:rPr>
            </w:pPr>
            <w:r w:rsidRPr="00F72311">
              <w:rPr>
                <w:rFonts w:asciiTheme="minorHAnsi" w:hAnsiTheme="minorHAnsi" w:cstheme="minorHAnsi"/>
                <w:b/>
                <w:bCs/>
              </w:rPr>
              <w:t xml:space="preserve">Au titre de l’article 6 des conditions générales de garanties le montant des garanties « RESPONSABILITES » (risques locatifs, recours à l’égard des voisins et tiers, et recours des locataires) est limité à : </w:t>
            </w:r>
            <w:r w:rsidRPr="00F72311">
              <w:rPr>
                <w:rFonts w:asciiTheme="minorHAnsi" w:hAnsiTheme="minorHAnsi" w:cstheme="minorHAnsi"/>
                <w:b/>
                <w:bCs/>
                <w:color w:val="002060"/>
              </w:rPr>
              <w:t>15 000 000 € par sinistre.</w:t>
            </w:r>
          </w:p>
        </w:tc>
      </w:tr>
    </w:tbl>
    <w:p w14:paraId="1D2FFDD2" w14:textId="77777777" w:rsidR="00EB23C9" w:rsidRPr="00F72311" w:rsidRDefault="00EB23C9">
      <w:pPr>
        <w:rPr>
          <w:rFonts w:asciiTheme="minorHAnsi" w:hAnsiTheme="minorHAnsi" w:cstheme="minorHAnsi"/>
          <w:b/>
        </w:rPr>
      </w:pPr>
    </w:p>
    <w:p w14:paraId="55291F8E" w14:textId="77777777" w:rsidR="00EB23C9" w:rsidRPr="00F72311" w:rsidRDefault="00F43BB1">
      <w:pPr>
        <w:jc w:val="center"/>
        <w:rPr>
          <w:rFonts w:asciiTheme="minorHAnsi" w:hAnsiTheme="minorHAnsi" w:cstheme="minorHAnsi"/>
          <w:b/>
          <w:color w:val="002060"/>
        </w:rPr>
      </w:pPr>
      <w:r w:rsidRPr="00F72311">
        <w:rPr>
          <w:rFonts w:asciiTheme="minorHAnsi" w:hAnsiTheme="minorHAnsi" w:cstheme="minorHAnsi"/>
          <w:b/>
          <w:color w:val="002060"/>
        </w:rPr>
        <w:t>Il est entendu que la limitation contractuelle d’indemnité TOUS DOMMAGES CONFONDUS est limitée à 19 900 000 €</w:t>
      </w:r>
    </w:p>
    <w:p w14:paraId="25AC6241" w14:textId="77777777" w:rsidR="00EB23C9" w:rsidRPr="00F72311" w:rsidRDefault="00F43BB1">
      <w:pPr>
        <w:pStyle w:val="ArimaTitreArticle"/>
        <w:rPr>
          <w:rStyle w:val="Titredulivre"/>
          <w:rFonts w:asciiTheme="minorHAnsi" w:hAnsiTheme="minorHAnsi" w:cstheme="minorHAnsi"/>
          <w:b/>
          <w:color w:val="2F5496"/>
          <w:sz w:val="24"/>
          <w:szCs w:val="24"/>
        </w:rPr>
      </w:pPr>
      <w:bookmarkStart w:id="182" w:name="_Hlk183599341"/>
      <w:bookmarkStart w:id="183" w:name="clés"/>
      <w:r w:rsidRPr="00F72311">
        <w:rPr>
          <w:rStyle w:val="Titredulivre"/>
          <w:rFonts w:asciiTheme="minorHAnsi" w:hAnsiTheme="minorHAnsi" w:cstheme="minorHAnsi"/>
          <w:b/>
          <w:color w:val="2F5496"/>
          <w:sz w:val="24"/>
          <w:szCs w:val="24"/>
        </w:rPr>
        <w:tab/>
      </w:r>
      <w:r w:rsidRPr="00F72311">
        <w:rPr>
          <w:rStyle w:val="Titredulivre"/>
          <w:rFonts w:asciiTheme="minorHAnsi" w:hAnsiTheme="minorHAnsi" w:cstheme="minorHAnsi"/>
          <w:b/>
          <w:color w:val="2F5496"/>
          <w:sz w:val="24"/>
          <w:szCs w:val="24"/>
        </w:rPr>
        <w:tab/>
      </w:r>
    </w:p>
    <w:p w14:paraId="61421F05"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VOL DES CLES A L’INTERIEUR DES LOCAUX ASSURES</w:t>
      </w:r>
    </w:p>
    <w:bookmarkEnd w:id="182"/>
    <w:bookmarkEnd w:id="183"/>
    <w:p w14:paraId="40ACE0A0" w14:textId="77777777" w:rsidR="00EB23C9" w:rsidRPr="00F72311" w:rsidRDefault="00EB23C9">
      <w:pPr>
        <w:ind w:left="705"/>
        <w:jc w:val="both"/>
        <w:rPr>
          <w:rFonts w:asciiTheme="minorHAnsi" w:hAnsiTheme="minorHAnsi" w:cstheme="minorHAnsi"/>
        </w:rPr>
      </w:pPr>
    </w:p>
    <w:p w14:paraId="433243D9"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La garantie des assureurs devra être étendue à la prise en charge des frais de remplacement des serrures lorsque les clés des locaux assurés ont été dérobées à l’intérieur de l’un des bâtiments garantis à la suite d’un vol tel que défini au titre de l’article susvisé.</w:t>
      </w:r>
    </w:p>
    <w:p w14:paraId="7A61C0FB" w14:textId="77777777" w:rsidR="00EB23C9" w:rsidRPr="00F72311" w:rsidRDefault="00EB23C9">
      <w:pPr>
        <w:ind w:left="1410"/>
        <w:jc w:val="both"/>
        <w:rPr>
          <w:rFonts w:asciiTheme="minorHAnsi" w:hAnsiTheme="minorHAnsi" w:cstheme="minorHAnsi"/>
        </w:rPr>
      </w:pPr>
    </w:p>
    <w:p w14:paraId="133565A2" w14:textId="77777777" w:rsidR="00EB23C9" w:rsidRPr="00F72311" w:rsidRDefault="00F43BB1">
      <w:pPr>
        <w:pStyle w:val="Retraitcorpsdetexte"/>
        <w:numPr>
          <w:ilvl w:val="0"/>
          <w:numId w:val="15"/>
        </w:numPr>
        <w:ind w:left="1066" w:hanging="357"/>
        <w:jc w:val="both"/>
        <w:rPr>
          <w:rFonts w:asciiTheme="minorHAnsi" w:hAnsiTheme="minorHAnsi" w:cstheme="minorHAnsi"/>
          <w:b/>
          <w:color w:val="002060"/>
          <w:szCs w:val="24"/>
        </w:rPr>
      </w:pPr>
      <w:bookmarkStart w:id="184" w:name="_Hlk39992458"/>
      <w:r w:rsidRPr="00F72311">
        <w:rPr>
          <w:rFonts w:asciiTheme="minorHAnsi" w:hAnsiTheme="minorHAnsi" w:cstheme="minorHAnsi"/>
          <w:b/>
          <w:color w:val="002060"/>
          <w:szCs w:val="24"/>
        </w:rPr>
        <w:t xml:space="preserve">Limitation de garantie : </w:t>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t>5 000 € par sinistre</w:t>
      </w:r>
      <w:bookmarkEnd w:id="184"/>
    </w:p>
    <w:p w14:paraId="0288A27D" w14:textId="77777777" w:rsidR="00EB23C9" w:rsidRPr="00F72311" w:rsidRDefault="00F43BB1">
      <w:pPr>
        <w:pStyle w:val="ArimaTitreArticle"/>
        <w:rPr>
          <w:rStyle w:val="Titredulivre"/>
          <w:rFonts w:asciiTheme="minorHAnsi" w:hAnsiTheme="minorHAnsi" w:cstheme="minorHAnsi"/>
          <w:color w:val="2F5496"/>
          <w:sz w:val="24"/>
          <w:szCs w:val="24"/>
        </w:rPr>
      </w:pPr>
      <w:bookmarkStart w:id="185" w:name="_Hlk183599517"/>
      <w:bookmarkStart w:id="186" w:name="vols"/>
      <w:r w:rsidRPr="00F72311">
        <w:rPr>
          <w:rStyle w:val="Titredulivre"/>
          <w:rFonts w:asciiTheme="minorHAnsi" w:hAnsiTheme="minorHAnsi" w:cstheme="minorHAnsi"/>
          <w:color w:val="2F5496"/>
          <w:sz w:val="24"/>
          <w:szCs w:val="24"/>
        </w:rPr>
        <w:tab/>
      </w:r>
      <w:r w:rsidRPr="00F72311">
        <w:rPr>
          <w:rStyle w:val="Titredulivre"/>
          <w:rFonts w:asciiTheme="minorHAnsi" w:hAnsiTheme="minorHAnsi" w:cstheme="minorHAnsi"/>
          <w:color w:val="2F5496"/>
          <w:sz w:val="24"/>
          <w:szCs w:val="24"/>
        </w:rPr>
        <w:tab/>
      </w:r>
    </w:p>
    <w:p w14:paraId="4ECE5673"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VOL EN COFFRE ET MEUBLE FERME A CLE / TRANSPORT DE FONDS</w:t>
      </w:r>
    </w:p>
    <w:bookmarkEnd w:id="185"/>
    <w:bookmarkEnd w:id="186"/>
    <w:p w14:paraId="5CD746BB" w14:textId="77777777" w:rsidR="00EB23C9" w:rsidRPr="00F72311" w:rsidRDefault="00EB23C9">
      <w:pPr>
        <w:pStyle w:val="Retraitcorpsdetexte"/>
        <w:ind w:left="0"/>
        <w:jc w:val="both"/>
        <w:rPr>
          <w:rFonts w:asciiTheme="minorHAnsi" w:hAnsiTheme="minorHAnsi" w:cstheme="minorHAnsi"/>
          <w:b/>
          <w:szCs w:val="24"/>
        </w:rPr>
      </w:pPr>
    </w:p>
    <w:p w14:paraId="49C15351"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187" w:name="_Hlk183599551"/>
      <w:bookmarkStart w:id="188" w:name="coffre"/>
      <w:r w:rsidRPr="00F72311">
        <w:rPr>
          <w:rFonts w:asciiTheme="minorHAnsi" w:eastAsia="Times New Roman" w:hAnsiTheme="minorHAnsi" w:cstheme="minorHAnsi"/>
          <w:b/>
          <w:color w:val="002060"/>
        </w:rPr>
        <w:t>Vol en coffre et meuble fermé</w:t>
      </w:r>
    </w:p>
    <w:p w14:paraId="18A62D09" w14:textId="77777777" w:rsidR="00EB23C9" w:rsidRPr="00F72311" w:rsidRDefault="00F43BB1">
      <w:pPr>
        <w:pStyle w:val="Retraitcorpsdetexte"/>
        <w:ind w:left="0" w:firstLine="3"/>
        <w:jc w:val="both"/>
        <w:rPr>
          <w:rFonts w:asciiTheme="minorHAnsi" w:hAnsiTheme="minorHAnsi" w:cstheme="minorHAnsi"/>
          <w:szCs w:val="24"/>
        </w:rPr>
      </w:pPr>
      <w:bookmarkStart w:id="189" w:name="_Hlk40015286"/>
      <w:bookmarkEnd w:id="187"/>
      <w:bookmarkEnd w:id="188"/>
      <w:r w:rsidRPr="00F72311">
        <w:rPr>
          <w:rFonts w:asciiTheme="minorHAnsi" w:hAnsiTheme="minorHAnsi" w:cstheme="minorHAnsi"/>
          <w:szCs w:val="24"/>
        </w:rPr>
        <w:t>Disparition des espèces, chèques de toute nature, valeurs, documents et pièces diverses à la suite d’un événement garanti :</w:t>
      </w:r>
    </w:p>
    <w:p w14:paraId="3A1A673F" w14:textId="77777777" w:rsidR="00EB23C9" w:rsidRPr="00F72311" w:rsidRDefault="00F43BB1" w:rsidP="005A2352">
      <w:pPr>
        <w:pStyle w:val="Retraitcorpsdetexte"/>
        <w:numPr>
          <w:ilvl w:val="0"/>
          <w:numId w:val="54"/>
        </w:numPr>
        <w:ind w:left="357" w:hanging="357"/>
        <w:jc w:val="both"/>
        <w:rPr>
          <w:rFonts w:asciiTheme="minorHAnsi" w:hAnsiTheme="minorHAnsi" w:cstheme="minorHAnsi"/>
          <w:szCs w:val="24"/>
        </w:rPr>
      </w:pPr>
      <w:proofErr w:type="gramStart"/>
      <w:r w:rsidRPr="00F72311">
        <w:rPr>
          <w:rFonts w:asciiTheme="minorHAnsi" w:hAnsiTheme="minorHAnsi" w:cstheme="minorHAnsi"/>
          <w:szCs w:val="24"/>
        </w:rPr>
        <w:t>dans</w:t>
      </w:r>
      <w:proofErr w:type="gramEnd"/>
      <w:r w:rsidRPr="00F72311">
        <w:rPr>
          <w:rFonts w:asciiTheme="minorHAnsi" w:hAnsiTheme="minorHAnsi" w:cstheme="minorHAnsi"/>
          <w:szCs w:val="24"/>
        </w:rPr>
        <w:t xml:space="preserve"> les meubles fermés à clé, </w:t>
      </w:r>
    </w:p>
    <w:p w14:paraId="21F79F79" w14:textId="77777777" w:rsidR="00EB23C9" w:rsidRPr="00F72311" w:rsidRDefault="00F43BB1" w:rsidP="005A2352">
      <w:pPr>
        <w:pStyle w:val="Retraitcorpsdetexte"/>
        <w:numPr>
          <w:ilvl w:val="0"/>
          <w:numId w:val="54"/>
        </w:numPr>
        <w:ind w:left="357" w:hanging="357"/>
        <w:jc w:val="both"/>
        <w:rPr>
          <w:rFonts w:asciiTheme="minorHAnsi" w:hAnsiTheme="minorHAnsi" w:cstheme="minorHAnsi"/>
          <w:szCs w:val="24"/>
        </w:rPr>
      </w:pPr>
      <w:proofErr w:type="gramStart"/>
      <w:r w:rsidRPr="00F72311">
        <w:rPr>
          <w:rFonts w:asciiTheme="minorHAnsi" w:hAnsiTheme="minorHAnsi" w:cstheme="minorHAnsi"/>
          <w:szCs w:val="24"/>
        </w:rPr>
        <w:t>dans</w:t>
      </w:r>
      <w:proofErr w:type="gramEnd"/>
      <w:r w:rsidRPr="00F72311">
        <w:rPr>
          <w:rFonts w:asciiTheme="minorHAnsi" w:hAnsiTheme="minorHAnsi" w:cstheme="minorHAnsi"/>
          <w:szCs w:val="24"/>
        </w:rPr>
        <w:t xml:space="preserve"> les coffres.</w:t>
      </w:r>
    </w:p>
    <w:p w14:paraId="33ADB8A7" w14:textId="77777777" w:rsidR="00EB23C9" w:rsidRPr="00F72311" w:rsidRDefault="00F43BB1">
      <w:pPr>
        <w:pStyle w:val="Retraitcorpsdetexte"/>
        <w:tabs>
          <w:tab w:val="left" w:pos="1800"/>
        </w:tabs>
        <w:ind w:left="360"/>
        <w:jc w:val="both"/>
        <w:rPr>
          <w:rFonts w:asciiTheme="minorHAnsi" w:hAnsiTheme="minorHAnsi" w:cstheme="minorHAnsi"/>
          <w:szCs w:val="24"/>
        </w:rPr>
      </w:pPr>
      <w:r w:rsidRPr="00F72311">
        <w:rPr>
          <w:rFonts w:asciiTheme="minorHAnsi" w:hAnsiTheme="minorHAnsi" w:cstheme="minorHAnsi"/>
          <w:szCs w:val="24"/>
        </w:rPr>
        <w:tab/>
      </w:r>
      <w:bookmarkEnd w:id="189"/>
    </w:p>
    <w:p w14:paraId="2A91B463"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u w:val="single"/>
        </w:rPr>
        <w:t>Situation </w:t>
      </w:r>
      <w:r w:rsidRPr="00F72311">
        <w:rPr>
          <w:rFonts w:asciiTheme="minorHAnsi" w:hAnsiTheme="minorHAnsi" w:cstheme="minorHAnsi"/>
          <w:szCs w:val="24"/>
        </w:rPr>
        <w:t>: Locaux divers</w:t>
      </w:r>
    </w:p>
    <w:p w14:paraId="32C20C03" w14:textId="77777777" w:rsidR="00EB23C9" w:rsidRPr="00F72311" w:rsidRDefault="00EB23C9">
      <w:pPr>
        <w:pStyle w:val="Retraitcorpsdetexte"/>
        <w:ind w:left="0"/>
        <w:jc w:val="both"/>
        <w:rPr>
          <w:rFonts w:asciiTheme="minorHAnsi" w:hAnsiTheme="minorHAnsi" w:cstheme="minorHAnsi"/>
          <w:szCs w:val="24"/>
        </w:rPr>
      </w:pPr>
    </w:p>
    <w:p w14:paraId="5953A4F5" w14:textId="77777777" w:rsidR="00EB23C9" w:rsidRPr="00F72311" w:rsidRDefault="00F43BB1">
      <w:pPr>
        <w:pStyle w:val="Retraitcorpsdetexte"/>
        <w:ind w:left="0"/>
        <w:jc w:val="both"/>
        <w:rPr>
          <w:rFonts w:asciiTheme="minorHAnsi" w:hAnsiTheme="minorHAnsi" w:cstheme="minorHAnsi"/>
          <w:b/>
          <w:color w:val="002060"/>
          <w:szCs w:val="24"/>
        </w:rPr>
      </w:pPr>
      <w:bookmarkStart w:id="190" w:name="_Hlk40015311"/>
      <w:r w:rsidRPr="00F72311">
        <w:rPr>
          <w:rFonts w:asciiTheme="minorHAnsi" w:hAnsiTheme="minorHAnsi" w:cstheme="minorHAnsi"/>
          <w:b/>
          <w:szCs w:val="24"/>
        </w:rPr>
        <w:t xml:space="preserve">Limitations de garantie : </w:t>
      </w:r>
    </w:p>
    <w:p w14:paraId="78EC2AFC" w14:textId="77777777" w:rsidR="00EB23C9" w:rsidRPr="00F72311" w:rsidRDefault="00F43BB1" w:rsidP="005A2352">
      <w:pPr>
        <w:pStyle w:val="Retraitcorpsdetexte"/>
        <w:numPr>
          <w:ilvl w:val="0"/>
          <w:numId w:val="25"/>
        </w:numPr>
        <w:ind w:left="1066" w:hanging="357"/>
        <w:jc w:val="both"/>
        <w:rPr>
          <w:rFonts w:asciiTheme="minorHAnsi" w:hAnsiTheme="minorHAnsi" w:cstheme="minorHAnsi"/>
          <w:color w:val="002060"/>
          <w:szCs w:val="24"/>
        </w:rPr>
      </w:pPr>
      <w:bookmarkStart w:id="191" w:name="_Hlk39992568"/>
      <w:r w:rsidRPr="00F72311">
        <w:rPr>
          <w:rFonts w:asciiTheme="minorHAnsi" w:hAnsiTheme="minorHAnsi" w:cstheme="minorHAnsi"/>
          <w:szCs w:val="24"/>
        </w:rPr>
        <w:t>Meubles :</w:t>
      </w:r>
      <w:r w:rsidRPr="00F72311">
        <w:rPr>
          <w:rFonts w:asciiTheme="minorHAnsi" w:hAnsiTheme="minorHAnsi" w:cstheme="minorHAnsi"/>
          <w:color w:val="002060"/>
          <w:szCs w:val="24"/>
        </w:rPr>
        <w:t xml:space="preserve"> </w:t>
      </w:r>
      <w:r w:rsidRPr="00F72311">
        <w:rPr>
          <w:rFonts w:asciiTheme="minorHAnsi" w:hAnsiTheme="minorHAnsi" w:cstheme="minorHAnsi"/>
          <w:color w:val="002060"/>
          <w:szCs w:val="24"/>
        </w:rPr>
        <w:tab/>
      </w:r>
      <w:r w:rsidRPr="00F72311">
        <w:rPr>
          <w:rFonts w:asciiTheme="minorHAnsi" w:hAnsiTheme="minorHAnsi" w:cstheme="minorHAnsi"/>
          <w:color w:val="002060"/>
          <w:szCs w:val="24"/>
        </w:rPr>
        <w:tab/>
      </w:r>
      <w:r w:rsidRPr="00F72311">
        <w:rPr>
          <w:rFonts w:asciiTheme="minorHAnsi" w:hAnsiTheme="minorHAnsi" w:cstheme="minorHAnsi"/>
          <w:color w:val="002060"/>
          <w:szCs w:val="24"/>
        </w:rPr>
        <w:tab/>
      </w:r>
      <w:r w:rsidRPr="00F72311">
        <w:rPr>
          <w:rFonts w:asciiTheme="minorHAnsi" w:hAnsiTheme="minorHAnsi" w:cstheme="minorHAnsi"/>
          <w:color w:val="002060"/>
          <w:szCs w:val="24"/>
        </w:rPr>
        <w:tab/>
      </w:r>
      <w:r w:rsidRPr="00F72311">
        <w:rPr>
          <w:rFonts w:asciiTheme="minorHAnsi" w:hAnsiTheme="minorHAnsi" w:cstheme="minorHAnsi"/>
          <w:color w:val="002060"/>
          <w:szCs w:val="24"/>
        </w:rPr>
        <w:tab/>
      </w:r>
      <w:r w:rsidRPr="00F72311">
        <w:rPr>
          <w:rFonts w:asciiTheme="minorHAnsi" w:hAnsiTheme="minorHAnsi" w:cstheme="minorHAnsi"/>
          <w:b/>
          <w:color w:val="002060"/>
          <w:szCs w:val="24"/>
        </w:rPr>
        <w:t>5 000 € par sinistre</w:t>
      </w:r>
    </w:p>
    <w:p w14:paraId="1739F98A" w14:textId="77777777" w:rsidR="00EB23C9" w:rsidRPr="00F72311" w:rsidRDefault="00F43BB1" w:rsidP="005A2352">
      <w:pPr>
        <w:pStyle w:val="Retraitcorpsdetexte"/>
        <w:numPr>
          <w:ilvl w:val="0"/>
          <w:numId w:val="25"/>
        </w:numPr>
        <w:ind w:left="1066" w:hanging="357"/>
        <w:jc w:val="both"/>
        <w:rPr>
          <w:rFonts w:asciiTheme="minorHAnsi" w:hAnsiTheme="minorHAnsi" w:cstheme="minorHAnsi"/>
          <w:color w:val="002060"/>
          <w:szCs w:val="24"/>
        </w:rPr>
      </w:pPr>
      <w:r w:rsidRPr="00F72311">
        <w:rPr>
          <w:rFonts w:asciiTheme="minorHAnsi" w:hAnsiTheme="minorHAnsi" w:cstheme="minorHAnsi"/>
          <w:szCs w:val="24"/>
        </w:rPr>
        <w:t>Coffres forts :</w:t>
      </w:r>
      <w:r w:rsidRPr="00F72311">
        <w:rPr>
          <w:rFonts w:asciiTheme="minorHAnsi" w:hAnsiTheme="minorHAnsi" w:cstheme="minorHAnsi"/>
          <w:color w:val="002060"/>
          <w:szCs w:val="24"/>
        </w:rPr>
        <w:tab/>
      </w:r>
      <w:r w:rsidRPr="00F72311">
        <w:rPr>
          <w:rFonts w:asciiTheme="minorHAnsi" w:hAnsiTheme="minorHAnsi" w:cstheme="minorHAnsi"/>
          <w:color w:val="002060"/>
          <w:szCs w:val="24"/>
        </w:rPr>
        <w:tab/>
      </w:r>
      <w:r w:rsidRPr="00F72311">
        <w:rPr>
          <w:rFonts w:asciiTheme="minorHAnsi" w:hAnsiTheme="minorHAnsi" w:cstheme="minorHAnsi"/>
          <w:color w:val="002060"/>
          <w:szCs w:val="24"/>
        </w:rPr>
        <w:tab/>
      </w:r>
      <w:r w:rsidRPr="00F72311">
        <w:rPr>
          <w:rFonts w:asciiTheme="minorHAnsi" w:hAnsiTheme="minorHAnsi" w:cstheme="minorHAnsi"/>
          <w:color w:val="002060"/>
          <w:szCs w:val="24"/>
        </w:rPr>
        <w:tab/>
      </w:r>
      <w:r w:rsidRPr="00F72311">
        <w:rPr>
          <w:rFonts w:asciiTheme="minorHAnsi" w:hAnsiTheme="minorHAnsi" w:cstheme="minorHAnsi"/>
          <w:b/>
          <w:color w:val="002060"/>
          <w:szCs w:val="24"/>
        </w:rPr>
        <w:t>5 000 € par sinistre</w:t>
      </w:r>
    </w:p>
    <w:p w14:paraId="2626DD81" w14:textId="77777777" w:rsidR="00EB23C9" w:rsidRPr="00F72311" w:rsidRDefault="00F43BB1" w:rsidP="005A2352">
      <w:pPr>
        <w:pStyle w:val="Retraitcorpsdetexte"/>
        <w:numPr>
          <w:ilvl w:val="0"/>
          <w:numId w:val="25"/>
        </w:numPr>
        <w:ind w:left="1066" w:hanging="357"/>
        <w:jc w:val="both"/>
        <w:rPr>
          <w:rFonts w:asciiTheme="minorHAnsi" w:hAnsiTheme="minorHAnsi" w:cstheme="minorHAnsi"/>
          <w:color w:val="002060"/>
          <w:szCs w:val="24"/>
        </w:rPr>
      </w:pPr>
      <w:r w:rsidRPr="00F72311">
        <w:rPr>
          <w:rFonts w:asciiTheme="minorHAnsi" w:hAnsiTheme="minorHAnsi" w:cstheme="minorHAnsi"/>
          <w:szCs w:val="24"/>
        </w:rPr>
        <w:t>Détériorations meubles et coffres </w:t>
      </w:r>
      <w:r w:rsidRPr="00F72311">
        <w:rPr>
          <w:rFonts w:asciiTheme="minorHAnsi" w:hAnsiTheme="minorHAnsi" w:cstheme="minorHAnsi"/>
          <w:color w:val="002060"/>
          <w:szCs w:val="24"/>
        </w:rPr>
        <w:t>:</w:t>
      </w:r>
      <w:r w:rsidRPr="00F72311">
        <w:rPr>
          <w:rFonts w:asciiTheme="minorHAnsi" w:hAnsiTheme="minorHAnsi" w:cstheme="minorHAnsi"/>
          <w:color w:val="002060"/>
          <w:szCs w:val="24"/>
        </w:rPr>
        <w:tab/>
      </w:r>
      <w:r w:rsidRPr="00F72311">
        <w:rPr>
          <w:rFonts w:asciiTheme="minorHAnsi" w:hAnsiTheme="minorHAnsi" w:cstheme="minorHAnsi"/>
          <w:b/>
          <w:color w:val="002060"/>
          <w:szCs w:val="24"/>
        </w:rPr>
        <w:t>5 000 € par sinistre</w:t>
      </w:r>
    </w:p>
    <w:p w14:paraId="3C0C6472" w14:textId="77777777" w:rsidR="00EB23C9" w:rsidRPr="00F72311" w:rsidRDefault="00EB23C9">
      <w:pPr>
        <w:pStyle w:val="Retraitcorpsdetexte"/>
        <w:ind w:left="0"/>
        <w:jc w:val="both"/>
        <w:rPr>
          <w:rFonts w:asciiTheme="minorHAnsi" w:hAnsiTheme="minorHAnsi" w:cstheme="minorHAnsi"/>
          <w:szCs w:val="24"/>
        </w:rPr>
      </w:pPr>
    </w:p>
    <w:p w14:paraId="4276474D" w14:textId="77777777" w:rsidR="00EB23C9" w:rsidRPr="00F72311" w:rsidRDefault="00F43BB1" w:rsidP="005A2352">
      <w:pPr>
        <w:pStyle w:val="Retraitcorpsdetexte"/>
        <w:numPr>
          <w:ilvl w:val="0"/>
          <w:numId w:val="67"/>
        </w:numPr>
        <w:jc w:val="both"/>
        <w:rPr>
          <w:rFonts w:asciiTheme="minorHAnsi" w:hAnsiTheme="minorHAnsi" w:cstheme="minorHAnsi"/>
          <w:b/>
          <w:color w:val="002060"/>
          <w:szCs w:val="24"/>
        </w:rPr>
      </w:pPr>
      <w:r w:rsidRPr="00F72311">
        <w:rPr>
          <w:rFonts w:asciiTheme="minorHAnsi" w:hAnsiTheme="minorHAnsi" w:cstheme="minorHAnsi"/>
          <w:b/>
          <w:color w:val="002060"/>
          <w:szCs w:val="24"/>
        </w:rPr>
        <w:t>L’assurance est étendue aux détériorations des meubles et coffres.</w:t>
      </w:r>
      <w:bookmarkEnd w:id="190"/>
      <w:bookmarkEnd w:id="191"/>
    </w:p>
    <w:p w14:paraId="4E9A1F4D" w14:textId="77777777" w:rsidR="00EB23C9" w:rsidRPr="00F72311" w:rsidRDefault="00EB23C9">
      <w:pPr>
        <w:pStyle w:val="Retraitcorpsdetexte"/>
        <w:ind w:left="1767"/>
        <w:jc w:val="both"/>
        <w:rPr>
          <w:rFonts w:asciiTheme="minorHAnsi" w:hAnsiTheme="minorHAnsi" w:cstheme="minorHAnsi"/>
          <w:color w:val="FF0000"/>
          <w:szCs w:val="24"/>
        </w:rPr>
      </w:pPr>
    </w:p>
    <w:p w14:paraId="09AFAE02"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192" w:name="_Hlk183599577"/>
      <w:bookmarkStart w:id="193" w:name="fonds"/>
      <w:r w:rsidRPr="00F72311">
        <w:rPr>
          <w:rFonts w:asciiTheme="minorHAnsi" w:eastAsia="Times New Roman" w:hAnsiTheme="minorHAnsi" w:cstheme="minorHAnsi"/>
          <w:b/>
          <w:color w:val="002060"/>
        </w:rPr>
        <w:t>Transport de fonds</w:t>
      </w:r>
    </w:p>
    <w:bookmarkEnd w:id="192"/>
    <w:bookmarkEnd w:id="193"/>
    <w:p w14:paraId="33B33ED2"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La garantie porte, dans les conditions définies ci-dessous, sur les vols et pertes de fonds et valeurs transportés par la personne habilitée par l’Assuré.</w:t>
      </w:r>
    </w:p>
    <w:p w14:paraId="7E7DCBB0" w14:textId="77777777" w:rsidR="00EB23C9" w:rsidRPr="00F72311" w:rsidRDefault="00EB23C9">
      <w:pPr>
        <w:jc w:val="both"/>
        <w:rPr>
          <w:rFonts w:asciiTheme="minorHAnsi" w:hAnsiTheme="minorHAnsi" w:cstheme="minorHAnsi"/>
        </w:rPr>
      </w:pPr>
    </w:p>
    <w:p w14:paraId="3AFC1121" w14:textId="77777777" w:rsidR="00EB23C9" w:rsidRPr="00F72311" w:rsidRDefault="00F43BB1">
      <w:pPr>
        <w:jc w:val="both"/>
        <w:rPr>
          <w:rFonts w:asciiTheme="minorHAnsi" w:hAnsiTheme="minorHAnsi" w:cstheme="minorHAnsi"/>
        </w:rPr>
      </w:pPr>
      <w:bookmarkStart w:id="194" w:name="_Hlk40015343"/>
      <w:r w:rsidRPr="00F72311">
        <w:rPr>
          <w:rFonts w:asciiTheme="minorHAnsi" w:hAnsiTheme="minorHAnsi" w:cstheme="minorHAnsi"/>
        </w:rPr>
        <w:t>Cette garantie s’exerce :</w:t>
      </w:r>
    </w:p>
    <w:p w14:paraId="7329F1EE" w14:textId="77777777" w:rsidR="00EB23C9" w:rsidRPr="00F72311" w:rsidRDefault="00EB23C9">
      <w:pPr>
        <w:jc w:val="both"/>
        <w:rPr>
          <w:rFonts w:asciiTheme="minorHAnsi" w:hAnsiTheme="minorHAnsi" w:cstheme="minorHAnsi"/>
        </w:rPr>
      </w:pPr>
    </w:p>
    <w:p w14:paraId="2B333A96" w14:textId="77777777" w:rsidR="00EB23C9" w:rsidRPr="00F72311" w:rsidRDefault="00F43BB1" w:rsidP="005A2352">
      <w:pPr>
        <w:pStyle w:val="Retraitcorpsdetexte"/>
        <w:numPr>
          <w:ilvl w:val="0"/>
          <w:numId w:val="26"/>
        </w:numPr>
        <w:ind w:left="357" w:hanging="357"/>
        <w:jc w:val="both"/>
        <w:rPr>
          <w:rFonts w:asciiTheme="minorHAnsi" w:hAnsiTheme="minorHAnsi" w:cstheme="minorHAnsi"/>
          <w:szCs w:val="24"/>
        </w:rPr>
      </w:pPr>
      <w:bookmarkStart w:id="195" w:name="_Hlk39992621"/>
      <w:r w:rsidRPr="00F72311">
        <w:rPr>
          <w:rFonts w:asciiTheme="minorHAnsi" w:hAnsiTheme="minorHAnsi" w:cstheme="minorHAnsi"/>
          <w:szCs w:val="24"/>
        </w:rPr>
        <w:t>Sur les espèces monnayées, billets de banque, chèques, bons du trésor, titres, valeurs mobilières non dématérialisées, billets à ordre, lettres de change, lingots et pièces de métaux précieux,</w:t>
      </w:r>
    </w:p>
    <w:p w14:paraId="675B6189" w14:textId="77777777" w:rsidR="00EB23C9" w:rsidRPr="00F72311" w:rsidRDefault="00F43BB1" w:rsidP="005A2352">
      <w:pPr>
        <w:pStyle w:val="Retraitcorpsdetexte"/>
        <w:numPr>
          <w:ilvl w:val="0"/>
          <w:numId w:val="26"/>
        </w:numPr>
        <w:jc w:val="both"/>
        <w:rPr>
          <w:rFonts w:asciiTheme="minorHAnsi" w:hAnsiTheme="minorHAnsi" w:cstheme="minorHAnsi"/>
          <w:szCs w:val="24"/>
        </w:rPr>
      </w:pPr>
      <w:r w:rsidRPr="00F72311">
        <w:rPr>
          <w:rFonts w:asciiTheme="minorHAnsi" w:hAnsiTheme="minorHAnsi" w:cstheme="minorHAnsi"/>
          <w:szCs w:val="24"/>
        </w:rPr>
        <w:t>Pendant tout le temps où la personne chargée du transport détient les fonds et valeurs, depuis le moment où elle les prend en charge jusqu’au moment où elle les remet à la personne habilitée à les recevoir, y compris pendant le temps nécessaire au retrait et au dépôt,</w:t>
      </w:r>
    </w:p>
    <w:p w14:paraId="37B9A4D4" w14:textId="77777777" w:rsidR="00EB23C9" w:rsidRPr="00F72311" w:rsidRDefault="00F43BB1" w:rsidP="005A2352">
      <w:pPr>
        <w:pStyle w:val="Retraitcorpsdetexte"/>
        <w:numPr>
          <w:ilvl w:val="0"/>
          <w:numId w:val="26"/>
        </w:numPr>
        <w:jc w:val="both"/>
        <w:rPr>
          <w:rFonts w:asciiTheme="minorHAnsi" w:hAnsiTheme="minorHAnsi" w:cstheme="minorHAnsi"/>
          <w:szCs w:val="24"/>
        </w:rPr>
      </w:pPr>
      <w:r w:rsidRPr="00F72311">
        <w:rPr>
          <w:rFonts w:asciiTheme="minorHAnsi" w:hAnsiTheme="minorHAnsi" w:cstheme="minorHAnsi"/>
          <w:szCs w:val="24"/>
        </w:rPr>
        <w:lastRenderedPageBreak/>
        <w:t>Sur le trajet entre le bâtiment de l’Assuré et celui de destination ou de retrait, y compris à l’intérieur de ces deux bâtiments, pour autant qu’il s’agisse du prolongement direct et ininterrompu de la circulation à l’extérieur,</w:t>
      </w:r>
    </w:p>
    <w:p w14:paraId="67F52D9C" w14:textId="77777777" w:rsidR="00EB23C9" w:rsidRPr="00F72311" w:rsidRDefault="00F43BB1" w:rsidP="005A2352">
      <w:pPr>
        <w:pStyle w:val="Retraitcorpsdetexte"/>
        <w:numPr>
          <w:ilvl w:val="0"/>
          <w:numId w:val="26"/>
        </w:numPr>
        <w:jc w:val="both"/>
        <w:rPr>
          <w:rFonts w:asciiTheme="minorHAnsi" w:hAnsiTheme="minorHAnsi" w:cstheme="minorHAnsi"/>
          <w:szCs w:val="24"/>
        </w:rPr>
      </w:pPr>
      <w:r w:rsidRPr="00F72311">
        <w:rPr>
          <w:rFonts w:asciiTheme="minorHAnsi" w:hAnsiTheme="minorHAnsi" w:cstheme="minorHAnsi"/>
          <w:szCs w:val="24"/>
        </w:rPr>
        <w:t xml:space="preserve">Lorsque le sinistre résulte : </w:t>
      </w:r>
    </w:p>
    <w:p w14:paraId="43E39649" w14:textId="77777777" w:rsidR="00EB23C9" w:rsidRPr="00F72311" w:rsidRDefault="00F43BB1" w:rsidP="005A2352">
      <w:pPr>
        <w:numPr>
          <w:ilvl w:val="0"/>
          <w:numId w:val="27"/>
        </w:numPr>
        <w:jc w:val="both"/>
        <w:rPr>
          <w:rFonts w:asciiTheme="minorHAnsi" w:eastAsia="Times New Roman" w:hAnsiTheme="minorHAnsi" w:cstheme="minorHAnsi"/>
        </w:rPr>
      </w:pPr>
      <w:r w:rsidRPr="00F72311">
        <w:rPr>
          <w:rFonts w:asciiTheme="minorHAnsi" w:eastAsia="Times New Roman" w:hAnsiTheme="minorHAnsi" w:cstheme="minorHAnsi"/>
        </w:rPr>
        <w:t>D’un vol dûment justifié commis par agression sur le porteur de fonds, avec violences, meurtre, tentative de meurtre ou menaces mettant en danger sa vie ou son intégrité physique,</w:t>
      </w:r>
    </w:p>
    <w:p w14:paraId="0D09357B" w14:textId="77777777" w:rsidR="00EB23C9" w:rsidRPr="00F72311" w:rsidRDefault="00F43BB1" w:rsidP="005A2352">
      <w:pPr>
        <w:numPr>
          <w:ilvl w:val="0"/>
          <w:numId w:val="27"/>
        </w:numPr>
        <w:jc w:val="both"/>
        <w:rPr>
          <w:rFonts w:asciiTheme="minorHAnsi" w:eastAsia="Times New Roman" w:hAnsiTheme="minorHAnsi" w:cstheme="minorHAnsi"/>
        </w:rPr>
      </w:pPr>
      <w:r w:rsidRPr="00F72311">
        <w:rPr>
          <w:rFonts w:asciiTheme="minorHAnsi" w:eastAsia="Times New Roman" w:hAnsiTheme="minorHAnsi" w:cstheme="minorHAnsi"/>
        </w:rPr>
        <w:t>D’une perte dûment justifiée provenant, soit du fait du porteur (malaise subit, étourdissement, perte de connaissance…), soit d’un accident de la circulation survenu sur la voie publique, soit de l’incendie ou de l’explosion du véhicule servant au transport.</w:t>
      </w:r>
    </w:p>
    <w:p w14:paraId="355563AF" w14:textId="77777777" w:rsidR="00EB23C9" w:rsidRPr="00F72311" w:rsidRDefault="00EB23C9">
      <w:pPr>
        <w:jc w:val="both"/>
        <w:rPr>
          <w:rFonts w:asciiTheme="minorHAnsi" w:hAnsiTheme="minorHAnsi" w:cstheme="minorHAnsi"/>
        </w:rPr>
      </w:pPr>
    </w:p>
    <w:p w14:paraId="27DE0CAA" w14:textId="77777777" w:rsidR="00EB23C9" w:rsidRPr="00F72311" w:rsidRDefault="00F43BB1">
      <w:pPr>
        <w:pStyle w:val="Retraitcorpsdetexte"/>
        <w:numPr>
          <w:ilvl w:val="0"/>
          <w:numId w:val="15"/>
        </w:numPr>
        <w:ind w:left="1066" w:hanging="357"/>
        <w:jc w:val="both"/>
        <w:rPr>
          <w:rFonts w:asciiTheme="minorHAnsi" w:hAnsiTheme="minorHAnsi" w:cstheme="minorHAnsi"/>
          <w:b/>
          <w:color w:val="002060"/>
          <w:szCs w:val="24"/>
        </w:rPr>
      </w:pPr>
      <w:r w:rsidRPr="00F72311">
        <w:rPr>
          <w:rFonts w:asciiTheme="minorHAnsi" w:hAnsiTheme="minorHAnsi" w:cstheme="minorHAnsi"/>
          <w:b/>
          <w:color w:val="002060"/>
          <w:szCs w:val="24"/>
        </w:rPr>
        <w:t xml:space="preserve">Limitation de garantie : </w:t>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t>5 000 € par sinistre</w:t>
      </w:r>
    </w:p>
    <w:p w14:paraId="0C98924E" w14:textId="77777777" w:rsidR="00EB23C9" w:rsidRPr="00F72311" w:rsidRDefault="00F43BB1">
      <w:pPr>
        <w:pStyle w:val="ArimaTitreArticle"/>
        <w:rPr>
          <w:rStyle w:val="Titredulivre"/>
          <w:rFonts w:asciiTheme="minorHAnsi" w:hAnsiTheme="minorHAnsi" w:cstheme="minorHAnsi"/>
          <w:b/>
          <w:color w:val="2F5496"/>
          <w:sz w:val="24"/>
          <w:szCs w:val="24"/>
        </w:rPr>
      </w:pPr>
      <w:bookmarkStart w:id="196" w:name="_Hlk183599594"/>
      <w:bookmarkStart w:id="197" w:name="congélateur"/>
      <w:bookmarkStart w:id="198" w:name="_Hlk40015384"/>
      <w:bookmarkEnd w:id="194"/>
      <w:bookmarkEnd w:id="195"/>
      <w:r w:rsidRPr="00F72311">
        <w:rPr>
          <w:rStyle w:val="Titredulivre"/>
          <w:rFonts w:asciiTheme="minorHAnsi" w:hAnsiTheme="minorHAnsi" w:cstheme="minorHAnsi"/>
          <w:b/>
          <w:color w:val="2F5496"/>
          <w:sz w:val="24"/>
          <w:szCs w:val="24"/>
        </w:rPr>
        <w:tab/>
      </w:r>
      <w:r w:rsidRPr="00F72311">
        <w:rPr>
          <w:rStyle w:val="Titredulivre"/>
          <w:rFonts w:asciiTheme="minorHAnsi" w:hAnsiTheme="minorHAnsi" w:cstheme="minorHAnsi"/>
          <w:b/>
          <w:color w:val="2F5496"/>
          <w:sz w:val="24"/>
          <w:szCs w:val="24"/>
        </w:rPr>
        <w:tab/>
      </w:r>
    </w:p>
    <w:p w14:paraId="543164D2"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CONTENU DES CONGELATEURS</w:t>
      </w:r>
    </w:p>
    <w:bookmarkEnd w:id="196"/>
    <w:bookmarkEnd w:id="197"/>
    <w:p w14:paraId="05F5A5C2" w14:textId="77777777" w:rsidR="00EB23C9" w:rsidRPr="00F72311" w:rsidRDefault="00EB23C9">
      <w:pPr>
        <w:pStyle w:val="Retraitcorpsdetexte"/>
        <w:ind w:left="0"/>
        <w:jc w:val="both"/>
        <w:rPr>
          <w:rFonts w:asciiTheme="minorHAnsi" w:hAnsiTheme="minorHAnsi" w:cstheme="minorHAnsi"/>
          <w:szCs w:val="24"/>
        </w:rPr>
      </w:pPr>
    </w:p>
    <w:p w14:paraId="3BE4B24F" w14:textId="77777777" w:rsidR="00EB23C9" w:rsidRPr="00F72311" w:rsidRDefault="00F43BB1">
      <w:pPr>
        <w:jc w:val="both"/>
        <w:rPr>
          <w:rFonts w:asciiTheme="minorHAnsi" w:eastAsia="Times New Roman" w:hAnsiTheme="minorHAnsi" w:cstheme="minorHAnsi"/>
        </w:rPr>
      </w:pPr>
      <w:r w:rsidRPr="00F72311">
        <w:rPr>
          <w:rFonts w:asciiTheme="minorHAnsi" w:hAnsiTheme="minorHAnsi" w:cstheme="minorHAnsi"/>
        </w:rPr>
        <w:t>La garantie s’applique aux dommages subis par les produits contenus dans les congélateurs ou chambres froides (négatives ou positives) lorsque ces pertes et dommages ont pour origine un changement de température desdits congélateurs ou chambres froides provoqué par un sinistre résultant d’un risque couvert par les articles 2-1 et 2-2 des conditions générales de garanties y compris en cas de rupture intempestive de l’alimentation électrique.</w:t>
      </w:r>
      <w:r w:rsidRPr="00F72311">
        <w:rPr>
          <w:rFonts w:asciiTheme="minorHAnsi" w:eastAsia="Times New Roman" w:hAnsiTheme="minorHAnsi" w:cstheme="minorHAnsi"/>
        </w:rPr>
        <w:t>   </w:t>
      </w:r>
    </w:p>
    <w:p w14:paraId="4F994854" w14:textId="77777777" w:rsidR="00EB23C9" w:rsidRPr="00F72311" w:rsidRDefault="00EB23C9">
      <w:pPr>
        <w:pStyle w:val="Retraitcorpsdetexte"/>
        <w:ind w:left="0"/>
        <w:jc w:val="both"/>
        <w:rPr>
          <w:rFonts w:asciiTheme="minorHAnsi" w:hAnsiTheme="minorHAnsi" w:cstheme="minorHAnsi"/>
          <w:szCs w:val="24"/>
        </w:rPr>
      </w:pPr>
    </w:p>
    <w:p w14:paraId="4678B13B" w14:textId="77777777" w:rsidR="00EB23C9" w:rsidRPr="00F72311" w:rsidRDefault="00F43BB1">
      <w:pPr>
        <w:pStyle w:val="Retraitcorpsdetexte"/>
        <w:numPr>
          <w:ilvl w:val="0"/>
          <w:numId w:val="15"/>
        </w:numPr>
        <w:ind w:left="1066" w:hanging="357"/>
        <w:jc w:val="both"/>
        <w:rPr>
          <w:rFonts w:asciiTheme="minorHAnsi" w:hAnsiTheme="minorHAnsi" w:cstheme="minorHAnsi"/>
          <w:b/>
          <w:color w:val="002060"/>
          <w:szCs w:val="24"/>
        </w:rPr>
      </w:pPr>
      <w:r w:rsidRPr="00F72311">
        <w:rPr>
          <w:rFonts w:asciiTheme="minorHAnsi" w:hAnsiTheme="minorHAnsi" w:cstheme="minorHAnsi"/>
          <w:b/>
          <w:color w:val="002060"/>
          <w:szCs w:val="24"/>
        </w:rPr>
        <w:t xml:space="preserve">Limitation de garantie : </w:t>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t>15 000 € par sinistre</w:t>
      </w:r>
    </w:p>
    <w:p w14:paraId="1F3401CC" w14:textId="77777777" w:rsidR="00EB23C9" w:rsidRPr="00F72311" w:rsidRDefault="00F43BB1">
      <w:pPr>
        <w:pStyle w:val="ArimaTitreArticle"/>
        <w:rPr>
          <w:rStyle w:val="Titredulivre"/>
          <w:rFonts w:asciiTheme="minorHAnsi" w:hAnsiTheme="minorHAnsi" w:cstheme="minorHAnsi"/>
          <w:color w:val="2F5496"/>
          <w:sz w:val="24"/>
          <w:szCs w:val="24"/>
        </w:rPr>
      </w:pPr>
      <w:bookmarkStart w:id="199" w:name="_Hlk183600612"/>
      <w:bookmarkStart w:id="200" w:name="effondrement"/>
      <w:r w:rsidRPr="00F72311">
        <w:rPr>
          <w:rStyle w:val="Titredulivre"/>
          <w:rFonts w:asciiTheme="minorHAnsi" w:hAnsiTheme="minorHAnsi" w:cstheme="minorHAnsi"/>
          <w:sz w:val="24"/>
          <w:szCs w:val="24"/>
        </w:rPr>
        <w:tab/>
      </w:r>
      <w:r w:rsidRPr="00F72311">
        <w:rPr>
          <w:rStyle w:val="Titredulivre"/>
          <w:rFonts w:asciiTheme="minorHAnsi" w:hAnsiTheme="minorHAnsi" w:cstheme="minorHAnsi"/>
          <w:color w:val="2F5496"/>
          <w:sz w:val="24"/>
          <w:szCs w:val="24"/>
        </w:rPr>
        <w:tab/>
      </w:r>
    </w:p>
    <w:p w14:paraId="2935AF06"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EFFONDREMENT</w:t>
      </w:r>
    </w:p>
    <w:bookmarkEnd w:id="199"/>
    <w:bookmarkEnd w:id="200"/>
    <w:p w14:paraId="0B8850B3" w14:textId="77777777" w:rsidR="00EB23C9" w:rsidRPr="00F72311" w:rsidRDefault="00EB23C9">
      <w:pPr>
        <w:pStyle w:val="Retraitcorpsdetexte"/>
        <w:ind w:left="0"/>
        <w:jc w:val="both"/>
        <w:rPr>
          <w:rFonts w:asciiTheme="minorHAnsi" w:hAnsiTheme="minorHAnsi" w:cstheme="minorHAnsi"/>
          <w:szCs w:val="24"/>
        </w:rPr>
      </w:pPr>
    </w:p>
    <w:p w14:paraId="078C9C80"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 garantie porte sur la réfection de tous biens et ouvrages définis à l'article 1.1 des conditions générales de garanties et/ou figurant à l’état du patrimoine et/ou désignés au C.C.T.P., à la suite d’un effondrement ou d’une menace d’effondrement, résultant d’un événement autre qu’une CATASTROPHE NATURELLE.</w:t>
      </w:r>
    </w:p>
    <w:p w14:paraId="385C9A31" w14:textId="77777777" w:rsidR="00EB23C9" w:rsidRPr="00F72311" w:rsidRDefault="00EB23C9">
      <w:pPr>
        <w:pStyle w:val="Retraitcorpsdetexte"/>
        <w:ind w:left="0"/>
        <w:jc w:val="both"/>
        <w:rPr>
          <w:rFonts w:asciiTheme="minorHAnsi" w:hAnsiTheme="minorHAnsi" w:cstheme="minorHAnsi"/>
          <w:szCs w:val="24"/>
        </w:rPr>
      </w:pPr>
    </w:p>
    <w:p w14:paraId="53940C69" w14:textId="77777777" w:rsidR="00EB23C9" w:rsidRPr="00F72311" w:rsidRDefault="00F43BB1">
      <w:pPr>
        <w:pStyle w:val="Retraitcorpsdetexte"/>
        <w:numPr>
          <w:ilvl w:val="0"/>
          <w:numId w:val="15"/>
        </w:numPr>
        <w:ind w:left="1066" w:hanging="357"/>
        <w:jc w:val="both"/>
        <w:rPr>
          <w:rFonts w:asciiTheme="minorHAnsi" w:hAnsiTheme="minorHAnsi" w:cstheme="minorHAnsi"/>
          <w:b/>
          <w:color w:val="002060"/>
          <w:szCs w:val="24"/>
        </w:rPr>
      </w:pPr>
      <w:r w:rsidRPr="00F72311">
        <w:rPr>
          <w:rFonts w:asciiTheme="minorHAnsi" w:hAnsiTheme="minorHAnsi" w:cstheme="minorHAnsi"/>
          <w:b/>
          <w:color w:val="002060"/>
          <w:szCs w:val="24"/>
        </w:rPr>
        <w:t xml:space="preserve">Limitation de garantie : </w:t>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t>1 000 000 € par sinistre</w:t>
      </w:r>
    </w:p>
    <w:p w14:paraId="71AD0457" w14:textId="77777777" w:rsidR="00EB23C9" w:rsidRPr="00F72311" w:rsidRDefault="00EB23C9">
      <w:pPr>
        <w:pStyle w:val="Retraitcorpsdetexte"/>
        <w:ind w:left="0"/>
        <w:jc w:val="both"/>
        <w:rPr>
          <w:rFonts w:asciiTheme="minorHAnsi" w:hAnsiTheme="minorHAnsi" w:cstheme="minorHAnsi"/>
          <w:szCs w:val="24"/>
        </w:rPr>
      </w:pPr>
    </w:p>
    <w:p w14:paraId="158C6289" w14:textId="77777777" w:rsidR="00EB23C9" w:rsidRPr="00F72311" w:rsidRDefault="00F43BB1" w:rsidP="005A2352">
      <w:pPr>
        <w:pStyle w:val="Retraitcorpsdetexte"/>
        <w:numPr>
          <w:ilvl w:val="0"/>
          <w:numId w:val="67"/>
        </w:numPr>
        <w:jc w:val="both"/>
        <w:rPr>
          <w:rFonts w:asciiTheme="minorHAnsi" w:hAnsiTheme="minorHAnsi" w:cstheme="minorHAnsi"/>
          <w:b/>
          <w:szCs w:val="24"/>
        </w:rPr>
      </w:pPr>
      <w:r w:rsidRPr="00F72311">
        <w:rPr>
          <w:rFonts w:asciiTheme="minorHAnsi" w:hAnsiTheme="minorHAnsi" w:cstheme="minorHAnsi"/>
          <w:b/>
          <w:szCs w:val="24"/>
        </w:rPr>
        <w:t>Sont exclus de la garantie, les immeubles frappés d’alignement, vétustes, inoccupés n’étant pas régulièrement entretenus.</w:t>
      </w:r>
    </w:p>
    <w:p w14:paraId="45ACEF05" w14:textId="77777777" w:rsidR="00EB23C9" w:rsidRPr="00F72311" w:rsidRDefault="00F43BB1">
      <w:pPr>
        <w:pStyle w:val="ArimaTitreArticle"/>
        <w:rPr>
          <w:rStyle w:val="Titredulivre"/>
          <w:rFonts w:asciiTheme="minorHAnsi" w:hAnsiTheme="minorHAnsi" w:cstheme="minorHAnsi"/>
          <w:b/>
          <w:color w:val="2F5496"/>
          <w:sz w:val="24"/>
          <w:szCs w:val="24"/>
        </w:rPr>
      </w:pPr>
      <w:bookmarkStart w:id="201" w:name="_Hlk183600638"/>
      <w:bookmarkStart w:id="202" w:name="environnement"/>
      <w:r w:rsidRPr="00F72311">
        <w:rPr>
          <w:rStyle w:val="Titredulivre"/>
          <w:rFonts w:asciiTheme="minorHAnsi" w:hAnsiTheme="minorHAnsi" w:cstheme="minorHAnsi"/>
          <w:b/>
          <w:color w:val="2F5496"/>
          <w:sz w:val="24"/>
          <w:szCs w:val="24"/>
        </w:rPr>
        <w:tab/>
      </w:r>
      <w:r w:rsidRPr="00F72311">
        <w:rPr>
          <w:rStyle w:val="Titredulivre"/>
          <w:rFonts w:asciiTheme="minorHAnsi" w:hAnsiTheme="minorHAnsi" w:cstheme="minorHAnsi"/>
          <w:b/>
          <w:color w:val="2F5496"/>
          <w:sz w:val="24"/>
          <w:szCs w:val="24"/>
        </w:rPr>
        <w:tab/>
      </w:r>
    </w:p>
    <w:p w14:paraId="165A7713"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DOMMAGES A L’ENVIRONNEMENT - AMENAGEMENTS EXTERIEURS</w:t>
      </w:r>
    </w:p>
    <w:bookmarkEnd w:id="201"/>
    <w:bookmarkEnd w:id="202"/>
    <w:p w14:paraId="2796C8BB" w14:textId="77777777" w:rsidR="00EB23C9" w:rsidRPr="00F72311" w:rsidRDefault="00EB23C9">
      <w:pPr>
        <w:pStyle w:val="Retraitcorpsdetexte"/>
        <w:ind w:left="0"/>
        <w:jc w:val="both"/>
        <w:rPr>
          <w:rFonts w:asciiTheme="minorHAnsi" w:hAnsiTheme="minorHAnsi" w:cstheme="minorHAnsi"/>
          <w:b/>
          <w:szCs w:val="24"/>
        </w:rPr>
      </w:pPr>
    </w:p>
    <w:p w14:paraId="5E9F6395" w14:textId="77777777" w:rsidR="00EB23C9" w:rsidRPr="00F72311" w:rsidRDefault="00F43BB1">
      <w:pPr>
        <w:pStyle w:val="Retraitcorpsdetexte"/>
        <w:ind w:left="0"/>
        <w:jc w:val="both"/>
        <w:rPr>
          <w:rFonts w:asciiTheme="minorHAnsi" w:hAnsiTheme="minorHAnsi" w:cstheme="minorHAnsi"/>
          <w:szCs w:val="24"/>
        </w:rPr>
      </w:pPr>
      <w:bookmarkStart w:id="203" w:name="_Hlk39992691"/>
      <w:r w:rsidRPr="00F72311">
        <w:rPr>
          <w:rFonts w:asciiTheme="minorHAnsi" w:hAnsiTheme="minorHAnsi" w:cstheme="minorHAnsi"/>
          <w:szCs w:val="24"/>
        </w:rPr>
        <w:t>La garantie est étendue aux dommages causés à l’environnement immédiat du bâtiment ou ensemble de bâtiments sinistrés par :</w:t>
      </w:r>
    </w:p>
    <w:p w14:paraId="23BC2711" w14:textId="77777777" w:rsidR="00EB23C9" w:rsidRPr="00F72311" w:rsidRDefault="00EB23C9">
      <w:pPr>
        <w:pStyle w:val="Retraitcorpsdetexte"/>
        <w:ind w:left="0"/>
        <w:jc w:val="both"/>
        <w:rPr>
          <w:rFonts w:asciiTheme="minorHAnsi" w:hAnsiTheme="minorHAnsi" w:cstheme="minorHAnsi"/>
          <w:szCs w:val="24"/>
        </w:rPr>
      </w:pPr>
    </w:p>
    <w:p w14:paraId="04338C26" w14:textId="77777777"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La propagation même du sinistre garanti ayant pris naissance dans lesdits bâtiments,</w:t>
      </w:r>
    </w:p>
    <w:p w14:paraId="48944088" w14:textId="77777777"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Les secours et les mesures prises pour limiter les effets du sinistre,</w:t>
      </w:r>
    </w:p>
    <w:p w14:paraId="7A7C7A1E" w14:textId="77777777"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Les travaux de reconstruction, réparation ou restauration des immeubles sinistrés.</w:t>
      </w:r>
    </w:p>
    <w:p w14:paraId="1465D380" w14:textId="77777777" w:rsidR="00EB23C9" w:rsidRPr="00F72311" w:rsidRDefault="00EB23C9">
      <w:pPr>
        <w:pStyle w:val="Retraitcorpsdetexte"/>
        <w:ind w:left="0"/>
        <w:jc w:val="both"/>
        <w:rPr>
          <w:rFonts w:asciiTheme="minorHAnsi" w:hAnsiTheme="minorHAnsi" w:cstheme="minorHAnsi"/>
          <w:szCs w:val="24"/>
        </w:rPr>
      </w:pPr>
    </w:p>
    <w:p w14:paraId="216FA00E"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lastRenderedPageBreak/>
        <w:t>Par environnement immédiat, on entend les arbres, plantations, allées, bornes, abris, statues, sculptures, mobilier urbain et, plus généralement, les aménagements fonctionnels ou décoratifs situés à moins de 20 mètres de l’immeuble sinistré.</w:t>
      </w:r>
    </w:p>
    <w:p w14:paraId="525C08A9" w14:textId="77777777" w:rsidR="00EB23C9" w:rsidRPr="00F72311" w:rsidRDefault="00EB23C9">
      <w:pPr>
        <w:pStyle w:val="Retraitcorpsdetexte"/>
        <w:ind w:left="2136"/>
        <w:jc w:val="both"/>
        <w:rPr>
          <w:rFonts w:asciiTheme="minorHAnsi" w:hAnsiTheme="minorHAnsi" w:cstheme="minorHAnsi"/>
          <w:szCs w:val="24"/>
        </w:rPr>
      </w:pPr>
    </w:p>
    <w:p w14:paraId="2FC5117D" w14:textId="77777777" w:rsidR="00EB23C9" w:rsidRPr="00F72311" w:rsidRDefault="00F43BB1">
      <w:pPr>
        <w:pStyle w:val="Retraitcorpsdetexte"/>
        <w:numPr>
          <w:ilvl w:val="0"/>
          <w:numId w:val="15"/>
        </w:numPr>
        <w:ind w:left="1066" w:hanging="357"/>
        <w:jc w:val="both"/>
        <w:rPr>
          <w:rFonts w:asciiTheme="minorHAnsi" w:hAnsiTheme="minorHAnsi" w:cstheme="minorHAnsi"/>
          <w:b/>
          <w:color w:val="002060"/>
          <w:szCs w:val="24"/>
        </w:rPr>
      </w:pPr>
      <w:r w:rsidRPr="00F72311">
        <w:rPr>
          <w:rFonts w:asciiTheme="minorHAnsi" w:hAnsiTheme="minorHAnsi" w:cstheme="minorHAnsi"/>
          <w:b/>
          <w:color w:val="002060"/>
          <w:szCs w:val="24"/>
        </w:rPr>
        <w:t xml:space="preserve">Limitation de garantie : </w:t>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t>100 000 € par sinistre</w:t>
      </w:r>
      <w:bookmarkEnd w:id="198"/>
      <w:bookmarkEnd w:id="203"/>
    </w:p>
    <w:p w14:paraId="363CB6F0" w14:textId="77777777" w:rsidR="00EB23C9" w:rsidRPr="00F72311" w:rsidRDefault="00F43BB1">
      <w:pPr>
        <w:pStyle w:val="ArimaTitreArticle"/>
        <w:rPr>
          <w:rStyle w:val="Titredulivre"/>
          <w:rFonts w:asciiTheme="minorHAnsi" w:hAnsiTheme="minorHAnsi" w:cstheme="minorHAnsi"/>
          <w:color w:val="2F5496"/>
          <w:sz w:val="24"/>
          <w:szCs w:val="24"/>
        </w:rPr>
      </w:pPr>
      <w:bookmarkStart w:id="204" w:name="_Hlk183600658"/>
      <w:bookmarkStart w:id="205" w:name="assurés"/>
      <w:r w:rsidRPr="00F72311">
        <w:rPr>
          <w:rStyle w:val="Titredulivre"/>
          <w:rFonts w:asciiTheme="minorHAnsi" w:hAnsiTheme="minorHAnsi" w:cstheme="minorHAnsi"/>
          <w:sz w:val="24"/>
          <w:szCs w:val="24"/>
        </w:rPr>
        <w:tab/>
      </w:r>
      <w:r w:rsidRPr="00F72311">
        <w:rPr>
          <w:rStyle w:val="Titredulivre"/>
          <w:rFonts w:asciiTheme="minorHAnsi" w:hAnsiTheme="minorHAnsi" w:cstheme="minorHAnsi"/>
          <w:color w:val="2F5496"/>
          <w:sz w:val="24"/>
          <w:szCs w:val="24"/>
        </w:rPr>
        <w:tab/>
      </w:r>
    </w:p>
    <w:p w14:paraId="5242D673"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BIENS ASSURES</w:t>
      </w:r>
    </w:p>
    <w:bookmarkEnd w:id="204"/>
    <w:bookmarkEnd w:id="205"/>
    <w:p w14:paraId="6929DBA2" w14:textId="77777777" w:rsidR="00EB23C9" w:rsidRPr="00F72311" w:rsidRDefault="00EB23C9">
      <w:pPr>
        <w:jc w:val="both"/>
        <w:rPr>
          <w:rFonts w:asciiTheme="minorHAnsi" w:hAnsiTheme="minorHAnsi" w:cstheme="minorHAnsi"/>
        </w:rPr>
      </w:pPr>
    </w:p>
    <w:p w14:paraId="05DBB83C"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Par extension à la notion de BIEN ASSURE définie aux conditions générales de garanties, les garanties s’appliquent </w:t>
      </w:r>
      <w:r w:rsidRPr="00F72311">
        <w:rPr>
          <w:rFonts w:asciiTheme="minorHAnsi" w:hAnsiTheme="minorHAnsi" w:cstheme="minorHAnsi"/>
          <w:b/>
        </w:rPr>
        <w:t>aux biens suivants, à leurs équipements et à leur contenu</w:t>
      </w:r>
      <w:r w:rsidRPr="00F72311">
        <w:rPr>
          <w:rFonts w:asciiTheme="minorHAnsi" w:hAnsiTheme="minorHAnsi" w:cstheme="minorHAnsi"/>
        </w:rPr>
        <w:t> appartenant ou non à l’Assuré, et désignés ci-après :</w:t>
      </w:r>
    </w:p>
    <w:p w14:paraId="59379C3A" w14:textId="77777777" w:rsidR="00EB23C9" w:rsidRPr="00F72311" w:rsidRDefault="00EB23C9">
      <w:pPr>
        <w:jc w:val="both"/>
        <w:rPr>
          <w:rFonts w:asciiTheme="minorHAnsi" w:hAnsiTheme="minorHAnsi" w:cstheme="minorHAnsi"/>
        </w:rPr>
      </w:pPr>
    </w:p>
    <w:p w14:paraId="45715362"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06" w:name="_Hlk183600823"/>
      <w:bookmarkStart w:id="207" w:name="ouvrages"/>
      <w:r w:rsidRPr="00F72311">
        <w:rPr>
          <w:rFonts w:asciiTheme="minorHAnsi" w:eastAsia="Times New Roman" w:hAnsiTheme="minorHAnsi" w:cstheme="minorHAnsi"/>
          <w:b/>
          <w:color w:val="002060"/>
        </w:rPr>
        <w:t>Ouvrages d’art et de « génie civil »</w:t>
      </w:r>
    </w:p>
    <w:bookmarkEnd w:id="206"/>
    <w:bookmarkEnd w:id="207"/>
    <w:p w14:paraId="2798A92D" w14:textId="77777777"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Bassins des piscines et revêtements extérieurs en périphérie</w:t>
      </w:r>
    </w:p>
    <w:p w14:paraId="269EDD45" w14:textId="77777777"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Postes de transformation électrique et de réseau câblés</w:t>
      </w:r>
    </w:p>
    <w:p w14:paraId="379B6334" w14:textId="77777777"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Châteaux et réservoirs d’eau</w:t>
      </w:r>
    </w:p>
    <w:p w14:paraId="5F399223" w14:textId="77777777"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Stations de pompage - d’épuration – de forage</w:t>
      </w:r>
    </w:p>
    <w:p w14:paraId="3EA83729" w14:textId="77777777"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Bassins d’épuration, de rétention et de lagunage</w:t>
      </w:r>
    </w:p>
    <w:p w14:paraId="5658EFB1" w14:textId="77777777"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Collecteurs d’assainissement (eaux usées et pluviales) et canalisations d’approvisionnement d’eau enterrées</w:t>
      </w:r>
    </w:p>
    <w:p w14:paraId="2CF0444D" w14:textId="77777777"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Ponts et passerelles, aqueducs - viaducs</w:t>
      </w:r>
    </w:p>
    <w:p w14:paraId="18790023" w14:textId="77777777"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Retenues d’eau et bassins tampons</w:t>
      </w:r>
    </w:p>
    <w:p w14:paraId="75070119" w14:textId="77777777"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Surpresseurs et postes de relevage</w:t>
      </w:r>
    </w:p>
    <w:p w14:paraId="28C219BD" w14:textId="77777777"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Passages routiers</w:t>
      </w:r>
    </w:p>
    <w:p w14:paraId="396232AA" w14:textId="77777777"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Passages couverts</w:t>
      </w:r>
    </w:p>
    <w:p w14:paraId="073E76C8" w14:textId="77777777"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Tunnel</w:t>
      </w:r>
    </w:p>
    <w:p w14:paraId="025F9407" w14:textId="77777777"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Cuves enterrées de carburant et les volucompteurs</w:t>
      </w:r>
    </w:p>
    <w:p w14:paraId="27BE7AF4" w14:textId="77777777" w:rsidR="00EB23C9" w:rsidRPr="00F72311" w:rsidRDefault="00EB23C9">
      <w:pPr>
        <w:pStyle w:val="Retraitcorpsdetexte"/>
        <w:ind w:left="360"/>
        <w:jc w:val="both"/>
        <w:rPr>
          <w:rFonts w:asciiTheme="minorHAnsi" w:hAnsiTheme="minorHAnsi" w:cstheme="minorHAnsi"/>
          <w:color w:val="FF0000"/>
          <w:szCs w:val="24"/>
        </w:rPr>
      </w:pPr>
    </w:p>
    <w:p w14:paraId="517FB523"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Les biens peuvent être désignés ou non sur l’état des biens assurés annexé au présent document. La garantie comprendra le vol des équipements de sécurité (barrières, garde fous, échelles, </w:t>
      </w:r>
      <w:proofErr w:type="spellStart"/>
      <w:r w:rsidRPr="00F72311">
        <w:rPr>
          <w:rFonts w:asciiTheme="minorHAnsi" w:hAnsiTheme="minorHAnsi" w:cstheme="minorHAnsi"/>
        </w:rPr>
        <w:t>etc</w:t>
      </w:r>
      <w:proofErr w:type="spellEnd"/>
      <w:r w:rsidRPr="00F72311">
        <w:rPr>
          <w:rFonts w:asciiTheme="minorHAnsi" w:hAnsiTheme="minorHAnsi" w:cstheme="minorHAnsi"/>
        </w:rPr>
        <w:t>) intégrés aux ouvrages de génie civil à l’intérieur de l’enclos de cet équipement.</w:t>
      </w:r>
    </w:p>
    <w:p w14:paraId="2B54F009" w14:textId="77777777" w:rsidR="00EB23C9" w:rsidRPr="00F72311" w:rsidRDefault="00EB23C9">
      <w:pPr>
        <w:ind w:left="1410"/>
        <w:jc w:val="both"/>
        <w:rPr>
          <w:rFonts w:asciiTheme="minorHAnsi" w:hAnsiTheme="minorHAnsi" w:cstheme="minorHAnsi"/>
        </w:rPr>
      </w:pPr>
    </w:p>
    <w:p w14:paraId="74894775" w14:textId="77777777" w:rsidR="00EB23C9" w:rsidRPr="00F72311" w:rsidRDefault="00F43BB1">
      <w:pPr>
        <w:pStyle w:val="Retraitcorpsdetexte"/>
        <w:numPr>
          <w:ilvl w:val="0"/>
          <w:numId w:val="15"/>
        </w:numPr>
        <w:ind w:left="1066" w:hanging="357"/>
        <w:jc w:val="both"/>
        <w:rPr>
          <w:rFonts w:asciiTheme="minorHAnsi" w:hAnsiTheme="minorHAnsi" w:cstheme="minorHAnsi"/>
          <w:b/>
          <w:color w:val="002060"/>
          <w:szCs w:val="24"/>
        </w:rPr>
      </w:pPr>
      <w:r w:rsidRPr="00F72311">
        <w:rPr>
          <w:rFonts w:asciiTheme="minorHAnsi" w:hAnsiTheme="minorHAnsi" w:cstheme="minorHAnsi"/>
          <w:b/>
          <w:color w:val="002060"/>
          <w:szCs w:val="24"/>
        </w:rPr>
        <w:t xml:space="preserve">Limitation de garantie au premier risque : </w:t>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t>500 000 € par sinistre</w:t>
      </w:r>
    </w:p>
    <w:p w14:paraId="51874A90" w14:textId="77777777" w:rsidR="00EB23C9" w:rsidRPr="00F72311" w:rsidRDefault="00EB23C9">
      <w:pPr>
        <w:pStyle w:val="Retraitcorpsdetexte"/>
        <w:ind w:left="928"/>
        <w:jc w:val="both"/>
        <w:rPr>
          <w:rFonts w:asciiTheme="minorHAnsi" w:hAnsiTheme="minorHAnsi" w:cstheme="minorHAnsi"/>
          <w:b/>
          <w:color w:val="002060"/>
          <w:szCs w:val="24"/>
        </w:rPr>
      </w:pPr>
    </w:p>
    <w:p w14:paraId="4E446847" w14:textId="77777777" w:rsidR="00EB23C9" w:rsidRPr="00F72311" w:rsidRDefault="00F43BB1" w:rsidP="005A2352">
      <w:pPr>
        <w:pStyle w:val="Paragraphedeliste"/>
        <w:numPr>
          <w:ilvl w:val="0"/>
          <w:numId w:val="67"/>
        </w:numPr>
        <w:jc w:val="both"/>
        <w:rPr>
          <w:rFonts w:asciiTheme="minorHAnsi" w:hAnsiTheme="minorHAnsi" w:cstheme="minorHAnsi"/>
          <w:b/>
          <w:color w:val="002060"/>
        </w:rPr>
      </w:pPr>
      <w:r w:rsidRPr="00F72311">
        <w:rPr>
          <w:rFonts w:asciiTheme="minorHAnsi" w:hAnsiTheme="minorHAnsi" w:cstheme="minorHAnsi"/>
          <w:b/>
          <w:color w:val="002060"/>
        </w:rPr>
        <w:t>Ce plafond ne s’applique pas pour les biens dont la valeur est déclarée à l’inventaire</w:t>
      </w:r>
    </w:p>
    <w:p w14:paraId="31615033" w14:textId="77777777" w:rsidR="00EB23C9" w:rsidRPr="00F72311" w:rsidRDefault="00F43BB1">
      <w:pPr>
        <w:pStyle w:val="ArimaTitreArticle"/>
        <w:rPr>
          <w:rFonts w:asciiTheme="minorHAnsi" w:hAnsiTheme="minorHAnsi" w:cstheme="minorHAnsi"/>
          <w:sz w:val="24"/>
          <w:szCs w:val="24"/>
        </w:rPr>
      </w:pPr>
      <w:bookmarkStart w:id="208" w:name="_Hlk183600844"/>
      <w:bookmarkStart w:id="209" w:name="dépot"/>
      <w:r w:rsidRPr="00F72311">
        <w:rPr>
          <w:rStyle w:val="Titredulivre"/>
          <w:rFonts w:asciiTheme="minorHAnsi" w:hAnsiTheme="minorHAnsi" w:cstheme="minorHAnsi"/>
          <w:b/>
          <w:sz w:val="24"/>
          <w:szCs w:val="24"/>
        </w:rPr>
        <w:tab/>
      </w:r>
      <w:r w:rsidRPr="00F72311">
        <w:rPr>
          <w:rFonts w:asciiTheme="minorHAnsi" w:hAnsiTheme="minorHAnsi" w:cstheme="minorHAnsi"/>
          <w:sz w:val="24"/>
          <w:szCs w:val="24"/>
        </w:rPr>
        <w:tab/>
      </w:r>
    </w:p>
    <w:p w14:paraId="7D4E7749"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b w:val="0"/>
          <w:i/>
          <w:color w:val="2F5496"/>
          <w:sz w:val="24"/>
          <w:szCs w:val="24"/>
        </w:rPr>
      </w:pPr>
      <w:r w:rsidRPr="00F72311">
        <w:rPr>
          <w:rFonts w:asciiTheme="minorHAnsi" w:hAnsiTheme="minorHAnsi" w:cstheme="minorHAnsi"/>
          <w:b/>
          <w:i w:val="0"/>
          <w:sz w:val="24"/>
          <w:szCs w:val="24"/>
        </w:rPr>
        <w:t>MOBILIER ET MATERIEL EN DEPOT CHEZ UN TIERS</w:t>
      </w:r>
    </w:p>
    <w:bookmarkEnd w:id="208"/>
    <w:bookmarkEnd w:id="209"/>
    <w:p w14:paraId="464325A7" w14:textId="77777777" w:rsidR="00EB23C9" w:rsidRPr="00F72311" w:rsidRDefault="00EB23C9">
      <w:pPr>
        <w:pStyle w:val="Retraitcorpsdetexte"/>
        <w:ind w:left="0"/>
        <w:jc w:val="both"/>
        <w:rPr>
          <w:rFonts w:asciiTheme="minorHAnsi" w:hAnsiTheme="minorHAnsi" w:cstheme="minorHAnsi"/>
          <w:szCs w:val="24"/>
        </w:rPr>
      </w:pPr>
    </w:p>
    <w:p w14:paraId="19085482"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 xml:space="preserve">Les garanties telles que figurant aux conditions générales de garanties sont étendues au mobilier, matériel et contenu de toute sorte appartenant à l’acheteur, loué ou mis à disposition, pouvant se trouver en dehors des bâtiments ou locaux publics désignés à l’état du patrimoine y compris dans des véhicules d’exposition, notamment à l’occasion de manifestations populaires, de réunions ou dans le cadre d’un </w:t>
      </w:r>
      <w:r w:rsidRPr="00F72311">
        <w:rPr>
          <w:rFonts w:asciiTheme="minorHAnsi" w:hAnsiTheme="minorHAnsi" w:cstheme="minorHAnsi"/>
          <w:b/>
          <w:color w:val="002060"/>
          <w:szCs w:val="24"/>
        </w:rPr>
        <w:t>dépôt</w:t>
      </w:r>
      <w:r w:rsidRPr="00F72311">
        <w:rPr>
          <w:rFonts w:asciiTheme="minorHAnsi" w:hAnsiTheme="minorHAnsi" w:cstheme="minorHAnsi"/>
          <w:color w:val="002060"/>
          <w:szCs w:val="24"/>
        </w:rPr>
        <w:t xml:space="preserve"> </w:t>
      </w:r>
      <w:r w:rsidRPr="00F72311">
        <w:rPr>
          <w:rFonts w:asciiTheme="minorHAnsi" w:hAnsiTheme="minorHAnsi" w:cstheme="minorHAnsi"/>
          <w:szCs w:val="24"/>
        </w:rPr>
        <w:t>ou d’un prêt à un tiers.</w:t>
      </w:r>
    </w:p>
    <w:p w14:paraId="6F9EB4B9" w14:textId="77777777" w:rsidR="00EB23C9" w:rsidRPr="00F72311" w:rsidRDefault="00EB23C9">
      <w:pPr>
        <w:ind w:left="1410"/>
        <w:jc w:val="both"/>
        <w:rPr>
          <w:rFonts w:asciiTheme="minorHAnsi" w:hAnsiTheme="minorHAnsi" w:cstheme="minorHAnsi"/>
        </w:rPr>
      </w:pPr>
      <w:bookmarkStart w:id="210" w:name="_Hlk40015549"/>
    </w:p>
    <w:p w14:paraId="36881192" w14:textId="77777777" w:rsidR="00EB23C9" w:rsidRPr="00F72311" w:rsidRDefault="00F43BB1">
      <w:pPr>
        <w:pStyle w:val="Retraitcorpsdetexte"/>
        <w:numPr>
          <w:ilvl w:val="0"/>
          <w:numId w:val="15"/>
        </w:numPr>
        <w:ind w:left="1066" w:hanging="357"/>
        <w:jc w:val="both"/>
        <w:rPr>
          <w:rFonts w:asciiTheme="minorHAnsi" w:hAnsiTheme="minorHAnsi" w:cstheme="minorHAnsi"/>
          <w:b/>
          <w:color w:val="002060"/>
          <w:szCs w:val="24"/>
        </w:rPr>
      </w:pPr>
      <w:r w:rsidRPr="00F72311">
        <w:rPr>
          <w:rFonts w:asciiTheme="minorHAnsi" w:hAnsiTheme="minorHAnsi" w:cstheme="minorHAnsi"/>
          <w:b/>
          <w:color w:val="002060"/>
          <w:szCs w:val="24"/>
        </w:rPr>
        <w:t xml:space="preserve">Limitation de garantie : </w:t>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t>80 000 € par sinistre</w:t>
      </w:r>
    </w:p>
    <w:p w14:paraId="1D16EB54" w14:textId="77777777" w:rsidR="00EB23C9" w:rsidRPr="00F72311" w:rsidRDefault="00F43BB1" w:rsidP="005A2352">
      <w:pPr>
        <w:pStyle w:val="Retraitcorpsdetexte"/>
        <w:numPr>
          <w:ilvl w:val="0"/>
          <w:numId w:val="67"/>
        </w:numPr>
        <w:jc w:val="both"/>
        <w:rPr>
          <w:rFonts w:asciiTheme="minorHAnsi" w:hAnsiTheme="minorHAnsi" w:cstheme="minorHAnsi"/>
          <w:b/>
          <w:szCs w:val="24"/>
        </w:rPr>
      </w:pPr>
      <w:r w:rsidRPr="00F72311">
        <w:rPr>
          <w:rFonts w:asciiTheme="minorHAnsi" w:hAnsiTheme="minorHAnsi" w:cstheme="minorHAnsi"/>
          <w:b/>
          <w:color w:val="002060"/>
          <w:szCs w:val="24"/>
        </w:rPr>
        <w:lastRenderedPageBreak/>
        <w:t>Sont exclus, les objets de valeur tels que définis aux conditions générales de garanties</w:t>
      </w:r>
      <w:bookmarkEnd w:id="210"/>
    </w:p>
    <w:p w14:paraId="134EAE77" w14:textId="77777777" w:rsidR="00EB23C9" w:rsidRPr="00F72311" w:rsidRDefault="00F43BB1">
      <w:pPr>
        <w:pStyle w:val="ArimaTitreArticle"/>
        <w:rPr>
          <w:rStyle w:val="Titredulivre"/>
          <w:rFonts w:asciiTheme="minorHAnsi" w:hAnsiTheme="minorHAnsi" w:cstheme="minorHAnsi"/>
          <w:color w:val="2F5496"/>
          <w:sz w:val="24"/>
          <w:szCs w:val="24"/>
        </w:rPr>
      </w:pPr>
      <w:bookmarkStart w:id="211" w:name="_Hlk183601021"/>
      <w:bookmarkStart w:id="212" w:name="omis"/>
      <w:r w:rsidRPr="00F72311">
        <w:rPr>
          <w:rStyle w:val="Titredulivre"/>
          <w:rFonts w:asciiTheme="minorHAnsi" w:hAnsiTheme="minorHAnsi" w:cstheme="minorHAnsi"/>
          <w:color w:val="2F5496"/>
          <w:sz w:val="24"/>
          <w:szCs w:val="24"/>
        </w:rPr>
        <w:tab/>
      </w:r>
    </w:p>
    <w:p w14:paraId="4C87C081"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BATIMENTS OMIS A LA SOUSCRIPTION</w:t>
      </w:r>
    </w:p>
    <w:bookmarkEnd w:id="211"/>
    <w:bookmarkEnd w:id="212"/>
    <w:p w14:paraId="0EF0F453" w14:textId="77777777" w:rsidR="00EB23C9" w:rsidRPr="00F72311" w:rsidRDefault="00EB23C9">
      <w:pPr>
        <w:pStyle w:val="Retraitcorpsdetexte"/>
        <w:ind w:left="0"/>
        <w:jc w:val="both"/>
        <w:rPr>
          <w:rFonts w:asciiTheme="minorHAnsi" w:hAnsiTheme="minorHAnsi" w:cstheme="minorHAnsi"/>
          <w:szCs w:val="24"/>
        </w:rPr>
      </w:pPr>
    </w:p>
    <w:p w14:paraId="4CD9D75D"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Les garanties sont acquises à des bâtiments ou locaux appartenant à l’acheteur, loués ou occupés par elle et qui auraient été omis non intentionnellement dans l’état du patrimoine. L’Assuré s’engage à régulariser la prime imputable à ces bâtiments et locaux.</w:t>
      </w:r>
    </w:p>
    <w:p w14:paraId="5C27E200" w14:textId="77777777" w:rsidR="00EB23C9" w:rsidRPr="00F72311" w:rsidRDefault="00EB23C9">
      <w:pPr>
        <w:pStyle w:val="Retraitcorpsdetexte"/>
        <w:ind w:left="0"/>
        <w:jc w:val="both"/>
        <w:rPr>
          <w:rFonts w:asciiTheme="minorHAnsi" w:hAnsiTheme="minorHAnsi" w:cstheme="minorHAnsi"/>
          <w:b/>
          <w:szCs w:val="24"/>
        </w:rPr>
      </w:pPr>
    </w:p>
    <w:p w14:paraId="01160454" w14:textId="77777777" w:rsidR="00EB23C9" w:rsidRPr="00F72311" w:rsidRDefault="00F43BB1">
      <w:pPr>
        <w:pStyle w:val="Retraitcorpsdetexte"/>
        <w:numPr>
          <w:ilvl w:val="0"/>
          <w:numId w:val="15"/>
        </w:numPr>
        <w:ind w:left="1066" w:hanging="357"/>
        <w:jc w:val="both"/>
        <w:rPr>
          <w:rFonts w:asciiTheme="minorHAnsi" w:hAnsiTheme="minorHAnsi" w:cstheme="minorHAnsi"/>
          <w:b/>
          <w:color w:val="002060"/>
          <w:szCs w:val="24"/>
        </w:rPr>
      </w:pPr>
      <w:bookmarkStart w:id="213" w:name="_Hlk40015562"/>
      <w:r w:rsidRPr="00F72311">
        <w:rPr>
          <w:rFonts w:asciiTheme="minorHAnsi" w:hAnsiTheme="minorHAnsi" w:cstheme="minorHAnsi"/>
          <w:b/>
          <w:color w:val="002060"/>
          <w:szCs w:val="24"/>
        </w:rPr>
        <w:t xml:space="preserve">Limitation de garantie : </w:t>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t>1 000 000 € par sinistre</w:t>
      </w:r>
      <w:bookmarkEnd w:id="213"/>
    </w:p>
    <w:p w14:paraId="44B0B453" w14:textId="77777777" w:rsidR="00EB23C9" w:rsidRPr="00F72311" w:rsidRDefault="00F43BB1">
      <w:pPr>
        <w:pStyle w:val="ArimaTitreArticle"/>
        <w:rPr>
          <w:rStyle w:val="Titredulivre"/>
          <w:rFonts w:asciiTheme="minorHAnsi" w:hAnsiTheme="minorHAnsi" w:cstheme="minorHAnsi"/>
          <w:b/>
          <w:color w:val="2F5496"/>
          <w:sz w:val="24"/>
          <w:szCs w:val="24"/>
        </w:rPr>
      </w:pPr>
      <w:bookmarkStart w:id="214" w:name="_Hlk183601035"/>
      <w:bookmarkStart w:id="215" w:name="renonciation"/>
      <w:r w:rsidRPr="00F72311">
        <w:rPr>
          <w:rStyle w:val="Titredulivre"/>
          <w:rFonts w:asciiTheme="minorHAnsi" w:hAnsiTheme="minorHAnsi" w:cstheme="minorHAnsi"/>
          <w:sz w:val="24"/>
          <w:szCs w:val="24"/>
        </w:rPr>
        <w:tab/>
      </w:r>
      <w:r w:rsidRPr="00F72311">
        <w:rPr>
          <w:rStyle w:val="Titredulivre"/>
          <w:rFonts w:asciiTheme="minorHAnsi" w:hAnsiTheme="minorHAnsi" w:cstheme="minorHAnsi"/>
          <w:b/>
          <w:color w:val="2F5496"/>
          <w:sz w:val="24"/>
          <w:szCs w:val="24"/>
        </w:rPr>
        <w:tab/>
      </w:r>
    </w:p>
    <w:p w14:paraId="4A02BBA1"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RENONCIATION A RECOURS</w:t>
      </w:r>
    </w:p>
    <w:bookmarkEnd w:id="214"/>
    <w:bookmarkEnd w:id="215"/>
    <w:p w14:paraId="65E4EEDF" w14:textId="77777777" w:rsidR="00EB23C9" w:rsidRPr="00F72311" w:rsidRDefault="00EB23C9">
      <w:pPr>
        <w:pStyle w:val="Retraitcorpsdetexte"/>
        <w:ind w:left="0"/>
        <w:jc w:val="both"/>
        <w:rPr>
          <w:rFonts w:asciiTheme="minorHAnsi" w:hAnsiTheme="minorHAnsi" w:cstheme="minorHAnsi"/>
          <w:szCs w:val="24"/>
        </w:rPr>
      </w:pPr>
    </w:p>
    <w:p w14:paraId="1AACC39F" w14:textId="77777777" w:rsidR="00EB23C9" w:rsidRPr="00F72311" w:rsidRDefault="00F43BB1">
      <w:pPr>
        <w:pStyle w:val="Retraitcorpsdetexte"/>
        <w:ind w:left="0"/>
        <w:jc w:val="both"/>
        <w:rPr>
          <w:rFonts w:asciiTheme="minorHAnsi" w:hAnsiTheme="minorHAnsi" w:cstheme="minorHAnsi"/>
          <w:szCs w:val="24"/>
        </w:rPr>
      </w:pPr>
      <w:bookmarkStart w:id="216" w:name="_Hlk40010554"/>
      <w:r w:rsidRPr="00F72311">
        <w:rPr>
          <w:rFonts w:asciiTheme="minorHAnsi" w:hAnsiTheme="minorHAnsi" w:cstheme="minorHAnsi"/>
          <w:szCs w:val="24"/>
        </w:rPr>
        <w:t xml:space="preserve">Les assureurs renoncent à tout recours qu’ils seraient en droit d’exercer au moment du sinistre contre les personnes physiques ou morales de droit public ou de droit privé, et notamment les locataires ou occupants, à quelque titre que ce soit, ainsi que les bailleurs et crédit- bailleurs, au profit desquels l’Assuré aurait lui-même consenti une renonciation à recours et ce sans qu’il soit nécessaire d’en indiquer la liste. </w:t>
      </w:r>
    </w:p>
    <w:p w14:paraId="70D95FBC" w14:textId="77777777" w:rsidR="00EB23C9" w:rsidRPr="00F72311" w:rsidRDefault="00EB23C9">
      <w:pPr>
        <w:pStyle w:val="Retraitcorpsdetexte"/>
        <w:ind w:left="0"/>
        <w:jc w:val="both"/>
        <w:rPr>
          <w:rFonts w:asciiTheme="minorHAnsi" w:hAnsiTheme="minorHAnsi" w:cstheme="minorHAnsi"/>
          <w:szCs w:val="24"/>
        </w:rPr>
      </w:pPr>
    </w:p>
    <w:p w14:paraId="5E3A993E" w14:textId="77777777" w:rsidR="00EB23C9" w:rsidRPr="00F72311" w:rsidRDefault="00F43BB1" w:rsidP="005A2352">
      <w:pPr>
        <w:pStyle w:val="Retraitcorpsdetexte"/>
        <w:numPr>
          <w:ilvl w:val="0"/>
          <w:numId w:val="67"/>
        </w:numPr>
        <w:jc w:val="both"/>
        <w:rPr>
          <w:rFonts w:asciiTheme="minorHAnsi" w:hAnsiTheme="minorHAnsi" w:cstheme="minorHAnsi"/>
          <w:b/>
          <w:color w:val="002060"/>
          <w:szCs w:val="24"/>
        </w:rPr>
      </w:pPr>
      <w:r w:rsidRPr="00F72311">
        <w:rPr>
          <w:rFonts w:asciiTheme="minorHAnsi" w:hAnsiTheme="minorHAnsi" w:cstheme="minorHAnsi"/>
          <w:b/>
          <w:color w:val="002060"/>
          <w:szCs w:val="24"/>
        </w:rPr>
        <w:t>Toutefois, si la responsabilité d’un occupant, auteur ou responsable du sinistre, est assurée, l’Assureur peut, malgré sa renonciation, exercer son recours dans les limites ou cette assurance produit ses effets, sauf dans le cas où l’occupant et ses assureurs auraient réciproquement renoncé à tous recours contre l’Assuré et contre ses assureurs.</w:t>
      </w:r>
    </w:p>
    <w:p w14:paraId="0915D9BC" w14:textId="77777777" w:rsidR="00EB23C9" w:rsidRPr="00F72311" w:rsidRDefault="00EB23C9">
      <w:pPr>
        <w:pStyle w:val="Retraitcorpsdetexte"/>
        <w:ind w:left="0"/>
        <w:jc w:val="both"/>
        <w:rPr>
          <w:rFonts w:asciiTheme="minorHAnsi" w:hAnsiTheme="minorHAnsi" w:cstheme="minorHAnsi"/>
          <w:b/>
          <w:color w:val="002060"/>
          <w:szCs w:val="24"/>
        </w:rPr>
      </w:pPr>
    </w:p>
    <w:p w14:paraId="264EBE97" w14:textId="77777777" w:rsidR="00EB23C9" w:rsidRPr="00F72311" w:rsidRDefault="00F43BB1" w:rsidP="005A2352">
      <w:pPr>
        <w:pStyle w:val="Retraitcorpsdetexte"/>
        <w:numPr>
          <w:ilvl w:val="0"/>
          <w:numId w:val="67"/>
        </w:numPr>
        <w:jc w:val="both"/>
        <w:rPr>
          <w:rFonts w:asciiTheme="minorHAnsi" w:hAnsiTheme="minorHAnsi" w:cstheme="minorHAnsi"/>
          <w:b/>
          <w:color w:val="002060"/>
          <w:szCs w:val="24"/>
        </w:rPr>
      </w:pPr>
      <w:r w:rsidRPr="00F72311">
        <w:rPr>
          <w:rFonts w:asciiTheme="minorHAnsi" w:hAnsiTheme="minorHAnsi" w:cstheme="minorHAnsi"/>
          <w:b/>
          <w:color w:val="002060"/>
          <w:szCs w:val="24"/>
        </w:rPr>
        <w:t>Il est entendu que cette garantie ne s’applique pas pour les locaux à caractère industriel, ou agricole.</w:t>
      </w:r>
      <w:bookmarkEnd w:id="216"/>
    </w:p>
    <w:p w14:paraId="35F270A9" w14:textId="77777777" w:rsidR="00EB23C9" w:rsidRPr="00F72311" w:rsidRDefault="00EB23C9">
      <w:pPr>
        <w:pStyle w:val="Retraitcorpsdetexte"/>
        <w:ind w:left="0"/>
        <w:jc w:val="both"/>
        <w:rPr>
          <w:rFonts w:asciiTheme="minorHAnsi" w:hAnsiTheme="minorHAnsi" w:cstheme="minorHAnsi"/>
          <w:szCs w:val="24"/>
        </w:rPr>
      </w:pPr>
    </w:p>
    <w:p w14:paraId="30D8DA03" w14:textId="77777777" w:rsidR="00EB23C9" w:rsidRPr="00F72311" w:rsidRDefault="00F43BB1">
      <w:pPr>
        <w:pStyle w:val="ArimaTitreArticle"/>
        <w:rPr>
          <w:rStyle w:val="Titredulivre"/>
          <w:rFonts w:asciiTheme="minorHAnsi" w:hAnsiTheme="minorHAnsi" w:cstheme="minorHAnsi"/>
          <w:color w:val="2F5496"/>
          <w:sz w:val="24"/>
          <w:szCs w:val="24"/>
        </w:rPr>
      </w:pPr>
      <w:bookmarkStart w:id="217" w:name="_Hlk183601053"/>
      <w:bookmarkStart w:id="218" w:name="compte"/>
      <w:r w:rsidRPr="00F72311">
        <w:rPr>
          <w:rStyle w:val="Titredulivre"/>
          <w:rFonts w:asciiTheme="minorHAnsi" w:hAnsiTheme="minorHAnsi" w:cstheme="minorHAnsi"/>
          <w:sz w:val="24"/>
          <w:szCs w:val="24"/>
        </w:rPr>
        <w:tab/>
      </w:r>
      <w:r w:rsidRPr="00F72311">
        <w:rPr>
          <w:rStyle w:val="Titredulivre"/>
          <w:rFonts w:asciiTheme="minorHAnsi" w:hAnsiTheme="minorHAnsi" w:cstheme="minorHAnsi"/>
          <w:color w:val="2F5496"/>
          <w:sz w:val="24"/>
          <w:szCs w:val="24"/>
        </w:rPr>
        <w:tab/>
      </w:r>
    </w:p>
    <w:p w14:paraId="0A307E09"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ASSURANCE POUR COMPTE</w:t>
      </w:r>
    </w:p>
    <w:bookmarkEnd w:id="217"/>
    <w:bookmarkEnd w:id="218"/>
    <w:p w14:paraId="015FC3B0" w14:textId="77777777" w:rsidR="00EB23C9" w:rsidRPr="00F72311" w:rsidRDefault="00EB23C9">
      <w:pPr>
        <w:pStyle w:val="Retraitcorpsdetexte"/>
        <w:ind w:left="0"/>
        <w:jc w:val="both"/>
        <w:rPr>
          <w:rFonts w:asciiTheme="minorHAnsi" w:hAnsiTheme="minorHAnsi" w:cstheme="minorHAnsi"/>
          <w:szCs w:val="24"/>
        </w:rPr>
      </w:pPr>
    </w:p>
    <w:p w14:paraId="51E2F50D"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Il est entendu que les garanties sont acquises tant pour l’acheteur que pour le compte de qui il appartiendra, en particulier des occupants de logements d’urgence, des propriétaires des matériels et biens divers et en général de tout propriétaire ou détenteur d’un bien mobilier susceptible de le confier à l’Assuré, ou d’être entreposé dans les locaux de l’Assuré.</w:t>
      </w:r>
    </w:p>
    <w:p w14:paraId="0ADFE3D2" w14:textId="77777777" w:rsidR="00EB23C9" w:rsidRPr="00F72311" w:rsidRDefault="00EB23C9">
      <w:pPr>
        <w:pStyle w:val="Retraitcorpsdetexte"/>
        <w:ind w:left="0"/>
        <w:jc w:val="both"/>
        <w:rPr>
          <w:rFonts w:asciiTheme="minorHAnsi" w:hAnsiTheme="minorHAnsi" w:cstheme="minorHAnsi"/>
          <w:szCs w:val="24"/>
        </w:rPr>
      </w:pPr>
    </w:p>
    <w:p w14:paraId="4A33A40A"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Cette assurance est considérée aussi bien comme une assurance de choses que comme une assurance de responsabilités et n’interviendra qu’à défaut ou en complément des contrats d’assurance souscrits par ailleurs.</w:t>
      </w:r>
    </w:p>
    <w:p w14:paraId="3A28E8AD" w14:textId="77777777" w:rsidR="00EB23C9" w:rsidRPr="00F72311" w:rsidRDefault="00EB23C9">
      <w:pPr>
        <w:pStyle w:val="Retraitcorpsdetexte"/>
        <w:ind w:left="0"/>
        <w:jc w:val="both"/>
        <w:rPr>
          <w:rFonts w:asciiTheme="minorHAnsi" w:hAnsiTheme="minorHAnsi" w:cstheme="minorHAnsi"/>
          <w:szCs w:val="24"/>
        </w:rPr>
      </w:pPr>
      <w:bookmarkStart w:id="219" w:name="_Hlk40015621"/>
    </w:p>
    <w:p w14:paraId="4E7314E8" w14:textId="77777777" w:rsidR="00EB23C9" w:rsidRPr="00F72311" w:rsidRDefault="00F43BB1">
      <w:pPr>
        <w:pStyle w:val="Retraitcorpsdetexte"/>
        <w:numPr>
          <w:ilvl w:val="0"/>
          <w:numId w:val="15"/>
        </w:numPr>
        <w:ind w:left="1066" w:hanging="357"/>
        <w:jc w:val="both"/>
        <w:rPr>
          <w:rFonts w:asciiTheme="minorHAnsi" w:hAnsiTheme="minorHAnsi" w:cstheme="minorHAnsi"/>
          <w:b/>
          <w:color w:val="002060"/>
          <w:szCs w:val="24"/>
        </w:rPr>
      </w:pPr>
      <w:r w:rsidRPr="00F72311">
        <w:rPr>
          <w:rFonts w:asciiTheme="minorHAnsi" w:hAnsiTheme="minorHAnsi" w:cstheme="minorHAnsi"/>
          <w:b/>
          <w:color w:val="002060"/>
          <w:szCs w:val="24"/>
        </w:rPr>
        <w:t xml:space="preserve">Limitation de garantie : </w:t>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t>200 000 € par sinistre</w:t>
      </w:r>
    </w:p>
    <w:p w14:paraId="2FF5DCE0" w14:textId="77777777" w:rsidR="00EB23C9" w:rsidRPr="00F72311" w:rsidRDefault="00EB23C9">
      <w:pPr>
        <w:pStyle w:val="Retraitcorpsdetexte"/>
        <w:ind w:left="928"/>
        <w:jc w:val="both"/>
        <w:rPr>
          <w:rFonts w:asciiTheme="minorHAnsi" w:hAnsiTheme="minorHAnsi" w:cstheme="minorHAnsi"/>
          <w:b/>
          <w:color w:val="002060"/>
          <w:szCs w:val="24"/>
        </w:rPr>
      </w:pPr>
    </w:p>
    <w:p w14:paraId="062759FD" w14:textId="77777777" w:rsidR="00EB23C9" w:rsidRPr="00F72311" w:rsidRDefault="00F43BB1" w:rsidP="005A2352">
      <w:pPr>
        <w:pStyle w:val="Retraitcorpsdetexte"/>
        <w:numPr>
          <w:ilvl w:val="0"/>
          <w:numId w:val="67"/>
        </w:numPr>
        <w:jc w:val="both"/>
        <w:rPr>
          <w:rFonts w:asciiTheme="minorHAnsi" w:hAnsiTheme="minorHAnsi" w:cstheme="minorHAnsi"/>
          <w:b/>
          <w:color w:val="002060"/>
          <w:szCs w:val="24"/>
        </w:rPr>
      </w:pPr>
      <w:r w:rsidRPr="00F72311">
        <w:rPr>
          <w:rFonts w:asciiTheme="minorHAnsi" w:hAnsiTheme="minorHAnsi" w:cstheme="minorHAnsi"/>
          <w:b/>
          <w:color w:val="002060"/>
          <w:szCs w:val="24"/>
        </w:rPr>
        <w:t>Cette limitation de garantie ne s’applique pas aux bâtiments qui n’appartiennent pas à l’Assuré et qui sont déclarés à l’état du patrimoine et dont la surface est prise en compte dans le calcul de la prime.</w:t>
      </w:r>
      <w:bookmarkEnd w:id="219"/>
    </w:p>
    <w:p w14:paraId="2EB405DE" w14:textId="77777777" w:rsidR="00EB23C9" w:rsidRPr="00F72311" w:rsidRDefault="00F43BB1">
      <w:pPr>
        <w:pStyle w:val="ArimaTitreArticle"/>
        <w:rPr>
          <w:rStyle w:val="Titredulivre"/>
          <w:rFonts w:asciiTheme="minorHAnsi" w:hAnsiTheme="minorHAnsi" w:cstheme="minorHAnsi"/>
          <w:b/>
          <w:color w:val="2F5496"/>
          <w:sz w:val="24"/>
          <w:szCs w:val="24"/>
        </w:rPr>
      </w:pPr>
      <w:bookmarkStart w:id="220" w:name="_Hlk183601070"/>
      <w:bookmarkStart w:id="221" w:name="bail"/>
      <w:r w:rsidRPr="00F72311">
        <w:rPr>
          <w:rStyle w:val="Titredulivre"/>
          <w:rFonts w:asciiTheme="minorHAnsi" w:hAnsiTheme="minorHAnsi" w:cstheme="minorHAnsi"/>
          <w:b/>
          <w:color w:val="2F5496"/>
          <w:sz w:val="24"/>
          <w:szCs w:val="24"/>
        </w:rPr>
        <w:lastRenderedPageBreak/>
        <w:tab/>
      </w:r>
      <w:r w:rsidRPr="00F72311">
        <w:rPr>
          <w:rStyle w:val="Titredulivre"/>
          <w:rFonts w:asciiTheme="minorHAnsi" w:hAnsiTheme="minorHAnsi" w:cstheme="minorHAnsi"/>
          <w:b/>
          <w:color w:val="2F5496"/>
          <w:sz w:val="24"/>
          <w:szCs w:val="24"/>
        </w:rPr>
        <w:tab/>
      </w:r>
    </w:p>
    <w:p w14:paraId="4B51F003"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CREDIT BAIL</w:t>
      </w:r>
    </w:p>
    <w:bookmarkEnd w:id="220"/>
    <w:bookmarkEnd w:id="221"/>
    <w:p w14:paraId="21717F2E" w14:textId="77777777" w:rsidR="00EB23C9" w:rsidRPr="00F72311" w:rsidRDefault="00EB23C9">
      <w:pPr>
        <w:pStyle w:val="Retraitcorpsdetexte"/>
        <w:ind w:left="0"/>
        <w:jc w:val="both"/>
        <w:rPr>
          <w:rFonts w:asciiTheme="minorHAnsi" w:hAnsiTheme="minorHAnsi" w:cstheme="minorHAnsi"/>
          <w:b/>
          <w:szCs w:val="24"/>
        </w:rPr>
      </w:pPr>
    </w:p>
    <w:p w14:paraId="1A28C441"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L’indemnisation versée par l’Assureur intègre toutes les sommes éventuellement dues aux sociétés de CREDIT BAIL propriétaires d’équipement, de matériels, d’approvisionnements et de biens immobiliers à la suite d’un sinistre y compris les indemnités de résiliation.</w:t>
      </w:r>
    </w:p>
    <w:p w14:paraId="28FDC276" w14:textId="77777777" w:rsidR="00EB23C9" w:rsidRPr="00F72311" w:rsidRDefault="00EB23C9">
      <w:pPr>
        <w:pStyle w:val="Retraitcorpsdetexte"/>
        <w:ind w:left="0"/>
        <w:jc w:val="both"/>
        <w:rPr>
          <w:rFonts w:asciiTheme="minorHAnsi" w:hAnsiTheme="minorHAnsi" w:cstheme="minorHAnsi"/>
          <w:szCs w:val="24"/>
        </w:rPr>
      </w:pPr>
    </w:p>
    <w:p w14:paraId="2A1A0255" w14:textId="77777777" w:rsidR="00EB23C9" w:rsidRPr="00F72311" w:rsidRDefault="00F43BB1">
      <w:pPr>
        <w:pStyle w:val="ArimaTitreArticle"/>
        <w:rPr>
          <w:rStyle w:val="Titredulivre"/>
          <w:rFonts w:asciiTheme="minorHAnsi" w:hAnsiTheme="minorHAnsi" w:cstheme="minorHAnsi"/>
          <w:sz w:val="24"/>
          <w:szCs w:val="24"/>
        </w:rPr>
      </w:pPr>
      <w:bookmarkStart w:id="222" w:name="_Hlk183601084"/>
      <w:bookmarkStart w:id="223" w:name="indemnisation"/>
      <w:r w:rsidRPr="00F72311">
        <w:rPr>
          <w:rStyle w:val="Titredulivre"/>
          <w:rFonts w:asciiTheme="minorHAnsi" w:hAnsiTheme="minorHAnsi" w:cstheme="minorHAnsi"/>
          <w:sz w:val="24"/>
          <w:szCs w:val="24"/>
        </w:rPr>
        <w:tab/>
      </w:r>
      <w:r w:rsidRPr="00F72311">
        <w:rPr>
          <w:rStyle w:val="Titredulivre"/>
          <w:rFonts w:asciiTheme="minorHAnsi" w:hAnsiTheme="minorHAnsi" w:cstheme="minorHAnsi"/>
          <w:sz w:val="24"/>
          <w:szCs w:val="24"/>
        </w:rPr>
        <w:tab/>
      </w:r>
    </w:p>
    <w:p w14:paraId="42D84C13"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INDEMNISATION DES SINISTRES</w:t>
      </w:r>
    </w:p>
    <w:bookmarkEnd w:id="222"/>
    <w:bookmarkEnd w:id="223"/>
    <w:p w14:paraId="7EEB3C88" w14:textId="77777777" w:rsidR="00EB23C9" w:rsidRPr="00F72311" w:rsidRDefault="00EB23C9">
      <w:pPr>
        <w:pStyle w:val="Corpsdetexte"/>
        <w:jc w:val="both"/>
        <w:rPr>
          <w:rFonts w:asciiTheme="minorHAnsi" w:hAnsiTheme="minorHAnsi" w:cstheme="minorHAnsi"/>
          <w:i w:val="0"/>
          <w:color w:val="7030A0"/>
          <w:szCs w:val="24"/>
          <w:highlight w:val="yellow"/>
        </w:rPr>
      </w:pPr>
    </w:p>
    <w:p w14:paraId="217E2020"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 xml:space="preserve">L’indemnisation des sinistres se fera : </w:t>
      </w:r>
    </w:p>
    <w:p w14:paraId="7EA322B2" w14:textId="77777777" w:rsidR="00EB23C9" w:rsidRPr="00F72311" w:rsidRDefault="00EB23C9">
      <w:pPr>
        <w:pStyle w:val="Corpsdetexte"/>
        <w:ind w:left="426"/>
        <w:jc w:val="both"/>
        <w:rPr>
          <w:rFonts w:asciiTheme="minorHAnsi" w:hAnsiTheme="minorHAnsi" w:cstheme="minorHAnsi"/>
          <w:i w:val="0"/>
          <w:szCs w:val="24"/>
        </w:rPr>
      </w:pPr>
    </w:p>
    <w:p w14:paraId="5376F3E9" w14:textId="6179E4DD" w:rsidR="00EB23C9" w:rsidRPr="00F72311" w:rsidRDefault="0026158B" w:rsidP="005A2352">
      <w:pPr>
        <w:pStyle w:val="Corpsdetexte"/>
        <w:numPr>
          <w:ilvl w:val="0"/>
          <w:numId w:val="62"/>
        </w:numPr>
        <w:jc w:val="both"/>
        <w:rPr>
          <w:rFonts w:asciiTheme="minorHAnsi" w:hAnsiTheme="minorHAnsi" w:cstheme="minorHAnsi"/>
          <w:i w:val="0"/>
          <w:szCs w:val="24"/>
        </w:rPr>
      </w:pPr>
      <w:r w:rsidRPr="00F72311">
        <w:rPr>
          <w:rFonts w:asciiTheme="minorHAnsi" w:hAnsiTheme="minorHAnsi" w:cstheme="minorHAnsi"/>
          <w:i w:val="0"/>
          <w:szCs w:val="24"/>
        </w:rPr>
        <w:t>Hors</w:t>
      </w:r>
      <w:r w:rsidR="00F43BB1" w:rsidRPr="00F72311">
        <w:rPr>
          <w:rFonts w:asciiTheme="minorHAnsi" w:hAnsiTheme="minorHAnsi" w:cstheme="minorHAnsi"/>
          <w:i w:val="0"/>
          <w:szCs w:val="24"/>
        </w:rPr>
        <w:t xml:space="preserve"> taxes pour les activités non soumises à la TVA</w:t>
      </w:r>
    </w:p>
    <w:p w14:paraId="15780531" w14:textId="7F829A17" w:rsidR="00EB23C9" w:rsidRPr="00F72311" w:rsidRDefault="0026158B" w:rsidP="005A2352">
      <w:pPr>
        <w:pStyle w:val="Corpsdetexte"/>
        <w:numPr>
          <w:ilvl w:val="0"/>
          <w:numId w:val="62"/>
        </w:numPr>
        <w:jc w:val="both"/>
        <w:rPr>
          <w:rFonts w:asciiTheme="minorHAnsi" w:hAnsiTheme="minorHAnsi" w:cstheme="minorHAnsi"/>
          <w:i w:val="0"/>
          <w:szCs w:val="24"/>
        </w:rPr>
      </w:pPr>
      <w:r w:rsidRPr="00F72311">
        <w:rPr>
          <w:rFonts w:asciiTheme="minorHAnsi" w:hAnsiTheme="minorHAnsi" w:cstheme="minorHAnsi"/>
          <w:i w:val="0"/>
          <w:szCs w:val="24"/>
        </w:rPr>
        <w:t>Toutes</w:t>
      </w:r>
      <w:r w:rsidR="00F43BB1" w:rsidRPr="00F72311">
        <w:rPr>
          <w:rFonts w:asciiTheme="minorHAnsi" w:hAnsiTheme="minorHAnsi" w:cstheme="minorHAnsi"/>
          <w:i w:val="0"/>
          <w:szCs w:val="24"/>
        </w:rPr>
        <w:t xml:space="preserve"> taxes comprises pour les activités soumises à la TVA, lorsque les biens indemnisés ne bénéficient pas de l'intervention du FCTVA</w:t>
      </w:r>
    </w:p>
    <w:p w14:paraId="386BF095" w14:textId="0202B63A" w:rsidR="00EB23C9" w:rsidRPr="00F72311" w:rsidRDefault="0026158B" w:rsidP="005A2352">
      <w:pPr>
        <w:pStyle w:val="Corpsdetexte"/>
        <w:numPr>
          <w:ilvl w:val="0"/>
          <w:numId w:val="62"/>
        </w:numPr>
        <w:jc w:val="both"/>
        <w:rPr>
          <w:rFonts w:asciiTheme="minorHAnsi" w:hAnsiTheme="minorHAnsi" w:cstheme="minorHAnsi"/>
          <w:i w:val="0"/>
          <w:szCs w:val="24"/>
        </w:rPr>
      </w:pPr>
      <w:r w:rsidRPr="00F72311">
        <w:rPr>
          <w:rFonts w:asciiTheme="minorHAnsi" w:hAnsiTheme="minorHAnsi" w:cstheme="minorHAnsi"/>
          <w:i w:val="0"/>
          <w:szCs w:val="24"/>
        </w:rPr>
        <w:t>Toutes</w:t>
      </w:r>
      <w:r w:rsidR="00F43BB1" w:rsidRPr="00F72311">
        <w:rPr>
          <w:rFonts w:asciiTheme="minorHAnsi" w:hAnsiTheme="minorHAnsi" w:cstheme="minorHAnsi"/>
          <w:i w:val="0"/>
          <w:szCs w:val="24"/>
        </w:rPr>
        <w:t xml:space="preserve"> taxes comprises pour les activités soumises à la TVA, déduction faite du montant restitué par le Fonds de Compensation de la TVA (FCTVA</w:t>
      </w:r>
      <w:proofErr w:type="gramStart"/>
      <w:r w:rsidR="00F43BB1" w:rsidRPr="00F72311">
        <w:rPr>
          <w:rFonts w:asciiTheme="minorHAnsi" w:hAnsiTheme="minorHAnsi" w:cstheme="minorHAnsi"/>
          <w:i w:val="0"/>
          <w:szCs w:val="24"/>
        </w:rPr>
        <w:t>) ,</w:t>
      </w:r>
      <w:proofErr w:type="gramEnd"/>
      <w:r w:rsidR="00F43BB1" w:rsidRPr="00F72311">
        <w:rPr>
          <w:rFonts w:asciiTheme="minorHAnsi" w:hAnsiTheme="minorHAnsi" w:cstheme="minorHAnsi"/>
          <w:i w:val="0"/>
          <w:szCs w:val="24"/>
        </w:rPr>
        <w:t xml:space="preserve"> lorsque les biens indemnisés bénéficient de l'intervention de ce fonds. L'indemnité ainsi calculée sera majorée des intérêts de l'emprunt nécessaire à l'avance sur deux ans du montant restitué par le FCTVA. </w:t>
      </w:r>
    </w:p>
    <w:p w14:paraId="1FF95E6B" w14:textId="77777777" w:rsidR="00EB23C9" w:rsidRPr="00F72311" w:rsidRDefault="00EB23C9">
      <w:pPr>
        <w:pStyle w:val="Retraitcorpsdetexte"/>
        <w:ind w:left="0"/>
        <w:jc w:val="both"/>
        <w:rPr>
          <w:rFonts w:asciiTheme="minorHAnsi" w:hAnsiTheme="minorHAnsi" w:cstheme="minorHAnsi"/>
          <w:szCs w:val="24"/>
        </w:rPr>
      </w:pPr>
    </w:p>
    <w:p w14:paraId="3CA803FD" w14:textId="77777777" w:rsidR="00EB23C9" w:rsidRPr="00F72311" w:rsidRDefault="00F43BB1">
      <w:pPr>
        <w:pStyle w:val="ArimaTitreArticle"/>
        <w:rPr>
          <w:rStyle w:val="Titredulivre"/>
          <w:rFonts w:asciiTheme="minorHAnsi" w:hAnsiTheme="minorHAnsi" w:cstheme="minorHAnsi"/>
          <w:b/>
          <w:color w:val="2F5496"/>
          <w:sz w:val="24"/>
          <w:szCs w:val="24"/>
        </w:rPr>
      </w:pPr>
      <w:bookmarkStart w:id="224" w:name="_Hlk183601101"/>
      <w:bookmarkStart w:id="225" w:name="superficie"/>
      <w:r w:rsidRPr="00F72311">
        <w:rPr>
          <w:rStyle w:val="Titredulivre"/>
          <w:rFonts w:asciiTheme="minorHAnsi" w:hAnsiTheme="minorHAnsi" w:cstheme="minorHAnsi"/>
          <w:sz w:val="24"/>
          <w:szCs w:val="24"/>
        </w:rPr>
        <w:tab/>
      </w:r>
      <w:r w:rsidRPr="00F72311">
        <w:rPr>
          <w:rStyle w:val="Titredulivre"/>
          <w:rFonts w:asciiTheme="minorHAnsi" w:hAnsiTheme="minorHAnsi" w:cstheme="minorHAnsi"/>
          <w:b/>
          <w:color w:val="2F5496"/>
          <w:sz w:val="24"/>
          <w:szCs w:val="24"/>
        </w:rPr>
        <w:tab/>
      </w:r>
    </w:p>
    <w:p w14:paraId="14ADE7F1"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SUPERFICIE</w:t>
      </w:r>
    </w:p>
    <w:bookmarkEnd w:id="224"/>
    <w:bookmarkEnd w:id="225"/>
    <w:p w14:paraId="6EA7B2A8" w14:textId="77777777" w:rsidR="00EB23C9" w:rsidRPr="00F72311" w:rsidRDefault="00EB23C9">
      <w:pPr>
        <w:pStyle w:val="Retraitcorpsdetexte"/>
        <w:ind w:left="0"/>
        <w:jc w:val="both"/>
        <w:rPr>
          <w:rFonts w:asciiTheme="minorHAnsi" w:hAnsiTheme="minorHAnsi" w:cstheme="minorHAnsi"/>
          <w:szCs w:val="24"/>
        </w:rPr>
      </w:pPr>
    </w:p>
    <w:p w14:paraId="327DDA62"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 xml:space="preserve">La surface servant de base à l’établissement du contrat figurant sur l’état du patrimoine et prise en considération par l’Assureur est la surface déclarée à partir des éléments fournis par l’acheteur.  </w:t>
      </w:r>
    </w:p>
    <w:p w14:paraId="212FA51D" w14:textId="77777777" w:rsidR="00EB23C9" w:rsidRPr="00F72311" w:rsidRDefault="00EB23C9">
      <w:pPr>
        <w:pStyle w:val="Retraitcorpsdetexte"/>
        <w:ind w:left="0"/>
        <w:jc w:val="both"/>
        <w:rPr>
          <w:rFonts w:asciiTheme="minorHAnsi" w:hAnsiTheme="minorHAnsi" w:cstheme="minorHAnsi"/>
          <w:b/>
          <w:szCs w:val="24"/>
        </w:rPr>
      </w:pPr>
    </w:p>
    <w:p w14:paraId="3BDE1643" w14:textId="77777777" w:rsidR="00EB23C9" w:rsidRPr="00F72311" w:rsidRDefault="00F43BB1" w:rsidP="005A2352">
      <w:pPr>
        <w:pStyle w:val="Retraitcorpsdetexte"/>
        <w:numPr>
          <w:ilvl w:val="0"/>
          <w:numId w:val="67"/>
        </w:numPr>
        <w:jc w:val="both"/>
        <w:rPr>
          <w:rFonts w:asciiTheme="minorHAnsi" w:hAnsiTheme="minorHAnsi" w:cstheme="minorHAnsi"/>
          <w:b/>
          <w:color w:val="002060"/>
          <w:szCs w:val="24"/>
        </w:rPr>
      </w:pPr>
      <w:r w:rsidRPr="00F72311">
        <w:rPr>
          <w:rFonts w:asciiTheme="minorHAnsi" w:hAnsiTheme="minorHAnsi" w:cstheme="minorHAnsi"/>
          <w:b/>
          <w:color w:val="002060"/>
          <w:szCs w:val="24"/>
        </w:rPr>
        <w:t xml:space="preserve">Il est entendu que seule cette surface totale constitue un élément contractuel, à l’exclusion de toute autre surface ou valeur par bâtiment. </w:t>
      </w:r>
    </w:p>
    <w:p w14:paraId="5208E22E" w14:textId="77777777" w:rsidR="00EB23C9" w:rsidRPr="00F72311" w:rsidRDefault="00EB23C9">
      <w:pPr>
        <w:pStyle w:val="Retraitcorpsdetexte"/>
        <w:ind w:left="0"/>
        <w:jc w:val="both"/>
        <w:rPr>
          <w:rFonts w:asciiTheme="minorHAnsi" w:hAnsiTheme="minorHAnsi" w:cstheme="minorHAnsi"/>
          <w:b/>
          <w:color w:val="002060"/>
          <w:szCs w:val="24"/>
        </w:rPr>
      </w:pPr>
    </w:p>
    <w:p w14:paraId="39D9D062" w14:textId="77777777" w:rsidR="00EB23C9" w:rsidRPr="00F72311" w:rsidRDefault="00F43BB1" w:rsidP="005A2352">
      <w:pPr>
        <w:pStyle w:val="Retraitcorpsdetexte"/>
        <w:numPr>
          <w:ilvl w:val="0"/>
          <w:numId w:val="67"/>
        </w:numPr>
        <w:jc w:val="both"/>
        <w:rPr>
          <w:rFonts w:asciiTheme="minorHAnsi" w:hAnsiTheme="minorHAnsi" w:cstheme="minorHAnsi"/>
          <w:b/>
          <w:color w:val="002060"/>
          <w:szCs w:val="24"/>
        </w:rPr>
      </w:pPr>
      <w:r w:rsidRPr="00F72311">
        <w:rPr>
          <w:rFonts w:asciiTheme="minorHAnsi" w:hAnsiTheme="minorHAnsi" w:cstheme="minorHAnsi"/>
          <w:b/>
          <w:color w:val="002060"/>
          <w:szCs w:val="24"/>
        </w:rPr>
        <w:t>Il est également convenu que l’Assureur accepte d’intégrer une marge de tolérance de 10% de la superficie totale.</w:t>
      </w:r>
    </w:p>
    <w:p w14:paraId="741C18FD" w14:textId="77777777" w:rsidR="00EB23C9" w:rsidRPr="00F72311" w:rsidRDefault="00F43BB1">
      <w:pPr>
        <w:pStyle w:val="ArimaTitreArticle"/>
        <w:rPr>
          <w:rStyle w:val="Titredulivre"/>
          <w:rFonts w:asciiTheme="minorHAnsi" w:hAnsiTheme="minorHAnsi" w:cstheme="minorHAnsi"/>
          <w:color w:val="2F5496"/>
          <w:sz w:val="24"/>
          <w:szCs w:val="24"/>
        </w:rPr>
      </w:pPr>
      <w:bookmarkStart w:id="226" w:name="_Hlk183601123"/>
      <w:bookmarkStart w:id="227" w:name="CCTPreconstitution"/>
      <w:r w:rsidRPr="00F72311">
        <w:rPr>
          <w:rStyle w:val="Titredulivre"/>
          <w:rFonts w:asciiTheme="minorHAnsi" w:hAnsiTheme="minorHAnsi" w:cstheme="minorHAnsi"/>
          <w:sz w:val="24"/>
          <w:szCs w:val="24"/>
        </w:rPr>
        <w:tab/>
      </w:r>
      <w:r w:rsidRPr="00F72311">
        <w:rPr>
          <w:rStyle w:val="Titredulivre"/>
          <w:rFonts w:asciiTheme="minorHAnsi" w:hAnsiTheme="minorHAnsi" w:cstheme="minorHAnsi"/>
          <w:color w:val="2F5496"/>
          <w:sz w:val="24"/>
          <w:szCs w:val="24"/>
        </w:rPr>
        <w:tab/>
      </w:r>
    </w:p>
    <w:p w14:paraId="74F7967F"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RECONSTITUTION DES BIENS APRES SINISTRES</w:t>
      </w:r>
    </w:p>
    <w:bookmarkEnd w:id="226"/>
    <w:bookmarkEnd w:id="227"/>
    <w:p w14:paraId="59557840" w14:textId="77777777" w:rsidR="00EB23C9" w:rsidRPr="00F72311" w:rsidRDefault="00EB23C9">
      <w:pPr>
        <w:pStyle w:val="Retraitcorpsdetexte"/>
        <w:ind w:left="0"/>
        <w:jc w:val="both"/>
        <w:rPr>
          <w:rFonts w:asciiTheme="minorHAnsi" w:hAnsiTheme="minorHAnsi" w:cstheme="minorHAnsi"/>
          <w:szCs w:val="24"/>
        </w:rPr>
      </w:pPr>
    </w:p>
    <w:p w14:paraId="3EF321AA"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 xml:space="preserve">En cas de sinistre lié à un événement garanti, l’Assureur s’engage à verser à l’acheteur toutes les indemnités prévues dans le cahier des charges. </w:t>
      </w:r>
    </w:p>
    <w:p w14:paraId="105F5E9D" w14:textId="77777777" w:rsidR="00EB23C9" w:rsidRPr="00F72311" w:rsidRDefault="00EB23C9">
      <w:pPr>
        <w:pStyle w:val="Retraitcorpsdetexte"/>
        <w:ind w:left="0"/>
        <w:jc w:val="both"/>
        <w:rPr>
          <w:rFonts w:asciiTheme="minorHAnsi" w:hAnsiTheme="minorHAnsi" w:cstheme="minorHAnsi"/>
          <w:szCs w:val="24"/>
        </w:rPr>
      </w:pPr>
    </w:p>
    <w:p w14:paraId="35BD5712"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 xml:space="preserve">En cas de non reconstruction ou de non reconstitution des biens endommagés ou détruits, l’indemnisation se fera sur la base de la valeur à neuf </w:t>
      </w:r>
      <w:r w:rsidRPr="00F72311">
        <w:rPr>
          <w:rFonts w:asciiTheme="minorHAnsi" w:eastAsia="Calibri" w:hAnsiTheme="minorHAnsi" w:cstheme="minorHAnsi"/>
          <w:szCs w:val="24"/>
          <w:lang w:eastAsia="en-US"/>
        </w:rPr>
        <w:t xml:space="preserve">vétusté déduite, </w:t>
      </w:r>
      <w:r w:rsidRPr="00F72311">
        <w:rPr>
          <w:rFonts w:asciiTheme="minorHAnsi" w:hAnsiTheme="minorHAnsi" w:cstheme="minorHAnsi"/>
          <w:szCs w:val="24"/>
        </w:rPr>
        <w:t>augmentée forfaitairement d’une indemnité complémentaire de 33 % sans dépasser l’indemnisation en valeur à neuf.</w:t>
      </w:r>
    </w:p>
    <w:p w14:paraId="3BC2238F" w14:textId="77777777" w:rsidR="00EB23C9" w:rsidRPr="00F72311" w:rsidRDefault="00EB23C9">
      <w:pPr>
        <w:pStyle w:val="Retraitcorpsdetexte"/>
        <w:ind w:left="0"/>
        <w:jc w:val="both"/>
        <w:rPr>
          <w:rFonts w:asciiTheme="minorHAnsi" w:hAnsiTheme="minorHAnsi" w:cstheme="minorHAnsi"/>
          <w:szCs w:val="24"/>
        </w:rPr>
      </w:pPr>
    </w:p>
    <w:p w14:paraId="21DAEC82" w14:textId="77777777" w:rsidR="00EB23C9" w:rsidRPr="00F72311" w:rsidRDefault="00EB23C9">
      <w:pPr>
        <w:pStyle w:val="Retraitcorpsdetexte"/>
        <w:ind w:left="0"/>
        <w:jc w:val="both"/>
        <w:rPr>
          <w:rFonts w:asciiTheme="minorHAnsi" w:hAnsiTheme="minorHAnsi" w:cstheme="minorHAnsi"/>
          <w:szCs w:val="24"/>
        </w:rPr>
      </w:pPr>
    </w:p>
    <w:p w14:paraId="66AFFC9C" w14:textId="77777777" w:rsidR="00EB23C9" w:rsidRPr="00F72311" w:rsidRDefault="00F43BB1">
      <w:pPr>
        <w:pStyle w:val="ArimaTitreArticle"/>
        <w:rPr>
          <w:rStyle w:val="Titredulivre"/>
          <w:rFonts w:asciiTheme="minorHAnsi" w:hAnsiTheme="minorHAnsi" w:cstheme="minorHAnsi"/>
          <w:b/>
          <w:color w:val="2F5496"/>
          <w:sz w:val="24"/>
          <w:szCs w:val="24"/>
        </w:rPr>
      </w:pPr>
      <w:bookmarkStart w:id="228" w:name="_Hlk183601159"/>
      <w:bookmarkStart w:id="229" w:name="recours"/>
      <w:r w:rsidRPr="00F72311">
        <w:rPr>
          <w:rStyle w:val="Titredulivre"/>
          <w:rFonts w:asciiTheme="minorHAnsi" w:hAnsiTheme="minorHAnsi" w:cstheme="minorHAnsi"/>
          <w:b/>
          <w:color w:val="2F5496"/>
          <w:sz w:val="24"/>
          <w:szCs w:val="24"/>
        </w:rPr>
        <w:lastRenderedPageBreak/>
        <w:tab/>
      </w:r>
      <w:r w:rsidRPr="00F72311">
        <w:rPr>
          <w:rStyle w:val="Titredulivre"/>
          <w:rFonts w:asciiTheme="minorHAnsi" w:hAnsiTheme="minorHAnsi" w:cstheme="minorHAnsi"/>
          <w:b/>
          <w:color w:val="2F5496"/>
          <w:sz w:val="24"/>
          <w:szCs w:val="24"/>
        </w:rPr>
        <w:tab/>
      </w:r>
    </w:p>
    <w:p w14:paraId="087ACE28"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RECOURS</w:t>
      </w:r>
    </w:p>
    <w:bookmarkEnd w:id="228"/>
    <w:bookmarkEnd w:id="229"/>
    <w:p w14:paraId="6A439411" w14:textId="77777777" w:rsidR="00EB23C9" w:rsidRPr="00F72311" w:rsidRDefault="00EB23C9">
      <w:pPr>
        <w:pStyle w:val="Retraitcorpsdetexte"/>
        <w:ind w:left="0"/>
        <w:jc w:val="both"/>
        <w:rPr>
          <w:rFonts w:asciiTheme="minorHAnsi" w:hAnsiTheme="minorHAnsi" w:cstheme="minorHAnsi"/>
          <w:b/>
          <w:szCs w:val="24"/>
          <w:u w:val="single"/>
        </w:rPr>
      </w:pPr>
    </w:p>
    <w:p w14:paraId="3D945194"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L’Assureur s’engage à effectuer les recours à titre gratuit lorsque les tiers adverses connus ne seront pas assurés.</w:t>
      </w:r>
    </w:p>
    <w:p w14:paraId="7E0A68D6" w14:textId="77777777" w:rsidR="00EB23C9" w:rsidRPr="00F72311" w:rsidRDefault="00EB23C9">
      <w:pPr>
        <w:pStyle w:val="Retraitcorpsdetexte"/>
        <w:ind w:left="0"/>
        <w:jc w:val="both"/>
        <w:rPr>
          <w:rFonts w:asciiTheme="minorHAnsi" w:hAnsiTheme="minorHAnsi" w:cstheme="minorHAnsi"/>
          <w:szCs w:val="24"/>
        </w:rPr>
      </w:pPr>
    </w:p>
    <w:p w14:paraId="7064E448" w14:textId="77777777" w:rsidR="00EB23C9" w:rsidRPr="00F72311" w:rsidRDefault="00F43BB1">
      <w:pPr>
        <w:pStyle w:val="Retraitcorpsdetexte"/>
        <w:ind w:left="0"/>
        <w:jc w:val="both"/>
        <w:rPr>
          <w:rFonts w:asciiTheme="minorHAnsi" w:hAnsiTheme="minorHAnsi" w:cstheme="minorHAnsi"/>
          <w:b/>
          <w:szCs w:val="24"/>
        </w:rPr>
      </w:pPr>
      <w:r w:rsidRPr="00F72311">
        <w:rPr>
          <w:rFonts w:asciiTheme="minorHAnsi" w:hAnsiTheme="minorHAnsi" w:cstheme="minorHAnsi"/>
          <w:szCs w:val="24"/>
        </w:rPr>
        <w:t>Il est entendu que dans le cadre de la garantie « CHOC DES VEHICULES IDENTIFIES » l’Assureur devra procéder au règlement du sinistre avant l’aboutissement du recours engagé et sans déduction préalable de la franchise.</w:t>
      </w:r>
    </w:p>
    <w:p w14:paraId="699698D0" w14:textId="77777777" w:rsidR="00EB23C9" w:rsidRPr="00F72311" w:rsidRDefault="00F43BB1">
      <w:pPr>
        <w:pStyle w:val="ArimaTitreArticle"/>
        <w:rPr>
          <w:rStyle w:val="Titredulivre"/>
          <w:rFonts w:asciiTheme="minorHAnsi" w:hAnsiTheme="minorHAnsi" w:cstheme="minorHAnsi"/>
          <w:color w:val="2F5496"/>
          <w:sz w:val="24"/>
          <w:szCs w:val="24"/>
        </w:rPr>
      </w:pPr>
      <w:bookmarkStart w:id="230" w:name="_Hlk183601183"/>
      <w:bookmarkStart w:id="231" w:name="délai"/>
      <w:r w:rsidRPr="00F72311">
        <w:rPr>
          <w:rStyle w:val="Titredulivre"/>
          <w:rFonts w:asciiTheme="minorHAnsi" w:hAnsiTheme="minorHAnsi" w:cstheme="minorHAnsi"/>
          <w:sz w:val="24"/>
          <w:szCs w:val="24"/>
        </w:rPr>
        <w:tab/>
      </w:r>
      <w:r w:rsidRPr="00F72311">
        <w:rPr>
          <w:rStyle w:val="Titredulivre"/>
          <w:rFonts w:asciiTheme="minorHAnsi" w:hAnsiTheme="minorHAnsi" w:cstheme="minorHAnsi"/>
          <w:color w:val="2F5496"/>
          <w:sz w:val="24"/>
          <w:szCs w:val="24"/>
        </w:rPr>
        <w:tab/>
      </w:r>
    </w:p>
    <w:p w14:paraId="51714ABD"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DELAI DE RECONSTRUCTION</w:t>
      </w:r>
    </w:p>
    <w:bookmarkEnd w:id="230"/>
    <w:bookmarkEnd w:id="231"/>
    <w:p w14:paraId="024D1313" w14:textId="77777777" w:rsidR="00EB23C9" w:rsidRPr="00F72311" w:rsidRDefault="00EB23C9">
      <w:pPr>
        <w:pStyle w:val="Retraitcorpsdetexte2"/>
        <w:jc w:val="both"/>
        <w:rPr>
          <w:rFonts w:asciiTheme="minorHAnsi" w:hAnsiTheme="minorHAnsi" w:cstheme="minorHAnsi"/>
          <w:b w:val="0"/>
          <w:szCs w:val="24"/>
        </w:rPr>
      </w:pPr>
    </w:p>
    <w:p w14:paraId="61E16E48"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Il ne sera pas prévu de délai de reconstruction d’un bâtiment détruit. Toutefois l’Assuré s’engage, sauf cas de force majeure ou rallongement de délais administratifs, à démarrer les travaux dans un délai de 2 ans à compter de la date de l’accord de règlement du sinistre. Le bien détruit pourra être reconstruit sur un lieu différent de celui d’origine.</w:t>
      </w:r>
    </w:p>
    <w:p w14:paraId="2050AAB5" w14:textId="77777777" w:rsidR="00EB23C9" w:rsidRPr="00F72311" w:rsidRDefault="00F43BB1">
      <w:pPr>
        <w:pStyle w:val="ArimaTitreArticle"/>
        <w:rPr>
          <w:rStyle w:val="Titredulivre"/>
          <w:rFonts w:asciiTheme="minorHAnsi" w:hAnsiTheme="minorHAnsi" w:cstheme="minorHAnsi"/>
          <w:b/>
          <w:color w:val="2F5496"/>
          <w:sz w:val="24"/>
          <w:szCs w:val="24"/>
        </w:rPr>
      </w:pPr>
      <w:bookmarkStart w:id="232" w:name="_Hlk183601199"/>
      <w:bookmarkStart w:id="233" w:name="financières"/>
      <w:r w:rsidRPr="00F72311">
        <w:rPr>
          <w:rStyle w:val="Titredulivre"/>
          <w:rFonts w:asciiTheme="minorHAnsi" w:hAnsiTheme="minorHAnsi" w:cstheme="minorHAnsi"/>
          <w:sz w:val="24"/>
          <w:szCs w:val="24"/>
        </w:rPr>
        <w:tab/>
      </w:r>
      <w:r w:rsidRPr="00F72311">
        <w:rPr>
          <w:rStyle w:val="Titredulivre"/>
          <w:rFonts w:asciiTheme="minorHAnsi" w:hAnsiTheme="minorHAnsi" w:cstheme="minorHAnsi"/>
          <w:b/>
          <w:color w:val="2F5496"/>
          <w:sz w:val="24"/>
          <w:szCs w:val="24"/>
        </w:rPr>
        <w:tab/>
      </w:r>
    </w:p>
    <w:p w14:paraId="51B1B779"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FRAIS SUPPLEMENTAIRES – PERTES FINANCIERES</w:t>
      </w:r>
    </w:p>
    <w:bookmarkEnd w:id="232"/>
    <w:bookmarkEnd w:id="233"/>
    <w:p w14:paraId="29D86F01" w14:textId="77777777" w:rsidR="00EB23C9" w:rsidRPr="00F72311" w:rsidRDefault="00EB23C9">
      <w:pPr>
        <w:pStyle w:val="Retraitcorpsdetexte"/>
        <w:ind w:left="0"/>
        <w:jc w:val="both"/>
        <w:rPr>
          <w:rFonts w:asciiTheme="minorHAnsi" w:hAnsiTheme="minorHAnsi" w:cstheme="minorHAnsi"/>
          <w:szCs w:val="24"/>
        </w:rPr>
      </w:pPr>
    </w:p>
    <w:p w14:paraId="6F274F3B"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Du fait de la survenance d’un événement prévu aux conditions générales de garanties, la garantie est étendue au remboursement des frais suivants :</w:t>
      </w:r>
    </w:p>
    <w:p w14:paraId="52176A6A" w14:textId="77777777" w:rsidR="00EB23C9" w:rsidRPr="00F72311" w:rsidRDefault="00EB23C9">
      <w:pPr>
        <w:pStyle w:val="Retraitcorpsdetexte"/>
        <w:jc w:val="both"/>
        <w:rPr>
          <w:rFonts w:asciiTheme="minorHAnsi" w:hAnsiTheme="minorHAnsi" w:cstheme="minorHAnsi"/>
          <w:szCs w:val="24"/>
        </w:rPr>
      </w:pPr>
    </w:p>
    <w:p w14:paraId="675A5892" w14:textId="77777777" w:rsidR="00EB23C9" w:rsidRPr="00F72311" w:rsidRDefault="00F43BB1">
      <w:pPr>
        <w:numPr>
          <w:ilvl w:val="0"/>
          <w:numId w:val="3"/>
        </w:numPr>
        <w:tabs>
          <w:tab w:val="clear" w:pos="1776"/>
        </w:tabs>
        <w:ind w:left="425" w:hanging="425"/>
        <w:jc w:val="both"/>
        <w:rPr>
          <w:rFonts w:asciiTheme="minorHAnsi" w:hAnsiTheme="minorHAnsi" w:cstheme="minorHAnsi"/>
        </w:rPr>
      </w:pPr>
      <w:bookmarkStart w:id="234" w:name="_Hlk39992886"/>
      <w:r w:rsidRPr="00F72311">
        <w:rPr>
          <w:rFonts w:asciiTheme="minorHAnsi" w:hAnsiTheme="minorHAnsi" w:cstheme="minorHAnsi"/>
          <w:b/>
          <w:color w:val="002060"/>
        </w:rPr>
        <w:t>Frais supplémentaires d’exploitation</w:t>
      </w:r>
      <w:r w:rsidRPr="00F72311">
        <w:rPr>
          <w:rFonts w:asciiTheme="minorHAnsi" w:hAnsiTheme="minorHAnsi" w:cstheme="minorHAnsi"/>
          <w:color w:val="002060"/>
        </w:rPr>
        <w:t xml:space="preserve"> </w:t>
      </w:r>
      <w:r w:rsidRPr="00F72311">
        <w:rPr>
          <w:rFonts w:asciiTheme="minorHAnsi" w:hAnsiTheme="minorHAnsi" w:cstheme="minorHAnsi"/>
        </w:rPr>
        <w:t>(surcoûts divers) exposés à la suite d’un sinistre garanti pour assurer la continuité du fonctionnement du service public,</w:t>
      </w:r>
    </w:p>
    <w:p w14:paraId="1004C0BE" w14:textId="77777777" w:rsidR="00EB23C9" w:rsidRPr="00F72311" w:rsidRDefault="00F43BB1">
      <w:pPr>
        <w:numPr>
          <w:ilvl w:val="0"/>
          <w:numId w:val="3"/>
        </w:numPr>
        <w:tabs>
          <w:tab w:val="clear" w:pos="1776"/>
        </w:tabs>
        <w:ind w:left="425" w:hanging="425"/>
        <w:jc w:val="both"/>
        <w:rPr>
          <w:rFonts w:asciiTheme="minorHAnsi" w:hAnsiTheme="minorHAnsi" w:cstheme="minorHAnsi"/>
        </w:rPr>
      </w:pPr>
      <w:r w:rsidRPr="00F72311">
        <w:rPr>
          <w:rFonts w:asciiTheme="minorHAnsi" w:hAnsiTheme="minorHAnsi" w:cstheme="minorHAnsi"/>
          <w:b/>
          <w:color w:val="002060"/>
        </w:rPr>
        <w:t>Pertes financières</w:t>
      </w:r>
      <w:r w:rsidRPr="00F72311">
        <w:rPr>
          <w:rFonts w:asciiTheme="minorHAnsi" w:hAnsiTheme="minorHAnsi" w:cstheme="minorHAnsi"/>
          <w:color w:val="002060"/>
        </w:rPr>
        <w:t> </w:t>
      </w:r>
      <w:r w:rsidRPr="00F72311">
        <w:rPr>
          <w:rFonts w:asciiTheme="minorHAnsi" w:hAnsiTheme="minorHAnsi" w:cstheme="minorHAnsi"/>
        </w:rPr>
        <w:t>: pertes nettes de recettes induites par un sinistre garanti.</w:t>
      </w:r>
    </w:p>
    <w:p w14:paraId="2162FB7D" w14:textId="77777777" w:rsidR="00EB23C9" w:rsidRPr="00F72311" w:rsidRDefault="00EB23C9">
      <w:pPr>
        <w:pStyle w:val="Retraitcorpsdetexte"/>
        <w:ind w:left="1843"/>
        <w:jc w:val="both"/>
        <w:rPr>
          <w:rFonts w:asciiTheme="minorHAnsi" w:hAnsiTheme="minorHAnsi" w:cstheme="minorHAnsi"/>
          <w:szCs w:val="24"/>
        </w:rPr>
      </w:pPr>
    </w:p>
    <w:p w14:paraId="6D56A24E" w14:textId="77777777" w:rsidR="00EB23C9" w:rsidRPr="00F72311" w:rsidRDefault="00F43BB1">
      <w:pPr>
        <w:pStyle w:val="Retraitcorpsdetexte"/>
        <w:numPr>
          <w:ilvl w:val="0"/>
          <w:numId w:val="15"/>
        </w:numPr>
        <w:ind w:left="1066" w:hanging="357"/>
        <w:jc w:val="both"/>
        <w:rPr>
          <w:rFonts w:asciiTheme="minorHAnsi" w:hAnsiTheme="minorHAnsi" w:cstheme="minorHAnsi"/>
          <w:b/>
          <w:color w:val="002060"/>
          <w:szCs w:val="24"/>
        </w:rPr>
      </w:pPr>
      <w:r w:rsidRPr="00F72311">
        <w:rPr>
          <w:rFonts w:asciiTheme="minorHAnsi" w:hAnsiTheme="minorHAnsi" w:cstheme="minorHAnsi"/>
          <w:b/>
          <w:color w:val="002060"/>
          <w:szCs w:val="24"/>
        </w:rPr>
        <w:t xml:space="preserve">Limitation de garantie : </w:t>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t>500 000 € par sinistre</w:t>
      </w:r>
    </w:p>
    <w:p w14:paraId="2F9D7782" w14:textId="77777777" w:rsidR="00EB23C9" w:rsidRPr="00F72311" w:rsidRDefault="00F43BB1">
      <w:pPr>
        <w:pStyle w:val="Retraitcorpsdetexte"/>
        <w:numPr>
          <w:ilvl w:val="0"/>
          <w:numId w:val="15"/>
        </w:numPr>
        <w:ind w:left="1066" w:hanging="357"/>
        <w:jc w:val="both"/>
        <w:rPr>
          <w:rFonts w:asciiTheme="minorHAnsi" w:hAnsiTheme="minorHAnsi" w:cstheme="minorHAnsi"/>
          <w:b/>
          <w:color w:val="002060"/>
          <w:szCs w:val="24"/>
        </w:rPr>
      </w:pPr>
      <w:r w:rsidRPr="00F72311">
        <w:rPr>
          <w:rFonts w:asciiTheme="minorHAnsi" w:hAnsiTheme="minorHAnsi" w:cstheme="minorHAnsi"/>
          <w:b/>
          <w:color w:val="002060"/>
          <w:szCs w:val="24"/>
        </w:rPr>
        <w:t xml:space="preserve">Période d’indemnisation : </w:t>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t>24 mois</w:t>
      </w:r>
      <w:bookmarkEnd w:id="234"/>
    </w:p>
    <w:p w14:paraId="46FE82BA" w14:textId="77777777" w:rsidR="00EB23C9" w:rsidRPr="00F72311" w:rsidRDefault="00F43BB1">
      <w:pPr>
        <w:pStyle w:val="ArimaTitreArticle"/>
        <w:rPr>
          <w:rStyle w:val="Titredulivre"/>
          <w:rFonts w:asciiTheme="minorHAnsi" w:hAnsiTheme="minorHAnsi" w:cstheme="minorHAnsi"/>
          <w:color w:val="2F5496"/>
          <w:sz w:val="24"/>
          <w:szCs w:val="24"/>
        </w:rPr>
      </w:pPr>
      <w:bookmarkStart w:id="235" w:name="_Hlk183601233"/>
      <w:bookmarkStart w:id="236" w:name="structures"/>
      <w:r w:rsidRPr="00F72311">
        <w:rPr>
          <w:rStyle w:val="Titredulivre"/>
          <w:rFonts w:asciiTheme="minorHAnsi" w:hAnsiTheme="minorHAnsi" w:cstheme="minorHAnsi"/>
          <w:sz w:val="24"/>
          <w:szCs w:val="24"/>
        </w:rPr>
        <w:tab/>
      </w:r>
      <w:r w:rsidRPr="00F72311">
        <w:rPr>
          <w:rStyle w:val="Titredulivre"/>
          <w:rFonts w:asciiTheme="minorHAnsi" w:hAnsiTheme="minorHAnsi" w:cstheme="minorHAnsi"/>
          <w:color w:val="2F5496"/>
          <w:sz w:val="24"/>
          <w:szCs w:val="24"/>
        </w:rPr>
        <w:tab/>
      </w:r>
    </w:p>
    <w:p w14:paraId="2CEA04DE"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 xml:space="preserve">STRUCTURES LEGERES </w:t>
      </w:r>
    </w:p>
    <w:bookmarkEnd w:id="235"/>
    <w:bookmarkEnd w:id="236"/>
    <w:p w14:paraId="28C996AF" w14:textId="77777777" w:rsidR="00EB23C9" w:rsidRPr="00F72311" w:rsidRDefault="00EB23C9">
      <w:pPr>
        <w:ind w:left="1395" w:hanging="1395"/>
        <w:jc w:val="both"/>
        <w:rPr>
          <w:rFonts w:asciiTheme="minorHAnsi" w:hAnsiTheme="minorHAnsi" w:cstheme="minorHAnsi"/>
          <w:u w:val="single"/>
        </w:rPr>
      </w:pPr>
    </w:p>
    <w:p w14:paraId="58A68FD7"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La garantie portera sur les structures légères et leur contenu : (chapiteaux, stands, podiums, chalets, cabanons, bulles et structures gonflables permanentes, cabines de plages, praticables, …) de toute sorte utilisées par l’acheteur :</w:t>
      </w:r>
    </w:p>
    <w:p w14:paraId="08E903E6" w14:textId="77777777" w:rsidR="00EB23C9" w:rsidRPr="00F72311" w:rsidRDefault="00EB23C9">
      <w:pPr>
        <w:ind w:left="1395"/>
        <w:jc w:val="both"/>
        <w:rPr>
          <w:rFonts w:asciiTheme="minorHAnsi" w:hAnsiTheme="minorHAnsi" w:cstheme="minorHAnsi"/>
        </w:rPr>
      </w:pPr>
    </w:p>
    <w:p w14:paraId="6E474B65"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L’ensemble des garanties prévues aux conditions générales de garanties sera accordé et par dérogation aux exclusions de l’article 2-5 des conditions générales de garanties, la garantie tempête, grêle et poids de la neige sera acquise. </w:t>
      </w:r>
    </w:p>
    <w:p w14:paraId="40244E6A" w14:textId="77777777" w:rsidR="00EB23C9" w:rsidRPr="00F72311" w:rsidRDefault="00EB23C9">
      <w:pPr>
        <w:ind w:left="1395"/>
        <w:jc w:val="both"/>
        <w:rPr>
          <w:rFonts w:asciiTheme="minorHAnsi" w:hAnsiTheme="minorHAnsi" w:cstheme="minorHAnsi"/>
        </w:rPr>
      </w:pPr>
    </w:p>
    <w:p w14:paraId="4BE10190" w14:textId="77777777" w:rsidR="00EB23C9" w:rsidRPr="00F72311" w:rsidRDefault="00F43BB1">
      <w:pPr>
        <w:pStyle w:val="Retraitcorpsdetexte"/>
        <w:numPr>
          <w:ilvl w:val="0"/>
          <w:numId w:val="15"/>
        </w:numPr>
        <w:ind w:left="1066" w:hanging="357"/>
        <w:jc w:val="both"/>
        <w:rPr>
          <w:rFonts w:asciiTheme="minorHAnsi" w:hAnsiTheme="minorHAnsi" w:cstheme="minorHAnsi"/>
          <w:b/>
          <w:color w:val="002060"/>
          <w:szCs w:val="24"/>
        </w:rPr>
      </w:pPr>
      <w:r w:rsidRPr="00F72311">
        <w:rPr>
          <w:rFonts w:asciiTheme="minorHAnsi" w:hAnsiTheme="minorHAnsi" w:cstheme="minorHAnsi"/>
          <w:b/>
          <w:color w:val="002060"/>
          <w:szCs w:val="24"/>
        </w:rPr>
        <w:t xml:space="preserve">Limitation de garantie : </w:t>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t>20 000 € par sinistre</w:t>
      </w:r>
    </w:p>
    <w:p w14:paraId="1205CEFA" w14:textId="77777777" w:rsidR="00EB23C9" w:rsidRPr="00F72311" w:rsidRDefault="00EB23C9">
      <w:pPr>
        <w:pStyle w:val="Retraitcorpsdetexte"/>
        <w:jc w:val="both"/>
        <w:rPr>
          <w:rFonts w:asciiTheme="minorHAnsi" w:hAnsiTheme="minorHAnsi" w:cstheme="minorHAnsi"/>
          <w:b/>
          <w:szCs w:val="24"/>
        </w:rPr>
      </w:pPr>
    </w:p>
    <w:p w14:paraId="03E20240" w14:textId="77777777" w:rsidR="00EB23C9" w:rsidRPr="00F72311" w:rsidRDefault="00EB23C9">
      <w:pPr>
        <w:pStyle w:val="Retraitcorpsdetexte"/>
        <w:jc w:val="both"/>
        <w:rPr>
          <w:rFonts w:asciiTheme="minorHAnsi" w:hAnsiTheme="minorHAnsi" w:cstheme="minorHAnsi"/>
          <w:b/>
          <w:szCs w:val="24"/>
        </w:rPr>
      </w:pPr>
    </w:p>
    <w:p w14:paraId="107CF1EC" w14:textId="77777777" w:rsidR="00EB23C9" w:rsidRPr="00F72311" w:rsidRDefault="00EB23C9">
      <w:pPr>
        <w:pStyle w:val="Retraitcorpsdetexte"/>
        <w:jc w:val="both"/>
        <w:rPr>
          <w:rFonts w:asciiTheme="minorHAnsi" w:hAnsiTheme="minorHAnsi" w:cstheme="minorHAnsi"/>
          <w:b/>
          <w:szCs w:val="24"/>
        </w:rPr>
      </w:pPr>
    </w:p>
    <w:p w14:paraId="2459A5B4" w14:textId="77777777" w:rsidR="00EB23C9" w:rsidRPr="00F72311" w:rsidRDefault="00F43BB1">
      <w:pPr>
        <w:rPr>
          <w:rStyle w:val="Titredulivre"/>
          <w:rFonts w:asciiTheme="minorHAnsi" w:eastAsia="Times New Roman" w:hAnsiTheme="minorHAnsi" w:cstheme="minorHAnsi"/>
          <w:b w:val="0"/>
          <w:iCs w:val="0"/>
        </w:rPr>
      </w:pPr>
      <w:r w:rsidRPr="00F72311">
        <w:rPr>
          <w:rStyle w:val="Titredulivre"/>
          <w:rFonts w:asciiTheme="minorHAnsi" w:hAnsiTheme="minorHAnsi" w:cstheme="minorHAnsi"/>
        </w:rPr>
        <w:br w:type="page" w:clear="all"/>
      </w:r>
    </w:p>
    <w:p w14:paraId="1E36C25C" w14:textId="77777777" w:rsidR="00EB23C9" w:rsidRPr="00F72311" w:rsidRDefault="00F43BB1">
      <w:pPr>
        <w:pStyle w:val="ArimaTitreArticle"/>
        <w:rPr>
          <w:rStyle w:val="Titredulivre"/>
          <w:rFonts w:asciiTheme="minorHAnsi" w:hAnsiTheme="minorHAnsi" w:cstheme="minorHAnsi"/>
          <w:color w:val="2F5496"/>
          <w:sz w:val="24"/>
          <w:szCs w:val="24"/>
        </w:rPr>
      </w:pPr>
      <w:bookmarkStart w:id="237" w:name="_Hlk183601253"/>
      <w:bookmarkStart w:id="238" w:name="CCTPdommages"/>
      <w:r w:rsidRPr="00F72311">
        <w:rPr>
          <w:rStyle w:val="Titredulivre"/>
          <w:rFonts w:asciiTheme="minorHAnsi" w:hAnsiTheme="minorHAnsi" w:cstheme="minorHAnsi"/>
          <w:sz w:val="24"/>
          <w:szCs w:val="24"/>
        </w:rPr>
        <w:lastRenderedPageBreak/>
        <w:tab/>
      </w:r>
      <w:r w:rsidRPr="00F72311">
        <w:rPr>
          <w:rStyle w:val="Titredulivre"/>
          <w:rFonts w:asciiTheme="minorHAnsi" w:hAnsiTheme="minorHAnsi" w:cstheme="minorHAnsi"/>
          <w:color w:val="2F5496"/>
          <w:sz w:val="24"/>
          <w:szCs w:val="24"/>
        </w:rPr>
        <w:tab/>
      </w:r>
    </w:p>
    <w:p w14:paraId="35CB0057"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GARANTIE « AUTRES DOMMAGES »</w:t>
      </w:r>
    </w:p>
    <w:bookmarkEnd w:id="237"/>
    <w:bookmarkEnd w:id="238"/>
    <w:p w14:paraId="47D8D6EE" w14:textId="77777777" w:rsidR="00EB23C9" w:rsidRPr="00F72311" w:rsidRDefault="00EB23C9">
      <w:pPr>
        <w:ind w:left="360"/>
        <w:jc w:val="both"/>
        <w:rPr>
          <w:rFonts w:asciiTheme="minorHAnsi" w:hAnsiTheme="minorHAnsi" w:cstheme="minorHAnsi"/>
          <w:b/>
        </w:rPr>
      </w:pPr>
    </w:p>
    <w:p w14:paraId="64BA53AE" w14:textId="77777777" w:rsidR="00EB23C9" w:rsidRPr="00F72311" w:rsidRDefault="00F43BB1">
      <w:pPr>
        <w:jc w:val="both"/>
        <w:rPr>
          <w:rFonts w:asciiTheme="minorHAnsi" w:hAnsiTheme="minorHAnsi" w:cstheme="minorHAnsi"/>
        </w:rPr>
      </w:pPr>
      <w:bookmarkStart w:id="239" w:name="_Hlk40008383"/>
      <w:r w:rsidRPr="00F72311">
        <w:rPr>
          <w:rFonts w:asciiTheme="minorHAnsi" w:hAnsiTheme="minorHAnsi" w:cstheme="minorHAnsi"/>
        </w:rPr>
        <w:t>Les garanties du présent contrat sont étendues à une garantie de type "TOUS RISQUES SAUF "dans la limite des capitaux et des franchises fixées.</w:t>
      </w:r>
    </w:p>
    <w:p w14:paraId="5B2937A4"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Cette garantie « AUTRES DOMMAGES » prend en compte tous sinistres « dommages » non couverts au titre des garanties mentionnées au C.C.T.P. et aux conditions générales de garanties et non exclus au titre de la garantie « AUTRES DOMMAGES ».</w:t>
      </w:r>
    </w:p>
    <w:p w14:paraId="57486AF7" w14:textId="77777777" w:rsidR="00EB23C9" w:rsidRPr="00F72311" w:rsidRDefault="00EB23C9">
      <w:pPr>
        <w:ind w:left="360"/>
        <w:jc w:val="both"/>
        <w:rPr>
          <w:rFonts w:asciiTheme="minorHAnsi" w:hAnsiTheme="minorHAnsi" w:cstheme="minorHAnsi"/>
        </w:rPr>
      </w:pPr>
    </w:p>
    <w:p w14:paraId="103C5E26"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40" w:name="_Hlk40016272"/>
      <w:r w:rsidRPr="00F72311">
        <w:rPr>
          <w:rFonts w:asciiTheme="minorHAnsi" w:eastAsia="Times New Roman" w:hAnsiTheme="minorHAnsi" w:cstheme="minorHAnsi"/>
          <w:b/>
          <w:color w:val="002060"/>
        </w:rPr>
        <w:t>Exclusions</w:t>
      </w:r>
    </w:p>
    <w:p w14:paraId="76F4982A" w14:textId="77777777" w:rsidR="00EB23C9" w:rsidRPr="00F72311" w:rsidRDefault="00F43BB1" w:rsidP="005A2352">
      <w:pPr>
        <w:numPr>
          <w:ilvl w:val="0"/>
          <w:numId w:val="51"/>
        </w:numPr>
        <w:ind w:left="357" w:hanging="357"/>
        <w:jc w:val="both"/>
        <w:rPr>
          <w:rFonts w:asciiTheme="minorHAnsi" w:hAnsiTheme="minorHAnsi" w:cstheme="minorHAnsi"/>
          <w:b/>
        </w:rPr>
      </w:pPr>
      <w:r w:rsidRPr="00F72311">
        <w:rPr>
          <w:rFonts w:asciiTheme="minorHAnsi" w:hAnsiTheme="minorHAnsi" w:cstheme="minorHAnsi"/>
          <w:b/>
        </w:rPr>
        <w:t>Les dommages aux véhicules automobiles et à leurs remorques, aux biens de l’Assuré relevant des assurances rendues obligatoires par les dispositions législatives ou réglementaires en vigueur,</w:t>
      </w:r>
    </w:p>
    <w:p w14:paraId="207E8496" w14:textId="77777777" w:rsidR="00EB23C9" w:rsidRPr="00F72311" w:rsidRDefault="00F43BB1" w:rsidP="005A2352">
      <w:pPr>
        <w:numPr>
          <w:ilvl w:val="0"/>
          <w:numId w:val="51"/>
        </w:numPr>
        <w:ind w:left="357" w:hanging="357"/>
        <w:jc w:val="both"/>
        <w:rPr>
          <w:rFonts w:asciiTheme="minorHAnsi" w:hAnsiTheme="minorHAnsi" w:cstheme="minorHAnsi"/>
          <w:b/>
        </w:rPr>
      </w:pPr>
      <w:r w:rsidRPr="00F72311">
        <w:rPr>
          <w:rFonts w:asciiTheme="minorHAnsi" w:hAnsiTheme="minorHAnsi" w:cstheme="minorHAnsi"/>
          <w:b/>
        </w:rPr>
        <w:t>Les pertes financières, notamment celles résultant de privation de jouissance, ralentissement de la production, perte d’exploitation, augmentation de la production, intérêts bancaires,</w:t>
      </w:r>
    </w:p>
    <w:p w14:paraId="30B135C0" w14:textId="77777777" w:rsidR="00EB23C9" w:rsidRPr="00F72311" w:rsidRDefault="00F43BB1" w:rsidP="005A2352">
      <w:pPr>
        <w:numPr>
          <w:ilvl w:val="0"/>
          <w:numId w:val="51"/>
        </w:numPr>
        <w:ind w:left="357" w:hanging="357"/>
        <w:jc w:val="both"/>
        <w:rPr>
          <w:rFonts w:asciiTheme="minorHAnsi" w:hAnsiTheme="minorHAnsi" w:cstheme="minorHAnsi"/>
          <w:b/>
        </w:rPr>
      </w:pPr>
      <w:r w:rsidRPr="00F72311">
        <w:rPr>
          <w:rFonts w:asciiTheme="minorHAnsi" w:hAnsiTheme="minorHAnsi" w:cstheme="minorHAnsi"/>
          <w:b/>
        </w:rPr>
        <w:t>Les dommages aux biens ou matière en cours ; en cours de transformation, production, essai, réparation ; stocks en frigorifiques, sauf s’ils résultent d’un évènement garanti par ailleurs dans les conditions générales de garanties et les C.C.T.P.,</w:t>
      </w:r>
    </w:p>
    <w:p w14:paraId="1967D6A0" w14:textId="77777777" w:rsidR="00EB23C9" w:rsidRPr="00F72311" w:rsidRDefault="00F43BB1" w:rsidP="005A2352">
      <w:pPr>
        <w:numPr>
          <w:ilvl w:val="0"/>
          <w:numId w:val="51"/>
        </w:numPr>
        <w:ind w:left="357" w:hanging="357"/>
        <w:jc w:val="both"/>
        <w:rPr>
          <w:rFonts w:asciiTheme="minorHAnsi" w:hAnsiTheme="minorHAnsi" w:cstheme="minorHAnsi"/>
          <w:b/>
        </w:rPr>
      </w:pPr>
      <w:r w:rsidRPr="00F72311">
        <w:rPr>
          <w:rFonts w:asciiTheme="minorHAnsi" w:hAnsiTheme="minorHAnsi" w:cstheme="minorHAnsi"/>
          <w:b/>
        </w:rPr>
        <w:t>Les dommages résultant :</w:t>
      </w:r>
    </w:p>
    <w:p w14:paraId="3FA183BA" w14:textId="77777777" w:rsidR="00EB23C9" w:rsidRPr="00F72311" w:rsidRDefault="00F43BB1" w:rsidP="005A2352">
      <w:pPr>
        <w:numPr>
          <w:ilvl w:val="0"/>
          <w:numId w:val="52"/>
        </w:numPr>
        <w:jc w:val="both"/>
        <w:rPr>
          <w:rFonts w:asciiTheme="minorHAnsi" w:hAnsiTheme="minorHAnsi" w:cstheme="minorHAnsi"/>
          <w:b/>
        </w:rPr>
      </w:pPr>
      <w:r w:rsidRPr="00F72311">
        <w:rPr>
          <w:rFonts w:asciiTheme="minorHAnsi" w:hAnsiTheme="minorHAnsi" w:cstheme="minorHAnsi"/>
          <w:b/>
        </w:rPr>
        <w:t>D’un vice propre, usure, réaction chimique ou physique lente prévisible, d’une manière générale toute altération ou perte de spécification due au vieillissement,</w:t>
      </w:r>
    </w:p>
    <w:p w14:paraId="32475AFA" w14:textId="77777777" w:rsidR="00EB23C9" w:rsidRPr="00F72311" w:rsidRDefault="00F43BB1" w:rsidP="005A2352">
      <w:pPr>
        <w:numPr>
          <w:ilvl w:val="0"/>
          <w:numId w:val="52"/>
        </w:numPr>
        <w:jc w:val="both"/>
        <w:rPr>
          <w:rFonts w:asciiTheme="minorHAnsi" w:hAnsiTheme="minorHAnsi" w:cstheme="minorHAnsi"/>
          <w:b/>
        </w:rPr>
      </w:pPr>
      <w:r w:rsidRPr="00F72311">
        <w:rPr>
          <w:rFonts w:asciiTheme="minorHAnsi" w:hAnsiTheme="minorHAnsi" w:cstheme="minorHAnsi"/>
          <w:b/>
        </w:rPr>
        <w:t>Du non-respect des prescriptions des constructeurs des biens de l’Assuré,</w:t>
      </w:r>
    </w:p>
    <w:p w14:paraId="7679EB94" w14:textId="77777777" w:rsidR="00EB23C9" w:rsidRPr="00F72311" w:rsidRDefault="00F43BB1" w:rsidP="005A2352">
      <w:pPr>
        <w:numPr>
          <w:ilvl w:val="0"/>
          <w:numId w:val="52"/>
        </w:numPr>
        <w:jc w:val="both"/>
        <w:rPr>
          <w:rFonts w:asciiTheme="minorHAnsi" w:hAnsiTheme="minorHAnsi" w:cstheme="minorHAnsi"/>
          <w:b/>
        </w:rPr>
      </w:pPr>
      <w:r w:rsidRPr="00F72311">
        <w:rPr>
          <w:rFonts w:asciiTheme="minorHAnsi" w:hAnsiTheme="minorHAnsi" w:cstheme="minorHAnsi"/>
          <w:b/>
        </w:rPr>
        <w:t>D’une décision des autorités civiles ou militaires,</w:t>
      </w:r>
    </w:p>
    <w:p w14:paraId="3E4F86E6" w14:textId="77777777" w:rsidR="00EB23C9" w:rsidRPr="00F72311" w:rsidRDefault="00F43BB1" w:rsidP="005A2352">
      <w:pPr>
        <w:numPr>
          <w:ilvl w:val="0"/>
          <w:numId w:val="52"/>
        </w:numPr>
        <w:jc w:val="both"/>
        <w:rPr>
          <w:rFonts w:asciiTheme="minorHAnsi" w:hAnsiTheme="minorHAnsi" w:cstheme="minorHAnsi"/>
          <w:b/>
        </w:rPr>
      </w:pPr>
      <w:r w:rsidRPr="00F72311">
        <w:rPr>
          <w:rFonts w:asciiTheme="minorHAnsi" w:hAnsiTheme="minorHAnsi" w:cstheme="minorHAnsi"/>
          <w:b/>
        </w:rPr>
        <w:t>D’une pollution ou d’un mélange accidentel, sauf s’il résulte d’un évènement garanti par ailleurs dans les conventions spéciales.</w:t>
      </w:r>
    </w:p>
    <w:p w14:paraId="0BF70265" w14:textId="77777777" w:rsidR="00EB23C9" w:rsidRPr="00F72311" w:rsidRDefault="00EB23C9">
      <w:pPr>
        <w:ind w:left="300"/>
        <w:jc w:val="both"/>
        <w:rPr>
          <w:rFonts w:asciiTheme="minorHAnsi" w:hAnsiTheme="minorHAnsi" w:cstheme="minorHAnsi"/>
          <w:b/>
        </w:rPr>
      </w:pPr>
    </w:p>
    <w:p w14:paraId="1E239231" w14:textId="77777777" w:rsidR="00EB23C9" w:rsidRPr="00F72311" w:rsidRDefault="00F43BB1">
      <w:pPr>
        <w:pStyle w:val="Retraitcorpsdetexte"/>
        <w:numPr>
          <w:ilvl w:val="0"/>
          <w:numId w:val="15"/>
        </w:numPr>
        <w:ind w:left="1066" w:hanging="357"/>
        <w:jc w:val="both"/>
        <w:rPr>
          <w:rFonts w:asciiTheme="minorHAnsi" w:hAnsiTheme="minorHAnsi" w:cstheme="minorHAnsi"/>
          <w:b/>
          <w:color w:val="002060"/>
          <w:szCs w:val="24"/>
        </w:rPr>
      </w:pPr>
      <w:r w:rsidRPr="00F72311">
        <w:rPr>
          <w:rFonts w:asciiTheme="minorHAnsi" w:hAnsiTheme="minorHAnsi" w:cstheme="minorHAnsi"/>
          <w:b/>
          <w:color w:val="002060"/>
          <w:szCs w:val="24"/>
        </w:rPr>
        <w:t xml:space="preserve">Limitation de garantie : </w:t>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t xml:space="preserve">800 000 € par sinistre </w:t>
      </w:r>
      <w:bookmarkEnd w:id="239"/>
      <w:bookmarkEnd w:id="240"/>
    </w:p>
    <w:p w14:paraId="55AC2FCD" w14:textId="77777777" w:rsidR="00EB23C9" w:rsidRPr="00F72311" w:rsidRDefault="00F43BB1">
      <w:pPr>
        <w:pStyle w:val="ArimaTitreArticle"/>
        <w:rPr>
          <w:rStyle w:val="Titredulivre"/>
          <w:rFonts w:asciiTheme="minorHAnsi" w:hAnsiTheme="minorHAnsi" w:cstheme="minorHAnsi"/>
          <w:b/>
          <w:color w:val="2F5496"/>
          <w:sz w:val="24"/>
          <w:szCs w:val="24"/>
        </w:rPr>
      </w:pPr>
      <w:bookmarkStart w:id="241" w:name="_Hlk183601320"/>
      <w:bookmarkStart w:id="242" w:name="CCTPbris"/>
      <w:r w:rsidRPr="00F72311">
        <w:rPr>
          <w:rStyle w:val="Titredulivre"/>
          <w:rFonts w:asciiTheme="minorHAnsi" w:hAnsiTheme="minorHAnsi" w:cstheme="minorHAnsi"/>
          <w:sz w:val="24"/>
          <w:szCs w:val="24"/>
        </w:rPr>
        <w:tab/>
      </w:r>
      <w:r w:rsidRPr="00F72311">
        <w:rPr>
          <w:rStyle w:val="Titredulivre"/>
          <w:rFonts w:asciiTheme="minorHAnsi" w:hAnsiTheme="minorHAnsi" w:cstheme="minorHAnsi"/>
          <w:b/>
          <w:color w:val="2F5496"/>
          <w:sz w:val="24"/>
          <w:szCs w:val="24"/>
        </w:rPr>
        <w:tab/>
      </w:r>
    </w:p>
    <w:p w14:paraId="49B2A8AF"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RISQUES INFORMATIQUE ET BRIS DE MACHINE</w:t>
      </w:r>
    </w:p>
    <w:bookmarkEnd w:id="241"/>
    <w:bookmarkEnd w:id="242"/>
    <w:p w14:paraId="65FE19EA" w14:textId="77777777" w:rsidR="00EB23C9" w:rsidRPr="00F72311" w:rsidRDefault="00EB23C9">
      <w:pPr>
        <w:jc w:val="both"/>
        <w:rPr>
          <w:rFonts w:asciiTheme="minorHAnsi" w:hAnsiTheme="minorHAnsi" w:cstheme="minorHAnsi"/>
          <w:b/>
        </w:rPr>
      </w:pPr>
    </w:p>
    <w:p w14:paraId="603505C4"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43" w:name="_Hlk183601430"/>
      <w:bookmarkStart w:id="244" w:name="avungarantie"/>
      <w:r w:rsidRPr="00F72311">
        <w:rPr>
          <w:rFonts w:asciiTheme="minorHAnsi" w:eastAsia="Times New Roman" w:hAnsiTheme="minorHAnsi" w:cstheme="minorHAnsi"/>
          <w:b/>
          <w:color w:val="002060"/>
        </w:rPr>
        <w:t>Nature de la garantie</w:t>
      </w:r>
    </w:p>
    <w:bookmarkEnd w:id="243"/>
    <w:bookmarkEnd w:id="244"/>
    <w:p w14:paraId="6D2B0F49" w14:textId="77777777" w:rsidR="00EB23C9" w:rsidRPr="00F72311" w:rsidRDefault="00F43BB1">
      <w:pPr>
        <w:jc w:val="both"/>
        <w:rPr>
          <w:rFonts w:asciiTheme="minorHAnsi" w:hAnsiTheme="minorHAnsi" w:cstheme="minorHAnsi"/>
          <w:b/>
        </w:rPr>
      </w:pPr>
      <w:r w:rsidRPr="00F72311">
        <w:rPr>
          <w:rFonts w:asciiTheme="minorHAnsi" w:hAnsiTheme="minorHAnsi" w:cstheme="minorHAnsi"/>
        </w:rPr>
        <w:t>La garantie de l’Assureur devra s’exercer conformément aux dispositions édictées par les conditions générales de garanties « Tous risques matériels informatique et bris de machine » pour l’ensemble du matériel.</w:t>
      </w:r>
    </w:p>
    <w:p w14:paraId="27F6509E" w14:textId="77777777" w:rsidR="00EB23C9" w:rsidRPr="00F72311" w:rsidRDefault="00EB23C9">
      <w:pPr>
        <w:jc w:val="both"/>
        <w:rPr>
          <w:rFonts w:asciiTheme="minorHAnsi" w:hAnsiTheme="minorHAnsi" w:cstheme="minorHAnsi"/>
          <w:b/>
        </w:rPr>
      </w:pPr>
    </w:p>
    <w:p w14:paraId="2F7F82DC"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45" w:name="_Hlk183601493"/>
      <w:bookmarkStart w:id="246" w:name="avunapplication"/>
      <w:r w:rsidRPr="00F72311">
        <w:rPr>
          <w:rFonts w:asciiTheme="minorHAnsi" w:eastAsia="Times New Roman" w:hAnsiTheme="minorHAnsi" w:cstheme="minorHAnsi"/>
          <w:b/>
          <w:color w:val="002060"/>
        </w:rPr>
        <w:t>Application de la garantie</w:t>
      </w:r>
    </w:p>
    <w:bookmarkEnd w:id="245"/>
    <w:bookmarkEnd w:id="246"/>
    <w:p w14:paraId="49CBF402"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Sauf stipulation contraire figurant sur l’état du matériel et par dérogation aux conditions générales de garanties, les biens faisant l’objet du marché sont garantis </w:t>
      </w:r>
      <w:r w:rsidRPr="00F72311">
        <w:rPr>
          <w:rFonts w:asciiTheme="minorHAnsi" w:hAnsiTheme="minorHAnsi" w:cstheme="minorHAnsi"/>
          <w:b/>
        </w:rPr>
        <w:t>EN TOUS LIEUX</w:t>
      </w:r>
      <w:r w:rsidRPr="00F72311">
        <w:rPr>
          <w:rFonts w:asciiTheme="minorHAnsi" w:hAnsiTheme="minorHAnsi" w:cstheme="minorHAnsi"/>
        </w:rPr>
        <w:t>.</w:t>
      </w:r>
    </w:p>
    <w:p w14:paraId="305CD282" w14:textId="77777777" w:rsidR="00EB23C9" w:rsidRPr="00F72311" w:rsidRDefault="00EB23C9">
      <w:pPr>
        <w:jc w:val="both"/>
        <w:rPr>
          <w:rFonts w:asciiTheme="minorHAnsi" w:hAnsiTheme="minorHAnsi" w:cstheme="minorHAnsi"/>
        </w:rPr>
      </w:pPr>
    </w:p>
    <w:p w14:paraId="7404A0A3" w14:textId="77777777" w:rsidR="00EB23C9" w:rsidRPr="00F72311" w:rsidRDefault="00F43BB1">
      <w:pPr>
        <w:pStyle w:val="Corpsdetexte2"/>
        <w:jc w:val="both"/>
        <w:rPr>
          <w:rFonts w:asciiTheme="minorHAnsi" w:hAnsiTheme="minorHAnsi" w:cstheme="minorHAnsi"/>
        </w:rPr>
      </w:pPr>
      <w:r w:rsidRPr="00F72311">
        <w:rPr>
          <w:rFonts w:asciiTheme="minorHAnsi" w:hAnsiTheme="minorHAnsi" w:cstheme="minorHAnsi"/>
        </w:rPr>
        <w:t>IL EST CONVENU QUE : le matériel peut être loué, mis à disposition, ou appartenir à l’acheteur.</w:t>
      </w:r>
    </w:p>
    <w:p w14:paraId="70937E21" w14:textId="77777777" w:rsidR="00EB23C9" w:rsidRPr="00F72311" w:rsidRDefault="00EB23C9">
      <w:pPr>
        <w:pStyle w:val="Corpsdetexte2"/>
        <w:jc w:val="both"/>
        <w:rPr>
          <w:rFonts w:asciiTheme="minorHAnsi" w:hAnsiTheme="minorHAnsi" w:cstheme="minorHAnsi"/>
        </w:rPr>
      </w:pPr>
    </w:p>
    <w:p w14:paraId="655AAE00"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47" w:name="_Hlk183601510"/>
      <w:bookmarkStart w:id="248" w:name="avunrecours"/>
      <w:r w:rsidRPr="00F72311">
        <w:rPr>
          <w:rFonts w:asciiTheme="minorHAnsi" w:eastAsia="Times New Roman" w:hAnsiTheme="minorHAnsi" w:cstheme="minorHAnsi"/>
          <w:b/>
          <w:color w:val="002060"/>
        </w:rPr>
        <w:t>Renonciation à recours</w:t>
      </w:r>
    </w:p>
    <w:bookmarkEnd w:id="247"/>
    <w:bookmarkEnd w:id="248"/>
    <w:p w14:paraId="62D21322"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L’Assureur renonce à recours contre les utilisateurs ou toute personne auquel le souscripteur aurait confié le matériel assuré, sauf si la volonté de l’utilisateur est montrée ou reconnue, à l’exclusion des constructeurs de matériels, des sociétés de maintenance, transporteurs et sociétés prestataires de services.</w:t>
      </w:r>
    </w:p>
    <w:p w14:paraId="3034F717" w14:textId="77777777" w:rsidR="00EB23C9" w:rsidRPr="00F72311" w:rsidRDefault="00EB23C9">
      <w:pPr>
        <w:pStyle w:val="Retraitcorpsdetexte"/>
        <w:ind w:left="0"/>
        <w:jc w:val="both"/>
        <w:rPr>
          <w:rFonts w:asciiTheme="minorHAnsi" w:hAnsiTheme="minorHAnsi" w:cstheme="minorHAnsi"/>
          <w:b/>
          <w:szCs w:val="24"/>
          <w:u w:val="single"/>
        </w:rPr>
      </w:pPr>
    </w:p>
    <w:p w14:paraId="7AF7EADE"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49" w:name="_Hlk183601527"/>
      <w:bookmarkStart w:id="250" w:name="tva"/>
      <w:r w:rsidRPr="00F72311">
        <w:rPr>
          <w:rFonts w:asciiTheme="minorHAnsi" w:eastAsia="Times New Roman" w:hAnsiTheme="minorHAnsi" w:cstheme="minorHAnsi"/>
          <w:b/>
          <w:color w:val="002060"/>
        </w:rPr>
        <w:t>TVA</w:t>
      </w:r>
    </w:p>
    <w:bookmarkEnd w:id="249"/>
    <w:bookmarkEnd w:id="250"/>
    <w:p w14:paraId="13FA4BB9"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Les capitaux assurés sont déclarés en valeur à neuf toutes taxes comprises. L’indemnisation se fera TVA comprise, l’intervention du FCTVA n’étant pas considérée comme un remboursement de TVA.</w:t>
      </w:r>
    </w:p>
    <w:p w14:paraId="0437C277" w14:textId="77777777" w:rsidR="00EB23C9" w:rsidRPr="00F72311" w:rsidRDefault="00EB23C9">
      <w:pPr>
        <w:pStyle w:val="Retraitcorpsdetexte"/>
        <w:ind w:left="0"/>
        <w:jc w:val="both"/>
        <w:rPr>
          <w:rFonts w:asciiTheme="minorHAnsi" w:hAnsiTheme="minorHAnsi" w:cstheme="minorHAnsi"/>
          <w:b/>
          <w:szCs w:val="24"/>
        </w:rPr>
      </w:pPr>
    </w:p>
    <w:p w14:paraId="6A2C02EE"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51" w:name="_Hlk183601536"/>
      <w:bookmarkStart w:id="252" w:name="avunmontant"/>
      <w:bookmarkStart w:id="253" w:name="_Hlk40016404"/>
      <w:r w:rsidRPr="00F72311">
        <w:rPr>
          <w:rFonts w:asciiTheme="minorHAnsi" w:eastAsia="Times New Roman" w:hAnsiTheme="minorHAnsi" w:cstheme="minorHAnsi"/>
          <w:b/>
          <w:color w:val="002060"/>
        </w:rPr>
        <w:t>Montant de la garantie</w:t>
      </w:r>
    </w:p>
    <w:p w14:paraId="168E596E" w14:textId="77777777" w:rsidR="007C0742" w:rsidRDefault="007C0742" w:rsidP="007C0742">
      <w:pPr>
        <w:pStyle w:val="Retraitcorpsdetexte"/>
        <w:ind w:left="360"/>
        <w:jc w:val="both"/>
        <w:rPr>
          <w:rFonts w:asciiTheme="minorHAnsi" w:hAnsiTheme="minorHAnsi" w:cstheme="minorHAnsi"/>
          <w:szCs w:val="24"/>
        </w:rPr>
      </w:pPr>
      <w:bookmarkStart w:id="254" w:name="_Hlk95914315"/>
      <w:bookmarkStart w:id="255" w:name="_Hlk142379716"/>
      <w:bookmarkEnd w:id="251"/>
      <w:bookmarkEnd w:id="252"/>
    </w:p>
    <w:p w14:paraId="35794B0A" w14:textId="614EF6E8"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 xml:space="preserve">Matériel </w:t>
      </w:r>
      <w:r w:rsidR="007C0742" w:rsidRPr="007C0742">
        <w:rPr>
          <w:rFonts w:asciiTheme="minorHAnsi" w:hAnsiTheme="minorHAnsi" w:cstheme="minorHAnsi"/>
          <w:sz w:val="20"/>
          <w:szCs w:val="24"/>
        </w:rPr>
        <w:t xml:space="preserve">(montants selon déclaration à l’inventaire des risques) </w:t>
      </w:r>
      <w:r w:rsidRPr="00F72311">
        <w:rPr>
          <w:rFonts w:asciiTheme="minorHAnsi" w:hAnsiTheme="minorHAnsi" w:cstheme="minorHAnsi"/>
          <w:szCs w:val="24"/>
        </w:rPr>
        <w:t xml:space="preserve">: </w:t>
      </w:r>
    </w:p>
    <w:p w14:paraId="09408BAA" w14:textId="02FC693F" w:rsidR="00EB23C9" w:rsidRPr="007C0742" w:rsidRDefault="00F43BB1" w:rsidP="005A2352">
      <w:pPr>
        <w:pStyle w:val="Retraitcorpsdetexte"/>
        <w:numPr>
          <w:ilvl w:val="0"/>
          <w:numId w:val="58"/>
        </w:numPr>
        <w:jc w:val="both"/>
        <w:rPr>
          <w:rFonts w:asciiTheme="minorHAnsi" w:hAnsiTheme="minorHAnsi" w:cstheme="minorHAnsi"/>
          <w:b/>
          <w:bCs/>
          <w:szCs w:val="24"/>
        </w:rPr>
      </w:pPr>
      <w:r w:rsidRPr="00F72311">
        <w:rPr>
          <w:rFonts w:asciiTheme="minorHAnsi" w:hAnsiTheme="minorHAnsi" w:cstheme="minorHAnsi"/>
          <w:szCs w:val="24"/>
        </w:rPr>
        <w:t xml:space="preserve">Risques informatique :            </w:t>
      </w:r>
      <w:r w:rsidRPr="00F72311">
        <w:rPr>
          <w:rFonts w:asciiTheme="minorHAnsi" w:hAnsiTheme="minorHAnsi" w:cstheme="minorHAnsi"/>
          <w:szCs w:val="24"/>
        </w:rPr>
        <w:tab/>
      </w:r>
      <w:r w:rsidR="007C0742">
        <w:rPr>
          <w:rFonts w:asciiTheme="minorHAnsi" w:hAnsiTheme="minorHAnsi" w:cstheme="minorHAnsi"/>
          <w:b/>
          <w:bCs/>
          <w:color w:val="002060"/>
          <w:szCs w:val="24"/>
        </w:rPr>
        <w:t>8</w:t>
      </w:r>
      <w:r w:rsidRPr="00F72311">
        <w:rPr>
          <w:rFonts w:asciiTheme="minorHAnsi" w:hAnsiTheme="minorHAnsi" w:cstheme="minorHAnsi"/>
          <w:b/>
          <w:bCs/>
          <w:color w:val="002060"/>
          <w:szCs w:val="24"/>
        </w:rPr>
        <w:t xml:space="preserve"> 000 000 € par sinistre au premier risque</w:t>
      </w:r>
    </w:p>
    <w:p w14:paraId="285E42FF" w14:textId="0289E38C" w:rsidR="007C0742" w:rsidRPr="00F72311" w:rsidRDefault="007C0742" w:rsidP="005A2352">
      <w:pPr>
        <w:pStyle w:val="Retraitcorpsdetexte"/>
        <w:numPr>
          <w:ilvl w:val="0"/>
          <w:numId w:val="58"/>
        </w:numPr>
        <w:jc w:val="both"/>
        <w:rPr>
          <w:rFonts w:asciiTheme="minorHAnsi" w:hAnsiTheme="minorHAnsi" w:cstheme="minorHAnsi"/>
          <w:b/>
          <w:bCs/>
          <w:szCs w:val="24"/>
        </w:rPr>
      </w:pPr>
      <w:r w:rsidRPr="007C0742">
        <w:rPr>
          <w:rFonts w:asciiTheme="minorHAnsi" w:hAnsiTheme="minorHAnsi" w:cstheme="minorHAnsi"/>
          <w:szCs w:val="24"/>
        </w:rPr>
        <w:t>Autre Contenu :</w:t>
      </w:r>
      <w:r>
        <w:rPr>
          <w:rFonts w:asciiTheme="minorHAnsi" w:hAnsiTheme="minorHAnsi" w:cstheme="minorHAnsi"/>
          <w:b/>
          <w:bCs/>
          <w:color w:val="002060"/>
          <w:szCs w:val="24"/>
        </w:rPr>
        <w:t xml:space="preserve"> </w:t>
      </w:r>
      <w:r>
        <w:rPr>
          <w:rFonts w:asciiTheme="minorHAnsi" w:hAnsiTheme="minorHAnsi" w:cstheme="minorHAnsi"/>
          <w:b/>
          <w:bCs/>
          <w:color w:val="002060"/>
          <w:szCs w:val="24"/>
        </w:rPr>
        <w:tab/>
      </w:r>
      <w:r>
        <w:rPr>
          <w:rFonts w:asciiTheme="minorHAnsi" w:hAnsiTheme="minorHAnsi" w:cstheme="minorHAnsi"/>
          <w:b/>
          <w:bCs/>
          <w:color w:val="002060"/>
          <w:szCs w:val="24"/>
        </w:rPr>
        <w:tab/>
      </w:r>
      <w:r>
        <w:rPr>
          <w:rFonts w:asciiTheme="minorHAnsi" w:hAnsiTheme="minorHAnsi" w:cstheme="minorHAnsi"/>
          <w:b/>
          <w:bCs/>
          <w:color w:val="002060"/>
          <w:szCs w:val="24"/>
        </w:rPr>
        <w:tab/>
        <w:t xml:space="preserve">20 000 000 € </w:t>
      </w:r>
      <w:r w:rsidRPr="00F72311">
        <w:rPr>
          <w:rFonts w:asciiTheme="minorHAnsi" w:hAnsiTheme="minorHAnsi" w:cstheme="minorHAnsi"/>
          <w:b/>
          <w:bCs/>
          <w:color w:val="002060"/>
          <w:szCs w:val="24"/>
        </w:rPr>
        <w:t>par sinistre au premier risque</w:t>
      </w:r>
    </w:p>
    <w:p w14:paraId="0C3AA1BF" w14:textId="3F1D60EA" w:rsidR="00EB23C9" w:rsidRPr="00F72311" w:rsidRDefault="00F43BB1" w:rsidP="005A2352">
      <w:pPr>
        <w:pStyle w:val="Retraitcorpsdetexte"/>
        <w:numPr>
          <w:ilvl w:val="0"/>
          <w:numId w:val="58"/>
        </w:numPr>
        <w:jc w:val="both"/>
        <w:rPr>
          <w:rFonts w:asciiTheme="minorHAnsi" w:hAnsiTheme="minorHAnsi" w:cstheme="minorHAnsi"/>
          <w:szCs w:val="24"/>
        </w:rPr>
      </w:pPr>
      <w:r w:rsidRPr="00F72311">
        <w:rPr>
          <w:rFonts w:asciiTheme="minorHAnsi" w:hAnsiTheme="minorHAnsi" w:cstheme="minorHAnsi"/>
          <w:szCs w:val="24"/>
        </w:rPr>
        <w:t>Bris de machine :</w:t>
      </w:r>
      <w:r w:rsidRPr="00F72311">
        <w:rPr>
          <w:rFonts w:asciiTheme="minorHAnsi" w:hAnsiTheme="minorHAnsi" w:cstheme="minorHAnsi"/>
          <w:szCs w:val="24"/>
        </w:rPr>
        <w:tab/>
      </w:r>
      <w:r w:rsidRPr="00F72311">
        <w:rPr>
          <w:rFonts w:asciiTheme="minorHAnsi" w:hAnsiTheme="minorHAnsi" w:cstheme="minorHAnsi"/>
          <w:b/>
          <w:bCs/>
          <w:szCs w:val="24"/>
        </w:rPr>
        <w:tab/>
      </w:r>
      <w:r w:rsidRPr="00F72311">
        <w:rPr>
          <w:rFonts w:asciiTheme="minorHAnsi" w:hAnsiTheme="minorHAnsi" w:cstheme="minorHAnsi"/>
          <w:b/>
          <w:bCs/>
          <w:szCs w:val="24"/>
        </w:rPr>
        <w:tab/>
      </w:r>
      <w:r w:rsidR="007C0742" w:rsidRPr="007C0742">
        <w:rPr>
          <w:rFonts w:asciiTheme="minorHAnsi" w:hAnsiTheme="minorHAnsi" w:cstheme="minorHAnsi"/>
          <w:b/>
          <w:bCs/>
          <w:color w:val="002060"/>
          <w:szCs w:val="24"/>
        </w:rPr>
        <w:t>1 0</w:t>
      </w:r>
      <w:r w:rsidRPr="00F72311">
        <w:rPr>
          <w:rFonts w:asciiTheme="minorHAnsi" w:hAnsiTheme="minorHAnsi" w:cstheme="minorHAnsi"/>
          <w:b/>
          <w:bCs/>
          <w:color w:val="002060"/>
          <w:szCs w:val="24"/>
        </w:rPr>
        <w:t>00 000 € par sinistre au premier risque</w:t>
      </w:r>
    </w:p>
    <w:p w14:paraId="1F502B4B" w14:textId="77777777" w:rsidR="00EB23C9" w:rsidRPr="00F72311" w:rsidRDefault="00F43BB1">
      <w:pPr>
        <w:pStyle w:val="Retraitcorpsdetexte"/>
        <w:numPr>
          <w:ilvl w:val="0"/>
          <w:numId w:val="14"/>
        </w:numPr>
        <w:jc w:val="both"/>
        <w:rPr>
          <w:rFonts w:asciiTheme="minorHAnsi" w:hAnsiTheme="minorHAnsi" w:cstheme="minorHAnsi"/>
          <w:b/>
          <w:bCs/>
          <w:szCs w:val="24"/>
        </w:rPr>
      </w:pPr>
      <w:r w:rsidRPr="00F72311">
        <w:rPr>
          <w:rFonts w:asciiTheme="minorHAnsi" w:hAnsiTheme="minorHAnsi" w:cstheme="minorHAnsi"/>
          <w:szCs w:val="24"/>
        </w:rPr>
        <w:t>Frais de reconstitution des médias :</w:t>
      </w:r>
      <w:r w:rsidRPr="00F72311">
        <w:rPr>
          <w:rFonts w:asciiTheme="minorHAnsi" w:hAnsiTheme="minorHAnsi" w:cstheme="minorHAnsi"/>
          <w:szCs w:val="24"/>
        </w:rPr>
        <w:tab/>
      </w:r>
      <w:r w:rsidRPr="00F72311">
        <w:rPr>
          <w:rFonts w:asciiTheme="minorHAnsi" w:hAnsiTheme="minorHAnsi" w:cstheme="minorHAnsi"/>
          <w:b/>
          <w:bCs/>
          <w:color w:val="002060"/>
          <w:szCs w:val="24"/>
        </w:rPr>
        <w:t>50 000 € par sinistre</w:t>
      </w:r>
    </w:p>
    <w:p w14:paraId="61999C62" w14:textId="77777777"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Frais supplémentaires d’exploitation :</w:t>
      </w:r>
      <w:r w:rsidRPr="00F72311">
        <w:rPr>
          <w:rFonts w:asciiTheme="minorHAnsi" w:hAnsiTheme="minorHAnsi" w:cstheme="minorHAnsi"/>
          <w:szCs w:val="24"/>
        </w:rPr>
        <w:tab/>
      </w:r>
      <w:r w:rsidRPr="00F72311">
        <w:rPr>
          <w:rFonts w:asciiTheme="minorHAnsi" w:hAnsiTheme="minorHAnsi" w:cstheme="minorHAnsi"/>
          <w:b/>
          <w:bCs/>
          <w:color w:val="002060"/>
          <w:szCs w:val="24"/>
        </w:rPr>
        <w:t>50 000 € par sinistre</w:t>
      </w:r>
      <w:bookmarkEnd w:id="254"/>
    </w:p>
    <w:p w14:paraId="5D114805" w14:textId="77777777" w:rsidR="00EB23C9" w:rsidRPr="00F72311" w:rsidRDefault="00F43BB1">
      <w:pPr>
        <w:pStyle w:val="Retraitcorpsdetexte"/>
        <w:numPr>
          <w:ilvl w:val="0"/>
          <w:numId w:val="14"/>
        </w:numPr>
        <w:jc w:val="both"/>
        <w:rPr>
          <w:rFonts w:asciiTheme="minorHAnsi" w:hAnsiTheme="minorHAnsi" w:cstheme="minorHAnsi"/>
          <w:b/>
          <w:color w:val="002060"/>
          <w:szCs w:val="24"/>
        </w:rPr>
      </w:pPr>
      <w:r w:rsidRPr="00F72311">
        <w:rPr>
          <w:rFonts w:asciiTheme="minorHAnsi" w:hAnsiTheme="minorHAnsi" w:cstheme="minorHAnsi"/>
          <w:szCs w:val="24"/>
        </w:rPr>
        <w:t xml:space="preserve">Frais et honoraires d’expert : </w:t>
      </w:r>
      <w:r w:rsidRPr="00F72311">
        <w:rPr>
          <w:rFonts w:asciiTheme="minorHAnsi" w:hAnsiTheme="minorHAnsi" w:cstheme="minorHAnsi"/>
          <w:szCs w:val="24"/>
        </w:rPr>
        <w:tab/>
      </w:r>
      <w:r w:rsidRPr="00F72311">
        <w:rPr>
          <w:rFonts w:asciiTheme="minorHAnsi" w:hAnsiTheme="minorHAnsi" w:cstheme="minorHAnsi"/>
          <w:szCs w:val="24"/>
        </w:rPr>
        <w:tab/>
      </w:r>
      <w:r w:rsidRPr="00F72311">
        <w:rPr>
          <w:rFonts w:asciiTheme="minorHAnsi" w:hAnsiTheme="minorHAnsi" w:cstheme="minorHAnsi"/>
          <w:b/>
          <w:color w:val="002060"/>
          <w:szCs w:val="24"/>
        </w:rPr>
        <w:t xml:space="preserve">A concurrence des frais réels dans la limite </w:t>
      </w:r>
    </w:p>
    <w:p w14:paraId="7B04E1A6" w14:textId="77777777" w:rsidR="00EB23C9" w:rsidRPr="00F72311" w:rsidRDefault="00F43BB1">
      <w:pPr>
        <w:pStyle w:val="Retraitcorpsdetexte"/>
        <w:ind w:left="3900" w:firstLine="348"/>
        <w:jc w:val="both"/>
        <w:rPr>
          <w:rFonts w:asciiTheme="minorHAnsi" w:hAnsiTheme="minorHAnsi" w:cstheme="minorHAnsi"/>
          <w:b/>
          <w:color w:val="002060"/>
          <w:szCs w:val="24"/>
        </w:rPr>
      </w:pPr>
      <w:proofErr w:type="gramStart"/>
      <w:r w:rsidRPr="00F72311">
        <w:rPr>
          <w:rFonts w:asciiTheme="minorHAnsi" w:hAnsiTheme="minorHAnsi" w:cstheme="minorHAnsi"/>
          <w:b/>
          <w:color w:val="002060"/>
          <w:szCs w:val="24"/>
        </w:rPr>
        <w:t>de</w:t>
      </w:r>
      <w:proofErr w:type="gramEnd"/>
      <w:r w:rsidRPr="00F72311">
        <w:rPr>
          <w:rFonts w:asciiTheme="minorHAnsi" w:hAnsiTheme="minorHAnsi" w:cstheme="minorHAnsi"/>
          <w:b/>
          <w:color w:val="002060"/>
          <w:szCs w:val="24"/>
        </w:rPr>
        <w:t xml:space="preserve"> 5% de l’indemnité</w:t>
      </w:r>
    </w:p>
    <w:p w14:paraId="0551847C" w14:textId="77777777"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 xml:space="preserve">Frais de déplacement – Replacement – Entrepôt : </w:t>
      </w:r>
    </w:p>
    <w:p w14:paraId="2354412C" w14:textId="77777777" w:rsidR="00EB23C9" w:rsidRPr="00F72311" w:rsidRDefault="00F43BB1">
      <w:pPr>
        <w:pStyle w:val="Retraitcorpsdetexte"/>
        <w:ind w:left="4248"/>
        <w:jc w:val="both"/>
        <w:rPr>
          <w:rFonts w:asciiTheme="minorHAnsi" w:hAnsiTheme="minorHAnsi" w:cstheme="minorHAnsi"/>
          <w:b/>
          <w:color w:val="002060"/>
          <w:szCs w:val="24"/>
        </w:rPr>
      </w:pPr>
      <w:r w:rsidRPr="00F72311">
        <w:rPr>
          <w:rFonts w:asciiTheme="minorHAnsi" w:hAnsiTheme="minorHAnsi" w:cstheme="minorHAnsi"/>
          <w:b/>
          <w:color w:val="002060"/>
          <w:szCs w:val="24"/>
        </w:rPr>
        <w:t>A concurrence des frais réels à dire d’expert et dans la limite d’une durée d’un AN à compter du jour du sinistre</w:t>
      </w:r>
    </w:p>
    <w:p w14:paraId="7254EA55" w14:textId="77777777" w:rsidR="00EB23C9" w:rsidRPr="00F72311" w:rsidRDefault="00EB23C9">
      <w:pPr>
        <w:jc w:val="both"/>
        <w:rPr>
          <w:rFonts w:asciiTheme="minorHAnsi" w:hAnsiTheme="minorHAnsi" w:cstheme="minorHAnsi"/>
        </w:rPr>
      </w:pPr>
      <w:bookmarkStart w:id="256" w:name="_Hlk39992974"/>
      <w:bookmarkEnd w:id="255"/>
    </w:p>
    <w:p w14:paraId="3EAEA54E"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57" w:name="_Hlk183601566"/>
      <w:bookmarkStart w:id="258" w:name="avunaextension"/>
      <w:r w:rsidRPr="00F72311">
        <w:rPr>
          <w:rFonts w:asciiTheme="minorHAnsi" w:eastAsia="Times New Roman" w:hAnsiTheme="minorHAnsi" w:cstheme="minorHAnsi"/>
          <w:b/>
          <w:color w:val="002060"/>
        </w:rPr>
        <w:t>Extension de garantie</w:t>
      </w:r>
    </w:p>
    <w:bookmarkEnd w:id="257"/>
    <w:bookmarkEnd w:id="258"/>
    <w:p w14:paraId="4D0886DD"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 xml:space="preserve">Par extension aux dispositions des conditions générales de garanties, la garantie est étendue à tout dommage immatériel, lié ou non à un sinistre matériel, consécutif à : </w:t>
      </w:r>
    </w:p>
    <w:p w14:paraId="5B2AAAD8" w14:textId="77777777" w:rsidR="00EB23C9" w:rsidRPr="00F72311" w:rsidRDefault="00F43BB1">
      <w:pPr>
        <w:pStyle w:val="Retraitcorpsdetexte"/>
        <w:numPr>
          <w:ilvl w:val="0"/>
          <w:numId w:val="14"/>
        </w:numPr>
        <w:jc w:val="both"/>
        <w:rPr>
          <w:rFonts w:asciiTheme="minorHAnsi" w:hAnsiTheme="minorHAnsi" w:cstheme="minorHAnsi"/>
          <w:b/>
          <w:szCs w:val="24"/>
        </w:rPr>
      </w:pPr>
      <w:r w:rsidRPr="00F72311">
        <w:rPr>
          <w:rFonts w:asciiTheme="minorHAnsi" w:hAnsiTheme="minorHAnsi" w:cstheme="minorHAnsi"/>
          <w:szCs w:val="24"/>
        </w:rPr>
        <w:t xml:space="preserve">Virus et fraude informatique : </w:t>
      </w:r>
      <w:r w:rsidRPr="00F72311">
        <w:rPr>
          <w:rFonts w:asciiTheme="minorHAnsi" w:hAnsiTheme="minorHAnsi" w:cstheme="minorHAnsi"/>
          <w:szCs w:val="24"/>
        </w:rPr>
        <w:tab/>
      </w:r>
      <w:r w:rsidRPr="00F72311">
        <w:rPr>
          <w:rFonts w:asciiTheme="minorHAnsi" w:hAnsiTheme="minorHAnsi" w:cstheme="minorHAnsi"/>
          <w:szCs w:val="24"/>
        </w:rPr>
        <w:tab/>
      </w:r>
      <w:r w:rsidRPr="00F72311">
        <w:rPr>
          <w:rFonts w:asciiTheme="minorHAnsi" w:hAnsiTheme="minorHAnsi" w:cstheme="minorHAnsi"/>
          <w:b/>
          <w:szCs w:val="24"/>
        </w:rPr>
        <w:t xml:space="preserve"> </w:t>
      </w:r>
      <w:r w:rsidRPr="00F72311">
        <w:rPr>
          <w:rFonts w:asciiTheme="minorHAnsi" w:hAnsiTheme="minorHAnsi" w:cstheme="minorHAnsi"/>
          <w:b/>
          <w:bCs/>
          <w:color w:val="002060"/>
          <w:szCs w:val="24"/>
        </w:rPr>
        <w:t>50 000 € par sinistre</w:t>
      </w:r>
    </w:p>
    <w:p w14:paraId="0EE90327" w14:textId="77777777" w:rsidR="00EB23C9" w:rsidRPr="00F72311" w:rsidRDefault="00F43BB1">
      <w:pPr>
        <w:pStyle w:val="Retraitcorpsdetexte"/>
        <w:numPr>
          <w:ilvl w:val="0"/>
          <w:numId w:val="14"/>
        </w:numPr>
        <w:jc w:val="both"/>
        <w:rPr>
          <w:rFonts w:asciiTheme="minorHAnsi" w:hAnsiTheme="minorHAnsi" w:cstheme="minorHAnsi"/>
          <w:szCs w:val="24"/>
        </w:rPr>
      </w:pPr>
      <w:r w:rsidRPr="00F72311">
        <w:rPr>
          <w:rFonts w:asciiTheme="minorHAnsi" w:hAnsiTheme="minorHAnsi" w:cstheme="minorHAnsi"/>
          <w:szCs w:val="24"/>
        </w:rPr>
        <w:t xml:space="preserve">Piratage téléphonique : </w:t>
      </w:r>
      <w:r w:rsidRPr="00F72311">
        <w:rPr>
          <w:rFonts w:asciiTheme="minorHAnsi" w:hAnsiTheme="minorHAnsi" w:cstheme="minorHAnsi"/>
          <w:szCs w:val="24"/>
        </w:rPr>
        <w:tab/>
      </w:r>
      <w:r w:rsidRPr="00F72311">
        <w:rPr>
          <w:rFonts w:asciiTheme="minorHAnsi" w:hAnsiTheme="minorHAnsi" w:cstheme="minorHAnsi"/>
          <w:szCs w:val="24"/>
        </w:rPr>
        <w:tab/>
      </w:r>
      <w:r w:rsidRPr="00F72311">
        <w:rPr>
          <w:rFonts w:asciiTheme="minorHAnsi" w:hAnsiTheme="minorHAnsi" w:cstheme="minorHAnsi"/>
          <w:szCs w:val="24"/>
        </w:rPr>
        <w:tab/>
        <w:t xml:space="preserve"> </w:t>
      </w:r>
      <w:r w:rsidRPr="00F72311">
        <w:rPr>
          <w:rFonts w:asciiTheme="minorHAnsi" w:hAnsiTheme="minorHAnsi" w:cstheme="minorHAnsi"/>
          <w:b/>
          <w:bCs/>
          <w:color w:val="002060"/>
          <w:szCs w:val="24"/>
        </w:rPr>
        <w:t>20 000 € par sinistre</w:t>
      </w:r>
      <w:bookmarkEnd w:id="253"/>
    </w:p>
    <w:p w14:paraId="1C2AAB1D" w14:textId="77777777" w:rsidR="00EB23C9" w:rsidRPr="00F72311" w:rsidRDefault="00EB23C9">
      <w:pPr>
        <w:jc w:val="both"/>
        <w:rPr>
          <w:rFonts w:asciiTheme="minorHAnsi" w:hAnsiTheme="minorHAnsi" w:cstheme="minorHAnsi"/>
        </w:rPr>
      </w:pPr>
    </w:p>
    <w:p w14:paraId="2BF33700" w14:textId="77777777" w:rsidR="00EB23C9" w:rsidRPr="00F72311" w:rsidRDefault="00F43BB1">
      <w:pPr>
        <w:jc w:val="both"/>
        <w:rPr>
          <w:rFonts w:asciiTheme="minorHAnsi" w:hAnsiTheme="minorHAnsi" w:cstheme="minorHAnsi"/>
          <w:color w:val="FF0000"/>
        </w:rPr>
      </w:pPr>
      <w:bookmarkStart w:id="259" w:name="_Hlk40016412"/>
      <w:bookmarkEnd w:id="256"/>
      <w:r w:rsidRPr="00F72311">
        <w:rPr>
          <w:rFonts w:asciiTheme="minorHAnsi" w:eastAsia="Times New Roman" w:hAnsiTheme="minorHAnsi" w:cstheme="minorHAnsi"/>
        </w:rPr>
        <w:t>La garantie piratage téléphonique porte sur les surcoûts supplémentaires exposés par l’Assuré, en raison d’un piratage téléphonique par intrusion frauduleuse des systèmes informatiques.</w:t>
      </w:r>
      <w:bookmarkEnd w:id="259"/>
    </w:p>
    <w:p w14:paraId="2C91CF12" w14:textId="77777777" w:rsidR="00EB23C9" w:rsidRPr="00F72311" w:rsidRDefault="00EB23C9">
      <w:pPr>
        <w:jc w:val="both"/>
        <w:rPr>
          <w:rFonts w:asciiTheme="minorHAnsi" w:hAnsiTheme="minorHAnsi" w:cstheme="minorHAnsi"/>
        </w:rPr>
      </w:pPr>
    </w:p>
    <w:p w14:paraId="70C1B7BC"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60" w:name="_Hlk183601585"/>
      <w:bookmarkStart w:id="261" w:name="transport"/>
      <w:r w:rsidRPr="00F72311">
        <w:rPr>
          <w:rFonts w:asciiTheme="minorHAnsi" w:eastAsia="Times New Roman" w:hAnsiTheme="minorHAnsi" w:cstheme="minorHAnsi"/>
          <w:b/>
          <w:color w:val="002060"/>
        </w:rPr>
        <w:t>Transport</w:t>
      </w:r>
    </w:p>
    <w:bookmarkEnd w:id="260"/>
    <w:bookmarkEnd w:id="261"/>
    <w:p w14:paraId="52B28B1A"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Il est convenu que la garantie est également acquise en cours de transport.</w:t>
      </w:r>
    </w:p>
    <w:p w14:paraId="268F3C30" w14:textId="77777777" w:rsidR="00EB23C9" w:rsidRPr="00F72311" w:rsidRDefault="00EB23C9">
      <w:pPr>
        <w:jc w:val="both"/>
        <w:rPr>
          <w:rFonts w:asciiTheme="minorHAnsi" w:hAnsiTheme="minorHAnsi" w:cstheme="minorHAnsi"/>
        </w:rPr>
      </w:pPr>
    </w:p>
    <w:p w14:paraId="6004CBD0"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62" w:name="_Hlk183601612"/>
      <w:bookmarkStart w:id="263" w:name="assurance"/>
      <w:r w:rsidRPr="00F72311">
        <w:rPr>
          <w:rFonts w:asciiTheme="minorHAnsi" w:eastAsia="Times New Roman" w:hAnsiTheme="minorHAnsi" w:cstheme="minorHAnsi"/>
          <w:b/>
          <w:color w:val="002060"/>
        </w:rPr>
        <w:t>Assurance pour compte</w:t>
      </w:r>
    </w:p>
    <w:bookmarkEnd w:id="262"/>
    <w:bookmarkEnd w:id="263"/>
    <w:p w14:paraId="330BC441"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Il est convenu que les garanties s’exercent tant pour le compte de l’acheteur que pour le compte de qui il appartiendra.</w:t>
      </w:r>
    </w:p>
    <w:p w14:paraId="6574B559" w14:textId="77777777" w:rsidR="00EB23C9" w:rsidRPr="00F72311" w:rsidRDefault="00EB23C9">
      <w:pPr>
        <w:ind w:left="705"/>
        <w:jc w:val="both"/>
        <w:rPr>
          <w:rFonts w:asciiTheme="minorHAnsi" w:hAnsiTheme="minorHAnsi" w:cstheme="minorHAnsi"/>
        </w:rPr>
      </w:pPr>
      <w:bookmarkStart w:id="264" w:name="_Hlk183601639"/>
      <w:bookmarkStart w:id="265" w:name="vandalisme"/>
    </w:p>
    <w:p w14:paraId="495DF8F7"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r w:rsidRPr="00F72311">
        <w:rPr>
          <w:rFonts w:asciiTheme="minorHAnsi" w:eastAsia="Times New Roman" w:hAnsiTheme="minorHAnsi" w:cstheme="minorHAnsi"/>
          <w:b/>
          <w:color w:val="002060"/>
        </w:rPr>
        <w:t>Emeutes - mouvements populaires – actes de vandalisme</w:t>
      </w:r>
    </w:p>
    <w:bookmarkEnd w:id="264"/>
    <w:bookmarkEnd w:id="265"/>
    <w:p w14:paraId="3524E935"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Les garanties s’exercent selon les dispositions législatives et réglementaires.</w:t>
      </w:r>
    </w:p>
    <w:p w14:paraId="6413690C" w14:textId="77777777" w:rsidR="00EB23C9" w:rsidRPr="00F72311" w:rsidRDefault="00EB23C9">
      <w:pPr>
        <w:jc w:val="both"/>
        <w:rPr>
          <w:rFonts w:asciiTheme="minorHAnsi" w:hAnsiTheme="minorHAnsi" w:cstheme="minorHAnsi"/>
        </w:rPr>
      </w:pPr>
    </w:p>
    <w:p w14:paraId="57B1E68C"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66" w:name="_Hlk183601678"/>
      <w:bookmarkStart w:id="267" w:name="_Hlk183601686"/>
      <w:bookmarkStart w:id="268" w:name="avunattentats"/>
      <w:r w:rsidRPr="00F72311">
        <w:rPr>
          <w:rFonts w:asciiTheme="minorHAnsi" w:eastAsia="Times New Roman" w:hAnsiTheme="minorHAnsi" w:cstheme="minorHAnsi"/>
          <w:b/>
          <w:color w:val="002060"/>
        </w:rPr>
        <w:t>Attentats - actes de terrorisme – actes de vandalisme</w:t>
      </w:r>
      <w:bookmarkEnd w:id="266"/>
    </w:p>
    <w:bookmarkEnd w:id="267"/>
    <w:bookmarkEnd w:id="268"/>
    <w:p w14:paraId="5EE665FE"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Les garanties s’exercent selon les dispositions législatives et réglementaires.</w:t>
      </w:r>
    </w:p>
    <w:p w14:paraId="47E3B902" w14:textId="77777777" w:rsidR="00EB23C9" w:rsidRPr="00F72311" w:rsidRDefault="00EB23C9">
      <w:pPr>
        <w:ind w:left="705"/>
        <w:jc w:val="both"/>
        <w:rPr>
          <w:rFonts w:asciiTheme="minorHAnsi" w:hAnsiTheme="minorHAnsi" w:cstheme="minorHAnsi"/>
        </w:rPr>
      </w:pPr>
    </w:p>
    <w:p w14:paraId="063D659C"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69" w:name="_Hlk183601707"/>
      <w:bookmarkStart w:id="270" w:name="avuncatastrophes"/>
      <w:r w:rsidRPr="00F72311">
        <w:rPr>
          <w:rFonts w:asciiTheme="minorHAnsi" w:eastAsia="Times New Roman" w:hAnsiTheme="minorHAnsi" w:cstheme="minorHAnsi"/>
          <w:b/>
          <w:color w:val="002060"/>
        </w:rPr>
        <w:t>Catastrophes technologiques</w:t>
      </w:r>
    </w:p>
    <w:bookmarkEnd w:id="269"/>
    <w:bookmarkEnd w:id="270"/>
    <w:p w14:paraId="7C6FCA04"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Les garanties s’exercent selon les dispositions législatives et réglementaires.</w:t>
      </w:r>
    </w:p>
    <w:p w14:paraId="67A5EC11" w14:textId="77777777" w:rsidR="00EB23C9" w:rsidRPr="00F72311" w:rsidRDefault="00EB23C9">
      <w:pPr>
        <w:ind w:left="705" w:hanging="705"/>
        <w:jc w:val="both"/>
        <w:rPr>
          <w:rFonts w:asciiTheme="minorHAnsi" w:hAnsiTheme="minorHAnsi" w:cstheme="minorHAnsi"/>
          <w:b/>
        </w:rPr>
      </w:pPr>
    </w:p>
    <w:p w14:paraId="635E48AD"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71" w:name="_Hlk183601723"/>
      <w:bookmarkStart w:id="272" w:name="avunindemnisation"/>
      <w:r w:rsidRPr="00F72311">
        <w:rPr>
          <w:rFonts w:asciiTheme="minorHAnsi" w:eastAsia="Times New Roman" w:hAnsiTheme="minorHAnsi" w:cstheme="minorHAnsi"/>
          <w:b/>
          <w:color w:val="002060"/>
        </w:rPr>
        <w:t>Indemnisation – dispositions spéciales</w:t>
      </w:r>
    </w:p>
    <w:bookmarkEnd w:id="271"/>
    <w:bookmarkEnd w:id="272"/>
    <w:p w14:paraId="33170265" w14:textId="77777777" w:rsidR="00EB23C9" w:rsidRPr="00F72311" w:rsidRDefault="00F43BB1">
      <w:pPr>
        <w:pStyle w:val="Retraitcorpsdetexte2"/>
        <w:ind w:left="0"/>
        <w:jc w:val="both"/>
        <w:rPr>
          <w:rFonts w:asciiTheme="minorHAnsi" w:hAnsiTheme="minorHAnsi" w:cstheme="minorHAnsi"/>
          <w:szCs w:val="24"/>
        </w:rPr>
      </w:pPr>
      <w:r w:rsidRPr="00F72311">
        <w:rPr>
          <w:rFonts w:asciiTheme="minorHAnsi" w:hAnsiTheme="minorHAnsi" w:cstheme="minorHAnsi"/>
          <w:b w:val="0"/>
          <w:szCs w:val="24"/>
        </w:rPr>
        <w:lastRenderedPageBreak/>
        <w:t>Par dérogation à l’article 4 des conditions générales de garanties, le matériel totalement détruit à la suite d’un événement garanti sera indemnisé en valeur à neuf sans restriction ni limitation dès lors que le sinistre intervient dans une période de 5 ans suivant la date de première mise en service</w:t>
      </w:r>
      <w:r w:rsidRPr="00F72311">
        <w:rPr>
          <w:rFonts w:asciiTheme="minorHAnsi" w:hAnsiTheme="minorHAnsi" w:cstheme="minorHAnsi"/>
          <w:szCs w:val="24"/>
        </w:rPr>
        <w:t>.</w:t>
      </w:r>
    </w:p>
    <w:p w14:paraId="14C3A599" w14:textId="77777777" w:rsidR="00EB23C9" w:rsidRPr="00F72311" w:rsidRDefault="00EB23C9">
      <w:pPr>
        <w:pStyle w:val="Retraitcorpsdetexte"/>
        <w:ind w:left="708" w:hanging="708"/>
        <w:jc w:val="both"/>
        <w:rPr>
          <w:rFonts w:asciiTheme="minorHAnsi" w:hAnsiTheme="minorHAnsi" w:cstheme="minorHAnsi"/>
          <w:b/>
          <w:color w:val="FF0000"/>
          <w:szCs w:val="24"/>
        </w:rPr>
      </w:pPr>
    </w:p>
    <w:p w14:paraId="30B4AE4F"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73" w:name="_Hlk183601744"/>
      <w:bookmarkStart w:id="274" w:name="crédit"/>
      <w:r w:rsidRPr="00F72311">
        <w:rPr>
          <w:rFonts w:asciiTheme="minorHAnsi" w:eastAsia="Times New Roman" w:hAnsiTheme="minorHAnsi" w:cstheme="minorHAnsi"/>
          <w:b/>
          <w:color w:val="002060"/>
        </w:rPr>
        <w:t>Crédit-bail</w:t>
      </w:r>
    </w:p>
    <w:bookmarkEnd w:id="273"/>
    <w:bookmarkEnd w:id="274"/>
    <w:p w14:paraId="1E8FCA5E" w14:textId="31705F19" w:rsidR="00EB23C9"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L’indemnisation versée par l’Assureur intègre toutes les sommes éventuellement dues aux sociétés de CREDIT BAIL propriétaires d’équipement, de matériels, d’approvisionnements et de biens immobiliers à la suite d’un sinistre y compris les indemnités de résiliation.</w:t>
      </w:r>
    </w:p>
    <w:p w14:paraId="3EFD1E52" w14:textId="77777777" w:rsidR="00D6449C" w:rsidRPr="00F72311" w:rsidRDefault="00D6449C">
      <w:pPr>
        <w:pStyle w:val="Retraitcorpsdetexte"/>
        <w:ind w:left="0"/>
        <w:jc w:val="both"/>
        <w:rPr>
          <w:rFonts w:asciiTheme="minorHAnsi" w:hAnsiTheme="minorHAnsi" w:cstheme="minorHAnsi"/>
          <w:szCs w:val="24"/>
        </w:rPr>
      </w:pPr>
    </w:p>
    <w:p w14:paraId="0D533E6F" w14:textId="77777777" w:rsidR="00EB23C9" w:rsidRPr="00F72311" w:rsidRDefault="00F43BB1">
      <w:pPr>
        <w:pStyle w:val="ArimaTitreArticle"/>
        <w:rPr>
          <w:rStyle w:val="Titredulivre"/>
          <w:rFonts w:asciiTheme="minorHAnsi" w:hAnsiTheme="minorHAnsi" w:cstheme="minorHAnsi"/>
          <w:color w:val="2F5496"/>
          <w:sz w:val="24"/>
          <w:szCs w:val="24"/>
        </w:rPr>
      </w:pPr>
      <w:bookmarkStart w:id="275" w:name="_Hlk183601781"/>
      <w:bookmarkStart w:id="276" w:name="TRE"/>
      <w:bookmarkStart w:id="277" w:name="_Hlk41576289"/>
      <w:r w:rsidRPr="00F72311">
        <w:rPr>
          <w:rStyle w:val="Titredulivre"/>
          <w:rFonts w:asciiTheme="minorHAnsi" w:hAnsiTheme="minorHAnsi" w:cstheme="minorHAnsi"/>
          <w:sz w:val="24"/>
          <w:szCs w:val="24"/>
        </w:rPr>
        <w:tab/>
      </w:r>
      <w:r w:rsidRPr="00F72311">
        <w:rPr>
          <w:rStyle w:val="Titredulivre"/>
          <w:rFonts w:asciiTheme="minorHAnsi" w:hAnsiTheme="minorHAnsi" w:cstheme="minorHAnsi"/>
          <w:color w:val="2F5496"/>
          <w:sz w:val="24"/>
          <w:szCs w:val="24"/>
        </w:rPr>
        <w:tab/>
      </w:r>
    </w:p>
    <w:p w14:paraId="4D8EEA56"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TOUS RISQUES EXPOSITION</w:t>
      </w:r>
    </w:p>
    <w:bookmarkEnd w:id="275"/>
    <w:bookmarkEnd w:id="276"/>
    <w:p w14:paraId="7EC0C00D" w14:textId="77777777" w:rsidR="00EB23C9" w:rsidRPr="00F72311" w:rsidRDefault="00EB23C9">
      <w:pPr>
        <w:ind w:firstLine="708"/>
        <w:jc w:val="both"/>
        <w:rPr>
          <w:rFonts w:asciiTheme="minorHAnsi" w:hAnsiTheme="minorHAnsi" w:cstheme="minorHAnsi"/>
          <w:b/>
          <w:color w:val="FF0000"/>
        </w:rPr>
      </w:pPr>
    </w:p>
    <w:p w14:paraId="4394B89F"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78" w:name="_Hlk183601806"/>
      <w:bookmarkStart w:id="279" w:name="TREbiens"/>
      <w:r w:rsidRPr="00F72311">
        <w:rPr>
          <w:rFonts w:asciiTheme="minorHAnsi" w:eastAsia="Times New Roman" w:hAnsiTheme="minorHAnsi" w:cstheme="minorHAnsi"/>
          <w:b/>
          <w:color w:val="002060"/>
        </w:rPr>
        <w:t>Biens assurés</w:t>
      </w:r>
    </w:p>
    <w:bookmarkEnd w:id="278"/>
    <w:bookmarkEnd w:id="279"/>
    <w:p w14:paraId="3B7B7604"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Il est entendu que la garantie est acquise pour tous les biens faisant l’objet d’une exposition (œuvres d’art ou non) y compris les biens pouvant être qualifiés « d’objets précieux ».</w:t>
      </w:r>
    </w:p>
    <w:p w14:paraId="0A6B5185" w14:textId="77777777" w:rsidR="00EB23C9" w:rsidRPr="00F72311" w:rsidRDefault="00EB23C9">
      <w:pPr>
        <w:pStyle w:val="BodyText21"/>
        <w:numPr>
          <w:ilvl w:val="0"/>
          <w:numId w:val="7"/>
        </w:numPr>
        <w:ind w:left="0"/>
        <w:jc w:val="both"/>
        <w:rPr>
          <w:rFonts w:asciiTheme="minorHAnsi" w:hAnsiTheme="minorHAnsi" w:cstheme="minorHAnsi"/>
          <w:szCs w:val="24"/>
        </w:rPr>
      </w:pPr>
    </w:p>
    <w:p w14:paraId="52231B87"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80" w:name="_Hlk183601864"/>
      <w:bookmarkStart w:id="281" w:name="situation"/>
      <w:r w:rsidRPr="00F72311">
        <w:rPr>
          <w:rFonts w:asciiTheme="minorHAnsi" w:eastAsia="Times New Roman" w:hAnsiTheme="minorHAnsi" w:cstheme="minorHAnsi"/>
          <w:b/>
          <w:color w:val="002060"/>
        </w:rPr>
        <w:t>Situation des biens assurés </w:t>
      </w:r>
    </w:p>
    <w:bookmarkEnd w:id="280"/>
    <w:bookmarkEnd w:id="281"/>
    <w:p w14:paraId="27E3FD6F"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Tous lieux sauf expositions de plein air.</w:t>
      </w:r>
    </w:p>
    <w:p w14:paraId="3A696009" w14:textId="77777777" w:rsidR="00EB23C9" w:rsidRPr="00F72311" w:rsidRDefault="00EB23C9">
      <w:pPr>
        <w:jc w:val="both"/>
        <w:rPr>
          <w:rFonts w:asciiTheme="minorHAnsi" w:hAnsiTheme="minorHAnsi" w:cstheme="minorHAnsi"/>
          <w:color w:val="FF0000"/>
        </w:rPr>
      </w:pPr>
    </w:p>
    <w:p w14:paraId="7796144E"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82" w:name="_Hlk183601888"/>
      <w:bookmarkStart w:id="283" w:name="TREmontant"/>
      <w:r w:rsidRPr="00F72311">
        <w:rPr>
          <w:rFonts w:asciiTheme="minorHAnsi" w:eastAsia="Times New Roman" w:hAnsiTheme="minorHAnsi" w:cstheme="minorHAnsi"/>
          <w:b/>
          <w:color w:val="002060"/>
        </w:rPr>
        <w:t>Montant de la garantie </w:t>
      </w:r>
    </w:p>
    <w:bookmarkEnd w:id="282"/>
    <w:bookmarkEnd w:id="283"/>
    <w:p w14:paraId="5395E8C6" w14:textId="77777777" w:rsidR="00EB23C9" w:rsidRPr="00F72311" w:rsidRDefault="00EB23C9">
      <w:pPr>
        <w:pStyle w:val="Titre4"/>
        <w:jc w:val="both"/>
        <w:rPr>
          <w:rFonts w:asciiTheme="minorHAnsi" w:hAnsiTheme="minorHAnsi" w:cstheme="minorHAnsi"/>
          <w:sz w:val="24"/>
          <w:szCs w:val="24"/>
        </w:rPr>
      </w:pPr>
    </w:p>
    <w:p w14:paraId="390FD842" w14:textId="77777777" w:rsidR="00EB23C9" w:rsidRPr="00F72311" w:rsidRDefault="00F43BB1">
      <w:pPr>
        <w:pStyle w:val="Titre4"/>
        <w:ind w:left="2124" w:firstLine="708"/>
        <w:jc w:val="both"/>
        <w:rPr>
          <w:rFonts w:asciiTheme="minorHAnsi" w:hAnsiTheme="minorHAnsi" w:cstheme="minorHAnsi"/>
          <w:color w:val="002060"/>
          <w:sz w:val="24"/>
          <w:szCs w:val="24"/>
        </w:rPr>
      </w:pPr>
      <w:r w:rsidRPr="00F72311">
        <w:rPr>
          <w:rFonts w:asciiTheme="minorHAnsi" w:hAnsiTheme="minorHAnsi" w:cstheme="minorHAnsi"/>
          <w:sz w:val="24"/>
          <w:szCs w:val="24"/>
        </w:rPr>
        <w:t>Expositions temporaires :</w:t>
      </w:r>
      <w:r w:rsidRPr="00F72311">
        <w:rPr>
          <w:rFonts w:asciiTheme="minorHAnsi" w:hAnsiTheme="minorHAnsi" w:cstheme="minorHAnsi"/>
          <w:sz w:val="24"/>
          <w:szCs w:val="24"/>
        </w:rPr>
        <w:tab/>
      </w:r>
      <w:r w:rsidRPr="00F72311">
        <w:rPr>
          <w:rFonts w:asciiTheme="minorHAnsi" w:hAnsiTheme="minorHAnsi" w:cstheme="minorHAnsi"/>
          <w:sz w:val="24"/>
          <w:szCs w:val="24"/>
        </w:rPr>
        <w:tab/>
      </w:r>
      <w:r w:rsidRPr="00F72311">
        <w:rPr>
          <w:rFonts w:asciiTheme="minorHAnsi" w:hAnsiTheme="minorHAnsi" w:cstheme="minorHAnsi"/>
          <w:color w:val="002060"/>
          <w:sz w:val="24"/>
          <w:szCs w:val="24"/>
        </w:rPr>
        <w:t>Montant selon inventaire</w:t>
      </w:r>
    </w:p>
    <w:p w14:paraId="2FE83E22" w14:textId="77777777" w:rsidR="00EB23C9" w:rsidRPr="00F72311" w:rsidRDefault="00EB23C9">
      <w:pPr>
        <w:rPr>
          <w:rFonts w:asciiTheme="minorHAnsi" w:hAnsiTheme="minorHAnsi" w:cstheme="minorHAnsi"/>
        </w:rPr>
      </w:pPr>
    </w:p>
    <w:p w14:paraId="6F5904D5" w14:textId="28AEA7D5" w:rsidR="00EB23C9" w:rsidRPr="00D6449C" w:rsidRDefault="00F43BB1" w:rsidP="00D6449C">
      <w:pPr>
        <w:pStyle w:val="Titre4"/>
        <w:ind w:left="2124" w:firstLine="708"/>
        <w:jc w:val="both"/>
        <w:rPr>
          <w:rFonts w:asciiTheme="minorHAnsi" w:hAnsiTheme="minorHAnsi" w:cstheme="minorHAnsi"/>
          <w:b w:val="0"/>
          <w:sz w:val="24"/>
          <w:szCs w:val="24"/>
        </w:rPr>
      </w:pPr>
      <w:r w:rsidRPr="00F72311">
        <w:rPr>
          <w:rFonts w:asciiTheme="minorHAnsi" w:hAnsiTheme="minorHAnsi" w:cstheme="minorHAnsi"/>
          <w:sz w:val="24"/>
          <w:szCs w:val="24"/>
        </w:rPr>
        <w:t>Expositions permanentes :</w:t>
      </w:r>
      <w:r w:rsidRPr="00F72311">
        <w:rPr>
          <w:rFonts w:asciiTheme="minorHAnsi" w:hAnsiTheme="minorHAnsi" w:cstheme="minorHAnsi"/>
          <w:sz w:val="24"/>
          <w:szCs w:val="24"/>
        </w:rPr>
        <w:tab/>
      </w:r>
      <w:r w:rsidRPr="00F72311">
        <w:rPr>
          <w:rFonts w:asciiTheme="minorHAnsi" w:hAnsiTheme="minorHAnsi" w:cstheme="minorHAnsi"/>
          <w:sz w:val="24"/>
          <w:szCs w:val="24"/>
        </w:rPr>
        <w:tab/>
      </w:r>
      <w:r w:rsidRPr="00F72311">
        <w:rPr>
          <w:rFonts w:asciiTheme="minorHAnsi" w:hAnsiTheme="minorHAnsi" w:cstheme="minorHAnsi"/>
          <w:color w:val="002060"/>
          <w:sz w:val="24"/>
          <w:szCs w:val="24"/>
        </w:rPr>
        <w:t>Montant selon inventaire</w:t>
      </w:r>
    </w:p>
    <w:p w14:paraId="451B5730" w14:textId="77777777" w:rsidR="00EB23C9" w:rsidRPr="00F72311" w:rsidRDefault="00EB23C9">
      <w:pPr>
        <w:pStyle w:val="BodyText21"/>
        <w:ind w:left="0"/>
        <w:jc w:val="both"/>
        <w:rPr>
          <w:rFonts w:asciiTheme="minorHAnsi" w:hAnsiTheme="minorHAnsi" w:cstheme="minorHAnsi"/>
          <w:b/>
          <w:color w:val="FF0000"/>
          <w:szCs w:val="24"/>
        </w:rPr>
      </w:pPr>
    </w:p>
    <w:p w14:paraId="44ECB75C"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84" w:name="_Hlk183601901"/>
      <w:bookmarkStart w:id="285" w:name="TREassurance"/>
      <w:r w:rsidRPr="00F72311">
        <w:rPr>
          <w:rFonts w:asciiTheme="minorHAnsi" w:eastAsia="Times New Roman" w:hAnsiTheme="minorHAnsi" w:cstheme="minorHAnsi"/>
          <w:b/>
          <w:color w:val="002060"/>
        </w:rPr>
        <w:t>Assurance pour compte</w:t>
      </w:r>
    </w:p>
    <w:bookmarkEnd w:id="284"/>
    <w:bookmarkEnd w:id="285"/>
    <w:p w14:paraId="484325FA" w14:textId="77777777" w:rsidR="00EB23C9" w:rsidRPr="00F72311" w:rsidRDefault="00F43BB1">
      <w:pPr>
        <w:pStyle w:val="BodyText21"/>
        <w:ind w:left="0"/>
        <w:jc w:val="both"/>
        <w:rPr>
          <w:rFonts w:asciiTheme="minorHAnsi" w:hAnsiTheme="minorHAnsi" w:cstheme="minorHAnsi"/>
          <w:szCs w:val="24"/>
        </w:rPr>
      </w:pPr>
      <w:r w:rsidRPr="00F72311">
        <w:rPr>
          <w:rFonts w:asciiTheme="minorHAnsi" w:hAnsiTheme="minorHAnsi" w:cstheme="minorHAnsi"/>
          <w:szCs w:val="24"/>
        </w:rPr>
        <w:t>L’Assuré déclare agir tant pour son compte que le compte de qui il appartiendra, la garantie s’appliquant aux objets appartenant à l’acheteur et aux divers prêteurs.</w:t>
      </w:r>
    </w:p>
    <w:p w14:paraId="5314D4B1" w14:textId="77777777" w:rsidR="00EB23C9" w:rsidRPr="00F72311" w:rsidRDefault="00EB23C9">
      <w:pPr>
        <w:rPr>
          <w:rFonts w:asciiTheme="minorHAnsi" w:hAnsiTheme="minorHAnsi" w:cstheme="minorHAnsi"/>
        </w:rPr>
      </w:pPr>
    </w:p>
    <w:p w14:paraId="61306137"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86" w:name="_Hlk183601920"/>
      <w:bookmarkStart w:id="287" w:name="précieux"/>
      <w:r w:rsidRPr="00F72311">
        <w:rPr>
          <w:rFonts w:asciiTheme="minorHAnsi" w:eastAsia="Times New Roman" w:hAnsiTheme="minorHAnsi" w:cstheme="minorHAnsi"/>
          <w:b/>
          <w:color w:val="002060"/>
        </w:rPr>
        <w:t>Objets précieux</w:t>
      </w:r>
    </w:p>
    <w:bookmarkEnd w:id="286"/>
    <w:bookmarkEnd w:id="287"/>
    <w:p w14:paraId="180E6FCC" w14:textId="77777777" w:rsidR="00EB23C9" w:rsidRPr="00F72311" w:rsidRDefault="00F43BB1">
      <w:pPr>
        <w:pStyle w:val="BodyText21"/>
        <w:ind w:left="0"/>
        <w:jc w:val="both"/>
        <w:rPr>
          <w:rFonts w:asciiTheme="minorHAnsi" w:hAnsiTheme="minorHAnsi" w:cstheme="minorHAnsi"/>
          <w:szCs w:val="24"/>
        </w:rPr>
      </w:pPr>
      <w:r w:rsidRPr="00F72311">
        <w:rPr>
          <w:rFonts w:asciiTheme="minorHAnsi" w:hAnsiTheme="minorHAnsi" w:cstheme="minorHAnsi"/>
          <w:szCs w:val="24"/>
        </w:rPr>
        <w:t>L’exposition d’objets précieux, selon la définition qui en est donnée aux conditions générales de garanties, étant l'objet même du présent contrat ne pourra faire l'objet d'une quelconque exclusion.</w:t>
      </w:r>
    </w:p>
    <w:p w14:paraId="7CE39F66" w14:textId="77777777" w:rsidR="00EB23C9" w:rsidRPr="00F72311" w:rsidRDefault="00EB23C9">
      <w:pPr>
        <w:pStyle w:val="BodyText21"/>
        <w:ind w:left="0"/>
        <w:jc w:val="both"/>
        <w:rPr>
          <w:rFonts w:asciiTheme="minorHAnsi" w:hAnsiTheme="minorHAnsi" w:cstheme="minorHAnsi"/>
          <w:color w:val="FF0000"/>
          <w:szCs w:val="24"/>
        </w:rPr>
      </w:pPr>
    </w:p>
    <w:p w14:paraId="43671865"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88" w:name="_Hlk183601936"/>
      <w:bookmarkStart w:id="289" w:name="clou"/>
      <w:r w:rsidRPr="00F72311">
        <w:rPr>
          <w:rFonts w:asciiTheme="minorHAnsi" w:eastAsia="Times New Roman" w:hAnsiTheme="minorHAnsi" w:cstheme="minorHAnsi"/>
          <w:b/>
          <w:color w:val="002060"/>
        </w:rPr>
        <w:t>Assurance « clou à clou »</w:t>
      </w:r>
    </w:p>
    <w:bookmarkEnd w:id="288"/>
    <w:bookmarkEnd w:id="289"/>
    <w:p w14:paraId="651FBCC5" w14:textId="77777777" w:rsidR="00EB23C9" w:rsidRPr="00F72311" w:rsidRDefault="00F43BB1">
      <w:pPr>
        <w:pStyle w:val="BodyText21"/>
        <w:ind w:left="0"/>
        <w:jc w:val="both"/>
        <w:rPr>
          <w:rFonts w:asciiTheme="minorHAnsi" w:hAnsiTheme="minorHAnsi" w:cstheme="minorHAnsi"/>
          <w:szCs w:val="24"/>
        </w:rPr>
      </w:pPr>
      <w:r w:rsidRPr="00F72311">
        <w:rPr>
          <w:rFonts w:asciiTheme="minorHAnsi" w:hAnsiTheme="minorHAnsi" w:cstheme="minorHAnsi"/>
          <w:szCs w:val="24"/>
        </w:rPr>
        <w:t>Il est convenu que la garantie est acquise pendant le séjour sur le lieu d’exposition mais aussi au cours des opérations de transport (quel que soit le mode de transport utilisé) depuis le départ du lieu habituel de domiciliation à compter de l’emballage de l’objet, y compris pendant les séjours intermédiaires dans les ateliers d’emballages, les entrepôts, en douane et lieux de transit jusqu’au lieu de l’exposition jusqu’au retour sur le lieu habituel de domiciliation pour restitution de l’œuvre, déballage compris.</w:t>
      </w:r>
    </w:p>
    <w:p w14:paraId="0D99C8DB" w14:textId="77777777" w:rsidR="00EB23C9" w:rsidRPr="00F72311" w:rsidRDefault="00EB23C9">
      <w:pPr>
        <w:rPr>
          <w:rFonts w:asciiTheme="minorHAnsi" w:hAnsiTheme="minorHAnsi" w:cstheme="minorHAnsi"/>
        </w:rPr>
      </w:pPr>
    </w:p>
    <w:p w14:paraId="5FBB33A0"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90" w:name="_Hlk183601949"/>
      <w:bookmarkStart w:id="291" w:name="fragiles"/>
      <w:r w:rsidRPr="00F72311">
        <w:rPr>
          <w:rFonts w:asciiTheme="minorHAnsi" w:eastAsia="Times New Roman" w:hAnsiTheme="minorHAnsi" w:cstheme="minorHAnsi"/>
          <w:b/>
          <w:color w:val="002060"/>
        </w:rPr>
        <w:t>Objets fragiles</w:t>
      </w:r>
    </w:p>
    <w:bookmarkEnd w:id="290"/>
    <w:bookmarkEnd w:id="291"/>
    <w:p w14:paraId="2BB87890" w14:textId="77777777" w:rsidR="00EB23C9" w:rsidRPr="00F72311" w:rsidRDefault="00F43BB1">
      <w:pPr>
        <w:pStyle w:val="BodyText21"/>
        <w:ind w:left="0"/>
        <w:jc w:val="both"/>
        <w:rPr>
          <w:rFonts w:asciiTheme="minorHAnsi" w:hAnsiTheme="minorHAnsi" w:cstheme="minorHAnsi"/>
          <w:szCs w:val="24"/>
        </w:rPr>
      </w:pPr>
      <w:r w:rsidRPr="00F72311">
        <w:rPr>
          <w:rFonts w:asciiTheme="minorHAnsi" w:hAnsiTheme="minorHAnsi" w:cstheme="minorHAnsi"/>
          <w:szCs w:val="24"/>
        </w:rPr>
        <w:t xml:space="preserve">La garantie est étendue aux bris et casse d’objets réputés fragiles. </w:t>
      </w:r>
    </w:p>
    <w:p w14:paraId="5EF5F451" w14:textId="5EE42009" w:rsidR="00EB23C9" w:rsidRDefault="00EB23C9">
      <w:pPr>
        <w:jc w:val="both"/>
        <w:rPr>
          <w:rFonts w:asciiTheme="minorHAnsi" w:hAnsiTheme="minorHAnsi" w:cstheme="minorHAnsi"/>
          <w:b/>
          <w:i/>
          <w:color w:val="FF0000"/>
        </w:rPr>
      </w:pPr>
    </w:p>
    <w:p w14:paraId="70ADCFCF" w14:textId="77777777" w:rsidR="00D6449C" w:rsidRPr="00F72311" w:rsidRDefault="00D6449C">
      <w:pPr>
        <w:jc w:val="both"/>
        <w:rPr>
          <w:rFonts w:asciiTheme="minorHAnsi" w:hAnsiTheme="minorHAnsi" w:cstheme="minorHAnsi"/>
          <w:b/>
          <w:i/>
          <w:color w:val="FF0000"/>
        </w:rPr>
      </w:pPr>
    </w:p>
    <w:p w14:paraId="1CAAB69F"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92" w:name="_Hlk183601966"/>
      <w:bookmarkStart w:id="293" w:name="TREextension"/>
      <w:r w:rsidRPr="00F72311">
        <w:rPr>
          <w:rFonts w:asciiTheme="minorHAnsi" w:eastAsia="Times New Roman" w:hAnsiTheme="minorHAnsi" w:cstheme="minorHAnsi"/>
          <w:b/>
          <w:color w:val="002060"/>
        </w:rPr>
        <w:lastRenderedPageBreak/>
        <w:t>Extension de garanties</w:t>
      </w:r>
    </w:p>
    <w:bookmarkEnd w:id="292"/>
    <w:bookmarkEnd w:id="293"/>
    <w:p w14:paraId="5C2CBA84" w14:textId="77777777" w:rsidR="00EB23C9" w:rsidRPr="00F72311" w:rsidRDefault="00F43BB1">
      <w:pPr>
        <w:pStyle w:val="BodyText21"/>
        <w:ind w:left="0"/>
        <w:jc w:val="both"/>
        <w:rPr>
          <w:rFonts w:asciiTheme="minorHAnsi" w:hAnsiTheme="minorHAnsi" w:cstheme="minorHAnsi"/>
          <w:szCs w:val="24"/>
        </w:rPr>
      </w:pPr>
      <w:r w:rsidRPr="00F72311">
        <w:rPr>
          <w:rFonts w:asciiTheme="minorHAnsi" w:hAnsiTheme="minorHAnsi" w:cstheme="minorHAnsi"/>
          <w:szCs w:val="24"/>
        </w:rPr>
        <w:t>Les garanties sont étendues :</w:t>
      </w:r>
    </w:p>
    <w:p w14:paraId="3AFC421B" w14:textId="77777777" w:rsidR="00EB23C9" w:rsidRPr="00F72311" w:rsidRDefault="00EB23C9">
      <w:pPr>
        <w:jc w:val="both"/>
        <w:rPr>
          <w:rFonts w:asciiTheme="minorHAnsi" w:hAnsiTheme="minorHAnsi" w:cstheme="minorHAnsi"/>
          <w:color w:val="FF0000"/>
        </w:rPr>
      </w:pPr>
    </w:p>
    <w:p w14:paraId="7A80CBB7" w14:textId="77777777" w:rsidR="00EB23C9" w:rsidRPr="00F72311" w:rsidRDefault="00F43BB1" w:rsidP="005A2352">
      <w:pPr>
        <w:numPr>
          <w:ilvl w:val="0"/>
          <w:numId w:val="19"/>
        </w:numPr>
        <w:tabs>
          <w:tab w:val="left" w:pos="0"/>
        </w:tabs>
        <w:jc w:val="both"/>
        <w:rPr>
          <w:rFonts w:asciiTheme="minorHAnsi" w:hAnsiTheme="minorHAnsi" w:cstheme="minorHAnsi"/>
        </w:rPr>
      </w:pPr>
      <w:bookmarkStart w:id="294" w:name="_Hlk40016515"/>
      <w:r w:rsidRPr="00F72311">
        <w:rPr>
          <w:rFonts w:asciiTheme="minorHAnsi" w:hAnsiTheme="minorHAnsi" w:cstheme="minorHAnsi"/>
        </w:rPr>
        <w:t>Aux risques résultant des opérations de manutention, de montage et de démontage des objets assurés,</w:t>
      </w:r>
    </w:p>
    <w:p w14:paraId="3A141761" w14:textId="77777777" w:rsidR="00EB23C9" w:rsidRPr="00F72311" w:rsidRDefault="00F43BB1" w:rsidP="005A2352">
      <w:pPr>
        <w:numPr>
          <w:ilvl w:val="0"/>
          <w:numId w:val="19"/>
        </w:numPr>
        <w:tabs>
          <w:tab w:val="left" w:pos="0"/>
        </w:tabs>
        <w:jc w:val="both"/>
        <w:rPr>
          <w:rFonts w:asciiTheme="minorHAnsi" w:hAnsiTheme="minorHAnsi" w:cstheme="minorHAnsi"/>
        </w:rPr>
      </w:pPr>
      <w:r w:rsidRPr="00F72311">
        <w:rPr>
          <w:rFonts w:asciiTheme="minorHAnsi" w:hAnsiTheme="minorHAnsi" w:cstheme="minorHAnsi"/>
        </w:rPr>
        <w:t>A la dépréciation des biens à la suite d’un sinistre garanti, c’est-à-dire la dépréciation commerciale du bien après sa restauration effective,</w:t>
      </w:r>
    </w:p>
    <w:p w14:paraId="2FD1AD4B" w14:textId="77777777" w:rsidR="00EB23C9" w:rsidRPr="00F72311" w:rsidRDefault="00F43BB1" w:rsidP="005A2352">
      <w:pPr>
        <w:numPr>
          <w:ilvl w:val="0"/>
          <w:numId w:val="19"/>
        </w:numPr>
        <w:tabs>
          <w:tab w:val="left" w:pos="0"/>
        </w:tabs>
        <w:jc w:val="both"/>
        <w:rPr>
          <w:rFonts w:asciiTheme="minorHAnsi" w:hAnsiTheme="minorHAnsi" w:cstheme="minorHAnsi"/>
        </w:rPr>
      </w:pPr>
      <w:r w:rsidRPr="00F72311">
        <w:rPr>
          <w:rFonts w:asciiTheme="minorHAnsi" w:hAnsiTheme="minorHAnsi" w:cstheme="minorHAnsi"/>
        </w:rPr>
        <w:t>Aux dégradations volontaires par actes de vandalisme,</w:t>
      </w:r>
    </w:p>
    <w:p w14:paraId="19F1F3E9" w14:textId="77777777" w:rsidR="00EB23C9" w:rsidRPr="00F72311" w:rsidRDefault="00F43BB1" w:rsidP="005A2352">
      <w:pPr>
        <w:numPr>
          <w:ilvl w:val="0"/>
          <w:numId w:val="19"/>
        </w:numPr>
        <w:tabs>
          <w:tab w:val="left" w:pos="0"/>
        </w:tabs>
        <w:jc w:val="both"/>
        <w:rPr>
          <w:rFonts w:asciiTheme="minorHAnsi" w:hAnsiTheme="minorHAnsi" w:cstheme="minorHAnsi"/>
        </w:rPr>
      </w:pPr>
      <w:r w:rsidRPr="00F72311">
        <w:rPr>
          <w:rFonts w:asciiTheme="minorHAnsi" w:hAnsiTheme="minorHAnsi" w:cstheme="minorHAnsi"/>
        </w:rPr>
        <w:t xml:space="preserve">Au vol sans effraction, usage de fausses clés ou violence à l’encontre notamment des gardiens. </w:t>
      </w:r>
      <w:bookmarkEnd w:id="294"/>
    </w:p>
    <w:p w14:paraId="7226E711" w14:textId="77777777" w:rsidR="00EB23C9" w:rsidRPr="00F72311" w:rsidRDefault="00EB23C9">
      <w:pPr>
        <w:tabs>
          <w:tab w:val="left" w:pos="0"/>
        </w:tabs>
        <w:ind w:left="360"/>
        <w:jc w:val="both"/>
        <w:rPr>
          <w:rFonts w:asciiTheme="minorHAnsi" w:hAnsiTheme="minorHAnsi" w:cstheme="minorHAnsi"/>
          <w:color w:val="FF0000"/>
        </w:rPr>
      </w:pPr>
    </w:p>
    <w:p w14:paraId="597B6492"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95" w:name="_Hlk183601999"/>
      <w:bookmarkStart w:id="296" w:name="TREémeutes"/>
      <w:r w:rsidRPr="00F72311">
        <w:rPr>
          <w:rFonts w:asciiTheme="minorHAnsi" w:eastAsia="Times New Roman" w:hAnsiTheme="minorHAnsi" w:cstheme="minorHAnsi"/>
          <w:b/>
          <w:color w:val="002060"/>
        </w:rPr>
        <w:t>Emeutes - mouvements populaires – actes de vandalisme</w:t>
      </w:r>
    </w:p>
    <w:bookmarkEnd w:id="295"/>
    <w:bookmarkEnd w:id="296"/>
    <w:p w14:paraId="6DCE165E"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Les garanties s’exercent selon les dispositions législatives et réglementaires.</w:t>
      </w:r>
    </w:p>
    <w:p w14:paraId="163D127B" w14:textId="77777777" w:rsidR="00EB23C9" w:rsidRPr="00F72311" w:rsidRDefault="00EB23C9">
      <w:pPr>
        <w:jc w:val="both"/>
        <w:rPr>
          <w:rFonts w:asciiTheme="minorHAnsi" w:hAnsiTheme="minorHAnsi" w:cstheme="minorHAnsi"/>
          <w:color w:val="FF0000"/>
        </w:rPr>
      </w:pPr>
    </w:p>
    <w:p w14:paraId="3FFAB5C0"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97" w:name="_Hlk183602014"/>
      <w:bookmarkStart w:id="298" w:name="TREattentats"/>
      <w:r w:rsidRPr="00F72311">
        <w:rPr>
          <w:rFonts w:asciiTheme="minorHAnsi" w:eastAsia="Times New Roman" w:hAnsiTheme="minorHAnsi" w:cstheme="minorHAnsi"/>
          <w:b/>
          <w:color w:val="002060"/>
        </w:rPr>
        <w:t>Attentats - actes de terrorisme – actes de vandalisme</w:t>
      </w:r>
    </w:p>
    <w:bookmarkEnd w:id="297"/>
    <w:bookmarkEnd w:id="298"/>
    <w:p w14:paraId="101B6204"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Les garanties s’exercent selon les dispositions législatives et réglementaires.</w:t>
      </w:r>
    </w:p>
    <w:p w14:paraId="058BF013" w14:textId="77777777" w:rsidR="00EB23C9" w:rsidRPr="00F72311" w:rsidRDefault="00EB23C9">
      <w:pPr>
        <w:ind w:left="705"/>
        <w:jc w:val="both"/>
        <w:rPr>
          <w:rFonts w:asciiTheme="minorHAnsi" w:hAnsiTheme="minorHAnsi" w:cstheme="minorHAnsi"/>
          <w:color w:val="FF0000"/>
        </w:rPr>
      </w:pPr>
    </w:p>
    <w:p w14:paraId="6485BA5A"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299" w:name="_Hlk183602030"/>
      <w:bookmarkStart w:id="300" w:name="TREcatatstrophe"/>
      <w:r w:rsidRPr="00F72311">
        <w:rPr>
          <w:rFonts w:asciiTheme="minorHAnsi" w:eastAsia="Times New Roman" w:hAnsiTheme="minorHAnsi" w:cstheme="minorHAnsi"/>
          <w:b/>
          <w:color w:val="002060"/>
        </w:rPr>
        <w:t>Catastrophes technologiques</w:t>
      </w:r>
    </w:p>
    <w:bookmarkEnd w:id="299"/>
    <w:bookmarkEnd w:id="300"/>
    <w:p w14:paraId="794B0A66"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Les garanties s’exercent selon les dispositions législatives et réglementaires.</w:t>
      </w:r>
    </w:p>
    <w:p w14:paraId="4EDAE6FC" w14:textId="77777777" w:rsidR="00EB23C9" w:rsidRPr="00F72311" w:rsidRDefault="00EB23C9">
      <w:pPr>
        <w:jc w:val="both"/>
        <w:rPr>
          <w:rFonts w:asciiTheme="minorHAnsi" w:hAnsiTheme="minorHAnsi" w:cstheme="minorHAnsi"/>
          <w:color w:val="FF0000"/>
        </w:rPr>
      </w:pPr>
    </w:p>
    <w:p w14:paraId="3EDC3C2C"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301" w:name="_Hlk183602044"/>
      <w:bookmarkStart w:id="302" w:name="valeur"/>
      <w:r w:rsidRPr="00F72311">
        <w:rPr>
          <w:rFonts w:asciiTheme="minorHAnsi" w:eastAsia="Times New Roman" w:hAnsiTheme="minorHAnsi" w:cstheme="minorHAnsi"/>
          <w:b/>
          <w:color w:val="002060"/>
        </w:rPr>
        <w:t>Valeur agréée</w:t>
      </w:r>
    </w:p>
    <w:bookmarkEnd w:id="301"/>
    <w:bookmarkEnd w:id="302"/>
    <w:p w14:paraId="21FD29AB"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L’assurance est souscrite en valeur agréée, convenue avec l’Assureur qui devra apporter la preuve, en cas de sinistre, de l’inexactitude de cette valeur.</w:t>
      </w:r>
    </w:p>
    <w:p w14:paraId="08345C1E" w14:textId="77777777" w:rsidR="00EB23C9" w:rsidRPr="00F72311" w:rsidRDefault="00EB23C9">
      <w:pPr>
        <w:jc w:val="both"/>
        <w:rPr>
          <w:rFonts w:asciiTheme="minorHAnsi" w:hAnsiTheme="minorHAnsi" w:cstheme="minorHAnsi"/>
          <w:color w:val="FF0000"/>
        </w:rPr>
      </w:pPr>
    </w:p>
    <w:p w14:paraId="5BBE99F4" w14:textId="77777777" w:rsidR="00EB23C9" w:rsidRPr="00F72311" w:rsidRDefault="00F43BB1">
      <w:pPr>
        <w:numPr>
          <w:ilvl w:val="0"/>
          <w:numId w:val="7"/>
        </w:numPr>
        <w:pBdr>
          <w:bottom w:val="single" w:sz="4" w:space="0" w:color="FFC000"/>
        </w:pBdr>
        <w:tabs>
          <w:tab w:val="left" w:pos="-284"/>
        </w:tabs>
        <w:rPr>
          <w:rFonts w:asciiTheme="minorHAnsi" w:eastAsia="Times New Roman" w:hAnsiTheme="minorHAnsi" w:cstheme="minorHAnsi"/>
          <w:b/>
          <w:color w:val="002060"/>
        </w:rPr>
      </w:pPr>
      <w:bookmarkStart w:id="303" w:name="_Hlk183602061"/>
      <w:bookmarkStart w:id="304" w:name="TRErecours"/>
      <w:r w:rsidRPr="00F72311">
        <w:rPr>
          <w:rFonts w:asciiTheme="minorHAnsi" w:eastAsia="Times New Roman" w:hAnsiTheme="minorHAnsi" w:cstheme="minorHAnsi"/>
          <w:b/>
          <w:color w:val="002060"/>
        </w:rPr>
        <w:t>Renonciation à recours</w:t>
      </w:r>
    </w:p>
    <w:bookmarkEnd w:id="303"/>
    <w:bookmarkEnd w:id="304"/>
    <w:p w14:paraId="3A25022E"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Il est convenu que l’Assureur renonce à tout recours qu’il pourrait entreprendre à l’encontre du transporteur, de l’emballeur, du propriétaire des œuvres ou de l’organisateur de l’exposition.</w:t>
      </w:r>
      <w:bookmarkEnd w:id="277"/>
    </w:p>
    <w:p w14:paraId="38D15EB3" w14:textId="77777777" w:rsidR="00EB23C9" w:rsidRPr="00F72311" w:rsidRDefault="00EB23C9">
      <w:pPr>
        <w:jc w:val="both"/>
        <w:rPr>
          <w:rFonts w:asciiTheme="minorHAnsi" w:hAnsiTheme="minorHAnsi" w:cstheme="minorHAnsi"/>
        </w:rPr>
      </w:pPr>
    </w:p>
    <w:p w14:paraId="532AD783" w14:textId="77777777" w:rsidR="00EB23C9" w:rsidRPr="00F72311" w:rsidRDefault="00EB23C9">
      <w:pPr>
        <w:ind w:left="1416"/>
        <w:jc w:val="both"/>
        <w:rPr>
          <w:rFonts w:asciiTheme="minorHAnsi" w:hAnsiTheme="minorHAnsi" w:cstheme="minorHAnsi"/>
          <w:color w:val="FF0000"/>
        </w:rPr>
      </w:pPr>
    </w:p>
    <w:p w14:paraId="2D9A984E" w14:textId="77777777" w:rsidR="00EB23C9" w:rsidRPr="00F72311" w:rsidRDefault="00EB23C9">
      <w:pPr>
        <w:pStyle w:val="ArimaTitreArticle"/>
        <w:spacing w:beforeAutospacing="0"/>
        <w:rPr>
          <w:rStyle w:val="Titredulivre"/>
          <w:rFonts w:asciiTheme="minorHAnsi" w:hAnsiTheme="minorHAnsi" w:cstheme="minorHAnsi"/>
          <w:sz w:val="24"/>
          <w:szCs w:val="24"/>
        </w:rPr>
      </w:pPr>
      <w:bookmarkStart w:id="305" w:name="_Hlk183602081"/>
      <w:bookmarkStart w:id="306" w:name="exceptionnel"/>
    </w:p>
    <w:p w14:paraId="1ED1A867"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FF0000"/>
          <w:sz w:val="24"/>
          <w:szCs w:val="24"/>
        </w:rPr>
      </w:pPr>
      <w:r w:rsidRPr="00F72311">
        <w:rPr>
          <w:rStyle w:val="Titredulivre"/>
          <w:rFonts w:asciiTheme="minorHAnsi" w:hAnsiTheme="minorHAnsi" w:cstheme="minorHAnsi"/>
          <w:color w:val="2F5496"/>
          <w:sz w:val="24"/>
          <w:szCs w:val="24"/>
        </w:rPr>
        <w:t xml:space="preserve">EVENEMENTS NATURELS A CARACTERE EXCEPTIONNEL HORS CATASTROPHES NATURELLES </w:t>
      </w:r>
    </w:p>
    <w:bookmarkEnd w:id="305"/>
    <w:bookmarkEnd w:id="306"/>
    <w:p w14:paraId="6C363681" w14:textId="77777777" w:rsidR="00EB23C9" w:rsidRPr="00F72311" w:rsidRDefault="00EB23C9">
      <w:pPr>
        <w:jc w:val="both"/>
        <w:rPr>
          <w:rFonts w:asciiTheme="minorHAnsi" w:hAnsiTheme="minorHAnsi" w:cstheme="minorHAnsi"/>
          <w:b/>
          <w:color w:val="FF0000"/>
          <w:u w:val="single"/>
        </w:rPr>
      </w:pPr>
    </w:p>
    <w:p w14:paraId="76D5F0D1"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Par dérogation aux conditions générales de garanties, la garantie sera étendue aux dommages subis par les biens assurés du fait d’une inondation, marées, débordements de cours d’eau, de sources, d’étendues d’eau de toute nature, ruissellements, ne relevant pas de la garantie catastrophes naturelles.</w:t>
      </w:r>
    </w:p>
    <w:p w14:paraId="088468CE" w14:textId="77777777" w:rsidR="00EB23C9" w:rsidRPr="00F72311" w:rsidRDefault="00EB23C9">
      <w:pPr>
        <w:pStyle w:val="Retraitcorpsdetexte"/>
        <w:ind w:left="0"/>
        <w:jc w:val="both"/>
        <w:rPr>
          <w:rFonts w:asciiTheme="minorHAnsi" w:hAnsiTheme="minorHAnsi" w:cstheme="minorHAnsi"/>
          <w:szCs w:val="24"/>
        </w:rPr>
      </w:pPr>
    </w:p>
    <w:p w14:paraId="5AB56972" w14:textId="77777777" w:rsidR="00EB23C9" w:rsidRPr="00F72311" w:rsidRDefault="00F43BB1">
      <w:pPr>
        <w:pStyle w:val="Retraitcorpsdetexte"/>
        <w:numPr>
          <w:ilvl w:val="0"/>
          <w:numId w:val="15"/>
        </w:numPr>
        <w:ind w:left="1066" w:hanging="357"/>
        <w:jc w:val="both"/>
        <w:rPr>
          <w:rFonts w:asciiTheme="minorHAnsi" w:hAnsiTheme="minorHAnsi" w:cstheme="minorHAnsi"/>
          <w:b/>
          <w:color w:val="002060"/>
          <w:szCs w:val="24"/>
        </w:rPr>
      </w:pPr>
      <w:r w:rsidRPr="00F72311">
        <w:rPr>
          <w:rFonts w:asciiTheme="minorHAnsi" w:hAnsiTheme="minorHAnsi" w:cstheme="minorHAnsi"/>
          <w:b/>
          <w:color w:val="002060"/>
          <w:szCs w:val="24"/>
        </w:rPr>
        <w:t xml:space="preserve">Limitation de garantie : </w:t>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t>1 000 000 € par sinistre et par année d’assurance</w:t>
      </w:r>
    </w:p>
    <w:p w14:paraId="7C9B269B" w14:textId="77777777" w:rsidR="00EB23C9" w:rsidRPr="00F72311" w:rsidRDefault="00EB23C9">
      <w:pPr>
        <w:pStyle w:val="Retraitcorpsdetexte"/>
        <w:ind w:left="1066"/>
        <w:jc w:val="both"/>
        <w:rPr>
          <w:rFonts w:asciiTheme="minorHAnsi" w:hAnsiTheme="minorHAnsi" w:cstheme="minorHAnsi"/>
          <w:b/>
          <w:color w:val="002060"/>
          <w:szCs w:val="24"/>
          <w:highlight w:val="yellow"/>
        </w:rPr>
      </w:pPr>
      <w:bookmarkStart w:id="307" w:name="_Hlk82681526"/>
      <w:bookmarkStart w:id="308" w:name="_Hlk40016597"/>
    </w:p>
    <w:p w14:paraId="146DC833" w14:textId="77777777" w:rsidR="00EB23C9" w:rsidRPr="00F72311" w:rsidRDefault="00F43BB1">
      <w:pPr>
        <w:pStyle w:val="ArimaTitreArticle"/>
        <w:rPr>
          <w:rStyle w:val="Titredulivre"/>
          <w:rFonts w:asciiTheme="minorHAnsi" w:hAnsiTheme="minorHAnsi" w:cstheme="minorHAnsi"/>
          <w:b/>
          <w:color w:val="2F5496"/>
          <w:sz w:val="24"/>
          <w:szCs w:val="24"/>
        </w:rPr>
      </w:pPr>
      <w:bookmarkStart w:id="309" w:name="_Hlk40016612"/>
      <w:bookmarkStart w:id="310" w:name="_Hlk101691563"/>
      <w:bookmarkStart w:id="311" w:name="_Hlk183602097"/>
      <w:bookmarkStart w:id="312" w:name="manifestations"/>
      <w:bookmarkEnd w:id="307"/>
      <w:bookmarkEnd w:id="308"/>
      <w:bookmarkEnd w:id="309"/>
      <w:bookmarkEnd w:id="310"/>
      <w:r w:rsidRPr="00F72311">
        <w:rPr>
          <w:rStyle w:val="Titredulivre"/>
          <w:rFonts w:asciiTheme="minorHAnsi" w:hAnsiTheme="minorHAnsi" w:cstheme="minorHAnsi"/>
          <w:sz w:val="24"/>
          <w:szCs w:val="24"/>
        </w:rPr>
        <w:tab/>
      </w:r>
      <w:r w:rsidRPr="00F72311">
        <w:rPr>
          <w:rStyle w:val="Titredulivre"/>
          <w:rFonts w:asciiTheme="minorHAnsi" w:hAnsiTheme="minorHAnsi" w:cstheme="minorHAnsi"/>
          <w:b/>
          <w:color w:val="2F5496"/>
          <w:sz w:val="24"/>
          <w:szCs w:val="24"/>
        </w:rPr>
        <w:tab/>
      </w:r>
    </w:p>
    <w:p w14:paraId="52A60A6B"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TOUS RISQUES OBJETS MANIFESTATIONS</w:t>
      </w:r>
    </w:p>
    <w:bookmarkEnd w:id="311"/>
    <w:bookmarkEnd w:id="312"/>
    <w:p w14:paraId="46EA860F" w14:textId="77777777" w:rsidR="00EB23C9" w:rsidRPr="00F72311" w:rsidRDefault="00EB23C9">
      <w:pPr>
        <w:rPr>
          <w:rFonts w:asciiTheme="minorHAnsi" w:hAnsiTheme="minorHAnsi" w:cstheme="minorHAnsi"/>
          <w:b/>
          <w:u w:val="single"/>
        </w:rPr>
      </w:pPr>
    </w:p>
    <w:p w14:paraId="2E25C976"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Les garanties du présent contrat devront être étendues à tous dommages, notamment dégradation totale ou partielle, bris, perte, vol y compris pendant le transport, en tous lieux, y compris sur des sites extérieurs et causés au matériel suivant :</w:t>
      </w:r>
    </w:p>
    <w:p w14:paraId="7AAE8FCD" w14:textId="77777777" w:rsidR="00EB23C9" w:rsidRPr="00F72311" w:rsidRDefault="00EB23C9">
      <w:pPr>
        <w:pStyle w:val="Retraitcorpsdetexte"/>
        <w:ind w:left="0"/>
        <w:jc w:val="both"/>
        <w:rPr>
          <w:rFonts w:asciiTheme="minorHAnsi" w:hAnsiTheme="minorHAnsi" w:cstheme="minorHAnsi"/>
          <w:szCs w:val="24"/>
        </w:rPr>
      </w:pPr>
    </w:p>
    <w:p w14:paraId="15CFA6CF" w14:textId="77777777" w:rsidR="00EB23C9" w:rsidRPr="00F72311" w:rsidRDefault="00F43BB1" w:rsidP="005A2352">
      <w:pPr>
        <w:pStyle w:val="Retraitcorpsdetexte"/>
        <w:numPr>
          <w:ilvl w:val="0"/>
          <w:numId w:val="53"/>
        </w:numPr>
        <w:ind w:left="357" w:hanging="357"/>
        <w:jc w:val="both"/>
        <w:rPr>
          <w:rFonts w:asciiTheme="minorHAnsi" w:hAnsiTheme="minorHAnsi" w:cstheme="minorHAnsi"/>
          <w:szCs w:val="24"/>
        </w:rPr>
      </w:pPr>
      <w:r w:rsidRPr="00F72311">
        <w:rPr>
          <w:rFonts w:asciiTheme="minorHAnsi" w:hAnsiTheme="minorHAnsi" w:cstheme="minorHAnsi"/>
          <w:szCs w:val="24"/>
        </w:rPr>
        <w:lastRenderedPageBreak/>
        <w:t>Matériels utilisés par l’acheteur dans le cadre de manifestations culturelles, sportives éducatives tels que sonorisation, matériels audiovisuels, éclairage, stands, gradins, podium, décors, instruments de musique, chapiteaux, toilettes mobiles, barnum…</w:t>
      </w:r>
    </w:p>
    <w:p w14:paraId="5A3F0613" w14:textId="77777777" w:rsidR="00EB23C9" w:rsidRPr="00F72311" w:rsidRDefault="00EB23C9">
      <w:pPr>
        <w:pStyle w:val="Retraitcorpsdetexte"/>
        <w:ind w:left="0"/>
        <w:jc w:val="both"/>
        <w:rPr>
          <w:rFonts w:asciiTheme="minorHAnsi" w:hAnsiTheme="minorHAnsi" w:cstheme="minorHAnsi"/>
          <w:szCs w:val="24"/>
        </w:rPr>
      </w:pPr>
    </w:p>
    <w:p w14:paraId="3ED8ED8E"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Ce matériel peut être propriété de l’acheteur, mis à disposition, ou loué par elle.</w:t>
      </w:r>
    </w:p>
    <w:p w14:paraId="231E3495" w14:textId="77777777" w:rsidR="00EB23C9" w:rsidRPr="00F72311" w:rsidRDefault="00EB23C9">
      <w:pPr>
        <w:pStyle w:val="Retraitcorpsdetexte"/>
        <w:ind w:left="0"/>
        <w:jc w:val="both"/>
        <w:rPr>
          <w:rFonts w:asciiTheme="minorHAnsi" w:hAnsiTheme="minorHAnsi" w:cstheme="minorHAnsi"/>
          <w:szCs w:val="24"/>
        </w:rPr>
      </w:pPr>
    </w:p>
    <w:p w14:paraId="58D4035B"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Pour les manifestations se déroulant sur des sites extérieurs, le vol et le vandalisme seront garantis sous réserve de la mise en place d’un gardiennage ou de mesures appropriées de prévention.</w:t>
      </w:r>
    </w:p>
    <w:p w14:paraId="5891A1FC" w14:textId="77777777" w:rsidR="00EB23C9" w:rsidRPr="00F72311" w:rsidRDefault="00EB23C9">
      <w:pPr>
        <w:pStyle w:val="Retraitcorpsdetexte"/>
        <w:ind w:left="0"/>
        <w:jc w:val="both"/>
        <w:rPr>
          <w:rFonts w:asciiTheme="minorHAnsi" w:hAnsiTheme="minorHAnsi" w:cstheme="minorHAnsi"/>
          <w:szCs w:val="24"/>
        </w:rPr>
      </w:pPr>
    </w:p>
    <w:p w14:paraId="660017E9"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 garantie sera acquise sans déclaration préalable et sans désignation du matériel.</w:t>
      </w:r>
    </w:p>
    <w:p w14:paraId="2CA23DE8" w14:textId="77777777" w:rsidR="00EB23C9" w:rsidRPr="00F72311" w:rsidRDefault="00EB23C9">
      <w:pPr>
        <w:pStyle w:val="Retraitcorpsdetexte"/>
        <w:ind w:left="0"/>
        <w:jc w:val="both"/>
        <w:rPr>
          <w:rFonts w:asciiTheme="minorHAnsi" w:hAnsiTheme="minorHAnsi" w:cstheme="minorHAnsi"/>
          <w:color w:val="FF0000"/>
          <w:szCs w:val="24"/>
          <w:highlight w:val="green"/>
        </w:rPr>
      </w:pPr>
    </w:p>
    <w:p w14:paraId="672DB536" w14:textId="77777777" w:rsidR="00EB23C9" w:rsidRPr="00F72311" w:rsidRDefault="00F43BB1">
      <w:pPr>
        <w:pStyle w:val="Retraitcorpsdetexte"/>
        <w:numPr>
          <w:ilvl w:val="0"/>
          <w:numId w:val="15"/>
        </w:numPr>
        <w:ind w:left="1066" w:hanging="357"/>
        <w:jc w:val="both"/>
        <w:rPr>
          <w:rFonts w:asciiTheme="minorHAnsi" w:hAnsiTheme="minorHAnsi" w:cstheme="minorHAnsi"/>
          <w:b/>
          <w:szCs w:val="24"/>
        </w:rPr>
      </w:pPr>
      <w:r w:rsidRPr="00F72311">
        <w:rPr>
          <w:rFonts w:asciiTheme="minorHAnsi" w:hAnsiTheme="minorHAnsi" w:cstheme="minorHAnsi"/>
          <w:b/>
          <w:szCs w:val="24"/>
        </w:rPr>
        <w:t xml:space="preserve"> </w:t>
      </w:r>
      <w:r w:rsidRPr="00F72311">
        <w:rPr>
          <w:rFonts w:asciiTheme="minorHAnsi" w:hAnsiTheme="minorHAnsi" w:cstheme="minorHAnsi"/>
          <w:b/>
          <w:color w:val="002060"/>
          <w:szCs w:val="24"/>
        </w:rPr>
        <w:t xml:space="preserve">Limitation de garantie : </w:t>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t>50 000 € par sinistre et par année d’assurance</w:t>
      </w:r>
    </w:p>
    <w:p w14:paraId="1BF076BF" w14:textId="77777777" w:rsidR="00EB23C9" w:rsidRPr="00F72311" w:rsidRDefault="00EB23C9">
      <w:pPr>
        <w:pStyle w:val="Retraitcorpsdetexte"/>
        <w:jc w:val="both"/>
        <w:rPr>
          <w:rFonts w:asciiTheme="minorHAnsi" w:hAnsiTheme="minorHAnsi" w:cstheme="minorHAnsi"/>
          <w:b/>
          <w:szCs w:val="24"/>
        </w:rPr>
      </w:pPr>
    </w:p>
    <w:p w14:paraId="730846D0" w14:textId="77777777" w:rsidR="00EB23C9" w:rsidRPr="00F72311" w:rsidRDefault="00F43BB1">
      <w:pPr>
        <w:pStyle w:val="ArimaTitreArticle"/>
        <w:ind w:left="-142" w:hanging="360"/>
        <w:rPr>
          <w:rStyle w:val="Titredulivre"/>
          <w:rFonts w:asciiTheme="minorHAnsi" w:hAnsiTheme="minorHAnsi" w:cstheme="minorHAnsi"/>
          <w:sz w:val="24"/>
          <w:szCs w:val="24"/>
        </w:rPr>
      </w:pPr>
      <w:bookmarkStart w:id="313" w:name="_Hlk183602136"/>
      <w:bookmarkStart w:id="314" w:name="sources"/>
      <w:r w:rsidRPr="00F72311">
        <w:rPr>
          <w:rStyle w:val="Titredulivre"/>
          <w:rFonts w:asciiTheme="minorHAnsi" w:hAnsiTheme="minorHAnsi" w:cstheme="minorHAnsi"/>
          <w:sz w:val="24"/>
          <w:szCs w:val="24"/>
        </w:rPr>
        <w:tab/>
      </w:r>
      <w:r w:rsidRPr="00F72311">
        <w:rPr>
          <w:rStyle w:val="Titredulivre"/>
          <w:rFonts w:asciiTheme="minorHAnsi" w:hAnsiTheme="minorHAnsi" w:cstheme="minorHAnsi"/>
          <w:sz w:val="24"/>
          <w:szCs w:val="24"/>
        </w:rPr>
        <w:tab/>
      </w:r>
    </w:p>
    <w:p w14:paraId="1F919A11"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ASSURANCE DETENTEUR ET / OU UTILISATEUR DE SOURCES DE RAYONNEMENTS IONISANTS</w:t>
      </w:r>
    </w:p>
    <w:bookmarkEnd w:id="313"/>
    <w:bookmarkEnd w:id="314"/>
    <w:p w14:paraId="64048332" w14:textId="77777777" w:rsidR="00EB23C9" w:rsidRPr="00F72311" w:rsidRDefault="00EB23C9">
      <w:pPr>
        <w:ind w:left="708" w:firstLine="708"/>
        <w:rPr>
          <w:rFonts w:asciiTheme="minorHAnsi" w:hAnsiTheme="minorHAnsi" w:cstheme="minorHAnsi"/>
          <w:b/>
          <w:bCs/>
          <w:iCs/>
          <w:u w:val="single"/>
        </w:rPr>
      </w:pPr>
    </w:p>
    <w:p w14:paraId="1C2A0722"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Il est entendu que l’Université de PAU et des Pays de l’Adour est détenteur et / ou Utilisateur de sources de rayonnements ionisants et que, par extension et dérogation au Conditions Générales de Garantie., la garantie des évènements prévus aux C.C.T.G. et C.C.T.P. doit s ‘appliquer :</w:t>
      </w:r>
    </w:p>
    <w:p w14:paraId="13606165" w14:textId="77777777" w:rsidR="00EB23C9" w:rsidRPr="00F72311" w:rsidRDefault="00EB23C9">
      <w:pPr>
        <w:ind w:left="708" w:firstLine="708"/>
        <w:jc w:val="both"/>
        <w:rPr>
          <w:rFonts w:asciiTheme="minorHAnsi" w:hAnsiTheme="minorHAnsi" w:cstheme="minorHAnsi"/>
        </w:rPr>
      </w:pPr>
    </w:p>
    <w:p w14:paraId="73852273" w14:textId="77777777" w:rsidR="00EB23C9" w:rsidRPr="00F72311" w:rsidRDefault="00F43BB1" w:rsidP="005A2352">
      <w:pPr>
        <w:numPr>
          <w:ilvl w:val="0"/>
          <w:numId w:val="66"/>
        </w:numPr>
        <w:tabs>
          <w:tab w:val="clear" w:pos="1767"/>
        </w:tabs>
        <w:ind w:left="502"/>
        <w:jc w:val="both"/>
        <w:rPr>
          <w:rFonts w:asciiTheme="minorHAnsi" w:hAnsiTheme="minorHAnsi" w:cstheme="minorHAnsi"/>
        </w:rPr>
      </w:pPr>
      <w:r w:rsidRPr="00F72311">
        <w:rPr>
          <w:rFonts w:asciiTheme="minorHAnsi" w:hAnsiTheme="minorHAnsi" w:cstheme="minorHAnsi"/>
        </w:rPr>
        <w:t>Aux dommages matériels, frais et pertes causées par une source de rayonnement ionisant,</w:t>
      </w:r>
    </w:p>
    <w:p w14:paraId="55878FE9" w14:textId="77777777" w:rsidR="00EB23C9" w:rsidRPr="00F72311" w:rsidRDefault="00EB23C9">
      <w:pPr>
        <w:jc w:val="both"/>
        <w:rPr>
          <w:rFonts w:asciiTheme="minorHAnsi" w:hAnsiTheme="minorHAnsi" w:cstheme="minorHAnsi"/>
        </w:rPr>
      </w:pPr>
    </w:p>
    <w:p w14:paraId="4CA8BA7B" w14:textId="77777777" w:rsidR="00EB23C9" w:rsidRPr="00F72311" w:rsidRDefault="00F43BB1" w:rsidP="005A2352">
      <w:pPr>
        <w:numPr>
          <w:ilvl w:val="0"/>
          <w:numId w:val="66"/>
        </w:numPr>
        <w:tabs>
          <w:tab w:val="clear" w:pos="1767"/>
        </w:tabs>
        <w:ind w:left="502"/>
        <w:jc w:val="both"/>
        <w:rPr>
          <w:rFonts w:asciiTheme="minorHAnsi" w:hAnsiTheme="minorHAnsi" w:cstheme="minorHAnsi"/>
        </w:rPr>
      </w:pPr>
      <w:r w:rsidRPr="00F72311">
        <w:rPr>
          <w:rFonts w:asciiTheme="minorHAnsi" w:hAnsiTheme="minorHAnsi" w:cstheme="minorHAnsi"/>
        </w:rPr>
        <w:t>A l’aggravation des dommages provoqués par une source de rayonnement ionisant,</w:t>
      </w:r>
    </w:p>
    <w:p w14:paraId="0006DC8D" w14:textId="77777777" w:rsidR="00EB23C9" w:rsidRPr="00F72311" w:rsidRDefault="00EB23C9">
      <w:pPr>
        <w:jc w:val="both"/>
        <w:rPr>
          <w:rFonts w:asciiTheme="minorHAnsi" w:hAnsiTheme="minorHAnsi" w:cstheme="minorHAnsi"/>
        </w:rPr>
      </w:pPr>
    </w:p>
    <w:p w14:paraId="2247B4DD" w14:textId="77777777" w:rsidR="00EB23C9" w:rsidRPr="00F72311" w:rsidRDefault="00F43BB1" w:rsidP="005A2352">
      <w:pPr>
        <w:numPr>
          <w:ilvl w:val="0"/>
          <w:numId w:val="66"/>
        </w:numPr>
        <w:tabs>
          <w:tab w:val="clear" w:pos="1767"/>
        </w:tabs>
        <w:ind w:left="502"/>
        <w:jc w:val="both"/>
        <w:rPr>
          <w:rFonts w:asciiTheme="minorHAnsi" w:hAnsiTheme="minorHAnsi" w:cstheme="minorHAnsi"/>
        </w:rPr>
      </w:pPr>
      <w:r w:rsidRPr="00F72311">
        <w:rPr>
          <w:rFonts w:asciiTheme="minorHAnsi" w:hAnsiTheme="minorHAnsi" w:cstheme="minorHAnsi"/>
        </w:rPr>
        <w:t>Aux frais de décontamination,</w:t>
      </w:r>
    </w:p>
    <w:p w14:paraId="33F23923" w14:textId="77777777" w:rsidR="00EB23C9" w:rsidRPr="00F72311" w:rsidRDefault="00EB23C9">
      <w:pPr>
        <w:jc w:val="both"/>
        <w:rPr>
          <w:rFonts w:asciiTheme="minorHAnsi" w:hAnsiTheme="minorHAnsi" w:cstheme="minorHAnsi"/>
        </w:rPr>
      </w:pPr>
    </w:p>
    <w:p w14:paraId="6E86B354" w14:textId="77777777" w:rsidR="00EB23C9" w:rsidRPr="00F72311" w:rsidRDefault="00F43BB1" w:rsidP="005A2352">
      <w:pPr>
        <w:numPr>
          <w:ilvl w:val="0"/>
          <w:numId w:val="66"/>
        </w:numPr>
        <w:tabs>
          <w:tab w:val="clear" w:pos="1767"/>
        </w:tabs>
        <w:ind w:left="502"/>
        <w:jc w:val="both"/>
        <w:rPr>
          <w:rFonts w:asciiTheme="minorHAnsi" w:eastAsia="Times New Roman" w:hAnsiTheme="minorHAnsi" w:cstheme="minorHAnsi"/>
          <w:bCs/>
          <w:i/>
          <w:spacing w:val="5"/>
        </w:rPr>
      </w:pPr>
      <w:r w:rsidRPr="00F72311">
        <w:rPr>
          <w:rFonts w:asciiTheme="minorHAnsi" w:hAnsiTheme="minorHAnsi" w:cstheme="minorHAnsi"/>
        </w:rPr>
        <w:t>Aux frais de démolition, de déblais et aux frais de destruction et de neutralisation des biens assurés endommagés rendus obligatoires par la Loi ou la réglementation. La garantie est étendue aux frais de transport jusqu’au lieu désigné par les pouvoirs publics pour le traitement des Biens sinistrés.</w:t>
      </w:r>
    </w:p>
    <w:p w14:paraId="409A7F86" w14:textId="77777777" w:rsidR="00EB23C9" w:rsidRPr="00F72311" w:rsidRDefault="00EB23C9">
      <w:pPr>
        <w:pStyle w:val="Paragraphedeliste"/>
        <w:rPr>
          <w:rFonts w:asciiTheme="minorHAnsi" w:eastAsia="Times New Roman" w:hAnsiTheme="minorHAnsi" w:cstheme="minorHAnsi"/>
          <w:bCs/>
          <w:i/>
          <w:spacing w:val="5"/>
        </w:rPr>
      </w:pPr>
    </w:p>
    <w:p w14:paraId="021B01A3" w14:textId="77777777" w:rsidR="00EB23C9" w:rsidRPr="00F72311" w:rsidRDefault="00F43BB1">
      <w:pPr>
        <w:pStyle w:val="ArimaTitreArticle"/>
        <w:rPr>
          <w:rStyle w:val="Titredulivre"/>
          <w:rFonts w:asciiTheme="minorHAnsi" w:hAnsiTheme="minorHAnsi" w:cstheme="minorHAnsi"/>
          <w:color w:val="2F5496"/>
          <w:sz w:val="24"/>
          <w:szCs w:val="24"/>
        </w:rPr>
      </w:pPr>
      <w:bookmarkStart w:id="315" w:name="_Hlk183602182"/>
      <w:bookmarkStart w:id="316" w:name="disposition"/>
      <w:r w:rsidRPr="00F72311">
        <w:rPr>
          <w:rStyle w:val="Titredulivre"/>
          <w:rFonts w:asciiTheme="minorHAnsi" w:hAnsiTheme="minorHAnsi" w:cstheme="minorHAnsi"/>
          <w:sz w:val="24"/>
          <w:szCs w:val="24"/>
        </w:rPr>
        <w:tab/>
      </w:r>
      <w:r w:rsidRPr="00F72311">
        <w:rPr>
          <w:rStyle w:val="Titredulivre"/>
          <w:rFonts w:asciiTheme="minorHAnsi" w:hAnsiTheme="minorHAnsi" w:cstheme="minorHAnsi"/>
          <w:color w:val="2F5496"/>
          <w:sz w:val="24"/>
          <w:szCs w:val="24"/>
        </w:rPr>
        <w:tab/>
      </w:r>
    </w:p>
    <w:p w14:paraId="611A8867"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 xml:space="preserve">DISPOSITIONS DIVERSES </w:t>
      </w:r>
    </w:p>
    <w:bookmarkEnd w:id="315"/>
    <w:bookmarkEnd w:id="316"/>
    <w:p w14:paraId="51EFCE7B" w14:textId="77777777" w:rsidR="00EB23C9" w:rsidRPr="00F72311" w:rsidRDefault="00EB23C9">
      <w:pPr>
        <w:jc w:val="both"/>
        <w:rPr>
          <w:rFonts w:asciiTheme="minorHAnsi" w:hAnsiTheme="minorHAnsi" w:cstheme="minorHAnsi"/>
          <w:b/>
          <w:color w:val="FF0000"/>
        </w:rPr>
      </w:pPr>
    </w:p>
    <w:p w14:paraId="77D12736" w14:textId="77777777" w:rsidR="00EB23C9" w:rsidRPr="00F72311" w:rsidRDefault="00F43BB1">
      <w:pPr>
        <w:jc w:val="both"/>
        <w:rPr>
          <w:rFonts w:asciiTheme="minorHAnsi" w:hAnsiTheme="minorHAnsi" w:cstheme="minorHAnsi"/>
        </w:rPr>
      </w:pPr>
      <w:bookmarkStart w:id="317" w:name="_Hlk40016628"/>
      <w:r w:rsidRPr="00F72311">
        <w:rPr>
          <w:rFonts w:asciiTheme="minorHAnsi" w:hAnsiTheme="minorHAnsi" w:cstheme="minorHAnsi"/>
        </w:rPr>
        <w:t>Par dérogation aux conditions générales de garanties, l’Assureur garantira :</w:t>
      </w:r>
    </w:p>
    <w:p w14:paraId="2DDA3D5A" w14:textId="77777777" w:rsidR="00EB23C9" w:rsidRPr="00F72311" w:rsidRDefault="00EB23C9">
      <w:pPr>
        <w:jc w:val="both"/>
        <w:rPr>
          <w:rFonts w:asciiTheme="minorHAnsi" w:hAnsiTheme="minorHAnsi" w:cstheme="minorHAnsi"/>
          <w:color w:val="FF0000"/>
        </w:rPr>
      </w:pPr>
    </w:p>
    <w:p w14:paraId="28706D8E" w14:textId="77777777" w:rsidR="00EB23C9" w:rsidRPr="00F72311" w:rsidRDefault="00F43BB1" w:rsidP="005A2352">
      <w:pPr>
        <w:numPr>
          <w:ilvl w:val="0"/>
          <w:numId w:val="59"/>
        </w:numPr>
        <w:jc w:val="both"/>
        <w:rPr>
          <w:rFonts w:asciiTheme="minorHAnsi" w:hAnsiTheme="minorHAnsi" w:cstheme="minorHAnsi"/>
        </w:rPr>
      </w:pPr>
      <w:r w:rsidRPr="00F72311">
        <w:rPr>
          <w:rFonts w:asciiTheme="minorHAnsi" w:hAnsiTheme="minorHAnsi" w:cstheme="minorHAnsi"/>
        </w:rPr>
        <w:t>Les vols et actes de vandalisme extérieurs des biens mobiliers et immobiliers tels que définis à l’article 1 des conditions générales de garantie et à l’article 7 du C.C.T.P. Il est entendu que les tags, graffitis, collages, jets de peinture demeurent exclus.</w:t>
      </w:r>
    </w:p>
    <w:p w14:paraId="7C279B7A" w14:textId="77777777" w:rsidR="00EB23C9" w:rsidRPr="00F72311" w:rsidRDefault="00F43BB1" w:rsidP="005A2352">
      <w:pPr>
        <w:numPr>
          <w:ilvl w:val="0"/>
          <w:numId w:val="59"/>
        </w:numPr>
        <w:jc w:val="both"/>
        <w:rPr>
          <w:rFonts w:asciiTheme="minorHAnsi" w:hAnsiTheme="minorHAnsi" w:cstheme="minorHAnsi"/>
        </w:rPr>
      </w:pPr>
      <w:r w:rsidRPr="00F72311">
        <w:rPr>
          <w:rFonts w:asciiTheme="minorHAnsi" w:hAnsiTheme="minorHAnsi" w:cstheme="minorHAnsi"/>
        </w:rPr>
        <w:t>Le choc des véhicules non identifiés.</w:t>
      </w:r>
    </w:p>
    <w:p w14:paraId="766290AF" w14:textId="77777777" w:rsidR="00EB23C9" w:rsidRPr="00F72311" w:rsidRDefault="00EB23C9">
      <w:pPr>
        <w:jc w:val="both"/>
        <w:rPr>
          <w:rFonts w:asciiTheme="minorHAnsi" w:hAnsiTheme="minorHAnsi" w:cstheme="minorHAnsi"/>
        </w:rPr>
      </w:pPr>
    </w:p>
    <w:p w14:paraId="3E5583DC" w14:textId="77777777" w:rsidR="00EB23C9" w:rsidRPr="00F72311" w:rsidRDefault="00F43BB1" w:rsidP="005A2352">
      <w:pPr>
        <w:pStyle w:val="Retraitcorpsdetexte"/>
        <w:numPr>
          <w:ilvl w:val="0"/>
          <w:numId w:val="60"/>
        </w:numPr>
        <w:ind w:left="1066" w:hanging="357"/>
        <w:jc w:val="both"/>
        <w:rPr>
          <w:rFonts w:asciiTheme="minorHAnsi" w:hAnsiTheme="minorHAnsi" w:cstheme="minorHAnsi"/>
          <w:b/>
          <w:szCs w:val="24"/>
        </w:rPr>
      </w:pPr>
      <w:r w:rsidRPr="00F72311">
        <w:rPr>
          <w:rFonts w:asciiTheme="minorHAnsi" w:hAnsiTheme="minorHAnsi" w:cstheme="minorHAnsi"/>
          <w:b/>
          <w:szCs w:val="24"/>
        </w:rPr>
        <w:t xml:space="preserve"> </w:t>
      </w:r>
      <w:r w:rsidRPr="00F72311">
        <w:rPr>
          <w:rFonts w:asciiTheme="minorHAnsi" w:hAnsiTheme="minorHAnsi" w:cstheme="minorHAnsi"/>
          <w:b/>
          <w:color w:val="002060"/>
          <w:szCs w:val="24"/>
        </w:rPr>
        <w:t xml:space="preserve">Limitation de garantie : </w:t>
      </w:r>
      <w:r w:rsidRPr="00F72311">
        <w:rPr>
          <w:rFonts w:asciiTheme="minorHAnsi" w:hAnsiTheme="minorHAnsi" w:cstheme="minorHAnsi"/>
          <w:b/>
          <w:color w:val="002060"/>
          <w:szCs w:val="24"/>
        </w:rPr>
        <w:tab/>
      </w:r>
      <w:r w:rsidRPr="00F72311">
        <w:rPr>
          <w:rFonts w:asciiTheme="minorHAnsi" w:hAnsiTheme="minorHAnsi" w:cstheme="minorHAnsi"/>
          <w:b/>
          <w:color w:val="002060"/>
          <w:szCs w:val="24"/>
        </w:rPr>
        <w:tab/>
        <w:t>50 000 € par sinistre et par année d’assurance</w:t>
      </w:r>
      <w:bookmarkEnd w:id="317"/>
    </w:p>
    <w:p w14:paraId="71B0532E" w14:textId="77777777" w:rsidR="00EB23C9" w:rsidRPr="00F72311" w:rsidRDefault="00F43BB1">
      <w:pPr>
        <w:rPr>
          <w:rStyle w:val="Titredulivre"/>
          <w:rFonts w:asciiTheme="minorHAnsi" w:eastAsia="Times New Roman" w:hAnsiTheme="minorHAnsi" w:cstheme="minorHAnsi"/>
          <w:b w:val="0"/>
          <w:iCs w:val="0"/>
        </w:rPr>
      </w:pPr>
      <w:r w:rsidRPr="00F72311">
        <w:rPr>
          <w:rStyle w:val="Titredulivre"/>
          <w:rFonts w:asciiTheme="minorHAnsi" w:hAnsiTheme="minorHAnsi" w:cstheme="minorHAnsi"/>
        </w:rPr>
        <w:br w:type="page" w:clear="all"/>
      </w:r>
    </w:p>
    <w:p w14:paraId="1473F7C3" w14:textId="77777777" w:rsidR="00EB23C9" w:rsidRPr="00F72311" w:rsidRDefault="00EB23C9">
      <w:pPr>
        <w:pStyle w:val="ArimaTitreArticle"/>
        <w:rPr>
          <w:rStyle w:val="Titredulivre"/>
          <w:rFonts w:asciiTheme="minorHAnsi" w:hAnsiTheme="minorHAnsi" w:cstheme="minorHAnsi"/>
          <w:sz w:val="24"/>
          <w:szCs w:val="24"/>
        </w:rPr>
      </w:pPr>
      <w:bookmarkStart w:id="318" w:name="_Hlk183602206"/>
      <w:bookmarkStart w:id="319" w:name="CCTPexpert"/>
    </w:p>
    <w:p w14:paraId="3FF4A49E"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 xml:space="preserve">EXTENSION GARANTIE « EXPERT D’ASSURE » </w:t>
      </w:r>
    </w:p>
    <w:bookmarkEnd w:id="318"/>
    <w:bookmarkEnd w:id="319"/>
    <w:p w14:paraId="275C24C1" w14:textId="77777777" w:rsidR="00EB23C9" w:rsidRPr="00F72311" w:rsidRDefault="00EB23C9">
      <w:pPr>
        <w:jc w:val="both"/>
        <w:rPr>
          <w:rFonts w:asciiTheme="minorHAnsi" w:hAnsiTheme="minorHAnsi" w:cstheme="minorHAnsi"/>
          <w:b/>
          <w:color w:val="FF0000"/>
          <w:u w:val="single"/>
        </w:rPr>
      </w:pPr>
    </w:p>
    <w:p w14:paraId="14FAD469"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Par dérogation aux conditions générales de garanties, la garantie des honoraires d’expert d’assuré s’appliquera également aux dommages résultant de catastrophes naturelles.</w:t>
      </w:r>
    </w:p>
    <w:p w14:paraId="75B380E1" w14:textId="77777777" w:rsidR="00EB23C9" w:rsidRPr="00F72311" w:rsidRDefault="00EB23C9">
      <w:pPr>
        <w:rPr>
          <w:rFonts w:asciiTheme="minorHAnsi" w:hAnsiTheme="minorHAnsi" w:cstheme="minorHAnsi"/>
        </w:rPr>
      </w:pPr>
    </w:p>
    <w:p w14:paraId="0264358C" w14:textId="77777777" w:rsidR="00EB23C9" w:rsidRPr="00F72311" w:rsidRDefault="00F43BB1">
      <w:pPr>
        <w:pStyle w:val="ArimaTitreArticle"/>
        <w:rPr>
          <w:rStyle w:val="Titredulivre"/>
          <w:rFonts w:asciiTheme="minorHAnsi" w:hAnsiTheme="minorHAnsi" w:cstheme="minorHAnsi"/>
          <w:color w:val="2F5496"/>
          <w:sz w:val="24"/>
          <w:szCs w:val="24"/>
        </w:rPr>
      </w:pPr>
      <w:bookmarkStart w:id="320" w:name="_Hlk183602226"/>
      <w:bookmarkStart w:id="321" w:name="CCTPfranchise"/>
      <w:r w:rsidRPr="00F72311">
        <w:rPr>
          <w:rStyle w:val="Titredulivre"/>
          <w:rFonts w:asciiTheme="minorHAnsi" w:hAnsiTheme="minorHAnsi" w:cstheme="minorHAnsi"/>
          <w:sz w:val="24"/>
          <w:szCs w:val="24"/>
        </w:rPr>
        <w:tab/>
      </w:r>
      <w:r w:rsidRPr="00F72311">
        <w:rPr>
          <w:rStyle w:val="Titredulivre"/>
          <w:rFonts w:asciiTheme="minorHAnsi" w:hAnsiTheme="minorHAnsi" w:cstheme="minorHAnsi"/>
          <w:color w:val="2F5496"/>
          <w:sz w:val="24"/>
          <w:szCs w:val="24"/>
        </w:rPr>
        <w:tab/>
      </w:r>
    </w:p>
    <w:p w14:paraId="5966EE6F"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2F5496"/>
          <w:sz w:val="24"/>
          <w:szCs w:val="24"/>
        </w:rPr>
      </w:pPr>
      <w:r w:rsidRPr="00F72311">
        <w:rPr>
          <w:rStyle w:val="Titredulivre"/>
          <w:rFonts w:asciiTheme="minorHAnsi" w:hAnsiTheme="minorHAnsi" w:cstheme="minorHAnsi"/>
          <w:color w:val="2F5496"/>
          <w:sz w:val="24"/>
          <w:szCs w:val="24"/>
        </w:rPr>
        <w:t>FRANCHISES</w:t>
      </w:r>
    </w:p>
    <w:bookmarkEnd w:id="320"/>
    <w:bookmarkEnd w:id="321"/>
    <w:p w14:paraId="5CD60978" w14:textId="77777777" w:rsidR="00EB23C9" w:rsidRPr="00F72311" w:rsidRDefault="00F43BB1">
      <w:pPr>
        <w:pStyle w:val="Retraitcorpsdetexte"/>
        <w:ind w:left="0"/>
        <w:jc w:val="both"/>
        <w:rPr>
          <w:rFonts w:asciiTheme="minorHAnsi" w:hAnsiTheme="minorHAnsi" w:cstheme="minorHAnsi"/>
          <w:b/>
          <w:color w:val="FF0000"/>
          <w:szCs w:val="24"/>
        </w:rPr>
      </w:pPr>
      <w:r w:rsidRPr="00F72311">
        <w:rPr>
          <w:rFonts w:asciiTheme="minorHAnsi" w:hAnsiTheme="minorHAnsi" w:cstheme="minorHAnsi"/>
          <w:b/>
          <w:szCs w:val="24"/>
        </w:rPr>
        <w:tab/>
      </w:r>
      <w:r w:rsidRPr="00F72311">
        <w:rPr>
          <w:rFonts w:asciiTheme="minorHAnsi" w:hAnsiTheme="minorHAnsi" w:cstheme="minorHAnsi"/>
          <w:b/>
          <w:szCs w:val="24"/>
        </w:rPr>
        <w:tab/>
      </w:r>
    </w:p>
    <w:tbl>
      <w:tblPr>
        <w:tblW w:w="5155"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536"/>
        <w:gridCol w:w="2547"/>
        <w:gridCol w:w="2551"/>
      </w:tblGrid>
      <w:tr w:rsidR="00EB23C9" w:rsidRPr="00F72311" w14:paraId="4B97BAFE" w14:textId="77777777">
        <w:trPr>
          <w:trHeight w:val="369"/>
        </w:trPr>
        <w:tc>
          <w:tcPr>
            <w:tcW w:w="235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tcPr>
          <w:p w14:paraId="1A3615B7" w14:textId="77777777" w:rsidR="00EB23C9" w:rsidRPr="00F72311" w:rsidRDefault="00EB23C9">
            <w:pPr>
              <w:pStyle w:val="Retraitcorpsdetexte"/>
              <w:ind w:left="0"/>
              <w:jc w:val="both"/>
              <w:rPr>
                <w:rFonts w:asciiTheme="minorHAnsi" w:hAnsiTheme="minorHAnsi" w:cstheme="minorHAnsi"/>
                <w:b/>
                <w:bCs/>
                <w:i/>
                <w:color w:val="FFFFFF" w:themeColor="background1"/>
                <w:szCs w:val="24"/>
              </w:rPr>
            </w:pPr>
          </w:p>
        </w:tc>
        <w:tc>
          <w:tcPr>
            <w:tcW w:w="132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tcPr>
          <w:p w14:paraId="27EBCE25" w14:textId="77777777" w:rsidR="00EB23C9" w:rsidRPr="00F72311" w:rsidRDefault="00F43BB1">
            <w:pPr>
              <w:pStyle w:val="Retraitcorpsdetexte"/>
              <w:ind w:left="0"/>
              <w:jc w:val="center"/>
              <w:rPr>
                <w:rFonts w:asciiTheme="minorHAnsi" w:hAnsiTheme="minorHAnsi" w:cstheme="minorHAnsi"/>
                <w:b/>
                <w:bCs/>
                <w:color w:val="FFFFFF" w:themeColor="background1"/>
                <w:szCs w:val="24"/>
              </w:rPr>
            </w:pPr>
            <w:r w:rsidRPr="00F72311">
              <w:rPr>
                <w:rFonts w:asciiTheme="minorHAnsi" w:hAnsiTheme="minorHAnsi" w:cstheme="minorHAnsi"/>
                <w:b/>
                <w:bCs/>
                <w:color w:val="FFFFFF" w:themeColor="background1"/>
                <w:szCs w:val="24"/>
              </w:rPr>
              <w:t>SOLUTION DE BASE</w:t>
            </w:r>
          </w:p>
        </w:tc>
        <w:tc>
          <w:tcPr>
            <w:tcW w:w="132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tcPr>
          <w:p w14:paraId="6CC15039" w14:textId="77777777" w:rsidR="00EB23C9" w:rsidRPr="00F72311" w:rsidRDefault="00F43BB1">
            <w:pPr>
              <w:pStyle w:val="Retraitcorpsdetexte"/>
              <w:ind w:left="0"/>
              <w:jc w:val="center"/>
              <w:rPr>
                <w:rFonts w:asciiTheme="minorHAnsi" w:hAnsiTheme="minorHAnsi" w:cstheme="minorHAnsi"/>
                <w:b/>
                <w:bCs/>
                <w:color w:val="FFFFFF" w:themeColor="background1"/>
                <w:szCs w:val="24"/>
              </w:rPr>
            </w:pPr>
            <w:r w:rsidRPr="00F72311">
              <w:rPr>
                <w:rFonts w:asciiTheme="minorHAnsi" w:hAnsiTheme="minorHAnsi" w:cstheme="minorHAnsi"/>
                <w:b/>
                <w:bCs/>
                <w:color w:val="FFFFFF" w:themeColor="background1"/>
                <w:szCs w:val="24"/>
              </w:rPr>
              <w:t>SOLUTION ALTERNATIVE N°1</w:t>
            </w:r>
          </w:p>
          <w:p w14:paraId="1C5031EB" w14:textId="1C541B75" w:rsidR="00357775" w:rsidRPr="00F72311" w:rsidRDefault="00357775">
            <w:pPr>
              <w:pStyle w:val="Retraitcorpsdetexte"/>
              <w:ind w:left="0"/>
              <w:jc w:val="center"/>
              <w:rPr>
                <w:rFonts w:asciiTheme="minorHAnsi" w:hAnsiTheme="minorHAnsi" w:cstheme="minorHAnsi"/>
                <w:b/>
                <w:bCs/>
                <w:color w:val="FFFFFF" w:themeColor="background1"/>
                <w:szCs w:val="24"/>
              </w:rPr>
            </w:pPr>
            <w:r w:rsidRPr="00F72311">
              <w:rPr>
                <w:rFonts w:asciiTheme="minorHAnsi" w:hAnsiTheme="minorHAnsi" w:cstheme="minorHAnsi"/>
                <w:b/>
                <w:bCs/>
                <w:color w:val="FFFFFF" w:themeColor="background1"/>
                <w:szCs w:val="24"/>
              </w:rPr>
              <w:t>(variante)</w:t>
            </w:r>
          </w:p>
        </w:tc>
      </w:tr>
      <w:tr w:rsidR="00EB23C9" w:rsidRPr="00F72311" w14:paraId="382D0B5B" w14:textId="77777777">
        <w:trPr>
          <w:trHeight w:val="463"/>
        </w:trPr>
        <w:tc>
          <w:tcPr>
            <w:tcW w:w="2354" w:type="pct"/>
            <w:tcBorders>
              <w:top w:val="single" w:sz="4" w:space="0" w:color="FFFFFF" w:themeColor="background1"/>
            </w:tcBorders>
            <w:shd w:val="clear" w:color="auto" w:fill="auto"/>
          </w:tcPr>
          <w:p w14:paraId="16ED8C13" w14:textId="77777777" w:rsidR="00EB23C9" w:rsidRPr="00F72311" w:rsidRDefault="00F43BB1">
            <w:pPr>
              <w:pStyle w:val="Retraitcorpsdetexte"/>
              <w:ind w:left="0"/>
              <w:jc w:val="both"/>
              <w:rPr>
                <w:rFonts w:asciiTheme="minorHAnsi" w:hAnsiTheme="minorHAnsi" w:cstheme="minorHAnsi"/>
                <w:bCs/>
                <w:szCs w:val="24"/>
              </w:rPr>
            </w:pPr>
            <w:r w:rsidRPr="00F72311">
              <w:rPr>
                <w:rFonts w:asciiTheme="minorHAnsi" w:hAnsiTheme="minorHAnsi" w:cstheme="minorHAnsi"/>
                <w:bCs/>
                <w:szCs w:val="24"/>
              </w:rPr>
              <w:t>Franchise incendie</w:t>
            </w:r>
          </w:p>
        </w:tc>
        <w:tc>
          <w:tcPr>
            <w:tcW w:w="1322" w:type="pct"/>
            <w:vMerge w:val="restart"/>
            <w:tcBorders>
              <w:top w:val="single" w:sz="4" w:space="0" w:color="FFFFFF" w:themeColor="background1"/>
            </w:tcBorders>
            <w:shd w:val="clear" w:color="auto" w:fill="auto"/>
          </w:tcPr>
          <w:p w14:paraId="32237AA9" w14:textId="77777777" w:rsidR="00EB23C9" w:rsidRPr="00F72311" w:rsidRDefault="00F43BB1">
            <w:pPr>
              <w:pStyle w:val="Retraitcorpsdetexte"/>
              <w:ind w:left="0"/>
              <w:jc w:val="center"/>
              <w:rPr>
                <w:rFonts w:asciiTheme="minorHAnsi" w:hAnsiTheme="minorHAnsi" w:cstheme="minorHAnsi"/>
                <w:b/>
                <w:iCs/>
                <w:color w:val="002060"/>
                <w:szCs w:val="24"/>
              </w:rPr>
            </w:pPr>
            <w:r w:rsidRPr="00F72311">
              <w:rPr>
                <w:rFonts w:asciiTheme="minorHAnsi" w:hAnsiTheme="minorHAnsi" w:cstheme="minorHAnsi"/>
                <w:b/>
                <w:iCs/>
                <w:color w:val="002060"/>
                <w:szCs w:val="24"/>
              </w:rPr>
              <w:t>10 % du montant de dommages avec un mini de 100 000 €</w:t>
            </w:r>
          </w:p>
        </w:tc>
        <w:tc>
          <w:tcPr>
            <w:tcW w:w="1324" w:type="pct"/>
            <w:vMerge w:val="restart"/>
            <w:tcBorders>
              <w:top w:val="single" w:sz="4" w:space="0" w:color="FFFFFF" w:themeColor="background1"/>
            </w:tcBorders>
            <w:shd w:val="clear" w:color="auto" w:fill="auto"/>
          </w:tcPr>
          <w:p w14:paraId="1625835C"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iCs/>
                <w:color w:val="002060"/>
                <w:szCs w:val="24"/>
              </w:rPr>
              <w:t>10 % du montant de dommages avec un mini de 200 000 €</w:t>
            </w:r>
          </w:p>
        </w:tc>
      </w:tr>
      <w:tr w:rsidR="00EB23C9" w:rsidRPr="00F72311" w14:paraId="28843D58" w14:textId="77777777">
        <w:trPr>
          <w:trHeight w:val="568"/>
        </w:trPr>
        <w:tc>
          <w:tcPr>
            <w:tcW w:w="2354" w:type="pct"/>
            <w:tcBorders>
              <w:top w:val="single" w:sz="4" w:space="0" w:color="FFFFFF" w:themeColor="background1"/>
            </w:tcBorders>
            <w:shd w:val="clear" w:color="auto" w:fill="auto"/>
          </w:tcPr>
          <w:p w14:paraId="33197EF9" w14:textId="77777777" w:rsidR="00EB23C9" w:rsidRPr="00F72311" w:rsidRDefault="00F43BB1">
            <w:pPr>
              <w:pStyle w:val="Retraitcorpsdetexte"/>
              <w:ind w:left="0"/>
              <w:jc w:val="both"/>
              <w:rPr>
                <w:rFonts w:asciiTheme="minorHAnsi" w:hAnsiTheme="minorHAnsi" w:cstheme="minorHAnsi"/>
                <w:bCs/>
                <w:szCs w:val="24"/>
              </w:rPr>
            </w:pPr>
            <w:r w:rsidRPr="00F72311">
              <w:rPr>
                <w:rFonts w:asciiTheme="minorHAnsi" w:hAnsiTheme="minorHAnsi" w:cstheme="minorHAnsi"/>
                <w:bCs/>
                <w:szCs w:val="24"/>
              </w:rPr>
              <w:t>Franchise événements naturels</w:t>
            </w:r>
          </w:p>
        </w:tc>
        <w:tc>
          <w:tcPr>
            <w:tcW w:w="1322" w:type="pct"/>
            <w:vMerge/>
            <w:shd w:val="clear" w:color="auto" w:fill="auto"/>
          </w:tcPr>
          <w:p w14:paraId="5D3097FA" w14:textId="77777777" w:rsidR="00EB23C9" w:rsidRPr="00F72311" w:rsidRDefault="00EB23C9">
            <w:pPr>
              <w:pStyle w:val="Retraitcorpsdetexte"/>
              <w:ind w:left="0"/>
              <w:jc w:val="center"/>
              <w:rPr>
                <w:rFonts w:asciiTheme="minorHAnsi" w:hAnsiTheme="minorHAnsi" w:cstheme="minorHAnsi"/>
                <w:b/>
                <w:bCs/>
                <w:color w:val="002060"/>
                <w:szCs w:val="24"/>
              </w:rPr>
            </w:pPr>
          </w:p>
        </w:tc>
        <w:tc>
          <w:tcPr>
            <w:tcW w:w="1324" w:type="pct"/>
            <w:vMerge/>
            <w:shd w:val="clear" w:color="auto" w:fill="auto"/>
          </w:tcPr>
          <w:p w14:paraId="2C432F8F" w14:textId="77777777" w:rsidR="00EB23C9" w:rsidRPr="00F72311" w:rsidRDefault="00EB23C9">
            <w:pPr>
              <w:pStyle w:val="Retraitcorpsdetexte"/>
              <w:ind w:left="0"/>
              <w:jc w:val="center"/>
              <w:rPr>
                <w:rFonts w:asciiTheme="minorHAnsi" w:hAnsiTheme="minorHAnsi" w:cstheme="minorHAnsi"/>
                <w:b/>
                <w:bCs/>
                <w:color w:val="002060"/>
                <w:szCs w:val="24"/>
              </w:rPr>
            </w:pPr>
          </w:p>
        </w:tc>
      </w:tr>
      <w:tr w:rsidR="00EB23C9" w:rsidRPr="00F72311" w14:paraId="763F1398" w14:textId="77777777">
        <w:trPr>
          <w:trHeight w:val="232"/>
        </w:trPr>
        <w:tc>
          <w:tcPr>
            <w:tcW w:w="2354" w:type="pct"/>
            <w:shd w:val="clear" w:color="auto" w:fill="auto"/>
          </w:tcPr>
          <w:p w14:paraId="74321BE0" w14:textId="77777777" w:rsidR="00EB23C9" w:rsidRPr="00F72311" w:rsidRDefault="00F43BB1">
            <w:pPr>
              <w:pStyle w:val="Retraitcorpsdetexte"/>
              <w:ind w:left="0"/>
              <w:jc w:val="both"/>
              <w:rPr>
                <w:rFonts w:asciiTheme="minorHAnsi" w:hAnsiTheme="minorHAnsi" w:cstheme="minorHAnsi"/>
                <w:bCs/>
                <w:szCs w:val="24"/>
              </w:rPr>
            </w:pPr>
            <w:r w:rsidRPr="00F72311">
              <w:rPr>
                <w:rFonts w:asciiTheme="minorHAnsi" w:hAnsiTheme="minorHAnsi" w:cstheme="minorHAnsi"/>
                <w:bCs/>
                <w:szCs w:val="24"/>
              </w:rPr>
              <w:t>Franchise autres évènements</w:t>
            </w:r>
          </w:p>
        </w:tc>
        <w:tc>
          <w:tcPr>
            <w:tcW w:w="1322" w:type="pct"/>
            <w:shd w:val="clear" w:color="auto" w:fill="auto"/>
          </w:tcPr>
          <w:p w14:paraId="41646872"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2 000 €</w:t>
            </w:r>
          </w:p>
        </w:tc>
        <w:tc>
          <w:tcPr>
            <w:tcW w:w="1324" w:type="pct"/>
            <w:shd w:val="clear" w:color="auto" w:fill="auto"/>
          </w:tcPr>
          <w:p w14:paraId="4407B1DC"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5 000 €</w:t>
            </w:r>
          </w:p>
        </w:tc>
      </w:tr>
      <w:tr w:rsidR="00EB23C9" w:rsidRPr="00F72311" w14:paraId="23C8D0AE" w14:textId="77777777">
        <w:trPr>
          <w:trHeight w:val="232"/>
        </w:trPr>
        <w:tc>
          <w:tcPr>
            <w:tcW w:w="2354" w:type="pct"/>
            <w:shd w:val="clear" w:color="auto" w:fill="auto"/>
          </w:tcPr>
          <w:p w14:paraId="6CDFA3C7" w14:textId="77777777" w:rsidR="00EB23C9" w:rsidRPr="00F72311" w:rsidRDefault="00F43BB1">
            <w:pPr>
              <w:pStyle w:val="Retraitcorpsdetexte"/>
              <w:ind w:left="0"/>
              <w:jc w:val="both"/>
              <w:rPr>
                <w:rFonts w:asciiTheme="minorHAnsi" w:hAnsiTheme="minorHAnsi" w:cstheme="minorHAnsi"/>
                <w:bCs/>
                <w:szCs w:val="24"/>
              </w:rPr>
            </w:pPr>
            <w:r w:rsidRPr="00F72311">
              <w:rPr>
                <w:rFonts w:asciiTheme="minorHAnsi" w:hAnsiTheme="minorHAnsi" w:cstheme="minorHAnsi"/>
                <w:bCs/>
                <w:szCs w:val="24"/>
              </w:rPr>
              <w:t>Emeutes et mouvements populaires</w:t>
            </w:r>
          </w:p>
        </w:tc>
        <w:tc>
          <w:tcPr>
            <w:tcW w:w="1322" w:type="pct"/>
            <w:shd w:val="clear" w:color="auto" w:fill="auto"/>
          </w:tcPr>
          <w:p w14:paraId="5A9B0958"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iCs/>
                <w:color w:val="002060"/>
                <w:szCs w:val="24"/>
              </w:rPr>
              <w:t>10 % du montant de dommages avec un mini de 100 000 €</w:t>
            </w:r>
          </w:p>
        </w:tc>
        <w:tc>
          <w:tcPr>
            <w:tcW w:w="1324" w:type="pct"/>
            <w:shd w:val="clear" w:color="auto" w:fill="auto"/>
          </w:tcPr>
          <w:p w14:paraId="08C25F25"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iCs/>
                <w:color w:val="002060"/>
                <w:szCs w:val="24"/>
              </w:rPr>
              <w:t>10 % du montant de dommages avec un mini de 200 000 €</w:t>
            </w:r>
          </w:p>
        </w:tc>
      </w:tr>
      <w:tr w:rsidR="00EB23C9" w:rsidRPr="00F72311" w14:paraId="026019EA" w14:textId="77777777">
        <w:trPr>
          <w:trHeight w:val="232"/>
        </w:trPr>
        <w:tc>
          <w:tcPr>
            <w:tcW w:w="2354" w:type="pct"/>
            <w:shd w:val="clear" w:color="auto" w:fill="auto"/>
          </w:tcPr>
          <w:p w14:paraId="69FA6C90" w14:textId="77777777" w:rsidR="00EB23C9" w:rsidRPr="00F72311" w:rsidRDefault="00F43BB1">
            <w:pPr>
              <w:pStyle w:val="Retraitcorpsdetexte"/>
              <w:ind w:left="0"/>
              <w:jc w:val="both"/>
              <w:rPr>
                <w:rFonts w:asciiTheme="minorHAnsi" w:hAnsiTheme="minorHAnsi" w:cstheme="minorHAnsi"/>
                <w:bCs/>
                <w:szCs w:val="24"/>
              </w:rPr>
            </w:pPr>
            <w:r w:rsidRPr="00F72311">
              <w:rPr>
                <w:rFonts w:asciiTheme="minorHAnsi" w:hAnsiTheme="minorHAnsi" w:cstheme="minorHAnsi"/>
                <w:bCs/>
                <w:szCs w:val="24"/>
              </w:rPr>
              <w:t>Bris de glace</w:t>
            </w:r>
          </w:p>
        </w:tc>
        <w:tc>
          <w:tcPr>
            <w:tcW w:w="1322" w:type="pct"/>
            <w:vMerge w:val="restart"/>
            <w:shd w:val="clear" w:color="auto" w:fill="auto"/>
          </w:tcPr>
          <w:p w14:paraId="4723C9D9" w14:textId="77777777" w:rsidR="00EB23C9" w:rsidRPr="00F72311" w:rsidRDefault="00EB23C9">
            <w:pPr>
              <w:pStyle w:val="Retraitcorpsdetexte"/>
              <w:ind w:left="0"/>
              <w:jc w:val="center"/>
              <w:rPr>
                <w:rFonts w:asciiTheme="minorHAnsi" w:hAnsiTheme="minorHAnsi" w:cstheme="minorHAnsi"/>
                <w:b/>
                <w:bCs/>
                <w:color w:val="002060"/>
                <w:szCs w:val="24"/>
              </w:rPr>
            </w:pPr>
          </w:p>
          <w:p w14:paraId="43035523" w14:textId="77777777" w:rsidR="00EB23C9" w:rsidRPr="00F72311" w:rsidRDefault="00EB23C9">
            <w:pPr>
              <w:pStyle w:val="Retraitcorpsdetexte"/>
              <w:ind w:left="0"/>
              <w:jc w:val="center"/>
              <w:rPr>
                <w:rFonts w:asciiTheme="minorHAnsi" w:hAnsiTheme="minorHAnsi" w:cstheme="minorHAnsi"/>
                <w:b/>
                <w:bCs/>
                <w:color w:val="002060"/>
                <w:szCs w:val="24"/>
              </w:rPr>
            </w:pPr>
          </w:p>
          <w:p w14:paraId="71E5E83E" w14:textId="77777777" w:rsidR="00EB23C9" w:rsidRPr="00F72311" w:rsidRDefault="00EB23C9">
            <w:pPr>
              <w:pStyle w:val="Retraitcorpsdetexte"/>
              <w:ind w:left="0"/>
              <w:jc w:val="center"/>
              <w:rPr>
                <w:rFonts w:asciiTheme="minorHAnsi" w:hAnsiTheme="minorHAnsi" w:cstheme="minorHAnsi"/>
                <w:b/>
                <w:bCs/>
                <w:color w:val="002060"/>
                <w:szCs w:val="24"/>
              </w:rPr>
            </w:pPr>
          </w:p>
          <w:p w14:paraId="1C0B8C22"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1 000 €</w:t>
            </w:r>
          </w:p>
          <w:p w14:paraId="020BC6B4"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 xml:space="preserve"> </w:t>
            </w:r>
          </w:p>
        </w:tc>
        <w:tc>
          <w:tcPr>
            <w:tcW w:w="1324" w:type="pct"/>
            <w:vMerge w:val="restart"/>
            <w:shd w:val="clear" w:color="auto" w:fill="auto"/>
          </w:tcPr>
          <w:p w14:paraId="18D28C68" w14:textId="77777777" w:rsidR="00EB23C9" w:rsidRPr="00F72311" w:rsidRDefault="00EB23C9">
            <w:pPr>
              <w:pStyle w:val="Retraitcorpsdetexte"/>
              <w:ind w:left="0"/>
              <w:jc w:val="center"/>
              <w:rPr>
                <w:rFonts w:asciiTheme="minorHAnsi" w:hAnsiTheme="minorHAnsi" w:cstheme="minorHAnsi"/>
                <w:b/>
                <w:bCs/>
                <w:color w:val="002060"/>
                <w:szCs w:val="24"/>
              </w:rPr>
            </w:pPr>
          </w:p>
          <w:p w14:paraId="60614148" w14:textId="77777777" w:rsidR="00EB23C9" w:rsidRPr="00F72311" w:rsidRDefault="00EB23C9">
            <w:pPr>
              <w:pStyle w:val="Retraitcorpsdetexte"/>
              <w:ind w:left="0"/>
              <w:jc w:val="center"/>
              <w:rPr>
                <w:rFonts w:asciiTheme="minorHAnsi" w:hAnsiTheme="minorHAnsi" w:cstheme="minorHAnsi"/>
                <w:b/>
                <w:bCs/>
                <w:color w:val="002060"/>
                <w:szCs w:val="24"/>
              </w:rPr>
            </w:pPr>
          </w:p>
          <w:p w14:paraId="0E124D49" w14:textId="77777777" w:rsidR="00EB23C9" w:rsidRPr="00F72311" w:rsidRDefault="00EB23C9">
            <w:pPr>
              <w:pStyle w:val="Retraitcorpsdetexte"/>
              <w:ind w:left="0"/>
              <w:jc w:val="center"/>
              <w:rPr>
                <w:rFonts w:asciiTheme="minorHAnsi" w:hAnsiTheme="minorHAnsi" w:cstheme="minorHAnsi"/>
                <w:b/>
                <w:bCs/>
                <w:color w:val="002060"/>
                <w:szCs w:val="24"/>
              </w:rPr>
            </w:pPr>
          </w:p>
          <w:p w14:paraId="6F2BB319"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1 500 €</w:t>
            </w:r>
          </w:p>
          <w:p w14:paraId="7A82AE27"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 xml:space="preserve"> </w:t>
            </w:r>
          </w:p>
        </w:tc>
      </w:tr>
      <w:tr w:rsidR="00EB23C9" w:rsidRPr="00F72311" w14:paraId="1D689A95" w14:textId="77777777">
        <w:trPr>
          <w:trHeight w:val="244"/>
        </w:trPr>
        <w:tc>
          <w:tcPr>
            <w:tcW w:w="2354" w:type="pct"/>
            <w:shd w:val="clear" w:color="auto" w:fill="auto"/>
          </w:tcPr>
          <w:p w14:paraId="3BCED058" w14:textId="77777777" w:rsidR="00EB23C9" w:rsidRPr="00F72311" w:rsidRDefault="00F43BB1">
            <w:pPr>
              <w:pStyle w:val="Retraitcorpsdetexte"/>
              <w:ind w:left="0"/>
              <w:jc w:val="both"/>
              <w:rPr>
                <w:rFonts w:asciiTheme="minorHAnsi" w:hAnsiTheme="minorHAnsi" w:cstheme="minorHAnsi"/>
                <w:bCs/>
                <w:szCs w:val="24"/>
              </w:rPr>
            </w:pPr>
            <w:r w:rsidRPr="00F72311">
              <w:rPr>
                <w:rFonts w:asciiTheme="minorHAnsi" w:hAnsiTheme="minorHAnsi" w:cstheme="minorHAnsi"/>
                <w:bCs/>
                <w:szCs w:val="24"/>
              </w:rPr>
              <w:t>Vol des clés</w:t>
            </w:r>
          </w:p>
        </w:tc>
        <w:tc>
          <w:tcPr>
            <w:tcW w:w="1322" w:type="pct"/>
            <w:vMerge/>
            <w:shd w:val="clear" w:color="auto" w:fill="auto"/>
          </w:tcPr>
          <w:p w14:paraId="081B8B81" w14:textId="77777777" w:rsidR="00EB23C9" w:rsidRPr="00F72311" w:rsidRDefault="00EB23C9">
            <w:pPr>
              <w:pStyle w:val="Retraitcorpsdetexte"/>
              <w:ind w:left="0"/>
              <w:jc w:val="center"/>
              <w:rPr>
                <w:rFonts w:asciiTheme="minorHAnsi" w:hAnsiTheme="minorHAnsi" w:cstheme="minorHAnsi"/>
                <w:b/>
                <w:bCs/>
                <w:color w:val="002060"/>
                <w:szCs w:val="24"/>
              </w:rPr>
            </w:pPr>
          </w:p>
        </w:tc>
        <w:tc>
          <w:tcPr>
            <w:tcW w:w="1324" w:type="pct"/>
            <w:vMerge/>
            <w:shd w:val="clear" w:color="auto" w:fill="auto"/>
          </w:tcPr>
          <w:p w14:paraId="23C37B94" w14:textId="77777777" w:rsidR="00EB23C9" w:rsidRPr="00F72311" w:rsidRDefault="00EB23C9">
            <w:pPr>
              <w:pStyle w:val="Retraitcorpsdetexte"/>
              <w:ind w:left="0"/>
              <w:jc w:val="center"/>
              <w:rPr>
                <w:rFonts w:asciiTheme="minorHAnsi" w:hAnsiTheme="minorHAnsi" w:cstheme="minorHAnsi"/>
                <w:b/>
                <w:bCs/>
                <w:color w:val="002060"/>
                <w:szCs w:val="24"/>
              </w:rPr>
            </w:pPr>
          </w:p>
        </w:tc>
      </w:tr>
      <w:tr w:rsidR="00EB23C9" w:rsidRPr="00F72311" w14:paraId="3E2F1C3D" w14:textId="77777777">
        <w:trPr>
          <w:trHeight w:val="232"/>
        </w:trPr>
        <w:tc>
          <w:tcPr>
            <w:tcW w:w="2354" w:type="pct"/>
            <w:shd w:val="clear" w:color="auto" w:fill="auto"/>
          </w:tcPr>
          <w:p w14:paraId="50FF1A59" w14:textId="77777777" w:rsidR="00EB23C9" w:rsidRPr="00F72311" w:rsidRDefault="00F43BB1">
            <w:pPr>
              <w:pStyle w:val="Retraitcorpsdetexte"/>
              <w:ind w:left="0"/>
              <w:jc w:val="both"/>
              <w:rPr>
                <w:rFonts w:asciiTheme="minorHAnsi" w:hAnsiTheme="minorHAnsi" w:cstheme="minorHAnsi"/>
                <w:bCs/>
                <w:szCs w:val="24"/>
              </w:rPr>
            </w:pPr>
            <w:r w:rsidRPr="00F72311">
              <w:rPr>
                <w:rFonts w:asciiTheme="minorHAnsi" w:hAnsiTheme="minorHAnsi" w:cstheme="minorHAnsi"/>
                <w:bCs/>
                <w:szCs w:val="24"/>
              </w:rPr>
              <w:t>Vol en coffres</w:t>
            </w:r>
          </w:p>
        </w:tc>
        <w:tc>
          <w:tcPr>
            <w:tcW w:w="1322" w:type="pct"/>
            <w:vMerge/>
            <w:shd w:val="clear" w:color="auto" w:fill="auto"/>
          </w:tcPr>
          <w:p w14:paraId="65A2A877" w14:textId="77777777" w:rsidR="00EB23C9" w:rsidRPr="00F72311" w:rsidRDefault="00EB23C9">
            <w:pPr>
              <w:pStyle w:val="Retraitcorpsdetexte"/>
              <w:ind w:left="0"/>
              <w:jc w:val="center"/>
              <w:rPr>
                <w:rFonts w:asciiTheme="minorHAnsi" w:hAnsiTheme="minorHAnsi" w:cstheme="minorHAnsi"/>
                <w:b/>
                <w:bCs/>
                <w:color w:val="002060"/>
                <w:szCs w:val="24"/>
              </w:rPr>
            </w:pPr>
          </w:p>
        </w:tc>
        <w:tc>
          <w:tcPr>
            <w:tcW w:w="1324" w:type="pct"/>
            <w:vMerge/>
            <w:shd w:val="clear" w:color="auto" w:fill="auto"/>
          </w:tcPr>
          <w:p w14:paraId="2C25B8CB" w14:textId="77777777" w:rsidR="00EB23C9" w:rsidRPr="00F72311" w:rsidRDefault="00EB23C9">
            <w:pPr>
              <w:pStyle w:val="Retraitcorpsdetexte"/>
              <w:ind w:left="0"/>
              <w:jc w:val="center"/>
              <w:rPr>
                <w:rFonts w:asciiTheme="minorHAnsi" w:hAnsiTheme="minorHAnsi" w:cstheme="minorHAnsi"/>
                <w:b/>
                <w:bCs/>
                <w:color w:val="002060"/>
                <w:szCs w:val="24"/>
              </w:rPr>
            </w:pPr>
          </w:p>
        </w:tc>
      </w:tr>
      <w:tr w:rsidR="00EB23C9" w:rsidRPr="00F72311" w14:paraId="7023AB84" w14:textId="77777777">
        <w:trPr>
          <w:trHeight w:val="232"/>
        </w:trPr>
        <w:tc>
          <w:tcPr>
            <w:tcW w:w="2354" w:type="pct"/>
            <w:shd w:val="clear" w:color="auto" w:fill="auto"/>
          </w:tcPr>
          <w:p w14:paraId="305B177E" w14:textId="77777777" w:rsidR="00EB23C9" w:rsidRPr="00F72311" w:rsidRDefault="00F43BB1">
            <w:pPr>
              <w:pStyle w:val="Retraitcorpsdetexte"/>
              <w:ind w:left="0"/>
              <w:jc w:val="both"/>
              <w:rPr>
                <w:rFonts w:asciiTheme="minorHAnsi" w:hAnsiTheme="minorHAnsi" w:cstheme="minorHAnsi"/>
                <w:bCs/>
                <w:szCs w:val="24"/>
              </w:rPr>
            </w:pPr>
            <w:r w:rsidRPr="00F72311">
              <w:rPr>
                <w:rFonts w:asciiTheme="minorHAnsi" w:hAnsiTheme="minorHAnsi" w:cstheme="minorHAnsi"/>
                <w:bCs/>
                <w:szCs w:val="24"/>
              </w:rPr>
              <w:t>Transport de fonds</w:t>
            </w:r>
          </w:p>
        </w:tc>
        <w:tc>
          <w:tcPr>
            <w:tcW w:w="1322" w:type="pct"/>
            <w:vMerge/>
            <w:shd w:val="clear" w:color="auto" w:fill="auto"/>
          </w:tcPr>
          <w:p w14:paraId="31A1139E" w14:textId="77777777" w:rsidR="00EB23C9" w:rsidRPr="00F72311" w:rsidRDefault="00EB23C9">
            <w:pPr>
              <w:pStyle w:val="Retraitcorpsdetexte"/>
              <w:ind w:left="0"/>
              <w:jc w:val="center"/>
              <w:rPr>
                <w:rFonts w:asciiTheme="minorHAnsi" w:hAnsiTheme="minorHAnsi" w:cstheme="minorHAnsi"/>
                <w:b/>
                <w:bCs/>
                <w:color w:val="002060"/>
                <w:szCs w:val="24"/>
              </w:rPr>
            </w:pPr>
          </w:p>
        </w:tc>
        <w:tc>
          <w:tcPr>
            <w:tcW w:w="1324" w:type="pct"/>
            <w:vMerge/>
            <w:shd w:val="clear" w:color="auto" w:fill="auto"/>
          </w:tcPr>
          <w:p w14:paraId="0B7A5BE2" w14:textId="77777777" w:rsidR="00EB23C9" w:rsidRPr="00F72311" w:rsidRDefault="00EB23C9">
            <w:pPr>
              <w:pStyle w:val="Retraitcorpsdetexte"/>
              <w:ind w:left="0"/>
              <w:jc w:val="center"/>
              <w:rPr>
                <w:rFonts w:asciiTheme="minorHAnsi" w:hAnsiTheme="minorHAnsi" w:cstheme="minorHAnsi"/>
                <w:b/>
                <w:bCs/>
                <w:color w:val="002060"/>
                <w:szCs w:val="24"/>
              </w:rPr>
            </w:pPr>
          </w:p>
        </w:tc>
      </w:tr>
      <w:tr w:rsidR="00EB23C9" w:rsidRPr="00F72311" w14:paraId="0740C767" w14:textId="77777777">
        <w:trPr>
          <w:trHeight w:val="232"/>
        </w:trPr>
        <w:tc>
          <w:tcPr>
            <w:tcW w:w="2354" w:type="pct"/>
            <w:shd w:val="clear" w:color="auto" w:fill="auto"/>
          </w:tcPr>
          <w:p w14:paraId="2377CC8F" w14:textId="77777777" w:rsidR="00EB23C9" w:rsidRPr="00F72311" w:rsidRDefault="00F43BB1">
            <w:pPr>
              <w:pStyle w:val="Retraitcorpsdetexte"/>
              <w:ind w:left="0"/>
              <w:jc w:val="both"/>
              <w:rPr>
                <w:rFonts w:asciiTheme="minorHAnsi" w:hAnsiTheme="minorHAnsi" w:cstheme="minorHAnsi"/>
                <w:bCs/>
                <w:szCs w:val="24"/>
              </w:rPr>
            </w:pPr>
            <w:r w:rsidRPr="00F72311">
              <w:rPr>
                <w:rFonts w:asciiTheme="minorHAnsi" w:hAnsiTheme="minorHAnsi" w:cstheme="minorHAnsi"/>
                <w:bCs/>
                <w:szCs w:val="24"/>
              </w:rPr>
              <w:t>Contenu congélateurs</w:t>
            </w:r>
          </w:p>
        </w:tc>
        <w:tc>
          <w:tcPr>
            <w:tcW w:w="1322" w:type="pct"/>
            <w:vMerge/>
            <w:shd w:val="clear" w:color="auto" w:fill="auto"/>
          </w:tcPr>
          <w:p w14:paraId="45EF491D" w14:textId="77777777" w:rsidR="00EB23C9" w:rsidRPr="00F72311" w:rsidRDefault="00EB23C9">
            <w:pPr>
              <w:pStyle w:val="Retraitcorpsdetexte"/>
              <w:ind w:left="0"/>
              <w:jc w:val="center"/>
              <w:rPr>
                <w:rFonts w:asciiTheme="minorHAnsi" w:hAnsiTheme="minorHAnsi" w:cstheme="minorHAnsi"/>
                <w:b/>
                <w:bCs/>
                <w:color w:val="002060"/>
                <w:szCs w:val="24"/>
              </w:rPr>
            </w:pPr>
          </w:p>
        </w:tc>
        <w:tc>
          <w:tcPr>
            <w:tcW w:w="1324" w:type="pct"/>
            <w:vMerge/>
            <w:shd w:val="clear" w:color="auto" w:fill="auto"/>
          </w:tcPr>
          <w:p w14:paraId="07D4BC19" w14:textId="77777777" w:rsidR="00EB23C9" w:rsidRPr="00F72311" w:rsidRDefault="00EB23C9">
            <w:pPr>
              <w:pStyle w:val="Retraitcorpsdetexte"/>
              <w:ind w:left="0"/>
              <w:jc w:val="center"/>
              <w:rPr>
                <w:rFonts w:asciiTheme="minorHAnsi" w:hAnsiTheme="minorHAnsi" w:cstheme="minorHAnsi"/>
                <w:b/>
                <w:bCs/>
                <w:color w:val="002060"/>
                <w:szCs w:val="24"/>
              </w:rPr>
            </w:pPr>
          </w:p>
        </w:tc>
      </w:tr>
      <w:tr w:rsidR="00EB23C9" w:rsidRPr="00F72311" w14:paraId="285EAFFD" w14:textId="77777777">
        <w:trPr>
          <w:trHeight w:val="232"/>
        </w:trPr>
        <w:tc>
          <w:tcPr>
            <w:tcW w:w="2354" w:type="pct"/>
            <w:shd w:val="clear" w:color="auto" w:fill="auto"/>
          </w:tcPr>
          <w:p w14:paraId="5B2E765C" w14:textId="77777777" w:rsidR="00EB23C9" w:rsidRPr="00F72311" w:rsidRDefault="00F43BB1">
            <w:pPr>
              <w:pStyle w:val="Retraitcorpsdetexte"/>
              <w:ind w:left="0"/>
              <w:jc w:val="both"/>
              <w:rPr>
                <w:rFonts w:asciiTheme="minorHAnsi" w:hAnsiTheme="minorHAnsi" w:cstheme="minorHAnsi"/>
                <w:bCs/>
                <w:szCs w:val="24"/>
              </w:rPr>
            </w:pPr>
            <w:r w:rsidRPr="00F72311">
              <w:rPr>
                <w:rFonts w:asciiTheme="minorHAnsi" w:hAnsiTheme="minorHAnsi" w:cstheme="minorHAnsi"/>
                <w:bCs/>
                <w:szCs w:val="24"/>
              </w:rPr>
              <w:t>Tous risques informatique – bris de machine</w:t>
            </w:r>
          </w:p>
        </w:tc>
        <w:tc>
          <w:tcPr>
            <w:tcW w:w="1322" w:type="pct"/>
            <w:vMerge/>
            <w:shd w:val="clear" w:color="auto" w:fill="auto"/>
          </w:tcPr>
          <w:p w14:paraId="207F8D40" w14:textId="77777777" w:rsidR="00EB23C9" w:rsidRPr="00F72311" w:rsidRDefault="00EB23C9">
            <w:pPr>
              <w:pStyle w:val="Retraitcorpsdetexte"/>
              <w:ind w:left="0"/>
              <w:jc w:val="center"/>
              <w:rPr>
                <w:rFonts w:asciiTheme="minorHAnsi" w:hAnsiTheme="minorHAnsi" w:cstheme="minorHAnsi"/>
                <w:b/>
                <w:bCs/>
                <w:color w:val="002060"/>
                <w:szCs w:val="24"/>
              </w:rPr>
            </w:pPr>
          </w:p>
        </w:tc>
        <w:tc>
          <w:tcPr>
            <w:tcW w:w="1324" w:type="pct"/>
            <w:vMerge/>
            <w:shd w:val="clear" w:color="auto" w:fill="auto"/>
          </w:tcPr>
          <w:p w14:paraId="585AA452" w14:textId="77777777" w:rsidR="00EB23C9" w:rsidRPr="00F72311" w:rsidRDefault="00EB23C9">
            <w:pPr>
              <w:pStyle w:val="Retraitcorpsdetexte"/>
              <w:ind w:left="0"/>
              <w:jc w:val="center"/>
              <w:rPr>
                <w:rFonts w:asciiTheme="minorHAnsi" w:hAnsiTheme="minorHAnsi" w:cstheme="minorHAnsi"/>
                <w:b/>
                <w:bCs/>
                <w:color w:val="002060"/>
                <w:szCs w:val="24"/>
              </w:rPr>
            </w:pPr>
          </w:p>
        </w:tc>
      </w:tr>
      <w:tr w:rsidR="00EB23C9" w:rsidRPr="00F72311" w14:paraId="6A143080" w14:textId="77777777">
        <w:trPr>
          <w:trHeight w:val="232"/>
        </w:trPr>
        <w:tc>
          <w:tcPr>
            <w:tcW w:w="2354" w:type="pct"/>
            <w:shd w:val="clear" w:color="auto" w:fill="auto"/>
          </w:tcPr>
          <w:p w14:paraId="53923A5A" w14:textId="77777777" w:rsidR="00EB23C9" w:rsidRPr="00F72311" w:rsidRDefault="00F43BB1">
            <w:pPr>
              <w:pStyle w:val="Retraitcorpsdetexte"/>
              <w:ind w:left="0"/>
              <w:jc w:val="both"/>
              <w:rPr>
                <w:rFonts w:asciiTheme="minorHAnsi" w:hAnsiTheme="minorHAnsi" w:cstheme="minorHAnsi"/>
                <w:bCs/>
                <w:szCs w:val="24"/>
              </w:rPr>
            </w:pPr>
            <w:r w:rsidRPr="00F72311">
              <w:rPr>
                <w:rFonts w:asciiTheme="minorHAnsi" w:hAnsiTheme="minorHAnsi" w:cstheme="minorHAnsi"/>
                <w:bCs/>
                <w:szCs w:val="24"/>
              </w:rPr>
              <w:t>Tous risques exposition</w:t>
            </w:r>
          </w:p>
        </w:tc>
        <w:tc>
          <w:tcPr>
            <w:tcW w:w="1322" w:type="pct"/>
            <w:vMerge/>
            <w:shd w:val="clear" w:color="auto" w:fill="auto"/>
          </w:tcPr>
          <w:p w14:paraId="2BD56670" w14:textId="77777777" w:rsidR="00EB23C9" w:rsidRPr="00F72311" w:rsidRDefault="00EB23C9">
            <w:pPr>
              <w:pStyle w:val="Retraitcorpsdetexte"/>
              <w:ind w:left="0"/>
              <w:jc w:val="center"/>
              <w:rPr>
                <w:rFonts w:asciiTheme="minorHAnsi" w:hAnsiTheme="minorHAnsi" w:cstheme="minorHAnsi"/>
                <w:b/>
                <w:bCs/>
                <w:color w:val="002060"/>
                <w:szCs w:val="24"/>
              </w:rPr>
            </w:pPr>
          </w:p>
        </w:tc>
        <w:tc>
          <w:tcPr>
            <w:tcW w:w="1324" w:type="pct"/>
            <w:vMerge/>
            <w:shd w:val="clear" w:color="auto" w:fill="auto"/>
          </w:tcPr>
          <w:p w14:paraId="34C7A510" w14:textId="77777777" w:rsidR="00EB23C9" w:rsidRPr="00F72311" w:rsidRDefault="00EB23C9">
            <w:pPr>
              <w:pStyle w:val="Retraitcorpsdetexte"/>
              <w:ind w:left="0"/>
              <w:jc w:val="center"/>
              <w:rPr>
                <w:rFonts w:asciiTheme="minorHAnsi" w:hAnsiTheme="minorHAnsi" w:cstheme="minorHAnsi"/>
                <w:b/>
                <w:bCs/>
                <w:color w:val="002060"/>
                <w:szCs w:val="24"/>
              </w:rPr>
            </w:pPr>
          </w:p>
        </w:tc>
      </w:tr>
      <w:tr w:rsidR="00EB23C9" w:rsidRPr="00F72311" w14:paraId="5D81894C" w14:textId="77777777">
        <w:trPr>
          <w:trHeight w:val="244"/>
        </w:trPr>
        <w:tc>
          <w:tcPr>
            <w:tcW w:w="2354" w:type="pct"/>
            <w:shd w:val="clear" w:color="auto" w:fill="auto"/>
          </w:tcPr>
          <w:p w14:paraId="2395889A" w14:textId="77777777" w:rsidR="00EB23C9" w:rsidRPr="00F72311" w:rsidRDefault="00F43BB1">
            <w:pPr>
              <w:pStyle w:val="Retraitcorpsdetexte"/>
              <w:ind w:left="0"/>
              <w:jc w:val="both"/>
              <w:rPr>
                <w:rFonts w:asciiTheme="minorHAnsi" w:hAnsiTheme="minorHAnsi" w:cstheme="minorHAnsi"/>
                <w:bCs/>
                <w:szCs w:val="24"/>
              </w:rPr>
            </w:pPr>
            <w:r w:rsidRPr="00F72311">
              <w:rPr>
                <w:rFonts w:asciiTheme="minorHAnsi" w:hAnsiTheme="minorHAnsi" w:cstheme="minorHAnsi"/>
                <w:bCs/>
                <w:szCs w:val="24"/>
              </w:rPr>
              <w:t>Structures légères</w:t>
            </w:r>
          </w:p>
        </w:tc>
        <w:tc>
          <w:tcPr>
            <w:tcW w:w="1322" w:type="pct"/>
            <w:shd w:val="clear" w:color="auto" w:fill="auto"/>
          </w:tcPr>
          <w:p w14:paraId="3AA63737"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1 000 €</w:t>
            </w:r>
          </w:p>
        </w:tc>
        <w:tc>
          <w:tcPr>
            <w:tcW w:w="1324" w:type="pct"/>
            <w:shd w:val="clear" w:color="auto" w:fill="auto"/>
          </w:tcPr>
          <w:p w14:paraId="15A10676"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1 000 €</w:t>
            </w:r>
          </w:p>
        </w:tc>
      </w:tr>
      <w:tr w:rsidR="00EB23C9" w:rsidRPr="00F72311" w14:paraId="201F79DC" w14:textId="77777777">
        <w:trPr>
          <w:trHeight w:val="244"/>
        </w:trPr>
        <w:tc>
          <w:tcPr>
            <w:tcW w:w="2354" w:type="pct"/>
            <w:shd w:val="clear" w:color="auto" w:fill="auto"/>
          </w:tcPr>
          <w:p w14:paraId="4D7D1DCC" w14:textId="77777777" w:rsidR="00EB23C9" w:rsidRPr="00F72311" w:rsidRDefault="00F43BB1">
            <w:pPr>
              <w:pStyle w:val="Retraitcorpsdetexte"/>
              <w:ind w:left="0"/>
              <w:jc w:val="both"/>
              <w:rPr>
                <w:rFonts w:asciiTheme="minorHAnsi" w:hAnsiTheme="minorHAnsi" w:cstheme="minorHAnsi"/>
                <w:bCs/>
                <w:szCs w:val="24"/>
              </w:rPr>
            </w:pPr>
            <w:r w:rsidRPr="00F72311">
              <w:rPr>
                <w:rFonts w:asciiTheme="minorHAnsi" w:hAnsiTheme="minorHAnsi" w:cstheme="minorHAnsi"/>
                <w:bCs/>
                <w:szCs w:val="24"/>
              </w:rPr>
              <w:t>Catastrophes naturelles</w:t>
            </w:r>
          </w:p>
        </w:tc>
        <w:tc>
          <w:tcPr>
            <w:tcW w:w="1322" w:type="pct"/>
            <w:shd w:val="clear" w:color="auto" w:fill="auto"/>
          </w:tcPr>
          <w:p w14:paraId="53ECF83F"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iCs/>
                <w:color w:val="002060"/>
                <w:szCs w:val="24"/>
              </w:rPr>
              <w:t>10 % du montant de dommages avec un mini de 100 000 €                + application de la franchise légale</w:t>
            </w:r>
          </w:p>
        </w:tc>
        <w:tc>
          <w:tcPr>
            <w:tcW w:w="1324" w:type="pct"/>
            <w:shd w:val="clear" w:color="auto" w:fill="auto"/>
          </w:tcPr>
          <w:p w14:paraId="44FC5A42"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iCs/>
                <w:color w:val="002060"/>
                <w:szCs w:val="24"/>
              </w:rPr>
              <w:t>10 % du montant de dommages avec un mini de 200 000 €                  + application de la franchise légale</w:t>
            </w:r>
          </w:p>
        </w:tc>
      </w:tr>
      <w:tr w:rsidR="00EB23C9" w:rsidRPr="00F72311" w14:paraId="72CF4AB7" w14:textId="77777777">
        <w:trPr>
          <w:trHeight w:val="232"/>
        </w:trPr>
        <w:tc>
          <w:tcPr>
            <w:tcW w:w="2354" w:type="pct"/>
            <w:shd w:val="clear" w:color="auto" w:fill="auto"/>
          </w:tcPr>
          <w:p w14:paraId="7292A544" w14:textId="77777777" w:rsidR="00EB23C9" w:rsidRPr="00F72311" w:rsidRDefault="00F43BB1">
            <w:pPr>
              <w:pStyle w:val="Retraitcorpsdetexte"/>
              <w:ind w:left="0"/>
              <w:jc w:val="both"/>
              <w:rPr>
                <w:rFonts w:asciiTheme="minorHAnsi" w:hAnsiTheme="minorHAnsi" w:cstheme="minorHAnsi"/>
                <w:bCs/>
                <w:szCs w:val="24"/>
              </w:rPr>
            </w:pPr>
            <w:r w:rsidRPr="00F72311">
              <w:rPr>
                <w:rFonts w:asciiTheme="minorHAnsi" w:hAnsiTheme="minorHAnsi" w:cstheme="minorHAnsi"/>
                <w:bCs/>
                <w:szCs w:val="24"/>
              </w:rPr>
              <w:t>Garantie « Autres Dommages »</w:t>
            </w:r>
          </w:p>
        </w:tc>
        <w:tc>
          <w:tcPr>
            <w:tcW w:w="1322" w:type="pct"/>
            <w:shd w:val="clear" w:color="auto" w:fill="auto"/>
          </w:tcPr>
          <w:p w14:paraId="7EDB1251"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50 000 €</w:t>
            </w:r>
          </w:p>
        </w:tc>
        <w:tc>
          <w:tcPr>
            <w:tcW w:w="1324" w:type="pct"/>
            <w:shd w:val="clear" w:color="auto" w:fill="auto"/>
          </w:tcPr>
          <w:p w14:paraId="355AADEE"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100 000 €</w:t>
            </w:r>
          </w:p>
        </w:tc>
      </w:tr>
      <w:tr w:rsidR="00EB23C9" w:rsidRPr="00F72311" w14:paraId="4305A5D5" w14:textId="77777777">
        <w:trPr>
          <w:trHeight w:val="232"/>
        </w:trPr>
        <w:tc>
          <w:tcPr>
            <w:tcW w:w="2354" w:type="pct"/>
            <w:shd w:val="clear" w:color="auto" w:fill="auto"/>
          </w:tcPr>
          <w:p w14:paraId="157244B8" w14:textId="77777777" w:rsidR="00EB23C9" w:rsidRPr="00F72311" w:rsidRDefault="00F43BB1">
            <w:pPr>
              <w:pStyle w:val="Retraitcorpsdetexte"/>
              <w:ind w:left="0"/>
              <w:jc w:val="both"/>
              <w:rPr>
                <w:rFonts w:asciiTheme="minorHAnsi" w:hAnsiTheme="minorHAnsi" w:cstheme="minorHAnsi"/>
                <w:bCs/>
                <w:szCs w:val="24"/>
              </w:rPr>
            </w:pPr>
            <w:r w:rsidRPr="00F72311">
              <w:rPr>
                <w:rFonts w:asciiTheme="minorHAnsi" w:hAnsiTheme="minorHAnsi" w:cstheme="minorHAnsi"/>
                <w:bCs/>
                <w:szCs w:val="24"/>
              </w:rPr>
              <w:t>Effondrement</w:t>
            </w:r>
          </w:p>
        </w:tc>
        <w:tc>
          <w:tcPr>
            <w:tcW w:w="1322" w:type="pct"/>
            <w:shd w:val="clear" w:color="auto" w:fill="auto"/>
          </w:tcPr>
          <w:p w14:paraId="5BC31298"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50 000 €</w:t>
            </w:r>
          </w:p>
        </w:tc>
        <w:tc>
          <w:tcPr>
            <w:tcW w:w="1324" w:type="pct"/>
            <w:shd w:val="clear" w:color="auto" w:fill="auto"/>
          </w:tcPr>
          <w:p w14:paraId="65AD438F"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100 000 €</w:t>
            </w:r>
          </w:p>
        </w:tc>
      </w:tr>
      <w:tr w:rsidR="00EB23C9" w:rsidRPr="00F72311" w14:paraId="381D4C4C" w14:textId="77777777">
        <w:trPr>
          <w:trHeight w:val="477"/>
        </w:trPr>
        <w:tc>
          <w:tcPr>
            <w:tcW w:w="2354" w:type="pct"/>
            <w:shd w:val="clear" w:color="auto" w:fill="auto"/>
          </w:tcPr>
          <w:p w14:paraId="4AB7B0E6" w14:textId="77777777" w:rsidR="00EB23C9" w:rsidRPr="00F72311" w:rsidRDefault="00F43BB1">
            <w:pPr>
              <w:pStyle w:val="Retraitcorpsdetexte"/>
              <w:ind w:left="0"/>
              <w:jc w:val="both"/>
              <w:rPr>
                <w:rFonts w:asciiTheme="minorHAnsi" w:hAnsiTheme="minorHAnsi" w:cstheme="minorHAnsi"/>
                <w:bCs/>
                <w:szCs w:val="24"/>
              </w:rPr>
            </w:pPr>
            <w:r w:rsidRPr="00F72311">
              <w:rPr>
                <w:rFonts w:asciiTheme="minorHAnsi" w:hAnsiTheme="minorHAnsi" w:cstheme="minorHAnsi"/>
                <w:bCs/>
                <w:szCs w:val="24"/>
              </w:rPr>
              <w:t>Evènements naturels à caractère exceptionnel hors catastrophes naturelles</w:t>
            </w:r>
          </w:p>
        </w:tc>
        <w:tc>
          <w:tcPr>
            <w:tcW w:w="1322" w:type="pct"/>
            <w:shd w:val="clear" w:color="auto" w:fill="auto"/>
          </w:tcPr>
          <w:p w14:paraId="040A3D34"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50 000 €</w:t>
            </w:r>
          </w:p>
        </w:tc>
        <w:tc>
          <w:tcPr>
            <w:tcW w:w="1324" w:type="pct"/>
            <w:shd w:val="clear" w:color="auto" w:fill="auto"/>
          </w:tcPr>
          <w:p w14:paraId="17DA989C"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100 000 €</w:t>
            </w:r>
          </w:p>
        </w:tc>
      </w:tr>
      <w:tr w:rsidR="00EB23C9" w:rsidRPr="00F72311" w14:paraId="6EE4729B" w14:textId="77777777">
        <w:trPr>
          <w:trHeight w:val="469"/>
        </w:trPr>
        <w:tc>
          <w:tcPr>
            <w:tcW w:w="2354" w:type="pct"/>
            <w:shd w:val="clear" w:color="auto" w:fill="auto"/>
          </w:tcPr>
          <w:p w14:paraId="5704DF37" w14:textId="77777777" w:rsidR="00EB23C9" w:rsidRPr="00F72311" w:rsidRDefault="00F43BB1">
            <w:pPr>
              <w:pStyle w:val="Retraitcorpsdetexte"/>
              <w:ind w:left="0"/>
              <w:jc w:val="both"/>
              <w:rPr>
                <w:rFonts w:asciiTheme="minorHAnsi" w:hAnsiTheme="minorHAnsi" w:cstheme="minorHAnsi"/>
                <w:bCs/>
                <w:szCs w:val="24"/>
              </w:rPr>
            </w:pPr>
            <w:r w:rsidRPr="00F72311">
              <w:rPr>
                <w:rFonts w:asciiTheme="minorHAnsi" w:hAnsiTheme="minorHAnsi" w:cstheme="minorHAnsi"/>
                <w:bCs/>
                <w:szCs w:val="24"/>
              </w:rPr>
              <w:t>Tous risques objets manifestations</w:t>
            </w:r>
          </w:p>
        </w:tc>
        <w:tc>
          <w:tcPr>
            <w:tcW w:w="1322" w:type="pct"/>
            <w:shd w:val="clear" w:color="auto" w:fill="auto"/>
          </w:tcPr>
          <w:p w14:paraId="70F4387D"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3 000 €</w:t>
            </w:r>
          </w:p>
        </w:tc>
        <w:tc>
          <w:tcPr>
            <w:tcW w:w="1324" w:type="pct"/>
            <w:shd w:val="clear" w:color="auto" w:fill="auto"/>
          </w:tcPr>
          <w:p w14:paraId="642808BF" w14:textId="77777777" w:rsidR="00EB23C9" w:rsidRPr="00F72311" w:rsidRDefault="00F43BB1">
            <w:pPr>
              <w:pStyle w:val="Retraitcorpsdetexte"/>
              <w:ind w:left="0"/>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6 000 €</w:t>
            </w:r>
          </w:p>
        </w:tc>
      </w:tr>
      <w:tr w:rsidR="00EB23C9" w:rsidRPr="00F72311" w14:paraId="7E6E06A3" w14:textId="77777777">
        <w:trPr>
          <w:trHeight w:val="358"/>
        </w:trPr>
        <w:tc>
          <w:tcPr>
            <w:tcW w:w="2354" w:type="pct"/>
            <w:shd w:val="clear" w:color="auto" w:fill="auto"/>
          </w:tcPr>
          <w:p w14:paraId="4D0DA1BD" w14:textId="77777777" w:rsidR="00EB23C9" w:rsidRPr="00F72311" w:rsidRDefault="00F43BB1">
            <w:pPr>
              <w:pStyle w:val="Retraitcorpsdetexte"/>
              <w:ind w:left="0"/>
              <w:jc w:val="both"/>
              <w:rPr>
                <w:rFonts w:asciiTheme="minorHAnsi" w:hAnsiTheme="minorHAnsi" w:cstheme="minorHAnsi"/>
                <w:b/>
                <w:szCs w:val="24"/>
              </w:rPr>
            </w:pPr>
            <w:r w:rsidRPr="00F72311">
              <w:rPr>
                <w:rFonts w:asciiTheme="minorHAnsi" w:hAnsiTheme="minorHAnsi" w:cstheme="minorHAnsi"/>
                <w:b/>
                <w:szCs w:val="24"/>
              </w:rPr>
              <w:t>Article :  dispositions diverses</w:t>
            </w:r>
          </w:p>
          <w:p w14:paraId="1F02AC33" w14:textId="77777777" w:rsidR="00EB23C9" w:rsidRPr="00F72311" w:rsidRDefault="00EB23C9">
            <w:pPr>
              <w:jc w:val="both"/>
              <w:rPr>
                <w:rFonts w:asciiTheme="minorHAnsi" w:hAnsiTheme="minorHAnsi" w:cstheme="minorHAnsi"/>
                <w:bCs/>
              </w:rPr>
            </w:pPr>
          </w:p>
          <w:p w14:paraId="4494E084" w14:textId="77777777" w:rsidR="00EB23C9" w:rsidRPr="00F72311" w:rsidRDefault="00F43BB1">
            <w:pPr>
              <w:jc w:val="both"/>
              <w:rPr>
                <w:rFonts w:asciiTheme="minorHAnsi" w:hAnsiTheme="minorHAnsi" w:cstheme="minorHAnsi"/>
                <w:bCs/>
              </w:rPr>
            </w:pPr>
            <w:r w:rsidRPr="00F72311">
              <w:rPr>
                <w:rFonts w:asciiTheme="minorHAnsi" w:hAnsiTheme="minorHAnsi" w:cstheme="minorHAnsi"/>
                <w:bCs/>
              </w:rPr>
              <w:t xml:space="preserve">Actes de Vol / Vandalisme extérieurs </w:t>
            </w:r>
          </w:p>
          <w:p w14:paraId="1E760671" w14:textId="77777777" w:rsidR="00EB23C9" w:rsidRPr="00F72311" w:rsidRDefault="00EB23C9">
            <w:pPr>
              <w:ind w:left="142"/>
              <w:jc w:val="both"/>
              <w:rPr>
                <w:rFonts w:asciiTheme="minorHAnsi" w:hAnsiTheme="minorHAnsi" w:cstheme="minorHAnsi"/>
                <w:bCs/>
              </w:rPr>
            </w:pPr>
          </w:p>
          <w:p w14:paraId="30E1D267" w14:textId="77777777" w:rsidR="00EB23C9" w:rsidRPr="00F72311" w:rsidRDefault="00F43BB1">
            <w:pPr>
              <w:jc w:val="both"/>
              <w:rPr>
                <w:rFonts w:asciiTheme="minorHAnsi" w:hAnsiTheme="minorHAnsi" w:cstheme="minorHAnsi"/>
                <w:bCs/>
              </w:rPr>
            </w:pPr>
            <w:r w:rsidRPr="00F72311">
              <w:rPr>
                <w:rFonts w:asciiTheme="minorHAnsi" w:hAnsiTheme="minorHAnsi" w:cstheme="minorHAnsi"/>
                <w:bCs/>
              </w:rPr>
              <w:t>Choc des véhicules non identifiés</w:t>
            </w:r>
          </w:p>
          <w:p w14:paraId="6251797B" w14:textId="77777777" w:rsidR="00EB23C9" w:rsidRPr="00F72311" w:rsidRDefault="00EB23C9">
            <w:pPr>
              <w:pStyle w:val="Retraitcorpsdetexte"/>
              <w:ind w:left="0"/>
              <w:jc w:val="both"/>
              <w:rPr>
                <w:rFonts w:asciiTheme="minorHAnsi" w:hAnsiTheme="minorHAnsi" w:cstheme="minorHAnsi"/>
                <w:bCs/>
                <w:color w:val="FF0000"/>
                <w:szCs w:val="24"/>
              </w:rPr>
            </w:pPr>
          </w:p>
        </w:tc>
        <w:tc>
          <w:tcPr>
            <w:tcW w:w="1322" w:type="pct"/>
            <w:shd w:val="clear" w:color="auto" w:fill="auto"/>
          </w:tcPr>
          <w:p w14:paraId="6AAE4922" w14:textId="77777777" w:rsidR="00EB23C9" w:rsidRPr="00F72311" w:rsidRDefault="00EB23C9">
            <w:pPr>
              <w:pStyle w:val="Retraitcorpsdetexte"/>
              <w:ind w:left="34"/>
              <w:jc w:val="center"/>
              <w:rPr>
                <w:rFonts w:asciiTheme="minorHAnsi" w:hAnsiTheme="minorHAnsi" w:cstheme="minorHAnsi"/>
                <w:b/>
                <w:bCs/>
                <w:color w:val="002060"/>
                <w:szCs w:val="24"/>
              </w:rPr>
            </w:pPr>
          </w:p>
          <w:p w14:paraId="3B389B4E" w14:textId="77777777" w:rsidR="00EB23C9" w:rsidRPr="00F72311" w:rsidRDefault="00EB23C9">
            <w:pPr>
              <w:pStyle w:val="Retraitcorpsdetexte"/>
              <w:ind w:left="34"/>
              <w:jc w:val="center"/>
              <w:rPr>
                <w:rFonts w:asciiTheme="minorHAnsi" w:hAnsiTheme="minorHAnsi" w:cstheme="minorHAnsi"/>
                <w:b/>
                <w:bCs/>
                <w:color w:val="002060"/>
                <w:szCs w:val="24"/>
              </w:rPr>
            </w:pPr>
          </w:p>
          <w:p w14:paraId="05AAE624" w14:textId="77777777" w:rsidR="00EB23C9" w:rsidRPr="00F72311" w:rsidRDefault="00F43BB1">
            <w:pPr>
              <w:pStyle w:val="Retraitcorpsdetexte"/>
              <w:ind w:left="34"/>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3 000 €</w:t>
            </w:r>
          </w:p>
          <w:p w14:paraId="084BAEA6" w14:textId="77777777" w:rsidR="00EB23C9" w:rsidRPr="00F72311" w:rsidRDefault="00EB23C9">
            <w:pPr>
              <w:pStyle w:val="Retraitcorpsdetexte"/>
              <w:ind w:left="34"/>
              <w:jc w:val="center"/>
              <w:rPr>
                <w:rFonts w:asciiTheme="minorHAnsi" w:hAnsiTheme="minorHAnsi" w:cstheme="minorHAnsi"/>
                <w:b/>
                <w:bCs/>
                <w:color w:val="002060"/>
                <w:szCs w:val="24"/>
              </w:rPr>
            </w:pPr>
          </w:p>
          <w:p w14:paraId="5A77D94A" w14:textId="77777777" w:rsidR="00EB23C9" w:rsidRPr="00F72311" w:rsidRDefault="00F43BB1">
            <w:pPr>
              <w:pStyle w:val="Retraitcorpsdetexte"/>
              <w:ind w:left="34"/>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1 000 €</w:t>
            </w:r>
          </w:p>
        </w:tc>
        <w:tc>
          <w:tcPr>
            <w:tcW w:w="1324" w:type="pct"/>
            <w:shd w:val="clear" w:color="auto" w:fill="auto"/>
          </w:tcPr>
          <w:p w14:paraId="42D7D48F" w14:textId="77777777" w:rsidR="00EB23C9" w:rsidRPr="00F72311" w:rsidRDefault="00EB23C9">
            <w:pPr>
              <w:pStyle w:val="Retraitcorpsdetexte"/>
              <w:ind w:left="34"/>
              <w:jc w:val="center"/>
              <w:rPr>
                <w:rFonts w:asciiTheme="minorHAnsi" w:hAnsiTheme="minorHAnsi" w:cstheme="minorHAnsi"/>
                <w:b/>
                <w:bCs/>
                <w:color w:val="002060"/>
                <w:szCs w:val="24"/>
              </w:rPr>
            </w:pPr>
          </w:p>
          <w:p w14:paraId="6D024245" w14:textId="77777777" w:rsidR="00EB23C9" w:rsidRPr="00F72311" w:rsidRDefault="00EB23C9">
            <w:pPr>
              <w:pStyle w:val="Retraitcorpsdetexte"/>
              <w:ind w:left="34"/>
              <w:jc w:val="center"/>
              <w:rPr>
                <w:rFonts w:asciiTheme="minorHAnsi" w:hAnsiTheme="minorHAnsi" w:cstheme="minorHAnsi"/>
                <w:b/>
                <w:bCs/>
                <w:color w:val="002060"/>
                <w:szCs w:val="24"/>
              </w:rPr>
            </w:pPr>
          </w:p>
          <w:p w14:paraId="0AB5467C" w14:textId="77777777" w:rsidR="00EB23C9" w:rsidRPr="00F72311" w:rsidRDefault="00F43BB1">
            <w:pPr>
              <w:pStyle w:val="Retraitcorpsdetexte"/>
              <w:ind w:left="34"/>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6 000 €</w:t>
            </w:r>
          </w:p>
          <w:p w14:paraId="675DA86F" w14:textId="77777777" w:rsidR="00EB23C9" w:rsidRPr="00F72311" w:rsidRDefault="00EB23C9">
            <w:pPr>
              <w:pStyle w:val="Retraitcorpsdetexte"/>
              <w:ind w:left="34"/>
              <w:jc w:val="center"/>
              <w:rPr>
                <w:rFonts w:asciiTheme="minorHAnsi" w:hAnsiTheme="minorHAnsi" w:cstheme="minorHAnsi"/>
                <w:b/>
                <w:bCs/>
                <w:color w:val="002060"/>
                <w:szCs w:val="24"/>
              </w:rPr>
            </w:pPr>
          </w:p>
          <w:p w14:paraId="0F139CAB" w14:textId="77777777" w:rsidR="00EB23C9" w:rsidRPr="00F72311" w:rsidRDefault="00F43BB1">
            <w:pPr>
              <w:pStyle w:val="Retraitcorpsdetexte"/>
              <w:ind w:left="34"/>
              <w:jc w:val="center"/>
              <w:rPr>
                <w:rFonts w:asciiTheme="minorHAnsi" w:hAnsiTheme="minorHAnsi" w:cstheme="minorHAnsi"/>
                <w:b/>
                <w:bCs/>
                <w:color w:val="002060"/>
                <w:szCs w:val="24"/>
              </w:rPr>
            </w:pPr>
            <w:r w:rsidRPr="00F72311">
              <w:rPr>
                <w:rFonts w:asciiTheme="minorHAnsi" w:hAnsiTheme="minorHAnsi" w:cstheme="minorHAnsi"/>
                <w:b/>
                <w:bCs/>
                <w:color w:val="002060"/>
                <w:szCs w:val="24"/>
              </w:rPr>
              <w:t>2 000 €</w:t>
            </w:r>
          </w:p>
        </w:tc>
      </w:tr>
    </w:tbl>
    <w:p w14:paraId="5E019619" w14:textId="77777777" w:rsidR="00EB23C9" w:rsidRPr="00F72311" w:rsidRDefault="00EB23C9">
      <w:pPr>
        <w:pStyle w:val="Retraitcorpsdetexte"/>
        <w:ind w:left="0"/>
        <w:jc w:val="both"/>
        <w:rPr>
          <w:rFonts w:asciiTheme="minorHAnsi" w:hAnsiTheme="minorHAnsi" w:cstheme="minorHAnsi"/>
          <w:b/>
          <w:szCs w:val="24"/>
        </w:rPr>
      </w:pPr>
      <w:bookmarkStart w:id="322" w:name="_Hlk40016699"/>
    </w:p>
    <w:p w14:paraId="7DE812B9" w14:textId="77777777" w:rsidR="00EB23C9" w:rsidRPr="00F72311" w:rsidRDefault="00F43BB1">
      <w:pPr>
        <w:rPr>
          <w:rFonts w:asciiTheme="minorHAnsi" w:hAnsiTheme="minorHAnsi" w:cstheme="minorHAnsi"/>
          <w:b/>
          <w:u w:val="single"/>
        </w:rPr>
      </w:pPr>
      <w:r w:rsidRPr="00F72311">
        <w:rPr>
          <w:rFonts w:asciiTheme="minorHAnsi" w:hAnsiTheme="minorHAnsi" w:cstheme="minorHAnsi"/>
          <w:b/>
          <w:u w:val="single"/>
        </w:rPr>
        <w:br w:type="page" w:clear="all"/>
      </w:r>
    </w:p>
    <w:p w14:paraId="4B2334A6" w14:textId="77777777" w:rsidR="00EB23C9" w:rsidRPr="00F72311" w:rsidRDefault="00F43BB1">
      <w:pPr>
        <w:pStyle w:val="Retraitcorpsdetexte"/>
        <w:ind w:left="0"/>
        <w:jc w:val="both"/>
        <w:rPr>
          <w:rFonts w:asciiTheme="minorHAnsi" w:hAnsiTheme="minorHAnsi" w:cstheme="minorHAnsi"/>
          <w:b/>
          <w:color w:val="002060"/>
          <w:szCs w:val="24"/>
        </w:rPr>
      </w:pPr>
      <w:r w:rsidRPr="00F72311">
        <w:rPr>
          <w:rFonts w:asciiTheme="minorHAnsi" w:hAnsiTheme="minorHAnsi" w:cstheme="minorHAnsi"/>
          <w:b/>
          <w:color w:val="002060"/>
          <w:szCs w:val="24"/>
          <w:u w:val="single"/>
        </w:rPr>
        <w:lastRenderedPageBreak/>
        <w:t>Les franchises</w:t>
      </w:r>
      <w:r w:rsidRPr="00F72311">
        <w:rPr>
          <w:rFonts w:asciiTheme="minorHAnsi" w:hAnsiTheme="minorHAnsi" w:cstheme="minorHAnsi"/>
          <w:b/>
          <w:color w:val="002060"/>
          <w:szCs w:val="24"/>
        </w:rPr>
        <w:t xml:space="preserve"> :</w:t>
      </w:r>
    </w:p>
    <w:p w14:paraId="20A79E72" w14:textId="77777777" w:rsidR="00EB23C9" w:rsidRPr="00F72311" w:rsidRDefault="00F43BB1">
      <w:pPr>
        <w:pStyle w:val="Retraitcorpsdetexte"/>
        <w:numPr>
          <w:ilvl w:val="0"/>
          <w:numId w:val="3"/>
        </w:numPr>
        <w:tabs>
          <w:tab w:val="clear" w:pos="1776"/>
        </w:tabs>
        <w:ind w:left="142" w:firstLine="2268"/>
        <w:jc w:val="both"/>
        <w:rPr>
          <w:rFonts w:asciiTheme="minorHAnsi" w:hAnsiTheme="minorHAnsi" w:cstheme="minorHAnsi"/>
          <w:color w:val="002060"/>
          <w:szCs w:val="24"/>
        </w:rPr>
      </w:pPr>
      <w:r w:rsidRPr="00F72311">
        <w:rPr>
          <w:rFonts w:asciiTheme="minorHAnsi" w:hAnsiTheme="minorHAnsi" w:cstheme="minorHAnsi"/>
          <w:b/>
          <w:color w:val="002060"/>
          <w:szCs w:val="24"/>
        </w:rPr>
        <w:t>Ne s’appliquent pas aux garanties de recours</w:t>
      </w:r>
    </w:p>
    <w:p w14:paraId="59764298" w14:textId="77777777" w:rsidR="00EB23C9" w:rsidRPr="00F72311" w:rsidRDefault="00F43BB1">
      <w:pPr>
        <w:pStyle w:val="Retraitcorpsdetexte"/>
        <w:numPr>
          <w:ilvl w:val="0"/>
          <w:numId w:val="3"/>
        </w:numPr>
        <w:tabs>
          <w:tab w:val="clear" w:pos="1776"/>
        </w:tabs>
        <w:ind w:left="142" w:firstLine="2268"/>
        <w:jc w:val="both"/>
        <w:rPr>
          <w:rFonts w:asciiTheme="minorHAnsi" w:hAnsiTheme="minorHAnsi" w:cstheme="minorHAnsi"/>
          <w:color w:val="002060"/>
          <w:szCs w:val="24"/>
        </w:rPr>
      </w:pPr>
      <w:r w:rsidRPr="00F72311">
        <w:rPr>
          <w:rFonts w:asciiTheme="minorHAnsi" w:hAnsiTheme="minorHAnsi" w:cstheme="minorHAnsi"/>
          <w:b/>
          <w:color w:val="002060"/>
          <w:szCs w:val="24"/>
        </w:rPr>
        <w:t>S’entendent par événement</w:t>
      </w:r>
    </w:p>
    <w:p w14:paraId="28E5B07D" w14:textId="77777777" w:rsidR="00EB23C9" w:rsidRPr="00F72311" w:rsidRDefault="00F43BB1">
      <w:pPr>
        <w:pStyle w:val="Retraitcorpsdetexte"/>
        <w:numPr>
          <w:ilvl w:val="0"/>
          <w:numId w:val="3"/>
        </w:numPr>
        <w:tabs>
          <w:tab w:val="clear" w:pos="1776"/>
        </w:tabs>
        <w:ind w:left="142" w:firstLine="2268"/>
        <w:jc w:val="both"/>
        <w:rPr>
          <w:rFonts w:asciiTheme="minorHAnsi" w:hAnsiTheme="minorHAnsi" w:cstheme="minorHAnsi"/>
          <w:color w:val="002060"/>
          <w:szCs w:val="24"/>
        </w:rPr>
      </w:pPr>
      <w:r w:rsidRPr="00F72311">
        <w:rPr>
          <w:rFonts w:asciiTheme="minorHAnsi" w:hAnsiTheme="minorHAnsi" w:cstheme="minorHAnsi"/>
          <w:b/>
          <w:color w:val="002060"/>
          <w:szCs w:val="24"/>
        </w:rPr>
        <w:t>Restent fixes sur la durée du marché</w:t>
      </w:r>
    </w:p>
    <w:p w14:paraId="0EB07B23" w14:textId="77777777" w:rsidR="00EB23C9" w:rsidRPr="00F72311" w:rsidRDefault="00F43BB1">
      <w:pPr>
        <w:pStyle w:val="Retraitcorpsdetexte"/>
        <w:numPr>
          <w:ilvl w:val="0"/>
          <w:numId w:val="15"/>
        </w:numPr>
        <w:jc w:val="both"/>
        <w:rPr>
          <w:rFonts w:asciiTheme="minorHAnsi" w:hAnsiTheme="minorHAnsi" w:cstheme="minorHAnsi"/>
          <w:b/>
          <w:color w:val="FF0000"/>
          <w:szCs w:val="24"/>
        </w:rPr>
      </w:pPr>
      <w:r w:rsidRPr="00F72311">
        <w:rPr>
          <w:rFonts w:asciiTheme="minorHAnsi" w:hAnsiTheme="minorHAnsi" w:cstheme="minorHAnsi"/>
          <w:b/>
          <w:color w:val="FF0000"/>
          <w:szCs w:val="24"/>
        </w:rPr>
        <w:br w:type="page" w:clear="all"/>
      </w:r>
    </w:p>
    <w:p w14:paraId="346B94E3" w14:textId="533407A6"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sz w:val="24"/>
          <w:szCs w:val="24"/>
        </w:rPr>
      </w:pPr>
      <w:bookmarkStart w:id="323" w:name="_Hlk183602263"/>
      <w:bookmarkStart w:id="324" w:name="CCTPannexe"/>
      <w:bookmarkStart w:id="325" w:name="_Hlk39994153"/>
      <w:bookmarkEnd w:id="322"/>
      <w:r w:rsidRPr="00F72311">
        <w:rPr>
          <w:rStyle w:val="Titredulivre"/>
          <w:rFonts w:asciiTheme="minorHAnsi" w:hAnsiTheme="minorHAnsi" w:cstheme="minorHAnsi"/>
          <w:sz w:val="24"/>
          <w:szCs w:val="24"/>
        </w:rPr>
        <w:lastRenderedPageBreak/>
        <w:t xml:space="preserve">Annexe : FRAIS SUPPLEMENTAIRES </w:t>
      </w:r>
      <w:r w:rsidRPr="00F72311">
        <w:rPr>
          <w:rFonts w:asciiTheme="minorHAnsi" w:hAnsiTheme="minorHAnsi" w:cstheme="minorHAnsi"/>
          <w:b/>
          <w:bCs/>
          <w:i w:val="0"/>
          <w:iCs w:val="0"/>
          <w:spacing w:val="5"/>
          <w:sz w:val="24"/>
          <w:szCs w:val="24"/>
        </w:rPr>
        <w:t>– PERTES FINANCIERES</w:t>
      </w:r>
      <w:r w:rsidR="00B85D8E">
        <w:rPr>
          <w:rFonts w:asciiTheme="minorHAnsi" w:hAnsiTheme="minorHAnsi" w:cstheme="minorHAnsi"/>
          <w:b/>
          <w:bCs/>
          <w:i w:val="0"/>
          <w:iCs w:val="0"/>
          <w:spacing w:val="5"/>
          <w:sz w:val="24"/>
          <w:szCs w:val="24"/>
        </w:rPr>
        <w:t xml:space="preserve">                                                                         </w:t>
      </w:r>
      <w:r w:rsidRPr="00F72311">
        <w:rPr>
          <w:rStyle w:val="Titredulivre"/>
          <w:rFonts w:asciiTheme="minorHAnsi" w:hAnsiTheme="minorHAnsi" w:cstheme="minorHAnsi"/>
          <w:sz w:val="24"/>
          <w:szCs w:val="24"/>
        </w:rPr>
        <w:t>en vue d'assurer la continuité du service public</w:t>
      </w:r>
    </w:p>
    <w:bookmarkEnd w:id="323"/>
    <w:bookmarkEnd w:id="324"/>
    <w:p w14:paraId="1E3B8A7B" w14:textId="77777777" w:rsidR="00EB23C9" w:rsidRPr="00F72311" w:rsidRDefault="00EB23C9">
      <w:pPr>
        <w:rPr>
          <w:rFonts w:asciiTheme="minorHAnsi" w:hAnsiTheme="minorHAnsi" w:cstheme="minorHAnsi"/>
        </w:rPr>
      </w:pPr>
    </w:p>
    <w:p w14:paraId="6D3C4522" w14:textId="77777777" w:rsidR="00EB23C9" w:rsidRPr="00F72311" w:rsidRDefault="00F43BB1">
      <w:pPr>
        <w:pBdr>
          <w:bottom w:val="single" w:sz="4" w:space="0" w:color="FFC000"/>
        </w:pBdr>
        <w:tabs>
          <w:tab w:val="left" w:pos="-284"/>
        </w:tabs>
        <w:rPr>
          <w:rFonts w:asciiTheme="minorHAnsi" w:eastAsia="Times New Roman" w:hAnsiTheme="minorHAnsi" w:cstheme="minorHAnsi"/>
          <w:b/>
          <w:color w:val="2F5496"/>
        </w:rPr>
      </w:pPr>
      <w:r w:rsidRPr="00F72311">
        <w:rPr>
          <w:rFonts w:asciiTheme="minorHAnsi" w:eastAsia="Times New Roman" w:hAnsiTheme="minorHAnsi" w:cstheme="minorHAnsi"/>
          <w:b/>
          <w:color w:val="2F5496"/>
        </w:rPr>
        <w:t>1</w:t>
      </w:r>
      <w:r w:rsidRPr="00F72311">
        <w:rPr>
          <w:rFonts w:asciiTheme="minorHAnsi" w:eastAsia="Times New Roman" w:hAnsiTheme="minorHAnsi" w:cstheme="minorHAnsi"/>
          <w:b/>
          <w:color w:val="2F5496"/>
        </w:rPr>
        <w:tab/>
        <w:t>OBJET ET ETENDUE DE LA GARANTIE</w:t>
      </w:r>
    </w:p>
    <w:p w14:paraId="3C3508E3"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La présente assurance a pour objet de garantir à l’Assuré le remboursement des Frais Supplémentaires inévitables qu'il serait obligé d’exposer à la suite d’un sinistre garanti pendant la période nécessaire à la reconstitution et à la réinstallation des services qui y sont exploités, </w:t>
      </w:r>
      <w:r w:rsidRPr="00F72311">
        <w:rPr>
          <w:rFonts w:asciiTheme="minorHAnsi" w:hAnsiTheme="minorHAnsi" w:cstheme="minorHAnsi"/>
          <w:bCs/>
        </w:rPr>
        <w:t xml:space="preserve">ainsi que l’indemnisation des Pertes Financières causée par l’interruption ou la réduction de ses activités </w:t>
      </w:r>
      <w:r w:rsidRPr="00F72311">
        <w:rPr>
          <w:rFonts w:asciiTheme="minorHAnsi" w:hAnsiTheme="minorHAnsi" w:cstheme="minorHAnsi"/>
        </w:rPr>
        <w:t>pendant cette période.</w:t>
      </w:r>
    </w:p>
    <w:p w14:paraId="52488AE8" w14:textId="77777777" w:rsidR="00EB23C9" w:rsidRPr="00F72311" w:rsidRDefault="00EB23C9">
      <w:pPr>
        <w:jc w:val="both"/>
        <w:rPr>
          <w:rFonts w:asciiTheme="minorHAnsi" w:hAnsiTheme="minorHAnsi" w:cstheme="minorHAnsi"/>
        </w:rPr>
      </w:pPr>
    </w:p>
    <w:p w14:paraId="4405CCDC" w14:textId="77777777" w:rsidR="00EB23C9" w:rsidRPr="00F72311" w:rsidRDefault="00F43BB1">
      <w:pPr>
        <w:jc w:val="both"/>
        <w:rPr>
          <w:rFonts w:asciiTheme="minorHAnsi" w:hAnsiTheme="minorHAnsi" w:cstheme="minorHAnsi"/>
          <w:b/>
        </w:rPr>
      </w:pPr>
      <w:r w:rsidRPr="00F72311">
        <w:rPr>
          <w:rFonts w:asciiTheme="minorHAnsi" w:hAnsiTheme="minorHAnsi" w:cstheme="minorHAnsi"/>
          <w:b/>
        </w:rPr>
        <w:t>La présente assurance est étendue :</w:t>
      </w:r>
    </w:p>
    <w:p w14:paraId="2D90E0F3" w14:textId="77777777" w:rsidR="00EB23C9" w:rsidRPr="00F72311" w:rsidRDefault="00EB23C9">
      <w:pPr>
        <w:jc w:val="both"/>
        <w:rPr>
          <w:rFonts w:asciiTheme="minorHAnsi" w:hAnsiTheme="minorHAnsi" w:cstheme="minorHAnsi"/>
        </w:rPr>
      </w:pPr>
    </w:p>
    <w:p w14:paraId="2A1299A1" w14:textId="77777777" w:rsidR="00EB23C9" w:rsidRPr="00F72311" w:rsidRDefault="00F43BB1" w:rsidP="005A2352">
      <w:pPr>
        <w:numPr>
          <w:ilvl w:val="0"/>
          <w:numId w:val="57"/>
        </w:numPr>
        <w:ind w:left="357" w:hanging="357"/>
        <w:jc w:val="both"/>
        <w:rPr>
          <w:rFonts w:asciiTheme="minorHAnsi" w:eastAsia="Calibri" w:hAnsiTheme="minorHAnsi" w:cstheme="minorHAnsi"/>
          <w:lang w:eastAsia="en-US"/>
        </w:rPr>
      </w:pPr>
      <w:r w:rsidRPr="00F72311">
        <w:rPr>
          <w:rFonts w:asciiTheme="minorHAnsi" w:hAnsiTheme="minorHAnsi" w:cstheme="minorHAnsi"/>
        </w:rPr>
        <w:t>Aux difficultés ou impossibilité matérielles d’accès à tous sites assurés occupés et/ou exploités par l’assuré, résultant de dommages matériels affectant ou survenant au voisinage des sites assurés, ainsi qu’à une interdiction d’y accéder émanant des Autorités, y compris la fermeture, l’obstruction ou la destruction des voies d’accès à titre de prévention et/ou tout autre motif invoqué par les autorités compétentes.</w:t>
      </w:r>
    </w:p>
    <w:p w14:paraId="269C76AE" w14:textId="77777777" w:rsidR="00EB23C9" w:rsidRPr="00F72311" w:rsidRDefault="00EB23C9">
      <w:pPr>
        <w:pStyle w:val="Pa19"/>
        <w:ind w:left="705"/>
        <w:jc w:val="both"/>
        <w:rPr>
          <w:rFonts w:asciiTheme="minorHAnsi" w:eastAsia="Calibri" w:hAnsiTheme="minorHAnsi" w:cstheme="minorHAnsi"/>
          <w:lang w:eastAsia="en-US"/>
        </w:rPr>
      </w:pPr>
    </w:p>
    <w:p w14:paraId="5B81A5BC" w14:textId="77777777" w:rsidR="00EB23C9" w:rsidRPr="00F72311" w:rsidRDefault="00F43BB1" w:rsidP="005A2352">
      <w:pPr>
        <w:numPr>
          <w:ilvl w:val="0"/>
          <w:numId w:val="57"/>
        </w:numPr>
        <w:ind w:left="357" w:hanging="357"/>
        <w:jc w:val="both"/>
        <w:rPr>
          <w:rFonts w:asciiTheme="minorHAnsi" w:hAnsiTheme="minorHAnsi" w:cstheme="minorHAnsi"/>
        </w:rPr>
      </w:pPr>
      <w:r w:rsidRPr="00F72311">
        <w:rPr>
          <w:rFonts w:asciiTheme="minorHAnsi" w:hAnsiTheme="minorHAnsi" w:cstheme="minorHAnsi"/>
        </w:rPr>
        <w:t>A la fermeture administrative temporaire obligatoire de tout ou partie d’un site assuré par suite d’une décision des autorités administratives ou judiciaires compétentes pour les cas de périls imminents, risques pour la sécurité des personnes et des biens, maladies contagieuses, intoxications alimentaires, de faits d’homicide ou de suicide.</w:t>
      </w:r>
    </w:p>
    <w:p w14:paraId="17C003CD" w14:textId="77777777" w:rsidR="00EB23C9" w:rsidRPr="00F72311" w:rsidRDefault="00EB23C9">
      <w:pPr>
        <w:jc w:val="both"/>
        <w:rPr>
          <w:rFonts w:asciiTheme="minorHAnsi" w:hAnsiTheme="minorHAnsi" w:cstheme="minorHAnsi"/>
        </w:rPr>
      </w:pPr>
    </w:p>
    <w:p w14:paraId="3C5E9588" w14:textId="77777777" w:rsidR="00EB23C9" w:rsidRPr="00F72311" w:rsidRDefault="00F43BB1" w:rsidP="005A2352">
      <w:pPr>
        <w:numPr>
          <w:ilvl w:val="0"/>
          <w:numId w:val="57"/>
        </w:numPr>
        <w:ind w:left="357" w:hanging="357"/>
        <w:jc w:val="both"/>
        <w:rPr>
          <w:rFonts w:asciiTheme="minorHAnsi" w:hAnsiTheme="minorHAnsi" w:cstheme="minorHAnsi"/>
        </w:rPr>
      </w:pPr>
      <w:r w:rsidRPr="00F72311">
        <w:rPr>
          <w:rFonts w:asciiTheme="minorHAnsi" w:hAnsiTheme="minorHAnsi" w:cstheme="minorHAnsi"/>
        </w:rPr>
        <w:t>Aux pénalités qui seraient mises à la charge de l’assuré, en application des marchés passés avec toutes entités publiques ou privées, par suite de non-livraison ou de retards résultant d’un sinistre garanti.</w:t>
      </w:r>
    </w:p>
    <w:p w14:paraId="139B55E1" w14:textId="77777777" w:rsidR="00EB23C9" w:rsidRPr="00F72311" w:rsidRDefault="00EB23C9">
      <w:pPr>
        <w:jc w:val="both"/>
        <w:rPr>
          <w:rFonts w:asciiTheme="minorHAnsi" w:hAnsiTheme="minorHAnsi" w:cstheme="minorHAnsi"/>
        </w:rPr>
      </w:pPr>
    </w:p>
    <w:p w14:paraId="493A598D" w14:textId="77777777" w:rsidR="00EB23C9" w:rsidRPr="00F72311" w:rsidRDefault="00F43BB1">
      <w:pPr>
        <w:pBdr>
          <w:bottom w:val="single" w:sz="4" w:space="0" w:color="FFC000"/>
        </w:pBdr>
        <w:tabs>
          <w:tab w:val="left" w:pos="-284"/>
        </w:tabs>
        <w:rPr>
          <w:rFonts w:asciiTheme="minorHAnsi" w:hAnsiTheme="minorHAnsi" w:cstheme="minorHAnsi"/>
          <w:b/>
          <w:color w:val="2F5496"/>
        </w:rPr>
      </w:pPr>
      <w:r w:rsidRPr="00F72311">
        <w:rPr>
          <w:rFonts w:asciiTheme="minorHAnsi" w:eastAsia="Times New Roman" w:hAnsiTheme="minorHAnsi" w:cstheme="minorHAnsi"/>
          <w:b/>
          <w:color w:val="2F5496"/>
        </w:rPr>
        <w:t>2</w:t>
      </w:r>
      <w:r w:rsidRPr="00F72311">
        <w:rPr>
          <w:rFonts w:asciiTheme="minorHAnsi" w:eastAsia="Times New Roman" w:hAnsiTheme="minorHAnsi" w:cstheme="minorHAnsi"/>
          <w:b/>
          <w:color w:val="2F5496"/>
        </w:rPr>
        <w:tab/>
        <w:t>DEFINITIONS</w:t>
      </w:r>
    </w:p>
    <w:p w14:paraId="5E8A54A1"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Les « Frais Supplémentaires » se définissent comme étant ceux qui concernent les frais exposés pour permettre la continuité du fonctionnement du service public de l’acheteur ou de l’établissement Assuré. Ils sont engagés en sus des frais normalement exposés avant le sinistre pour les mêmes tâches dans le but de permettre le maintien de l’activité normale. Il est entendu que tous les frais de fonctionnement normalement exposés, qui disparaitraient du fait du sinistre, seront déduits de l'indemnité. Les frais ainsi garantis sont notamment :</w:t>
      </w:r>
    </w:p>
    <w:p w14:paraId="7BDD9F98" w14:textId="77777777" w:rsidR="00EB23C9" w:rsidRPr="00F72311" w:rsidRDefault="00EB23C9">
      <w:pPr>
        <w:jc w:val="both"/>
        <w:rPr>
          <w:rFonts w:asciiTheme="minorHAnsi" w:hAnsiTheme="minorHAnsi" w:cstheme="minorHAnsi"/>
        </w:rPr>
      </w:pPr>
    </w:p>
    <w:p w14:paraId="004074C5" w14:textId="77777777" w:rsidR="00EB23C9" w:rsidRPr="00F72311" w:rsidRDefault="00F43BB1" w:rsidP="005A2352">
      <w:pPr>
        <w:numPr>
          <w:ilvl w:val="0"/>
          <w:numId w:val="57"/>
        </w:numPr>
        <w:ind w:left="357" w:hanging="357"/>
        <w:jc w:val="both"/>
        <w:rPr>
          <w:rFonts w:asciiTheme="minorHAnsi" w:hAnsiTheme="minorHAnsi" w:cstheme="minorHAnsi"/>
        </w:rPr>
      </w:pPr>
      <w:r w:rsidRPr="00F72311">
        <w:rPr>
          <w:rFonts w:asciiTheme="minorHAnsi" w:hAnsiTheme="minorHAnsi" w:cstheme="minorHAnsi"/>
        </w:rPr>
        <w:t>Les frais de prestations extérieures supplémentaires de toute nature,</w:t>
      </w:r>
    </w:p>
    <w:p w14:paraId="43CC686E" w14:textId="77777777" w:rsidR="00EB23C9" w:rsidRPr="00F72311" w:rsidRDefault="00F43BB1" w:rsidP="005A2352">
      <w:pPr>
        <w:numPr>
          <w:ilvl w:val="0"/>
          <w:numId w:val="57"/>
        </w:numPr>
        <w:ind w:left="357" w:hanging="357"/>
        <w:jc w:val="both"/>
        <w:rPr>
          <w:rFonts w:asciiTheme="minorHAnsi" w:hAnsiTheme="minorHAnsi" w:cstheme="minorHAnsi"/>
        </w:rPr>
      </w:pPr>
      <w:r w:rsidRPr="00F72311">
        <w:rPr>
          <w:rFonts w:asciiTheme="minorHAnsi" w:hAnsiTheme="minorHAnsi" w:cstheme="minorHAnsi"/>
        </w:rPr>
        <w:t>Les frais de personnels supplémentaires provoqués par les besoins accrus consécutifs à un sinistre,</w:t>
      </w:r>
    </w:p>
    <w:p w14:paraId="13CF2D04" w14:textId="77777777" w:rsidR="00EB23C9" w:rsidRPr="00F72311" w:rsidRDefault="00F43BB1" w:rsidP="005A2352">
      <w:pPr>
        <w:numPr>
          <w:ilvl w:val="0"/>
          <w:numId w:val="57"/>
        </w:numPr>
        <w:ind w:left="357" w:hanging="357"/>
        <w:jc w:val="both"/>
        <w:rPr>
          <w:rFonts w:asciiTheme="minorHAnsi" w:hAnsiTheme="minorHAnsi" w:cstheme="minorHAnsi"/>
        </w:rPr>
      </w:pPr>
      <w:r w:rsidRPr="00F72311">
        <w:rPr>
          <w:rFonts w:asciiTheme="minorHAnsi" w:hAnsiTheme="minorHAnsi" w:cstheme="minorHAnsi"/>
        </w:rPr>
        <w:t>Les loyers supplémentaires correspondant à la location de locaux ou de matériels de remplacement ou de locaux provisoires,</w:t>
      </w:r>
    </w:p>
    <w:p w14:paraId="0DFEA748" w14:textId="77777777" w:rsidR="00EB23C9" w:rsidRPr="00F72311" w:rsidRDefault="00F43BB1" w:rsidP="005A2352">
      <w:pPr>
        <w:numPr>
          <w:ilvl w:val="0"/>
          <w:numId w:val="57"/>
        </w:numPr>
        <w:ind w:left="357" w:hanging="357"/>
        <w:jc w:val="both"/>
        <w:rPr>
          <w:rFonts w:asciiTheme="minorHAnsi" w:hAnsiTheme="minorHAnsi" w:cstheme="minorHAnsi"/>
        </w:rPr>
      </w:pPr>
      <w:r w:rsidRPr="00F72311">
        <w:rPr>
          <w:rFonts w:asciiTheme="minorHAnsi" w:hAnsiTheme="minorHAnsi" w:cstheme="minorHAnsi"/>
        </w:rPr>
        <w:t>Les frais postaux et de communication (téléphone, télécopie, télex, etc.…) et de correspondances supplémentaires,</w:t>
      </w:r>
    </w:p>
    <w:p w14:paraId="7D642ACD" w14:textId="77777777" w:rsidR="00EB23C9" w:rsidRPr="00F72311" w:rsidRDefault="00F43BB1" w:rsidP="005A2352">
      <w:pPr>
        <w:numPr>
          <w:ilvl w:val="0"/>
          <w:numId w:val="57"/>
        </w:numPr>
        <w:ind w:left="357" w:hanging="357"/>
        <w:jc w:val="both"/>
        <w:rPr>
          <w:rFonts w:asciiTheme="minorHAnsi" w:hAnsiTheme="minorHAnsi" w:cstheme="minorHAnsi"/>
        </w:rPr>
      </w:pPr>
      <w:r w:rsidRPr="00F72311">
        <w:rPr>
          <w:rFonts w:asciiTheme="minorHAnsi" w:hAnsiTheme="minorHAnsi" w:cstheme="minorHAnsi"/>
        </w:rPr>
        <w:t>Les frais supplémentaires de transport,</w:t>
      </w:r>
    </w:p>
    <w:p w14:paraId="06CAFCC7" w14:textId="77777777" w:rsidR="00EB23C9" w:rsidRPr="00F72311" w:rsidRDefault="00F43BB1" w:rsidP="005A2352">
      <w:pPr>
        <w:numPr>
          <w:ilvl w:val="0"/>
          <w:numId w:val="57"/>
        </w:numPr>
        <w:ind w:left="357" w:hanging="357"/>
        <w:jc w:val="both"/>
        <w:rPr>
          <w:rFonts w:asciiTheme="minorHAnsi" w:hAnsiTheme="minorHAnsi" w:cstheme="minorHAnsi"/>
        </w:rPr>
      </w:pPr>
      <w:r w:rsidRPr="00F72311">
        <w:rPr>
          <w:rFonts w:asciiTheme="minorHAnsi" w:hAnsiTheme="minorHAnsi" w:cstheme="minorHAnsi"/>
        </w:rPr>
        <w:t>Les frais d’entretien, de chauffage, d’éclairage, de fluides, de gardiennage, de surveillance de sécurité des locaux supplémentaires provisoires,</w:t>
      </w:r>
    </w:p>
    <w:p w14:paraId="34500CF9" w14:textId="77777777" w:rsidR="00EB23C9" w:rsidRPr="00F72311" w:rsidRDefault="00F43BB1" w:rsidP="005A2352">
      <w:pPr>
        <w:numPr>
          <w:ilvl w:val="0"/>
          <w:numId w:val="57"/>
        </w:numPr>
        <w:ind w:left="357" w:hanging="357"/>
        <w:jc w:val="both"/>
        <w:rPr>
          <w:rFonts w:asciiTheme="minorHAnsi" w:hAnsiTheme="minorHAnsi" w:cstheme="minorHAnsi"/>
        </w:rPr>
      </w:pPr>
      <w:r w:rsidRPr="00F72311">
        <w:rPr>
          <w:rFonts w:asciiTheme="minorHAnsi" w:hAnsiTheme="minorHAnsi" w:cstheme="minorHAnsi"/>
        </w:rPr>
        <w:t>Les surcoûts d’approvisionnement en matériel, marchandises.</w:t>
      </w:r>
    </w:p>
    <w:p w14:paraId="7E0E8C83" w14:textId="77777777" w:rsidR="00EB23C9" w:rsidRPr="00F72311" w:rsidRDefault="00EB23C9">
      <w:pPr>
        <w:jc w:val="both"/>
        <w:rPr>
          <w:rFonts w:asciiTheme="minorHAnsi" w:hAnsiTheme="minorHAnsi" w:cstheme="minorHAnsi"/>
        </w:rPr>
      </w:pPr>
    </w:p>
    <w:p w14:paraId="0F31788D" w14:textId="77777777" w:rsidR="00EB23C9" w:rsidRPr="00F72311" w:rsidRDefault="00F43BB1">
      <w:pPr>
        <w:jc w:val="both"/>
        <w:rPr>
          <w:rFonts w:asciiTheme="minorHAnsi" w:eastAsia="Calibri" w:hAnsiTheme="minorHAnsi" w:cstheme="minorHAnsi"/>
          <w:bCs/>
          <w:lang w:eastAsia="en-US"/>
        </w:rPr>
      </w:pPr>
      <w:r w:rsidRPr="00F72311">
        <w:rPr>
          <w:rFonts w:asciiTheme="minorHAnsi" w:hAnsiTheme="minorHAnsi" w:cstheme="minorHAnsi"/>
        </w:rPr>
        <w:lastRenderedPageBreak/>
        <w:t xml:space="preserve">Les « Pertes Financières » se définissent comme les pertes de recettes nettes constatées, c’est à dire </w:t>
      </w:r>
      <w:r w:rsidRPr="00F72311">
        <w:rPr>
          <w:rFonts w:asciiTheme="minorHAnsi" w:hAnsiTheme="minorHAnsi" w:cstheme="minorHAnsi"/>
          <w:bCs/>
        </w:rPr>
        <w:t>la baisse des encaissements et/ou du chiffre d’affaires causée par l’interruption ou la réduction de l’activité de l’assuré consécutive à la survenance d’un évènement garanti.</w:t>
      </w:r>
    </w:p>
    <w:p w14:paraId="0624C444" w14:textId="77777777" w:rsidR="00EB23C9" w:rsidRPr="00F72311" w:rsidRDefault="00EB23C9">
      <w:pPr>
        <w:jc w:val="both"/>
        <w:rPr>
          <w:rFonts w:asciiTheme="minorHAnsi" w:hAnsiTheme="minorHAnsi" w:cstheme="minorHAnsi"/>
        </w:rPr>
      </w:pPr>
    </w:p>
    <w:p w14:paraId="4B8A1AE0" w14:textId="77777777" w:rsidR="00EB23C9" w:rsidRPr="00F72311" w:rsidRDefault="00F43BB1">
      <w:pPr>
        <w:pBdr>
          <w:bottom w:val="single" w:sz="4" w:space="0" w:color="FFC000"/>
        </w:pBdr>
        <w:tabs>
          <w:tab w:val="left" w:pos="-284"/>
        </w:tabs>
        <w:rPr>
          <w:rFonts w:asciiTheme="minorHAnsi" w:eastAsia="Times New Roman" w:hAnsiTheme="minorHAnsi" w:cstheme="minorHAnsi"/>
          <w:b/>
          <w:color w:val="2F5496"/>
        </w:rPr>
      </w:pPr>
      <w:r w:rsidRPr="00F72311">
        <w:rPr>
          <w:rFonts w:asciiTheme="minorHAnsi" w:eastAsia="Times New Roman" w:hAnsiTheme="minorHAnsi" w:cstheme="minorHAnsi"/>
          <w:b/>
          <w:color w:val="2F5496"/>
        </w:rPr>
        <w:t xml:space="preserve">3 </w:t>
      </w:r>
      <w:r w:rsidRPr="00F72311">
        <w:rPr>
          <w:rFonts w:asciiTheme="minorHAnsi" w:eastAsia="Times New Roman" w:hAnsiTheme="minorHAnsi" w:cstheme="minorHAnsi"/>
          <w:b/>
          <w:color w:val="2F5496"/>
        </w:rPr>
        <w:tab/>
        <w:t>BASE DE L’INDEMNISATION DES SINISTRES</w:t>
      </w:r>
    </w:p>
    <w:p w14:paraId="0C35E9BB"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L’Assuré est tenu de justifier de l’existence et du montant des frais supplémentaires à compter de la date du sinistre ainsi que de l’importance des dommages subis. Le paiement de l’indemnité ne sera effectué que sur justification, production de factures et mémoires relatifs aux frais exposés. </w:t>
      </w:r>
    </w:p>
    <w:p w14:paraId="0B54630F"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Les Pertes de Recettes sont appréciées globalement sur l’ensemble des activités de l’assuré, quel que soit le lieu de survenance de l’événement à l’origine de ces pertes ; toutefois et dans la mesure où comptabilité de l’assuré le permet, ces pertes pourront être appréciées par activité, par site et/ou par établissement concerné.</w:t>
      </w:r>
    </w:p>
    <w:p w14:paraId="3F68EBCC" w14:textId="77777777" w:rsidR="00EB23C9" w:rsidRPr="00F72311" w:rsidRDefault="00EB23C9">
      <w:pPr>
        <w:jc w:val="both"/>
        <w:rPr>
          <w:rFonts w:asciiTheme="minorHAnsi" w:hAnsiTheme="minorHAnsi" w:cstheme="minorHAnsi"/>
        </w:rPr>
      </w:pPr>
    </w:p>
    <w:p w14:paraId="372AD78A"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Au titre des fermetures administratives, la période d'indemnisation commence au 1er jour de la fermeture obligatoire et sera égale à la durée effective de ladite fermeture obligatoire avec un maximum de six mois.</w:t>
      </w:r>
    </w:p>
    <w:p w14:paraId="019B883A" w14:textId="77777777" w:rsidR="00EB23C9" w:rsidRPr="00F72311" w:rsidRDefault="00EB23C9">
      <w:pPr>
        <w:jc w:val="both"/>
        <w:rPr>
          <w:rFonts w:asciiTheme="minorHAnsi" w:hAnsiTheme="minorHAnsi" w:cstheme="minorHAnsi"/>
        </w:rPr>
      </w:pPr>
    </w:p>
    <w:p w14:paraId="46C5CA4C"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Le montant de l’indemnité est plafonné au montant fixé au cahier des charges et l’indemnisation s’effectuera dans la limite de la période d’indemnisation déterminée au cahier des charges. </w:t>
      </w:r>
    </w:p>
    <w:p w14:paraId="2CEEAC6A" w14:textId="77777777" w:rsidR="00EB23C9" w:rsidRPr="00F72311" w:rsidRDefault="00EB23C9">
      <w:pPr>
        <w:jc w:val="both"/>
        <w:rPr>
          <w:rFonts w:asciiTheme="minorHAnsi" w:hAnsiTheme="minorHAnsi" w:cstheme="minorHAnsi"/>
        </w:rPr>
      </w:pPr>
    </w:p>
    <w:p w14:paraId="5B59258A" w14:textId="77777777" w:rsidR="00EB23C9" w:rsidRPr="00F72311" w:rsidRDefault="00F43BB1" w:rsidP="005A2352">
      <w:pPr>
        <w:pStyle w:val="Paragraphedeliste"/>
        <w:numPr>
          <w:ilvl w:val="0"/>
          <w:numId w:val="48"/>
        </w:numPr>
        <w:pBdr>
          <w:bottom w:val="single" w:sz="4" w:space="0" w:color="FFC000"/>
        </w:pBdr>
        <w:tabs>
          <w:tab w:val="left" w:pos="-284"/>
        </w:tabs>
        <w:rPr>
          <w:rFonts w:asciiTheme="minorHAnsi" w:eastAsia="Times New Roman" w:hAnsiTheme="minorHAnsi" w:cstheme="minorHAnsi"/>
          <w:b/>
          <w:color w:val="2F5496"/>
        </w:rPr>
      </w:pPr>
      <w:r w:rsidRPr="00F72311">
        <w:rPr>
          <w:rFonts w:asciiTheme="minorHAnsi" w:eastAsia="Times New Roman" w:hAnsiTheme="minorHAnsi" w:cstheme="minorHAnsi"/>
          <w:b/>
          <w:color w:val="2F5496"/>
        </w:rPr>
        <w:t xml:space="preserve">    EXCLUSIONS</w:t>
      </w:r>
    </w:p>
    <w:p w14:paraId="06020078" w14:textId="77777777" w:rsidR="00EB23C9" w:rsidRPr="00F72311" w:rsidRDefault="00F43BB1" w:rsidP="005A2352">
      <w:pPr>
        <w:numPr>
          <w:ilvl w:val="0"/>
          <w:numId w:val="57"/>
        </w:numPr>
        <w:ind w:left="357" w:hanging="357"/>
        <w:jc w:val="both"/>
        <w:rPr>
          <w:rFonts w:asciiTheme="minorHAnsi" w:hAnsiTheme="minorHAnsi" w:cstheme="minorHAnsi"/>
          <w:b/>
        </w:rPr>
      </w:pPr>
      <w:r w:rsidRPr="00F72311">
        <w:rPr>
          <w:rFonts w:asciiTheme="minorHAnsi" w:hAnsiTheme="minorHAnsi" w:cstheme="minorHAnsi"/>
          <w:b/>
        </w:rPr>
        <w:t>Les frais de procès et amendes,</w:t>
      </w:r>
    </w:p>
    <w:p w14:paraId="15D8AD33" w14:textId="77777777" w:rsidR="00EB23C9" w:rsidRPr="00F72311" w:rsidRDefault="00F43BB1" w:rsidP="005A2352">
      <w:pPr>
        <w:numPr>
          <w:ilvl w:val="0"/>
          <w:numId w:val="57"/>
        </w:numPr>
        <w:ind w:left="357" w:hanging="357"/>
        <w:jc w:val="both"/>
        <w:rPr>
          <w:rFonts w:asciiTheme="minorHAnsi" w:hAnsiTheme="minorHAnsi" w:cstheme="minorHAnsi"/>
          <w:b/>
        </w:rPr>
      </w:pPr>
      <w:r w:rsidRPr="00F72311">
        <w:rPr>
          <w:rFonts w:asciiTheme="minorHAnsi" w:hAnsiTheme="minorHAnsi" w:cstheme="minorHAnsi"/>
          <w:b/>
        </w:rPr>
        <w:t>Les frais supplémentaires qui seraient la conséquence d’un dommage sur un système de gestion informatique ou ses périphériques,</w:t>
      </w:r>
    </w:p>
    <w:p w14:paraId="34793A72" w14:textId="77777777" w:rsidR="00EB23C9" w:rsidRPr="00F72311" w:rsidRDefault="00F43BB1" w:rsidP="005A2352">
      <w:pPr>
        <w:numPr>
          <w:ilvl w:val="0"/>
          <w:numId w:val="57"/>
        </w:numPr>
        <w:ind w:left="357" w:hanging="357"/>
        <w:jc w:val="both"/>
        <w:rPr>
          <w:rFonts w:asciiTheme="minorHAnsi" w:hAnsiTheme="minorHAnsi" w:cstheme="minorHAnsi"/>
          <w:b/>
        </w:rPr>
      </w:pPr>
      <w:r w:rsidRPr="00F72311">
        <w:rPr>
          <w:rFonts w:asciiTheme="minorHAnsi" w:hAnsiTheme="minorHAnsi" w:cstheme="minorHAnsi"/>
          <w:b/>
        </w:rPr>
        <w:t>Les frais de reconstitution d’archives et de supports informatiques,</w:t>
      </w:r>
    </w:p>
    <w:p w14:paraId="29C3F4BE" w14:textId="77777777" w:rsidR="00EB23C9" w:rsidRPr="00F72311" w:rsidRDefault="00F43BB1" w:rsidP="005A2352">
      <w:pPr>
        <w:numPr>
          <w:ilvl w:val="0"/>
          <w:numId w:val="57"/>
        </w:numPr>
        <w:ind w:left="357" w:hanging="357"/>
        <w:jc w:val="both"/>
        <w:rPr>
          <w:rFonts w:asciiTheme="minorHAnsi" w:hAnsiTheme="minorHAnsi" w:cstheme="minorHAnsi"/>
          <w:b/>
        </w:rPr>
      </w:pPr>
      <w:r w:rsidRPr="00F72311">
        <w:rPr>
          <w:rFonts w:asciiTheme="minorHAnsi" w:hAnsiTheme="minorHAnsi" w:cstheme="minorHAnsi"/>
          <w:b/>
        </w:rPr>
        <w:t>Les pertes de bénéfices ou de gains résultant d’une réduction d’activité,</w:t>
      </w:r>
    </w:p>
    <w:p w14:paraId="35C6B802" w14:textId="77777777" w:rsidR="00EB23C9" w:rsidRPr="00F72311" w:rsidRDefault="00F43BB1" w:rsidP="005A2352">
      <w:pPr>
        <w:numPr>
          <w:ilvl w:val="0"/>
          <w:numId w:val="57"/>
        </w:numPr>
        <w:ind w:left="357" w:hanging="357"/>
        <w:jc w:val="both"/>
        <w:rPr>
          <w:rFonts w:asciiTheme="minorHAnsi" w:hAnsiTheme="minorHAnsi" w:cstheme="minorHAnsi"/>
          <w:b/>
        </w:rPr>
      </w:pPr>
      <w:r w:rsidRPr="00F72311">
        <w:rPr>
          <w:rFonts w:asciiTheme="minorHAnsi" w:hAnsiTheme="minorHAnsi" w:cstheme="minorHAnsi"/>
          <w:b/>
        </w:rPr>
        <w:t>Les fermetures décidées par l’assuré lui-même, ainsi que toutes fermetures administratives trouvant leur origine dans un défaut d’entretien normal des bâtiments et installations diverses, ou du non-respect par l’assuré des règles de sécurité ou de toutes obligations lui incombant du fait de son exploitation et/ou de la délégation de service public y afférente.</w:t>
      </w:r>
    </w:p>
    <w:p w14:paraId="193534CF" w14:textId="77777777" w:rsidR="00EB23C9" w:rsidRPr="00F72311" w:rsidRDefault="00EB23C9">
      <w:pPr>
        <w:rPr>
          <w:rFonts w:asciiTheme="minorHAnsi" w:eastAsia="Calibri" w:hAnsiTheme="minorHAnsi" w:cstheme="minorHAnsi"/>
          <w:lang w:eastAsia="en-US"/>
        </w:rPr>
      </w:pPr>
    </w:p>
    <w:p w14:paraId="29379DCD" w14:textId="77777777" w:rsidR="00EB23C9" w:rsidRPr="00F72311" w:rsidRDefault="00F43BB1" w:rsidP="00E33EE1">
      <w:pPr>
        <w:pStyle w:val="Titre1"/>
        <w:jc w:val="center"/>
        <w:rPr>
          <w:rStyle w:val="Titredulivre"/>
          <w:rFonts w:asciiTheme="minorHAnsi" w:eastAsia="PMingLiU" w:hAnsiTheme="minorHAnsi" w:cstheme="minorHAnsi"/>
          <w:i/>
          <w:iCs/>
          <w:color w:val="auto"/>
          <w:spacing w:val="0"/>
        </w:rPr>
      </w:pPr>
      <w:r w:rsidRPr="00F72311">
        <w:rPr>
          <w:rStyle w:val="Titredulivre"/>
          <w:rFonts w:asciiTheme="minorHAnsi" w:hAnsiTheme="minorHAnsi" w:cstheme="minorHAnsi"/>
        </w:rPr>
        <w:br w:type="page" w:clear="all"/>
      </w:r>
      <w:bookmarkStart w:id="326" w:name="_Toc181966950"/>
      <w:bookmarkStart w:id="327" w:name="CCAP"/>
      <w:bookmarkEnd w:id="325"/>
      <w:r w:rsidRPr="00F64BDD">
        <w:rPr>
          <w:rStyle w:val="Titredulivre"/>
          <w:rFonts w:asciiTheme="minorHAnsi" w:hAnsiTheme="minorHAnsi" w:cstheme="minorHAnsi"/>
          <w:b/>
          <w:bCs/>
          <w:i/>
          <w:iCs/>
          <w:spacing w:val="0"/>
          <w:sz w:val="32"/>
        </w:rPr>
        <w:lastRenderedPageBreak/>
        <w:t>CAHIER DES CLAUSES ADMINISTRATIVES PARTICULIERES (C.C.A.P.)</w:t>
      </w:r>
      <w:bookmarkEnd w:id="326"/>
      <w:bookmarkEnd w:id="327"/>
    </w:p>
    <w:p w14:paraId="4B675FA8" w14:textId="77777777" w:rsidR="00BC406C" w:rsidRPr="00F72311" w:rsidRDefault="00BC406C" w:rsidP="00BC406C">
      <w:pPr>
        <w:jc w:val="center"/>
        <w:rPr>
          <w:rFonts w:asciiTheme="minorHAnsi" w:hAnsiTheme="minorHAnsi" w:cstheme="minorHAnsi"/>
          <w:b/>
          <w:color w:val="002060"/>
        </w:rPr>
      </w:pPr>
    </w:p>
    <w:p w14:paraId="01A81347" w14:textId="77777777" w:rsidR="00BC406C" w:rsidRPr="00F72311" w:rsidRDefault="00BC406C" w:rsidP="00BC406C">
      <w:pPr>
        <w:jc w:val="center"/>
        <w:rPr>
          <w:rFonts w:asciiTheme="minorHAnsi" w:hAnsiTheme="minorHAnsi" w:cstheme="minorHAnsi"/>
          <w:b/>
          <w:color w:val="002060"/>
        </w:rPr>
      </w:pPr>
    </w:p>
    <w:p w14:paraId="77298961" w14:textId="77777777" w:rsidR="00BC406C" w:rsidRPr="00F72311" w:rsidRDefault="00BC406C" w:rsidP="00BC406C">
      <w:pPr>
        <w:jc w:val="center"/>
        <w:rPr>
          <w:rFonts w:asciiTheme="minorHAnsi" w:hAnsiTheme="minorHAnsi" w:cstheme="minorHAnsi"/>
          <w:b/>
          <w:color w:val="002060"/>
        </w:rPr>
      </w:pPr>
    </w:p>
    <w:p w14:paraId="4BA4723B" w14:textId="27F82ED6" w:rsidR="00BC406C" w:rsidRPr="00F72311" w:rsidRDefault="00BC406C" w:rsidP="00BC406C">
      <w:pPr>
        <w:jc w:val="center"/>
        <w:rPr>
          <w:rFonts w:asciiTheme="minorHAnsi" w:hAnsiTheme="minorHAnsi" w:cstheme="minorHAnsi"/>
          <w:b/>
          <w:color w:val="002060"/>
        </w:rPr>
      </w:pPr>
      <w:r w:rsidRPr="00F72311">
        <w:rPr>
          <w:rFonts w:asciiTheme="minorHAnsi" w:hAnsiTheme="minorHAnsi" w:cstheme="minorHAnsi"/>
          <w:b/>
          <w:color w:val="002060"/>
        </w:rPr>
        <w:t>SOMMAIRE</w:t>
      </w:r>
    </w:p>
    <w:p w14:paraId="7EBF0F6E" w14:textId="77777777" w:rsidR="00BC406C" w:rsidRPr="00F72311" w:rsidRDefault="00BC406C" w:rsidP="00BC406C">
      <w:pPr>
        <w:jc w:val="center"/>
        <w:rPr>
          <w:rFonts w:asciiTheme="minorHAnsi" w:hAnsiTheme="minorHAnsi" w:cstheme="minorHAnsi"/>
          <w:b/>
          <w:color w:val="002060"/>
        </w:rPr>
      </w:pPr>
    </w:p>
    <w:p w14:paraId="02BFFE01" w14:textId="77777777" w:rsidR="00BC406C" w:rsidRPr="008D2190" w:rsidRDefault="00084BB2" w:rsidP="00BC406C">
      <w:pPr>
        <w:rPr>
          <w:rFonts w:asciiTheme="minorHAnsi" w:hAnsiTheme="minorHAnsi" w:cstheme="minorHAnsi"/>
          <w:color w:val="002060"/>
        </w:rPr>
      </w:pPr>
      <w:hyperlink w:anchor="CCAPdéfinition" w:history="1">
        <w:r w:rsidR="00BC406C" w:rsidRPr="008D2190">
          <w:rPr>
            <w:rStyle w:val="Lienhypertexte"/>
            <w:rFonts w:asciiTheme="minorHAnsi" w:hAnsiTheme="minorHAnsi" w:cstheme="minorHAnsi"/>
            <w:color w:val="002060"/>
          </w:rPr>
          <w:t>DEFINITION</w:t>
        </w:r>
      </w:hyperlink>
    </w:p>
    <w:p w14:paraId="1A801667" w14:textId="77777777" w:rsidR="00BC406C" w:rsidRPr="008D2190" w:rsidRDefault="00084BB2" w:rsidP="00BC406C">
      <w:pPr>
        <w:pStyle w:val="Corpsdetexte"/>
        <w:jc w:val="left"/>
        <w:rPr>
          <w:rFonts w:asciiTheme="minorHAnsi" w:hAnsiTheme="minorHAnsi" w:cstheme="minorHAnsi"/>
          <w:i w:val="0"/>
          <w:color w:val="002060"/>
          <w:szCs w:val="24"/>
        </w:rPr>
      </w:pPr>
      <w:hyperlink w:anchor="CCAPobjet" w:history="1">
        <w:r w:rsidR="00BC406C" w:rsidRPr="008D2190">
          <w:rPr>
            <w:rStyle w:val="Lienhypertexte"/>
            <w:rFonts w:asciiTheme="minorHAnsi" w:hAnsiTheme="minorHAnsi" w:cstheme="minorHAnsi"/>
            <w:b/>
            <w:i w:val="0"/>
            <w:color w:val="002060"/>
            <w:szCs w:val="24"/>
          </w:rPr>
          <w:t>ARTICLE 1</w:t>
        </w:r>
        <w:r w:rsidR="00BC406C" w:rsidRPr="008D2190">
          <w:rPr>
            <w:rStyle w:val="Lienhypertexte"/>
            <w:rFonts w:asciiTheme="minorHAnsi" w:hAnsiTheme="minorHAnsi" w:cstheme="minorHAnsi"/>
            <w:i w:val="0"/>
            <w:color w:val="002060"/>
            <w:szCs w:val="24"/>
          </w:rPr>
          <w:t xml:space="preserve"> - O</w:t>
        </w:r>
        <w:r w:rsidR="00BC406C" w:rsidRPr="008D2190">
          <w:rPr>
            <w:rStyle w:val="Lienhypertexte"/>
            <w:rFonts w:asciiTheme="minorHAnsi" w:hAnsiTheme="minorHAnsi" w:cstheme="minorHAnsi"/>
            <w:i w:val="0"/>
            <w:color w:val="002060"/>
            <w:szCs w:val="24"/>
          </w:rPr>
          <w:t>B</w:t>
        </w:r>
        <w:r w:rsidR="00BC406C" w:rsidRPr="008D2190">
          <w:rPr>
            <w:rStyle w:val="Lienhypertexte"/>
            <w:rFonts w:asciiTheme="minorHAnsi" w:hAnsiTheme="minorHAnsi" w:cstheme="minorHAnsi"/>
            <w:i w:val="0"/>
            <w:color w:val="002060"/>
            <w:szCs w:val="24"/>
          </w:rPr>
          <w:t>JET DE LA CONSULTATION</w:t>
        </w:r>
      </w:hyperlink>
    </w:p>
    <w:p w14:paraId="3EE81D13" w14:textId="77777777" w:rsidR="00BC406C" w:rsidRPr="008D2190" w:rsidRDefault="00084BB2" w:rsidP="00BC406C">
      <w:pPr>
        <w:pStyle w:val="Corpsdetexte"/>
        <w:jc w:val="left"/>
        <w:rPr>
          <w:rFonts w:asciiTheme="minorHAnsi" w:hAnsiTheme="minorHAnsi" w:cstheme="minorHAnsi"/>
          <w:i w:val="0"/>
          <w:color w:val="002060"/>
          <w:szCs w:val="24"/>
        </w:rPr>
      </w:pPr>
      <w:hyperlink w:anchor="acheteur" w:history="1">
        <w:r w:rsidR="00BC406C" w:rsidRPr="008D2190">
          <w:rPr>
            <w:rStyle w:val="Lienhypertexte"/>
            <w:rFonts w:asciiTheme="minorHAnsi" w:hAnsiTheme="minorHAnsi" w:cstheme="minorHAnsi"/>
            <w:b/>
            <w:i w:val="0"/>
            <w:color w:val="002060"/>
            <w:szCs w:val="24"/>
          </w:rPr>
          <w:t>ARTICLE 2</w:t>
        </w:r>
        <w:r w:rsidR="00BC406C" w:rsidRPr="008D2190">
          <w:rPr>
            <w:rStyle w:val="Lienhypertexte"/>
            <w:rFonts w:asciiTheme="minorHAnsi" w:hAnsiTheme="minorHAnsi" w:cstheme="minorHAnsi"/>
            <w:i w:val="0"/>
            <w:color w:val="002060"/>
            <w:szCs w:val="24"/>
          </w:rPr>
          <w:t xml:space="preserve"> – ACHETEUR SOUSCRIPTEUR</w:t>
        </w:r>
      </w:hyperlink>
    </w:p>
    <w:p w14:paraId="69B04076" w14:textId="77777777" w:rsidR="00BC406C" w:rsidRPr="008D2190" w:rsidRDefault="00084BB2" w:rsidP="00BC406C">
      <w:pPr>
        <w:pStyle w:val="Corpsdetexte"/>
        <w:jc w:val="left"/>
        <w:rPr>
          <w:rFonts w:asciiTheme="minorHAnsi" w:hAnsiTheme="minorHAnsi" w:cstheme="minorHAnsi"/>
          <w:i w:val="0"/>
          <w:color w:val="002060"/>
          <w:szCs w:val="24"/>
        </w:rPr>
      </w:pPr>
      <w:hyperlink w:anchor="pièces" w:history="1">
        <w:r w:rsidR="00BC406C" w:rsidRPr="008D2190">
          <w:rPr>
            <w:rStyle w:val="Lienhypertexte"/>
            <w:rFonts w:asciiTheme="minorHAnsi" w:hAnsiTheme="minorHAnsi" w:cstheme="minorHAnsi"/>
            <w:b/>
            <w:i w:val="0"/>
            <w:color w:val="002060"/>
            <w:szCs w:val="24"/>
          </w:rPr>
          <w:t>ARTICLE 3</w:t>
        </w:r>
        <w:r w:rsidR="00BC406C" w:rsidRPr="008D2190">
          <w:rPr>
            <w:rStyle w:val="Lienhypertexte"/>
            <w:rFonts w:asciiTheme="minorHAnsi" w:hAnsiTheme="minorHAnsi" w:cstheme="minorHAnsi"/>
            <w:i w:val="0"/>
            <w:color w:val="002060"/>
            <w:szCs w:val="24"/>
          </w:rPr>
          <w:t xml:space="preserve"> - PIECES CONSTITUTIVES DU MARCHE</w:t>
        </w:r>
      </w:hyperlink>
    </w:p>
    <w:p w14:paraId="29A5D18D" w14:textId="77777777" w:rsidR="00BC406C" w:rsidRPr="008D2190" w:rsidRDefault="00084BB2" w:rsidP="00BC406C">
      <w:pPr>
        <w:pStyle w:val="Corpsdetexte"/>
        <w:jc w:val="left"/>
        <w:rPr>
          <w:rFonts w:asciiTheme="minorHAnsi" w:hAnsiTheme="minorHAnsi" w:cstheme="minorHAnsi"/>
          <w:i w:val="0"/>
          <w:color w:val="002060"/>
          <w:szCs w:val="24"/>
        </w:rPr>
      </w:pPr>
      <w:hyperlink w:anchor="marché" w:history="1">
        <w:r w:rsidR="00BC406C" w:rsidRPr="008D2190">
          <w:rPr>
            <w:rStyle w:val="Lienhypertexte"/>
            <w:rFonts w:asciiTheme="minorHAnsi" w:hAnsiTheme="minorHAnsi" w:cstheme="minorHAnsi"/>
            <w:b/>
            <w:i w:val="0"/>
            <w:color w:val="002060"/>
            <w:szCs w:val="24"/>
          </w:rPr>
          <w:t>ARTICLE 4</w:t>
        </w:r>
        <w:r w:rsidR="00BC406C" w:rsidRPr="008D2190">
          <w:rPr>
            <w:rStyle w:val="Lienhypertexte"/>
            <w:rFonts w:asciiTheme="minorHAnsi" w:hAnsiTheme="minorHAnsi" w:cstheme="minorHAnsi"/>
            <w:i w:val="0"/>
            <w:color w:val="002060"/>
            <w:szCs w:val="24"/>
          </w:rPr>
          <w:t xml:space="preserve"> - PRISE D’EFFET DU MARCHE – DUREE – ECHEANCE – RESILIATION</w:t>
        </w:r>
      </w:hyperlink>
    </w:p>
    <w:p w14:paraId="5964CA2A" w14:textId="77777777" w:rsidR="00BC406C" w:rsidRPr="008D2190" w:rsidRDefault="00084BB2" w:rsidP="00BC406C">
      <w:pPr>
        <w:pStyle w:val="Corpsdetexte"/>
        <w:jc w:val="left"/>
        <w:rPr>
          <w:rFonts w:asciiTheme="minorHAnsi" w:hAnsiTheme="minorHAnsi" w:cstheme="minorHAnsi"/>
          <w:i w:val="0"/>
          <w:color w:val="002060"/>
          <w:sz w:val="22"/>
          <w:szCs w:val="22"/>
        </w:rPr>
      </w:pPr>
      <w:hyperlink w:anchor="durée" w:history="1">
        <w:r w:rsidR="00BC406C" w:rsidRPr="008D2190">
          <w:rPr>
            <w:rStyle w:val="Lienhypertexte"/>
            <w:rFonts w:asciiTheme="minorHAnsi" w:hAnsiTheme="minorHAnsi" w:cstheme="minorHAnsi"/>
            <w:i w:val="0"/>
            <w:color w:val="002060"/>
            <w:sz w:val="22"/>
            <w:szCs w:val="22"/>
          </w:rPr>
          <w:t>Prise d’effet du marché - durée</w:t>
        </w:r>
      </w:hyperlink>
      <w:r w:rsidR="00BC406C" w:rsidRPr="008D2190">
        <w:rPr>
          <w:rFonts w:asciiTheme="minorHAnsi" w:hAnsiTheme="minorHAnsi" w:cstheme="minorHAnsi"/>
          <w:i w:val="0"/>
          <w:color w:val="002060"/>
          <w:sz w:val="22"/>
          <w:szCs w:val="22"/>
        </w:rPr>
        <w:t xml:space="preserve"> </w:t>
      </w:r>
    </w:p>
    <w:p w14:paraId="0AAC9317" w14:textId="77777777" w:rsidR="00BC406C" w:rsidRPr="008D2190" w:rsidRDefault="00084BB2" w:rsidP="00BC406C">
      <w:pPr>
        <w:pStyle w:val="Corpsdetexte"/>
        <w:jc w:val="left"/>
        <w:rPr>
          <w:rFonts w:asciiTheme="minorHAnsi" w:hAnsiTheme="minorHAnsi" w:cstheme="minorHAnsi"/>
          <w:i w:val="0"/>
          <w:color w:val="002060"/>
          <w:sz w:val="22"/>
          <w:szCs w:val="22"/>
        </w:rPr>
      </w:pPr>
      <w:hyperlink w:anchor="échéance" w:history="1">
        <w:r w:rsidR="00BC406C" w:rsidRPr="008D2190">
          <w:rPr>
            <w:rStyle w:val="Lienhypertexte"/>
            <w:rFonts w:asciiTheme="minorHAnsi" w:hAnsiTheme="minorHAnsi" w:cstheme="minorHAnsi"/>
            <w:i w:val="0"/>
            <w:color w:val="002060"/>
            <w:sz w:val="22"/>
            <w:szCs w:val="22"/>
          </w:rPr>
          <w:t>Echéance</w:t>
        </w:r>
      </w:hyperlink>
      <w:r w:rsidR="00BC406C" w:rsidRPr="008D2190">
        <w:rPr>
          <w:rFonts w:asciiTheme="minorHAnsi" w:hAnsiTheme="minorHAnsi" w:cstheme="minorHAnsi"/>
          <w:i w:val="0"/>
          <w:color w:val="002060"/>
          <w:sz w:val="22"/>
          <w:szCs w:val="22"/>
        </w:rPr>
        <w:t xml:space="preserve"> </w:t>
      </w:r>
    </w:p>
    <w:p w14:paraId="19938710" w14:textId="77777777" w:rsidR="00BC406C" w:rsidRPr="008D2190" w:rsidRDefault="00084BB2" w:rsidP="00BC406C">
      <w:pPr>
        <w:pStyle w:val="Corpsdetexte"/>
        <w:jc w:val="left"/>
        <w:rPr>
          <w:rFonts w:asciiTheme="minorHAnsi" w:hAnsiTheme="minorHAnsi" w:cstheme="minorHAnsi"/>
          <w:i w:val="0"/>
          <w:color w:val="002060"/>
          <w:sz w:val="22"/>
          <w:szCs w:val="22"/>
        </w:rPr>
      </w:pPr>
      <w:hyperlink w:anchor="résiliation" w:history="1">
        <w:r w:rsidR="00BC406C" w:rsidRPr="008D2190">
          <w:rPr>
            <w:rStyle w:val="Lienhypertexte"/>
            <w:rFonts w:asciiTheme="minorHAnsi" w:hAnsiTheme="minorHAnsi" w:cstheme="minorHAnsi"/>
            <w:i w:val="0"/>
            <w:color w:val="002060"/>
            <w:sz w:val="22"/>
            <w:szCs w:val="22"/>
          </w:rPr>
          <w:t>Résiliation</w:t>
        </w:r>
      </w:hyperlink>
      <w:r w:rsidR="00BC406C" w:rsidRPr="008D2190">
        <w:rPr>
          <w:rFonts w:asciiTheme="minorHAnsi" w:hAnsiTheme="minorHAnsi" w:cstheme="minorHAnsi"/>
          <w:i w:val="0"/>
          <w:color w:val="002060"/>
          <w:sz w:val="22"/>
          <w:szCs w:val="22"/>
        </w:rPr>
        <w:t xml:space="preserve"> </w:t>
      </w:r>
    </w:p>
    <w:p w14:paraId="4BB14302" w14:textId="77777777" w:rsidR="00BC406C" w:rsidRPr="008D2190" w:rsidRDefault="00084BB2" w:rsidP="00BC406C">
      <w:pPr>
        <w:pStyle w:val="Corpsdetexte"/>
        <w:jc w:val="left"/>
        <w:rPr>
          <w:rFonts w:asciiTheme="minorHAnsi" w:hAnsiTheme="minorHAnsi" w:cstheme="minorHAnsi"/>
          <w:i w:val="0"/>
          <w:color w:val="002060"/>
          <w:szCs w:val="24"/>
        </w:rPr>
      </w:pPr>
      <w:hyperlink w:anchor="prix" w:history="1">
        <w:r w:rsidR="00BC406C" w:rsidRPr="008D2190">
          <w:rPr>
            <w:rStyle w:val="Lienhypertexte"/>
            <w:rFonts w:asciiTheme="minorHAnsi" w:hAnsiTheme="minorHAnsi" w:cstheme="minorHAnsi"/>
            <w:b/>
            <w:i w:val="0"/>
            <w:color w:val="002060"/>
            <w:szCs w:val="24"/>
          </w:rPr>
          <w:t>ARTICLE 5</w:t>
        </w:r>
        <w:r w:rsidR="00BC406C" w:rsidRPr="008D2190">
          <w:rPr>
            <w:rStyle w:val="Lienhypertexte"/>
            <w:rFonts w:asciiTheme="minorHAnsi" w:hAnsiTheme="minorHAnsi" w:cstheme="minorHAnsi"/>
            <w:i w:val="0"/>
            <w:color w:val="002060"/>
            <w:szCs w:val="24"/>
          </w:rPr>
          <w:t xml:space="preserve"> - DETERMINATION DU PRIX DU MARCHE</w:t>
        </w:r>
      </w:hyperlink>
    </w:p>
    <w:p w14:paraId="6A648787" w14:textId="77777777" w:rsidR="00BC406C" w:rsidRPr="008D2190" w:rsidRDefault="00084BB2" w:rsidP="00BC406C">
      <w:pPr>
        <w:pStyle w:val="Corpsdetexte"/>
        <w:jc w:val="left"/>
        <w:rPr>
          <w:rFonts w:asciiTheme="minorHAnsi" w:hAnsiTheme="minorHAnsi" w:cstheme="minorHAnsi"/>
          <w:i w:val="0"/>
          <w:color w:val="002060"/>
          <w:sz w:val="22"/>
          <w:szCs w:val="22"/>
        </w:rPr>
      </w:pPr>
      <w:hyperlink w:anchor="tarification" w:history="1">
        <w:r w:rsidR="00BC406C" w:rsidRPr="008D2190">
          <w:rPr>
            <w:rStyle w:val="Lienhypertexte"/>
            <w:rFonts w:asciiTheme="minorHAnsi" w:hAnsiTheme="minorHAnsi" w:cstheme="minorHAnsi"/>
            <w:i w:val="0"/>
            <w:color w:val="002060"/>
            <w:sz w:val="22"/>
            <w:szCs w:val="22"/>
          </w:rPr>
          <w:t>La Tarification</w:t>
        </w:r>
      </w:hyperlink>
      <w:r w:rsidR="00BC406C" w:rsidRPr="008D2190">
        <w:rPr>
          <w:rFonts w:asciiTheme="minorHAnsi" w:hAnsiTheme="minorHAnsi" w:cstheme="minorHAnsi"/>
          <w:i w:val="0"/>
          <w:color w:val="002060"/>
          <w:sz w:val="22"/>
          <w:szCs w:val="22"/>
        </w:rPr>
        <w:t xml:space="preserve"> </w:t>
      </w:r>
    </w:p>
    <w:p w14:paraId="2DB04426" w14:textId="77777777" w:rsidR="00BC406C" w:rsidRPr="008D2190" w:rsidRDefault="00084BB2" w:rsidP="00BC406C">
      <w:pPr>
        <w:pStyle w:val="Corpsdetexte"/>
        <w:jc w:val="left"/>
        <w:rPr>
          <w:rFonts w:asciiTheme="minorHAnsi" w:hAnsiTheme="minorHAnsi" w:cstheme="minorHAnsi"/>
          <w:i w:val="0"/>
          <w:color w:val="002060"/>
          <w:sz w:val="22"/>
          <w:szCs w:val="22"/>
        </w:rPr>
      </w:pPr>
      <w:hyperlink w:anchor="forme" w:history="1">
        <w:r w:rsidR="00BC406C" w:rsidRPr="008D2190">
          <w:rPr>
            <w:rStyle w:val="Lienhypertexte"/>
            <w:rFonts w:asciiTheme="minorHAnsi" w:hAnsiTheme="minorHAnsi" w:cstheme="minorHAnsi"/>
            <w:i w:val="0"/>
            <w:color w:val="002060"/>
            <w:sz w:val="22"/>
            <w:szCs w:val="22"/>
          </w:rPr>
          <w:t>Forme du prix</w:t>
        </w:r>
      </w:hyperlink>
    </w:p>
    <w:p w14:paraId="5E33342E" w14:textId="77777777" w:rsidR="00BC406C" w:rsidRPr="008D2190" w:rsidRDefault="00084BB2" w:rsidP="00BC406C">
      <w:pPr>
        <w:pStyle w:val="Corpsdetexte"/>
        <w:jc w:val="left"/>
        <w:rPr>
          <w:rFonts w:asciiTheme="minorHAnsi" w:hAnsiTheme="minorHAnsi" w:cstheme="minorHAnsi"/>
          <w:i w:val="0"/>
          <w:color w:val="002060"/>
          <w:sz w:val="22"/>
          <w:szCs w:val="22"/>
        </w:rPr>
      </w:pPr>
      <w:hyperlink w:anchor="révision" w:history="1">
        <w:r w:rsidR="00BC406C" w:rsidRPr="008D2190">
          <w:rPr>
            <w:rStyle w:val="Lienhypertexte"/>
            <w:rFonts w:asciiTheme="minorHAnsi" w:hAnsiTheme="minorHAnsi" w:cstheme="minorHAnsi"/>
            <w:i w:val="0"/>
            <w:color w:val="002060"/>
            <w:sz w:val="22"/>
            <w:szCs w:val="22"/>
          </w:rPr>
          <w:t>Révision</w:t>
        </w:r>
      </w:hyperlink>
    </w:p>
    <w:p w14:paraId="6D65A266" w14:textId="77777777" w:rsidR="00BC406C" w:rsidRPr="008D2190" w:rsidRDefault="00084BB2" w:rsidP="00BC406C">
      <w:pPr>
        <w:pStyle w:val="Corpsdetexte"/>
        <w:jc w:val="left"/>
        <w:rPr>
          <w:rFonts w:asciiTheme="minorHAnsi" w:hAnsiTheme="minorHAnsi" w:cstheme="minorHAnsi"/>
          <w:i w:val="0"/>
          <w:color w:val="002060"/>
          <w:sz w:val="22"/>
          <w:szCs w:val="22"/>
        </w:rPr>
      </w:pPr>
      <w:hyperlink w:anchor="réexamen" w:history="1">
        <w:r w:rsidR="00BC406C" w:rsidRPr="008D2190">
          <w:rPr>
            <w:rStyle w:val="Lienhypertexte"/>
            <w:rFonts w:asciiTheme="minorHAnsi" w:hAnsiTheme="minorHAnsi" w:cstheme="minorHAnsi"/>
            <w:i w:val="0"/>
            <w:color w:val="002060"/>
            <w:sz w:val="22"/>
            <w:szCs w:val="22"/>
          </w:rPr>
          <w:t>Clause de réexamen</w:t>
        </w:r>
      </w:hyperlink>
      <w:r w:rsidR="00BC406C" w:rsidRPr="008D2190">
        <w:rPr>
          <w:rFonts w:asciiTheme="minorHAnsi" w:hAnsiTheme="minorHAnsi" w:cstheme="minorHAnsi"/>
          <w:i w:val="0"/>
          <w:color w:val="002060"/>
          <w:sz w:val="22"/>
          <w:szCs w:val="22"/>
        </w:rPr>
        <w:t xml:space="preserve"> </w:t>
      </w:r>
    </w:p>
    <w:p w14:paraId="6F140D27" w14:textId="77777777" w:rsidR="00BC406C" w:rsidRPr="008D2190" w:rsidRDefault="00084BB2" w:rsidP="00BC406C">
      <w:pPr>
        <w:pStyle w:val="Corpsdetexte"/>
        <w:jc w:val="left"/>
        <w:rPr>
          <w:rFonts w:asciiTheme="minorHAnsi" w:hAnsiTheme="minorHAnsi" w:cstheme="minorHAnsi"/>
          <w:i w:val="0"/>
          <w:color w:val="002060"/>
          <w:szCs w:val="24"/>
        </w:rPr>
      </w:pPr>
      <w:hyperlink w:anchor="primes" w:history="1">
        <w:r w:rsidR="00BC406C" w:rsidRPr="008D2190">
          <w:rPr>
            <w:rStyle w:val="Lienhypertexte"/>
            <w:rFonts w:asciiTheme="minorHAnsi" w:hAnsiTheme="minorHAnsi" w:cstheme="minorHAnsi"/>
            <w:b/>
            <w:i w:val="0"/>
            <w:color w:val="002060"/>
            <w:szCs w:val="24"/>
          </w:rPr>
          <w:t>ARTICLE 6</w:t>
        </w:r>
        <w:r w:rsidR="00BC406C" w:rsidRPr="008D2190">
          <w:rPr>
            <w:rStyle w:val="Lienhypertexte"/>
            <w:rFonts w:asciiTheme="minorHAnsi" w:hAnsiTheme="minorHAnsi" w:cstheme="minorHAnsi"/>
            <w:i w:val="0"/>
            <w:color w:val="002060"/>
            <w:szCs w:val="24"/>
          </w:rPr>
          <w:t xml:space="preserve"> - PAIEMENT DES PRIMES / ETABLISSEMENT DE LA FACTURE</w:t>
        </w:r>
      </w:hyperlink>
    </w:p>
    <w:p w14:paraId="6F4972CC" w14:textId="77777777" w:rsidR="00BC406C" w:rsidRPr="008D2190" w:rsidRDefault="00084BB2" w:rsidP="00BC406C">
      <w:pPr>
        <w:pStyle w:val="Corpsdetexte"/>
        <w:jc w:val="left"/>
        <w:rPr>
          <w:rFonts w:asciiTheme="minorHAnsi" w:hAnsiTheme="minorHAnsi" w:cstheme="minorHAnsi"/>
          <w:i w:val="0"/>
          <w:color w:val="002060"/>
          <w:szCs w:val="24"/>
        </w:rPr>
      </w:pPr>
      <w:hyperlink w:anchor="paiement" w:history="1">
        <w:r w:rsidR="00BC406C" w:rsidRPr="008D2190">
          <w:rPr>
            <w:rStyle w:val="Lienhypertexte"/>
            <w:rFonts w:asciiTheme="minorHAnsi" w:hAnsiTheme="minorHAnsi" w:cstheme="minorHAnsi"/>
            <w:i w:val="0"/>
            <w:color w:val="002060"/>
            <w:sz w:val="22"/>
            <w:szCs w:val="22"/>
          </w:rPr>
          <w:t>Fractionnement du paiement</w:t>
        </w:r>
      </w:hyperlink>
      <w:r w:rsidR="00BC406C" w:rsidRPr="008D2190">
        <w:rPr>
          <w:rFonts w:asciiTheme="minorHAnsi" w:hAnsiTheme="minorHAnsi" w:cstheme="minorHAnsi"/>
          <w:i w:val="0"/>
          <w:color w:val="002060"/>
          <w:szCs w:val="24"/>
        </w:rPr>
        <w:t xml:space="preserve"> </w:t>
      </w:r>
    </w:p>
    <w:p w14:paraId="6FC5F005" w14:textId="77777777" w:rsidR="00BC406C" w:rsidRPr="008D2190" w:rsidRDefault="00084BB2" w:rsidP="00BC406C">
      <w:pPr>
        <w:pStyle w:val="Corpsdetexte"/>
        <w:jc w:val="left"/>
        <w:rPr>
          <w:rFonts w:asciiTheme="minorHAnsi" w:hAnsiTheme="minorHAnsi" w:cstheme="minorHAnsi"/>
          <w:i w:val="0"/>
          <w:color w:val="002060"/>
          <w:szCs w:val="24"/>
        </w:rPr>
      </w:pPr>
      <w:hyperlink w:anchor="immeubles" w:history="1">
        <w:r w:rsidR="00BC406C" w:rsidRPr="008D2190">
          <w:rPr>
            <w:rStyle w:val="Lienhypertexte"/>
            <w:rFonts w:asciiTheme="minorHAnsi" w:hAnsiTheme="minorHAnsi" w:cstheme="minorHAnsi"/>
            <w:b/>
            <w:i w:val="0"/>
            <w:color w:val="002060"/>
            <w:szCs w:val="24"/>
          </w:rPr>
          <w:t>ARTICLE 7</w:t>
        </w:r>
        <w:r w:rsidR="00BC406C" w:rsidRPr="008D2190">
          <w:rPr>
            <w:rStyle w:val="Lienhypertexte"/>
            <w:rFonts w:asciiTheme="minorHAnsi" w:hAnsiTheme="minorHAnsi" w:cstheme="minorHAnsi"/>
            <w:i w:val="0"/>
            <w:color w:val="002060"/>
            <w:szCs w:val="24"/>
          </w:rPr>
          <w:t xml:space="preserve"> - GESTION DES BIENS ET DES IMMEUBLES</w:t>
        </w:r>
      </w:hyperlink>
    </w:p>
    <w:p w14:paraId="1795F006" w14:textId="77777777" w:rsidR="00BC406C" w:rsidRPr="008D2190" w:rsidRDefault="00084BB2" w:rsidP="00BC406C">
      <w:pPr>
        <w:pStyle w:val="Corpsdetexte"/>
        <w:jc w:val="left"/>
        <w:rPr>
          <w:rFonts w:asciiTheme="minorHAnsi" w:hAnsiTheme="minorHAnsi" w:cstheme="minorHAnsi"/>
          <w:i w:val="0"/>
          <w:color w:val="002060"/>
          <w:szCs w:val="24"/>
        </w:rPr>
      </w:pPr>
      <w:hyperlink w:anchor="automaticité" w:history="1">
        <w:r w:rsidR="00BC406C" w:rsidRPr="008D2190">
          <w:rPr>
            <w:rStyle w:val="Lienhypertexte"/>
            <w:rFonts w:asciiTheme="minorHAnsi" w:hAnsiTheme="minorHAnsi" w:cstheme="minorHAnsi"/>
            <w:i w:val="0"/>
            <w:color w:val="002060"/>
            <w:sz w:val="22"/>
            <w:szCs w:val="22"/>
          </w:rPr>
          <w:t>Automaticité de garantie</w:t>
        </w:r>
      </w:hyperlink>
    </w:p>
    <w:p w14:paraId="6E25C190" w14:textId="77777777" w:rsidR="00BC406C" w:rsidRPr="008D2190" w:rsidRDefault="00084BB2" w:rsidP="00BC406C">
      <w:pPr>
        <w:pStyle w:val="Corpsdetexte"/>
        <w:jc w:val="left"/>
        <w:rPr>
          <w:rFonts w:asciiTheme="minorHAnsi" w:hAnsiTheme="minorHAnsi" w:cstheme="minorHAnsi"/>
          <w:i w:val="0"/>
          <w:color w:val="002060"/>
          <w:szCs w:val="24"/>
        </w:rPr>
      </w:pPr>
      <w:hyperlink w:anchor="CCAPsinistres" w:history="1">
        <w:r w:rsidR="00BC406C" w:rsidRPr="008D2190">
          <w:rPr>
            <w:rStyle w:val="Lienhypertexte"/>
            <w:rFonts w:asciiTheme="minorHAnsi" w:hAnsiTheme="minorHAnsi" w:cstheme="minorHAnsi"/>
            <w:b/>
            <w:i w:val="0"/>
            <w:color w:val="002060"/>
            <w:szCs w:val="24"/>
          </w:rPr>
          <w:t>ARTICLE 8</w:t>
        </w:r>
        <w:r w:rsidR="00BC406C" w:rsidRPr="008D2190">
          <w:rPr>
            <w:rStyle w:val="Lienhypertexte"/>
            <w:rFonts w:asciiTheme="minorHAnsi" w:hAnsiTheme="minorHAnsi" w:cstheme="minorHAnsi"/>
            <w:i w:val="0"/>
            <w:color w:val="002060"/>
            <w:szCs w:val="24"/>
          </w:rPr>
          <w:t xml:space="preserve"> - GESTION DES SINISTRES</w:t>
        </w:r>
      </w:hyperlink>
    </w:p>
    <w:p w14:paraId="397F91AC" w14:textId="77777777" w:rsidR="00BC406C" w:rsidRPr="008D2190" w:rsidRDefault="00084BB2" w:rsidP="00BC406C">
      <w:pPr>
        <w:pStyle w:val="Corpsdetexte"/>
        <w:jc w:val="left"/>
        <w:rPr>
          <w:rFonts w:asciiTheme="minorHAnsi" w:hAnsiTheme="minorHAnsi" w:cstheme="minorHAnsi"/>
          <w:i w:val="0"/>
          <w:color w:val="002060"/>
          <w:sz w:val="22"/>
          <w:szCs w:val="22"/>
        </w:rPr>
      </w:pPr>
      <w:hyperlink w:anchor="obligation" w:history="1">
        <w:r w:rsidR="00BC406C" w:rsidRPr="008D2190">
          <w:rPr>
            <w:rStyle w:val="Lienhypertexte"/>
            <w:rFonts w:asciiTheme="minorHAnsi" w:hAnsiTheme="minorHAnsi" w:cstheme="minorHAnsi"/>
            <w:i w:val="0"/>
            <w:color w:val="002060"/>
            <w:sz w:val="22"/>
            <w:szCs w:val="22"/>
          </w:rPr>
          <w:t>Obligations à la charge de l’Assuré</w:t>
        </w:r>
      </w:hyperlink>
      <w:r w:rsidR="00BC406C" w:rsidRPr="008D2190">
        <w:rPr>
          <w:rFonts w:asciiTheme="minorHAnsi" w:hAnsiTheme="minorHAnsi" w:cstheme="minorHAnsi"/>
          <w:i w:val="0"/>
          <w:color w:val="002060"/>
          <w:sz w:val="22"/>
          <w:szCs w:val="22"/>
        </w:rPr>
        <w:t xml:space="preserve"> </w:t>
      </w:r>
    </w:p>
    <w:p w14:paraId="6E043DBC" w14:textId="77777777" w:rsidR="00BC406C" w:rsidRPr="008D2190" w:rsidRDefault="00084BB2" w:rsidP="00BC406C">
      <w:pPr>
        <w:pStyle w:val="Corpsdetexte"/>
        <w:jc w:val="left"/>
        <w:rPr>
          <w:rFonts w:asciiTheme="minorHAnsi" w:hAnsiTheme="minorHAnsi" w:cstheme="minorHAnsi"/>
          <w:i w:val="0"/>
          <w:color w:val="002060"/>
          <w:sz w:val="22"/>
          <w:szCs w:val="22"/>
        </w:rPr>
      </w:pPr>
      <w:hyperlink w:anchor="assureur" w:history="1">
        <w:r w:rsidR="00BC406C" w:rsidRPr="008D2190">
          <w:rPr>
            <w:rStyle w:val="Lienhypertexte"/>
            <w:rFonts w:asciiTheme="minorHAnsi" w:hAnsiTheme="minorHAnsi" w:cstheme="minorHAnsi"/>
            <w:i w:val="0"/>
            <w:color w:val="002060"/>
            <w:sz w:val="22"/>
            <w:szCs w:val="22"/>
          </w:rPr>
          <w:t>Obligations à la charge de l’Assureur</w:t>
        </w:r>
      </w:hyperlink>
      <w:r w:rsidR="00BC406C" w:rsidRPr="008D2190">
        <w:rPr>
          <w:rFonts w:asciiTheme="minorHAnsi" w:hAnsiTheme="minorHAnsi" w:cstheme="minorHAnsi"/>
          <w:i w:val="0"/>
          <w:color w:val="002060"/>
          <w:sz w:val="22"/>
          <w:szCs w:val="22"/>
        </w:rPr>
        <w:t xml:space="preserve"> </w:t>
      </w:r>
    </w:p>
    <w:p w14:paraId="33C155BA" w14:textId="77777777" w:rsidR="00BC406C" w:rsidRPr="008D2190" w:rsidRDefault="00084BB2" w:rsidP="00BC406C">
      <w:pPr>
        <w:pStyle w:val="Corpsdetexte"/>
        <w:jc w:val="left"/>
        <w:rPr>
          <w:rFonts w:asciiTheme="minorHAnsi" w:hAnsiTheme="minorHAnsi" w:cstheme="minorHAnsi"/>
          <w:i w:val="0"/>
          <w:color w:val="002060"/>
          <w:sz w:val="22"/>
          <w:szCs w:val="22"/>
        </w:rPr>
      </w:pPr>
      <w:hyperlink w:anchor="expertise" w:history="1">
        <w:r w:rsidR="00BC406C" w:rsidRPr="008D2190">
          <w:rPr>
            <w:rStyle w:val="Lienhypertexte"/>
            <w:rFonts w:asciiTheme="minorHAnsi" w:hAnsiTheme="minorHAnsi" w:cstheme="minorHAnsi"/>
            <w:i w:val="0"/>
            <w:color w:val="002060"/>
            <w:sz w:val="22"/>
            <w:szCs w:val="22"/>
          </w:rPr>
          <w:t>Expertise</w:t>
        </w:r>
      </w:hyperlink>
      <w:r w:rsidR="00BC406C" w:rsidRPr="008D2190">
        <w:rPr>
          <w:rFonts w:asciiTheme="minorHAnsi" w:hAnsiTheme="minorHAnsi" w:cstheme="minorHAnsi"/>
          <w:i w:val="0"/>
          <w:color w:val="002060"/>
          <w:sz w:val="22"/>
          <w:szCs w:val="22"/>
        </w:rPr>
        <w:t xml:space="preserve"> </w:t>
      </w:r>
    </w:p>
    <w:p w14:paraId="1B0280F0" w14:textId="77777777" w:rsidR="00BC406C" w:rsidRPr="008D2190" w:rsidRDefault="00084BB2" w:rsidP="00BC406C">
      <w:pPr>
        <w:pStyle w:val="Corpsdetexte"/>
        <w:jc w:val="left"/>
        <w:rPr>
          <w:rFonts w:asciiTheme="minorHAnsi" w:hAnsiTheme="minorHAnsi" w:cstheme="minorHAnsi"/>
          <w:i w:val="0"/>
          <w:color w:val="002060"/>
          <w:szCs w:val="24"/>
        </w:rPr>
      </w:pPr>
      <w:hyperlink w:anchor="biennale" w:history="1">
        <w:r w:rsidR="00BC406C" w:rsidRPr="008D2190">
          <w:rPr>
            <w:rStyle w:val="Lienhypertexte"/>
            <w:rFonts w:asciiTheme="minorHAnsi" w:hAnsiTheme="minorHAnsi" w:cstheme="minorHAnsi"/>
            <w:b/>
            <w:i w:val="0"/>
            <w:color w:val="002060"/>
            <w:szCs w:val="24"/>
          </w:rPr>
          <w:t>ARTICLE 9</w:t>
        </w:r>
        <w:r w:rsidR="00BC406C" w:rsidRPr="008D2190">
          <w:rPr>
            <w:rStyle w:val="Lienhypertexte"/>
            <w:rFonts w:asciiTheme="minorHAnsi" w:hAnsiTheme="minorHAnsi" w:cstheme="minorHAnsi"/>
            <w:i w:val="0"/>
            <w:color w:val="002060"/>
            <w:szCs w:val="24"/>
          </w:rPr>
          <w:t xml:space="preserve"> - PRESCRIPTION BIENNALE</w:t>
        </w:r>
      </w:hyperlink>
    </w:p>
    <w:p w14:paraId="4A192BC9" w14:textId="77777777" w:rsidR="00BC406C" w:rsidRPr="008D2190" w:rsidRDefault="00084BB2" w:rsidP="00BC406C">
      <w:pPr>
        <w:pStyle w:val="Corpsdetexte"/>
        <w:jc w:val="left"/>
        <w:rPr>
          <w:rFonts w:asciiTheme="minorHAnsi" w:hAnsiTheme="minorHAnsi" w:cstheme="minorHAnsi"/>
          <w:i w:val="0"/>
          <w:color w:val="002060"/>
          <w:szCs w:val="24"/>
        </w:rPr>
      </w:pPr>
      <w:hyperlink w:anchor="données" w:history="1">
        <w:r w:rsidR="00BC406C" w:rsidRPr="008D2190">
          <w:rPr>
            <w:rStyle w:val="Lienhypertexte"/>
            <w:rFonts w:asciiTheme="minorHAnsi" w:hAnsiTheme="minorHAnsi" w:cstheme="minorHAnsi"/>
            <w:b/>
            <w:i w:val="0"/>
            <w:color w:val="002060"/>
            <w:szCs w:val="24"/>
          </w:rPr>
          <w:t>ARTICLE 10</w:t>
        </w:r>
        <w:r w:rsidR="00BC406C" w:rsidRPr="008D2190">
          <w:rPr>
            <w:rStyle w:val="Lienhypertexte"/>
            <w:rFonts w:asciiTheme="minorHAnsi" w:hAnsiTheme="minorHAnsi" w:cstheme="minorHAnsi"/>
            <w:i w:val="0"/>
            <w:color w:val="002060"/>
            <w:szCs w:val="24"/>
          </w:rPr>
          <w:t xml:space="preserve"> - PROTECTION DES DONNEES</w:t>
        </w:r>
      </w:hyperlink>
    </w:p>
    <w:p w14:paraId="42B1AB7D" w14:textId="77777777" w:rsidR="00BC406C" w:rsidRPr="008D2190" w:rsidRDefault="00084BB2" w:rsidP="00BC406C">
      <w:pPr>
        <w:pStyle w:val="Corpsdetexte"/>
        <w:jc w:val="left"/>
        <w:rPr>
          <w:rFonts w:asciiTheme="minorHAnsi" w:hAnsiTheme="minorHAnsi" w:cstheme="minorHAnsi"/>
          <w:i w:val="0"/>
          <w:color w:val="002060"/>
          <w:szCs w:val="24"/>
        </w:rPr>
      </w:pPr>
      <w:hyperlink w:anchor="langue" w:history="1">
        <w:r w:rsidR="00BC406C" w:rsidRPr="008D2190">
          <w:rPr>
            <w:rStyle w:val="Lienhypertexte"/>
            <w:rFonts w:asciiTheme="minorHAnsi" w:hAnsiTheme="minorHAnsi" w:cstheme="minorHAnsi"/>
            <w:b/>
            <w:i w:val="0"/>
            <w:color w:val="002060"/>
            <w:szCs w:val="24"/>
          </w:rPr>
          <w:t>ARTICLE 11</w:t>
        </w:r>
        <w:r w:rsidR="00BC406C" w:rsidRPr="008D2190">
          <w:rPr>
            <w:rStyle w:val="Lienhypertexte"/>
            <w:rFonts w:asciiTheme="minorHAnsi" w:hAnsiTheme="minorHAnsi" w:cstheme="minorHAnsi"/>
            <w:i w:val="0"/>
            <w:color w:val="002060"/>
            <w:szCs w:val="24"/>
          </w:rPr>
          <w:t xml:space="preserve"> - LANGUE</w:t>
        </w:r>
      </w:hyperlink>
    </w:p>
    <w:p w14:paraId="350CC2B6" w14:textId="77777777" w:rsidR="00BC406C" w:rsidRPr="008D2190" w:rsidRDefault="00084BB2" w:rsidP="00BC406C">
      <w:pPr>
        <w:pStyle w:val="Corpsdetexte"/>
        <w:jc w:val="left"/>
        <w:rPr>
          <w:rFonts w:asciiTheme="minorHAnsi" w:hAnsiTheme="minorHAnsi" w:cstheme="minorHAnsi"/>
          <w:i w:val="0"/>
          <w:color w:val="002060"/>
          <w:szCs w:val="24"/>
        </w:rPr>
      </w:pPr>
      <w:hyperlink w:anchor="monnaie" w:history="1">
        <w:r w:rsidR="00BC406C" w:rsidRPr="008D2190">
          <w:rPr>
            <w:rStyle w:val="Lienhypertexte"/>
            <w:rFonts w:asciiTheme="minorHAnsi" w:hAnsiTheme="minorHAnsi" w:cstheme="minorHAnsi"/>
            <w:b/>
            <w:i w:val="0"/>
            <w:color w:val="002060"/>
            <w:szCs w:val="24"/>
          </w:rPr>
          <w:t>ARTICLE 12</w:t>
        </w:r>
        <w:r w:rsidR="00BC406C" w:rsidRPr="008D2190">
          <w:rPr>
            <w:rStyle w:val="Lienhypertexte"/>
            <w:rFonts w:asciiTheme="minorHAnsi" w:hAnsiTheme="minorHAnsi" w:cstheme="minorHAnsi"/>
            <w:i w:val="0"/>
            <w:color w:val="002060"/>
            <w:szCs w:val="24"/>
          </w:rPr>
          <w:t xml:space="preserve"> – MONNAIE</w:t>
        </w:r>
      </w:hyperlink>
    </w:p>
    <w:p w14:paraId="459693F6" w14:textId="77777777" w:rsidR="00BC406C" w:rsidRPr="008D2190" w:rsidRDefault="00084BB2" w:rsidP="00BC406C">
      <w:pPr>
        <w:pStyle w:val="Corpsdetexte"/>
        <w:jc w:val="left"/>
        <w:rPr>
          <w:rFonts w:asciiTheme="minorHAnsi" w:hAnsiTheme="minorHAnsi" w:cstheme="minorHAnsi"/>
          <w:i w:val="0"/>
          <w:color w:val="002060"/>
          <w:szCs w:val="24"/>
        </w:rPr>
      </w:pPr>
      <w:hyperlink w:anchor="litiges" w:history="1">
        <w:r w:rsidR="00BC406C" w:rsidRPr="008D2190">
          <w:rPr>
            <w:rStyle w:val="Lienhypertexte"/>
            <w:rFonts w:asciiTheme="minorHAnsi" w:hAnsiTheme="minorHAnsi" w:cstheme="minorHAnsi"/>
            <w:b/>
            <w:i w:val="0"/>
            <w:color w:val="002060"/>
            <w:szCs w:val="24"/>
          </w:rPr>
          <w:t>ARTICLE 13</w:t>
        </w:r>
        <w:r w:rsidR="00BC406C" w:rsidRPr="008D2190">
          <w:rPr>
            <w:rStyle w:val="Lienhypertexte"/>
            <w:rFonts w:asciiTheme="minorHAnsi" w:hAnsiTheme="minorHAnsi" w:cstheme="minorHAnsi"/>
            <w:i w:val="0"/>
            <w:color w:val="002060"/>
            <w:szCs w:val="24"/>
          </w:rPr>
          <w:t xml:space="preserve"> - LITIGES</w:t>
        </w:r>
      </w:hyperlink>
    </w:p>
    <w:p w14:paraId="3CB72806" w14:textId="77777777" w:rsidR="00BC406C" w:rsidRPr="008D2190" w:rsidRDefault="00084BB2" w:rsidP="00BC406C">
      <w:pPr>
        <w:pStyle w:val="Corpsdetexte"/>
        <w:jc w:val="left"/>
        <w:rPr>
          <w:rFonts w:asciiTheme="minorHAnsi" w:hAnsiTheme="minorHAnsi" w:cstheme="minorHAnsi"/>
          <w:i w:val="0"/>
          <w:color w:val="002060"/>
          <w:szCs w:val="24"/>
        </w:rPr>
      </w:pPr>
      <w:hyperlink w:anchor="CCAPrecours" w:history="1">
        <w:r w:rsidR="00BC406C" w:rsidRPr="008D2190">
          <w:rPr>
            <w:rStyle w:val="Lienhypertexte"/>
            <w:rFonts w:asciiTheme="minorHAnsi" w:hAnsiTheme="minorHAnsi" w:cstheme="minorHAnsi"/>
            <w:b/>
            <w:i w:val="0"/>
            <w:color w:val="002060"/>
            <w:szCs w:val="24"/>
          </w:rPr>
          <w:t>ARTICLE 14</w:t>
        </w:r>
        <w:r w:rsidR="00BC406C" w:rsidRPr="008D2190">
          <w:rPr>
            <w:rStyle w:val="Lienhypertexte"/>
            <w:rFonts w:asciiTheme="minorHAnsi" w:hAnsiTheme="minorHAnsi" w:cstheme="minorHAnsi"/>
            <w:i w:val="0"/>
            <w:color w:val="002060"/>
            <w:szCs w:val="24"/>
          </w:rPr>
          <w:t xml:space="preserve"> - INSTANCE CHARGEE DES RECOURS</w:t>
        </w:r>
      </w:hyperlink>
    </w:p>
    <w:p w14:paraId="598737FC" w14:textId="77777777" w:rsidR="00BC406C" w:rsidRPr="008D2190" w:rsidRDefault="00084BB2" w:rsidP="00BC406C">
      <w:pPr>
        <w:pStyle w:val="Corpsdetexte"/>
        <w:jc w:val="left"/>
        <w:rPr>
          <w:rFonts w:asciiTheme="minorHAnsi" w:hAnsiTheme="minorHAnsi" w:cstheme="minorHAnsi"/>
          <w:i w:val="0"/>
          <w:color w:val="002060"/>
          <w:szCs w:val="24"/>
        </w:rPr>
      </w:pPr>
      <w:hyperlink w:anchor="renseignements" w:history="1">
        <w:r w:rsidR="00BC406C" w:rsidRPr="008D2190">
          <w:rPr>
            <w:rStyle w:val="Lienhypertexte"/>
            <w:rFonts w:asciiTheme="minorHAnsi" w:hAnsiTheme="minorHAnsi" w:cstheme="minorHAnsi"/>
            <w:b/>
            <w:i w:val="0"/>
            <w:color w:val="002060"/>
            <w:szCs w:val="24"/>
          </w:rPr>
          <w:t>ARTICLE 15</w:t>
        </w:r>
        <w:r w:rsidR="00BC406C" w:rsidRPr="008D2190">
          <w:rPr>
            <w:rStyle w:val="Lienhypertexte"/>
            <w:rFonts w:asciiTheme="minorHAnsi" w:hAnsiTheme="minorHAnsi" w:cstheme="minorHAnsi"/>
            <w:i w:val="0"/>
            <w:color w:val="002060"/>
            <w:szCs w:val="24"/>
          </w:rPr>
          <w:t xml:space="preserve"> - RENSEIGNEMENTS COMPLEMENTAIRES</w:t>
        </w:r>
      </w:hyperlink>
    </w:p>
    <w:p w14:paraId="4E1338EA" w14:textId="77777777" w:rsidR="00EB23C9" w:rsidRPr="00F72311" w:rsidRDefault="00F43BB1">
      <w:pPr>
        <w:pBdr>
          <w:bottom w:val="single" w:sz="4" w:space="1" w:color="FFC000"/>
        </w:pBdr>
        <w:ind w:right="-2"/>
        <w:jc w:val="center"/>
        <w:rPr>
          <w:rFonts w:asciiTheme="minorHAnsi" w:hAnsiTheme="minorHAnsi" w:cstheme="minorHAnsi"/>
          <w:b/>
        </w:rPr>
      </w:pPr>
      <w:r w:rsidRPr="00F72311">
        <w:rPr>
          <w:rFonts w:asciiTheme="minorHAnsi" w:hAnsiTheme="minorHAnsi" w:cstheme="minorHAnsi"/>
          <w:b/>
          <w:color w:val="002060"/>
        </w:rPr>
        <w:br w:type="page" w:clear="all"/>
      </w:r>
      <w:bookmarkStart w:id="328" w:name="_Hlk37693200"/>
      <w:r w:rsidRPr="00F64BDD">
        <w:rPr>
          <w:rFonts w:asciiTheme="minorHAnsi" w:hAnsiTheme="minorHAnsi" w:cstheme="minorHAnsi"/>
          <w:b/>
          <w:sz w:val="32"/>
        </w:rPr>
        <w:lastRenderedPageBreak/>
        <w:t xml:space="preserve">APPEL D’OFFRES OUVERT </w:t>
      </w:r>
    </w:p>
    <w:p w14:paraId="527B37FB" w14:textId="77777777" w:rsidR="00EB23C9" w:rsidRPr="00F72311" w:rsidRDefault="00F43BB1">
      <w:pPr>
        <w:jc w:val="center"/>
        <w:rPr>
          <w:rFonts w:asciiTheme="minorHAnsi" w:hAnsiTheme="minorHAnsi" w:cstheme="minorHAnsi"/>
        </w:rPr>
      </w:pPr>
      <w:r w:rsidRPr="00F72311">
        <w:rPr>
          <w:rFonts w:asciiTheme="minorHAnsi" w:hAnsiTheme="minorHAnsi" w:cstheme="minorHAnsi"/>
        </w:rPr>
        <w:t xml:space="preserve">En application des articles L.2124-1, L.2124-2 et R.2124-1, R.2124-2, </w:t>
      </w:r>
    </w:p>
    <w:p w14:paraId="2570A470" w14:textId="75D1B969" w:rsidR="00EB23C9" w:rsidRPr="00F72311" w:rsidRDefault="00F43BB1" w:rsidP="00BC406C">
      <w:pPr>
        <w:jc w:val="center"/>
        <w:rPr>
          <w:rFonts w:asciiTheme="minorHAnsi" w:hAnsiTheme="minorHAnsi" w:cstheme="minorHAnsi"/>
        </w:rPr>
      </w:pPr>
      <w:r w:rsidRPr="00F72311">
        <w:rPr>
          <w:rFonts w:asciiTheme="minorHAnsi" w:hAnsiTheme="minorHAnsi" w:cstheme="minorHAnsi"/>
        </w:rPr>
        <w:t>R.2161-2 à R.2161-5 du Code de la Commande Publiqu</w:t>
      </w:r>
      <w:bookmarkEnd w:id="328"/>
      <w:r w:rsidR="00BC406C" w:rsidRPr="00F72311">
        <w:rPr>
          <w:rFonts w:asciiTheme="minorHAnsi" w:hAnsiTheme="minorHAnsi" w:cstheme="minorHAnsi"/>
        </w:rPr>
        <w:t>e</w:t>
      </w:r>
    </w:p>
    <w:p w14:paraId="6B3CCDA5" w14:textId="77777777" w:rsidR="00EB23C9" w:rsidRPr="00F72311" w:rsidRDefault="00EB23C9">
      <w:pPr>
        <w:pStyle w:val="Corpsdetexte"/>
        <w:jc w:val="left"/>
        <w:rPr>
          <w:rFonts w:asciiTheme="minorHAnsi" w:hAnsiTheme="minorHAnsi" w:cstheme="minorHAnsi"/>
          <w:b/>
          <w:i w:val="0"/>
          <w:szCs w:val="24"/>
          <w:u w:val="single"/>
        </w:rPr>
      </w:pPr>
    </w:p>
    <w:p w14:paraId="15C5C9E4" w14:textId="77777777" w:rsidR="001A0150" w:rsidRPr="00F72311" w:rsidRDefault="001A0150" w:rsidP="001A0150">
      <w:pPr>
        <w:jc w:val="both"/>
        <w:rPr>
          <w:rFonts w:asciiTheme="minorHAnsi" w:hAnsiTheme="minorHAnsi" w:cstheme="minorHAnsi"/>
        </w:rPr>
      </w:pPr>
      <w:bookmarkStart w:id="329" w:name="CCAPdéfinition"/>
      <w:r w:rsidRPr="00F72311">
        <w:rPr>
          <w:rFonts w:asciiTheme="minorHAnsi" w:hAnsiTheme="minorHAnsi" w:cstheme="minorHAnsi"/>
        </w:rPr>
        <w:t xml:space="preserve">Définition </w:t>
      </w:r>
    </w:p>
    <w:bookmarkEnd w:id="329"/>
    <w:p w14:paraId="5FDEDE0F" w14:textId="77777777" w:rsidR="001A0150" w:rsidRPr="00F72311" w:rsidRDefault="001A0150" w:rsidP="001A0150">
      <w:pPr>
        <w:jc w:val="both"/>
        <w:rPr>
          <w:rFonts w:asciiTheme="minorHAnsi" w:hAnsiTheme="minorHAnsi" w:cstheme="minorHAnsi"/>
        </w:rPr>
      </w:pPr>
    </w:p>
    <w:p w14:paraId="03F9C211" w14:textId="77777777" w:rsidR="001A0150" w:rsidRPr="00F72311" w:rsidRDefault="001A0150" w:rsidP="001A0150">
      <w:pPr>
        <w:jc w:val="both"/>
        <w:rPr>
          <w:rFonts w:asciiTheme="minorHAnsi" w:hAnsiTheme="minorHAnsi" w:cstheme="minorHAnsi"/>
        </w:rPr>
      </w:pPr>
      <w:r w:rsidRPr="00F72311">
        <w:rPr>
          <w:rFonts w:asciiTheme="minorHAnsi" w:hAnsiTheme="minorHAnsi" w:cstheme="minorHAnsi"/>
        </w:rPr>
        <w:t xml:space="preserve">Groupement : le cas échéant, le groupement d’opérateurs économiques se composant de l’assureur (ou des assureurs en cas de coassurance) et, le cas échéant, d’un intermédiaire d’assurance, Agent Général ou Courtier ; </w:t>
      </w:r>
    </w:p>
    <w:p w14:paraId="1F96A6C6" w14:textId="77777777" w:rsidR="001A0150" w:rsidRPr="00F72311" w:rsidRDefault="001A0150" w:rsidP="001A0150">
      <w:pPr>
        <w:jc w:val="both"/>
        <w:rPr>
          <w:rFonts w:asciiTheme="minorHAnsi" w:hAnsiTheme="minorHAnsi" w:cstheme="minorHAnsi"/>
        </w:rPr>
      </w:pPr>
    </w:p>
    <w:p w14:paraId="7188ADED" w14:textId="77777777" w:rsidR="001A0150" w:rsidRPr="00F72311" w:rsidRDefault="001A0150" w:rsidP="001A0150">
      <w:pPr>
        <w:jc w:val="both"/>
        <w:rPr>
          <w:rFonts w:asciiTheme="minorHAnsi" w:hAnsiTheme="minorHAnsi" w:cstheme="minorHAnsi"/>
        </w:rPr>
      </w:pPr>
      <w:r w:rsidRPr="00F72311">
        <w:rPr>
          <w:rFonts w:asciiTheme="minorHAnsi" w:hAnsiTheme="minorHAnsi" w:cstheme="minorHAnsi"/>
        </w:rPr>
        <w:t xml:space="preserve">Mandataire : au sens des dispositions de l’article R2142-23 du Code de la commande publique, le représentant du groupement d’entreprises titulaire pour la gestion et l’exécution du marché ; </w:t>
      </w:r>
    </w:p>
    <w:p w14:paraId="23855F8D" w14:textId="77777777" w:rsidR="001A0150" w:rsidRPr="00F72311" w:rsidRDefault="001A0150" w:rsidP="001A0150">
      <w:pPr>
        <w:jc w:val="both"/>
        <w:rPr>
          <w:rFonts w:asciiTheme="minorHAnsi" w:hAnsiTheme="minorHAnsi" w:cstheme="minorHAnsi"/>
        </w:rPr>
      </w:pPr>
    </w:p>
    <w:p w14:paraId="4EAF60D7" w14:textId="77777777" w:rsidR="001A0150" w:rsidRPr="00F72311" w:rsidRDefault="001A0150" w:rsidP="001A0150">
      <w:pPr>
        <w:jc w:val="both"/>
        <w:rPr>
          <w:rFonts w:asciiTheme="minorHAnsi" w:hAnsiTheme="minorHAnsi" w:cstheme="minorHAnsi"/>
        </w:rPr>
      </w:pPr>
      <w:r w:rsidRPr="00F72311">
        <w:rPr>
          <w:rFonts w:asciiTheme="minorHAnsi" w:hAnsiTheme="minorHAnsi" w:cstheme="minorHAnsi"/>
        </w:rPr>
        <w:t xml:space="preserve">Titulaire : le titulaire est l’opérateur économique ou le groupement d’opérateurs économiques comprenant au moins une société d’assurance au sens du Code des Assurances auquel est attribué le présent marché. </w:t>
      </w:r>
    </w:p>
    <w:p w14:paraId="3922EFEC" w14:textId="77777777" w:rsidR="001A0150" w:rsidRPr="00F72311" w:rsidRDefault="001A0150" w:rsidP="001A0150">
      <w:pPr>
        <w:jc w:val="both"/>
        <w:rPr>
          <w:rFonts w:asciiTheme="minorHAnsi" w:hAnsiTheme="minorHAnsi" w:cstheme="minorHAnsi"/>
        </w:rPr>
      </w:pPr>
    </w:p>
    <w:p w14:paraId="0C5B0615" w14:textId="77777777" w:rsidR="001A0150" w:rsidRPr="00F72311" w:rsidRDefault="001A0150" w:rsidP="001A0150">
      <w:pPr>
        <w:jc w:val="both"/>
        <w:rPr>
          <w:rFonts w:asciiTheme="minorHAnsi" w:hAnsiTheme="minorHAnsi" w:cstheme="minorHAnsi"/>
        </w:rPr>
      </w:pPr>
      <w:r w:rsidRPr="00F72311">
        <w:rPr>
          <w:rFonts w:asciiTheme="minorHAnsi" w:hAnsiTheme="minorHAnsi" w:cstheme="minorHAnsi"/>
        </w:rPr>
        <w:t>Au niveau de l’objet du marché au CCAP :</w:t>
      </w:r>
    </w:p>
    <w:p w14:paraId="1B0502D6" w14:textId="77777777" w:rsidR="001A0150" w:rsidRPr="00F72311" w:rsidRDefault="001A0150" w:rsidP="001A0150">
      <w:pPr>
        <w:jc w:val="both"/>
        <w:rPr>
          <w:rFonts w:asciiTheme="minorHAnsi" w:hAnsiTheme="minorHAnsi" w:cstheme="minorHAnsi"/>
        </w:rPr>
      </w:pPr>
      <w:r w:rsidRPr="00F72311">
        <w:rPr>
          <w:rFonts w:asciiTheme="minorHAnsi" w:hAnsiTheme="minorHAnsi" w:cstheme="minorHAnsi"/>
        </w:rPr>
        <w:t>Le marché peut être attribué à un prestataire individuel (Société d’assurance) ou à un groupement d’opérateurs économiques.</w:t>
      </w:r>
    </w:p>
    <w:p w14:paraId="2A4A8FDB" w14:textId="77777777" w:rsidR="001A0150" w:rsidRPr="00F72311" w:rsidRDefault="001A0150" w:rsidP="001A0150">
      <w:pPr>
        <w:jc w:val="both"/>
        <w:rPr>
          <w:rFonts w:asciiTheme="minorHAnsi" w:hAnsiTheme="minorHAnsi" w:cstheme="minorHAnsi"/>
        </w:rPr>
      </w:pPr>
    </w:p>
    <w:p w14:paraId="097D7C4F" w14:textId="77777777" w:rsidR="001A0150" w:rsidRPr="00F72311" w:rsidRDefault="001A0150" w:rsidP="001A0150">
      <w:pPr>
        <w:jc w:val="both"/>
        <w:rPr>
          <w:rFonts w:asciiTheme="minorHAnsi" w:hAnsiTheme="minorHAnsi" w:cstheme="minorHAnsi"/>
        </w:rPr>
      </w:pPr>
      <w:r w:rsidRPr="00F72311">
        <w:rPr>
          <w:rFonts w:asciiTheme="minorHAnsi" w:hAnsiTheme="minorHAnsi" w:cstheme="minorHAnsi"/>
        </w:rPr>
        <w:t>Ce groupement, constitué d'un (ou plusieurs) intermédiaire(s) (Agent Général ou Courtier) et/ou d’une (ou plusieurs) Société(s) d'assurances, devra être formé dès la remise des offres, conformément aux dispositions de l’article R2142-22 du Code de la commande publique. Après attribution, il prendra obligatoirement la forme d'un groupement conjoint.</w:t>
      </w:r>
    </w:p>
    <w:p w14:paraId="2E169B92" w14:textId="77777777" w:rsidR="001A0150" w:rsidRPr="00F72311" w:rsidRDefault="001A0150" w:rsidP="001A0150">
      <w:pPr>
        <w:jc w:val="both"/>
        <w:rPr>
          <w:rFonts w:asciiTheme="minorHAnsi" w:hAnsiTheme="minorHAnsi" w:cstheme="minorHAnsi"/>
        </w:rPr>
      </w:pPr>
    </w:p>
    <w:p w14:paraId="345B04B6" w14:textId="77777777" w:rsidR="001A0150" w:rsidRPr="00F72311" w:rsidRDefault="001A0150" w:rsidP="001A0150">
      <w:pPr>
        <w:jc w:val="both"/>
        <w:rPr>
          <w:rFonts w:asciiTheme="minorHAnsi" w:hAnsiTheme="minorHAnsi" w:cstheme="minorHAnsi"/>
        </w:rPr>
      </w:pPr>
      <w:r w:rsidRPr="00F72311">
        <w:rPr>
          <w:rFonts w:asciiTheme="minorHAnsi" w:hAnsiTheme="minorHAnsi" w:cstheme="minorHAnsi"/>
        </w:rPr>
        <w:t xml:space="preserve">Si en cours d'exécution du marché, un des membres du groupement se retire de la coassurance, l’Assuré peut accepter, par avenant, le remplacement du </w:t>
      </w:r>
      <w:proofErr w:type="spellStart"/>
      <w:r w:rsidRPr="00F72311">
        <w:rPr>
          <w:rFonts w:asciiTheme="minorHAnsi" w:hAnsiTheme="minorHAnsi" w:cstheme="minorHAnsi"/>
        </w:rPr>
        <w:t>coassureur</w:t>
      </w:r>
      <w:proofErr w:type="spellEnd"/>
      <w:r w:rsidRPr="00F72311">
        <w:rPr>
          <w:rFonts w:asciiTheme="minorHAnsi" w:hAnsiTheme="minorHAnsi" w:cstheme="minorHAnsi"/>
        </w:rPr>
        <w:t xml:space="preserve"> partant par un autre membre du groupement, sous réserves que les conditions du marché restent strictement inchangées. </w:t>
      </w:r>
    </w:p>
    <w:p w14:paraId="22D07756" w14:textId="77777777" w:rsidR="001A0150" w:rsidRPr="00F72311" w:rsidRDefault="001A0150" w:rsidP="001A0150">
      <w:pPr>
        <w:jc w:val="both"/>
        <w:rPr>
          <w:rFonts w:asciiTheme="minorHAnsi" w:hAnsiTheme="minorHAnsi" w:cstheme="minorHAnsi"/>
        </w:rPr>
      </w:pPr>
    </w:p>
    <w:p w14:paraId="327EE114" w14:textId="77777777" w:rsidR="001A0150" w:rsidRPr="00F72311" w:rsidRDefault="001A0150" w:rsidP="001A0150">
      <w:pPr>
        <w:jc w:val="both"/>
        <w:rPr>
          <w:rFonts w:asciiTheme="minorHAnsi" w:hAnsiTheme="minorHAnsi" w:cstheme="minorHAnsi"/>
        </w:rPr>
      </w:pPr>
      <w:r w:rsidRPr="00F72311">
        <w:rPr>
          <w:rFonts w:asciiTheme="minorHAnsi" w:hAnsiTheme="minorHAnsi" w:cstheme="minorHAnsi"/>
        </w:rPr>
        <w:t>Il peut également faire le choix de poursuivre son exécution en coassurance incomplète ou résilier le marché.</w:t>
      </w:r>
    </w:p>
    <w:p w14:paraId="513499D9" w14:textId="6E2F3D5D" w:rsidR="00EB23C9" w:rsidRPr="00F72311" w:rsidRDefault="00EB23C9">
      <w:pPr>
        <w:pStyle w:val="Corpsdetexte"/>
        <w:jc w:val="left"/>
        <w:rPr>
          <w:rFonts w:asciiTheme="minorHAnsi" w:hAnsiTheme="minorHAnsi" w:cstheme="minorHAnsi"/>
          <w:b/>
          <w:i w:val="0"/>
          <w:szCs w:val="24"/>
          <w:u w:val="single"/>
        </w:rPr>
      </w:pPr>
    </w:p>
    <w:p w14:paraId="2551F852" w14:textId="54B02C0B" w:rsidR="001A0150" w:rsidRPr="00F72311" w:rsidRDefault="001A0150">
      <w:pPr>
        <w:pStyle w:val="Corpsdetexte"/>
        <w:jc w:val="left"/>
        <w:rPr>
          <w:rFonts w:asciiTheme="minorHAnsi" w:hAnsiTheme="minorHAnsi" w:cstheme="minorHAnsi"/>
          <w:b/>
          <w:i w:val="0"/>
          <w:szCs w:val="24"/>
          <w:u w:val="single"/>
        </w:rPr>
      </w:pPr>
    </w:p>
    <w:p w14:paraId="05967C10" w14:textId="2623C764" w:rsidR="001A0150" w:rsidRPr="00F72311" w:rsidRDefault="001A0150">
      <w:pPr>
        <w:pStyle w:val="Corpsdetexte"/>
        <w:jc w:val="left"/>
        <w:rPr>
          <w:rFonts w:asciiTheme="minorHAnsi" w:hAnsiTheme="minorHAnsi" w:cstheme="minorHAnsi"/>
          <w:b/>
          <w:i w:val="0"/>
          <w:szCs w:val="24"/>
          <w:u w:val="single"/>
        </w:rPr>
      </w:pPr>
    </w:p>
    <w:p w14:paraId="45A50884" w14:textId="51AE66BB" w:rsidR="001A0150" w:rsidRPr="00F72311" w:rsidRDefault="001A0150">
      <w:pPr>
        <w:pStyle w:val="Corpsdetexte"/>
        <w:jc w:val="left"/>
        <w:rPr>
          <w:rFonts w:asciiTheme="minorHAnsi" w:hAnsiTheme="minorHAnsi" w:cstheme="minorHAnsi"/>
          <w:b/>
          <w:i w:val="0"/>
          <w:szCs w:val="24"/>
          <w:u w:val="single"/>
        </w:rPr>
      </w:pPr>
    </w:p>
    <w:p w14:paraId="2AA7E768" w14:textId="0712EF3C" w:rsidR="001A0150" w:rsidRPr="00F72311" w:rsidRDefault="001A0150">
      <w:pPr>
        <w:pStyle w:val="Corpsdetexte"/>
        <w:jc w:val="left"/>
        <w:rPr>
          <w:rFonts w:asciiTheme="minorHAnsi" w:hAnsiTheme="minorHAnsi" w:cstheme="minorHAnsi"/>
          <w:b/>
          <w:i w:val="0"/>
          <w:szCs w:val="24"/>
          <w:u w:val="single"/>
        </w:rPr>
      </w:pPr>
    </w:p>
    <w:p w14:paraId="7C70950E" w14:textId="5C346E21" w:rsidR="001A0150" w:rsidRPr="00F72311" w:rsidRDefault="001A0150">
      <w:pPr>
        <w:pStyle w:val="Corpsdetexte"/>
        <w:jc w:val="left"/>
        <w:rPr>
          <w:rFonts w:asciiTheme="minorHAnsi" w:hAnsiTheme="minorHAnsi" w:cstheme="minorHAnsi"/>
          <w:b/>
          <w:i w:val="0"/>
          <w:szCs w:val="24"/>
          <w:u w:val="single"/>
        </w:rPr>
      </w:pPr>
    </w:p>
    <w:p w14:paraId="6271BC48" w14:textId="5F8075BC" w:rsidR="001A0150" w:rsidRPr="00F72311" w:rsidRDefault="001A0150">
      <w:pPr>
        <w:pStyle w:val="Corpsdetexte"/>
        <w:jc w:val="left"/>
        <w:rPr>
          <w:rFonts w:asciiTheme="minorHAnsi" w:hAnsiTheme="minorHAnsi" w:cstheme="minorHAnsi"/>
          <w:b/>
          <w:i w:val="0"/>
          <w:szCs w:val="24"/>
          <w:u w:val="single"/>
        </w:rPr>
      </w:pPr>
    </w:p>
    <w:p w14:paraId="5E31979E" w14:textId="3A2623E5" w:rsidR="001A0150" w:rsidRPr="00F72311" w:rsidRDefault="001A0150">
      <w:pPr>
        <w:pStyle w:val="Corpsdetexte"/>
        <w:jc w:val="left"/>
        <w:rPr>
          <w:rFonts w:asciiTheme="minorHAnsi" w:hAnsiTheme="minorHAnsi" w:cstheme="minorHAnsi"/>
          <w:b/>
          <w:i w:val="0"/>
          <w:szCs w:val="24"/>
          <w:u w:val="single"/>
        </w:rPr>
      </w:pPr>
    </w:p>
    <w:p w14:paraId="643BCC73" w14:textId="0AACAB5D" w:rsidR="001A0150" w:rsidRPr="00F72311" w:rsidRDefault="001A0150">
      <w:pPr>
        <w:pStyle w:val="Corpsdetexte"/>
        <w:jc w:val="left"/>
        <w:rPr>
          <w:rFonts w:asciiTheme="minorHAnsi" w:hAnsiTheme="minorHAnsi" w:cstheme="minorHAnsi"/>
          <w:b/>
          <w:i w:val="0"/>
          <w:szCs w:val="24"/>
          <w:u w:val="single"/>
        </w:rPr>
      </w:pPr>
    </w:p>
    <w:p w14:paraId="1D36C4F6" w14:textId="67F7A635" w:rsidR="001A0150" w:rsidRPr="00F72311" w:rsidRDefault="001A0150">
      <w:pPr>
        <w:pStyle w:val="Corpsdetexte"/>
        <w:jc w:val="left"/>
        <w:rPr>
          <w:rFonts w:asciiTheme="minorHAnsi" w:hAnsiTheme="minorHAnsi" w:cstheme="minorHAnsi"/>
          <w:b/>
          <w:i w:val="0"/>
          <w:szCs w:val="24"/>
          <w:u w:val="single"/>
        </w:rPr>
      </w:pPr>
    </w:p>
    <w:p w14:paraId="22B025AF" w14:textId="10151B23" w:rsidR="001A0150" w:rsidRPr="00F72311" w:rsidRDefault="001A0150">
      <w:pPr>
        <w:pStyle w:val="Corpsdetexte"/>
        <w:jc w:val="left"/>
        <w:rPr>
          <w:rFonts w:asciiTheme="minorHAnsi" w:hAnsiTheme="minorHAnsi" w:cstheme="minorHAnsi"/>
          <w:b/>
          <w:i w:val="0"/>
          <w:szCs w:val="24"/>
          <w:u w:val="single"/>
        </w:rPr>
      </w:pPr>
    </w:p>
    <w:p w14:paraId="14BEC949" w14:textId="306A1F88" w:rsidR="001A0150" w:rsidRPr="00F72311" w:rsidRDefault="001A0150">
      <w:pPr>
        <w:pStyle w:val="Corpsdetexte"/>
        <w:jc w:val="left"/>
        <w:rPr>
          <w:rFonts w:asciiTheme="minorHAnsi" w:hAnsiTheme="minorHAnsi" w:cstheme="minorHAnsi"/>
          <w:b/>
          <w:i w:val="0"/>
          <w:szCs w:val="24"/>
          <w:u w:val="single"/>
        </w:rPr>
      </w:pPr>
    </w:p>
    <w:p w14:paraId="72487A6C" w14:textId="0DF4D05D" w:rsidR="001A0150" w:rsidRPr="00F72311" w:rsidRDefault="001A0150">
      <w:pPr>
        <w:pStyle w:val="Corpsdetexte"/>
        <w:jc w:val="left"/>
        <w:rPr>
          <w:rFonts w:asciiTheme="minorHAnsi" w:hAnsiTheme="minorHAnsi" w:cstheme="minorHAnsi"/>
          <w:b/>
          <w:i w:val="0"/>
          <w:szCs w:val="24"/>
          <w:u w:val="single"/>
        </w:rPr>
      </w:pPr>
    </w:p>
    <w:p w14:paraId="03EA3B35" w14:textId="239EC967" w:rsidR="001A0150" w:rsidRPr="00F72311" w:rsidRDefault="001A0150">
      <w:pPr>
        <w:pStyle w:val="Corpsdetexte"/>
        <w:jc w:val="left"/>
        <w:rPr>
          <w:rFonts w:asciiTheme="minorHAnsi" w:hAnsiTheme="minorHAnsi" w:cstheme="minorHAnsi"/>
          <w:b/>
          <w:i w:val="0"/>
          <w:szCs w:val="24"/>
          <w:u w:val="single"/>
        </w:rPr>
      </w:pPr>
    </w:p>
    <w:p w14:paraId="758DFA25" w14:textId="0F883814" w:rsidR="001A0150" w:rsidRPr="00F72311" w:rsidRDefault="001A0150">
      <w:pPr>
        <w:pStyle w:val="Corpsdetexte"/>
        <w:jc w:val="left"/>
        <w:rPr>
          <w:rFonts w:asciiTheme="minorHAnsi" w:hAnsiTheme="minorHAnsi" w:cstheme="minorHAnsi"/>
          <w:b/>
          <w:i w:val="0"/>
          <w:szCs w:val="24"/>
          <w:u w:val="single"/>
        </w:rPr>
      </w:pPr>
    </w:p>
    <w:p w14:paraId="77DC0D70" w14:textId="77777777" w:rsidR="00BC406C" w:rsidRPr="00F72311" w:rsidRDefault="00BC406C">
      <w:pPr>
        <w:pStyle w:val="Corpsdetexte"/>
        <w:jc w:val="left"/>
        <w:rPr>
          <w:rFonts w:asciiTheme="minorHAnsi" w:hAnsiTheme="minorHAnsi" w:cstheme="minorHAnsi"/>
          <w:b/>
          <w:i w:val="0"/>
          <w:szCs w:val="24"/>
          <w:u w:val="single"/>
        </w:rPr>
      </w:pPr>
    </w:p>
    <w:p w14:paraId="5FECFD7B" w14:textId="77777777" w:rsidR="001A0150" w:rsidRPr="00F72311" w:rsidRDefault="001A0150">
      <w:pPr>
        <w:pStyle w:val="Corpsdetexte"/>
        <w:jc w:val="left"/>
        <w:rPr>
          <w:rFonts w:asciiTheme="minorHAnsi" w:hAnsiTheme="minorHAnsi" w:cstheme="minorHAnsi"/>
          <w:b/>
          <w:i w:val="0"/>
          <w:szCs w:val="24"/>
          <w:u w:val="single"/>
        </w:rPr>
      </w:pPr>
    </w:p>
    <w:p w14:paraId="69FEF9D0"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sz w:val="24"/>
          <w:szCs w:val="24"/>
        </w:rPr>
      </w:pPr>
      <w:bookmarkStart w:id="330" w:name="CCAPobjet"/>
      <w:r w:rsidRPr="00F72311">
        <w:rPr>
          <w:rStyle w:val="Titredulivre"/>
          <w:rFonts w:asciiTheme="minorHAnsi" w:hAnsiTheme="minorHAnsi" w:cstheme="minorHAnsi"/>
          <w:color w:val="auto"/>
          <w:sz w:val="24"/>
          <w:szCs w:val="24"/>
        </w:rPr>
        <w:t>ARTICLE 1</w:t>
      </w:r>
      <w:r w:rsidRPr="00F72311">
        <w:rPr>
          <w:rStyle w:val="Titredulivre"/>
          <w:rFonts w:asciiTheme="minorHAnsi" w:hAnsiTheme="minorHAnsi" w:cstheme="minorHAnsi"/>
          <w:color w:val="auto"/>
          <w:sz w:val="24"/>
          <w:szCs w:val="24"/>
        </w:rPr>
        <w:tab/>
      </w:r>
      <w:r w:rsidRPr="00F72311">
        <w:rPr>
          <w:rFonts w:asciiTheme="minorHAnsi" w:eastAsia="PMingLiU" w:hAnsiTheme="minorHAnsi" w:cstheme="minorHAnsi"/>
          <w:sz w:val="24"/>
          <w:szCs w:val="24"/>
        </w:rPr>
        <w:tab/>
      </w:r>
    </w:p>
    <w:p w14:paraId="75C2948C"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b/>
          <w:i w:val="0"/>
          <w:color w:val="2F5496"/>
          <w:sz w:val="24"/>
          <w:szCs w:val="24"/>
        </w:rPr>
      </w:pPr>
      <w:r w:rsidRPr="00F72311">
        <w:rPr>
          <w:rFonts w:asciiTheme="minorHAnsi" w:eastAsia="PMingLiU" w:hAnsiTheme="minorHAnsi" w:cstheme="minorHAnsi"/>
          <w:b/>
          <w:i w:val="0"/>
          <w:color w:val="2F5496"/>
          <w:sz w:val="24"/>
          <w:szCs w:val="24"/>
        </w:rPr>
        <w:t>OBJET DE LA CONSULTATION</w:t>
      </w:r>
    </w:p>
    <w:bookmarkEnd w:id="330"/>
    <w:p w14:paraId="44C9C5F5" w14:textId="77777777" w:rsidR="00EB23C9" w:rsidRPr="00F72311" w:rsidRDefault="00EB23C9">
      <w:pPr>
        <w:rPr>
          <w:rFonts w:asciiTheme="minorHAnsi" w:hAnsiTheme="minorHAnsi" w:cstheme="minorHAnsi"/>
        </w:rPr>
      </w:pPr>
    </w:p>
    <w:p w14:paraId="0BBC0EAA" w14:textId="77777777" w:rsidR="00EB23C9" w:rsidRPr="00F72311" w:rsidRDefault="00F43BB1">
      <w:pPr>
        <w:jc w:val="both"/>
        <w:rPr>
          <w:rFonts w:asciiTheme="minorHAnsi" w:hAnsiTheme="minorHAnsi" w:cstheme="minorHAnsi"/>
        </w:rPr>
      </w:pPr>
      <w:bookmarkStart w:id="331" w:name="_Hlk37693280"/>
      <w:r w:rsidRPr="00F72311">
        <w:rPr>
          <w:rFonts w:asciiTheme="minorHAnsi" w:hAnsiTheme="minorHAnsi" w:cstheme="minorHAnsi"/>
        </w:rPr>
        <w:t>L’Université de Pau et des pays de l’Adour (ou acheteur</w:t>
      </w:r>
      <w:bookmarkEnd w:id="331"/>
      <w:r w:rsidRPr="00F72311">
        <w:rPr>
          <w:rFonts w:asciiTheme="minorHAnsi" w:hAnsiTheme="minorHAnsi" w:cstheme="minorHAnsi"/>
        </w:rPr>
        <w:t>) procède à une consultation en vue de mettre en place un contrat d’assurance garantissant son patrimoine et ses risques annexes.</w:t>
      </w:r>
    </w:p>
    <w:p w14:paraId="2345B376" w14:textId="77777777" w:rsidR="00EB23C9" w:rsidRPr="00F72311" w:rsidRDefault="00EB23C9">
      <w:pPr>
        <w:rPr>
          <w:rFonts w:asciiTheme="minorHAnsi" w:hAnsiTheme="minorHAnsi" w:cstheme="minorHAnsi"/>
        </w:rPr>
      </w:pPr>
    </w:p>
    <w:p w14:paraId="440270E9"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auto"/>
          <w:sz w:val="24"/>
          <w:szCs w:val="24"/>
        </w:rPr>
      </w:pPr>
      <w:bookmarkStart w:id="332" w:name="acheteur"/>
      <w:r w:rsidRPr="00F72311">
        <w:rPr>
          <w:rStyle w:val="Titredulivre"/>
          <w:rFonts w:asciiTheme="minorHAnsi" w:hAnsiTheme="minorHAnsi" w:cstheme="minorHAnsi"/>
          <w:color w:val="auto"/>
          <w:sz w:val="24"/>
          <w:szCs w:val="24"/>
        </w:rPr>
        <w:t>ARTICLE 2</w:t>
      </w:r>
      <w:r w:rsidRPr="00F72311">
        <w:rPr>
          <w:rStyle w:val="Titredulivre"/>
          <w:rFonts w:asciiTheme="minorHAnsi" w:hAnsiTheme="minorHAnsi" w:cstheme="minorHAnsi"/>
          <w:color w:val="auto"/>
          <w:sz w:val="24"/>
          <w:szCs w:val="24"/>
        </w:rPr>
        <w:tab/>
      </w:r>
      <w:r w:rsidRPr="00F72311">
        <w:rPr>
          <w:rStyle w:val="Titredulivre"/>
          <w:rFonts w:asciiTheme="minorHAnsi" w:hAnsiTheme="minorHAnsi" w:cstheme="minorHAnsi"/>
          <w:color w:val="auto"/>
          <w:sz w:val="24"/>
          <w:szCs w:val="24"/>
        </w:rPr>
        <w:tab/>
      </w:r>
      <w:bookmarkStart w:id="333" w:name="_GoBack"/>
      <w:bookmarkEnd w:id="333"/>
    </w:p>
    <w:p w14:paraId="2CB27995"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b/>
          <w:i w:val="0"/>
          <w:color w:val="2F5496"/>
          <w:sz w:val="24"/>
          <w:szCs w:val="24"/>
        </w:rPr>
      </w:pPr>
      <w:r w:rsidRPr="00F72311">
        <w:rPr>
          <w:rFonts w:asciiTheme="minorHAnsi" w:eastAsia="PMingLiU" w:hAnsiTheme="minorHAnsi" w:cstheme="minorHAnsi"/>
          <w:b/>
          <w:i w:val="0"/>
          <w:color w:val="2F5496"/>
          <w:sz w:val="24"/>
          <w:szCs w:val="24"/>
        </w:rPr>
        <w:t>ACHETEUR SOUSCRIPTEUR</w:t>
      </w:r>
    </w:p>
    <w:bookmarkEnd w:id="332"/>
    <w:p w14:paraId="55EF01EC" w14:textId="77777777" w:rsidR="00EB23C9" w:rsidRPr="00F72311" w:rsidRDefault="00EB23C9">
      <w:pPr>
        <w:pStyle w:val="Titre3"/>
        <w:ind w:left="1416"/>
        <w:jc w:val="left"/>
        <w:rPr>
          <w:rFonts w:asciiTheme="minorHAnsi" w:hAnsiTheme="minorHAnsi" w:cstheme="minorHAnsi"/>
          <w:szCs w:val="24"/>
        </w:rPr>
      </w:pPr>
    </w:p>
    <w:p w14:paraId="4D29AECC" w14:textId="77777777" w:rsidR="00EB23C9" w:rsidRPr="00F72311" w:rsidRDefault="00F43BB1">
      <w:pPr>
        <w:pStyle w:val="Titre3"/>
        <w:jc w:val="left"/>
        <w:rPr>
          <w:rFonts w:asciiTheme="minorHAnsi" w:hAnsiTheme="minorHAnsi" w:cstheme="minorHAnsi"/>
          <w:color w:val="002060"/>
          <w:szCs w:val="24"/>
        </w:rPr>
      </w:pPr>
      <w:bookmarkStart w:id="334" w:name="_Hlk37693290"/>
      <w:r w:rsidRPr="00F72311">
        <w:rPr>
          <w:rFonts w:asciiTheme="minorHAnsi" w:hAnsiTheme="minorHAnsi" w:cstheme="minorHAnsi"/>
          <w:color w:val="002060"/>
          <w:szCs w:val="24"/>
        </w:rPr>
        <w:t>UNIVERSITE DE PAU ET DES PAYS DE L’ADOUR</w:t>
      </w:r>
    </w:p>
    <w:p w14:paraId="5323AFCF" w14:textId="77777777" w:rsidR="00EB23C9" w:rsidRPr="00F72311" w:rsidRDefault="00F43BB1">
      <w:pPr>
        <w:pStyle w:val="Titre3"/>
        <w:jc w:val="left"/>
        <w:rPr>
          <w:rFonts w:asciiTheme="minorHAnsi" w:hAnsiTheme="minorHAnsi" w:cstheme="minorHAnsi"/>
          <w:color w:val="002060"/>
          <w:szCs w:val="24"/>
        </w:rPr>
      </w:pPr>
      <w:r w:rsidRPr="00F72311">
        <w:rPr>
          <w:rFonts w:asciiTheme="minorHAnsi" w:hAnsiTheme="minorHAnsi" w:cstheme="minorHAnsi"/>
          <w:color w:val="002060"/>
          <w:szCs w:val="24"/>
        </w:rPr>
        <w:t>Représentée par Monsieur le Président</w:t>
      </w:r>
    </w:p>
    <w:p w14:paraId="1B1C8107" w14:textId="77777777" w:rsidR="00EB23C9" w:rsidRPr="00F72311" w:rsidRDefault="00F43BB1">
      <w:pPr>
        <w:rPr>
          <w:rFonts w:asciiTheme="minorHAnsi" w:hAnsiTheme="minorHAnsi" w:cstheme="minorHAnsi"/>
          <w:color w:val="002060"/>
        </w:rPr>
      </w:pPr>
      <w:r w:rsidRPr="00F72311">
        <w:rPr>
          <w:rFonts w:asciiTheme="minorHAnsi" w:hAnsiTheme="minorHAnsi" w:cstheme="minorHAnsi"/>
          <w:color w:val="002060"/>
        </w:rPr>
        <w:t>Avenue de l’Université – BP 576</w:t>
      </w:r>
      <w:r w:rsidRPr="00F72311">
        <w:rPr>
          <w:rFonts w:asciiTheme="minorHAnsi" w:hAnsiTheme="minorHAnsi" w:cstheme="minorHAnsi"/>
          <w:color w:val="002060"/>
        </w:rPr>
        <w:tab/>
      </w:r>
    </w:p>
    <w:p w14:paraId="2F8EA171" w14:textId="77777777" w:rsidR="00EB23C9" w:rsidRPr="00F72311" w:rsidRDefault="00F43BB1">
      <w:pPr>
        <w:rPr>
          <w:rFonts w:asciiTheme="minorHAnsi" w:hAnsiTheme="minorHAnsi" w:cstheme="minorHAnsi"/>
          <w:color w:val="002060"/>
        </w:rPr>
      </w:pPr>
      <w:r w:rsidRPr="00F72311">
        <w:rPr>
          <w:rFonts w:asciiTheme="minorHAnsi" w:hAnsiTheme="minorHAnsi" w:cstheme="minorHAnsi"/>
          <w:color w:val="002060"/>
        </w:rPr>
        <w:t>64012 PAU CEDEX</w:t>
      </w:r>
      <w:bookmarkEnd w:id="334"/>
    </w:p>
    <w:p w14:paraId="0DD432DD" w14:textId="77777777" w:rsidR="00EB23C9" w:rsidRPr="00F72311" w:rsidRDefault="00EB23C9">
      <w:pPr>
        <w:ind w:firstLine="708"/>
        <w:rPr>
          <w:rFonts w:asciiTheme="minorHAnsi" w:hAnsiTheme="minorHAnsi" w:cstheme="minorHAnsi"/>
          <w:b/>
        </w:rPr>
      </w:pPr>
    </w:p>
    <w:p w14:paraId="20AFEE5A" w14:textId="77777777" w:rsidR="00EB23C9" w:rsidRPr="00F72311" w:rsidRDefault="00F43BB1">
      <w:pPr>
        <w:ind w:firstLine="708"/>
        <w:rPr>
          <w:rFonts w:asciiTheme="minorHAnsi" w:hAnsiTheme="minorHAnsi" w:cstheme="minorHAnsi"/>
          <w:b/>
        </w:rPr>
      </w:pPr>
      <w:r w:rsidRPr="00F72311">
        <w:rPr>
          <w:rFonts w:asciiTheme="minorHAnsi" w:hAnsiTheme="minorHAnsi" w:cstheme="minorHAnsi"/>
        </w:rPr>
        <w:t xml:space="preserve"> </w:t>
      </w:r>
    </w:p>
    <w:p w14:paraId="1857B0AA"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sz w:val="24"/>
          <w:szCs w:val="24"/>
        </w:rPr>
      </w:pPr>
      <w:bookmarkStart w:id="335" w:name="pièces"/>
      <w:r w:rsidRPr="00F72311">
        <w:rPr>
          <w:rStyle w:val="Titredulivre"/>
          <w:rFonts w:asciiTheme="minorHAnsi" w:hAnsiTheme="minorHAnsi" w:cstheme="minorHAnsi"/>
          <w:color w:val="auto"/>
          <w:sz w:val="24"/>
          <w:szCs w:val="24"/>
        </w:rPr>
        <w:t>ARTICLE 3</w:t>
      </w:r>
      <w:r w:rsidRPr="00F72311">
        <w:rPr>
          <w:rStyle w:val="Titredulivre"/>
          <w:rFonts w:asciiTheme="minorHAnsi" w:hAnsiTheme="minorHAnsi" w:cstheme="minorHAnsi"/>
          <w:color w:val="auto"/>
          <w:sz w:val="24"/>
          <w:szCs w:val="24"/>
        </w:rPr>
        <w:tab/>
      </w:r>
      <w:r w:rsidRPr="00F72311">
        <w:rPr>
          <w:rFonts w:asciiTheme="minorHAnsi" w:eastAsia="PMingLiU" w:hAnsiTheme="minorHAnsi" w:cstheme="minorHAnsi"/>
          <w:sz w:val="24"/>
          <w:szCs w:val="24"/>
        </w:rPr>
        <w:tab/>
      </w:r>
    </w:p>
    <w:p w14:paraId="7721258C"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b/>
          <w:i w:val="0"/>
          <w:color w:val="2F5496"/>
          <w:sz w:val="24"/>
          <w:szCs w:val="24"/>
        </w:rPr>
      </w:pPr>
      <w:r w:rsidRPr="00F72311">
        <w:rPr>
          <w:rFonts w:asciiTheme="minorHAnsi" w:eastAsia="PMingLiU" w:hAnsiTheme="minorHAnsi" w:cstheme="minorHAnsi"/>
          <w:b/>
          <w:i w:val="0"/>
          <w:color w:val="2F5496"/>
          <w:sz w:val="24"/>
          <w:szCs w:val="24"/>
        </w:rPr>
        <w:t>PIECES CONSTITUTIVES DU MARCHE</w:t>
      </w:r>
    </w:p>
    <w:p w14:paraId="4DAA6A1D" w14:textId="77777777" w:rsidR="00EB23C9" w:rsidRPr="00F72311" w:rsidRDefault="00EB23C9">
      <w:pPr>
        <w:rPr>
          <w:rFonts w:asciiTheme="minorHAnsi" w:hAnsiTheme="minorHAnsi" w:cstheme="minorHAnsi"/>
        </w:rPr>
      </w:pPr>
      <w:bookmarkStart w:id="336" w:name="_Hlk39824877"/>
      <w:bookmarkEnd w:id="335"/>
    </w:p>
    <w:p w14:paraId="1DB5B6ED" w14:textId="77777777" w:rsidR="00EB23C9" w:rsidRPr="00F72311" w:rsidRDefault="00F43BB1">
      <w:pPr>
        <w:pStyle w:val="Corpsdetexte"/>
        <w:jc w:val="left"/>
        <w:rPr>
          <w:rFonts w:asciiTheme="minorHAnsi" w:hAnsiTheme="minorHAnsi" w:cstheme="minorHAnsi"/>
          <w:i w:val="0"/>
          <w:szCs w:val="24"/>
        </w:rPr>
      </w:pPr>
      <w:r w:rsidRPr="00F72311">
        <w:rPr>
          <w:rFonts w:asciiTheme="minorHAnsi" w:hAnsiTheme="minorHAnsi" w:cstheme="minorHAnsi"/>
          <w:i w:val="0"/>
          <w:szCs w:val="24"/>
        </w:rPr>
        <w:t>Le marché est constitué par les documents contractuels énumérés ci-dessous par ordre de priorité décroissante :</w:t>
      </w:r>
    </w:p>
    <w:p w14:paraId="5F375426" w14:textId="77777777" w:rsidR="00EB23C9" w:rsidRPr="00F72311" w:rsidRDefault="00EB23C9">
      <w:pPr>
        <w:pStyle w:val="Corpsdetexte"/>
        <w:jc w:val="left"/>
        <w:rPr>
          <w:rFonts w:asciiTheme="minorHAnsi" w:hAnsiTheme="minorHAnsi" w:cstheme="minorHAnsi"/>
          <w:i w:val="0"/>
          <w:szCs w:val="24"/>
        </w:rPr>
      </w:pPr>
      <w:bookmarkStart w:id="337" w:name="_Hlk39994176"/>
    </w:p>
    <w:p w14:paraId="68A41C87" w14:textId="58ADD62B" w:rsidR="00EB23C9" w:rsidRPr="00F72311" w:rsidRDefault="00F43BB1">
      <w:pPr>
        <w:numPr>
          <w:ilvl w:val="0"/>
          <w:numId w:val="16"/>
        </w:numPr>
        <w:ind w:left="426" w:hanging="426"/>
        <w:jc w:val="both"/>
        <w:rPr>
          <w:rFonts w:asciiTheme="minorHAnsi" w:hAnsiTheme="minorHAnsi" w:cstheme="minorHAnsi"/>
        </w:rPr>
      </w:pPr>
      <w:r w:rsidRPr="00F72311">
        <w:rPr>
          <w:rFonts w:asciiTheme="minorHAnsi" w:hAnsiTheme="minorHAnsi" w:cstheme="minorHAnsi"/>
        </w:rPr>
        <w:t>L’Acte d’Engagement et ses annexes</w:t>
      </w:r>
      <w:r w:rsidR="00DC0E77" w:rsidRPr="00F72311">
        <w:rPr>
          <w:rFonts w:asciiTheme="minorHAnsi" w:hAnsiTheme="minorHAnsi" w:cstheme="minorHAnsi"/>
        </w:rPr>
        <w:t xml:space="preserve"> éventuelles</w:t>
      </w:r>
    </w:p>
    <w:p w14:paraId="7AE7685E" w14:textId="77777777" w:rsidR="00EB23C9" w:rsidRPr="00F72311" w:rsidRDefault="00F43BB1">
      <w:pPr>
        <w:numPr>
          <w:ilvl w:val="0"/>
          <w:numId w:val="16"/>
        </w:numPr>
        <w:ind w:left="426" w:hanging="426"/>
        <w:jc w:val="both"/>
        <w:rPr>
          <w:rFonts w:asciiTheme="minorHAnsi" w:hAnsiTheme="minorHAnsi" w:cstheme="minorHAnsi"/>
        </w:rPr>
      </w:pPr>
      <w:r w:rsidRPr="00F72311">
        <w:rPr>
          <w:rFonts w:asciiTheme="minorHAnsi" w:hAnsiTheme="minorHAnsi" w:cstheme="minorHAnsi"/>
        </w:rPr>
        <w:t xml:space="preserve">Le présent cahier des Clauses Administratives Particulières (C.C.A.P.) </w:t>
      </w:r>
    </w:p>
    <w:p w14:paraId="1A9BCB9F" w14:textId="77777777" w:rsidR="00EB23C9" w:rsidRPr="00F72311" w:rsidRDefault="00F43BB1">
      <w:pPr>
        <w:numPr>
          <w:ilvl w:val="0"/>
          <w:numId w:val="16"/>
        </w:numPr>
        <w:ind w:left="426" w:hanging="426"/>
        <w:jc w:val="both"/>
        <w:rPr>
          <w:rFonts w:asciiTheme="minorHAnsi" w:hAnsiTheme="minorHAnsi" w:cstheme="minorHAnsi"/>
        </w:rPr>
      </w:pPr>
      <w:r w:rsidRPr="00F72311">
        <w:rPr>
          <w:rFonts w:asciiTheme="minorHAnsi" w:hAnsiTheme="minorHAnsi" w:cstheme="minorHAnsi"/>
        </w:rPr>
        <w:t>Le cahier des Clauses Techniques Particulières (C.C.T.P.)</w:t>
      </w:r>
    </w:p>
    <w:p w14:paraId="65DF54C6" w14:textId="77777777" w:rsidR="00EB23C9" w:rsidRPr="00F72311" w:rsidRDefault="00F43BB1">
      <w:pPr>
        <w:numPr>
          <w:ilvl w:val="0"/>
          <w:numId w:val="16"/>
        </w:numPr>
        <w:ind w:left="426" w:hanging="426"/>
        <w:jc w:val="both"/>
        <w:rPr>
          <w:rFonts w:asciiTheme="minorHAnsi" w:hAnsiTheme="minorHAnsi" w:cstheme="minorHAnsi"/>
        </w:rPr>
      </w:pPr>
      <w:r w:rsidRPr="00F72311">
        <w:rPr>
          <w:rFonts w:asciiTheme="minorHAnsi" w:hAnsiTheme="minorHAnsi" w:cstheme="minorHAnsi"/>
        </w:rPr>
        <w:t xml:space="preserve">Les conditions générales de garanties </w:t>
      </w:r>
    </w:p>
    <w:p w14:paraId="43C40ABE" w14:textId="64964AFB" w:rsidR="00EB23C9" w:rsidRPr="00F72311" w:rsidRDefault="00F43BB1">
      <w:pPr>
        <w:numPr>
          <w:ilvl w:val="0"/>
          <w:numId w:val="16"/>
        </w:numPr>
        <w:ind w:left="426" w:hanging="426"/>
        <w:jc w:val="both"/>
        <w:rPr>
          <w:rFonts w:asciiTheme="minorHAnsi" w:hAnsiTheme="minorHAnsi" w:cstheme="minorHAnsi"/>
        </w:rPr>
      </w:pPr>
      <w:r w:rsidRPr="00F72311">
        <w:rPr>
          <w:rFonts w:asciiTheme="minorHAnsi" w:hAnsiTheme="minorHAnsi" w:cstheme="minorHAnsi"/>
        </w:rPr>
        <w:t>L’Inventaire des risques</w:t>
      </w:r>
      <w:r w:rsidR="00DC0E77" w:rsidRPr="00F72311">
        <w:rPr>
          <w:rFonts w:asciiTheme="minorHAnsi" w:hAnsiTheme="minorHAnsi" w:cstheme="minorHAnsi"/>
        </w:rPr>
        <w:t xml:space="preserve"> et ses annexes 1 à 4</w:t>
      </w:r>
    </w:p>
    <w:p w14:paraId="52DCFA8E" w14:textId="77777777" w:rsidR="00EB23C9" w:rsidRPr="00F72311" w:rsidRDefault="00F43BB1">
      <w:pPr>
        <w:numPr>
          <w:ilvl w:val="0"/>
          <w:numId w:val="16"/>
        </w:numPr>
        <w:ind w:left="426" w:hanging="426"/>
        <w:jc w:val="both"/>
        <w:rPr>
          <w:rFonts w:asciiTheme="minorHAnsi" w:hAnsiTheme="minorHAnsi" w:cstheme="minorHAnsi"/>
        </w:rPr>
      </w:pPr>
      <w:r w:rsidRPr="00F72311">
        <w:rPr>
          <w:rFonts w:asciiTheme="minorHAnsi" w:hAnsiTheme="minorHAnsi" w:cstheme="minorHAnsi"/>
        </w:rPr>
        <w:t>La sinistralité</w:t>
      </w:r>
      <w:bookmarkEnd w:id="336"/>
      <w:bookmarkEnd w:id="337"/>
    </w:p>
    <w:p w14:paraId="3C997B54" w14:textId="77777777" w:rsidR="00EB23C9" w:rsidRPr="00F72311" w:rsidRDefault="00EB23C9">
      <w:pPr>
        <w:rPr>
          <w:rFonts w:asciiTheme="minorHAnsi" w:hAnsiTheme="minorHAnsi" w:cstheme="minorHAnsi"/>
          <w:b/>
        </w:rPr>
      </w:pPr>
    </w:p>
    <w:p w14:paraId="671D292B"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sz w:val="24"/>
          <w:szCs w:val="24"/>
        </w:rPr>
      </w:pPr>
      <w:bookmarkStart w:id="338" w:name="marché"/>
      <w:bookmarkStart w:id="339" w:name="_Toc173650559"/>
      <w:r w:rsidRPr="00F72311">
        <w:rPr>
          <w:rStyle w:val="Titredulivre"/>
          <w:rFonts w:asciiTheme="minorHAnsi" w:hAnsiTheme="minorHAnsi" w:cstheme="minorHAnsi"/>
          <w:color w:val="auto"/>
          <w:sz w:val="24"/>
          <w:szCs w:val="24"/>
        </w:rPr>
        <w:t>ARTICLE 4</w:t>
      </w:r>
      <w:r w:rsidRPr="00F72311">
        <w:rPr>
          <w:rStyle w:val="Titredulivre"/>
          <w:rFonts w:asciiTheme="minorHAnsi" w:hAnsiTheme="minorHAnsi" w:cstheme="minorHAnsi"/>
          <w:color w:val="auto"/>
          <w:sz w:val="24"/>
          <w:szCs w:val="24"/>
        </w:rPr>
        <w:tab/>
      </w:r>
      <w:r w:rsidRPr="00F72311">
        <w:rPr>
          <w:rFonts w:asciiTheme="minorHAnsi" w:eastAsia="PMingLiU" w:hAnsiTheme="minorHAnsi" w:cstheme="minorHAnsi"/>
          <w:sz w:val="24"/>
          <w:szCs w:val="24"/>
        </w:rPr>
        <w:tab/>
      </w:r>
    </w:p>
    <w:p w14:paraId="64C146C9"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b/>
          <w:i w:val="0"/>
          <w:color w:val="2F5496"/>
          <w:sz w:val="24"/>
          <w:szCs w:val="24"/>
        </w:rPr>
      </w:pPr>
      <w:r w:rsidRPr="00F72311">
        <w:rPr>
          <w:rFonts w:asciiTheme="minorHAnsi" w:eastAsia="PMingLiU" w:hAnsiTheme="minorHAnsi" w:cstheme="minorHAnsi"/>
          <w:b/>
          <w:i w:val="0"/>
          <w:color w:val="2F5496"/>
          <w:sz w:val="24"/>
          <w:szCs w:val="24"/>
        </w:rPr>
        <w:t>PRISE D’EFFET DU MARCHE – DUREE – ECHEANCE – RESILIATION</w:t>
      </w:r>
    </w:p>
    <w:bookmarkEnd w:id="338"/>
    <w:p w14:paraId="65C589FF" w14:textId="77777777" w:rsidR="00EB23C9" w:rsidRPr="00F72311" w:rsidRDefault="00EB23C9">
      <w:pPr>
        <w:rPr>
          <w:rFonts w:asciiTheme="minorHAnsi" w:hAnsiTheme="minorHAnsi" w:cstheme="minorHAnsi"/>
          <w:b/>
        </w:rPr>
      </w:pPr>
    </w:p>
    <w:p w14:paraId="664BFAF0" w14:textId="77777777" w:rsidR="00EB23C9" w:rsidRPr="00F72311" w:rsidRDefault="00F43BB1">
      <w:pPr>
        <w:numPr>
          <w:ilvl w:val="0"/>
          <w:numId w:val="6"/>
        </w:numPr>
        <w:pBdr>
          <w:bottom w:val="single" w:sz="4" w:space="1" w:color="FFC000"/>
        </w:pBdr>
        <w:ind w:left="426" w:hanging="426"/>
        <w:rPr>
          <w:rFonts w:asciiTheme="minorHAnsi" w:hAnsiTheme="minorHAnsi" w:cstheme="minorHAnsi"/>
          <w:b/>
          <w:color w:val="002060"/>
        </w:rPr>
      </w:pPr>
      <w:bookmarkStart w:id="340" w:name="_Hlk183609844"/>
      <w:bookmarkStart w:id="341" w:name="durée"/>
      <w:r w:rsidRPr="00F72311">
        <w:rPr>
          <w:rFonts w:asciiTheme="minorHAnsi" w:hAnsiTheme="minorHAnsi" w:cstheme="minorHAnsi"/>
          <w:b/>
          <w:color w:val="002060"/>
        </w:rPr>
        <w:t xml:space="preserve">Prise d’effet du marché - durée </w:t>
      </w:r>
    </w:p>
    <w:p w14:paraId="0BE6BA55" w14:textId="72F47654" w:rsidR="00EB23C9" w:rsidRPr="00F72311" w:rsidRDefault="00F43BB1">
      <w:pPr>
        <w:rPr>
          <w:rFonts w:asciiTheme="minorHAnsi" w:hAnsiTheme="minorHAnsi" w:cstheme="minorHAnsi"/>
        </w:rPr>
      </w:pPr>
      <w:bookmarkStart w:id="342" w:name="_Hlk37693302"/>
      <w:bookmarkEnd w:id="340"/>
      <w:bookmarkEnd w:id="341"/>
      <w:r w:rsidRPr="00F72311">
        <w:rPr>
          <w:rFonts w:asciiTheme="minorHAnsi" w:hAnsiTheme="minorHAnsi" w:cstheme="minorHAnsi"/>
          <w:b/>
          <w:color w:val="002060"/>
        </w:rPr>
        <w:t>1</w:t>
      </w:r>
      <w:r w:rsidRPr="00F72311">
        <w:rPr>
          <w:rFonts w:asciiTheme="minorHAnsi" w:hAnsiTheme="minorHAnsi" w:cstheme="minorHAnsi"/>
          <w:b/>
          <w:color w:val="002060"/>
          <w:vertAlign w:val="superscript"/>
        </w:rPr>
        <w:t>er</w:t>
      </w:r>
      <w:r w:rsidRPr="00F72311">
        <w:rPr>
          <w:rFonts w:asciiTheme="minorHAnsi" w:hAnsiTheme="minorHAnsi" w:cstheme="minorHAnsi"/>
          <w:b/>
          <w:color w:val="002060"/>
        </w:rPr>
        <w:t xml:space="preserve"> </w:t>
      </w:r>
      <w:r w:rsidR="00665BDE" w:rsidRPr="00F72311">
        <w:rPr>
          <w:rFonts w:asciiTheme="minorHAnsi" w:hAnsiTheme="minorHAnsi" w:cstheme="minorHAnsi"/>
          <w:b/>
          <w:color w:val="002060"/>
        </w:rPr>
        <w:t xml:space="preserve">avril </w:t>
      </w:r>
      <w:r w:rsidRPr="00F72311">
        <w:rPr>
          <w:rFonts w:asciiTheme="minorHAnsi" w:hAnsiTheme="minorHAnsi" w:cstheme="minorHAnsi"/>
          <w:b/>
          <w:color w:val="002060"/>
        </w:rPr>
        <w:t>2025 - 00 h 00</w:t>
      </w:r>
      <w:r w:rsidRPr="00F72311">
        <w:rPr>
          <w:rFonts w:asciiTheme="minorHAnsi" w:hAnsiTheme="minorHAnsi" w:cstheme="minorHAnsi"/>
          <w:color w:val="002060"/>
        </w:rPr>
        <w:t xml:space="preserve"> </w:t>
      </w:r>
      <w:r w:rsidRPr="00F72311">
        <w:rPr>
          <w:rFonts w:asciiTheme="minorHAnsi" w:hAnsiTheme="minorHAnsi" w:cstheme="minorHAnsi"/>
        </w:rPr>
        <w:t xml:space="preserve">pour une </w:t>
      </w:r>
      <w:r w:rsidRPr="00F72311">
        <w:rPr>
          <w:rFonts w:asciiTheme="minorHAnsi" w:hAnsiTheme="minorHAnsi" w:cstheme="minorHAnsi"/>
          <w:b/>
          <w:color w:val="002060"/>
        </w:rPr>
        <w:t>durée de 5</w:t>
      </w:r>
      <w:r w:rsidR="00665BDE" w:rsidRPr="00F72311">
        <w:rPr>
          <w:rFonts w:asciiTheme="minorHAnsi" w:hAnsiTheme="minorHAnsi" w:cstheme="minorHAnsi"/>
          <w:b/>
          <w:color w:val="002060"/>
        </w:rPr>
        <w:t>7</w:t>
      </w:r>
      <w:r w:rsidRPr="00F72311">
        <w:rPr>
          <w:rFonts w:asciiTheme="minorHAnsi" w:hAnsiTheme="minorHAnsi" w:cstheme="minorHAnsi"/>
          <w:b/>
          <w:color w:val="002060"/>
        </w:rPr>
        <w:t xml:space="preserve"> mois</w:t>
      </w:r>
    </w:p>
    <w:p w14:paraId="2D870CFF" w14:textId="77777777" w:rsidR="00EB23C9" w:rsidRPr="00F72311" w:rsidRDefault="00F43BB1">
      <w:pPr>
        <w:rPr>
          <w:rFonts w:asciiTheme="minorHAnsi" w:hAnsiTheme="minorHAnsi" w:cstheme="minorHAnsi"/>
        </w:rPr>
      </w:pPr>
      <w:r w:rsidRPr="00F72311">
        <w:rPr>
          <w:rFonts w:asciiTheme="minorHAnsi" w:hAnsiTheme="minorHAnsi" w:cstheme="minorHAnsi"/>
        </w:rPr>
        <w:t xml:space="preserve">Il expirera </w:t>
      </w:r>
      <w:r w:rsidRPr="00F72311">
        <w:rPr>
          <w:rFonts w:asciiTheme="minorHAnsi" w:hAnsiTheme="minorHAnsi" w:cstheme="minorHAnsi"/>
          <w:b/>
          <w:color w:val="002060"/>
        </w:rPr>
        <w:t>le 31 Décembre 2029.</w:t>
      </w:r>
      <w:r w:rsidRPr="00F72311">
        <w:rPr>
          <w:rFonts w:asciiTheme="minorHAnsi" w:hAnsiTheme="minorHAnsi" w:cstheme="minorHAnsi"/>
          <w:color w:val="002060"/>
        </w:rPr>
        <w:t xml:space="preserve"> </w:t>
      </w:r>
      <w:bookmarkEnd w:id="342"/>
    </w:p>
    <w:p w14:paraId="310A5C5E" w14:textId="77777777" w:rsidR="00EB23C9" w:rsidRPr="00F72311" w:rsidRDefault="00EB23C9">
      <w:pPr>
        <w:ind w:left="1068"/>
        <w:jc w:val="both"/>
        <w:rPr>
          <w:rFonts w:asciiTheme="minorHAnsi" w:hAnsiTheme="minorHAnsi" w:cstheme="minorHAnsi"/>
          <w:color w:val="FF0000"/>
        </w:rPr>
      </w:pPr>
    </w:p>
    <w:p w14:paraId="758651CB" w14:textId="77777777" w:rsidR="00EB23C9" w:rsidRPr="00F72311" w:rsidRDefault="00F43BB1">
      <w:pPr>
        <w:pStyle w:val="Paragraphedeliste"/>
        <w:ind w:left="0"/>
        <w:rPr>
          <w:rFonts w:asciiTheme="minorHAnsi" w:hAnsiTheme="minorHAnsi" w:cstheme="minorHAnsi"/>
        </w:rPr>
      </w:pPr>
      <w:r w:rsidRPr="00F72311">
        <w:rPr>
          <w:rFonts w:asciiTheme="minorHAnsi" w:hAnsiTheme="minorHAnsi" w:cstheme="minorHAnsi"/>
        </w:rPr>
        <w:t>La garantie est acquise dès la prise d’effet prévue au présent C.C.A.P.</w:t>
      </w:r>
    </w:p>
    <w:p w14:paraId="3CFCDC2C" w14:textId="77777777" w:rsidR="00EB23C9" w:rsidRPr="00F72311" w:rsidRDefault="00EB23C9">
      <w:pPr>
        <w:pStyle w:val="Paragraphedeliste"/>
        <w:rPr>
          <w:rFonts w:asciiTheme="minorHAnsi" w:hAnsiTheme="minorHAnsi" w:cstheme="minorHAnsi"/>
        </w:rPr>
      </w:pPr>
    </w:p>
    <w:p w14:paraId="4B974E8A" w14:textId="77777777" w:rsidR="00EB23C9" w:rsidRPr="00F72311" w:rsidRDefault="00F43BB1">
      <w:pPr>
        <w:numPr>
          <w:ilvl w:val="0"/>
          <w:numId w:val="6"/>
        </w:numPr>
        <w:pBdr>
          <w:bottom w:val="single" w:sz="4" w:space="1" w:color="FFC000"/>
        </w:pBdr>
        <w:ind w:left="426" w:hanging="426"/>
        <w:rPr>
          <w:rFonts w:asciiTheme="minorHAnsi" w:hAnsiTheme="minorHAnsi" w:cstheme="minorHAnsi"/>
          <w:b/>
          <w:color w:val="002060"/>
        </w:rPr>
      </w:pPr>
      <w:bookmarkStart w:id="343" w:name="_Hlk183609864"/>
      <w:bookmarkStart w:id="344" w:name="échéance"/>
      <w:r w:rsidRPr="00F72311">
        <w:rPr>
          <w:rFonts w:asciiTheme="minorHAnsi" w:hAnsiTheme="minorHAnsi" w:cstheme="minorHAnsi"/>
          <w:b/>
          <w:color w:val="002060"/>
        </w:rPr>
        <w:t>Echéance </w:t>
      </w:r>
      <w:bookmarkEnd w:id="343"/>
      <w:bookmarkEnd w:id="344"/>
      <w:r w:rsidRPr="00F72311">
        <w:rPr>
          <w:rFonts w:asciiTheme="minorHAnsi" w:hAnsiTheme="minorHAnsi" w:cstheme="minorHAnsi"/>
          <w:b/>
          <w:color w:val="002060"/>
        </w:rPr>
        <w:t>: 1</w:t>
      </w:r>
      <w:r w:rsidRPr="00F72311">
        <w:rPr>
          <w:rFonts w:asciiTheme="minorHAnsi" w:hAnsiTheme="minorHAnsi" w:cstheme="minorHAnsi"/>
          <w:b/>
          <w:color w:val="002060"/>
          <w:vertAlign w:val="superscript"/>
        </w:rPr>
        <w:t>er</w:t>
      </w:r>
      <w:r w:rsidRPr="00F72311">
        <w:rPr>
          <w:rFonts w:asciiTheme="minorHAnsi" w:hAnsiTheme="minorHAnsi" w:cstheme="minorHAnsi"/>
          <w:b/>
          <w:color w:val="002060"/>
        </w:rPr>
        <w:t xml:space="preserve"> Janvier</w:t>
      </w:r>
    </w:p>
    <w:p w14:paraId="2987FF5C" w14:textId="77777777" w:rsidR="00EB23C9" w:rsidRPr="00F72311" w:rsidRDefault="00EB23C9">
      <w:pPr>
        <w:pStyle w:val="Paragraphedeliste"/>
        <w:tabs>
          <w:tab w:val="num" w:pos="709"/>
        </w:tabs>
        <w:ind w:hanging="784"/>
        <w:rPr>
          <w:rFonts w:asciiTheme="minorHAnsi" w:hAnsiTheme="minorHAnsi" w:cstheme="minorHAnsi"/>
          <w:b/>
        </w:rPr>
      </w:pPr>
    </w:p>
    <w:p w14:paraId="615C2DAF" w14:textId="77777777" w:rsidR="00EB23C9" w:rsidRPr="00F72311" w:rsidRDefault="00F43BB1">
      <w:pPr>
        <w:numPr>
          <w:ilvl w:val="0"/>
          <w:numId w:val="6"/>
        </w:numPr>
        <w:pBdr>
          <w:bottom w:val="single" w:sz="4" w:space="1" w:color="FFC000"/>
        </w:pBdr>
        <w:ind w:left="426" w:hanging="426"/>
        <w:rPr>
          <w:rFonts w:asciiTheme="minorHAnsi" w:hAnsiTheme="minorHAnsi" w:cstheme="minorHAnsi"/>
          <w:b/>
          <w:color w:val="002060"/>
        </w:rPr>
      </w:pPr>
      <w:bookmarkStart w:id="345" w:name="_Hlk183609885"/>
      <w:bookmarkStart w:id="346" w:name="résiliation"/>
      <w:bookmarkStart w:id="347" w:name="_Hlk183781383"/>
      <w:r w:rsidRPr="00F72311">
        <w:rPr>
          <w:rFonts w:asciiTheme="minorHAnsi" w:hAnsiTheme="minorHAnsi" w:cstheme="minorHAnsi"/>
          <w:b/>
          <w:color w:val="002060"/>
        </w:rPr>
        <w:t>Résiliation </w:t>
      </w:r>
      <w:bookmarkEnd w:id="339"/>
    </w:p>
    <w:p w14:paraId="2851746F" w14:textId="68CF8C54" w:rsidR="00EB23C9" w:rsidRPr="00F72311" w:rsidRDefault="00C94C9D">
      <w:pPr>
        <w:pStyle w:val="Retraitcorpsdetexte3"/>
        <w:ind w:left="-142" w:firstLine="0"/>
        <w:jc w:val="both"/>
        <w:rPr>
          <w:rFonts w:asciiTheme="minorHAnsi" w:hAnsiTheme="minorHAnsi" w:cstheme="minorHAnsi"/>
          <w:szCs w:val="24"/>
        </w:rPr>
      </w:pPr>
      <w:bookmarkStart w:id="348" w:name="_Hlk183783138"/>
      <w:bookmarkEnd w:id="345"/>
      <w:bookmarkEnd w:id="346"/>
      <w:r w:rsidRPr="00F72311">
        <w:rPr>
          <w:rFonts w:asciiTheme="minorHAnsi" w:hAnsiTheme="minorHAnsi" w:cstheme="minorHAnsi"/>
          <w:iCs/>
        </w:rPr>
        <w:t>A l’expiration d’un délai d’un an, p</w:t>
      </w:r>
      <w:r w:rsidR="00665BDE" w:rsidRPr="00F72311">
        <w:rPr>
          <w:rFonts w:asciiTheme="minorHAnsi" w:hAnsiTheme="minorHAnsi" w:cstheme="minorHAnsi"/>
          <w:iCs/>
        </w:rPr>
        <w:t xml:space="preserve">ossibilité de résiliation annuelle au 31 décembre de chaque année ou à la date anniversaire </w:t>
      </w:r>
      <w:bookmarkStart w:id="349" w:name="_Hlk183782205"/>
      <w:r w:rsidR="00665BDE" w:rsidRPr="00F72311">
        <w:rPr>
          <w:rFonts w:asciiTheme="minorHAnsi" w:hAnsiTheme="minorHAnsi" w:cstheme="minorHAnsi"/>
          <w:iCs/>
        </w:rPr>
        <w:t>à l’initiative de l’acheteur ou du titulaire</w:t>
      </w:r>
      <w:bookmarkEnd w:id="348"/>
      <w:bookmarkEnd w:id="349"/>
      <w:r w:rsidR="00F43BB1" w:rsidRPr="00F72311">
        <w:rPr>
          <w:rFonts w:asciiTheme="minorHAnsi" w:hAnsiTheme="minorHAnsi" w:cstheme="minorHAnsi"/>
          <w:iCs/>
          <w:szCs w:val="24"/>
        </w:rPr>
        <w:t xml:space="preserve"> en respectant un préavis réciproque de 6 mois. </w:t>
      </w:r>
      <w:r w:rsidR="00F43BB1" w:rsidRPr="00F72311">
        <w:rPr>
          <w:rFonts w:asciiTheme="minorHAnsi" w:hAnsiTheme="minorHAnsi" w:cstheme="minorHAnsi"/>
          <w:szCs w:val="24"/>
        </w:rPr>
        <w:t xml:space="preserve">Par dérogation à l’article R 113-10 du Code des Assurances, l’Assureur ne pourra pas résilier le contrat après sinistre. Seule la résiliation en respectant le préavis sera possible. </w:t>
      </w:r>
      <w:r w:rsidR="00F43BB1" w:rsidRPr="00F72311">
        <w:rPr>
          <w:rFonts w:asciiTheme="minorHAnsi" w:hAnsiTheme="minorHAnsi" w:cstheme="minorHAnsi"/>
          <w:szCs w:val="24"/>
          <w:lang w:eastAsia="ar-SA"/>
        </w:rPr>
        <w:t>La résiliation s’effectuera par courrier recommandé avec AR</w:t>
      </w:r>
      <w:r w:rsidR="00F43BB1" w:rsidRPr="00F72311">
        <w:rPr>
          <w:rFonts w:asciiTheme="minorHAnsi" w:hAnsiTheme="minorHAnsi" w:cstheme="minorHAnsi"/>
          <w:szCs w:val="24"/>
        </w:rPr>
        <w:t xml:space="preserve">. </w:t>
      </w:r>
    </w:p>
    <w:p w14:paraId="59252246" w14:textId="77777777" w:rsidR="00EB23C9" w:rsidRPr="00F72311" w:rsidRDefault="00F43BB1">
      <w:pPr>
        <w:pStyle w:val="Retraitcorpsdetexte3"/>
        <w:ind w:left="-142" w:firstLine="0"/>
        <w:jc w:val="both"/>
        <w:rPr>
          <w:rFonts w:asciiTheme="minorHAnsi" w:hAnsiTheme="minorHAnsi" w:cstheme="minorHAnsi"/>
          <w:szCs w:val="24"/>
        </w:rPr>
      </w:pPr>
      <w:r w:rsidRPr="00F72311">
        <w:rPr>
          <w:rFonts w:asciiTheme="minorHAnsi" w:hAnsiTheme="minorHAnsi" w:cstheme="minorHAnsi"/>
          <w:szCs w:val="24"/>
        </w:rPr>
        <w:lastRenderedPageBreak/>
        <w:t xml:space="preserve">Toute modification sur les conditions du contrat </w:t>
      </w:r>
      <w:bookmarkStart w:id="350" w:name="_Hlk183782591"/>
      <w:r w:rsidRPr="00F72311">
        <w:rPr>
          <w:rFonts w:asciiTheme="minorHAnsi" w:hAnsiTheme="minorHAnsi" w:cstheme="minorHAnsi"/>
          <w:szCs w:val="24"/>
        </w:rPr>
        <w:t>(franchises, augmentation ou diminution des taux proposés lors de la souscription)</w:t>
      </w:r>
      <w:bookmarkEnd w:id="350"/>
      <w:r w:rsidRPr="00F72311">
        <w:rPr>
          <w:rFonts w:asciiTheme="minorHAnsi" w:hAnsiTheme="minorHAnsi" w:cstheme="minorHAnsi"/>
          <w:szCs w:val="24"/>
        </w:rPr>
        <w:t xml:space="preserve"> devra être notifiée en respectant le préavis ci-dessus. Passé ce délai la modification ne pourra être effective qu’à l'échéance annuelle suivante.</w:t>
      </w:r>
    </w:p>
    <w:bookmarkEnd w:id="347"/>
    <w:p w14:paraId="00A0CEDF" w14:textId="77777777" w:rsidR="00EB23C9" w:rsidRPr="00F72311" w:rsidRDefault="00EB23C9">
      <w:pPr>
        <w:tabs>
          <w:tab w:val="left" w:pos="142"/>
        </w:tabs>
        <w:ind w:left="705"/>
        <w:rPr>
          <w:rFonts w:asciiTheme="minorHAnsi" w:hAnsiTheme="minorHAnsi" w:cstheme="minorHAnsi"/>
        </w:rPr>
      </w:pPr>
    </w:p>
    <w:p w14:paraId="342CE2A8" w14:textId="77777777" w:rsidR="00EB23C9" w:rsidRPr="00F72311" w:rsidRDefault="00F43BB1">
      <w:pPr>
        <w:pStyle w:val="arima1"/>
        <w:pBdr>
          <w:bottom w:val="single" w:sz="4" w:space="2" w:color="5B9BD5"/>
        </w:pBdr>
        <w:spacing w:beforeAutospacing="0"/>
        <w:ind w:left="-567" w:right="-284"/>
        <w:rPr>
          <w:rStyle w:val="Titredulivre"/>
          <w:rFonts w:asciiTheme="minorHAnsi" w:hAnsiTheme="minorHAnsi" w:cstheme="minorHAnsi"/>
          <w:color w:val="auto"/>
          <w:sz w:val="24"/>
          <w:szCs w:val="24"/>
        </w:rPr>
      </w:pPr>
      <w:bookmarkStart w:id="351" w:name="prix"/>
      <w:r w:rsidRPr="00F72311">
        <w:rPr>
          <w:rStyle w:val="Titredulivre"/>
          <w:rFonts w:asciiTheme="minorHAnsi" w:hAnsiTheme="minorHAnsi" w:cstheme="minorHAnsi"/>
          <w:color w:val="auto"/>
          <w:sz w:val="24"/>
          <w:szCs w:val="24"/>
        </w:rPr>
        <w:t>ARTICLE 5</w:t>
      </w:r>
    </w:p>
    <w:p w14:paraId="39000FDD"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b/>
          <w:i w:val="0"/>
          <w:color w:val="2F5496"/>
          <w:sz w:val="24"/>
          <w:szCs w:val="24"/>
        </w:rPr>
      </w:pPr>
      <w:r w:rsidRPr="00F72311">
        <w:rPr>
          <w:rFonts w:asciiTheme="minorHAnsi" w:eastAsia="PMingLiU" w:hAnsiTheme="minorHAnsi" w:cstheme="minorHAnsi"/>
          <w:b/>
          <w:i w:val="0"/>
          <w:color w:val="2F5496"/>
          <w:sz w:val="24"/>
          <w:szCs w:val="24"/>
        </w:rPr>
        <w:t>DETERMINATION DU PRIX DU MARCHE</w:t>
      </w:r>
    </w:p>
    <w:bookmarkEnd w:id="351"/>
    <w:p w14:paraId="526D658B" w14:textId="77777777" w:rsidR="00EB23C9" w:rsidRPr="00F72311" w:rsidRDefault="00EB23C9">
      <w:pPr>
        <w:rPr>
          <w:rFonts w:asciiTheme="minorHAnsi" w:hAnsiTheme="minorHAnsi" w:cstheme="minorHAnsi"/>
        </w:rPr>
      </w:pPr>
    </w:p>
    <w:p w14:paraId="49DD55F8" w14:textId="77777777" w:rsidR="00EB23C9" w:rsidRPr="00F72311" w:rsidRDefault="00F43BB1">
      <w:pPr>
        <w:numPr>
          <w:ilvl w:val="0"/>
          <w:numId w:val="6"/>
        </w:numPr>
        <w:pBdr>
          <w:bottom w:val="single" w:sz="4" w:space="1" w:color="FFC000"/>
        </w:pBdr>
        <w:ind w:left="426" w:hanging="426"/>
        <w:rPr>
          <w:rFonts w:asciiTheme="minorHAnsi" w:hAnsiTheme="minorHAnsi" w:cstheme="minorHAnsi"/>
          <w:color w:val="002060"/>
          <w:u w:val="single"/>
        </w:rPr>
      </w:pPr>
      <w:bookmarkStart w:id="352" w:name="_Hlk183609974"/>
      <w:bookmarkStart w:id="353" w:name="tarification"/>
      <w:r w:rsidRPr="00F72311">
        <w:rPr>
          <w:rFonts w:asciiTheme="minorHAnsi" w:hAnsiTheme="minorHAnsi" w:cstheme="minorHAnsi"/>
          <w:b/>
          <w:color w:val="002060"/>
        </w:rPr>
        <w:t>La Tarification </w:t>
      </w:r>
    </w:p>
    <w:bookmarkEnd w:id="352"/>
    <w:bookmarkEnd w:id="353"/>
    <w:p w14:paraId="4B37E814"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b/>
          <w:szCs w:val="24"/>
        </w:rPr>
        <w:t xml:space="preserve">Un coût </w:t>
      </w:r>
      <w:r w:rsidRPr="00F72311">
        <w:rPr>
          <w:rFonts w:asciiTheme="minorHAnsi" w:hAnsiTheme="minorHAnsi" w:cstheme="minorHAnsi"/>
          <w:szCs w:val="24"/>
        </w:rPr>
        <w:t xml:space="preserve">HT. </w:t>
      </w:r>
      <w:proofErr w:type="gramStart"/>
      <w:r w:rsidRPr="00F72311">
        <w:rPr>
          <w:rFonts w:asciiTheme="minorHAnsi" w:hAnsiTheme="minorHAnsi" w:cstheme="minorHAnsi"/>
          <w:szCs w:val="24"/>
        </w:rPr>
        <w:t>et</w:t>
      </w:r>
      <w:proofErr w:type="gramEnd"/>
      <w:r w:rsidRPr="00F72311">
        <w:rPr>
          <w:rFonts w:asciiTheme="minorHAnsi" w:hAnsiTheme="minorHAnsi" w:cstheme="minorHAnsi"/>
          <w:szCs w:val="24"/>
        </w:rPr>
        <w:t xml:space="preserve"> TTC. </w:t>
      </w:r>
      <w:proofErr w:type="gramStart"/>
      <w:r w:rsidRPr="00F72311">
        <w:rPr>
          <w:rFonts w:asciiTheme="minorHAnsi" w:hAnsiTheme="minorHAnsi" w:cstheme="minorHAnsi"/>
          <w:szCs w:val="24"/>
        </w:rPr>
        <w:t>exprimé</w:t>
      </w:r>
      <w:proofErr w:type="gramEnd"/>
      <w:r w:rsidRPr="00F72311">
        <w:rPr>
          <w:rFonts w:asciiTheme="minorHAnsi" w:hAnsiTheme="minorHAnsi" w:cstheme="minorHAnsi"/>
          <w:szCs w:val="24"/>
        </w:rPr>
        <w:t xml:space="preserve"> en euros PAR METRE CARRE DE SURFACE DECLAREE intégrant la cotisation « catastrophes naturelles ».</w:t>
      </w:r>
    </w:p>
    <w:p w14:paraId="3ACF3111" w14:textId="77777777" w:rsidR="00EB23C9" w:rsidRPr="00F72311" w:rsidRDefault="00EB23C9">
      <w:pPr>
        <w:jc w:val="both"/>
        <w:rPr>
          <w:rFonts w:asciiTheme="minorHAnsi" w:hAnsiTheme="minorHAnsi" w:cstheme="minorHAnsi"/>
          <w:b/>
          <w:bCs/>
          <w:color w:val="FF0000"/>
        </w:rPr>
      </w:pPr>
      <w:bookmarkStart w:id="354" w:name="_Hlk39824952"/>
    </w:p>
    <w:p w14:paraId="399A1EEF" w14:textId="77777777" w:rsidR="00EB23C9" w:rsidRPr="00F72311" w:rsidRDefault="00F43BB1">
      <w:pPr>
        <w:jc w:val="both"/>
        <w:rPr>
          <w:rFonts w:asciiTheme="minorHAnsi" w:hAnsiTheme="minorHAnsi" w:cstheme="minorHAnsi"/>
        </w:rPr>
      </w:pPr>
      <w:r w:rsidRPr="00F72311">
        <w:rPr>
          <w:rFonts w:asciiTheme="minorHAnsi" w:hAnsiTheme="minorHAnsi" w:cstheme="minorHAnsi"/>
          <w:b/>
          <w:bCs/>
        </w:rPr>
        <w:t xml:space="preserve">Une prime </w:t>
      </w:r>
      <w:r w:rsidRPr="00F72311">
        <w:rPr>
          <w:rFonts w:asciiTheme="minorHAnsi" w:hAnsiTheme="minorHAnsi" w:cstheme="minorHAnsi"/>
        </w:rPr>
        <w:t>globale HT et TTC déterminée par les éléments ci-dessus.</w:t>
      </w:r>
      <w:bookmarkEnd w:id="354"/>
    </w:p>
    <w:p w14:paraId="68A194C8" w14:textId="77777777" w:rsidR="00EB23C9" w:rsidRPr="00F72311" w:rsidRDefault="00EB23C9">
      <w:pPr>
        <w:tabs>
          <w:tab w:val="left" w:pos="0"/>
        </w:tabs>
        <w:rPr>
          <w:rFonts w:asciiTheme="minorHAnsi" w:hAnsiTheme="minorHAnsi" w:cstheme="minorHAnsi"/>
        </w:rPr>
      </w:pPr>
    </w:p>
    <w:p w14:paraId="19D5B452" w14:textId="77777777" w:rsidR="00EB23C9" w:rsidRPr="00F72311" w:rsidRDefault="00F43BB1">
      <w:pPr>
        <w:numPr>
          <w:ilvl w:val="0"/>
          <w:numId w:val="6"/>
        </w:numPr>
        <w:pBdr>
          <w:bottom w:val="single" w:sz="4" w:space="1" w:color="FFC000"/>
        </w:pBdr>
        <w:ind w:left="426" w:hanging="426"/>
        <w:rPr>
          <w:rFonts w:asciiTheme="minorHAnsi" w:hAnsiTheme="minorHAnsi" w:cstheme="minorHAnsi"/>
          <w:b/>
          <w:color w:val="002060"/>
        </w:rPr>
      </w:pPr>
      <w:bookmarkStart w:id="355" w:name="_Hlk183609979"/>
      <w:bookmarkStart w:id="356" w:name="forme"/>
      <w:r w:rsidRPr="00F72311">
        <w:rPr>
          <w:rFonts w:asciiTheme="minorHAnsi" w:hAnsiTheme="minorHAnsi" w:cstheme="minorHAnsi"/>
          <w:b/>
          <w:color w:val="002060"/>
        </w:rPr>
        <w:t>Forme du prix</w:t>
      </w:r>
    </w:p>
    <w:bookmarkEnd w:id="355"/>
    <w:bookmarkEnd w:id="356"/>
    <w:p w14:paraId="36736456" w14:textId="77777777" w:rsidR="00EB23C9" w:rsidRPr="00F72311" w:rsidRDefault="00F43BB1">
      <w:pPr>
        <w:tabs>
          <w:tab w:val="left" w:pos="0"/>
        </w:tabs>
        <w:rPr>
          <w:rFonts w:asciiTheme="minorHAnsi" w:hAnsiTheme="minorHAnsi" w:cstheme="minorHAnsi"/>
        </w:rPr>
      </w:pPr>
      <w:r w:rsidRPr="00F72311">
        <w:rPr>
          <w:rFonts w:asciiTheme="minorHAnsi" w:hAnsiTheme="minorHAnsi" w:cstheme="minorHAnsi"/>
        </w:rPr>
        <w:t>Le prix est révisable.</w:t>
      </w:r>
    </w:p>
    <w:p w14:paraId="03DD1A14" w14:textId="77777777" w:rsidR="00EB23C9" w:rsidRPr="00F72311" w:rsidRDefault="00EB23C9">
      <w:pPr>
        <w:tabs>
          <w:tab w:val="left" w:pos="0"/>
        </w:tabs>
        <w:rPr>
          <w:rFonts w:asciiTheme="minorHAnsi" w:hAnsiTheme="minorHAnsi" w:cstheme="minorHAnsi"/>
        </w:rPr>
      </w:pPr>
    </w:p>
    <w:p w14:paraId="543E14C8" w14:textId="77777777" w:rsidR="00EB23C9" w:rsidRPr="00F72311" w:rsidRDefault="00F43BB1">
      <w:pPr>
        <w:numPr>
          <w:ilvl w:val="0"/>
          <w:numId w:val="6"/>
        </w:numPr>
        <w:pBdr>
          <w:bottom w:val="single" w:sz="4" w:space="1" w:color="FFC000"/>
        </w:pBdr>
        <w:ind w:left="426" w:hanging="426"/>
        <w:rPr>
          <w:rFonts w:asciiTheme="minorHAnsi" w:hAnsiTheme="minorHAnsi" w:cstheme="minorHAnsi"/>
          <w:b/>
          <w:color w:val="002060"/>
        </w:rPr>
      </w:pPr>
      <w:bookmarkStart w:id="357" w:name="_Hlk183609983"/>
      <w:bookmarkStart w:id="358" w:name="révision"/>
      <w:r w:rsidRPr="00F72311">
        <w:rPr>
          <w:rFonts w:asciiTheme="minorHAnsi" w:hAnsiTheme="minorHAnsi" w:cstheme="minorHAnsi"/>
          <w:b/>
          <w:color w:val="002060"/>
        </w:rPr>
        <w:t>Révision</w:t>
      </w:r>
    </w:p>
    <w:bookmarkEnd w:id="357"/>
    <w:bookmarkEnd w:id="358"/>
    <w:p w14:paraId="6CB01A3D" w14:textId="77777777" w:rsidR="00EB23C9" w:rsidRPr="00F72311" w:rsidRDefault="00F43BB1">
      <w:pPr>
        <w:tabs>
          <w:tab w:val="left" w:pos="0"/>
        </w:tabs>
        <w:jc w:val="both"/>
        <w:rPr>
          <w:rFonts w:asciiTheme="minorHAnsi" w:hAnsiTheme="minorHAnsi" w:cstheme="minorHAnsi"/>
        </w:rPr>
      </w:pPr>
      <w:r w:rsidRPr="00F72311">
        <w:rPr>
          <w:rFonts w:asciiTheme="minorHAnsi" w:hAnsiTheme="minorHAnsi" w:cstheme="minorHAnsi"/>
        </w:rPr>
        <w:t>Les primes et les montants des garanties seront exclusivement indexés chaque année, à la date anniversaire, d’après l’indice F.F.B. et l’évolution physique du patrimoine. Les primes et les montants des garanties sont révisables au 1</w:t>
      </w:r>
      <w:r w:rsidRPr="00F72311">
        <w:rPr>
          <w:rFonts w:asciiTheme="minorHAnsi" w:hAnsiTheme="minorHAnsi" w:cstheme="minorHAnsi"/>
          <w:vertAlign w:val="superscript"/>
        </w:rPr>
        <w:t>er</w:t>
      </w:r>
      <w:r w:rsidRPr="00F72311">
        <w:rPr>
          <w:rFonts w:asciiTheme="minorHAnsi" w:hAnsiTheme="minorHAnsi" w:cstheme="minorHAnsi"/>
        </w:rPr>
        <w:t xml:space="preserve"> janvier de chaque année, d’après l’indice de référence F.F.B et de l’évolution physique du patrimoine.</w:t>
      </w:r>
    </w:p>
    <w:p w14:paraId="2AC58E38" w14:textId="77777777" w:rsidR="00EB23C9" w:rsidRPr="00F72311" w:rsidRDefault="00EB23C9">
      <w:pPr>
        <w:tabs>
          <w:tab w:val="left" w:pos="0"/>
        </w:tabs>
        <w:jc w:val="both"/>
        <w:rPr>
          <w:rFonts w:asciiTheme="minorHAnsi" w:hAnsiTheme="minorHAnsi" w:cstheme="minorHAnsi"/>
        </w:rPr>
      </w:pPr>
    </w:p>
    <w:p w14:paraId="77EDD5FA" w14:textId="792BE2C1" w:rsidR="00EB23C9" w:rsidRPr="00F72311" w:rsidRDefault="00F43BB1">
      <w:pPr>
        <w:pStyle w:val="Retraitcorpsdetexte"/>
        <w:tabs>
          <w:tab w:val="left" w:pos="0"/>
        </w:tabs>
        <w:ind w:left="0"/>
        <w:jc w:val="both"/>
        <w:rPr>
          <w:rFonts w:asciiTheme="minorHAnsi" w:hAnsiTheme="minorHAnsi" w:cstheme="minorHAnsi"/>
        </w:rPr>
      </w:pPr>
      <w:r w:rsidRPr="00F72311">
        <w:rPr>
          <w:rFonts w:asciiTheme="minorHAnsi" w:hAnsiTheme="minorHAnsi" w:cstheme="minorHAnsi"/>
        </w:rPr>
        <w:t>La date d’établissement des prix initial (= date anniversaire du marché) est la date de début d’exécution du marché : 1</w:t>
      </w:r>
      <w:r w:rsidRPr="00F72311">
        <w:rPr>
          <w:rFonts w:asciiTheme="minorHAnsi" w:hAnsiTheme="minorHAnsi" w:cstheme="minorHAnsi"/>
          <w:vertAlign w:val="superscript"/>
        </w:rPr>
        <w:t>er</w:t>
      </w:r>
      <w:r w:rsidRPr="00F72311">
        <w:rPr>
          <w:rFonts w:asciiTheme="minorHAnsi" w:hAnsiTheme="minorHAnsi" w:cstheme="minorHAnsi"/>
        </w:rPr>
        <w:t>/0</w:t>
      </w:r>
      <w:r w:rsidR="00985E48" w:rsidRPr="00F72311">
        <w:rPr>
          <w:rFonts w:asciiTheme="minorHAnsi" w:hAnsiTheme="minorHAnsi" w:cstheme="minorHAnsi"/>
        </w:rPr>
        <w:t>4</w:t>
      </w:r>
      <w:r w:rsidRPr="00F72311">
        <w:rPr>
          <w:rFonts w:asciiTheme="minorHAnsi" w:hAnsiTheme="minorHAnsi" w:cstheme="minorHAnsi"/>
        </w:rPr>
        <w:t>/2025</w:t>
      </w:r>
    </w:p>
    <w:p w14:paraId="7A36DDA4" w14:textId="77777777" w:rsidR="00EB23C9" w:rsidRPr="00F72311" w:rsidRDefault="00EB23C9">
      <w:pPr>
        <w:pStyle w:val="Retraitcorpsdetexte"/>
        <w:tabs>
          <w:tab w:val="left" w:pos="0"/>
        </w:tabs>
        <w:ind w:left="0"/>
        <w:jc w:val="both"/>
        <w:rPr>
          <w:rFonts w:asciiTheme="minorHAnsi" w:hAnsiTheme="minorHAnsi" w:cstheme="minorHAnsi"/>
          <w:szCs w:val="24"/>
        </w:rPr>
      </w:pPr>
    </w:p>
    <w:p w14:paraId="25E1C64E" w14:textId="77777777" w:rsidR="00EB23C9" w:rsidRPr="00F72311" w:rsidRDefault="00F43BB1">
      <w:pPr>
        <w:pStyle w:val="Retraitcorpsdetexte"/>
        <w:tabs>
          <w:tab w:val="left" w:pos="0"/>
        </w:tabs>
        <w:ind w:left="0"/>
        <w:jc w:val="both"/>
        <w:rPr>
          <w:rFonts w:asciiTheme="minorHAnsi" w:hAnsiTheme="minorHAnsi" w:cstheme="minorHAnsi"/>
          <w:b/>
          <w:szCs w:val="24"/>
        </w:rPr>
      </w:pPr>
      <w:r w:rsidRPr="00F72311">
        <w:rPr>
          <w:rFonts w:asciiTheme="minorHAnsi" w:hAnsiTheme="minorHAnsi" w:cstheme="minorHAnsi"/>
          <w:szCs w:val="24"/>
        </w:rPr>
        <w:t>L’indice pris en compte à la prise d’effet du contrat sera le dernier indice connu publié</w:t>
      </w:r>
      <w:r w:rsidRPr="00F72311">
        <w:rPr>
          <w:rFonts w:asciiTheme="minorHAnsi" w:hAnsiTheme="minorHAnsi" w:cstheme="minorHAnsi"/>
          <w:b/>
          <w:szCs w:val="24"/>
        </w:rPr>
        <w:t>.</w:t>
      </w:r>
    </w:p>
    <w:p w14:paraId="61815D33" w14:textId="77777777" w:rsidR="00EB23C9" w:rsidRPr="00F72311" w:rsidRDefault="00EB23C9">
      <w:pPr>
        <w:tabs>
          <w:tab w:val="left" w:pos="0"/>
        </w:tabs>
        <w:jc w:val="both"/>
        <w:rPr>
          <w:rFonts w:asciiTheme="minorHAnsi" w:hAnsiTheme="minorHAnsi" w:cstheme="minorHAnsi"/>
        </w:rPr>
      </w:pPr>
    </w:p>
    <w:p w14:paraId="3AE15694"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L’indice de référence est : l’indice du prix de la construction publié par la Fédération Française du Bâtiment (FFB) (Fédération Française du Bâtiment), ou à défaut par l’organisme/l’indice qui lui serait substitué.</w:t>
      </w:r>
    </w:p>
    <w:p w14:paraId="71C33890" w14:textId="77777777" w:rsidR="00EB23C9" w:rsidRPr="00F72311" w:rsidRDefault="00EB23C9">
      <w:pPr>
        <w:pStyle w:val="Retraitcorpsdetexte"/>
        <w:tabs>
          <w:tab w:val="left" w:pos="0"/>
        </w:tabs>
        <w:jc w:val="both"/>
        <w:rPr>
          <w:rFonts w:asciiTheme="minorHAnsi" w:hAnsiTheme="minorHAnsi" w:cstheme="minorHAnsi"/>
          <w:szCs w:val="24"/>
        </w:rPr>
      </w:pPr>
    </w:p>
    <w:p w14:paraId="695DF37B" w14:textId="77777777" w:rsidR="00EB23C9" w:rsidRPr="00F72311" w:rsidRDefault="00F43BB1">
      <w:pPr>
        <w:pStyle w:val="Retraitcorpsdetexte"/>
        <w:tabs>
          <w:tab w:val="left" w:pos="0"/>
        </w:tabs>
        <w:ind w:left="0"/>
        <w:jc w:val="both"/>
        <w:rPr>
          <w:rFonts w:asciiTheme="minorHAnsi" w:hAnsiTheme="minorHAnsi" w:cstheme="minorHAnsi"/>
          <w:szCs w:val="24"/>
        </w:rPr>
      </w:pPr>
      <w:r w:rsidRPr="00F72311">
        <w:rPr>
          <w:rFonts w:asciiTheme="minorHAnsi" w:hAnsiTheme="minorHAnsi" w:cstheme="minorHAnsi"/>
          <w:b/>
          <w:bCs/>
          <w:szCs w:val="24"/>
        </w:rPr>
        <w:t>Mode de calcul de l’évolution</w:t>
      </w:r>
      <w:r w:rsidRPr="00F72311">
        <w:rPr>
          <w:rFonts w:asciiTheme="minorHAnsi" w:hAnsiTheme="minorHAnsi" w:cstheme="minorHAnsi"/>
          <w:szCs w:val="24"/>
        </w:rPr>
        <w:t> :</w:t>
      </w:r>
    </w:p>
    <w:p w14:paraId="5452A999" w14:textId="3A2605E9" w:rsidR="00EB23C9" w:rsidRPr="00F72311" w:rsidRDefault="00F43BB1">
      <w:pPr>
        <w:pStyle w:val="Retraitcorpsdetexte"/>
        <w:tabs>
          <w:tab w:val="left" w:pos="0"/>
        </w:tabs>
        <w:ind w:left="0"/>
        <w:jc w:val="both"/>
        <w:rPr>
          <w:rFonts w:asciiTheme="minorHAnsi" w:hAnsiTheme="minorHAnsi" w:cstheme="minorHAnsi"/>
          <w:szCs w:val="24"/>
        </w:rPr>
      </w:pPr>
      <w:r w:rsidRPr="00F72311">
        <w:rPr>
          <w:rFonts w:asciiTheme="minorHAnsi" w:hAnsiTheme="minorHAnsi" w:cstheme="minorHAnsi"/>
          <w:szCs w:val="24"/>
        </w:rPr>
        <w:t>Indice N : indice en cours au 1</w:t>
      </w:r>
      <w:r w:rsidRPr="00F72311">
        <w:rPr>
          <w:rFonts w:asciiTheme="minorHAnsi" w:hAnsiTheme="minorHAnsi" w:cstheme="minorHAnsi"/>
          <w:szCs w:val="24"/>
          <w:vertAlign w:val="superscript"/>
        </w:rPr>
        <w:t>er</w:t>
      </w:r>
      <w:r w:rsidRPr="00F72311">
        <w:rPr>
          <w:rFonts w:asciiTheme="minorHAnsi" w:hAnsiTheme="minorHAnsi" w:cstheme="minorHAnsi"/>
          <w:szCs w:val="24"/>
        </w:rPr>
        <w:t xml:space="preserve"> janvier de chaque année publié dans l’argus des assurances, (ou à toute autre date constituant la date anniversaire du contrat).</w:t>
      </w:r>
    </w:p>
    <w:p w14:paraId="0B19BFC9" w14:textId="77777777" w:rsidR="00EB23C9" w:rsidRPr="00F72311" w:rsidRDefault="00F43BB1">
      <w:pPr>
        <w:pStyle w:val="Retraitcorpsdetexte"/>
        <w:tabs>
          <w:tab w:val="left" w:pos="0"/>
        </w:tabs>
        <w:ind w:left="0"/>
        <w:jc w:val="both"/>
        <w:rPr>
          <w:rFonts w:asciiTheme="minorHAnsi" w:hAnsiTheme="minorHAnsi" w:cstheme="minorHAnsi"/>
          <w:szCs w:val="24"/>
        </w:rPr>
      </w:pPr>
      <w:r w:rsidRPr="00F72311">
        <w:rPr>
          <w:rFonts w:asciiTheme="minorHAnsi" w:hAnsiTheme="minorHAnsi" w:cstheme="minorHAnsi"/>
          <w:szCs w:val="24"/>
        </w:rPr>
        <w:t>Indice N-1 : indice au 1</w:t>
      </w:r>
      <w:r w:rsidRPr="00F72311">
        <w:rPr>
          <w:rFonts w:asciiTheme="minorHAnsi" w:hAnsiTheme="minorHAnsi" w:cstheme="minorHAnsi"/>
          <w:szCs w:val="24"/>
          <w:vertAlign w:val="superscript"/>
        </w:rPr>
        <w:t>er</w:t>
      </w:r>
      <w:r w:rsidRPr="00F72311">
        <w:rPr>
          <w:rFonts w:asciiTheme="minorHAnsi" w:hAnsiTheme="minorHAnsi" w:cstheme="minorHAnsi"/>
          <w:szCs w:val="24"/>
        </w:rPr>
        <w:t xml:space="preserve"> janvier de l’année précédente publié dans l’argus des assurances, (ou à toute autre date constituant la date anniversaire du contrat).</w:t>
      </w:r>
    </w:p>
    <w:p w14:paraId="75DF4082" w14:textId="77777777" w:rsidR="00EB23C9" w:rsidRPr="00F72311" w:rsidRDefault="00EB23C9">
      <w:pPr>
        <w:tabs>
          <w:tab w:val="left" w:pos="0"/>
        </w:tabs>
        <w:jc w:val="both"/>
        <w:rPr>
          <w:rFonts w:asciiTheme="minorHAnsi" w:hAnsiTheme="minorHAnsi" w:cstheme="minorHAnsi"/>
        </w:rPr>
      </w:pPr>
    </w:p>
    <w:p w14:paraId="10BAA7CD" w14:textId="77777777" w:rsidR="00EB23C9" w:rsidRPr="00F72311" w:rsidRDefault="00F43BB1">
      <w:pPr>
        <w:pStyle w:val="Retraitcorpsdetexte"/>
        <w:tabs>
          <w:tab w:val="left" w:pos="0"/>
        </w:tabs>
        <w:ind w:left="0"/>
        <w:jc w:val="both"/>
        <w:rPr>
          <w:rFonts w:asciiTheme="minorHAnsi" w:hAnsiTheme="minorHAnsi" w:cstheme="minorHAnsi"/>
          <w:szCs w:val="24"/>
        </w:rPr>
      </w:pPr>
      <w:r w:rsidRPr="00F72311">
        <w:rPr>
          <w:rFonts w:asciiTheme="minorHAnsi" w:hAnsiTheme="minorHAnsi" w:cstheme="minorHAnsi"/>
          <w:szCs w:val="24"/>
        </w:rPr>
        <w:t>Prime HT de l’année N = (coût/m² x indice N / indice N-1) x nouvelle superficie déclarée.</w:t>
      </w:r>
    </w:p>
    <w:p w14:paraId="75D66CC1" w14:textId="77777777" w:rsidR="00EB23C9" w:rsidRPr="00F72311" w:rsidRDefault="00F43BB1">
      <w:pPr>
        <w:rPr>
          <w:rFonts w:asciiTheme="minorHAnsi" w:hAnsiTheme="minorHAnsi" w:cstheme="minorHAnsi"/>
        </w:rPr>
      </w:pPr>
      <w:r w:rsidRPr="00F72311">
        <w:rPr>
          <w:rFonts w:asciiTheme="minorHAnsi" w:hAnsiTheme="minorHAnsi" w:cstheme="minorHAnsi"/>
        </w:rPr>
        <w:t>Les prix utilisés dans les formules sont hors TVA.</w:t>
      </w:r>
    </w:p>
    <w:p w14:paraId="3E172984" w14:textId="77777777" w:rsidR="00EB23C9" w:rsidRPr="00F72311" w:rsidRDefault="00EB23C9">
      <w:pPr>
        <w:pStyle w:val="Retraitcorpsdetexte"/>
        <w:tabs>
          <w:tab w:val="left" w:pos="0"/>
        </w:tabs>
        <w:ind w:left="0"/>
        <w:jc w:val="both"/>
        <w:rPr>
          <w:rFonts w:asciiTheme="minorHAnsi" w:hAnsiTheme="minorHAnsi" w:cstheme="minorHAnsi"/>
          <w:szCs w:val="24"/>
        </w:rPr>
      </w:pPr>
    </w:p>
    <w:p w14:paraId="19A07B1B" w14:textId="77777777" w:rsidR="00EB23C9" w:rsidRPr="00F72311" w:rsidRDefault="00EB23C9">
      <w:pPr>
        <w:pStyle w:val="Retraitcorpsdetexte"/>
        <w:tabs>
          <w:tab w:val="left" w:pos="0"/>
        </w:tabs>
        <w:ind w:left="0"/>
        <w:jc w:val="both"/>
        <w:rPr>
          <w:rFonts w:asciiTheme="minorHAnsi" w:hAnsiTheme="minorHAnsi" w:cstheme="minorHAnsi"/>
          <w:b/>
          <w:szCs w:val="24"/>
        </w:rPr>
      </w:pPr>
    </w:p>
    <w:p w14:paraId="3C9F7F98"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Les arrondis sont réalisés sur le résultat du calcul. Le coefficient de révision est arrondi au millième supérieur. En complément de cet article, le prix révisé est arrêté et exprimé avec deux chiffres après la virgule selon la méthode suivante :</w:t>
      </w:r>
    </w:p>
    <w:p w14:paraId="5A6E95EF" w14:textId="77777777" w:rsidR="00EB23C9" w:rsidRPr="00F72311" w:rsidRDefault="00F43BB1" w:rsidP="005A2352">
      <w:pPr>
        <w:pStyle w:val="Paragraphedeliste"/>
        <w:numPr>
          <w:ilvl w:val="0"/>
          <w:numId w:val="68"/>
        </w:numPr>
        <w:spacing w:line="100" w:lineRule="atLeast"/>
        <w:jc w:val="both"/>
        <w:rPr>
          <w:rFonts w:asciiTheme="minorHAnsi" w:hAnsiTheme="minorHAnsi" w:cstheme="minorHAnsi"/>
        </w:rPr>
      </w:pPr>
      <w:r w:rsidRPr="00F72311">
        <w:rPr>
          <w:rFonts w:asciiTheme="minorHAnsi" w:hAnsiTheme="minorHAnsi" w:cstheme="minorHAnsi"/>
        </w:rPr>
        <w:t xml:space="preserve">Si le troisième chiffre après la virgule est égal ou supérieur à 5, l’arrondi est réalisé au centime supérieur ; </w:t>
      </w:r>
    </w:p>
    <w:p w14:paraId="5F7AC9DD" w14:textId="77777777" w:rsidR="00EB23C9" w:rsidRPr="00F72311" w:rsidRDefault="00F43BB1" w:rsidP="005A2352">
      <w:pPr>
        <w:pStyle w:val="Paragraphedeliste"/>
        <w:numPr>
          <w:ilvl w:val="0"/>
          <w:numId w:val="68"/>
        </w:numPr>
        <w:spacing w:line="100" w:lineRule="atLeast"/>
        <w:jc w:val="both"/>
        <w:rPr>
          <w:rFonts w:asciiTheme="minorHAnsi" w:hAnsiTheme="minorHAnsi" w:cstheme="minorHAnsi"/>
        </w:rPr>
      </w:pPr>
      <w:r w:rsidRPr="00F72311">
        <w:rPr>
          <w:rFonts w:asciiTheme="minorHAnsi" w:hAnsiTheme="minorHAnsi" w:cstheme="minorHAnsi"/>
        </w:rPr>
        <w:t>Si le troisième chiffre après la virgule est inférieur à 5, l’arrondi est réalisé au centime inférieur.</w:t>
      </w:r>
    </w:p>
    <w:p w14:paraId="049F0D8A" w14:textId="77777777" w:rsidR="00EB23C9" w:rsidRPr="00F72311" w:rsidRDefault="00EB23C9">
      <w:pPr>
        <w:pStyle w:val="Retraitcorpsdetexte"/>
        <w:tabs>
          <w:tab w:val="left" w:pos="0"/>
        </w:tabs>
        <w:ind w:left="0"/>
        <w:jc w:val="both"/>
        <w:rPr>
          <w:rFonts w:asciiTheme="minorHAnsi" w:hAnsiTheme="minorHAnsi" w:cstheme="minorHAnsi"/>
          <w:szCs w:val="24"/>
        </w:rPr>
      </w:pPr>
    </w:p>
    <w:p w14:paraId="64D709F9" w14:textId="77777777" w:rsidR="00EB23C9" w:rsidRPr="00F72311" w:rsidRDefault="00EB23C9">
      <w:pPr>
        <w:pStyle w:val="Retraitcorpsdetexte"/>
        <w:tabs>
          <w:tab w:val="left" w:pos="0"/>
        </w:tabs>
        <w:ind w:left="0"/>
        <w:jc w:val="both"/>
        <w:rPr>
          <w:rFonts w:asciiTheme="minorHAnsi" w:hAnsiTheme="minorHAnsi" w:cstheme="minorHAnsi"/>
          <w:b/>
          <w:szCs w:val="24"/>
        </w:rPr>
      </w:pPr>
    </w:p>
    <w:p w14:paraId="28A6810E" w14:textId="77777777" w:rsidR="00EB23C9" w:rsidRPr="00F72311" w:rsidRDefault="00EB23C9">
      <w:pPr>
        <w:tabs>
          <w:tab w:val="left" w:pos="0"/>
        </w:tabs>
        <w:ind w:left="2124"/>
        <w:rPr>
          <w:rFonts w:asciiTheme="minorHAnsi" w:hAnsiTheme="minorHAnsi" w:cstheme="minorHAnsi"/>
        </w:rPr>
      </w:pPr>
    </w:p>
    <w:p w14:paraId="16B1C9A2" w14:textId="77777777" w:rsidR="00EB23C9" w:rsidRPr="00F72311" w:rsidRDefault="00F43BB1">
      <w:pPr>
        <w:jc w:val="both"/>
        <w:rPr>
          <w:rFonts w:asciiTheme="minorHAnsi" w:hAnsiTheme="minorHAnsi" w:cstheme="minorHAnsi"/>
          <w:b/>
        </w:rPr>
      </w:pPr>
      <w:r w:rsidRPr="00F72311">
        <w:rPr>
          <w:rFonts w:asciiTheme="minorHAnsi" w:hAnsiTheme="minorHAnsi" w:cstheme="minorHAnsi"/>
          <w:b/>
        </w:rPr>
        <w:t>Les franchises éventuelles seront fixes sur la durée du marché.</w:t>
      </w:r>
    </w:p>
    <w:p w14:paraId="19642233" w14:textId="77777777" w:rsidR="00EB23C9" w:rsidRPr="00F72311" w:rsidRDefault="00EB23C9">
      <w:pPr>
        <w:tabs>
          <w:tab w:val="left" w:pos="0"/>
        </w:tabs>
        <w:rPr>
          <w:rFonts w:asciiTheme="minorHAnsi" w:eastAsiaTheme="minorEastAsia" w:hAnsiTheme="minorHAnsi" w:cstheme="minorHAnsi"/>
          <w:b/>
          <w:bCs/>
          <w:color w:val="002060"/>
          <w:highlight w:val="yellow"/>
        </w:rPr>
      </w:pPr>
    </w:p>
    <w:p w14:paraId="5EE551B6" w14:textId="77777777" w:rsidR="00EB23C9" w:rsidRPr="00F72311" w:rsidRDefault="00F43BB1" w:rsidP="005A2352">
      <w:pPr>
        <w:numPr>
          <w:ilvl w:val="0"/>
          <w:numId w:val="61"/>
        </w:numPr>
        <w:pBdr>
          <w:bottom w:val="single" w:sz="4" w:space="1" w:color="FFC000"/>
        </w:pBdr>
        <w:ind w:left="426" w:hanging="426"/>
        <w:rPr>
          <w:rFonts w:asciiTheme="minorHAnsi" w:hAnsiTheme="minorHAnsi" w:cstheme="minorHAnsi"/>
          <w:b/>
          <w:color w:val="002060"/>
        </w:rPr>
      </w:pPr>
      <w:bookmarkStart w:id="359" w:name="_Hlk183609990"/>
      <w:bookmarkStart w:id="360" w:name="réexamen"/>
      <w:r w:rsidRPr="00F72311">
        <w:rPr>
          <w:rFonts w:asciiTheme="minorHAnsi" w:hAnsiTheme="minorHAnsi" w:cstheme="minorHAnsi"/>
          <w:b/>
          <w:color w:val="002060"/>
        </w:rPr>
        <w:t>Clause de réexamen </w:t>
      </w:r>
    </w:p>
    <w:bookmarkEnd w:id="359"/>
    <w:bookmarkEnd w:id="360"/>
    <w:p w14:paraId="2B17C1BF" w14:textId="77777777" w:rsidR="00EB23C9" w:rsidRPr="00F72311" w:rsidRDefault="00EB23C9">
      <w:pPr>
        <w:jc w:val="both"/>
        <w:rPr>
          <w:rFonts w:asciiTheme="minorHAnsi" w:eastAsiaTheme="minorHAnsi" w:hAnsiTheme="minorHAnsi" w:cstheme="minorHAnsi"/>
          <w:sz w:val="20"/>
          <w:szCs w:val="20"/>
        </w:rPr>
      </w:pPr>
    </w:p>
    <w:p w14:paraId="497091CE" w14:textId="77777777" w:rsidR="00EB23C9" w:rsidRPr="00F72311" w:rsidRDefault="00F43BB1">
      <w:pPr>
        <w:jc w:val="both"/>
        <w:rPr>
          <w:rFonts w:asciiTheme="minorHAnsi" w:hAnsiTheme="minorHAnsi" w:cstheme="minorHAnsi"/>
          <w:b/>
        </w:rPr>
      </w:pPr>
      <w:r w:rsidRPr="00F72311">
        <w:rPr>
          <w:rFonts w:asciiTheme="minorHAnsi" w:hAnsiTheme="minorHAnsi" w:cstheme="minorHAnsi"/>
          <w:b/>
        </w:rPr>
        <w:t>Modification portant sur la situation juridique ou économique du titulaire</w:t>
      </w:r>
    </w:p>
    <w:p w14:paraId="7E96685E"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Le titulaire est tenu de notifier dès qu’il en a connaissance auprès de l’acheteur les modifications survenant au cours de l'exécution du marché, qui se rapportent :</w:t>
      </w:r>
    </w:p>
    <w:p w14:paraId="6B2EEADD"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Aux personnes ayant le pouvoir d'engager le titulaire,</w:t>
      </w:r>
    </w:p>
    <w:p w14:paraId="01F4FEEC"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A la forme juridique du titulaire,</w:t>
      </w:r>
    </w:p>
    <w:p w14:paraId="2EE46719"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A la raison sociale du titulaire ou à sa dénomination,</w:t>
      </w:r>
    </w:p>
    <w:p w14:paraId="0B53E8E1"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A l'adresse du siège du titulaire,</w:t>
      </w:r>
    </w:p>
    <w:p w14:paraId="2D19AC19"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Au capital social du titulaire,</w:t>
      </w:r>
    </w:p>
    <w:p w14:paraId="4CEC02F0"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Et généralement toutes les modifications importantes relatives au fonctionnement du titulaire.</w:t>
      </w:r>
    </w:p>
    <w:p w14:paraId="15399273" w14:textId="77777777" w:rsidR="00EB23C9" w:rsidRPr="00F72311" w:rsidRDefault="00EB23C9">
      <w:pPr>
        <w:jc w:val="both"/>
        <w:rPr>
          <w:rFonts w:asciiTheme="minorHAnsi" w:hAnsiTheme="minorHAnsi" w:cstheme="minorHAnsi"/>
        </w:rPr>
      </w:pPr>
    </w:p>
    <w:p w14:paraId="5CB3F069" w14:textId="77777777" w:rsidR="00EB23C9" w:rsidRPr="00F72311" w:rsidRDefault="00F43BB1">
      <w:pPr>
        <w:jc w:val="both"/>
        <w:rPr>
          <w:rFonts w:asciiTheme="minorHAnsi" w:hAnsiTheme="minorHAnsi" w:cstheme="minorHAnsi"/>
          <w:b/>
        </w:rPr>
      </w:pPr>
      <w:r w:rsidRPr="00F72311">
        <w:rPr>
          <w:rFonts w:asciiTheme="minorHAnsi" w:hAnsiTheme="minorHAnsi" w:cstheme="minorHAnsi"/>
          <w:b/>
        </w:rPr>
        <w:t>Autres modifications</w:t>
      </w:r>
    </w:p>
    <w:p w14:paraId="7E1AD38B"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Le présent marché est susceptible d’évoluer du fait de contraintes internes à l’UPPA, notamment liées à l’évolution de son patrimoine immobilier et mobilier, du fait de contraintes sanitaires françaises, européennes et mondiales, etc.</w:t>
      </w:r>
    </w:p>
    <w:p w14:paraId="66326ECF" w14:textId="77777777" w:rsidR="00EB23C9" w:rsidRPr="00F72311" w:rsidRDefault="00EB23C9">
      <w:pPr>
        <w:jc w:val="both"/>
        <w:rPr>
          <w:rFonts w:asciiTheme="minorHAnsi" w:hAnsiTheme="minorHAnsi" w:cstheme="minorHAnsi"/>
        </w:rPr>
      </w:pPr>
    </w:p>
    <w:p w14:paraId="37D1EA05"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Les modifications pourront notamment porter sur :</w:t>
      </w:r>
    </w:p>
    <w:p w14:paraId="0B0B8E19" w14:textId="77777777" w:rsidR="00EB23C9" w:rsidRPr="00F72311" w:rsidRDefault="00F43BB1">
      <w:pPr>
        <w:pStyle w:val="Retraitcorpsdetexte"/>
        <w:ind w:left="0"/>
        <w:jc w:val="both"/>
        <w:rPr>
          <w:rFonts w:asciiTheme="minorHAnsi" w:hAnsiTheme="minorHAnsi" w:cstheme="minorHAnsi"/>
        </w:rPr>
      </w:pPr>
      <w:r w:rsidRPr="00F72311">
        <w:rPr>
          <w:rFonts w:asciiTheme="minorHAnsi" w:hAnsiTheme="minorHAnsi" w:cstheme="minorHAnsi"/>
        </w:rPr>
        <w:t>- des biens définis au présent marché concerné par l’automaticité de garantie tel que prévu à l’article 7 du CCAP : « </w:t>
      </w:r>
      <w:r w:rsidRPr="00F72311">
        <w:rPr>
          <w:rFonts w:asciiTheme="minorHAnsi" w:hAnsiTheme="minorHAnsi" w:cstheme="minorHAnsi"/>
          <w:szCs w:val="24"/>
        </w:rPr>
        <w:t>A réception de l’état défini ci-dessus, l’Assureur retenu procédera à l’établissement d’un avenant technique d’assurance unique et annuel entérinant les différents mouvements du patrimoine ».</w:t>
      </w:r>
    </w:p>
    <w:p w14:paraId="5557051C"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des biens définis au présent marché non concernés par l’automaticité de garantie</w:t>
      </w:r>
    </w:p>
    <w:p w14:paraId="066BED93" w14:textId="5F3E24ED" w:rsidR="00EB23C9" w:rsidRPr="00F72311" w:rsidRDefault="00F43BB1">
      <w:pPr>
        <w:jc w:val="both"/>
        <w:rPr>
          <w:rFonts w:asciiTheme="minorHAnsi" w:hAnsiTheme="minorHAnsi" w:cstheme="minorHAnsi"/>
          <w:sz w:val="20"/>
          <w:szCs w:val="20"/>
        </w:rPr>
      </w:pPr>
      <w:r w:rsidRPr="00F72311">
        <w:rPr>
          <w:rFonts w:asciiTheme="minorHAnsi" w:hAnsiTheme="minorHAnsi" w:cstheme="minorHAnsi"/>
        </w:rPr>
        <w:t>- toute modification sur les conditions du contrat</w:t>
      </w:r>
      <w:ins w:id="361" w:author="France Marilyne SCHANDELER" w:date="2024-11-29T14:23:00Z">
        <w:r w:rsidR="00985E48" w:rsidRPr="00F72311">
          <w:rPr>
            <w:rFonts w:asciiTheme="minorHAnsi" w:hAnsiTheme="minorHAnsi" w:cstheme="minorHAnsi"/>
          </w:rPr>
          <w:t xml:space="preserve"> </w:t>
        </w:r>
      </w:ins>
      <w:ins w:id="362" w:author="France Marilyne SCHANDELER" w:date="2024-11-29T14:22:00Z">
        <w:r w:rsidR="00985E48" w:rsidRPr="00F72311">
          <w:rPr>
            <w:rFonts w:asciiTheme="minorHAnsi" w:hAnsiTheme="minorHAnsi" w:cstheme="minorHAnsi"/>
          </w:rPr>
          <w:t>(franchises, augmentation ou diminution des taux proposés lors de la souscription)</w:t>
        </w:r>
      </w:ins>
      <w:r w:rsidRPr="00F72311">
        <w:rPr>
          <w:rFonts w:asciiTheme="minorHAnsi" w:hAnsiTheme="minorHAnsi" w:cstheme="minorHAnsi"/>
        </w:rPr>
        <w:t xml:space="preserve"> portant notamment sur l’augmentation des primes du fait d’une dégradation de la sinistralité conduira les parties à des rencontres pour anticiper les conséquences sur le contrat. L’Assureur devra transmettre ses intentions et porter à la connaissance de l’acheteur les nouvelles primes applicables dans le délai de préavis prévu à l’article 4 ci-avant. En cas d’accord des parties un avenant entérinant les nouvelles dispositions sera signé entre elles. L’avenant ne pourra excéder le pourcentage du ratio sinistres / prime constaté.</w:t>
      </w:r>
    </w:p>
    <w:p w14:paraId="29B6B511"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 toute évolution de la fiscalité applicable au marché (taux de taxes, contributions aux fonds de garanties perçues sur les cotisations HT…) seront répercutées sur le marché, le titulaire devant en détailler l’impact (par exemple : </w:t>
      </w:r>
      <w:hyperlink r:id="rId18" w:tooltip="https://presse.economie.gouv.fr/publication-des-arretes-renforcant-les-moyens-daction-du-regime-dindemnisation-des-catastrophes-naturelles-et-du-fonds-de-garantie-des-victimes/" w:history="1">
        <w:r w:rsidRPr="00F72311">
          <w:rPr>
            <w:rStyle w:val="Lienhypertexte"/>
            <w:rFonts w:asciiTheme="minorHAnsi" w:hAnsiTheme="minorHAnsi" w:cstheme="minorHAnsi"/>
          </w:rPr>
          <w:t>https://presse.economie.gouv.fr/publication-des-arretes-renforcant-les-moyens-daction-du-regime-dindemnisation-des-catastrophes-naturelles-et-du-fonds-de-garantie-des-victimes/</w:t>
        </w:r>
      </w:hyperlink>
      <w:r w:rsidRPr="00F72311">
        <w:rPr>
          <w:rFonts w:asciiTheme="minorHAnsi" w:hAnsiTheme="minorHAnsi" w:cstheme="minorHAnsi"/>
        </w:rPr>
        <w:t>).</w:t>
      </w:r>
    </w:p>
    <w:p w14:paraId="614D219E" w14:textId="77777777" w:rsidR="00EB23C9" w:rsidRPr="00F72311" w:rsidRDefault="00EB23C9">
      <w:pPr>
        <w:jc w:val="both"/>
        <w:rPr>
          <w:rFonts w:asciiTheme="minorHAnsi" w:hAnsiTheme="minorHAnsi" w:cstheme="minorHAnsi"/>
        </w:rPr>
      </w:pPr>
    </w:p>
    <w:p w14:paraId="670F9F6F" w14:textId="77777777" w:rsidR="00EB23C9" w:rsidRPr="00F72311" w:rsidRDefault="00F43BB1">
      <w:pPr>
        <w:jc w:val="both"/>
        <w:rPr>
          <w:rFonts w:asciiTheme="minorHAnsi" w:hAnsiTheme="minorHAnsi" w:cstheme="minorHAnsi"/>
          <w:b/>
        </w:rPr>
      </w:pPr>
      <w:r w:rsidRPr="00F72311">
        <w:rPr>
          <w:rFonts w:asciiTheme="minorHAnsi" w:hAnsiTheme="minorHAnsi" w:cstheme="minorHAnsi"/>
          <w:b/>
        </w:rPr>
        <w:t>Modifications financières pour circonstances imprévisibles</w:t>
      </w:r>
    </w:p>
    <w:p w14:paraId="5D645AE3" w14:textId="77777777" w:rsidR="00EB23C9" w:rsidRPr="00F72311" w:rsidRDefault="00EB23C9">
      <w:pPr>
        <w:jc w:val="both"/>
        <w:rPr>
          <w:rFonts w:asciiTheme="minorHAnsi" w:hAnsiTheme="minorHAnsi" w:cstheme="minorHAnsi"/>
        </w:rPr>
      </w:pPr>
    </w:p>
    <w:p w14:paraId="6DFF9014"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Lorsque des circonstances imprévisibles et extérieures aux parties surviennent en cours d’exécution, les parties peuvent convenir d’une modification des clauses financières, si celle-ci est nécessaire à la poursuite de l’exécution, dans les conditions prévues à l’article R.2194-5 du CCP. Une telle modification n’est qu’une faculté pour l’acheteur. </w:t>
      </w:r>
    </w:p>
    <w:p w14:paraId="00473266" w14:textId="77777777" w:rsidR="00EB23C9" w:rsidRPr="00F72311" w:rsidRDefault="00EB23C9">
      <w:pPr>
        <w:jc w:val="both"/>
        <w:rPr>
          <w:rFonts w:asciiTheme="minorHAnsi" w:hAnsiTheme="minorHAnsi" w:cstheme="minorHAnsi"/>
        </w:rPr>
      </w:pPr>
    </w:p>
    <w:p w14:paraId="46653285" w14:textId="77777777" w:rsidR="00EB23C9" w:rsidRPr="00F72311" w:rsidRDefault="00F43BB1">
      <w:pPr>
        <w:jc w:val="both"/>
        <w:rPr>
          <w:rFonts w:asciiTheme="minorHAnsi" w:hAnsiTheme="minorHAnsi" w:cstheme="minorHAnsi"/>
        </w:rPr>
      </w:pPr>
      <w:r w:rsidRPr="00F72311">
        <w:rPr>
          <w:rFonts w:asciiTheme="minorHAnsi" w:hAnsiTheme="minorHAnsi" w:cstheme="minorHAnsi"/>
        </w:rPr>
        <w:lastRenderedPageBreak/>
        <w:t xml:space="preserve">S’il envisage de modifier le contrat pour tenir compte des surcoûts engendrés par les circonstances imprévisibles, l’acheteur se fonde sur les justifications financières précises que lui apporte le titulaire. </w:t>
      </w:r>
    </w:p>
    <w:p w14:paraId="334FEC63" w14:textId="77777777" w:rsidR="00EB23C9" w:rsidRPr="00F72311" w:rsidRDefault="00EB23C9">
      <w:pPr>
        <w:jc w:val="both"/>
        <w:rPr>
          <w:rFonts w:asciiTheme="minorHAnsi" w:hAnsiTheme="minorHAnsi" w:cstheme="minorHAnsi"/>
        </w:rPr>
      </w:pPr>
    </w:p>
    <w:p w14:paraId="1C2C728D"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Seules peuvent être prises en compte les circonstances produisant un effet réel et certain sur l’exécution du marché, la présente clause n’ayant pas pour objet de compenser des surcoûts dont la survenance n’est qu’hypothétique. </w:t>
      </w:r>
    </w:p>
    <w:p w14:paraId="703343DE" w14:textId="77777777" w:rsidR="00EB23C9" w:rsidRPr="00F72311" w:rsidRDefault="00EB23C9">
      <w:pPr>
        <w:jc w:val="both"/>
        <w:rPr>
          <w:rFonts w:asciiTheme="minorHAnsi" w:hAnsiTheme="minorHAnsi" w:cstheme="minorHAnsi"/>
        </w:rPr>
      </w:pPr>
    </w:p>
    <w:p w14:paraId="79BF81C6"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A l’appui de toute demande tendant à la modification des conditions financières du présent marché, le titulaire doit : </w:t>
      </w:r>
    </w:p>
    <w:p w14:paraId="42E278F3"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 adresser un mémoire en réclamation à l’acheteur démontrant l’existence d’une circonstance imprévisible au sens de l’article R.2194-5 du CCP ; </w:t>
      </w:r>
    </w:p>
    <w:p w14:paraId="0546CB09"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 justifier son prix de revient initial, tel qu’envisagé à la date de remise de son offre, et, par conséquent, sa marge bénéficiaire ainsi que les éventuelles provisions pour risques intégrées dans son prix ; </w:t>
      </w:r>
    </w:p>
    <w:p w14:paraId="07E7DA0F"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 fournir tout document de nature comptable (bilans, factures, …) ou contractuelle (notamment les contrats de fournitures ou de sous-traitance), attestant de la réalité et de l’étendue des surcoûts supportés depuis la survenance de l’évènement imprévisible, pour l’exécution du présent marché. </w:t>
      </w:r>
    </w:p>
    <w:p w14:paraId="64A5375B" w14:textId="77777777" w:rsidR="00EB23C9" w:rsidRPr="00F72311" w:rsidRDefault="00EB23C9">
      <w:pPr>
        <w:jc w:val="both"/>
        <w:rPr>
          <w:rFonts w:asciiTheme="minorHAnsi" w:hAnsiTheme="minorHAnsi" w:cstheme="minorHAnsi"/>
        </w:rPr>
      </w:pPr>
    </w:p>
    <w:p w14:paraId="314989F5"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L’acheteur vérifie la réalité et la sincérité de ces documents et décide de la suite à donner à la demande du titulaire. </w:t>
      </w:r>
    </w:p>
    <w:p w14:paraId="6D3E450E" w14:textId="77777777" w:rsidR="00EB23C9" w:rsidRPr="00F72311" w:rsidRDefault="00EB23C9">
      <w:pPr>
        <w:jc w:val="both"/>
        <w:rPr>
          <w:rFonts w:asciiTheme="minorHAnsi" w:hAnsiTheme="minorHAnsi" w:cstheme="minorHAnsi"/>
        </w:rPr>
      </w:pPr>
    </w:p>
    <w:p w14:paraId="08EC2E1D"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En cas d’acceptation de la demande par l’acheteur, les modifications apportées aux prix, aux tarifs ou aux clauses d’évolution des prix, font l’objet d’un avenant signé par les deux parties. </w:t>
      </w:r>
    </w:p>
    <w:p w14:paraId="67B1C41B" w14:textId="77777777" w:rsidR="00EB23C9" w:rsidRPr="00F72311" w:rsidRDefault="00EB23C9">
      <w:pPr>
        <w:jc w:val="both"/>
        <w:rPr>
          <w:rFonts w:asciiTheme="minorHAnsi" w:hAnsiTheme="minorHAnsi" w:cstheme="minorHAnsi"/>
        </w:rPr>
      </w:pPr>
    </w:p>
    <w:p w14:paraId="29BD3B24"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La durée de cet avenant est strictement limitée à la durée des circonstances imprévisibles. Celle-ci peut éventuellement être prolongée dans les conditions définies dans l’avenant. </w:t>
      </w:r>
    </w:p>
    <w:p w14:paraId="5B92AD2B" w14:textId="77777777" w:rsidR="00EB23C9" w:rsidRPr="00F72311" w:rsidRDefault="00EB23C9">
      <w:pPr>
        <w:jc w:val="both"/>
        <w:rPr>
          <w:rFonts w:asciiTheme="minorHAnsi" w:hAnsiTheme="minorHAnsi" w:cstheme="minorHAnsi"/>
        </w:rPr>
      </w:pPr>
    </w:p>
    <w:p w14:paraId="250A2357"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L’avenant conclu sur le fondement du présent article précise, via une clause de rendez-vous, les conditions dans lesquelles, en fin d’exécution du marché, l’acheteur et le titulaire déterminent le montant définitif de la compensation des surcoûts anormaux réellement subis par le titulaire. </w:t>
      </w:r>
    </w:p>
    <w:p w14:paraId="10FA767B" w14:textId="77777777" w:rsidR="00EB23C9" w:rsidRPr="00F72311" w:rsidRDefault="00EB23C9">
      <w:pPr>
        <w:jc w:val="both"/>
        <w:rPr>
          <w:rFonts w:asciiTheme="minorHAnsi" w:hAnsiTheme="minorHAnsi" w:cstheme="minorHAnsi"/>
        </w:rPr>
      </w:pPr>
    </w:p>
    <w:p w14:paraId="73A01729"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Ainsi, si le montant des compensations excède le montant des pertes, le titulaire est alors redevable de la différence. </w:t>
      </w:r>
    </w:p>
    <w:p w14:paraId="5FA56EDD" w14:textId="77777777" w:rsidR="00EB23C9" w:rsidRPr="00F72311" w:rsidRDefault="00EB23C9">
      <w:pPr>
        <w:jc w:val="both"/>
        <w:rPr>
          <w:rFonts w:asciiTheme="minorHAnsi" w:hAnsiTheme="minorHAnsi" w:cstheme="minorHAnsi"/>
        </w:rPr>
      </w:pPr>
    </w:p>
    <w:p w14:paraId="689AEE92"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Le montant correspondant est alors récupéré par l’acheteur / le bénéficiaire : </w:t>
      </w:r>
    </w:p>
    <w:p w14:paraId="1ABF5286"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 Soit par précompte sur les factures restant à émettre par le titulaire ; </w:t>
      </w:r>
    </w:p>
    <w:p w14:paraId="38CD9F58"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Soit par avoir, récupéré sur les montants restant à régler ou à défaut récupéré au moyen d’un titre de recouvrement.</w:t>
      </w:r>
    </w:p>
    <w:p w14:paraId="4366C371" w14:textId="77777777" w:rsidR="00EB23C9" w:rsidRPr="00F72311" w:rsidRDefault="00EB23C9">
      <w:pPr>
        <w:tabs>
          <w:tab w:val="left" w:pos="0"/>
        </w:tabs>
        <w:rPr>
          <w:rFonts w:asciiTheme="minorHAnsi" w:hAnsiTheme="minorHAnsi" w:cstheme="minorHAnsi"/>
        </w:rPr>
      </w:pPr>
    </w:p>
    <w:p w14:paraId="5864A309"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sz w:val="24"/>
          <w:szCs w:val="24"/>
        </w:rPr>
      </w:pPr>
      <w:bookmarkStart w:id="363" w:name="primes"/>
      <w:r w:rsidRPr="00F72311">
        <w:rPr>
          <w:rStyle w:val="Titredulivre"/>
          <w:rFonts w:asciiTheme="minorHAnsi" w:hAnsiTheme="minorHAnsi" w:cstheme="minorHAnsi"/>
          <w:color w:val="auto"/>
          <w:sz w:val="24"/>
          <w:szCs w:val="24"/>
        </w:rPr>
        <w:t>ARTICLE 6</w:t>
      </w:r>
      <w:r w:rsidRPr="00F72311">
        <w:rPr>
          <w:rStyle w:val="Titredulivre"/>
          <w:rFonts w:asciiTheme="minorHAnsi" w:hAnsiTheme="minorHAnsi" w:cstheme="minorHAnsi"/>
          <w:color w:val="auto"/>
          <w:sz w:val="24"/>
          <w:szCs w:val="24"/>
        </w:rPr>
        <w:tab/>
      </w:r>
      <w:r w:rsidRPr="00F72311">
        <w:rPr>
          <w:rFonts w:asciiTheme="minorHAnsi" w:eastAsia="PMingLiU" w:hAnsiTheme="minorHAnsi" w:cstheme="minorHAnsi"/>
          <w:sz w:val="24"/>
          <w:szCs w:val="24"/>
        </w:rPr>
        <w:tab/>
      </w:r>
    </w:p>
    <w:p w14:paraId="27CF7A12"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b/>
          <w:i w:val="0"/>
          <w:color w:val="2F5496"/>
          <w:sz w:val="24"/>
          <w:szCs w:val="24"/>
        </w:rPr>
      </w:pPr>
      <w:r w:rsidRPr="00F72311">
        <w:rPr>
          <w:rFonts w:asciiTheme="minorHAnsi" w:eastAsia="PMingLiU" w:hAnsiTheme="minorHAnsi" w:cstheme="minorHAnsi"/>
          <w:b/>
          <w:i w:val="0"/>
          <w:color w:val="2F5496"/>
          <w:sz w:val="24"/>
          <w:szCs w:val="24"/>
        </w:rPr>
        <w:t>PAIEMENT DES PRIMES / ETABLISSEMENT DE LA FACTURE</w:t>
      </w:r>
    </w:p>
    <w:bookmarkEnd w:id="363"/>
    <w:p w14:paraId="5D8ACA4C" w14:textId="77777777" w:rsidR="00EB23C9" w:rsidRPr="00F72311" w:rsidRDefault="00EB23C9">
      <w:pPr>
        <w:pStyle w:val="Retraitcorpsdetexte"/>
        <w:ind w:left="1416"/>
        <w:rPr>
          <w:rFonts w:asciiTheme="minorHAnsi" w:hAnsiTheme="minorHAnsi" w:cstheme="minorHAnsi"/>
          <w:szCs w:val="24"/>
        </w:rPr>
      </w:pPr>
    </w:p>
    <w:p w14:paraId="307FA392"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 xml:space="preserve">Les primes du contrat devront être payées dans les formes prescrites selon les règlements administratifs en vigueur, les compagnies renonçant à suspendre leurs garanties ou à résilier le contrat si le retard du paiement des primes est dû à la seule exécution des formalités administratives (y compris vote des crédits). </w:t>
      </w:r>
    </w:p>
    <w:p w14:paraId="2BB2E956" w14:textId="77777777" w:rsidR="00EB23C9" w:rsidRPr="00F72311" w:rsidRDefault="00EB23C9">
      <w:pPr>
        <w:pStyle w:val="Retraitcorpsdetexte"/>
        <w:ind w:left="0"/>
        <w:jc w:val="both"/>
        <w:rPr>
          <w:rFonts w:asciiTheme="minorHAnsi" w:hAnsiTheme="minorHAnsi" w:cstheme="minorHAnsi"/>
          <w:szCs w:val="24"/>
        </w:rPr>
      </w:pPr>
    </w:p>
    <w:p w14:paraId="09AE6528" w14:textId="77777777" w:rsidR="00EB23C9" w:rsidRPr="00F72311" w:rsidRDefault="00EB23C9">
      <w:pPr>
        <w:pStyle w:val="Retraitcorpsdetexte"/>
        <w:ind w:left="0"/>
        <w:jc w:val="both"/>
        <w:rPr>
          <w:rFonts w:asciiTheme="minorHAnsi" w:hAnsiTheme="minorHAnsi" w:cstheme="minorHAnsi"/>
          <w:szCs w:val="24"/>
        </w:rPr>
      </w:pPr>
    </w:p>
    <w:p w14:paraId="026B6C01" w14:textId="77777777" w:rsidR="00EB23C9" w:rsidRPr="00F72311" w:rsidRDefault="00F43BB1">
      <w:pPr>
        <w:numPr>
          <w:ilvl w:val="0"/>
          <w:numId w:val="6"/>
        </w:numPr>
        <w:pBdr>
          <w:bottom w:val="single" w:sz="4" w:space="1" w:color="FFC000"/>
        </w:pBdr>
        <w:ind w:left="426" w:hanging="426"/>
        <w:rPr>
          <w:rFonts w:asciiTheme="minorHAnsi" w:hAnsiTheme="minorHAnsi" w:cstheme="minorHAnsi"/>
          <w:b/>
          <w:color w:val="002060"/>
        </w:rPr>
      </w:pPr>
      <w:bookmarkStart w:id="364" w:name="_Hlk183610098"/>
      <w:bookmarkStart w:id="365" w:name="paiement"/>
      <w:r w:rsidRPr="00F72311">
        <w:rPr>
          <w:rFonts w:asciiTheme="minorHAnsi" w:hAnsiTheme="minorHAnsi" w:cstheme="minorHAnsi"/>
          <w:b/>
          <w:color w:val="002060"/>
        </w:rPr>
        <w:t xml:space="preserve">Fractionnement du paiement : annuel </w:t>
      </w:r>
    </w:p>
    <w:bookmarkEnd w:id="364"/>
    <w:bookmarkEnd w:id="365"/>
    <w:p w14:paraId="6E1B05E0"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Les factures afférentes au paiement seront établies en un original portant, outre les mentions légales, les indications suivantes :</w:t>
      </w:r>
    </w:p>
    <w:p w14:paraId="1DBD6654" w14:textId="77777777" w:rsidR="00EB23C9" w:rsidRPr="00F72311" w:rsidRDefault="00EB23C9">
      <w:pPr>
        <w:jc w:val="both"/>
        <w:rPr>
          <w:rFonts w:asciiTheme="minorHAnsi" w:hAnsiTheme="minorHAnsi" w:cstheme="minorHAnsi"/>
        </w:rPr>
      </w:pPr>
    </w:p>
    <w:p w14:paraId="060B69FA"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Le numéro du marché : 2024-1314,</w:t>
      </w:r>
    </w:p>
    <w:p w14:paraId="1C209B48" w14:textId="77777777" w:rsidR="007B639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Le numéro de l’engagement juridique (EJ)-attribution communiqué après notification du marché</w:t>
      </w:r>
      <w:r w:rsidR="007B6399" w:rsidRPr="00F72311">
        <w:rPr>
          <w:rFonts w:asciiTheme="minorHAnsi" w:hAnsiTheme="minorHAnsi" w:cstheme="minorHAnsi"/>
        </w:rPr>
        <w:t xml:space="preserve">. </w:t>
      </w:r>
    </w:p>
    <w:p w14:paraId="7EED5DE7" w14:textId="785626EF"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Les coordonnées précises du service acheteur : selon les précisions figurant sur le courrier de notification,</w:t>
      </w:r>
    </w:p>
    <w:p w14:paraId="73386F0F"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Le numéro de son compte bancaire ou postal tel qu’il est précisé à l’acte d’engagement,</w:t>
      </w:r>
    </w:p>
    <w:p w14:paraId="5709944D"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La désignation de la prestation exécutée,</w:t>
      </w:r>
    </w:p>
    <w:p w14:paraId="258B1F92"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Le prix net H.T. de chaque prestation,</w:t>
      </w:r>
    </w:p>
    <w:p w14:paraId="6546F675"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Le taux et le montant des taxes en vigueur,</w:t>
      </w:r>
    </w:p>
    <w:p w14:paraId="6E69DF36"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Le montant total T.T.C. des prestations exécutées.</w:t>
      </w:r>
    </w:p>
    <w:p w14:paraId="6EA50C5B" w14:textId="77777777" w:rsidR="00EB23C9" w:rsidRPr="00F72311" w:rsidRDefault="00EB23C9">
      <w:pPr>
        <w:tabs>
          <w:tab w:val="left" w:pos="0"/>
        </w:tabs>
        <w:rPr>
          <w:rFonts w:asciiTheme="minorHAnsi" w:hAnsiTheme="minorHAnsi" w:cstheme="minorHAnsi"/>
          <w:color w:val="FF0000"/>
        </w:rPr>
      </w:pPr>
    </w:p>
    <w:p w14:paraId="4CD7F512" w14:textId="77777777" w:rsidR="00EB23C9" w:rsidRPr="00F72311" w:rsidRDefault="00F43BB1">
      <w:pPr>
        <w:jc w:val="both"/>
        <w:rPr>
          <w:rFonts w:asciiTheme="minorHAnsi" w:hAnsiTheme="minorHAnsi" w:cstheme="minorHAnsi"/>
          <w:b/>
        </w:rPr>
      </w:pPr>
      <w:bookmarkStart w:id="366" w:name="_Hlk37693327"/>
      <w:r w:rsidRPr="00F72311">
        <w:rPr>
          <w:rFonts w:asciiTheme="minorHAnsi" w:hAnsiTheme="minorHAnsi" w:cstheme="minorHAnsi"/>
        </w:rPr>
        <w:t xml:space="preserve">Il est rappelé que </w:t>
      </w:r>
      <w:r w:rsidRPr="00F72311">
        <w:rPr>
          <w:rFonts w:asciiTheme="minorHAnsi" w:hAnsiTheme="minorHAnsi" w:cstheme="minorHAnsi"/>
          <w:b/>
        </w:rPr>
        <w:t>l’utilisation du portail Chorus Pro est exclusive de tout autre mode de transmission.</w:t>
      </w:r>
    </w:p>
    <w:p w14:paraId="13E190AE" w14:textId="77777777" w:rsidR="00EB23C9" w:rsidRPr="00F72311" w:rsidRDefault="00EB23C9">
      <w:pPr>
        <w:jc w:val="both"/>
        <w:rPr>
          <w:rFonts w:asciiTheme="minorHAnsi" w:hAnsiTheme="minorHAnsi" w:cstheme="minorHAnsi"/>
          <w:color w:val="FF0000"/>
        </w:rPr>
      </w:pPr>
    </w:p>
    <w:p w14:paraId="4F780E38"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Les entreprises devront déposer leur facture sur le portail Chorus Pro, via le lien suivant : </w:t>
      </w:r>
      <w:hyperlink r:id="rId19" w:tooltip="https://communaute.chorus-pro.gouv.fr/" w:history="1">
        <w:r w:rsidRPr="00F72311">
          <w:rPr>
            <w:rStyle w:val="Lienhypertexte"/>
            <w:rFonts w:asciiTheme="minorHAnsi" w:eastAsia="Times New Roman" w:hAnsiTheme="minorHAnsi" w:cstheme="minorHAnsi"/>
          </w:rPr>
          <w:t>https ://www.chorus-pro.gouv.fr</w:t>
        </w:r>
      </w:hyperlink>
    </w:p>
    <w:p w14:paraId="4BC65E39" w14:textId="77777777" w:rsidR="00EB23C9" w:rsidRPr="00F72311" w:rsidRDefault="00EB23C9">
      <w:pPr>
        <w:jc w:val="both"/>
        <w:rPr>
          <w:rFonts w:asciiTheme="minorHAnsi" w:hAnsiTheme="minorHAnsi" w:cstheme="minorHAnsi"/>
        </w:rPr>
      </w:pPr>
    </w:p>
    <w:p w14:paraId="14198F6B"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Pour l’utilisation du portail Chorus Pro, le titulaire devra s’assurer être en possession des éléments suivants :</w:t>
      </w:r>
    </w:p>
    <w:p w14:paraId="339FC620" w14:textId="77777777" w:rsidR="00EB23C9" w:rsidRPr="00F72311" w:rsidRDefault="00F43BB1" w:rsidP="005A2352">
      <w:pPr>
        <w:numPr>
          <w:ilvl w:val="0"/>
          <w:numId w:val="28"/>
        </w:numPr>
        <w:ind w:left="357" w:hanging="357"/>
        <w:jc w:val="both"/>
        <w:rPr>
          <w:rFonts w:asciiTheme="minorHAnsi" w:hAnsiTheme="minorHAnsi" w:cstheme="minorHAnsi"/>
        </w:rPr>
      </w:pPr>
      <w:proofErr w:type="gramStart"/>
      <w:r w:rsidRPr="00F72311">
        <w:rPr>
          <w:rFonts w:asciiTheme="minorHAnsi" w:hAnsiTheme="minorHAnsi" w:cstheme="minorHAnsi"/>
        </w:rPr>
        <w:t>le</w:t>
      </w:r>
      <w:proofErr w:type="gramEnd"/>
      <w:r w:rsidRPr="00F72311">
        <w:rPr>
          <w:rFonts w:asciiTheme="minorHAnsi" w:hAnsiTheme="minorHAnsi" w:cstheme="minorHAnsi"/>
        </w:rPr>
        <w:t xml:space="preserve"> n° de SIRET de l’acheteur : 19640251500270</w:t>
      </w:r>
    </w:p>
    <w:p w14:paraId="138093B1" w14:textId="77777777" w:rsidR="00EB23C9" w:rsidRPr="00F72311" w:rsidRDefault="00F43BB1" w:rsidP="005A2352">
      <w:pPr>
        <w:numPr>
          <w:ilvl w:val="0"/>
          <w:numId w:val="28"/>
        </w:numPr>
        <w:ind w:left="357" w:hanging="357"/>
        <w:jc w:val="both"/>
        <w:rPr>
          <w:rFonts w:asciiTheme="minorHAnsi" w:hAnsiTheme="minorHAnsi" w:cstheme="minorHAnsi"/>
        </w:rPr>
      </w:pPr>
      <w:proofErr w:type="gramStart"/>
      <w:r w:rsidRPr="00F72311">
        <w:rPr>
          <w:rFonts w:asciiTheme="minorHAnsi" w:hAnsiTheme="minorHAnsi" w:cstheme="minorHAnsi"/>
        </w:rPr>
        <w:t>le</w:t>
      </w:r>
      <w:proofErr w:type="gramEnd"/>
      <w:r w:rsidRPr="00F72311">
        <w:rPr>
          <w:rFonts w:asciiTheme="minorHAnsi" w:hAnsiTheme="minorHAnsi" w:cstheme="minorHAnsi"/>
        </w:rPr>
        <w:t xml:space="preserve"> n° d’engagement émis par l’acheteur, le cas échéant,</w:t>
      </w:r>
    </w:p>
    <w:p w14:paraId="46AEAD84" w14:textId="77777777" w:rsidR="00EB23C9" w:rsidRPr="00F72311" w:rsidRDefault="00F43BB1" w:rsidP="005A2352">
      <w:pPr>
        <w:numPr>
          <w:ilvl w:val="0"/>
          <w:numId w:val="28"/>
        </w:numPr>
        <w:ind w:left="357" w:hanging="357"/>
        <w:jc w:val="both"/>
        <w:rPr>
          <w:rFonts w:asciiTheme="minorHAnsi" w:hAnsiTheme="minorHAnsi" w:cstheme="minorHAnsi"/>
        </w:rPr>
      </w:pPr>
      <w:proofErr w:type="gramStart"/>
      <w:r w:rsidRPr="00F72311">
        <w:rPr>
          <w:rFonts w:asciiTheme="minorHAnsi" w:hAnsiTheme="minorHAnsi" w:cstheme="minorHAnsi"/>
        </w:rPr>
        <w:t>le</w:t>
      </w:r>
      <w:proofErr w:type="gramEnd"/>
      <w:r w:rsidRPr="00F72311">
        <w:rPr>
          <w:rFonts w:asciiTheme="minorHAnsi" w:hAnsiTheme="minorHAnsi" w:cstheme="minorHAnsi"/>
        </w:rPr>
        <w:t xml:space="preserve"> code service émetteur du bon de commande, le cas échéant.</w:t>
      </w:r>
      <w:bookmarkEnd w:id="366"/>
    </w:p>
    <w:p w14:paraId="36436DFB" w14:textId="77777777" w:rsidR="00EB23C9" w:rsidRPr="00F72311" w:rsidRDefault="00EB23C9">
      <w:pPr>
        <w:tabs>
          <w:tab w:val="left" w:pos="0"/>
        </w:tabs>
        <w:rPr>
          <w:rFonts w:asciiTheme="minorHAnsi" w:hAnsiTheme="minorHAnsi" w:cstheme="minorHAnsi"/>
        </w:rPr>
      </w:pPr>
    </w:p>
    <w:p w14:paraId="53DF0588" w14:textId="77777777" w:rsidR="00EB23C9" w:rsidRPr="00F72311" w:rsidRDefault="00F43BB1">
      <w:pPr>
        <w:tabs>
          <w:tab w:val="left" w:pos="0"/>
        </w:tabs>
        <w:rPr>
          <w:rFonts w:asciiTheme="minorHAnsi" w:hAnsiTheme="minorHAnsi" w:cstheme="minorHAnsi"/>
        </w:rPr>
      </w:pPr>
      <w:r w:rsidRPr="00F72311">
        <w:rPr>
          <w:rFonts w:asciiTheme="minorHAnsi" w:hAnsiTheme="minorHAnsi" w:cstheme="minorHAnsi"/>
        </w:rPr>
        <w:t>La facture devra impérativement indiquer :</w:t>
      </w:r>
    </w:p>
    <w:p w14:paraId="2DE419F5" w14:textId="77777777" w:rsidR="00EB23C9" w:rsidRPr="00F72311" w:rsidRDefault="00EB23C9">
      <w:pPr>
        <w:tabs>
          <w:tab w:val="left" w:pos="0"/>
        </w:tabs>
        <w:rPr>
          <w:rFonts w:asciiTheme="minorHAnsi" w:hAnsiTheme="minorHAnsi" w:cstheme="minorHAnsi"/>
        </w:rPr>
      </w:pPr>
    </w:p>
    <w:p w14:paraId="22C4A6E5"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 xml:space="preserve">Superficie totale initiale, </w:t>
      </w:r>
    </w:p>
    <w:p w14:paraId="6D435F54"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Nouvelle superficie à assurer,</w:t>
      </w:r>
    </w:p>
    <w:p w14:paraId="4CAD05F0"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Rappel du coût/m²,</w:t>
      </w:r>
    </w:p>
    <w:p w14:paraId="24C99BBC"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Rappel de l’indice FFB à la souscription,</w:t>
      </w:r>
    </w:p>
    <w:p w14:paraId="65684314"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 xml:space="preserve">Nouvel Indice FFB. </w:t>
      </w:r>
    </w:p>
    <w:p w14:paraId="6BE2308D" w14:textId="77777777" w:rsidR="00EB23C9" w:rsidRPr="00F72311" w:rsidRDefault="00EB23C9">
      <w:pPr>
        <w:tabs>
          <w:tab w:val="left" w:pos="0"/>
        </w:tabs>
        <w:rPr>
          <w:rFonts w:asciiTheme="minorHAnsi" w:hAnsiTheme="minorHAnsi" w:cstheme="minorHAnsi"/>
        </w:rPr>
      </w:pPr>
    </w:p>
    <w:p w14:paraId="5F6D8CB4"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Conformément à l’article R.2192-10 du code de la commande publique, le mode de règlement retenu est le virement avec mandatement administratif, dans le délai global de règlement de 30 jours, décompté à partir de la plus tardive des deux dates suivantes : date de certification du service fait, date de réception de la facture jugée recevable.</w:t>
      </w:r>
    </w:p>
    <w:p w14:paraId="08BBBC6C" w14:textId="77777777" w:rsidR="00EB23C9" w:rsidRPr="00F72311" w:rsidRDefault="00EB23C9">
      <w:pPr>
        <w:pStyle w:val="Corpsdetexte"/>
        <w:jc w:val="both"/>
        <w:rPr>
          <w:rFonts w:asciiTheme="minorHAnsi" w:hAnsiTheme="minorHAnsi" w:cstheme="minorHAnsi"/>
          <w:i w:val="0"/>
          <w:szCs w:val="24"/>
        </w:rPr>
      </w:pPr>
    </w:p>
    <w:p w14:paraId="25382559"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L’acheteur se libère des sommes dues en exécution du présent marché en les faisant porter au crédit du compte ouvert au nom du prestataire dont les références figurent à l’acte d’engagement ou à tout autre compte que le titulaire désignerait ultérieurement.</w:t>
      </w:r>
    </w:p>
    <w:p w14:paraId="75FD7DF4"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Le dépassement du délai de paiement ouvre de plein droit, et sans autre formalité pour le titulaire du marché ou le sous-traitant, le bénéfice d’intérêts moratoires, à compter du jour suivant l’expiration du délai précité.</w:t>
      </w:r>
    </w:p>
    <w:p w14:paraId="18D5E371" w14:textId="77777777" w:rsidR="00EB23C9" w:rsidRPr="00F72311" w:rsidRDefault="00EB23C9">
      <w:pPr>
        <w:pStyle w:val="Corpsdetexte"/>
        <w:jc w:val="both"/>
        <w:rPr>
          <w:rFonts w:asciiTheme="minorHAnsi" w:hAnsiTheme="minorHAnsi" w:cstheme="minorHAnsi"/>
          <w:i w:val="0"/>
          <w:szCs w:val="24"/>
        </w:rPr>
      </w:pPr>
    </w:p>
    <w:p w14:paraId="60832BCF"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lastRenderedPageBreak/>
        <w:t>Conformément aux articles R.2192-31 à 36 du code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23348229" w14:textId="77777777" w:rsidR="00EB23C9" w:rsidRPr="00F72311" w:rsidRDefault="00EB23C9">
      <w:pPr>
        <w:pStyle w:val="Retraitcorpsdetexte"/>
        <w:ind w:left="1416" w:hanging="1416"/>
        <w:jc w:val="both"/>
        <w:rPr>
          <w:rFonts w:asciiTheme="minorHAnsi" w:hAnsiTheme="minorHAnsi" w:cstheme="minorHAnsi"/>
          <w:b/>
          <w:szCs w:val="24"/>
        </w:rPr>
      </w:pPr>
    </w:p>
    <w:p w14:paraId="30723031"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sz w:val="24"/>
          <w:szCs w:val="24"/>
        </w:rPr>
      </w:pPr>
      <w:bookmarkStart w:id="367" w:name="immeubles"/>
      <w:r w:rsidRPr="00F72311">
        <w:rPr>
          <w:rStyle w:val="Titredulivre"/>
          <w:rFonts w:asciiTheme="minorHAnsi" w:hAnsiTheme="minorHAnsi" w:cstheme="minorHAnsi"/>
          <w:color w:val="auto"/>
          <w:sz w:val="24"/>
          <w:szCs w:val="24"/>
        </w:rPr>
        <w:t>ARTICLE 7</w:t>
      </w:r>
      <w:r w:rsidRPr="00F72311">
        <w:rPr>
          <w:rStyle w:val="Titredulivre"/>
          <w:rFonts w:asciiTheme="minorHAnsi" w:hAnsiTheme="minorHAnsi" w:cstheme="minorHAnsi"/>
          <w:color w:val="auto"/>
          <w:sz w:val="24"/>
          <w:szCs w:val="24"/>
        </w:rPr>
        <w:tab/>
      </w:r>
      <w:r w:rsidRPr="00F72311">
        <w:rPr>
          <w:rFonts w:asciiTheme="minorHAnsi" w:eastAsia="PMingLiU" w:hAnsiTheme="minorHAnsi" w:cstheme="minorHAnsi"/>
          <w:sz w:val="24"/>
          <w:szCs w:val="24"/>
        </w:rPr>
        <w:tab/>
      </w:r>
    </w:p>
    <w:p w14:paraId="27AFA4B7"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b/>
          <w:i w:val="0"/>
          <w:color w:val="2F5496"/>
          <w:sz w:val="24"/>
          <w:szCs w:val="24"/>
        </w:rPr>
      </w:pPr>
      <w:r w:rsidRPr="00F72311">
        <w:rPr>
          <w:rFonts w:asciiTheme="minorHAnsi" w:eastAsia="PMingLiU" w:hAnsiTheme="minorHAnsi" w:cstheme="minorHAnsi"/>
          <w:b/>
          <w:i w:val="0"/>
          <w:color w:val="2F5496"/>
          <w:sz w:val="24"/>
          <w:szCs w:val="24"/>
        </w:rPr>
        <w:t xml:space="preserve">GESTION DES BIENS MEUBLES ET IMMEUBLES </w:t>
      </w:r>
    </w:p>
    <w:bookmarkEnd w:id="367"/>
    <w:p w14:paraId="184EBCF3" w14:textId="77777777" w:rsidR="00EB23C9" w:rsidRPr="00F72311" w:rsidRDefault="00EB23C9">
      <w:pPr>
        <w:pStyle w:val="Retraitcorpsdetexte"/>
        <w:ind w:left="1416" w:hanging="1416"/>
        <w:rPr>
          <w:rFonts w:asciiTheme="minorHAnsi" w:hAnsiTheme="minorHAnsi" w:cstheme="minorHAnsi"/>
          <w:b/>
          <w:szCs w:val="24"/>
        </w:rPr>
      </w:pPr>
    </w:p>
    <w:p w14:paraId="1FB38029" w14:textId="77777777" w:rsidR="00EB23C9" w:rsidRPr="00F72311" w:rsidRDefault="00F43BB1">
      <w:pPr>
        <w:numPr>
          <w:ilvl w:val="0"/>
          <w:numId w:val="6"/>
        </w:numPr>
        <w:pBdr>
          <w:bottom w:val="single" w:sz="4" w:space="1" w:color="FFC000"/>
        </w:pBdr>
        <w:ind w:left="426" w:hanging="426"/>
        <w:rPr>
          <w:rFonts w:asciiTheme="minorHAnsi" w:hAnsiTheme="minorHAnsi" w:cstheme="minorHAnsi"/>
          <w:b/>
          <w:color w:val="002060"/>
        </w:rPr>
      </w:pPr>
      <w:bookmarkStart w:id="368" w:name="_Hlk183610129"/>
      <w:bookmarkStart w:id="369" w:name="automaticité"/>
      <w:r w:rsidRPr="00F72311">
        <w:rPr>
          <w:rFonts w:asciiTheme="minorHAnsi" w:hAnsiTheme="minorHAnsi" w:cstheme="minorHAnsi"/>
          <w:b/>
          <w:color w:val="002060"/>
        </w:rPr>
        <w:t>Automaticité de garantie</w:t>
      </w:r>
    </w:p>
    <w:bookmarkEnd w:id="368"/>
    <w:bookmarkEnd w:id="369"/>
    <w:p w14:paraId="44485C1E"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Les assureurs devront prévoir que la garantie s’exerce automatiquement pour tout nouveau risque, tel que défini à l’article 1 des conditions générales de garanties, propriété de l’acheteur, confié à elle pour son usage exclusif ou mis à sa disposition sous réserve que :</w:t>
      </w:r>
      <w:r w:rsidRPr="00F72311">
        <w:rPr>
          <w:rFonts w:asciiTheme="minorHAnsi" w:hAnsiTheme="minorHAnsi" w:cstheme="minorHAnsi"/>
          <w:szCs w:val="24"/>
        </w:rPr>
        <w:tab/>
      </w:r>
    </w:p>
    <w:p w14:paraId="2702BFB8" w14:textId="77777777" w:rsidR="00EB23C9" w:rsidRPr="00F72311" w:rsidRDefault="00EB23C9">
      <w:pPr>
        <w:pStyle w:val="Retraitcorpsdetexte"/>
        <w:ind w:left="0"/>
        <w:jc w:val="both"/>
        <w:rPr>
          <w:rFonts w:asciiTheme="minorHAnsi" w:hAnsiTheme="minorHAnsi" w:cstheme="minorHAnsi"/>
          <w:szCs w:val="24"/>
        </w:rPr>
      </w:pPr>
    </w:p>
    <w:p w14:paraId="2F81C100" w14:textId="77777777" w:rsidR="00EB23C9" w:rsidRPr="00F72311" w:rsidRDefault="00F43BB1">
      <w:pPr>
        <w:numPr>
          <w:ilvl w:val="0"/>
          <w:numId w:val="17"/>
        </w:numPr>
        <w:tabs>
          <w:tab w:val="left" w:pos="0"/>
        </w:tabs>
        <w:ind w:left="426" w:hanging="426"/>
        <w:jc w:val="both"/>
        <w:rPr>
          <w:rFonts w:asciiTheme="minorHAnsi" w:hAnsiTheme="minorHAnsi" w:cstheme="minorHAnsi"/>
          <w:b/>
        </w:rPr>
      </w:pPr>
      <w:bookmarkStart w:id="370" w:name="_Hlk40016866"/>
      <w:bookmarkStart w:id="371" w:name="_Hlk39994349"/>
      <w:r w:rsidRPr="00F72311">
        <w:rPr>
          <w:rFonts w:asciiTheme="minorHAnsi" w:hAnsiTheme="minorHAnsi" w:cstheme="minorHAnsi"/>
        </w:rPr>
        <w:t xml:space="preserve">La valeur ne dépasse pas </w:t>
      </w:r>
      <w:r w:rsidRPr="00F72311">
        <w:rPr>
          <w:rFonts w:asciiTheme="minorHAnsi" w:hAnsiTheme="minorHAnsi" w:cstheme="minorHAnsi"/>
          <w:b/>
          <w:color w:val="002060"/>
        </w:rPr>
        <w:t>19 900 000 EUROS</w:t>
      </w:r>
    </w:p>
    <w:p w14:paraId="1FD5D799"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Les bâtiments ne relèvent pas de la nomenclature du traité des risques d’entreprise ; Il est entendu que le code des assurances prévoit des dispositions pour les entreprises (tels que par exemple les risques industriels, commerciaux, artisanaux et agricoles) qui ne s’appliquent pas aux opérateurs publics. En l’occurrence, l’acheteur est un opérateur public.</w:t>
      </w:r>
    </w:p>
    <w:p w14:paraId="13A1191D"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Pour les bâtiments neufs, la garantie sera acquise le lendemain 0 heures de la situation de chantier constatant la mise hors d’eau pour les évènements garantis au titre de l’article 2 des conditions générales de garanties (toutefois l’appel de prime débutera à la date du PV de réception des travaux),</w:t>
      </w:r>
    </w:p>
    <w:p w14:paraId="264D17F2" w14:textId="77777777" w:rsidR="00EB23C9" w:rsidRPr="00F72311" w:rsidRDefault="00F43BB1">
      <w:pPr>
        <w:numPr>
          <w:ilvl w:val="0"/>
          <w:numId w:val="17"/>
        </w:numPr>
        <w:tabs>
          <w:tab w:val="left" w:pos="0"/>
        </w:tabs>
        <w:ind w:left="426" w:hanging="426"/>
        <w:jc w:val="both"/>
        <w:rPr>
          <w:rFonts w:asciiTheme="minorHAnsi" w:hAnsiTheme="minorHAnsi" w:cstheme="minorHAnsi"/>
        </w:rPr>
      </w:pPr>
      <w:bookmarkStart w:id="372" w:name="_Hlk37580669"/>
      <w:r w:rsidRPr="00F72311">
        <w:rPr>
          <w:rFonts w:asciiTheme="minorHAnsi" w:hAnsiTheme="minorHAnsi" w:cstheme="minorHAnsi"/>
        </w:rPr>
        <w:t>Concernant la clause de renonciation à recours, la liste des bâtiments à caractère industriel, artisanal, commercial ou agricole sera réactualisée à la demande de l’Assureur.</w:t>
      </w:r>
      <w:bookmarkEnd w:id="370"/>
      <w:bookmarkEnd w:id="371"/>
      <w:bookmarkEnd w:id="372"/>
    </w:p>
    <w:p w14:paraId="769C7168" w14:textId="77777777" w:rsidR="00EB23C9" w:rsidRPr="00F72311" w:rsidRDefault="00EB23C9">
      <w:pPr>
        <w:pStyle w:val="Retraitcorpsdetexte"/>
        <w:ind w:left="0"/>
        <w:jc w:val="both"/>
        <w:rPr>
          <w:rFonts w:asciiTheme="minorHAnsi" w:hAnsiTheme="minorHAnsi" w:cstheme="minorHAnsi"/>
          <w:szCs w:val="24"/>
        </w:rPr>
      </w:pPr>
    </w:p>
    <w:p w14:paraId="6AB7A275"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L’acheteur s’engage à tenir à jour un registre du parc immobilier que l’Assureur retenu pourrait consulter à tout moment sur simple demande.</w:t>
      </w:r>
    </w:p>
    <w:p w14:paraId="21E05020" w14:textId="77777777" w:rsidR="00EB23C9" w:rsidRPr="00F72311" w:rsidRDefault="00EB23C9">
      <w:pPr>
        <w:pStyle w:val="Retraitcorpsdetexte"/>
        <w:ind w:left="0" w:firstLine="708"/>
        <w:jc w:val="both"/>
        <w:rPr>
          <w:rFonts w:asciiTheme="minorHAnsi" w:hAnsiTheme="minorHAnsi" w:cstheme="minorHAnsi"/>
          <w:szCs w:val="24"/>
        </w:rPr>
      </w:pPr>
    </w:p>
    <w:p w14:paraId="356EAB80"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En outre, elle s’engage à adresser à l’Assureur retenu au maximum 2 mois avant la date d’échéance, un état du patrimoine objet du présent contrat avec, pour chacun d’eux, la date d’adjonction, de modification ou de suppression, ainsi que l’adresse, la superficie, l’usage et la qualité. Cet état devra reproduire les mouvements intervenus entre le 1</w:t>
      </w:r>
      <w:r w:rsidRPr="00F72311">
        <w:rPr>
          <w:rFonts w:asciiTheme="minorHAnsi" w:hAnsiTheme="minorHAnsi" w:cstheme="minorHAnsi"/>
          <w:szCs w:val="24"/>
          <w:vertAlign w:val="superscript"/>
        </w:rPr>
        <w:t>er</w:t>
      </w:r>
      <w:r w:rsidRPr="00F72311">
        <w:rPr>
          <w:rFonts w:asciiTheme="minorHAnsi" w:hAnsiTheme="minorHAnsi" w:cstheme="minorHAnsi"/>
          <w:szCs w:val="24"/>
        </w:rPr>
        <w:t xml:space="preserve"> janvier et le 31 décembre de l’année d’assurance précédente.</w:t>
      </w:r>
    </w:p>
    <w:p w14:paraId="71B6191A" w14:textId="77777777" w:rsidR="00EB23C9" w:rsidRPr="00F72311" w:rsidRDefault="00EB23C9">
      <w:pPr>
        <w:pStyle w:val="Retraitcorpsdetexte"/>
        <w:ind w:left="0" w:firstLine="708"/>
        <w:rPr>
          <w:rFonts w:asciiTheme="minorHAnsi" w:hAnsiTheme="minorHAnsi" w:cstheme="minorHAnsi"/>
          <w:szCs w:val="24"/>
        </w:rPr>
      </w:pPr>
    </w:p>
    <w:p w14:paraId="71EDDED9" w14:textId="77777777" w:rsidR="00EB23C9"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A réception de l’état défini ci-dessus, l’Assureur retenu procédera à l’établissement d’un avenant technique d’assurance unique et annuel entérinant les différents mouvements du patrimoine.</w:t>
      </w:r>
    </w:p>
    <w:p w14:paraId="4D8B13F5" w14:textId="77777777" w:rsidR="00EB23C9" w:rsidRPr="00F72311" w:rsidRDefault="00EB23C9">
      <w:pPr>
        <w:pStyle w:val="Retraitcorpsdetexte"/>
        <w:ind w:left="0" w:firstLine="708"/>
        <w:jc w:val="both"/>
        <w:rPr>
          <w:rFonts w:asciiTheme="minorHAnsi" w:hAnsiTheme="minorHAnsi" w:cstheme="minorHAnsi"/>
          <w:szCs w:val="24"/>
        </w:rPr>
      </w:pPr>
    </w:p>
    <w:p w14:paraId="49A6F852" w14:textId="705AFD51" w:rsidR="00F64BDD" w:rsidRPr="00F72311" w:rsidRDefault="00F43BB1">
      <w:pPr>
        <w:pStyle w:val="Retraitcorpsdetexte"/>
        <w:ind w:left="0"/>
        <w:jc w:val="both"/>
        <w:rPr>
          <w:rFonts w:asciiTheme="minorHAnsi" w:hAnsiTheme="minorHAnsi" w:cstheme="minorHAnsi"/>
          <w:szCs w:val="24"/>
        </w:rPr>
      </w:pPr>
      <w:r w:rsidRPr="00F72311">
        <w:rPr>
          <w:rFonts w:asciiTheme="minorHAnsi" w:hAnsiTheme="minorHAnsi" w:cstheme="minorHAnsi"/>
          <w:szCs w:val="24"/>
        </w:rPr>
        <w:t>Pour chaque sinistre survenu sur un bien acquis en cours d’année et donc non connu des services de l’Assureur retenu, la personne morale devra préciser l’adresse de ce nouveau risque, sa surface et son usage.</w:t>
      </w:r>
    </w:p>
    <w:p w14:paraId="12E1757D" w14:textId="77777777" w:rsidR="00EB23C9" w:rsidRPr="00F72311" w:rsidRDefault="00EB23C9">
      <w:pPr>
        <w:pStyle w:val="Corpsdetexte"/>
        <w:rPr>
          <w:rFonts w:asciiTheme="minorHAnsi" w:hAnsiTheme="minorHAnsi" w:cstheme="minorHAnsi"/>
          <w:i w:val="0"/>
          <w:szCs w:val="24"/>
        </w:rPr>
      </w:pPr>
    </w:p>
    <w:p w14:paraId="6E65065D"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sz w:val="24"/>
          <w:szCs w:val="24"/>
        </w:rPr>
      </w:pPr>
      <w:bookmarkStart w:id="373" w:name="CCAPsinistres"/>
      <w:r w:rsidRPr="00F72311">
        <w:rPr>
          <w:rStyle w:val="Titredulivre"/>
          <w:rFonts w:asciiTheme="minorHAnsi" w:hAnsiTheme="minorHAnsi" w:cstheme="minorHAnsi"/>
          <w:color w:val="auto"/>
          <w:sz w:val="24"/>
          <w:szCs w:val="24"/>
        </w:rPr>
        <w:t>ARTICLE 8</w:t>
      </w:r>
      <w:r w:rsidRPr="00F72311">
        <w:rPr>
          <w:rStyle w:val="Titredulivre"/>
          <w:rFonts w:asciiTheme="minorHAnsi" w:hAnsiTheme="minorHAnsi" w:cstheme="minorHAnsi"/>
          <w:color w:val="auto"/>
          <w:sz w:val="24"/>
          <w:szCs w:val="24"/>
        </w:rPr>
        <w:tab/>
      </w:r>
      <w:r w:rsidRPr="00F72311">
        <w:rPr>
          <w:rFonts w:asciiTheme="minorHAnsi" w:eastAsia="PMingLiU" w:hAnsiTheme="minorHAnsi" w:cstheme="minorHAnsi"/>
          <w:sz w:val="24"/>
          <w:szCs w:val="24"/>
        </w:rPr>
        <w:tab/>
      </w:r>
    </w:p>
    <w:p w14:paraId="34B20257" w14:textId="77777777" w:rsidR="00EB23C9" w:rsidRPr="00F72311" w:rsidRDefault="00F43BB1">
      <w:pPr>
        <w:pStyle w:val="arima1"/>
        <w:pBdr>
          <w:bottom w:val="single" w:sz="4" w:space="2" w:color="5B9BD5"/>
        </w:pBdr>
        <w:spacing w:beforeAutospacing="0"/>
        <w:ind w:left="-567" w:right="-284"/>
        <w:rPr>
          <w:rFonts w:asciiTheme="minorHAnsi" w:eastAsia="PMingLiU" w:hAnsiTheme="minorHAnsi" w:cstheme="minorHAnsi"/>
          <w:b/>
          <w:i w:val="0"/>
          <w:color w:val="2F5496"/>
          <w:sz w:val="24"/>
          <w:szCs w:val="24"/>
        </w:rPr>
      </w:pPr>
      <w:r w:rsidRPr="00F72311">
        <w:rPr>
          <w:rFonts w:asciiTheme="minorHAnsi" w:eastAsia="PMingLiU" w:hAnsiTheme="minorHAnsi" w:cstheme="minorHAnsi"/>
          <w:b/>
          <w:i w:val="0"/>
          <w:color w:val="2F5496"/>
          <w:sz w:val="24"/>
          <w:szCs w:val="24"/>
        </w:rPr>
        <w:t>GESTION DES SINISTRES</w:t>
      </w:r>
    </w:p>
    <w:bookmarkEnd w:id="373"/>
    <w:p w14:paraId="2C109474" w14:textId="77777777" w:rsidR="00EB23C9" w:rsidRPr="00F72311" w:rsidRDefault="00EB23C9">
      <w:pPr>
        <w:pStyle w:val="Corpsdetexte"/>
        <w:jc w:val="left"/>
        <w:rPr>
          <w:rFonts w:asciiTheme="minorHAnsi" w:hAnsiTheme="minorHAnsi" w:cstheme="minorHAnsi"/>
          <w:b/>
          <w:i w:val="0"/>
          <w:szCs w:val="24"/>
          <w:u w:val="single"/>
        </w:rPr>
      </w:pPr>
    </w:p>
    <w:p w14:paraId="131BFF9C"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Dès l’ouverture d’un dossier sinistre, l’Assureur s’engage à tenir régulièrement l’Assuré informé du déroulement des opérations et du suivi de la réclamation.</w:t>
      </w:r>
    </w:p>
    <w:p w14:paraId="4518C27D" w14:textId="77777777" w:rsidR="00EB23C9" w:rsidRPr="00F72311" w:rsidRDefault="00EB23C9">
      <w:pPr>
        <w:pStyle w:val="Corpsdetexte"/>
        <w:ind w:firstLine="708"/>
        <w:jc w:val="left"/>
        <w:rPr>
          <w:rFonts w:asciiTheme="minorHAnsi" w:hAnsiTheme="minorHAnsi" w:cstheme="minorHAnsi"/>
          <w:i w:val="0"/>
          <w:szCs w:val="24"/>
        </w:rPr>
      </w:pPr>
    </w:p>
    <w:p w14:paraId="61EA12C5" w14:textId="77777777" w:rsidR="00EB23C9" w:rsidRPr="00F72311" w:rsidRDefault="00F43BB1">
      <w:pPr>
        <w:pStyle w:val="Corpsdetexte"/>
        <w:pBdr>
          <w:top w:val="single" w:sz="4" w:space="1" w:color="0070C0"/>
          <w:left w:val="single" w:sz="4" w:space="4" w:color="0070C0"/>
          <w:bottom w:val="single" w:sz="4" w:space="1" w:color="0070C0"/>
          <w:right w:val="single" w:sz="4" w:space="4" w:color="0070C0"/>
        </w:pBdr>
        <w:jc w:val="both"/>
        <w:rPr>
          <w:rFonts w:asciiTheme="minorHAnsi" w:hAnsiTheme="minorHAnsi" w:cstheme="minorHAnsi"/>
          <w:b/>
          <w:i w:val="0"/>
          <w:szCs w:val="24"/>
        </w:rPr>
      </w:pPr>
      <w:r w:rsidRPr="00F72311">
        <w:rPr>
          <w:rFonts w:asciiTheme="minorHAnsi" w:hAnsiTheme="minorHAnsi" w:cstheme="minorHAnsi"/>
          <w:b/>
          <w:i w:val="0"/>
          <w:szCs w:val="24"/>
        </w:rPr>
        <w:lastRenderedPageBreak/>
        <w:t>Il devra également fournir à l’Assuré, chaque année, au cours du trimestre suivant la date d’échéance, l’état « statistique » de l’année écoulée avec : des statistiques sinistres détaillées indiquant la date et le numéro du sinistre, l'évaluation globale du dossier, les règlements et les provisions, le coût des franchises par dossier.</w:t>
      </w:r>
    </w:p>
    <w:p w14:paraId="7C150C4A" w14:textId="77777777" w:rsidR="00EB23C9" w:rsidRPr="00F72311" w:rsidRDefault="00EB23C9">
      <w:pPr>
        <w:pStyle w:val="Corpsdetexte"/>
        <w:pBdr>
          <w:top w:val="single" w:sz="4" w:space="1" w:color="0070C0"/>
          <w:left w:val="single" w:sz="4" w:space="4" w:color="0070C0"/>
          <w:bottom w:val="single" w:sz="4" w:space="1" w:color="0070C0"/>
          <w:right w:val="single" w:sz="4" w:space="4" w:color="0070C0"/>
        </w:pBdr>
        <w:jc w:val="both"/>
        <w:rPr>
          <w:rFonts w:asciiTheme="minorHAnsi" w:hAnsiTheme="minorHAnsi" w:cstheme="minorHAnsi"/>
          <w:b/>
          <w:i w:val="0"/>
          <w:szCs w:val="24"/>
        </w:rPr>
      </w:pPr>
    </w:p>
    <w:p w14:paraId="4E855BDB" w14:textId="77777777" w:rsidR="00EB23C9" w:rsidRPr="00F72311" w:rsidRDefault="00F43BB1">
      <w:pPr>
        <w:pStyle w:val="Corpsdetexte"/>
        <w:pBdr>
          <w:top w:val="single" w:sz="4" w:space="1" w:color="0070C0"/>
          <w:left w:val="single" w:sz="4" w:space="4" w:color="0070C0"/>
          <w:bottom w:val="single" w:sz="4" w:space="1" w:color="0070C0"/>
          <w:right w:val="single" w:sz="4" w:space="4" w:color="0070C0"/>
        </w:pBdr>
        <w:jc w:val="both"/>
        <w:rPr>
          <w:rFonts w:asciiTheme="minorHAnsi" w:hAnsiTheme="minorHAnsi" w:cstheme="minorHAnsi"/>
          <w:b/>
          <w:i w:val="0"/>
          <w:szCs w:val="24"/>
        </w:rPr>
      </w:pPr>
      <w:r w:rsidRPr="00F72311">
        <w:rPr>
          <w:rFonts w:asciiTheme="minorHAnsi" w:hAnsiTheme="minorHAnsi" w:cstheme="minorHAnsi"/>
          <w:b/>
          <w:i w:val="0"/>
          <w:szCs w:val="24"/>
        </w:rPr>
        <w:t>L’Assuré peut selon son besoin demander l’état « statistique » en cours d’année à l’Assureur.</w:t>
      </w:r>
    </w:p>
    <w:p w14:paraId="6D21CCD4" w14:textId="77777777" w:rsidR="00EB23C9" w:rsidRPr="00F72311" w:rsidRDefault="00EB23C9">
      <w:pPr>
        <w:pStyle w:val="Corpsdetexte"/>
        <w:jc w:val="left"/>
        <w:rPr>
          <w:rFonts w:asciiTheme="minorHAnsi" w:hAnsiTheme="minorHAnsi" w:cstheme="minorHAnsi"/>
          <w:b/>
          <w:i w:val="0"/>
          <w:szCs w:val="24"/>
        </w:rPr>
      </w:pPr>
    </w:p>
    <w:p w14:paraId="44BBCCEA" w14:textId="77777777" w:rsidR="00EB23C9" w:rsidRPr="00F72311" w:rsidRDefault="00F43BB1">
      <w:pPr>
        <w:numPr>
          <w:ilvl w:val="0"/>
          <w:numId w:val="6"/>
        </w:numPr>
        <w:pBdr>
          <w:bottom w:val="single" w:sz="4" w:space="1" w:color="FFC000"/>
        </w:pBdr>
        <w:ind w:left="426" w:hanging="426"/>
        <w:rPr>
          <w:rFonts w:asciiTheme="minorHAnsi" w:hAnsiTheme="minorHAnsi" w:cstheme="minorHAnsi"/>
          <w:b/>
          <w:color w:val="002060"/>
        </w:rPr>
      </w:pPr>
      <w:bookmarkStart w:id="374" w:name="_Hlk183610181"/>
      <w:bookmarkStart w:id="375" w:name="obligation"/>
      <w:r w:rsidRPr="00F72311">
        <w:rPr>
          <w:rFonts w:asciiTheme="minorHAnsi" w:hAnsiTheme="minorHAnsi" w:cstheme="minorHAnsi"/>
          <w:b/>
          <w:color w:val="002060"/>
        </w:rPr>
        <w:t>Obligations à la charge de l’Assuré </w:t>
      </w:r>
    </w:p>
    <w:bookmarkEnd w:id="374"/>
    <w:bookmarkEnd w:id="375"/>
    <w:p w14:paraId="73B0F60F"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Intervenir pour en limiter les conséquences, en prenant éventuellement toutes mesures conservatoires et préventives en accord avec l’Assureur,</w:t>
      </w:r>
    </w:p>
    <w:p w14:paraId="66DCA179"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Le déclarer de manière circonstanciée à l’Assureur dans les 15 jours suivant la date à laquelle il en a eu connaissance, sauf cas fortuit ou force majeure,</w:t>
      </w:r>
    </w:p>
    <w:p w14:paraId="392B7AE5"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Transmettre à l’Assureur dans les meilleurs délais suivant la déclaration, un état estimatif aussi détaillé que possible des dommages subis par lui,</w:t>
      </w:r>
    </w:p>
    <w:p w14:paraId="54167829"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Communiquer à l’Assureur dans les 48 h toute pièce de procédure reçue par lui,</w:t>
      </w:r>
    </w:p>
    <w:p w14:paraId="7D0C95FB"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Justifier de l’existence et de la valeur des biens sinistrés.</w:t>
      </w:r>
    </w:p>
    <w:p w14:paraId="66E2BD43" w14:textId="77777777" w:rsidR="00EB23C9" w:rsidRPr="00F72311" w:rsidRDefault="00EB23C9">
      <w:pPr>
        <w:tabs>
          <w:tab w:val="left" w:pos="0"/>
        </w:tabs>
        <w:ind w:left="426"/>
        <w:jc w:val="both"/>
        <w:rPr>
          <w:rFonts w:asciiTheme="minorHAnsi" w:hAnsiTheme="minorHAnsi" w:cstheme="minorHAnsi"/>
        </w:rPr>
      </w:pPr>
    </w:p>
    <w:p w14:paraId="23838F94" w14:textId="77777777" w:rsidR="00EB23C9" w:rsidRPr="00F72311" w:rsidRDefault="00F43BB1">
      <w:pPr>
        <w:numPr>
          <w:ilvl w:val="0"/>
          <w:numId w:val="6"/>
        </w:numPr>
        <w:pBdr>
          <w:bottom w:val="single" w:sz="4" w:space="1" w:color="FFC000"/>
        </w:pBdr>
        <w:ind w:left="426" w:hanging="426"/>
        <w:rPr>
          <w:rFonts w:asciiTheme="minorHAnsi" w:hAnsiTheme="minorHAnsi" w:cstheme="minorHAnsi"/>
          <w:b/>
          <w:color w:val="002060"/>
        </w:rPr>
      </w:pPr>
      <w:bookmarkStart w:id="376" w:name="_Hlk183610203"/>
      <w:bookmarkStart w:id="377" w:name="assureur"/>
      <w:r w:rsidRPr="00F72311">
        <w:rPr>
          <w:rFonts w:asciiTheme="minorHAnsi" w:hAnsiTheme="minorHAnsi" w:cstheme="minorHAnsi"/>
          <w:b/>
          <w:color w:val="002060"/>
        </w:rPr>
        <w:t>Obligations à la charge de l’Assureur </w:t>
      </w:r>
    </w:p>
    <w:bookmarkEnd w:id="376"/>
    <w:bookmarkEnd w:id="377"/>
    <w:p w14:paraId="0927EB3F" w14:textId="77777777" w:rsidR="00EB23C9" w:rsidRPr="00F72311" w:rsidRDefault="00F43BB1">
      <w:pPr>
        <w:pStyle w:val="Corpsdetexte"/>
        <w:jc w:val="left"/>
        <w:rPr>
          <w:rFonts w:asciiTheme="minorHAnsi" w:hAnsiTheme="minorHAnsi" w:cstheme="minorHAnsi"/>
          <w:i w:val="0"/>
          <w:szCs w:val="24"/>
        </w:rPr>
      </w:pPr>
      <w:r w:rsidRPr="00F72311">
        <w:rPr>
          <w:rFonts w:asciiTheme="minorHAnsi" w:hAnsiTheme="minorHAnsi" w:cstheme="minorHAnsi"/>
          <w:b/>
          <w:i w:val="0"/>
          <w:szCs w:val="24"/>
        </w:rPr>
        <w:t>Verser</w:t>
      </w:r>
      <w:r w:rsidRPr="00F72311">
        <w:rPr>
          <w:rFonts w:asciiTheme="minorHAnsi" w:hAnsiTheme="minorHAnsi" w:cstheme="minorHAnsi"/>
          <w:i w:val="0"/>
          <w:szCs w:val="24"/>
        </w:rPr>
        <w:t xml:space="preserve"> l’indemnité dans les 15 jours suivant la détermination de son montant, après accord des parties ou, à défaut, décision judiciaire exécutoire.</w:t>
      </w:r>
    </w:p>
    <w:p w14:paraId="5B78987E" w14:textId="77777777" w:rsidR="00EB23C9" w:rsidRPr="00F72311" w:rsidRDefault="00EB23C9">
      <w:pPr>
        <w:pStyle w:val="Corpsdetexte"/>
        <w:jc w:val="left"/>
        <w:rPr>
          <w:rFonts w:asciiTheme="minorHAnsi" w:hAnsiTheme="minorHAnsi" w:cstheme="minorHAnsi"/>
          <w:b/>
          <w:i w:val="0"/>
          <w:szCs w:val="24"/>
        </w:rPr>
      </w:pPr>
    </w:p>
    <w:p w14:paraId="3C7EF3FD" w14:textId="77777777" w:rsidR="00EB23C9" w:rsidRPr="00F72311" w:rsidRDefault="00F43BB1">
      <w:pPr>
        <w:numPr>
          <w:ilvl w:val="0"/>
          <w:numId w:val="6"/>
        </w:numPr>
        <w:pBdr>
          <w:bottom w:val="single" w:sz="4" w:space="1" w:color="FFC000"/>
        </w:pBdr>
        <w:ind w:left="426" w:hanging="426"/>
        <w:rPr>
          <w:rFonts w:asciiTheme="minorHAnsi" w:hAnsiTheme="minorHAnsi" w:cstheme="minorHAnsi"/>
          <w:b/>
          <w:color w:val="002060"/>
        </w:rPr>
      </w:pPr>
      <w:bookmarkStart w:id="378" w:name="_Hlk183610216"/>
      <w:bookmarkStart w:id="379" w:name="expertise"/>
      <w:r w:rsidRPr="00F72311">
        <w:rPr>
          <w:rFonts w:asciiTheme="minorHAnsi" w:hAnsiTheme="minorHAnsi" w:cstheme="minorHAnsi"/>
          <w:b/>
          <w:color w:val="002060"/>
        </w:rPr>
        <w:t>Expertise </w:t>
      </w:r>
    </w:p>
    <w:bookmarkEnd w:id="378"/>
    <w:bookmarkEnd w:id="379"/>
    <w:p w14:paraId="6D62FF0F"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Les dommages sont évalués de gré à gré ou, à défaut par expertise amiable, l’Assuré ayant la possibilité de se faire assister dans tous les cas par un expert et quel que soit le montant des dommages.</w:t>
      </w:r>
    </w:p>
    <w:p w14:paraId="09DFCD9A" w14:textId="77777777" w:rsidR="00EB23C9" w:rsidRPr="00F72311" w:rsidRDefault="00EB23C9">
      <w:pPr>
        <w:pStyle w:val="Corpsdetexte"/>
        <w:jc w:val="both"/>
        <w:rPr>
          <w:rFonts w:asciiTheme="minorHAnsi" w:hAnsiTheme="minorHAnsi" w:cstheme="minorHAnsi"/>
          <w:i w:val="0"/>
          <w:szCs w:val="24"/>
        </w:rPr>
      </w:pPr>
    </w:p>
    <w:p w14:paraId="69DF36D4" w14:textId="77777777" w:rsidR="00EB23C9" w:rsidRPr="00F72311" w:rsidRDefault="00F43BB1">
      <w:pPr>
        <w:pStyle w:val="Corpsdetexte"/>
        <w:ind w:firstLine="3"/>
        <w:jc w:val="both"/>
        <w:rPr>
          <w:rFonts w:asciiTheme="minorHAnsi" w:hAnsiTheme="minorHAnsi" w:cstheme="minorHAnsi"/>
          <w:i w:val="0"/>
          <w:szCs w:val="24"/>
        </w:rPr>
      </w:pPr>
      <w:r w:rsidRPr="00F72311">
        <w:rPr>
          <w:rFonts w:asciiTheme="minorHAnsi" w:hAnsiTheme="minorHAnsi" w:cstheme="minorHAnsi"/>
          <w:i w:val="0"/>
          <w:szCs w:val="24"/>
        </w:rPr>
        <w:t>Cet expert devra être agréé par les services de l’acheteur.</w:t>
      </w:r>
    </w:p>
    <w:p w14:paraId="33475176" w14:textId="77777777" w:rsidR="00EB23C9" w:rsidRPr="00F72311" w:rsidRDefault="00EB23C9">
      <w:pPr>
        <w:tabs>
          <w:tab w:val="left" w:pos="0"/>
        </w:tabs>
        <w:ind w:left="1416"/>
        <w:rPr>
          <w:rFonts w:asciiTheme="minorHAnsi" w:hAnsiTheme="minorHAnsi" w:cstheme="minorHAnsi"/>
        </w:rPr>
      </w:pPr>
    </w:p>
    <w:p w14:paraId="520CEBAA" w14:textId="77777777" w:rsidR="00EB23C9" w:rsidRPr="00F72311" w:rsidRDefault="00F43BB1">
      <w:pPr>
        <w:pStyle w:val="arima1"/>
        <w:pBdr>
          <w:bottom w:val="single" w:sz="4" w:space="0" w:color="5B9BD5"/>
        </w:pBdr>
        <w:spacing w:beforeAutospacing="0"/>
        <w:ind w:left="-567" w:right="-284"/>
        <w:rPr>
          <w:rFonts w:asciiTheme="minorHAnsi" w:eastAsia="PMingLiU" w:hAnsiTheme="minorHAnsi" w:cstheme="minorHAnsi"/>
          <w:sz w:val="24"/>
          <w:szCs w:val="24"/>
        </w:rPr>
      </w:pPr>
      <w:bookmarkStart w:id="380" w:name="biennale"/>
      <w:r w:rsidRPr="00F72311">
        <w:rPr>
          <w:rStyle w:val="Titredulivre"/>
          <w:rFonts w:asciiTheme="minorHAnsi" w:hAnsiTheme="minorHAnsi" w:cstheme="minorHAnsi"/>
          <w:color w:val="auto"/>
          <w:sz w:val="24"/>
          <w:szCs w:val="24"/>
        </w:rPr>
        <w:t>ARTICLE 9</w:t>
      </w:r>
      <w:r w:rsidRPr="00F72311">
        <w:rPr>
          <w:rStyle w:val="Titredulivre"/>
          <w:rFonts w:asciiTheme="minorHAnsi" w:hAnsiTheme="minorHAnsi" w:cstheme="minorHAnsi"/>
          <w:color w:val="auto"/>
          <w:sz w:val="24"/>
          <w:szCs w:val="24"/>
        </w:rPr>
        <w:tab/>
      </w:r>
      <w:r w:rsidRPr="00F72311">
        <w:rPr>
          <w:rFonts w:asciiTheme="minorHAnsi" w:eastAsia="PMingLiU" w:hAnsiTheme="minorHAnsi" w:cstheme="minorHAnsi"/>
          <w:sz w:val="24"/>
          <w:szCs w:val="24"/>
        </w:rPr>
        <w:tab/>
      </w:r>
    </w:p>
    <w:p w14:paraId="54B9C3C1" w14:textId="77777777" w:rsidR="00EB23C9" w:rsidRPr="00F72311" w:rsidRDefault="00F43BB1">
      <w:pPr>
        <w:pStyle w:val="arima1"/>
        <w:pBdr>
          <w:bottom w:val="single" w:sz="4" w:space="0" w:color="5B9BD5"/>
        </w:pBdr>
        <w:spacing w:beforeAutospacing="0"/>
        <w:ind w:left="-567" w:right="-284"/>
        <w:rPr>
          <w:rFonts w:asciiTheme="minorHAnsi" w:eastAsia="PMingLiU" w:hAnsiTheme="minorHAnsi" w:cstheme="minorHAnsi"/>
          <w:b/>
          <w:i w:val="0"/>
          <w:color w:val="2F5496"/>
          <w:sz w:val="24"/>
          <w:szCs w:val="24"/>
        </w:rPr>
      </w:pPr>
      <w:r w:rsidRPr="00F72311">
        <w:rPr>
          <w:rFonts w:asciiTheme="minorHAnsi" w:eastAsia="PMingLiU" w:hAnsiTheme="minorHAnsi" w:cstheme="minorHAnsi"/>
          <w:b/>
          <w:i w:val="0"/>
          <w:color w:val="2F5496"/>
          <w:sz w:val="24"/>
          <w:szCs w:val="24"/>
        </w:rPr>
        <w:t>PRESCRIPTION BIENNALE</w:t>
      </w:r>
    </w:p>
    <w:bookmarkEnd w:id="380"/>
    <w:p w14:paraId="7597ABA3" w14:textId="77777777" w:rsidR="00EB23C9" w:rsidRPr="00F72311" w:rsidRDefault="00EB23C9">
      <w:pPr>
        <w:pStyle w:val="Corpsdetexte"/>
        <w:jc w:val="left"/>
        <w:rPr>
          <w:rFonts w:asciiTheme="minorHAnsi" w:hAnsiTheme="minorHAnsi" w:cstheme="minorHAnsi"/>
          <w:b/>
          <w:i w:val="0"/>
          <w:szCs w:val="24"/>
          <w:u w:val="single"/>
        </w:rPr>
      </w:pPr>
    </w:p>
    <w:p w14:paraId="56A074F7"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Toute action dérivant des présentes conditions générales et particulières est prescrite par deux ans à compter de l’évènement qui lui donne naissance, dans les termes des articles L114-1 et L114-2 du Code des Assurances.</w:t>
      </w:r>
    </w:p>
    <w:p w14:paraId="64B3FF2B" w14:textId="77777777" w:rsidR="00EB23C9" w:rsidRPr="00F72311" w:rsidRDefault="00EB23C9">
      <w:pPr>
        <w:pStyle w:val="Corpsdetexte"/>
        <w:jc w:val="both"/>
        <w:rPr>
          <w:rFonts w:asciiTheme="minorHAnsi" w:hAnsiTheme="minorHAnsi" w:cstheme="minorHAnsi"/>
          <w:i w:val="0"/>
          <w:szCs w:val="24"/>
        </w:rPr>
      </w:pPr>
    </w:p>
    <w:p w14:paraId="685113D9" w14:textId="77777777" w:rsidR="00EB23C9" w:rsidRPr="00F72311" w:rsidRDefault="00F43BB1">
      <w:pPr>
        <w:pStyle w:val="Corpsdetexte"/>
        <w:jc w:val="both"/>
        <w:rPr>
          <w:rFonts w:asciiTheme="minorHAnsi" w:hAnsiTheme="minorHAnsi" w:cstheme="minorHAnsi"/>
          <w:b/>
          <w:i w:val="0"/>
          <w:szCs w:val="24"/>
        </w:rPr>
      </w:pPr>
      <w:r w:rsidRPr="00F72311">
        <w:rPr>
          <w:rFonts w:asciiTheme="minorHAnsi" w:hAnsiTheme="minorHAnsi" w:cstheme="minorHAnsi"/>
          <w:b/>
          <w:i w:val="0"/>
          <w:szCs w:val="24"/>
        </w:rPr>
        <w:t>Toutefois ce délai ne court :</w:t>
      </w:r>
    </w:p>
    <w:p w14:paraId="09735602" w14:textId="77777777" w:rsidR="00EB23C9" w:rsidRPr="00F72311" w:rsidRDefault="00EB23C9">
      <w:pPr>
        <w:pStyle w:val="Corpsdetexte"/>
        <w:jc w:val="both"/>
        <w:rPr>
          <w:rFonts w:asciiTheme="minorHAnsi" w:hAnsiTheme="minorHAnsi" w:cstheme="minorHAnsi"/>
          <w:b/>
          <w:i w:val="0"/>
          <w:szCs w:val="24"/>
        </w:rPr>
      </w:pPr>
    </w:p>
    <w:p w14:paraId="28B74CF7"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En cas de réticence, omission, déclaration fausse ou inexacte sur le risque encouru, que du jour où l’Assureur en a eu connaissance,</w:t>
      </w:r>
    </w:p>
    <w:p w14:paraId="1B106916" w14:textId="77777777" w:rsidR="00EB23C9" w:rsidRPr="00F72311" w:rsidRDefault="00F43BB1">
      <w:pPr>
        <w:numPr>
          <w:ilvl w:val="0"/>
          <w:numId w:val="17"/>
        </w:numPr>
        <w:tabs>
          <w:tab w:val="left" w:pos="0"/>
        </w:tabs>
        <w:ind w:left="426" w:hanging="426"/>
        <w:jc w:val="both"/>
        <w:rPr>
          <w:rFonts w:asciiTheme="minorHAnsi" w:hAnsiTheme="minorHAnsi" w:cstheme="minorHAnsi"/>
        </w:rPr>
      </w:pPr>
      <w:r w:rsidRPr="00F72311">
        <w:rPr>
          <w:rFonts w:asciiTheme="minorHAnsi" w:hAnsiTheme="minorHAnsi" w:cstheme="minorHAnsi"/>
        </w:rPr>
        <w:t>En cas de sinistre, que du jour où les intéressés en ont eu connaissance, s’ils prouvent qu’ils l’ont ignoré jusque-là.</w:t>
      </w:r>
    </w:p>
    <w:p w14:paraId="5F9C4429" w14:textId="77777777" w:rsidR="00EB23C9" w:rsidRPr="00F72311" w:rsidRDefault="00EB23C9">
      <w:pPr>
        <w:pStyle w:val="Corpsdetexte"/>
        <w:jc w:val="both"/>
        <w:rPr>
          <w:rFonts w:asciiTheme="minorHAnsi" w:hAnsiTheme="minorHAnsi" w:cstheme="minorHAnsi"/>
          <w:i w:val="0"/>
          <w:szCs w:val="24"/>
        </w:rPr>
      </w:pPr>
    </w:p>
    <w:p w14:paraId="08EFCA90"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Quand l’action de l’Assuré contre l’Assureur a pour cause le recours d’un tiers, le délai de la prescription ne court que du jour où ce tiers a exercé une action en justice contre l’Assuré ou a été indemnisé par ce dernier.</w:t>
      </w:r>
    </w:p>
    <w:p w14:paraId="723ABED7" w14:textId="77777777" w:rsidR="00EB23C9" w:rsidRPr="00F72311" w:rsidRDefault="00EB23C9">
      <w:pPr>
        <w:pStyle w:val="Corpsdetexte"/>
        <w:jc w:val="left"/>
        <w:rPr>
          <w:rFonts w:asciiTheme="minorHAnsi" w:hAnsiTheme="minorHAnsi" w:cstheme="minorHAnsi"/>
          <w:i w:val="0"/>
          <w:szCs w:val="24"/>
        </w:rPr>
      </w:pPr>
    </w:p>
    <w:p w14:paraId="52B837B7" w14:textId="77777777" w:rsidR="00EB23C9" w:rsidRPr="00F72311" w:rsidRDefault="00F43BB1">
      <w:pPr>
        <w:pStyle w:val="Corpsdetexte"/>
        <w:jc w:val="both"/>
        <w:rPr>
          <w:rFonts w:asciiTheme="minorHAnsi" w:hAnsiTheme="minorHAnsi" w:cstheme="minorHAnsi"/>
          <w:i w:val="0"/>
          <w:szCs w:val="24"/>
        </w:rPr>
      </w:pPr>
      <w:r w:rsidRPr="00F72311">
        <w:rPr>
          <w:rFonts w:asciiTheme="minorHAnsi" w:hAnsiTheme="minorHAnsi" w:cstheme="minorHAnsi"/>
          <w:i w:val="0"/>
          <w:szCs w:val="24"/>
        </w:rPr>
        <w:t xml:space="preserve">La prescription est interrompue par une des causes ordinaires d’interruption, par une action ou citation en justice, commandement ou saisie signifiés à celui que l’on veut empêcher de prescrire, </w:t>
      </w:r>
      <w:r w:rsidRPr="00F72311">
        <w:rPr>
          <w:rFonts w:asciiTheme="minorHAnsi" w:hAnsiTheme="minorHAnsi" w:cstheme="minorHAnsi"/>
          <w:i w:val="0"/>
          <w:szCs w:val="24"/>
        </w:rPr>
        <w:lastRenderedPageBreak/>
        <w:t xml:space="preserve">par la désignation d’un expert après sinistre, par l’envoi d’une lettre recommandée avec accusé de réception adressée par l’Assureur à l’Assuré pour paiement d’une cotisation, et par l’Assuré à l’Assureur pour le paiement de l’indemnité. </w:t>
      </w:r>
    </w:p>
    <w:p w14:paraId="003E39D5" w14:textId="77777777" w:rsidR="00EB23C9" w:rsidRPr="00F72311" w:rsidRDefault="00EB23C9">
      <w:pPr>
        <w:pStyle w:val="arima1"/>
        <w:pBdr>
          <w:bottom w:val="single" w:sz="4" w:space="0" w:color="5B9BD5"/>
        </w:pBdr>
        <w:spacing w:beforeAutospacing="0"/>
        <w:ind w:left="-567" w:right="-284"/>
        <w:rPr>
          <w:rStyle w:val="Titredulivre"/>
          <w:rFonts w:asciiTheme="minorHAnsi" w:hAnsiTheme="minorHAnsi" w:cstheme="minorHAnsi"/>
          <w:color w:val="auto"/>
          <w:sz w:val="24"/>
          <w:szCs w:val="24"/>
        </w:rPr>
      </w:pPr>
    </w:p>
    <w:p w14:paraId="6E3D4564" w14:textId="77777777" w:rsidR="00EB23C9" w:rsidRPr="00F72311" w:rsidRDefault="00F43BB1">
      <w:pPr>
        <w:pStyle w:val="arima1"/>
        <w:pBdr>
          <w:bottom w:val="single" w:sz="4" w:space="0" w:color="5B9BD5"/>
        </w:pBdr>
        <w:spacing w:beforeAutospacing="0"/>
        <w:ind w:left="-567" w:right="-284"/>
        <w:rPr>
          <w:rFonts w:asciiTheme="minorHAnsi" w:eastAsia="PMingLiU" w:hAnsiTheme="minorHAnsi" w:cstheme="minorHAnsi"/>
          <w:sz w:val="24"/>
          <w:szCs w:val="24"/>
        </w:rPr>
      </w:pPr>
      <w:bookmarkStart w:id="381" w:name="données"/>
      <w:r w:rsidRPr="00F72311">
        <w:rPr>
          <w:rStyle w:val="Titredulivre"/>
          <w:rFonts w:asciiTheme="minorHAnsi" w:hAnsiTheme="minorHAnsi" w:cstheme="minorHAnsi"/>
          <w:color w:val="auto"/>
          <w:sz w:val="24"/>
          <w:szCs w:val="24"/>
        </w:rPr>
        <w:t>ARTICLE 10</w:t>
      </w:r>
      <w:r w:rsidRPr="00F72311">
        <w:rPr>
          <w:rStyle w:val="Titredulivre"/>
          <w:rFonts w:asciiTheme="minorHAnsi" w:hAnsiTheme="minorHAnsi" w:cstheme="minorHAnsi"/>
          <w:color w:val="auto"/>
          <w:sz w:val="24"/>
          <w:szCs w:val="24"/>
        </w:rPr>
        <w:tab/>
      </w:r>
      <w:r w:rsidRPr="00F72311">
        <w:rPr>
          <w:rFonts w:asciiTheme="minorHAnsi" w:eastAsia="PMingLiU" w:hAnsiTheme="minorHAnsi" w:cstheme="minorHAnsi"/>
          <w:sz w:val="24"/>
          <w:szCs w:val="24"/>
        </w:rPr>
        <w:tab/>
      </w:r>
    </w:p>
    <w:p w14:paraId="3F9C0331" w14:textId="77777777" w:rsidR="00EB23C9" w:rsidRPr="00F72311" w:rsidRDefault="00F43BB1">
      <w:pPr>
        <w:pStyle w:val="arima1"/>
        <w:pBdr>
          <w:bottom w:val="single" w:sz="4" w:space="0" w:color="5B9BD5"/>
        </w:pBdr>
        <w:spacing w:beforeAutospacing="0"/>
        <w:ind w:left="-567" w:right="-284"/>
        <w:rPr>
          <w:rFonts w:asciiTheme="minorHAnsi" w:eastAsia="PMingLiU" w:hAnsiTheme="minorHAnsi" w:cstheme="minorHAnsi"/>
          <w:b/>
          <w:i w:val="0"/>
          <w:color w:val="2F5496"/>
          <w:sz w:val="24"/>
          <w:szCs w:val="24"/>
        </w:rPr>
      </w:pPr>
      <w:r w:rsidRPr="00F72311">
        <w:rPr>
          <w:rFonts w:asciiTheme="minorHAnsi" w:eastAsia="PMingLiU" w:hAnsiTheme="minorHAnsi" w:cstheme="minorHAnsi"/>
          <w:b/>
          <w:i w:val="0"/>
          <w:color w:val="2F5496"/>
          <w:sz w:val="24"/>
          <w:szCs w:val="24"/>
        </w:rPr>
        <w:t>PROTECTION DES DONNEES</w:t>
      </w:r>
    </w:p>
    <w:bookmarkEnd w:id="381"/>
    <w:p w14:paraId="5F334C62" w14:textId="77777777" w:rsidR="00EB23C9" w:rsidRPr="00F72311" w:rsidRDefault="00EB23C9">
      <w:pPr>
        <w:rPr>
          <w:rFonts w:asciiTheme="minorHAnsi" w:eastAsia="Times New Roman" w:hAnsiTheme="minorHAnsi" w:cstheme="minorHAnsi"/>
        </w:rPr>
      </w:pPr>
    </w:p>
    <w:p w14:paraId="4E0646C8"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Dans le cadre de l’exécution du présent marché d’assurance, les données à caractère personnel seront traitées par l'Assureur. En tant que responsable de traitement, l'Assureur s’engage à respecter la réglementation en vigueur applicable au traitement de données à caractère personnel, et notamment, le règlement (UE) 2016/679 du Parlement européen et du Conseil du 27 avril 2016, ainsi que la loi n° 78-17 du 6 janvier 1978 modifiée, relative à l’informatique, aux fichiers et aux libertés.</w:t>
      </w:r>
    </w:p>
    <w:p w14:paraId="61D6582C" w14:textId="6E732A3B" w:rsidR="00EB23C9" w:rsidRDefault="00EB23C9">
      <w:pPr>
        <w:jc w:val="both"/>
        <w:rPr>
          <w:rFonts w:asciiTheme="minorHAnsi" w:hAnsiTheme="minorHAnsi" w:cstheme="minorHAnsi"/>
          <w:color w:val="FF0000"/>
        </w:rPr>
      </w:pPr>
    </w:p>
    <w:p w14:paraId="53281B6F" w14:textId="77777777" w:rsidR="00D8397A" w:rsidRPr="00F72311" w:rsidRDefault="00D8397A">
      <w:pPr>
        <w:jc w:val="both"/>
        <w:rPr>
          <w:rFonts w:asciiTheme="minorHAnsi" w:hAnsiTheme="minorHAnsi" w:cstheme="minorHAnsi"/>
          <w:color w:val="FF0000"/>
        </w:rPr>
      </w:pPr>
    </w:p>
    <w:p w14:paraId="770170F0" w14:textId="77777777" w:rsidR="00EB23C9" w:rsidRPr="00F72311" w:rsidRDefault="00F43BB1">
      <w:pPr>
        <w:pStyle w:val="arima1"/>
        <w:pBdr>
          <w:bottom w:val="single" w:sz="4" w:space="0" w:color="5B9BD5"/>
        </w:pBdr>
        <w:spacing w:beforeAutospacing="0"/>
        <w:ind w:left="-567" w:right="-284"/>
        <w:rPr>
          <w:rFonts w:asciiTheme="minorHAnsi" w:eastAsia="PMingLiU" w:hAnsiTheme="minorHAnsi" w:cstheme="minorHAnsi"/>
          <w:sz w:val="24"/>
          <w:szCs w:val="24"/>
        </w:rPr>
      </w:pPr>
      <w:bookmarkStart w:id="382" w:name="langue"/>
      <w:r w:rsidRPr="00F72311">
        <w:rPr>
          <w:rStyle w:val="Titredulivre"/>
          <w:rFonts w:asciiTheme="minorHAnsi" w:hAnsiTheme="minorHAnsi" w:cstheme="minorHAnsi"/>
          <w:color w:val="auto"/>
          <w:sz w:val="24"/>
          <w:szCs w:val="24"/>
        </w:rPr>
        <w:t>ARTICLE 11</w:t>
      </w:r>
      <w:r w:rsidRPr="00F72311">
        <w:rPr>
          <w:rStyle w:val="Titredulivre"/>
          <w:rFonts w:asciiTheme="minorHAnsi" w:hAnsiTheme="minorHAnsi" w:cstheme="minorHAnsi"/>
          <w:color w:val="auto"/>
          <w:sz w:val="24"/>
          <w:szCs w:val="24"/>
        </w:rPr>
        <w:tab/>
      </w:r>
      <w:r w:rsidRPr="00F72311">
        <w:rPr>
          <w:rFonts w:asciiTheme="minorHAnsi" w:eastAsia="PMingLiU" w:hAnsiTheme="minorHAnsi" w:cstheme="minorHAnsi"/>
          <w:sz w:val="24"/>
          <w:szCs w:val="24"/>
        </w:rPr>
        <w:tab/>
      </w:r>
    </w:p>
    <w:p w14:paraId="0D56A90B" w14:textId="77777777" w:rsidR="00EB23C9" w:rsidRPr="00F72311" w:rsidRDefault="00F43BB1">
      <w:pPr>
        <w:pStyle w:val="arima1"/>
        <w:pBdr>
          <w:bottom w:val="single" w:sz="4" w:space="0" w:color="5B9BD5"/>
        </w:pBdr>
        <w:spacing w:beforeAutospacing="0"/>
        <w:ind w:left="-567" w:right="-284"/>
        <w:rPr>
          <w:rFonts w:asciiTheme="minorHAnsi" w:eastAsia="PMingLiU" w:hAnsiTheme="minorHAnsi" w:cstheme="minorHAnsi"/>
          <w:b/>
          <w:i w:val="0"/>
          <w:color w:val="2F5496"/>
          <w:sz w:val="24"/>
          <w:szCs w:val="24"/>
        </w:rPr>
      </w:pPr>
      <w:bookmarkStart w:id="383" w:name="_Hlk183609740"/>
      <w:r w:rsidRPr="00F72311">
        <w:rPr>
          <w:rFonts w:asciiTheme="minorHAnsi" w:eastAsia="PMingLiU" w:hAnsiTheme="minorHAnsi" w:cstheme="minorHAnsi"/>
          <w:b/>
          <w:i w:val="0"/>
          <w:color w:val="2F5496"/>
          <w:sz w:val="24"/>
          <w:szCs w:val="24"/>
        </w:rPr>
        <w:t>LANGUE</w:t>
      </w:r>
    </w:p>
    <w:bookmarkEnd w:id="382"/>
    <w:bookmarkEnd w:id="383"/>
    <w:p w14:paraId="509FB63B" w14:textId="77777777" w:rsidR="00EB23C9" w:rsidRPr="00F72311" w:rsidRDefault="00EB23C9">
      <w:pPr>
        <w:jc w:val="both"/>
        <w:rPr>
          <w:rFonts w:asciiTheme="minorHAnsi" w:hAnsiTheme="minorHAnsi" w:cstheme="minorHAnsi"/>
        </w:rPr>
      </w:pPr>
    </w:p>
    <w:p w14:paraId="29E5EEE8" w14:textId="05B0CB09" w:rsidR="00EB23C9" w:rsidRPr="00F72311" w:rsidRDefault="00F43BB1">
      <w:pPr>
        <w:jc w:val="both"/>
        <w:rPr>
          <w:rFonts w:asciiTheme="minorHAnsi" w:hAnsiTheme="minorHAnsi" w:cstheme="minorHAnsi"/>
        </w:rPr>
      </w:pPr>
      <w:r w:rsidRPr="00F72311">
        <w:rPr>
          <w:rFonts w:asciiTheme="minorHAnsi" w:hAnsiTheme="minorHAnsi" w:cstheme="minorHAnsi"/>
        </w:rPr>
        <w:t>Les correspondances relatives au marché sont rédigées en langue française.</w:t>
      </w:r>
    </w:p>
    <w:p w14:paraId="750B05A8" w14:textId="3909745C" w:rsidR="00EB23C9" w:rsidRDefault="00EB23C9">
      <w:pPr>
        <w:jc w:val="both"/>
        <w:rPr>
          <w:rFonts w:asciiTheme="minorHAnsi" w:hAnsiTheme="minorHAnsi" w:cstheme="minorHAnsi"/>
        </w:rPr>
      </w:pPr>
    </w:p>
    <w:p w14:paraId="3AC1B7AD" w14:textId="77777777" w:rsidR="00D8397A" w:rsidRPr="00F72311" w:rsidRDefault="00D8397A">
      <w:pPr>
        <w:jc w:val="both"/>
        <w:rPr>
          <w:rFonts w:asciiTheme="minorHAnsi" w:hAnsiTheme="minorHAnsi" w:cstheme="minorHAnsi"/>
        </w:rPr>
      </w:pPr>
    </w:p>
    <w:p w14:paraId="42E4F3E5" w14:textId="77777777" w:rsidR="00EB23C9" w:rsidRPr="00F72311" w:rsidRDefault="00F43BB1">
      <w:pPr>
        <w:pStyle w:val="arima1"/>
        <w:pBdr>
          <w:bottom w:val="single" w:sz="4" w:space="0" w:color="5B9BD5"/>
        </w:pBdr>
        <w:spacing w:beforeAutospacing="0"/>
        <w:ind w:left="-567" w:right="-284"/>
        <w:rPr>
          <w:rFonts w:asciiTheme="minorHAnsi" w:eastAsia="PMingLiU" w:hAnsiTheme="minorHAnsi" w:cstheme="minorHAnsi"/>
          <w:sz w:val="24"/>
          <w:szCs w:val="24"/>
        </w:rPr>
      </w:pPr>
      <w:bookmarkStart w:id="384" w:name="monnaie"/>
      <w:r w:rsidRPr="00F72311">
        <w:rPr>
          <w:rStyle w:val="Titredulivre"/>
          <w:rFonts w:asciiTheme="minorHAnsi" w:hAnsiTheme="minorHAnsi" w:cstheme="minorHAnsi"/>
          <w:color w:val="auto"/>
          <w:sz w:val="24"/>
          <w:szCs w:val="24"/>
        </w:rPr>
        <w:t>ARTICLE 12</w:t>
      </w:r>
      <w:r w:rsidRPr="00F72311">
        <w:rPr>
          <w:rStyle w:val="Titredulivre"/>
          <w:rFonts w:asciiTheme="minorHAnsi" w:hAnsiTheme="minorHAnsi" w:cstheme="minorHAnsi"/>
          <w:color w:val="auto"/>
          <w:sz w:val="24"/>
          <w:szCs w:val="24"/>
        </w:rPr>
        <w:tab/>
      </w:r>
      <w:r w:rsidRPr="00F72311">
        <w:rPr>
          <w:rFonts w:asciiTheme="minorHAnsi" w:eastAsia="PMingLiU" w:hAnsiTheme="minorHAnsi" w:cstheme="minorHAnsi"/>
          <w:sz w:val="24"/>
          <w:szCs w:val="24"/>
        </w:rPr>
        <w:tab/>
      </w:r>
    </w:p>
    <w:p w14:paraId="646D6764" w14:textId="77777777" w:rsidR="00EB23C9" w:rsidRPr="00F72311" w:rsidRDefault="00F43BB1">
      <w:pPr>
        <w:pStyle w:val="arima1"/>
        <w:pBdr>
          <w:bottom w:val="single" w:sz="4" w:space="0" w:color="5B9BD5"/>
        </w:pBdr>
        <w:spacing w:beforeAutospacing="0"/>
        <w:ind w:left="-567" w:right="-284"/>
        <w:rPr>
          <w:rFonts w:asciiTheme="minorHAnsi" w:eastAsia="PMingLiU" w:hAnsiTheme="minorHAnsi" w:cstheme="minorHAnsi"/>
          <w:b/>
          <w:i w:val="0"/>
          <w:color w:val="2F5496"/>
          <w:sz w:val="24"/>
          <w:szCs w:val="24"/>
        </w:rPr>
      </w:pPr>
      <w:bookmarkStart w:id="385" w:name="_Hlk183609726"/>
      <w:r w:rsidRPr="00F72311">
        <w:rPr>
          <w:rFonts w:asciiTheme="minorHAnsi" w:eastAsia="PMingLiU" w:hAnsiTheme="minorHAnsi" w:cstheme="minorHAnsi"/>
          <w:b/>
          <w:i w:val="0"/>
          <w:color w:val="2F5496"/>
          <w:sz w:val="24"/>
          <w:szCs w:val="24"/>
        </w:rPr>
        <w:t>MONNAIE</w:t>
      </w:r>
    </w:p>
    <w:bookmarkEnd w:id="384"/>
    <w:bookmarkEnd w:id="385"/>
    <w:p w14:paraId="542440F1" w14:textId="77777777" w:rsidR="00EB23C9" w:rsidRPr="00F72311" w:rsidRDefault="00EB23C9">
      <w:pPr>
        <w:jc w:val="both"/>
        <w:rPr>
          <w:rFonts w:asciiTheme="minorHAnsi" w:hAnsiTheme="minorHAnsi" w:cstheme="minorHAnsi"/>
        </w:rPr>
      </w:pPr>
    </w:p>
    <w:p w14:paraId="55AA38F6" w14:textId="28BAB545" w:rsidR="00EB23C9" w:rsidRPr="00F72311" w:rsidRDefault="00F43BB1">
      <w:pPr>
        <w:jc w:val="both"/>
        <w:rPr>
          <w:rFonts w:asciiTheme="minorHAnsi" w:hAnsiTheme="minorHAnsi" w:cstheme="minorHAnsi"/>
        </w:rPr>
      </w:pPr>
      <w:r w:rsidRPr="00F72311">
        <w:rPr>
          <w:rFonts w:asciiTheme="minorHAnsi" w:hAnsiTheme="minorHAnsi" w:cstheme="minorHAnsi"/>
        </w:rPr>
        <w:t>L’unité monétaire relative au marché est l’euro.</w:t>
      </w:r>
    </w:p>
    <w:p w14:paraId="7E5828D4" w14:textId="62B66B97" w:rsidR="00EB23C9" w:rsidRDefault="00EB23C9">
      <w:pPr>
        <w:jc w:val="both"/>
        <w:rPr>
          <w:rFonts w:asciiTheme="minorHAnsi" w:hAnsiTheme="minorHAnsi" w:cstheme="minorHAnsi"/>
        </w:rPr>
      </w:pPr>
    </w:p>
    <w:p w14:paraId="0B4A6709" w14:textId="77777777" w:rsidR="00D8397A" w:rsidRPr="00F72311" w:rsidRDefault="00D8397A">
      <w:pPr>
        <w:jc w:val="both"/>
        <w:rPr>
          <w:rFonts w:asciiTheme="minorHAnsi" w:hAnsiTheme="minorHAnsi" w:cstheme="minorHAnsi"/>
        </w:rPr>
      </w:pPr>
    </w:p>
    <w:p w14:paraId="172349B3" w14:textId="77777777" w:rsidR="00EB23C9" w:rsidRPr="00F72311" w:rsidRDefault="00F43BB1">
      <w:pPr>
        <w:pStyle w:val="arima1"/>
        <w:pBdr>
          <w:bottom w:val="single" w:sz="4" w:space="0" w:color="5B9BD5"/>
        </w:pBdr>
        <w:spacing w:beforeAutospacing="0"/>
        <w:ind w:left="-567" w:right="-284"/>
        <w:rPr>
          <w:rFonts w:asciiTheme="minorHAnsi" w:eastAsia="PMingLiU" w:hAnsiTheme="minorHAnsi" w:cstheme="minorHAnsi"/>
          <w:sz w:val="24"/>
          <w:szCs w:val="24"/>
        </w:rPr>
      </w:pPr>
      <w:bookmarkStart w:id="386" w:name="litiges"/>
      <w:r w:rsidRPr="00F72311">
        <w:rPr>
          <w:rStyle w:val="Titredulivre"/>
          <w:rFonts w:asciiTheme="minorHAnsi" w:hAnsiTheme="minorHAnsi" w:cstheme="minorHAnsi"/>
          <w:color w:val="auto"/>
          <w:sz w:val="24"/>
          <w:szCs w:val="24"/>
        </w:rPr>
        <w:t>ARTICLE 13</w:t>
      </w:r>
      <w:r w:rsidRPr="00F72311">
        <w:rPr>
          <w:rStyle w:val="Titredulivre"/>
          <w:rFonts w:asciiTheme="minorHAnsi" w:hAnsiTheme="minorHAnsi" w:cstheme="minorHAnsi"/>
          <w:color w:val="auto"/>
          <w:sz w:val="24"/>
          <w:szCs w:val="24"/>
        </w:rPr>
        <w:tab/>
      </w:r>
      <w:r w:rsidRPr="00F72311">
        <w:rPr>
          <w:rFonts w:asciiTheme="minorHAnsi" w:eastAsia="PMingLiU" w:hAnsiTheme="minorHAnsi" w:cstheme="minorHAnsi"/>
          <w:sz w:val="24"/>
          <w:szCs w:val="24"/>
        </w:rPr>
        <w:tab/>
      </w:r>
    </w:p>
    <w:p w14:paraId="3FCF1518" w14:textId="77777777" w:rsidR="00EB23C9" w:rsidRPr="00F72311" w:rsidRDefault="00F43BB1">
      <w:pPr>
        <w:pStyle w:val="arima1"/>
        <w:pBdr>
          <w:bottom w:val="single" w:sz="4" w:space="0" w:color="5B9BD5"/>
        </w:pBdr>
        <w:spacing w:beforeAutospacing="0"/>
        <w:ind w:left="-567" w:right="-284"/>
        <w:rPr>
          <w:rFonts w:asciiTheme="minorHAnsi" w:eastAsia="PMingLiU" w:hAnsiTheme="minorHAnsi" w:cstheme="minorHAnsi"/>
          <w:b/>
          <w:i w:val="0"/>
          <w:color w:val="2F5496"/>
          <w:sz w:val="24"/>
          <w:szCs w:val="24"/>
        </w:rPr>
      </w:pPr>
      <w:bookmarkStart w:id="387" w:name="_Hlk183609716"/>
      <w:r w:rsidRPr="00F72311">
        <w:rPr>
          <w:rFonts w:asciiTheme="minorHAnsi" w:eastAsia="PMingLiU" w:hAnsiTheme="minorHAnsi" w:cstheme="minorHAnsi"/>
          <w:b/>
          <w:i w:val="0"/>
          <w:color w:val="2F5496"/>
          <w:sz w:val="24"/>
          <w:szCs w:val="24"/>
        </w:rPr>
        <w:t>LITIGES</w:t>
      </w:r>
    </w:p>
    <w:bookmarkEnd w:id="386"/>
    <w:bookmarkEnd w:id="387"/>
    <w:p w14:paraId="066914FC" w14:textId="77777777" w:rsidR="00EB23C9" w:rsidRPr="00F72311" w:rsidRDefault="00EB23C9">
      <w:pPr>
        <w:jc w:val="both"/>
        <w:rPr>
          <w:rFonts w:asciiTheme="minorHAnsi" w:hAnsiTheme="minorHAnsi" w:cstheme="minorHAnsi"/>
        </w:rPr>
      </w:pPr>
    </w:p>
    <w:p w14:paraId="0856C42B"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En cas de litige, le droit français est seul applicable. Le Tribunal administratif de Pau est seul compétent.</w:t>
      </w:r>
    </w:p>
    <w:p w14:paraId="03B05714" w14:textId="77777777" w:rsidR="00EB23C9" w:rsidRPr="00F72311" w:rsidRDefault="00EB23C9">
      <w:pPr>
        <w:jc w:val="both"/>
        <w:rPr>
          <w:rFonts w:asciiTheme="minorHAnsi" w:hAnsiTheme="minorHAnsi" w:cstheme="minorHAnsi"/>
        </w:rPr>
      </w:pPr>
    </w:p>
    <w:p w14:paraId="1F09493F" w14:textId="77777777" w:rsidR="00EB23C9" w:rsidRPr="00F72311" w:rsidRDefault="00EB23C9">
      <w:pPr>
        <w:jc w:val="both"/>
        <w:rPr>
          <w:rFonts w:asciiTheme="minorHAnsi" w:hAnsiTheme="minorHAnsi" w:cstheme="minorHAnsi"/>
        </w:rPr>
      </w:pPr>
    </w:p>
    <w:p w14:paraId="424BCB74" w14:textId="77777777" w:rsidR="00EB23C9" w:rsidRPr="00F72311" w:rsidRDefault="00F43BB1">
      <w:pPr>
        <w:pStyle w:val="arima1"/>
        <w:pBdr>
          <w:bottom w:val="single" w:sz="4" w:space="0" w:color="5B9BD5"/>
        </w:pBdr>
        <w:spacing w:beforeAutospacing="0"/>
        <w:ind w:left="-567" w:right="-284"/>
        <w:rPr>
          <w:rFonts w:asciiTheme="minorHAnsi" w:eastAsia="PMingLiU" w:hAnsiTheme="minorHAnsi" w:cstheme="minorHAnsi"/>
          <w:sz w:val="24"/>
          <w:szCs w:val="24"/>
        </w:rPr>
      </w:pPr>
      <w:bookmarkStart w:id="388" w:name="CCAPrecours"/>
      <w:r w:rsidRPr="00F72311">
        <w:rPr>
          <w:rStyle w:val="Titredulivre"/>
          <w:rFonts w:asciiTheme="minorHAnsi" w:hAnsiTheme="minorHAnsi" w:cstheme="minorHAnsi"/>
          <w:color w:val="auto"/>
          <w:sz w:val="24"/>
          <w:szCs w:val="24"/>
        </w:rPr>
        <w:t>ARTICLE 14</w:t>
      </w:r>
      <w:r w:rsidRPr="00F72311">
        <w:rPr>
          <w:rFonts w:asciiTheme="minorHAnsi" w:eastAsia="PMingLiU" w:hAnsiTheme="minorHAnsi" w:cstheme="minorHAnsi"/>
          <w:sz w:val="24"/>
          <w:szCs w:val="24"/>
        </w:rPr>
        <w:tab/>
      </w:r>
    </w:p>
    <w:p w14:paraId="70C90B9C" w14:textId="77777777" w:rsidR="00EB23C9" w:rsidRPr="00F72311" w:rsidRDefault="00F43BB1">
      <w:pPr>
        <w:pStyle w:val="arima1"/>
        <w:pBdr>
          <w:bottom w:val="single" w:sz="4" w:space="0" w:color="5B9BD5"/>
        </w:pBdr>
        <w:spacing w:beforeAutospacing="0"/>
        <w:ind w:left="-567" w:right="-284"/>
        <w:rPr>
          <w:rFonts w:asciiTheme="minorHAnsi" w:eastAsia="PMingLiU" w:hAnsiTheme="minorHAnsi" w:cstheme="minorHAnsi"/>
          <w:b/>
          <w:i w:val="0"/>
          <w:color w:val="2F5496"/>
          <w:sz w:val="24"/>
          <w:szCs w:val="24"/>
        </w:rPr>
      </w:pPr>
      <w:bookmarkStart w:id="389" w:name="_Hlk183609708"/>
      <w:r w:rsidRPr="00F72311">
        <w:rPr>
          <w:rFonts w:asciiTheme="minorHAnsi" w:eastAsia="PMingLiU" w:hAnsiTheme="minorHAnsi" w:cstheme="minorHAnsi"/>
          <w:b/>
          <w:i w:val="0"/>
          <w:color w:val="2F5496"/>
          <w:sz w:val="24"/>
          <w:szCs w:val="24"/>
        </w:rPr>
        <w:t>INSTANCE CHARGEE DES RECOURS</w:t>
      </w:r>
    </w:p>
    <w:bookmarkEnd w:id="388"/>
    <w:bookmarkEnd w:id="389"/>
    <w:p w14:paraId="6BCF6425" w14:textId="77777777" w:rsidR="00EB23C9" w:rsidRPr="00F72311" w:rsidRDefault="00EB23C9">
      <w:pPr>
        <w:jc w:val="both"/>
        <w:rPr>
          <w:rFonts w:asciiTheme="minorHAnsi" w:hAnsiTheme="minorHAnsi" w:cstheme="minorHAnsi"/>
        </w:rPr>
      </w:pPr>
    </w:p>
    <w:p w14:paraId="0E41BEAE"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Tribunal administratif de Pau :</w:t>
      </w:r>
    </w:p>
    <w:p w14:paraId="0B3CC798"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Villa </w:t>
      </w:r>
      <w:proofErr w:type="spellStart"/>
      <w:r w:rsidRPr="00F72311">
        <w:rPr>
          <w:rFonts w:asciiTheme="minorHAnsi" w:hAnsiTheme="minorHAnsi" w:cstheme="minorHAnsi"/>
        </w:rPr>
        <w:t>Noulibos</w:t>
      </w:r>
      <w:proofErr w:type="spellEnd"/>
    </w:p>
    <w:p w14:paraId="35C1D668"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50, Cours Lyautey</w:t>
      </w:r>
    </w:p>
    <w:p w14:paraId="684B127E"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64010 Pau CEDEX</w:t>
      </w:r>
    </w:p>
    <w:p w14:paraId="23116D40" w14:textId="5852E811" w:rsidR="00EB23C9" w:rsidRPr="00F72311" w:rsidRDefault="00F43BB1">
      <w:pPr>
        <w:jc w:val="both"/>
        <w:rPr>
          <w:rFonts w:asciiTheme="minorHAnsi" w:hAnsiTheme="minorHAnsi" w:cstheme="minorHAnsi"/>
        </w:rPr>
      </w:pPr>
      <w:r w:rsidRPr="00F72311">
        <w:rPr>
          <w:rFonts w:asciiTheme="minorHAnsi" w:hAnsiTheme="minorHAnsi" w:cstheme="minorHAnsi"/>
        </w:rPr>
        <w:t xml:space="preserve">Téléphone : </w:t>
      </w:r>
      <w:r w:rsidR="00CA68B3">
        <w:rPr>
          <w:rFonts w:asciiTheme="minorHAnsi" w:hAnsiTheme="minorHAnsi" w:cstheme="minorHAnsi"/>
        </w:rPr>
        <w:tab/>
      </w:r>
      <w:r w:rsidRPr="00F72311">
        <w:rPr>
          <w:rFonts w:asciiTheme="minorHAnsi" w:hAnsiTheme="minorHAnsi" w:cstheme="minorHAnsi"/>
        </w:rPr>
        <w:t>05 59 84 94 40</w:t>
      </w:r>
    </w:p>
    <w:p w14:paraId="6E99054B" w14:textId="5E0AB04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Télécopie : </w:t>
      </w:r>
      <w:r w:rsidR="00CA68B3">
        <w:rPr>
          <w:rFonts w:asciiTheme="minorHAnsi" w:hAnsiTheme="minorHAnsi" w:cstheme="minorHAnsi"/>
        </w:rPr>
        <w:tab/>
      </w:r>
      <w:r w:rsidRPr="00F72311">
        <w:rPr>
          <w:rFonts w:asciiTheme="minorHAnsi" w:hAnsiTheme="minorHAnsi" w:cstheme="minorHAnsi"/>
        </w:rPr>
        <w:t>05 59 02 49 93</w:t>
      </w:r>
    </w:p>
    <w:p w14:paraId="7F6CEE4D" w14:textId="5595FC4A" w:rsidR="00EB23C9" w:rsidRPr="00F72311" w:rsidRDefault="00F43BB1">
      <w:pPr>
        <w:jc w:val="both"/>
        <w:rPr>
          <w:rFonts w:asciiTheme="minorHAnsi" w:hAnsiTheme="minorHAnsi" w:cstheme="minorHAnsi"/>
        </w:rPr>
      </w:pPr>
      <w:r w:rsidRPr="00F72311">
        <w:rPr>
          <w:rFonts w:asciiTheme="minorHAnsi" w:hAnsiTheme="minorHAnsi" w:cstheme="minorHAnsi"/>
        </w:rPr>
        <w:t xml:space="preserve">Courriel : </w:t>
      </w:r>
      <w:r w:rsidR="00CA68B3">
        <w:rPr>
          <w:rFonts w:asciiTheme="minorHAnsi" w:hAnsiTheme="minorHAnsi" w:cstheme="minorHAnsi"/>
        </w:rPr>
        <w:tab/>
      </w:r>
      <w:r w:rsidRPr="00F72311">
        <w:rPr>
          <w:rFonts w:asciiTheme="minorHAnsi" w:hAnsiTheme="minorHAnsi" w:cstheme="minorHAnsi"/>
        </w:rPr>
        <w:t>greffe.ta-pau@juradm.fr</w:t>
      </w:r>
    </w:p>
    <w:p w14:paraId="10FEFB15" w14:textId="003ABC97" w:rsidR="00EB23C9" w:rsidRPr="00F72311" w:rsidRDefault="00F43BB1">
      <w:pPr>
        <w:jc w:val="both"/>
        <w:rPr>
          <w:rFonts w:asciiTheme="minorHAnsi" w:hAnsiTheme="minorHAnsi" w:cstheme="minorHAnsi"/>
        </w:rPr>
      </w:pPr>
      <w:r w:rsidRPr="00F72311">
        <w:rPr>
          <w:rFonts w:asciiTheme="minorHAnsi" w:hAnsiTheme="minorHAnsi" w:cstheme="minorHAnsi"/>
        </w:rPr>
        <w:t xml:space="preserve">Site internet : </w:t>
      </w:r>
      <w:r w:rsidR="00CA68B3">
        <w:rPr>
          <w:rFonts w:asciiTheme="minorHAnsi" w:hAnsiTheme="minorHAnsi" w:cstheme="minorHAnsi"/>
        </w:rPr>
        <w:tab/>
      </w:r>
      <w:r w:rsidRPr="00F72311">
        <w:rPr>
          <w:rFonts w:asciiTheme="minorHAnsi" w:hAnsiTheme="minorHAnsi" w:cstheme="minorHAnsi"/>
        </w:rPr>
        <w:t>http://pau.tribunal-administratif.fr/</w:t>
      </w:r>
    </w:p>
    <w:p w14:paraId="20F318E4" w14:textId="77777777" w:rsidR="00EB23C9" w:rsidRPr="00F72311" w:rsidRDefault="00EB23C9">
      <w:pPr>
        <w:jc w:val="both"/>
        <w:rPr>
          <w:rFonts w:asciiTheme="minorHAnsi" w:hAnsiTheme="minorHAnsi" w:cstheme="minorHAnsi"/>
        </w:rPr>
      </w:pPr>
    </w:p>
    <w:p w14:paraId="290EA883" w14:textId="2C0DFDD3" w:rsidR="003B410B" w:rsidRDefault="003B410B">
      <w:pPr>
        <w:rPr>
          <w:rFonts w:asciiTheme="minorHAnsi" w:hAnsiTheme="minorHAnsi" w:cstheme="minorHAnsi"/>
        </w:rPr>
      </w:pPr>
      <w:r>
        <w:rPr>
          <w:rFonts w:asciiTheme="minorHAnsi" w:hAnsiTheme="minorHAnsi" w:cstheme="minorHAnsi"/>
        </w:rPr>
        <w:br w:type="page"/>
      </w:r>
    </w:p>
    <w:p w14:paraId="2FCF5129" w14:textId="77777777" w:rsidR="00EB23C9" w:rsidRPr="00F72311" w:rsidRDefault="00EB23C9">
      <w:pPr>
        <w:jc w:val="both"/>
        <w:rPr>
          <w:rFonts w:asciiTheme="minorHAnsi" w:hAnsiTheme="minorHAnsi" w:cstheme="minorHAnsi"/>
        </w:rPr>
      </w:pPr>
    </w:p>
    <w:p w14:paraId="32638095" w14:textId="77777777" w:rsidR="00EB23C9" w:rsidRPr="00F72311" w:rsidRDefault="00F43BB1">
      <w:pPr>
        <w:pStyle w:val="arima1"/>
        <w:pBdr>
          <w:bottom w:val="single" w:sz="4" w:space="0" w:color="5B9BD5"/>
        </w:pBdr>
        <w:spacing w:beforeAutospacing="0"/>
        <w:ind w:left="-567" w:right="-284"/>
        <w:rPr>
          <w:rFonts w:asciiTheme="minorHAnsi" w:eastAsia="PMingLiU" w:hAnsiTheme="minorHAnsi" w:cstheme="minorHAnsi"/>
          <w:sz w:val="24"/>
          <w:szCs w:val="24"/>
        </w:rPr>
      </w:pPr>
      <w:bookmarkStart w:id="390" w:name="renseignements"/>
      <w:r w:rsidRPr="00F72311">
        <w:rPr>
          <w:rStyle w:val="Titredulivre"/>
          <w:rFonts w:asciiTheme="minorHAnsi" w:hAnsiTheme="minorHAnsi" w:cstheme="minorHAnsi"/>
          <w:color w:val="auto"/>
          <w:sz w:val="24"/>
          <w:szCs w:val="24"/>
        </w:rPr>
        <w:t>ARTICLE 15</w:t>
      </w:r>
      <w:r w:rsidRPr="00F72311">
        <w:rPr>
          <w:rStyle w:val="Titredulivre"/>
          <w:rFonts w:asciiTheme="minorHAnsi" w:hAnsiTheme="minorHAnsi" w:cstheme="minorHAnsi"/>
          <w:color w:val="auto"/>
          <w:sz w:val="24"/>
          <w:szCs w:val="24"/>
        </w:rPr>
        <w:tab/>
      </w:r>
      <w:r w:rsidRPr="00F72311">
        <w:rPr>
          <w:rFonts w:asciiTheme="minorHAnsi" w:eastAsia="PMingLiU" w:hAnsiTheme="minorHAnsi" w:cstheme="minorHAnsi"/>
          <w:sz w:val="24"/>
          <w:szCs w:val="24"/>
        </w:rPr>
        <w:tab/>
      </w:r>
    </w:p>
    <w:p w14:paraId="2E48A98C" w14:textId="77777777" w:rsidR="00EB23C9" w:rsidRPr="00F72311" w:rsidRDefault="00F43BB1">
      <w:pPr>
        <w:pStyle w:val="arima1"/>
        <w:pBdr>
          <w:bottom w:val="single" w:sz="4" w:space="0" w:color="5B9BD5"/>
        </w:pBdr>
        <w:spacing w:beforeAutospacing="0"/>
        <w:ind w:left="-567" w:right="-284"/>
        <w:rPr>
          <w:rFonts w:asciiTheme="minorHAnsi" w:eastAsia="PMingLiU" w:hAnsiTheme="minorHAnsi" w:cstheme="minorHAnsi"/>
          <w:b/>
          <w:i w:val="0"/>
          <w:color w:val="2F5496"/>
          <w:sz w:val="24"/>
          <w:szCs w:val="24"/>
        </w:rPr>
      </w:pPr>
      <w:bookmarkStart w:id="391" w:name="_Hlk183609699"/>
      <w:r w:rsidRPr="00F72311">
        <w:rPr>
          <w:rFonts w:asciiTheme="minorHAnsi" w:eastAsia="PMingLiU" w:hAnsiTheme="minorHAnsi" w:cstheme="minorHAnsi"/>
          <w:b/>
          <w:i w:val="0"/>
          <w:color w:val="2F5496"/>
          <w:sz w:val="24"/>
          <w:szCs w:val="24"/>
        </w:rPr>
        <w:t>RENSEIGNEMENTS COMPLEMENTAIRES</w:t>
      </w:r>
    </w:p>
    <w:bookmarkEnd w:id="390"/>
    <w:bookmarkEnd w:id="391"/>
    <w:p w14:paraId="349D3C66" w14:textId="77777777" w:rsidR="00EB23C9" w:rsidRPr="00F72311" w:rsidRDefault="00EB23C9">
      <w:pPr>
        <w:jc w:val="both"/>
        <w:rPr>
          <w:rFonts w:asciiTheme="minorHAnsi" w:hAnsiTheme="minorHAnsi" w:cstheme="minorHAnsi"/>
        </w:rPr>
      </w:pPr>
    </w:p>
    <w:p w14:paraId="0F22D50C"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Université de Pau et des pays de l’Adour</w:t>
      </w:r>
    </w:p>
    <w:p w14:paraId="4653E57B"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Direction des achats et du pilotage de la dépense</w:t>
      </w:r>
    </w:p>
    <w:p w14:paraId="1B977B66"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Pôle Finances</w:t>
      </w:r>
    </w:p>
    <w:p w14:paraId="1D65B81F"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Avenue de l’université – BP 576</w:t>
      </w:r>
    </w:p>
    <w:p w14:paraId="62553C59"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64012 Pau cedex</w:t>
      </w:r>
    </w:p>
    <w:p w14:paraId="7AF92049" w14:textId="77777777" w:rsidR="00EB23C9" w:rsidRPr="00F72311" w:rsidRDefault="00F43BB1">
      <w:pPr>
        <w:jc w:val="both"/>
        <w:rPr>
          <w:rFonts w:asciiTheme="minorHAnsi" w:hAnsiTheme="minorHAnsi" w:cstheme="minorHAnsi"/>
        </w:rPr>
      </w:pPr>
      <w:r w:rsidRPr="00F72311">
        <w:rPr>
          <w:rFonts w:asciiTheme="minorHAnsi" w:hAnsiTheme="minorHAnsi" w:cstheme="minorHAnsi"/>
        </w:rPr>
        <w:t>Courriel : achats-publics@univ-pau.fr</w:t>
      </w:r>
    </w:p>
    <w:p w14:paraId="42587752" w14:textId="77777777" w:rsidR="00EB23C9" w:rsidRPr="00F72311" w:rsidRDefault="00EB23C9">
      <w:pPr>
        <w:jc w:val="both"/>
        <w:rPr>
          <w:rFonts w:asciiTheme="minorHAnsi" w:hAnsiTheme="minorHAnsi" w:cstheme="minorHAnsi"/>
        </w:rPr>
      </w:pPr>
    </w:p>
    <w:sectPr w:rsidR="00EB23C9" w:rsidRPr="00F72311">
      <w:type w:val="continuous"/>
      <w:pgSz w:w="11906" w:h="16838"/>
      <w:pgMar w:top="1418" w:right="1418" w:bottom="709" w:left="1134" w:header="709" w:footer="709"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France Marilyne SCHANDELER" w:date="2024-10-28T11:30:00Z" w:initials="FMS">
    <w:p w14:paraId="00000001" w14:textId="00000001">
      <w:pPr>
        <w:spacing w:line="240" w:after="0" w:lineRule="auto" w:before="0"/>
        <w:ind w:firstLine="0" w:left="0" w:right="0"/>
        <w:jc w:val="left"/>
      </w:pPr>
      <w:r>
        <w:rPr>
          <w:rFonts w:eastAsia="Arial" w:ascii="Arial" w:hAnsi="Arial" w:cs="Arial"/>
          <w:sz w:val="22"/>
        </w:rPr>
        <w:t xml:space="preserve">A quel document du marché fait référence ce sigle ? Est-il indiqué dans la liste des documents contractuels au CCAP ?</w:t>
      </w:r>
    </w:p>
    <w:p w14:paraId="00000002" w14:textId="00000002">
      <w:pPr>
        <w:spacing w:line="240" w:after="0" w:lineRule="auto" w:before="0"/>
        <w:ind w:firstLine="0" w:left="0" w:right="0"/>
        <w:jc w:val="left"/>
      </w:pPr>
      <w:r>
        <w:rPr>
          <w:rFonts w:eastAsia="Arial" w:ascii="Arial" w:hAnsi="Arial" w:cs="Arial"/>
          <w:sz w:val="22"/>
        </w:rPr>
        <w:t xml:space="preserve"/>
      </w:r>
    </w:p>
    <w:p w14:paraId="00000003" w14:textId="00000003">
      <w:pPr>
        <w:spacing w:line="240" w:after="0" w:lineRule="auto" w:before="0"/>
        <w:ind w:firstLine="0" w:left="0" w:right="0"/>
        <w:jc w:val="left"/>
      </w:pPr>
      <w:r>
        <w:rPr>
          <w:rFonts w:eastAsia="Arial" w:ascii="Arial" w:hAnsi="Arial" w:cs="Arial"/>
          <w:sz w:val="22"/>
        </w:rPr>
        <w:t xml:space="preserve">ARIMA : CCTG = cahier de charges technique général. On peut dire que le CCTG, ce sont les « Conditions Générales de Garantie »</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AE98D1B" w16cex:dateUtc="2024-11-21T09:42:00Z"/>
  <w16cex:commentExtensible w16cex:durableId="2AD71E7C" w16cex:dateUtc="2024-11-07T10:09:00Z"/>
  <w16cex:commentExtensible w16cex:durableId="2AD49CBA" w16cex:dateUtc="2024-11-05T12:31:00Z"/>
  <w16cex:commentExtensible w16cex:durableId="2AE98CD9" w16cex:dateUtc="2024-11-21T09:41:00Z"/>
  <w16cex:commentExtensible w16cex:durableId="2ACC9688" w16cex:dateUtc="2024-10-30T10:27:00Z"/>
  <w16cex:commentExtensible w16cex:durableId="2ACC82B1" w16cex:dateUtc="2024-10-30T09:02:00Z"/>
  <w16cex:commentExtensible w16cex:durableId="2ACC829E" w16cex:dateUtc="2024-10-30T09:02:00Z"/>
  <w16cex:commentExtensible w16cex:durableId="2AE98B14" w16cex:dateUtc="2024-11-21T09:33:00Z"/>
  <w16cex:commentExtensible w16cex:durableId="2AE98AF6" w16cex:dateUtc="2024-11-21T09:33:00Z"/>
  <w16cex:commentExtensible w16cex:durableId="2ACC74EB" w16cex:dateUtc="2024-10-30T08:03:00Z"/>
  <w16cex:commentExtensible w16cex:durableId="2AD49B8D" w16cex:dateUtc="2024-11-05T12:26:00Z"/>
  <w16cex:commentExtensible w16cex:durableId="2ACB9030" w16cex:dateUtc="2024-10-29T15:47:00Z"/>
  <w16cex:commentExtensible w16cex:durableId="2AE98470" w16cex:dateUtc="2024-11-21T09:05:00Z"/>
  <w16cex:commentExtensible w16cex:durableId="2AE98453" w16cex:dateUtc="2024-11-21T09:05:00Z"/>
  <w16cex:commentExtensible w16cex:durableId="2ACB8938" w16cex:dateUtc="2024-10-29T15:18:00Z"/>
  <w16cex:commentExtensible w16cex:durableId="2ACE0D89" w16cex:dateUtc="2024-10-31T13:07:00Z"/>
  <w16cex:commentExtensible w16cex:durableId="2ACB8518" w16cex:dateUtc="2024-10-29T15:00:00Z"/>
  <w16cex:commentExtensible w16cex:durableId="2AD49A09" w16cex:dateUtc="2024-11-05T12:20:00Z"/>
  <w16cex:commentExtensible w16cex:durableId="2AD717E7" w16cex:dateUtc="2024-11-07T09:41:00Z"/>
  <w16cex:commentExtensible w16cex:durableId="2AE982B7" w16cex:dateUtc="2024-11-21T08:58:00Z"/>
</w16cex:commentsExtensible>
</file>

<file path=word/commentsIdsDocument.xml><?xml version="1.0" encoding="utf-8"?>
<w16cid:commentsIds xmlns:mc="http://schemas.openxmlformats.org/markup-compatibility/2006" xmlns:w16cid="http://schemas.microsoft.com/office/word/2016/wordml/cid" mc:Ignorable="w16cid">
  <w16cid:commentId w16cid:paraId="00000003" w16cid:durableId="6E54994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DD46F0" w14:textId="77777777" w:rsidR="00084BB2" w:rsidRDefault="00084BB2">
      <w:r>
        <w:separator/>
      </w:r>
    </w:p>
  </w:endnote>
  <w:endnote w:type="continuationSeparator" w:id="0">
    <w:p w14:paraId="510BEECB" w14:textId="77777777" w:rsidR="00084BB2" w:rsidRDefault="00084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SQAJT+ItcEras-Dem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10B47" w14:textId="77777777" w:rsidR="00084BB2" w:rsidRDefault="00084BB2">
    <w:pPr>
      <w:pStyle w:val="Pieddepage"/>
      <w:tabs>
        <w:tab w:val="left" w:pos="4410"/>
      </w:tabs>
      <w:ind w:right="360"/>
      <w:rPr>
        <w:rFonts w:ascii="Calibri" w:hAnsi="Calibri"/>
        <w:sz w:val="16"/>
      </w:rPr>
    </w:pPr>
    <w:r>
      <w:rPr>
        <w:rFonts w:ascii="Calibri" w:hAnsi="Calibri"/>
        <w:sz w:val="16"/>
      </w:rPr>
      <w:t>UNIVERSITE DE PAU ET DES PAYS DE L’ADOUR</w:t>
    </w:r>
    <w:r>
      <w:rPr>
        <w:rFonts w:ascii="Calibri" w:hAnsi="Calibri"/>
        <w:sz w:val="16"/>
      </w:rPr>
      <w:tab/>
    </w:r>
    <w:r>
      <w:rPr>
        <w:rFonts w:ascii="Calibri" w:hAnsi="Calibri"/>
        <w:sz w:val="16"/>
      </w:rPr>
      <w:tab/>
    </w:r>
    <w:r>
      <w:rPr>
        <w:rFonts w:ascii="Calibri" w:hAnsi="Calibri"/>
        <w:sz w:val="16"/>
      </w:rPr>
      <w:tab/>
      <w:t xml:space="preserve"> LOT UNIQUE n°2024-1314 ASSURANCE DES DOMMAGES AUX BIENS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A2555D" w14:textId="77777777" w:rsidR="00084BB2" w:rsidRDefault="00084BB2">
      <w:r>
        <w:separator/>
      </w:r>
    </w:p>
  </w:footnote>
  <w:footnote w:type="continuationSeparator" w:id="0">
    <w:p w14:paraId="5EB852A7" w14:textId="77777777" w:rsidR="00084BB2" w:rsidRDefault="00084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9BF5F" w14:textId="77777777" w:rsidR="00084BB2" w:rsidRDefault="00084BB2">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3</w:t>
    </w:r>
    <w:r>
      <w:rPr>
        <w:rStyle w:val="Numrodepage"/>
      </w:rPr>
      <w:fldChar w:fldCharType="end"/>
    </w:r>
  </w:p>
  <w:p w14:paraId="7A1F74C7" w14:textId="77777777" w:rsidR="00084BB2" w:rsidRDefault="00084BB2">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FA911" w14:textId="08ECEDAF" w:rsidR="00084BB2" w:rsidRDefault="00084BB2">
    <w:pPr>
      <w:pStyle w:val="En-tte"/>
      <w:tabs>
        <w:tab w:val="clear" w:pos="4536"/>
      </w:tabs>
      <w:ind w:left="426" w:hanging="426"/>
      <w:rPr>
        <w:rFonts w:ascii="Calibri" w:hAnsi="Calibri"/>
        <w:sz w:val="16"/>
        <w:szCs w:val="16"/>
      </w:rPr>
    </w:pPr>
    <w:r>
      <w:rPr>
        <w:rFonts w:ascii="Calibri" w:hAnsi="Calibri"/>
        <w:sz w:val="16"/>
        <w:szCs w:val="16"/>
      </w:rPr>
      <w:t>ARIMA CONSULTANTS ASSOCIES 2024</w:t>
    </w:r>
    <w:r>
      <w:rPr>
        <w:rFonts w:ascii="Calibri" w:hAnsi="Calibri"/>
        <w:sz w:val="16"/>
        <w:szCs w:val="16"/>
      </w:rPr>
      <w:tab/>
      <w:t xml:space="preserve">Page </w:t>
    </w:r>
    <w:r>
      <w:rPr>
        <w:rFonts w:ascii="Calibri" w:hAnsi="Calibri"/>
        <w:b/>
        <w:sz w:val="16"/>
        <w:szCs w:val="16"/>
      </w:rPr>
      <w:fldChar w:fldCharType="begin"/>
    </w:r>
    <w:r>
      <w:rPr>
        <w:rFonts w:ascii="Calibri" w:hAnsi="Calibri"/>
        <w:b/>
        <w:sz w:val="16"/>
        <w:szCs w:val="16"/>
      </w:rPr>
      <w:instrText>PAGE</w:instrText>
    </w:r>
    <w:r>
      <w:rPr>
        <w:rFonts w:ascii="Calibri" w:hAnsi="Calibri"/>
        <w:b/>
        <w:sz w:val="16"/>
        <w:szCs w:val="16"/>
      </w:rPr>
      <w:fldChar w:fldCharType="separate"/>
    </w:r>
    <w:r>
      <w:rPr>
        <w:rFonts w:ascii="Calibri" w:hAnsi="Calibri"/>
        <w:b/>
        <w:noProof/>
        <w:sz w:val="16"/>
        <w:szCs w:val="16"/>
      </w:rPr>
      <w:t>66</w:t>
    </w:r>
    <w:r>
      <w:rPr>
        <w:rFonts w:ascii="Calibri" w:hAnsi="Calibri"/>
        <w:b/>
        <w:sz w:val="16"/>
        <w:szCs w:val="16"/>
      </w:rPr>
      <w:fldChar w:fldCharType="end"/>
    </w:r>
    <w:r>
      <w:rPr>
        <w:rFonts w:ascii="Calibri" w:hAnsi="Calibri"/>
        <w:sz w:val="16"/>
        <w:szCs w:val="16"/>
      </w:rPr>
      <w:t xml:space="preserve"> sur </w:t>
    </w:r>
    <w:r>
      <w:rPr>
        <w:rFonts w:ascii="Calibri" w:hAnsi="Calibri"/>
        <w:b/>
        <w:sz w:val="16"/>
        <w:szCs w:val="16"/>
      </w:rPr>
      <w:fldChar w:fldCharType="begin"/>
    </w:r>
    <w:r>
      <w:rPr>
        <w:rFonts w:ascii="Calibri" w:hAnsi="Calibri"/>
        <w:b/>
        <w:sz w:val="16"/>
        <w:szCs w:val="16"/>
      </w:rPr>
      <w:instrText>NUMPAGES</w:instrText>
    </w:r>
    <w:r>
      <w:rPr>
        <w:rFonts w:ascii="Calibri" w:hAnsi="Calibri"/>
        <w:b/>
        <w:sz w:val="16"/>
        <w:szCs w:val="16"/>
      </w:rPr>
      <w:fldChar w:fldCharType="separate"/>
    </w:r>
    <w:r>
      <w:rPr>
        <w:rFonts w:ascii="Calibri" w:hAnsi="Calibri"/>
        <w:b/>
        <w:noProof/>
        <w:sz w:val="16"/>
        <w:szCs w:val="16"/>
      </w:rPr>
      <w:t>68</w:t>
    </w:r>
    <w:r>
      <w:rPr>
        <w:rFonts w:ascii="Calibri" w:hAnsi="Calibri"/>
        <w:b/>
        <w:sz w:val="16"/>
        <w:szCs w:val="16"/>
      </w:rPr>
      <w:fldChar w:fldCharType="end"/>
    </w:r>
  </w:p>
  <w:p w14:paraId="7AC5E370" w14:textId="77777777" w:rsidR="00084BB2" w:rsidRDefault="00084BB2">
    <w:pPr>
      <w:pStyle w:val="En-tte"/>
      <w:ind w:right="360"/>
      <w:rPr>
        <w:rFonts w:ascii="Calibri" w:hAnsi="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44F8E"/>
    <w:multiLevelType w:val="multilevel"/>
    <w:tmpl w:val="88F25016"/>
    <w:lvl w:ilvl="0">
      <w:start w:val="1"/>
      <w:numFmt w:val="bullet"/>
      <w:lvlText w:val=""/>
      <w:lvlJc w:val="left"/>
      <w:pPr>
        <w:ind w:left="1068" w:hanging="360"/>
      </w:pPr>
      <w:rPr>
        <w:rFonts w:ascii="Symbol" w:hAnsi="Symbol" w:hint="default"/>
        <w:color w:val="auto"/>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 w15:restartNumberingAfterBreak="0">
    <w:nsid w:val="06756910"/>
    <w:multiLevelType w:val="multilevel"/>
    <w:tmpl w:val="946EBDFA"/>
    <w:lvl w:ilvl="0">
      <w:start w:val="4"/>
      <w:numFmt w:val="bullet"/>
      <w:lvlText w:val="-"/>
      <w:lvlJc w:val="left"/>
      <w:pPr>
        <w:ind w:left="720" w:hanging="360"/>
      </w:pPr>
      <w:rPr>
        <w:rFonts w:ascii="Calibri" w:eastAsia="Times New Roman"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9652562"/>
    <w:multiLevelType w:val="multilevel"/>
    <w:tmpl w:val="D088A29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9CE4DC0"/>
    <w:multiLevelType w:val="multilevel"/>
    <w:tmpl w:val="E506D0C0"/>
    <w:lvl w:ilvl="0">
      <w:start w:val="1"/>
      <w:numFmt w:val="bullet"/>
      <w:lvlText w:val=""/>
      <w:lvlJc w:val="left"/>
      <w:pPr>
        <w:ind w:left="720" w:hanging="360"/>
      </w:pPr>
      <w:rPr>
        <w:rFonts w:ascii="Symbol" w:hAnsi="Symbol" w:hint="default"/>
        <w:color w:val="auto"/>
        <w:sz w:val="24"/>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B1E2D72"/>
    <w:multiLevelType w:val="multilevel"/>
    <w:tmpl w:val="4446BA6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BD35537"/>
    <w:multiLevelType w:val="multilevel"/>
    <w:tmpl w:val="B9081C52"/>
    <w:lvl w:ilvl="0">
      <w:start w:val="5"/>
      <w:numFmt w:val="bullet"/>
      <w:lvlText w:val="-"/>
      <w:lvlJc w:val="left"/>
      <w:pPr>
        <w:tabs>
          <w:tab w:val="num" w:pos="1767"/>
        </w:tabs>
        <w:ind w:left="1767" w:hanging="360"/>
      </w:pPr>
      <w:rPr>
        <w:rFont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0CF67A9E"/>
    <w:multiLevelType w:val="multilevel"/>
    <w:tmpl w:val="CA28FFE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F376990"/>
    <w:multiLevelType w:val="multilevel"/>
    <w:tmpl w:val="127432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F3F0F8C"/>
    <w:multiLevelType w:val="multilevel"/>
    <w:tmpl w:val="3D72C6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FD167C2"/>
    <w:multiLevelType w:val="multilevel"/>
    <w:tmpl w:val="B2E23B9A"/>
    <w:lvl w:ilvl="0">
      <w:start w:val="1"/>
      <w:numFmt w:val="bullet"/>
      <w:lvlText w:val=""/>
      <w:lvlJc w:val="left"/>
      <w:pPr>
        <w:ind w:left="2127" w:hanging="360"/>
      </w:pPr>
      <w:rPr>
        <w:rFonts w:ascii="Symbol" w:hAnsi="Symbol" w:hint="default"/>
        <w:color w:val="auto"/>
      </w:rPr>
    </w:lvl>
    <w:lvl w:ilvl="1">
      <w:start w:val="1"/>
      <w:numFmt w:val="bullet"/>
      <w:lvlText w:val="o"/>
      <w:lvlJc w:val="left"/>
      <w:pPr>
        <w:ind w:left="2847" w:hanging="360"/>
      </w:pPr>
      <w:rPr>
        <w:rFonts w:ascii="Courier New" w:hAnsi="Courier New" w:cs="Courier New" w:hint="default"/>
      </w:rPr>
    </w:lvl>
    <w:lvl w:ilvl="2">
      <w:start w:val="1"/>
      <w:numFmt w:val="bullet"/>
      <w:lvlText w:val=""/>
      <w:lvlJc w:val="left"/>
      <w:pPr>
        <w:ind w:left="3567" w:hanging="360"/>
      </w:pPr>
      <w:rPr>
        <w:rFonts w:ascii="Wingdings" w:hAnsi="Wingdings" w:hint="default"/>
      </w:rPr>
    </w:lvl>
    <w:lvl w:ilvl="3">
      <w:start w:val="1"/>
      <w:numFmt w:val="bullet"/>
      <w:lvlText w:val=""/>
      <w:lvlJc w:val="left"/>
      <w:pPr>
        <w:ind w:left="4287" w:hanging="360"/>
      </w:pPr>
      <w:rPr>
        <w:rFonts w:ascii="Symbol" w:hAnsi="Symbol" w:hint="default"/>
      </w:rPr>
    </w:lvl>
    <w:lvl w:ilvl="4">
      <w:start w:val="1"/>
      <w:numFmt w:val="bullet"/>
      <w:lvlText w:val="o"/>
      <w:lvlJc w:val="left"/>
      <w:pPr>
        <w:ind w:left="5007" w:hanging="360"/>
      </w:pPr>
      <w:rPr>
        <w:rFonts w:ascii="Courier New" w:hAnsi="Courier New" w:cs="Courier New" w:hint="default"/>
      </w:rPr>
    </w:lvl>
    <w:lvl w:ilvl="5">
      <w:start w:val="1"/>
      <w:numFmt w:val="bullet"/>
      <w:lvlText w:val=""/>
      <w:lvlJc w:val="left"/>
      <w:pPr>
        <w:ind w:left="5727" w:hanging="360"/>
      </w:pPr>
      <w:rPr>
        <w:rFonts w:ascii="Wingdings" w:hAnsi="Wingdings" w:hint="default"/>
      </w:rPr>
    </w:lvl>
    <w:lvl w:ilvl="6">
      <w:start w:val="1"/>
      <w:numFmt w:val="bullet"/>
      <w:lvlText w:val=""/>
      <w:lvlJc w:val="left"/>
      <w:pPr>
        <w:ind w:left="6447" w:hanging="360"/>
      </w:pPr>
      <w:rPr>
        <w:rFonts w:ascii="Symbol" w:hAnsi="Symbol" w:hint="default"/>
      </w:rPr>
    </w:lvl>
    <w:lvl w:ilvl="7">
      <w:start w:val="1"/>
      <w:numFmt w:val="bullet"/>
      <w:lvlText w:val="o"/>
      <w:lvlJc w:val="left"/>
      <w:pPr>
        <w:ind w:left="7167" w:hanging="360"/>
      </w:pPr>
      <w:rPr>
        <w:rFonts w:ascii="Courier New" w:hAnsi="Courier New" w:cs="Courier New" w:hint="default"/>
      </w:rPr>
    </w:lvl>
    <w:lvl w:ilvl="8">
      <w:start w:val="1"/>
      <w:numFmt w:val="bullet"/>
      <w:lvlText w:val=""/>
      <w:lvlJc w:val="left"/>
      <w:pPr>
        <w:ind w:left="7887" w:hanging="360"/>
      </w:pPr>
      <w:rPr>
        <w:rFonts w:ascii="Wingdings" w:hAnsi="Wingdings" w:hint="default"/>
      </w:rPr>
    </w:lvl>
  </w:abstractNum>
  <w:abstractNum w:abstractNumId="10" w15:restartNumberingAfterBreak="0">
    <w:nsid w:val="119C371C"/>
    <w:multiLevelType w:val="multilevel"/>
    <w:tmpl w:val="D17C12FA"/>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1" w15:restartNumberingAfterBreak="0">
    <w:nsid w:val="133B7DD5"/>
    <w:multiLevelType w:val="multilevel"/>
    <w:tmpl w:val="4AE8FCAA"/>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13497AC4"/>
    <w:multiLevelType w:val="multilevel"/>
    <w:tmpl w:val="E490FF5A"/>
    <w:lvl w:ilvl="0">
      <w:start w:val="1"/>
      <w:numFmt w:val="bullet"/>
      <w:lvlText w:val=""/>
      <w:lvlJc w:val="left"/>
      <w:pPr>
        <w:ind w:left="294" w:hanging="360"/>
      </w:pPr>
      <w:rPr>
        <w:rFonts w:ascii="Symbol" w:hAnsi="Symbol" w:hint="default"/>
      </w:rPr>
    </w:lvl>
    <w:lvl w:ilvl="1">
      <w:start w:val="1"/>
      <w:numFmt w:val="bullet"/>
      <w:lvlText w:val="o"/>
      <w:lvlJc w:val="left"/>
      <w:pPr>
        <w:ind w:left="1014" w:hanging="360"/>
      </w:pPr>
      <w:rPr>
        <w:rFonts w:ascii="Courier New" w:hAnsi="Courier New" w:cs="Courier New" w:hint="default"/>
      </w:rPr>
    </w:lvl>
    <w:lvl w:ilvl="2">
      <w:start w:val="1"/>
      <w:numFmt w:val="bullet"/>
      <w:lvlText w:val=""/>
      <w:lvlJc w:val="left"/>
      <w:pPr>
        <w:ind w:left="1734" w:hanging="360"/>
      </w:pPr>
      <w:rPr>
        <w:rFonts w:ascii="Wingdings" w:hAnsi="Wingdings" w:hint="default"/>
      </w:rPr>
    </w:lvl>
    <w:lvl w:ilvl="3">
      <w:start w:val="1"/>
      <w:numFmt w:val="bullet"/>
      <w:lvlText w:val=""/>
      <w:lvlJc w:val="left"/>
      <w:pPr>
        <w:ind w:left="2454" w:hanging="360"/>
      </w:pPr>
      <w:rPr>
        <w:rFonts w:ascii="Symbol" w:hAnsi="Symbol" w:hint="default"/>
      </w:rPr>
    </w:lvl>
    <w:lvl w:ilvl="4">
      <w:start w:val="1"/>
      <w:numFmt w:val="bullet"/>
      <w:lvlText w:val="o"/>
      <w:lvlJc w:val="left"/>
      <w:pPr>
        <w:ind w:left="3174" w:hanging="360"/>
      </w:pPr>
      <w:rPr>
        <w:rFonts w:ascii="Courier New" w:hAnsi="Courier New" w:cs="Courier New" w:hint="default"/>
      </w:rPr>
    </w:lvl>
    <w:lvl w:ilvl="5">
      <w:start w:val="1"/>
      <w:numFmt w:val="bullet"/>
      <w:lvlText w:val=""/>
      <w:lvlJc w:val="left"/>
      <w:pPr>
        <w:ind w:left="3894" w:hanging="360"/>
      </w:pPr>
      <w:rPr>
        <w:rFonts w:ascii="Wingdings" w:hAnsi="Wingdings" w:hint="default"/>
      </w:rPr>
    </w:lvl>
    <w:lvl w:ilvl="6">
      <w:start w:val="1"/>
      <w:numFmt w:val="bullet"/>
      <w:lvlText w:val=""/>
      <w:lvlJc w:val="left"/>
      <w:pPr>
        <w:ind w:left="4614" w:hanging="360"/>
      </w:pPr>
      <w:rPr>
        <w:rFonts w:ascii="Symbol" w:hAnsi="Symbol" w:hint="default"/>
      </w:rPr>
    </w:lvl>
    <w:lvl w:ilvl="7">
      <w:start w:val="1"/>
      <w:numFmt w:val="bullet"/>
      <w:lvlText w:val="o"/>
      <w:lvlJc w:val="left"/>
      <w:pPr>
        <w:ind w:left="5334" w:hanging="360"/>
      </w:pPr>
      <w:rPr>
        <w:rFonts w:ascii="Courier New" w:hAnsi="Courier New" w:cs="Courier New" w:hint="default"/>
      </w:rPr>
    </w:lvl>
    <w:lvl w:ilvl="8">
      <w:start w:val="1"/>
      <w:numFmt w:val="bullet"/>
      <w:lvlText w:val=""/>
      <w:lvlJc w:val="left"/>
      <w:pPr>
        <w:ind w:left="6054" w:hanging="360"/>
      </w:pPr>
      <w:rPr>
        <w:rFonts w:ascii="Wingdings" w:hAnsi="Wingdings" w:hint="default"/>
      </w:rPr>
    </w:lvl>
  </w:abstractNum>
  <w:abstractNum w:abstractNumId="13" w15:restartNumberingAfterBreak="0">
    <w:nsid w:val="138508F1"/>
    <w:multiLevelType w:val="multilevel"/>
    <w:tmpl w:val="6B0E62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60D31C3"/>
    <w:multiLevelType w:val="multilevel"/>
    <w:tmpl w:val="968E4A6C"/>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192F6041"/>
    <w:multiLevelType w:val="multilevel"/>
    <w:tmpl w:val="EC3C47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C9C4DB5"/>
    <w:multiLevelType w:val="multilevel"/>
    <w:tmpl w:val="DACC85B0"/>
    <w:lvl w:ilvl="0">
      <w:start w:val="1"/>
      <w:numFmt w:val="bullet"/>
      <w:lvlText w:val="-"/>
      <w:lvlJc w:val="left"/>
      <w:pPr>
        <w:ind w:left="1068" w:hanging="360"/>
      </w:pPr>
      <w:rPr>
        <w:rFonts w:ascii="Calibri" w:eastAsia="PMingLiU" w:hAnsi="Calibri" w:cs="Calibri" w:hint="default"/>
        <w:color w:val="auto"/>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7" w15:restartNumberingAfterBreak="0">
    <w:nsid w:val="20325D2B"/>
    <w:multiLevelType w:val="multilevel"/>
    <w:tmpl w:val="F856BCF4"/>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8" w15:restartNumberingAfterBreak="0">
    <w:nsid w:val="23825BB9"/>
    <w:multiLevelType w:val="multilevel"/>
    <w:tmpl w:val="3AE6D3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39831EC"/>
    <w:multiLevelType w:val="multilevel"/>
    <w:tmpl w:val="CD1C41B4"/>
    <w:lvl w:ilvl="0">
      <w:start w:val="1"/>
      <w:numFmt w:val="bullet"/>
      <w:lvlText w:val=""/>
      <w:lvlJc w:val="left"/>
      <w:pPr>
        <w:ind w:left="928" w:hanging="360"/>
      </w:pPr>
      <w:rPr>
        <w:rFonts w:ascii="Wingdings" w:hAnsi="Wingdings" w:hint="default"/>
        <w:color w:val="auto"/>
        <w:lang w:val="fr-FR"/>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43301A3"/>
    <w:multiLevelType w:val="multilevel"/>
    <w:tmpl w:val="F3D82630"/>
    <w:lvl w:ilvl="0">
      <w:start w:val="1"/>
      <w:numFmt w:val="decimal"/>
      <w:pStyle w:val="ArimaTitreArticle"/>
      <w:lvlText w:val="ARTICLE %1"/>
      <w:lvlJc w:val="left"/>
      <w:pPr>
        <w:ind w:left="2629" w:hanging="360"/>
      </w:pPr>
      <w:rPr>
        <w:rFonts w:hint="default"/>
        <w:b/>
        <w:bCs w:val="0"/>
        <w:i w:val="0"/>
        <w:iCs/>
        <w:color w:val="000000"/>
        <w:sz w:val="3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B161BC3"/>
    <w:multiLevelType w:val="multilevel"/>
    <w:tmpl w:val="794E352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2C7F4AF3"/>
    <w:multiLevelType w:val="multilevel"/>
    <w:tmpl w:val="2A240B8A"/>
    <w:lvl w:ilvl="0">
      <w:start w:val="300"/>
      <w:numFmt w:val="bullet"/>
      <w:lvlText w:val="-"/>
      <w:lvlJc w:val="left"/>
      <w:pPr>
        <w:ind w:left="786" w:hanging="360"/>
      </w:pPr>
      <w:rPr>
        <w:rFonts w:ascii="Calibri Light" w:eastAsiaTheme="minorHAnsi" w:hAnsi="Calibri Light" w:cs="Calibri Light"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23" w15:restartNumberingAfterBreak="0">
    <w:nsid w:val="30E62A52"/>
    <w:multiLevelType w:val="multilevel"/>
    <w:tmpl w:val="97F041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15B3F94"/>
    <w:multiLevelType w:val="multilevel"/>
    <w:tmpl w:val="8BC460B6"/>
    <w:lvl w:ilvl="0">
      <w:start w:val="1"/>
      <w:numFmt w:val="bullet"/>
      <w:lvlText w:val=""/>
      <w:lvlJc w:val="left"/>
      <w:pPr>
        <w:tabs>
          <w:tab w:val="num" w:pos="720"/>
        </w:tabs>
        <w:ind w:left="72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5" w15:restartNumberingAfterBreak="0">
    <w:nsid w:val="31A07AEE"/>
    <w:multiLevelType w:val="multilevel"/>
    <w:tmpl w:val="883860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33002B1"/>
    <w:multiLevelType w:val="multilevel"/>
    <w:tmpl w:val="C4302254"/>
    <w:lvl w:ilvl="0">
      <w:start w:val="1"/>
      <w:numFmt w:val="bullet"/>
      <w:lvlText w:val=""/>
      <w:lvlJc w:val="left"/>
      <w:pPr>
        <w:ind w:left="928"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35D36E3"/>
    <w:multiLevelType w:val="multilevel"/>
    <w:tmpl w:val="ADFC34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A283E19"/>
    <w:multiLevelType w:val="multilevel"/>
    <w:tmpl w:val="F0B276E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3B4A41D0"/>
    <w:multiLevelType w:val="multilevel"/>
    <w:tmpl w:val="3A02E788"/>
    <w:lvl w:ilvl="0">
      <w:start w:val="1"/>
      <w:numFmt w:val="bullet"/>
      <w:lvlText w:val=""/>
      <w:lvlJc w:val="left"/>
      <w:pPr>
        <w:ind w:left="1020" w:hanging="360"/>
      </w:pPr>
      <w:rPr>
        <w:rFonts w:ascii="Wingdings" w:hAnsi="Wingdings" w:hint="default"/>
        <w:color w:val="auto"/>
      </w:rPr>
    </w:lvl>
    <w:lvl w:ilvl="1">
      <w:start w:val="1"/>
      <w:numFmt w:val="bullet"/>
      <w:lvlText w:val="o"/>
      <w:lvlJc w:val="left"/>
      <w:pPr>
        <w:ind w:left="1740" w:hanging="360"/>
      </w:pPr>
      <w:rPr>
        <w:rFonts w:ascii="Courier New" w:hAnsi="Courier New" w:cs="Courier New" w:hint="default"/>
      </w:rPr>
    </w:lvl>
    <w:lvl w:ilvl="2">
      <w:start w:val="1"/>
      <w:numFmt w:val="bullet"/>
      <w:lvlText w:val=""/>
      <w:lvlJc w:val="left"/>
      <w:pPr>
        <w:ind w:left="2460" w:hanging="360"/>
      </w:pPr>
      <w:rPr>
        <w:rFonts w:ascii="Wingdings" w:hAnsi="Wingdings" w:hint="default"/>
      </w:rPr>
    </w:lvl>
    <w:lvl w:ilvl="3">
      <w:start w:val="1"/>
      <w:numFmt w:val="bullet"/>
      <w:lvlText w:val=""/>
      <w:lvlJc w:val="left"/>
      <w:pPr>
        <w:ind w:left="3180" w:hanging="360"/>
      </w:pPr>
      <w:rPr>
        <w:rFonts w:ascii="Symbol" w:hAnsi="Symbol" w:hint="default"/>
      </w:rPr>
    </w:lvl>
    <w:lvl w:ilvl="4">
      <w:start w:val="1"/>
      <w:numFmt w:val="bullet"/>
      <w:lvlText w:val="o"/>
      <w:lvlJc w:val="left"/>
      <w:pPr>
        <w:ind w:left="3900" w:hanging="360"/>
      </w:pPr>
      <w:rPr>
        <w:rFonts w:ascii="Courier New" w:hAnsi="Courier New" w:cs="Courier New" w:hint="default"/>
      </w:rPr>
    </w:lvl>
    <w:lvl w:ilvl="5">
      <w:start w:val="1"/>
      <w:numFmt w:val="bullet"/>
      <w:lvlText w:val=""/>
      <w:lvlJc w:val="left"/>
      <w:pPr>
        <w:ind w:left="4620" w:hanging="360"/>
      </w:pPr>
      <w:rPr>
        <w:rFonts w:ascii="Wingdings" w:hAnsi="Wingdings" w:hint="default"/>
      </w:rPr>
    </w:lvl>
    <w:lvl w:ilvl="6">
      <w:start w:val="1"/>
      <w:numFmt w:val="bullet"/>
      <w:lvlText w:val=""/>
      <w:lvlJc w:val="left"/>
      <w:pPr>
        <w:ind w:left="5340" w:hanging="360"/>
      </w:pPr>
      <w:rPr>
        <w:rFonts w:ascii="Symbol" w:hAnsi="Symbol" w:hint="default"/>
      </w:rPr>
    </w:lvl>
    <w:lvl w:ilvl="7">
      <w:start w:val="1"/>
      <w:numFmt w:val="bullet"/>
      <w:lvlText w:val="o"/>
      <w:lvlJc w:val="left"/>
      <w:pPr>
        <w:ind w:left="6060" w:hanging="360"/>
      </w:pPr>
      <w:rPr>
        <w:rFonts w:ascii="Courier New" w:hAnsi="Courier New" w:cs="Courier New" w:hint="default"/>
      </w:rPr>
    </w:lvl>
    <w:lvl w:ilvl="8">
      <w:start w:val="1"/>
      <w:numFmt w:val="bullet"/>
      <w:lvlText w:val=""/>
      <w:lvlJc w:val="left"/>
      <w:pPr>
        <w:ind w:left="6780" w:hanging="360"/>
      </w:pPr>
      <w:rPr>
        <w:rFonts w:ascii="Wingdings" w:hAnsi="Wingdings" w:hint="default"/>
      </w:rPr>
    </w:lvl>
  </w:abstractNum>
  <w:abstractNum w:abstractNumId="30" w15:restartNumberingAfterBreak="0">
    <w:nsid w:val="3D633477"/>
    <w:multiLevelType w:val="multilevel"/>
    <w:tmpl w:val="CDA6CD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3E49292C"/>
    <w:multiLevelType w:val="multilevel"/>
    <w:tmpl w:val="5890FB0A"/>
    <w:lvl w:ilvl="0">
      <w:start w:val="1"/>
      <w:numFmt w:val="bullet"/>
      <w:lvlText w:val=""/>
      <w:lvlJc w:val="left"/>
      <w:pPr>
        <w:ind w:left="1080" w:hanging="360"/>
      </w:pPr>
      <w:rPr>
        <w:rFonts w:ascii="Wingdings" w:hAnsi="Wingdings" w:hint="default"/>
        <w:color w:val="auto"/>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2" w15:restartNumberingAfterBreak="0">
    <w:nsid w:val="40F959D9"/>
    <w:multiLevelType w:val="multilevel"/>
    <w:tmpl w:val="26A87512"/>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23B1A23"/>
    <w:multiLevelType w:val="multilevel"/>
    <w:tmpl w:val="D7381342"/>
    <w:lvl w:ilvl="0">
      <w:start w:val="1"/>
      <w:numFmt w:val="bullet"/>
      <w:lvlText w:val=""/>
      <w:lvlJc w:val="left"/>
      <w:pPr>
        <w:ind w:left="720" w:hanging="360"/>
      </w:pPr>
      <w:rPr>
        <w:rFonts w:ascii="Wingdings" w:hAnsi="Wingdings" w:hint="default"/>
        <w:color w:val="FFC000"/>
        <w:sz w:val="24"/>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44401689"/>
    <w:multiLevelType w:val="multilevel"/>
    <w:tmpl w:val="6818D2DA"/>
    <w:lvl w:ilvl="0">
      <w:numFmt w:val="bullet"/>
      <w:lvlText w:val="-"/>
      <w:lvlJc w:val="left"/>
      <w:pPr>
        <w:ind w:left="720" w:hanging="360"/>
      </w:pPr>
      <w:rPr>
        <w:rFonts w:ascii="Calibri" w:eastAsia="Times New Roman"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457B46DA"/>
    <w:multiLevelType w:val="multilevel"/>
    <w:tmpl w:val="D52237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48F47E70"/>
    <w:multiLevelType w:val="multilevel"/>
    <w:tmpl w:val="C2E0B79E"/>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7" w15:restartNumberingAfterBreak="0">
    <w:nsid w:val="4A3F098D"/>
    <w:multiLevelType w:val="multilevel"/>
    <w:tmpl w:val="4D4CC24C"/>
    <w:lvl w:ilvl="0">
      <w:start w:val="1"/>
      <w:numFmt w:val="bullet"/>
      <w:lvlText w:val=""/>
      <w:lvlJc w:val="left"/>
      <w:pPr>
        <w:ind w:left="1156" w:hanging="360"/>
      </w:pPr>
      <w:rPr>
        <w:rFonts w:ascii="Symbol" w:hAnsi="Symbol" w:hint="default"/>
      </w:rPr>
    </w:lvl>
    <w:lvl w:ilvl="1">
      <w:start w:val="1"/>
      <w:numFmt w:val="bullet"/>
      <w:lvlText w:val="o"/>
      <w:lvlJc w:val="left"/>
      <w:pPr>
        <w:ind w:left="1876" w:hanging="360"/>
      </w:pPr>
      <w:rPr>
        <w:rFonts w:ascii="Courier New" w:hAnsi="Courier New" w:cs="Courier New" w:hint="default"/>
      </w:rPr>
    </w:lvl>
    <w:lvl w:ilvl="2">
      <w:start w:val="1"/>
      <w:numFmt w:val="bullet"/>
      <w:lvlText w:val=""/>
      <w:lvlJc w:val="left"/>
      <w:pPr>
        <w:ind w:left="2596" w:hanging="360"/>
      </w:pPr>
      <w:rPr>
        <w:rFonts w:ascii="Wingdings" w:hAnsi="Wingdings" w:hint="default"/>
      </w:rPr>
    </w:lvl>
    <w:lvl w:ilvl="3">
      <w:start w:val="1"/>
      <w:numFmt w:val="bullet"/>
      <w:lvlText w:val=""/>
      <w:lvlJc w:val="left"/>
      <w:pPr>
        <w:ind w:left="3316" w:hanging="360"/>
      </w:pPr>
      <w:rPr>
        <w:rFonts w:ascii="Symbol" w:hAnsi="Symbol" w:hint="default"/>
      </w:rPr>
    </w:lvl>
    <w:lvl w:ilvl="4">
      <w:start w:val="1"/>
      <w:numFmt w:val="bullet"/>
      <w:lvlText w:val="o"/>
      <w:lvlJc w:val="left"/>
      <w:pPr>
        <w:ind w:left="4036" w:hanging="360"/>
      </w:pPr>
      <w:rPr>
        <w:rFonts w:ascii="Courier New" w:hAnsi="Courier New" w:cs="Courier New" w:hint="default"/>
      </w:rPr>
    </w:lvl>
    <w:lvl w:ilvl="5">
      <w:start w:val="1"/>
      <w:numFmt w:val="bullet"/>
      <w:lvlText w:val=""/>
      <w:lvlJc w:val="left"/>
      <w:pPr>
        <w:ind w:left="4756" w:hanging="360"/>
      </w:pPr>
      <w:rPr>
        <w:rFonts w:ascii="Wingdings" w:hAnsi="Wingdings" w:hint="default"/>
      </w:rPr>
    </w:lvl>
    <w:lvl w:ilvl="6">
      <w:start w:val="1"/>
      <w:numFmt w:val="bullet"/>
      <w:lvlText w:val=""/>
      <w:lvlJc w:val="left"/>
      <w:pPr>
        <w:ind w:left="5476" w:hanging="360"/>
      </w:pPr>
      <w:rPr>
        <w:rFonts w:ascii="Symbol" w:hAnsi="Symbol" w:hint="default"/>
      </w:rPr>
    </w:lvl>
    <w:lvl w:ilvl="7">
      <w:start w:val="1"/>
      <w:numFmt w:val="bullet"/>
      <w:lvlText w:val="o"/>
      <w:lvlJc w:val="left"/>
      <w:pPr>
        <w:ind w:left="6196" w:hanging="360"/>
      </w:pPr>
      <w:rPr>
        <w:rFonts w:ascii="Courier New" w:hAnsi="Courier New" w:cs="Courier New" w:hint="default"/>
      </w:rPr>
    </w:lvl>
    <w:lvl w:ilvl="8">
      <w:start w:val="1"/>
      <w:numFmt w:val="bullet"/>
      <w:lvlText w:val=""/>
      <w:lvlJc w:val="left"/>
      <w:pPr>
        <w:ind w:left="6916" w:hanging="360"/>
      </w:pPr>
      <w:rPr>
        <w:rFonts w:ascii="Wingdings" w:hAnsi="Wingdings" w:hint="default"/>
      </w:rPr>
    </w:lvl>
  </w:abstractNum>
  <w:abstractNum w:abstractNumId="38" w15:restartNumberingAfterBreak="0">
    <w:nsid w:val="4D9F14C1"/>
    <w:multiLevelType w:val="multilevel"/>
    <w:tmpl w:val="E814CFA8"/>
    <w:lvl w:ilvl="0">
      <w:start w:val="1"/>
      <w:numFmt w:val="bullet"/>
      <w:lvlText w:val=""/>
      <w:lvlJc w:val="left"/>
      <w:pPr>
        <w:ind w:left="294" w:hanging="360"/>
      </w:pPr>
      <w:rPr>
        <w:rFonts w:ascii="Symbol" w:hAnsi="Symbol" w:hint="default"/>
      </w:rPr>
    </w:lvl>
    <w:lvl w:ilvl="1">
      <w:start w:val="1"/>
      <w:numFmt w:val="bullet"/>
      <w:lvlText w:val="o"/>
      <w:lvlJc w:val="left"/>
      <w:pPr>
        <w:ind w:left="1014" w:hanging="360"/>
      </w:pPr>
      <w:rPr>
        <w:rFonts w:ascii="Courier New" w:hAnsi="Courier New" w:cs="Courier New" w:hint="default"/>
      </w:rPr>
    </w:lvl>
    <w:lvl w:ilvl="2">
      <w:start w:val="1"/>
      <w:numFmt w:val="bullet"/>
      <w:lvlText w:val=""/>
      <w:lvlJc w:val="left"/>
      <w:pPr>
        <w:ind w:left="1734" w:hanging="360"/>
      </w:pPr>
      <w:rPr>
        <w:rFonts w:ascii="Wingdings" w:hAnsi="Wingdings" w:hint="default"/>
      </w:rPr>
    </w:lvl>
    <w:lvl w:ilvl="3">
      <w:start w:val="1"/>
      <w:numFmt w:val="bullet"/>
      <w:lvlText w:val=""/>
      <w:lvlJc w:val="left"/>
      <w:pPr>
        <w:ind w:left="2454" w:hanging="360"/>
      </w:pPr>
      <w:rPr>
        <w:rFonts w:ascii="Symbol" w:hAnsi="Symbol" w:hint="default"/>
      </w:rPr>
    </w:lvl>
    <w:lvl w:ilvl="4">
      <w:start w:val="1"/>
      <w:numFmt w:val="bullet"/>
      <w:lvlText w:val="o"/>
      <w:lvlJc w:val="left"/>
      <w:pPr>
        <w:ind w:left="3174" w:hanging="360"/>
      </w:pPr>
      <w:rPr>
        <w:rFonts w:ascii="Courier New" w:hAnsi="Courier New" w:cs="Courier New" w:hint="default"/>
      </w:rPr>
    </w:lvl>
    <w:lvl w:ilvl="5">
      <w:start w:val="1"/>
      <w:numFmt w:val="bullet"/>
      <w:lvlText w:val=""/>
      <w:lvlJc w:val="left"/>
      <w:pPr>
        <w:ind w:left="3894" w:hanging="360"/>
      </w:pPr>
      <w:rPr>
        <w:rFonts w:ascii="Wingdings" w:hAnsi="Wingdings" w:hint="default"/>
      </w:rPr>
    </w:lvl>
    <w:lvl w:ilvl="6">
      <w:start w:val="1"/>
      <w:numFmt w:val="bullet"/>
      <w:lvlText w:val=""/>
      <w:lvlJc w:val="left"/>
      <w:pPr>
        <w:ind w:left="4614" w:hanging="360"/>
      </w:pPr>
      <w:rPr>
        <w:rFonts w:ascii="Symbol" w:hAnsi="Symbol" w:hint="default"/>
      </w:rPr>
    </w:lvl>
    <w:lvl w:ilvl="7">
      <w:start w:val="1"/>
      <w:numFmt w:val="bullet"/>
      <w:lvlText w:val="o"/>
      <w:lvlJc w:val="left"/>
      <w:pPr>
        <w:ind w:left="5334" w:hanging="360"/>
      </w:pPr>
      <w:rPr>
        <w:rFonts w:ascii="Courier New" w:hAnsi="Courier New" w:cs="Courier New" w:hint="default"/>
      </w:rPr>
    </w:lvl>
    <w:lvl w:ilvl="8">
      <w:start w:val="1"/>
      <w:numFmt w:val="bullet"/>
      <w:lvlText w:val=""/>
      <w:lvlJc w:val="left"/>
      <w:pPr>
        <w:ind w:left="6054" w:hanging="360"/>
      </w:pPr>
      <w:rPr>
        <w:rFonts w:ascii="Wingdings" w:hAnsi="Wingdings" w:hint="default"/>
      </w:rPr>
    </w:lvl>
  </w:abstractNum>
  <w:abstractNum w:abstractNumId="39" w15:restartNumberingAfterBreak="0">
    <w:nsid w:val="4DA16386"/>
    <w:multiLevelType w:val="multilevel"/>
    <w:tmpl w:val="CBC4AA98"/>
    <w:lvl w:ilvl="0">
      <w:start w:val="1"/>
      <w:numFmt w:val="bullet"/>
      <w:lvlText w:val=""/>
      <w:lvlJc w:val="left"/>
      <w:pPr>
        <w:ind w:left="723" w:hanging="360"/>
      </w:pPr>
      <w:rPr>
        <w:rFonts w:ascii="Symbol" w:hAnsi="Symbol" w:hint="default"/>
      </w:rPr>
    </w:lvl>
    <w:lvl w:ilvl="1">
      <w:start w:val="1"/>
      <w:numFmt w:val="bullet"/>
      <w:lvlText w:val="o"/>
      <w:lvlJc w:val="left"/>
      <w:pPr>
        <w:ind w:left="1443" w:hanging="360"/>
      </w:pPr>
      <w:rPr>
        <w:rFonts w:ascii="Courier New" w:hAnsi="Courier New" w:cs="Courier New" w:hint="default"/>
      </w:rPr>
    </w:lvl>
    <w:lvl w:ilvl="2">
      <w:start w:val="1"/>
      <w:numFmt w:val="bullet"/>
      <w:lvlText w:val=""/>
      <w:lvlJc w:val="left"/>
      <w:pPr>
        <w:ind w:left="2163" w:hanging="360"/>
      </w:pPr>
      <w:rPr>
        <w:rFonts w:ascii="Wingdings" w:hAnsi="Wingdings" w:hint="default"/>
      </w:rPr>
    </w:lvl>
    <w:lvl w:ilvl="3">
      <w:start w:val="1"/>
      <w:numFmt w:val="bullet"/>
      <w:lvlText w:val=""/>
      <w:lvlJc w:val="left"/>
      <w:pPr>
        <w:ind w:left="2883" w:hanging="360"/>
      </w:pPr>
      <w:rPr>
        <w:rFonts w:ascii="Symbol" w:hAnsi="Symbol" w:hint="default"/>
      </w:rPr>
    </w:lvl>
    <w:lvl w:ilvl="4">
      <w:start w:val="1"/>
      <w:numFmt w:val="bullet"/>
      <w:lvlText w:val="o"/>
      <w:lvlJc w:val="left"/>
      <w:pPr>
        <w:ind w:left="3603" w:hanging="360"/>
      </w:pPr>
      <w:rPr>
        <w:rFonts w:ascii="Courier New" w:hAnsi="Courier New" w:cs="Courier New" w:hint="default"/>
      </w:rPr>
    </w:lvl>
    <w:lvl w:ilvl="5">
      <w:start w:val="1"/>
      <w:numFmt w:val="bullet"/>
      <w:lvlText w:val=""/>
      <w:lvlJc w:val="left"/>
      <w:pPr>
        <w:ind w:left="4323" w:hanging="360"/>
      </w:pPr>
      <w:rPr>
        <w:rFonts w:ascii="Wingdings" w:hAnsi="Wingdings" w:hint="default"/>
      </w:rPr>
    </w:lvl>
    <w:lvl w:ilvl="6">
      <w:start w:val="1"/>
      <w:numFmt w:val="bullet"/>
      <w:lvlText w:val=""/>
      <w:lvlJc w:val="left"/>
      <w:pPr>
        <w:ind w:left="5043" w:hanging="360"/>
      </w:pPr>
      <w:rPr>
        <w:rFonts w:ascii="Symbol" w:hAnsi="Symbol" w:hint="default"/>
      </w:rPr>
    </w:lvl>
    <w:lvl w:ilvl="7">
      <w:start w:val="1"/>
      <w:numFmt w:val="bullet"/>
      <w:lvlText w:val="o"/>
      <w:lvlJc w:val="left"/>
      <w:pPr>
        <w:ind w:left="5763" w:hanging="360"/>
      </w:pPr>
      <w:rPr>
        <w:rFonts w:ascii="Courier New" w:hAnsi="Courier New" w:cs="Courier New" w:hint="default"/>
      </w:rPr>
    </w:lvl>
    <w:lvl w:ilvl="8">
      <w:start w:val="1"/>
      <w:numFmt w:val="bullet"/>
      <w:lvlText w:val=""/>
      <w:lvlJc w:val="left"/>
      <w:pPr>
        <w:ind w:left="6483" w:hanging="360"/>
      </w:pPr>
      <w:rPr>
        <w:rFonts w:ascii="Wingdings" w:hAnsi="Wingdings" w:hint="default"/>
      </w:rPr>
    </w:lvl>
  </w:abstractNum>
  <w:abstractNum w:abstractNumId="40" w15:restartNumberingAfterBreak="0">
    <w:nsid w:val="4F437FE4"/>
    <w:multiLevelType w:val="multilevel"/>
    <w:tmpl w:val="4EE293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515E473C"/>
    <w:multiLevelType w:val="multilevel"/>
    <w:tmpl w:val="134EF06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22930A3"/>
    <w:multiLevelType w:val="multilevel"/>
    <w:tmpl w:val="45485BE0"/>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43" w15:restartNumberingAfterBreak="0">
    <w:nsid w:val="55737405"/>
    <w:multiLevelType w:val="multilevel"/>
    <w:tmpl w:val="81EE02C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4" w15:restartNumberingAfterBreak="0">
    <w:nsid w:val="576625F8"/>
    <w:multiLevelType w:val="multilevel"/>
    <w:tmpl w:val="BCA6C28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5860348F"/>
    <w:multiLevelType w:val="multilevel"/>
    <w:tmpl w:val="164479C4"/>
    <w:lvl w:ilvl="0">
      <w:start w:val="1"/>
      <w:numFmt w:val="bullet"/>
      <w:lvlText w:val=""/>
      <w:lvlJc w:val="left"/>
      <w:pPr>
        <w:ind w:left="436" w:hanging="360"/>
      </w:pPr>
      <w:rPr>
        <w:rFonts w:ascii="Wingdings" w:hAnsi="Wingdings" w:hint="default"/>
        <w:color w:val="FFC000"/>
        <w:sz w:val="24"/>
        <w:szCs w:val="18"/>
      </w:rPr>
    </w:lvl>
    <w:lvl w:ilvl="1">
      <w:start w:val="1"/>
      <w:numFmt w:val="bullet"/>
      <w:lvlText w:val="o"/>
      <w:lvlJc w:val="left"/>
      <w:pPr>
        <w:ind w:left="1156" w:hanging="360"/>
      </w:pPr>
      <w:rPr>
        <w:rFonts w:ascii="Courier New" w:hAnsi="Courier New" w:cs="Courier New" w:hint="default"/>
      </w:rPr>
    </w:lvl>
    <w:lvl w:ilvl="2">
      <w:start w:val="1"/>
      <w:numFmt w:val="bullet"/>
      <w:lvlText w:val=""/>
      <w:lvlJc w:val="left"/>
      <w:pPr>
        <w:ind w:left="1876" w:hanging="360"/>
      </w:pPr>
      <w:rPr>
        <w:rFonts w:ascii="Wingdings" w:hAnsi="Wingdings" w:hint="default"/>
      </w:rPr>
    </w:lvl>
    <w:lvl w:ilvl="3">
      <w:start w:val="1"/>
      <w:numFmt w:val="bullet"/>
      <w:lvlText w:val=""/>
      <w:lvlJc w:val="left"/>
      <w:pPr>
        <w:ind w:left="2596" w:hanging="360"/>
      </w:pPr>
      <w:rPr>
        <w:rFonts w:ascii="Symbol" w:hAnsi="Symbol" w:hint="default"/>
      </w:rPr>
    </w:lvl>
    <w:lvl w:ilvl="4">
      <w:start w:val="1"/>
      <w:numFmt w:val="bullet"/>
      <w:lvlText w:val="o"/>
      <w:lvlJc w:val="left"/>
      <w:pPr>
        <w:ind w:left="3316" w:hanging="360"/>
      </w:pPr>
      <w:rPr>
        <w:rFonts w:ascii="Courier New" w:hAnsi="Courier New" w:cs="Courier New" w:hint="default"/>
      </w:rPr>
    </w:lvl>
    <w:lvl w:ilvl="5">
      <w:start w:val="1"/>
      <w:numFmt w:val="bullet"/>
      <w:lvlText w:val=""/>
      <w:lvlJc w:val="left"/>
      <w:pPr>
        <w:ind w:left="4036" w:hanging="360"/>
      </w:pPr>
      <w:rPr>
        <w:rFonts w:ascii="Wingdings" w:hAnsi="Wingdings" w:hint="default"/>
      </w:rPr>
    </w:lvl>
    <w:lvl w:ilvl="6">
      <w:start w:val="1"/>
      <w:numFmt w:val="bullet"/>
      <w:lvlText w:val=""/>
      <w:lvlJc w:val="left"/>
      <w:pPr>
        <w:ind w:left="4756" w:hanging="360"/>
      </w:pPr>
      <w:rPr>
        <w:rFonts w:ascii="Symbol" w:hAnsi="Symbol" w:hint="default"/>
      </w:rPr>
    </w:lvl>
    <w:lvl w:ilvl="7">
      <w:start w:val="1"/>
      <w:numFmt w:val="bullet"/>
      <w:lvlText w:val="o"/>
      <w:lvlJc w:val="left"/>
      <w:pPr>
        <w:ind w:left="5476" w:hanging="360"/>
      </w:pPr>
      <w:rPr>
        <w:rFonts w:ascii="Courier New" w:hAnsi="Courier New" w:cs="Courier New" w:hint="default"/>
      </w:rPr>
    </w:lvl>
    <w:lvl w:ilvl="8">
      <w:start w:val="1"/>
      <w:numFmt w:val="bullet"/>
      <w:lvlText w:val=""/>
      <w:lvlJc w:val="left"/>
      <w:pPr>
        <w:ind w:left="6196" w:hanging="360"/>
      </w:pPr>
      <w:rPr>
        <w:rFonts w:ascii="Wingdings" w:hAnsi="Wingdings" w:hint="default"/>
      </w:rPr>
    </w:lvl>
  </w:abstractNum>
  <w:abstractNum w:abstractNumId="46" w15:restartNumberingAfterBreak="0">
    <w:nsid w:val="5A7C7F1C"/>
    <w:multiLevelType w:val="multilevel"/>
    <w:tmpl w:val="44B068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5AC332C6"/>
    <w:multiLevelType w:val="multilevel"/>
    <w:tmpl w:val="260AABA2"/>
    <w:lvl w:ilvl="0">
      <w:start w:val="1"/>
      <w:numFmt w:val="bullet"/>
      <w:lvlText w:val=""/>
      <w:lvlJc w:val="left"/>
      <w:pPr>
        <w:ind w:left="1425" w:hanging="360"/>
      </w:pPr>
      <w:rPr>
        <w:rFonts w:ascii="Symbol" w:hAnsi="Symbol" w:hint="default"/>
        <w:color w:val="auto"/>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hint="default"/>
      </w:rPr>
    </w:lvl>
    <w:lvl w:ilvl="3">
      <w:start w:val="1"/>
      <w:numFmt w:val="bullet"/>
      <w:lvlText w:val=""/>
      <w:lvlJc w:val="left"/>
      <w:pPr>
        <w:ind w:left="3585" w:hanging="360"/>
      </w:pPr>
      <w:rPr>
        <w:rFonts w:ascii="Symbol" w:hAnsi="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hint="default"/>
      </w:rPr>
    </w:lvl>
    <w:lvl w:ilvl="6">
      <w:start w:val="1"/>
      <w:numFmt w:val="bullet"/>
      <w:lvlText w:val=""/>
      <w:lvlJc w:val="left"/>
      <w:pPr>
        <w:ind w:left="5745" w:hanging="360"/>
      </w:pPr>
      <w:rPr>
        <w:rFonts w:ascii="Symbol" w:hAnsi="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hint="default"/>
      </w:rPr>
    </w:lvl>
  </w:abstractNum>
  <w:abstractNum w:abstractNumId="48" w15:restartNumberingAfterBreak="0">
    <w:nsid w:val="5DB665F2"/>
    <w:multiLevelType w:val="multilevel"/>
    <w:tmpl w:val="6144C924"/>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49" w15:restartNumberingAfterBreak="0">
    <w:nsid w:val="632F57C6"/>
    <w:multiLevelType w:val="multilevel"/>
    <w:tmpl w:val="24D692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649F7596"/>
    <w:multiLevelType w:val="multilevel"/>
    <w:tmpl w:val="ADE6DB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64CA59CC"/>
    <w:multiLevelType w:val="multilevel"/>
    <w:tmpl w:val="84984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663F4D09"/>
    <w:multiLevelType w:val="multilevel"/>
    <w:tmpl w:val="2ABA9FE6"/>
    <w:lvl w:ilvl="0">
      <w:start w:val="1"/>
      <w:numFmt w:val="bullet"/>
      <w:lvlText w:val=""/>
      <w:lvlJc w:val="left"/>
      <w:pPr>
        <w:tabs>
          <w:tab w:val="num" w:pos="1068"/>
        </w:tabs>
        <w:ind w:left="1068" w:hanging="360"/>
      </w:pPr>
      <w:rPr>
        <w:rFonts w:ascii="Symbol" w:hAnsi="Symbol" w:hint="default"/>
      </w:rPr>
    </w:lvl>
    <w:lvl w:ilvl="1">
      <w:numFmt w:val="bullet"/>
      <w:lvlText w:val="·"/>
      <w:lvlJc w:val="left"/>
      <w:pPr>
        <w:ind w:left="1803" w:hanging="375"/>
      </w:pPr>
      <w:rPr>
        <w:rFonts w:ascii="Calibri" w:eastAsia="PMingLiU" w:hAnsi="Calibri" w:cs="Calibri"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53" w15:restartNumberingAfterBreak="0">
    <w:nsid w:val="669E0A0F"/>
    <w:multiLevelType w:val="multilevel"/>
    <w:tmpl w:val="0BA29F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A60393F"/>
    <w:multiLevelType w:val="multilevel"/>
    <w:tmpl w:val="B644BC54"/>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1059"/>
        </w:tabs>
        <w:ind w:left="1059" w:hanging="705"/>
      </w:pPr>
      <w:rPr>
        <w:rFonts w:hint="default"/>
        <w:b/>
      </w:rPr>
    </w:lvl>
    <w:lvl w:ilvl="2">
      <w:start w:val="1"/>
      <w:numFmt w:val="bullet"/>
      <w:lvlText w:val=""/>
      <w:lvlJc w:val="left"/>
      <w:pPr>
        <w:tabs>
          <w:tab w:val="num" w:pos="1428"/>
        </w:tabs>
        <w:ind w:left="1428" w:hanging="720"/>
      </w:pPr>
      <w:rPr>
        <w:rFonts w:ascii="Wingdings" w:hAnsi="Wingdings" w:hint="default"/>
        <w:color w:val="FFC000"/>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5" w15:restartNumberingAfterBreak="0">
    <w:nsid w:val="6D2338DB"/>
    <w:multiLevelType w:val="multilevel"/>
    <w:tmpl w:val="BA5CEF64"/>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6" w15:restartNumberingAfterBreak="0">
    <w:nsid w:val="6DD97C4B"/>
    <w:multiLevelType w:val="multilevel"/>
    <w:tmpl w:val="51F8FE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6F6011FC"/>
    <w:multiLevelType w:val="multilevel"/>
    <w:tmpl w:val="6876D020"/>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8" w15:restartNumberingAfterBreak="0">
    <w:nsid w:val="6FEF7873"/>
    <w:multiLevelType w:val="multilevel"/>
    <w:tmpl w:val="468CF9BA"/>
    <w:lvl w:ilvl="0">
      <w:start w:val="1"/>
      <w:numFmt w:val="bullet"/>
      <w:lvlText w:val=""/>
      <w:lvlJc w:val="left"/>
      <w:pPr>
        <w:ind w:left="928"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9" w15:restartNumberingAfterBreak="0">
    <w:nsid w:val="701A7154"/>
    <w:multiLevelType w:val="multilevel"/>
    <w:tmpl w:val="F1DE85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0" w15:restartNumberingAfterBreak="0">
    <w:nsid w:val="76CE1CC2"/>
    <w:multiLevelType w:val="multilevel"/>
    <w:tmpl w:val="DE9CA518"/>
    <w:lvl w:ilvl="0">
      <w:start w:val="1"/>
      <w:numFmt w:val="bullet"/>
      <w:lvlText w:val=""/>
      <w:lvlJc w:val="left"/>
      <w:pPr>
        <w:ind w:left="5606" w:hanging="360"/>
      </w:pPr>
      <w:rPr>
        <w:rFonts w:ascii="Wingdings" w:hAnsi="Wingdings" w:hint="default"/>
        <w:color w:val="FFC000"/>
        <w:sz w:val="24"/>
        <w:szCs w:val="18"/>
      </w:rPr>
    </w:lvl>
    <w:lvl w:ilvl="1">
      <w:numFmt w:val="bullet"/>
      <w:lvlText w:val="•"/>
      <w:lvlJc w:val="left"/>
      <w:pPr>
        <w:ind w:left="2508" w:hanging="360"/>
      </w:pPr>
      <w:rPr>
        <w:rFonts w:ascii="Calibri" w:eastAsia="PMingLiU" w:hAnsi="Calibri" w:cs="Calibri" w:hint="default"/>
      </w:rPr>
    </w:lvl>
    <w:lvl w:ilvl="2">
      <w:start w:val="1"/>
      <w:numFmt w:val="bullet"/>
      <w:lvlText w:val=""/>
      <w:lvlJc w:val="left"/>
      <w:pPr>
        <w:ind w:left="3228" w:hanging="360"/>
      </w:pPr>
      <w:rPr>
        <w:rFonts w:ascii="Wingdings" w:hAnsi="Wingdings" w:hint="default"/>
      </w:rPr>
    </w:lvl>
    <w:lvl w:ilvl="3">
      <w:start w:val="1"/>
      <w:numFmt w:val="bullet"/>
      <w:lvlText w:val=""/>
      <w:lvlJc w:val="left"/>
      <w:pPr>
        <w:ind w:left="3948" w:hanging="360"/>
      </w:pPr>
      <w:rPr>
        <w:rFonts w:ascii="Symbol" w:hAnsi="Symbol" w:hint="default"/>
      </w:rPr>
    </w:lvl>
    <w:lvl w:ilvl="4">
      <w:start w:val="1"/>
      <w:numFmt w:val="bullet"/>
      <w:lvlText w:val="o"/>
      <w:lvlJc w:val="left"/>
      <w:pPr>
        <w:ind w:left="4668" w:hanging="360"/>
      </w:pPr>
      <w:rPr>
        <w:rFonts w:ascii="Courier New" w:hAnsi="Courier New" w:cs="Courier New" w:hint="default"/>
      </w:rPr>
    </w:lvl>
    <w:lvl w:ilvl="5">
      <w:start w:val="1"/>
      <w:numFmt w:val="bullet"/>
      <w:lvlText w:val=""/>
      <w:lvlJc w:val="left"/>
      <w:pPr>
        <w:ind w:left="5388" w:hanging="360"/>
      </w:pPr>
      <w:rPr>
        <w:rFonts w:ascii="Wingdings" w:hAnsi="Wingdings" w:hint="default"/>
      </w:rPr>
    </w:lvl>
    <w:lvl w:ilvl="6">
      <w:start w:val="1"/>
      <w:numFmt w:val="bullet"/>
      <w:lvlText w:val=""/>
      <w:lvlJc w:val="left"/>
      <w:pPr>
        <w:ind w:left="6108" w:hanging="360"/>
      </w:pPr>
      <w:rPr>
        <w:rFonts w:ascii="Symbol" w:hAnsi="Symbol" w:hint="default"/>
      </w:rPr>
    </w:lvl>
    <w:lvl w:ilvl="7">
      <w:start w:val="1"/>
      <w:numFmt w:val="bullet"/>
      <w:lvlText w:val="o"/>
      <w:lvlJc w:val="left"/>
      <w:pPr>
        <w:ind w:left="6828" w:hanging="360"/>
      </w:pPr>
      <w:rPr>
        <w:rFonts w:ascii="Courier New" w:hAnsi="Courier New" w:cs="Courier New" w:hint="default"/>
      </w:rPr>
    </w:lvl>
    <w:lvl w:ilvl="8">
      <w:start w:val="1"/>
      <w:numFmt w:val="bullet"/>
      <w:lvlText w:val=""/>
      <w:lvlJc w:val="left"/>
      <w:pPr>
        <w:ind w:left="7548" w:hanging="360"/>
      </w:pPr>
      <w:rPr>
        <w:rFonts w:ascii="Wingdings" w:hAnsi="Wingdings" w:hint="default"/>
      </w:rPr>
    </w:lvl>
  </w:abstractNum>
  <w:abstractNum w:abstractNumId="61" w15:restartNumberingAfterBreak="0">
    <w:nsid w:val="775B205D"/>
    <w:multiLevelType w:val="multilevel"/>
    <w:tmpl w:val="777A1F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2" w15:restartNumberingAfterBreak="0">
    <w:nsid w:val="7C2A1C6F"/>
    <w:multiLevelType w:val="multilevel"/>
    <w:tmpl w:val="1AAA50CC"/>
    <w:lvl w:ilvl="0">
      <w:start w:val="1"/>
      <w:numFmt w:val="bullet"/>
      <w:lvlText w:val=""/>
      <w:lvlJc w:val="left"/>
      <w:pPr>
        <w:tabs>
          <w:tab w:val="num" w:pos="1776"/>
        </w:tabs>
        <w:ind w:left="1776" w:hanging="360"/>
      </w:pPr>
      <w:rPr>
        <w:rFonts w:ascii="Symbol" w:hAnsi="Symbol" w:hint="default"/>
        <w:color w:val="auto"/>
      </w:rPr>
    </w:lvl>
    <w:lvl w:ilvl="1">
      <w:start w:val="1"/>
      <w:numFmt w:val="bullet"/>
      <w:lvlText w:val=""/>
      <w:lvlJc w:val="left"/>
      <w:pPr>
        <w:tabs>
          <w:tab w:val="num" w:pos="2496"/>
        </w:tabs>
        <w:ind w:left="2496" w:hanging="360"/>
      </w:pPr>
      <w:rPr>
        <w:rFonts w:ascii="Wingdings" w:hAnsi="Wingding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63" w15:restartNumberingAfterBreak="0">
    <w:nsid w:val="7C64679A"/>
    <w:multiLevelType w:val="multilevel"/>
    <w:tmpl w:val="A0729E8C"/>
    <w:lvl w:ilvl="0">
      <w:numFmt w:val="bullet"/>
      <w:lvlText w:val=""/>
      <w:lvlJc w:val="left"/>
      <w:pPr>
        <w:ind w:left="1080" w:hanging="360"/>
      </w:pPr>
      <w:rPr>
        <w:rFonts w:ascii="Wingdings" w:eastAsia="PMingLiU" w:hAnsi="Wingdings"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num w:numId="1">
    <w:abstractNumId w:val="55"/>
  </w:num>
  <w:num w:numId="2">
    <w:abstractNumId w:val="36"/>
  </w:num>
  <w:num w:numId="3">
    <w:abstractNumId w:val="62"/>
  </w:num>
  <w:num w:numId="4">
    <w:abstractNumId w:val="24"/>
  </w:num>
  <w:num w:numId="5">
    <w:abstractNumId w:val="52"/>
  </w:num>
  <w:num w:numId="6">
    <w:abstractNumId w:val="60"/>
  </w:num>
  <w:num w:numId="7">
    <w:abstractNumId w:val="45"/>
  </w:num>
  <w:num w:numId="8">
    <w:abstractNumId w:val="3"/>
  </w:num>
  <w:num w:numId="9">
    <w:abstractNumId w:val="56"/>
  </w:num>
  <w:num w:numId="10">
    <w:abstractNumId w:val="38"/>
  </w:num>
  <w:num w:numId="11">
    <w:abstractNumId w:val="21"/>
  </w:num>
  <w:num w:numId="12">
    <w:abstractNumId w:val="4"/>
  </w:num>
  <w:num w:numId="13">
    <w:abstractNumId w:val="43"/>
  </w:num>
  <w:num w:numId="14">
    <w:abstractNumId w:val="14"/>
  </w:num>
  <w:num w:numId="15">
    <w:abstractNumId w:val="19"/>
  </w:num>
  <w:num w:numId="16">
    <w:abstractNumId w:val="9"/>
  </w:num>
  <w:num w:numId="17">
    <w:abstractNumId w:val="47"/>
  </w:num>
  <w:num w:numId="18">
    <w:abstractNumId w:val="33"/>
  </w:num>
  <w:num w:numId="19">
    <w:abstractNumId w:val="17"/>
  </w:num>
  <w:num w:numId="20">
    <w:abstractNumId w:val="32"/>
  </w:num>
  <w:num w:numId="21">
    <w:abstractNumId w:val="48"/>
  </w:num>
  <w:num w:numId="22">
    <w:abstractNumId w:val="6"/>
  </w:num>
  <w:num w:numId="23">
    <w:abstractNumId w:val="10"/>
  </w:num>
  <w:num w:numId="24">
    <w:abstractNumId w:val="51"/>
  </w:num>
  <w:num w:numId="25">
    <w:abstractNumId w:val="58"/>
  </w:num>
  <w:num w:numId="26">
    <w:abstractNumId w:val="11"/>
  </w:num>
  <w:num w:numId="27">
    <w:abstractNumId w:val="31"/>
  </w:num>
  <w:num w:numId="28">
    <w:abstractNumId w:val="0"/>
  </w:num>
  <w:num w:numId="29">
    <w:abstractNumId w:val="61"/>
  </w:num>
  <w:num w:numId="30">
    <w:abstractNumId w:val="18"/>
  </w:num>
  <w:num w:numId="31">
    <w:abstractNumId w:val="35"/>
  </w:num>
  <w:num w:numId="32">
    <w:abstractNumId w:val="27"/>
  </w:num>
  <w:num w:numId="33">
    <w:abstractNumId w:val="40"/>
  </w:num>
  <w:num w:numId="34">
    <w:abstractNumId w:val="12"/>
  </w:num>
  <w:num w:numId="35">
    <w:abstractNumId w:val="30"/>
  </w:num>
  <w:num w:numId="36">
    <w:abstractNumId w:val="25"/>
  </w:num>
  <w:num w:numId="37">
    <w:abstractNumId w:val="28"/>
  </w:num>
  <w:num w:numId="38">
    <w:abstractNumId w:val="59"/>
  </w:num>
  <w:num w:numId="39">
    <w:abstractNumId w:val="44"/>
  </w:num>
  <w:num w:numId="40">
    <w:abstractNumId w:val="7"/>
  </w:num>
  <w:num w:numId="41">
    <w:abstractNumId w:val="15"/>
  </w:num>
  <w:num w:numId="42">
    <w:abstractNumId w:val="41"/>
  </w:num>
  <w:num w:numId="43">
    <w:abstractNumId w:val="8"/>
  </w:num>
  <w:num w:numId="44">
    <w:abstractNumId w:val="13"/>
  </w:num>
  <w:num w:numId="45">
    <w:abstractNumId w:val="39"/>
  </w:num>
  <w:num w:numId="46">
    <w:abstractNumId w:val="2"/>
  </w:num>
  <w:num w:numId="47">
    <w:abstractNumId w:val="50"/>
  </w:num>
  <w:num w:numId="48">
    <w:abstractNumId w:val="53"/>
  </w:num>
  <w:num w:numId="49">
    <w:abstractNumId w:val="23"/>
  </w:num>
  <w:num w:numId="50">
    <w:abstractNumId w:val="46"/>
  </w:num>
  <w:num w:numId="51">
    <w:abstractNumId w:val="37"/>
  </w:num>
  <w:num w:numId="52">
    <w:abstractNumId w:val="29"/>
  </w:num>
  <w:num w:numId="53">
    <w:abstractNumId w:val="49"/>
  </w:num>
  <w:num w:numId="54">
    <w:abstractNumId w:val="26"/>
  </w:num>
  <w:num w:numId="55">
    <w:abstractNumId w:val="54"/>
  </w:num>
  <w:num w:numId="56">
    <w:abstractNumId w:val="20"/>
  </w:num>
  <w:num w:numId="57">
    <w:abstractNumId w:val="49"/>
  </w:num>
  <w:num w:numId="58">
    <w:abstractNumId w:val="16"/>
  </w:num>
  <w:num w:numId="59">
    <w:abstractNumId w:val="57"/>
  </w:num>
  <w:num w:numId="60">
    <w:abstractNumId w:val="19"/>
  </w:num>
  <w:num w:numId="61">
    <w:abstractNumId w:val="60"/>
  </w:num>
  <w:num w:numId="62">
    <w:abstractNumId w:val="22"/>
  </w:num>
  <w:num w:numId="63">
    <w:abstractNumId w:val="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4">
    <w:abstractNumId w:val="24"/>
  </w:num>
  <w:num w:numId="65">
    <w:abstractNumId w:val="34"/>
  </w:num>
  <w:num w:numId="66">
    <w:abstractNumId w:val="5"/>
  </w:num>
  <w:num w:numId="67">
    <w:abstractNumId w:val="63"/>
  </w:num>
  <w:num w:numId="68">
    <w:abstractNumId w:val="1"/>
  </w:num>
  <w:num w:numId="69">
    <w:abstractNumId w:val="42"/>
  </w:num>
  <w:numIdMacAtCleanup w:val="6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rance Marilyne SCHANDELER">
    <w15:presenceInfo w15:providerId="AD" w15:userId="S-1-5-21-1574491055-3457251909-1369317339-34997"/>
  </w15:person>
</w15:people>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ance Marilyne SCHANDELER">
    <w15:presenceInfo w15:providerId="AD" w15:userId="S-1-5-21-1574491055-3457251909-1369317339-349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3C9"/>
    <w:rsid w:val="0000138D"/>
    <w:rsid w:val="00084BB2"/>
    <w:rsid w:val="00092C71"/>
    <w:rsid w:val="000F040E"/>
    <w:rsid w:val="001103D3"/>
    <w:rsid w:val="00163A4A"/>
    <w:rsid w:val="0017477E"/>
    <w:rsid w:val="0017522F"/>
    <w:rsid w:val="00186191"/>
    <w:rsid w:val="001A0150"/>
    <w:rsid w:val="001A6052"/>
    <w:rsid w:val="001E06A0"/>
    <w:rsid w:val="00216E05"/>
    <w:rsid w:val="00235C31"/>
    <w:rsid w:val="00240BC6"/>
    <w:rsid w:val="0026158B"/>
    <w:rsid w:val="002E779B"/>
    <w:rsid w:val="00354732"/>
    <w:rsid w:val="00357775"/>
    <w:rsid w:val="003845EE"/>
    <w:rsid w:val="003A56A1"/>
    <w:rsid w:val="003B410B"/>
    <w:rsid w:val="0040358D"/>
    <w:rsid w:val="00437385"/>
    <w:rsid w:val="00475FC1"/>
    <w:rsid w:val="004A2B18"/>
    <w:rsid w:val="004D5D97"/>
    <w:rsid w:val="00585FCB"/>
    <w:rsid w:val="005A2352"/>
    <w:rsid w:val="005C5433"/>
    <w:rsid w:val="00635690"/>
    <w:rsid w:val="0064564F"/>
    <w:rsid w:val="00665BDE"/>
    <w:rsid w:val="006D095D"/>
    <w:rsid w:val="00742D34"/>
    <w:rsid w:val="00756814"/>
    <w:rsid w:val="007702CB"/>
    <w:rsid w:val="007B6399"/>
    <w:rsid w:val="007C0742"/>
    <w:rsid w:val="007F28F9"/>
    <w:rsid w:val="00806CA1"/>
    <w:rsid w:val="00821757"/>
    <w:rsid w:val="008562FC"/>
    <w:rsid w:val="008602A2"/>
    <w:rsid w:val="008D2190"/>
    <w:rsid w:val="0092352F"/>
    <w:rsid w:val="009411BF"/>
    <w:rsid w:val="009559C5"/>
    <w:rsid w:val="00961E9D"/>
    <w:rsid w:val="009836B7"/>
    <w:rsid w:val="00985E48"/>
    <w:rsid w:val="00A735AF"/>
    <w:rsid w:val="00AA5BCC"/>
    <w:rsid w:val="00AB6E38"/>
    <w:rsid w:val="00B33BD3"/>
    <w:rsid w:val="00B608E1"/>
    <w:rsid w:val="00B85D8E"/>
    <w:rsid w:val="00BA725F"/>
    <w:rsid w:val="00BC406C"/>
    <w:rsid w:val="00BE3D66"/>
    <w:rsid w:val="00C94C9D"/>
    <w:rsid w:val="00CA68B3"/>
    <w:rsid w:val="00CC55C7"/>
    <w:rsid w:val="00D0709F"/>
    <w:rsid w:val="00D26879"/>
    <w:rsid w:val="00D308FB"/>
    <w:rsid w:val="00D31EFA"/>
    <w:rsid w:val="00D6449C"/>
    <w:rsid w:val="00D8397A"/>
    <w:rsid w:val="00D849E6"/>
    <w:rsid w:val="00DC0E77"/>
    <w:rsid w:val="00DC509D"/>
    <w:rsid w:val="00E01881"/>
    <w:rsid w:val="00E17AC4"/>
    <w:rsid w:val="00E244E8"/>
    <w:rsid w:val="00E33EE1"/>
    <w:rsid w:val="00E71878"/>
    <w:rsid w:val="00EA275E"/>
    <w:rsid w:val="00EB23C9"/>
    <w:rsid w:val="00EE152C"/>
    <w:rsid w:val="00EE3C7C"/>
    <w:rsid w:val="00F00555"/>
    <w:rsid w:val="00F43BB1"/>
    <w:rsid w:val="00F645AF"/>
    <w:rsid w:val="00F64BDD"/>
    <w:rsid w:val="00F72311"/>
    <w:rsid w:val="00F97A05"/>
    <w:rsid w:val="00FC1BAE"/>
    <w:rsid w:val="00FF5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E0685"/>
  <w15:docId w15:val="{5F1C2E7C-683E-4A99-AC5A-B77DDA348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Titre1">
    <w:name w:val="heading 1"/>
    <w:basedOn w:val="arima1"/>
    <w:next w:val="Normal"/>
    <w:link w:val="Titre1Car"/>
    <w:qFormat/>
    <w:pPr>
      <w:keepNext/>
      <w:spacing w:before="240" w:after="60"/>
      <w:outlineLvl w:val="0"/>
    </w:pPr>
    <w:rPr>
      <w:rFonts w:ascii="Calibri Light" w:hAnsi="Calibri Light"/>
      <w:b/>
      <w:bCs/>
      <w:sz w:val="24"/>
      <w:szCs w:val="32"/>
    </w:rPr>
  </w:style>
  <w:style w:type="paragraph" w:styleId="Titre2">
    <w:name w:val="heading 2"/>
    <w:basedOn w:val="Normal"/>
    <w:next w:val="Normal"/>
    <w:link w:val="Titre2Car"/>
    <w:qFormat/>
    <w:pPr>
      <w:keepNext/>
      <w:jc w:val="right"/>
      <w:outlineLvl w:val="1"/>
    </w:pPr>
    <w:rPr>
      <w:szCs w:val="20"/>
    </w:rPr>
  </w:style>
  <w:style w:type="paragraph" w:styleId="Titre3">
    <w:name w:val="heading 3"/>
    <w:basedOn w:val="Normal"/>
    <w:next w:val="Normal"/>
    <w:link w:val="Titre3Car"/>
    <w:qFormat/>
    <w:pPr>
      <w:keepNext/>
      <w:jc w:val="center"/>
      <w:outlineLvl w:val="2"/>
    </w:pPr>
    <w:rPr>
      <w:b/>
      <w:szCs w:val="20"/>
    </w:rPr>
  </w:style>
  <w:style w:type="paragraph" w:styleId="Titre4">
    <w:name w:val="heading 4"/>
    <w:basedOn w:val="Normal"/>
    <w:next w:val="Normal"/>
    <w:link w:val="Titre4Car"/>
    <w:qFormat/>
    <w:pPr>
      <w:keepNext/>
      <w:jc w:val="center"/>
      <w:outlineLvl w:val="3"/>
    </w:pPr>
    <w:rPr>
      <w:b/>
      <w:sz w:val="20"/>
      <w:szCs w:val="20"/>
    </w:rPr>
  </w:style>
  <w:style w:type="paragraph" w:styleId="Titre5">
    <w:name w:val="heading 5"/>
    <w:basedOn w:val="Normal"/>
    <w:next w:val="Normal"/>
    <w:link w:val="Titre5Car"/>
    <w:qFormat/>
    <w:pPr>
      <w:keepNext/>
      <w:jc w:val="center"/>
      <w:outlineLvl w:val="4"/>
    </w:pPr>
    <w:rPr>
      <w:b/>
      <w:sz w:val="18"/>
      <w:szCs w:val="20"/>
    </w:rPr>
  </w:style>
  <w:style w:type="paragraph" w:styleId="Titre6">
    <w:name w:val="heading 6"/>
    <w:basedOn w:val="Normal"/>
    <w:next w:val="Normal"/>
    <w:link w:val="Titre6Car"/>
    <w:qFormat/>
    <w:pPr>
      <w:keepNext/>
      <w:outlineLvl w:val="5"/>
    </w:pPr>
    <w:rPr>
      <w:b/>
      <w:sz w:val="40"/>
      <w:szCs w:val="20"/>
    </w:rPr>
  </w:style>
  <w:style w:type="paragraph" w:styleId="Titre7">
    <w:name w:val="heading 7"/>
    <w:basedOn w:val="Normal"/>
    <w:next w:val="Normal"/>
    <w:link w:val="Titre7Car"/>
    <w:qFormat/>
    <w:pPr>
      <w:keepNext/>
      <w:ind w:left="708"/>
      <w:outlineLvl w:val="6"/>
    </w:pPr>
    <w:rPr>
      <w:b/>
      <w:bCs/>
      <w:i/>
      <w:iCs/>
      <w:szCs w:val="20"/>
    </w:rPr>
  </w:style>
  <w:style w:type="paragraph" w:styleId="Titre8">
    <w:name w:val="heading 8"/>
    <w:basedOn w:val="Normal"/>
    <w:next w:val="Normal"/>
    <w:link w:val="Titre8Car"/>
    <w:qFormat/>
    <w:pPr>
      <w:keepNext/>
      <w:ind w:left="1416"/>
      <w:outlineLvl w:val="7"/>
    </w:pPr>
    <w:rPr>
      <w:b/>
      <w:bCs/>
      <w:szCs w:val="20"/>
    </w:rPr>
  </w:style>
  <w:style w:type="paragraph" w:styleId="Titre9">
    <w:name w:val="heading 9"/>
    <w:basedOn w:val="Normal"/>
    <w:next w:val="Normal"/>
    <w:link w:val="Titre9Car"/>
    <w:qFormat/>
    <w:pPr>
      <w:keepNext/>
      <w:ind w:left="705"/>
      <w:outlineLvl w:val="8"/>
    </w:pPr>
    <w:rPr>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QuoteChar">
    <w:name w:val="Quote Char"/>
    <w:uiPriority w:val="29"/>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before="120"/>
    </w:pPr>
    <w:rPr>
      <w:rFonts w:asciiTheme="minorHAnsi" w:hAnsiTheme="minorHAnsi" w:cstheme="minorHAnsi"/>
      <w:b/>
      <w:bCs/>
      <w:i/>
      <w:iCs/>
    </w:rPr>
  </w:style>
  <w:style w:type="paragraph" w:styleId="TM2">
    <w:name w:val="toc 2"/>
    <w:basedOn w:val="Normal"/>
    <w:next w:val="Normal"/>
    <w:uiPriority w:val="39"/>
    <w:unhideWhenUsed/>
    <w:pPr>
      <w:spacing w:before="120"/>
      <w:ind w:left="240"/>
    </w:pPr>
    <w:rPr>
      <w:rFonts w:asciiTheme="minorHAnsi" w:hAnsiTheme="minorHAnsi" w:cstheme="minorHAnsi"/>
      <w:b/>
      <w:bCs/>
      <w:sz w:val="22"/>
      <w:szCs w:val="22"/>
    </w:rPr>
  </w:style>
  <w:style w:type="paragraph" w:styleId="TM3">
    <w:name w:val="toc 3"/>
    <w:basedOn w:val="Normal"/>
    <w:next w:val="Normal"/>
    <w:uiPriority w:val="39"/>
    <w:unhideWhenUsed/>
    <w:pPr>
      <w:ind w:left="480"/>
    </w:pPr>
    <w:rPr>
      <w:rFonts w:asciiTheme="minorHAnsi" w:hAnsiTheme="minorHAnsi" w:cstheme="minorHAnsi"/>
      <w:sz w:val="20"/>
      <w:szCs w:val="20"/>
    </w:rPr>
  </w:style>
  <w:style w:type="paragraph" w:styleId="TM4">
    <w:name w:val="toc 4"/>
    <w:basedOn w:val="Normal"/>
    <w:next w:val="Normal"/>
    <w:uiPriority w:val="39"/>
    <w:unhideWhenUsed/>
    <w:pPr>
      <w:ind w:left="720"/>
    </w:pPr>
    <w:rPr>
      <w:rFonts w:asciiTheme="minorHAnsi" w:hAnsiTheme="minorHAnsi" w:cstheme="minorHAnsi"/>
      <w:sz w:val="20"/>
      <w:szCs w:val="20"/>
    </w:rPr>
  </w:style>
  <w:style w:type="paragraph" w:styleId="TM5">
    <w:name w:val="toc 5"/>
    <w:basedOn w:val="Normal"/>
    <w:next w:val="Normal"/>
    <w:uiPriority w:val="39"/>
    <w:unhideWhenUsed/>
    <w:pPr>
      <w:ind w:left="960"/>
    </w:pPr>
    <w:rPr>
      <w:rFonts w:asciiTheme="minorHAnsi" w:hAnsiTheme="minorHAnsi" w:cstheme="minorHAnsi"/>
      <w:sz w:val="20"/>
      <w:szCs w:val="20"/>
    </w:rPr>
  </w:style>
  <w:style w:type="paragraph" w:styleId="TM6">
    <w:name w:val="toc 6"/>
    <w:basedOn w:val="Normal"/>
    <w:next w:val="Normal"/>
    <w:uiPriority w:val="39"/>
    <w:unhideWhenUsed/>
    <w:pPr>
      <w:ind w:left="1200"/>
    </w:pPr>
    <w:rPr>
      <w:rFonts w:asciiTheme="minorHAnsi" w:hAnsiTheme="minorHAnsi" w:cstheme="minorHAnsi"/>
      <w:sz w:val="20"/>
      <w:szCs w:val="20"/>
    </w:rPr>
  </w:style>
  <w:style w:type="paragraph" w:styleId="TM7">
    <w:name w:val="toc 7"/>
    <w:basedOn w:val="Normal"/>
    <w:next w:val="Normal"/>
    <w:uiPriority w:val="39"/>
    <w:unhideWhenUsed/>
    <w:pPr>
      <w:ind w:left="1440"/>
    </w:pPr>
    <w:rPr>
      <w:rFonts w:asciiTheme="minorHAnsi" w:hAnsiTheme="minorHAnsi" w:cstheme="minorHAnsi"/>
      <w:sz w:val="20"/>
      <w:szCs w:val="20"/>
    </w:rPr>
  </w:style>
  <w:style w:type="paragraph" w:styleId="TM8">
    <w:name w:val="toc 8"/>
    <w:basedOn w:val="Normal"/>
    <w:next w:val="Normal"/>
    <w:uiPriority w:val="39"/>
    <w:unhideWhenUsed/>
    <w:pPr>
      <w:ind w:left="1680"/>
    </w:pPr>
    <w:rPr>
      <w:rFonts w:asciiTheme="minorHAnsi" w:hAnsiTheme="minorHAnsi" w:cstheme="minorHAnsi"/>
      <w:sz w:val="20"/>
      <w:szCs w:val="20"/>
    </w:rPr>
  </w:style>
  <w:style w:type="paragraph" w:styleId="TM9">
    <w:name w:val="toc 9"/>
    <w:basedOn w:val="Normal"/>
    <w:next w:val="Normal"/>
    <w:uiPriority w:val="39"/>
    <w:unhideWhenUsed/>
    <w:pPr>
      <w:ind w:left="1920"/>
    </w:pPr>
    <w:rPr>
      <w:rFonts w:asciiTheme="minorHAnsi" w:hAnsiTheme="minorHAnsi" w:cstheme="minorHAnsi"/>
      <w:sz w:val="20"/>
      <w:szCs w:val="20"/>
    </w:rPr>
  </w:style>
  <w:style w:type="paragraph" w:styleId="En-ttedetabledesmatires">
    <w:name w:val="TOC Heading"/>
    <w:uiPriority w:val="39"/>
    <w:unhideWhenUsed/>
    <w:qFormat/>
  </w:style>
  <w:style w:type="paragraph" w:styleId="Tabledesillustrations">
    <w:name w:val="table of figures"/>
    <w:basedOn w:val="Normal"/>
    <w:next w:val="Normal"/>
    <w:uiPriority w:val="99"/>
    <w:unhideWhenUsed/>
  </w:style>
  <w:style w:type="character" w:customStyle="1" w:styleId="Titre1Car">
    <w:name w:val="Titre 1 Car"/>
    <w:link w:val="Titre1"/>
    <w:rPr>
      <w:rFonts w:ascii="Calibri Light" w:eastAsia="Times New Roman" w:hAnsi="Calibri Light"/>
      <w:b/>
      <w:bCs/>
      <w:i/>
      <w:iCs/>
      <w:color w:val="002060"/>
      <w:sz w:val="24"/>
      <w:szCs w:val="32"/>
    </w:rPr>
  </w:style>
  <w:style w:type="character" w:customStyle="1" w:styleId="Titre2Car">
    <w:name w:val="Titre 2 Car"/>
    <w:link w:val="Titre2"/>
    <w:rPr>
      <w:sz w:val="24"/>
    </w:rPr>
  </w:style>
  <w:style w:type="character" w:customStyle="1" w:styleId="Titre3Car">
    <w:name w:val="Titre 3 Car"/>
    <w:link w:val="Titre3"/>
    <w:rPr>
      <w:b/>
      <w:sz w:val="24"/>
    </w:rPr>
  </w:style>
  <w:style w:type="character" w:customStyle="1" w:styleId="Titre4Car">
    <w:name w:val="Titre 4 Car"/>
    <w:link w:val="Titre4"/>
    <w:rPr>
      <w:b/>
    </w:rPr>
  </w:style>
  <w:style w:type="character" w:customStyle="1" w:styleId="Titre5Car">
    <w:name w:val="Titre 5 Car"/>
    <w:link w:val="Titre5"/>
    <w:rPr>
      <w:b/>
      <w:sz w:val="18"/>
    </w:rPr>
  </w:style>
  <w:style w:type="character" w:customStyle="1" w:styleId="Titre6Car">
    <w:name w:val="Titre 6 Car"/>
    <w:link w:val="Titre6"/>
    <w:rPr>
      <w:b/>
      <w:sz w:val="40"/>
    </w:rPr>
  </w:style>
  <w:style w:type="character" w:customStyle="1" w:styleId="Titre7Car">
    <w:name w:val="Titre 7 Car"/>
    <w:link w:val="Titre7"/>
    <w:rPr>
      <w:b/>
      <w:bCs/>
      <w:i/>
      <w:iCs/>
      <w:sz w:val="24"/>
    </w:rPr>
  </w:style>
  <w:style w:type="character" w:customStyle="1" w:styleId="Titre8Car">
    <w:name w:val="Titre 8 Car"/>
    <w:link w:val="Titre8"/>
    <w:rPr>
      <w:b/>
      <w:bCs/>
      <w:sz w:val="24"/>
    </w:rPr>
  </w:style>
  <w:style w:type="character" w:customStyle="1" w:styleId="Titre9Car">
    <w:name w:val="Titre 9 Car"/>
    <w:link w:val="Titre9"/>
    <w:rPr>
      <w:sz w:val="24"/>
    </w:rPr>
  </w:style>
  <w:style w:type="paragraph" w:styleId="Titre">
    <w:name w:val="Title"/>
    <w:basedOn w:val="Normal"/>
    <w:link w:val="TitreCar"/>
    <w:qFormat/>
    <w:pPr>
      <w:jc w:val="center"/>
    </w:pPr>
    <w:rPr>
      <w:rFonts w:ascii="Tahoma" w:hAnsi="Tahoma"/>
      <w:b/>
      <w:sz w:val="36"/>
      <w:szCs w:val="20"/>
    </w:rPr>
  </w:style>
  <w:style w:type="character" w:customStyle="1" w:styleId="TitreCar">
    <w:name w:val="Titre Car"/>
    <w:link w:val="Titre"/>
    <w:rPr>
      <w:rFonts w:ascii="Tahoma" w:hAnsi="Tahoma"/>
      <w:b/>
      <w:sz w:val="36"/>
      <w:lang w:val="fr-FR" w:eastAsia="fr-FR" w:bidi="ar-SA"/>
    </w:rPr>
  </w:style>
  <w:style w:type="paragraph" w:styleId="Pieddepage">
    <w:name w:val="footer"/>
    <w:basedOn w:val="Normal"/>
    <w:link w:val="PieddepageCar"/>
    <w:pPr>
      <w:tabs>
        <w:tab w:val="center" w:pos="4536"/>
        <w:tab w:val="right" w:pos="9072"/>
      </w:tabs>
    </w:pPr>
    <w:rPr>
      <w:sz w:val="20"/>
      <w:szCs w:val="20"/>
    </w:rPr>
  </w:style>
  <w:style w:type="character" w:customStyle="1" w:styleId="PieddepageCar">
    <w:name w:val="Pied de page Car"/>
    <w:basedOn w:val="Policepardfaut"/>
    <w:link w:val="Pieddepage"/>
  </w:style>
  <w:style w:type="paragraph" w:styleId="Corpsdetexte">
    <w:name w:val="Body Text"/>
    <w:basedOn w:val="Normal"/>
    <w:link w:val="CorpsdetexteCar"/>
    <w:pPr>
      <w:jc w:val="center"/>
    </w:pPr>
    <w:rPr>
      <w:i/>
      <w:szCs w:val="20"/>
    </w:rPr>
  </w:style>
  <w:style w:type="character" w:customStyle="1" w:styleId="CorpsdetexteCar">
    <w:name w:val="Corps de texte Car"/>
    <w:link w:val="Corpsdetexte"/>
    <w:rPr>
      <w:i/>
      <w:sz w:val="24"/>
    </w:rPr>
  </w:style>
  <w:style w:type="paragraph" w:styleId="Retraitcorpsdetexte">
    <w:name w:val="Body Text Indent"/>
    <w:basedOn w:val="Normal"/>
    <w:link w:val="RetraitcorpsdetexteCar"/>
    <w:pPr>
      <w:ind w:left="705"/>
    </w:pPr>
    <w:rPr>
      <w:szCs w:val="20"/>
    </w:rPr>
  </w:style>
  <w:style w:type="character" w:customStyle="1" w:styleId="RetraitcorpsdetexteCar">
    <w:name w:val="Retrait corps de texte Car"/>
    <w:link w:val="Retraitcorpsdetexte"/>
    <w:rPr>
      <w:sz w:val="24"/>
    </w:rPr>
  </w:style>
  <w:style w:type="paragraph" w:styleId="Retraitcorpsdetexte2">
    <w:name w:val="Body Text Indent 2"/>
    <w:basedOn w:val="Normal"/>
    <w:link w:val="Retraitcorpsdetexte2Car"/>
    <w:pPr>
      <w:ind w:left="705"/>
    </w:pPr>
    <w:rPr>
      <w:b/>
      <w:szCs w:val="20"/>
    </w:rPr>
  </w:style>
  <w:style w:type="character" w:customStyle="1" w:styleId="Retraitcorpsdetexte2Car">
    <w:name w:val="Retrait corps de texte 2 Car"/>
    <w:link w:val="Retraitcorpsdetexte2"/>
    <w:rPr>
      <w:b/>
      <w:sz w:val="24"/>
    </w:rPr>
  </w:style>
  <w:style w:type="paragraph" w:styleId="Retraitcorpsdetexte3">
    <w:name w:val="Body Text Indent 3"/>
    <w:basedOn w:val="Normal"/>
    <w:link w:val="Retraitcorpsdetexte3Car"/>
    <w:pPr>
      <w:ind w:left="705" w:hanging="705"/>
    </w:pPr>
    <w:rPr>
      <w:szCs w:val="20"/>
    </w:rPr>
  </w:style>
  <w:style w:type="character" w:customStyle="1" w:styleId="Retraitcorpsdetexte3Car">
    <w:name w:val="Retrait corps de texte 3 Car"/>
    <w:link w:val="Retraitcorpsdetexte3"/>
    <w:rPr>
      <w:sz w:val="24"/>
    </w:rPr>
  </w:style>
  <w:style w:type="paragraph" w:styleId="En-tte">
    <w:name w:val="header"/>
    <w:basedOn w:val="Normal"/>
    <w:link w:val="En-tteCar"/>
    <w:uiPriority w:val="99"/>
    <w:pPr>
      <w:tabs>
        <w:tab w:val="center" w:pos="4536"/>
        <w:tab w:val="right" w:pos="9072"/>
      </w:tabs>
    </w:pPr>
    <w:rPr>
      <w:sz w:val="20"/>
      <w:szCs w:val="20"/>
    </w:rPr>
  </w:style>
  <w:style w:type="character" w:customStyle="1" w:styleId="En-tteCar">
    <w:name w:val="En-tête Car"/>
    <w:basedOn w:val="Policepardfaut"/>
    <w:link w:val="En-tte"/>
    <w:uiPriority w:val="99"/>
  </w:style>
  <w:style w:type="paragraph" w:styleId="Sous-titre">
    <w:name w:val="Subtitle"/>
    <w:basedOn w:val="Normal"/>
    <w:link w:val="Sous-titreCar"/>
    <w:qFormat/>
    <w:pPr>
      <w:jc w:val="center"/>
    </w:pPr>
    <w:rPr>
      <w:rFonts w:ascii="Arial Narrow" w:hAnsi="Arial Narrow"/>
      <w:b/>
      <w:szCs w:val="20"/>
    </w:rPr>
  </w:style>
  <w:style w:type="character" w:customStyle="1" w:styleId="Sous-titreCar">
    <w:name w:val="Sous-titre Car"/>
    <w:link w:val="Sous-titre"/>
    <w:rPr>
      <w:rFonts w:ascii="Arial Narrow" w:hAnsi="Arial Narrow"/>
      <w:b/>
      <w:sz w:val="24"/>
    </w:rPr>
  </w:style>
  <w:style w:type="paragraph" w:styleId="Corpsdetexte2">
    <w:name w:val="Body Text 2"/>
    <w:basedOn w:val="Normal"/>
    <w:link w:val="Corpsdetexte2Car"/>
    <w:rPr>
      <w:rFonts w:ascii="Arial" w:hAnsi="Arial"/>
      <w:b/>
      <w:bCs/>
    </w:rPr>
  </w:style>
  <w:style w:type="character" w:customStyle="1" w:styleId="Corpsdetexte2Car">
    <w:name w:val="Corps de texte 2 Car"/>
    <w:link w:val="Corpsdetexte2"/>
    <w:rPr>
      <w:rFonts w:ascii="Arial" w:hAnsi="Arial" w:cs="Arial"/>
      <w:b/>
      <w:bCs/>
      <w:sz w:val="24"/>
      <w:szCs w:val="24"/>
    </w:rPr>
  </w:style>
  <w:style w:type="character" w:styleId="Numrodepage">
    <w:name w:val="page number"/>
    <w:basedOn w:val="Policepardfaut"/>
  </w:style>
  <w:style w:type="paragraph" w:customStyle="1" w:styleId="PARAGRAPHE">
    <w:name w:val="PARAGRAPHE"/>
    <w:basedOn w:val="Normal"/>
    <w:pPr>
      <w:widowControl w:val="0"/>
      <w:spacing w:before="120" w:after="240"/>
      <w:ind w:left="1134"/>
      <w:jc w:val="both"/>
    </w:pPr>
    <w:rPr>
      <w:rFonts w:ascii="Arial" w:hAnsi="Arial" w:cs="Arial"/>
      <w:szCs w:val="16"/>
    </w:rPr>
  </w:style>
  <w:style w:type="paragraph" w:styleId="Explorateurdedocuments">
    <w:name w:val="Document Map"/>
    <w:basedOn w:val="Normal"/>
    <w:semiHidden/>
    <w:pPr>
      <w:shd w:val="clear" w:color="auto" w:fill="000080"/>
    </w:pPr>
    <w:rPr>
      <w:rFonts w:ascii="Tahoma" w:hAnsi="Tahoma" w:cs="Tahoma"/>
      <w:sz w:val="20"/>
      <w:szCs w:val="20"/>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rCar2">
    <w:name w:val="Car Car2"/>
    <w:rPr>
      <w:rFonts w:ascii="Tahoma" w:hAnsi="Tahoma"/>
      <w:b/>
      <w:sz w:val="36"/>
      <w:lang w:val="fr-FR" w:eastAsia="fr-FR" w:bidi="ar-SA"/>
    </w:rPr>
  </w:style>
  <w:style w:type="paragraph" w:styleId="Paragraphedeliste">
    <w:name w:val="List Paragraph"/>
    <w:basedOn w:val="Normal"/>
    <w:link w:val="ParagraphedelisteCar"/>
    <w:uiPriority w:val="34"/>
    <w:qFormat/>
    <w:pPr>
      <w:ind w:left="708"/>
    </w:pPr>
  </w:style>
  <w:style w:type="character" w:styleId="Lienhypertexte">
    <w:name w:val="Hyperlink"/>
    <w:uiPriority w:val="99"/>
    <w:unhideWhenUsed/>
    <w:rPr>
      <w:color w:val="0000FF"/>
      <w:u w:val="single"/>
    </w:rPr>
  </w:style>
  <w:style w:type="character" w:styleId="Lienhypertextesuivivisit">
    <w:name w:val="FollowedHyperlink"/>
    <w:uiPriority w:val="99"/>
    <w:unhideWhenUsed/>
    <w:rPr>
      <w:color w:val="800080"/>
      <w:u w:val="single"/>
    </w:rPr>
  </w:style>
  <w:style w:type="paragraph" w:customStyle="1" w:styleId="xl66">
    <w:name w:val="xl66"/>
    <w:basedOn w:val="Normal"/>
    <w:pPr>
      <w:spacing w:before="100" w:beforeAutospacing="1" w:after="100" w:afterAutospacing="1"/>
    </w:pPr>
    <w:rPr>
      <w:rFonts w:ascii="Verdana" w:eastAsia="Times New Roman" w:hAnsi="Verdana"/>
      <w:b/>
      <w:bCs/>
      <w:i/>
      <w:iCs/>
      <w:u w:val="single"/>
    </w:rPr>
  </w:style>
  <w:style w:type="paragraph" w:customStyle="1" w:styleId="xl67">
    <w:name w:val="xl67"/>
    <w:basedOn w:val="Normal"/>
    <w:pPr>
      <w:spacing w:before="100" w:beforeAutospacing="1" w:after="100" w:afterAutospacing="1"/>
    </w:pPr>
    <w:rPr>
      <w:rFonts w:ascii="Verdana" w:eastAsia="Times New Roman" w:hAnsi="Verdana"/>
    </w:rPr>
  </w:style>
  <w:style w:type="paragraph" w:customStyle="1" w:styleId="xl68">
    <w:name w:val="xl68"/>
    <w:basedOn w:val="Normal"/>
    <w:pPr>
      <w:pBdr>
        <w:top w:val="single" w:sz="6" w:space="0" w:color="000000"/>
        <w:left w:val="single" w:sz="6" w:space="0" w:color="000000"/>
        <w:right w:val="single" w:sz="6" w:space="0" w:color="000000"/>
      </w:pBdr>
      <w:spacing w:before="100" w:beforeAutospacing="1" w:after="100" w:afterAutospacing="1"/>
      <w:jc w:val="center"/>
    </w:pPr>
    <w:rPr>
      <w:rFonts w:ascii="Arial" w:eastAsia="Times New Roman" w:hAnsi="Arial" w:cs="Arial"/>
      <w:b/>
      <w:bCs/>
      <w:sz w:val="16"/>
      <w:szCs w:val="16"/>
    </w:rPr>
  </w:style>
  <w:style w:type="paragraph" w:customStyle="1" w:styleId="xl69">
    <w:name w:val="xl69"/>
    <w:basedOn w:val="Normal"/>
    <w:pPr>
      <w:pBdr>
        <w:top w:val="single" w:sz="6" w:space="0" w:color="000000"/>
        <w:left w:val="single" w:sz="6" w:space="0" w:color="000000"/>
        <w:right w:val="single" w:sz="6" w:space="0" w:color="000000"/>
      </w:pBdr>
      <w:spacing w:before="100" w:beforeAutospacing="1" w:after="100" w:afterAutospacing="1"/>
      <w:jc w:val="center"/>
    </w:pPr>
    <w:rPr>
      <w:rFonts w:ascii="Arial" w:eastAsia="Times New Roman" w:hAnsi="Arial" w:cs="Arial"/>
      <w:b/>
      <w:bCs/>
      <w:sz w:val="16"/>
      <w:szCs w:val="16"/>
    </w:rPr>
  </w:style>
  <w:style w:type="paragraph" w:customStyle="1" w:styleId="xl70">
    <w:name w:val="xl70"/>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sz w:val="16"/>
      <w:szCs w:val="16"/>
    </w:rPr>
  </w:style>
  <w:style w:type="paragraph" w:customStyle="1" w:styleId="xl71">
    <w:name w:val="xl71"/>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sz w:val="16"/>
      <w:szCs w:val="16"/>
    </w:rPr>
  </w:style>
  <w:style w:type="paragraph" w:customStyle="1" w:styleId="xl72">
    <w:name w:val="xl72"/>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sz w:val="16"/>
      <w:szCs w:val="16"/>
    </w:rPr>
  </w:style>
  <w:style w:type="paragraph" w:customStyle="1" w:styleId="xl73">
    <w:name w:val="xl73"/>
    <w:basedOn w:val="Normal"/>
    <w:pPr>
      <w:pBdr>
        <w:top w:val="single" w:sz="8" w:space="0" w:color="000000"/>
        <w:left w:val="single" w:sz="8" w:space="0" w:color="000000"/>
        <w:bottom w:val="single" w:sz="8" w:space="0" w:color="000000"/>
        <w:right w:val="single" w:sz="8" w:space="0" w:color="000000"/>
      </w:pBdr>
      <w:shd w:val="clear" w:color="CCCCCC" w:fill="C0C0C0"/>
      <w:spacing w:before="100" w:beforeAutospacing="1" w:after="100" w:afterAutospacing="1"/>
    </w:pPr>
    <w:rPr>
      <w:rFonts w:ascii="Arial" w:eastAsia="Times New Roman" w:hAnsi="Arial" w:cs="Arial"/>
      <w:sz w:val="16"/>
      <w:szCs w:val="16"/>
    </w:rPr>
  </w:style>
  <w:style w:type="paragraph" w:customStyle="1" w:styleId="xl74">
    <w:name w:val="xl74"/>
    <w:basedOn w:val="Normal"/>
    <w:pPr>
      <w:pBdr>
        <w:top w:val="single" w:sz="8" w:space="0" w:color="000000"/>
        <w:left w:val="single" w:sz="8" w:space="0" w:color="000000"/>
        <w:bottom w:val="single" w:sz="8" w:space="0" w:color="000000"/>
        <w:right w:val="single" w:sz="8" w:space="0" w:color="000000"/>
      </w:pBdr>
      <w:shd w:val="clear" w:color="CCCCCC" w:fill="C0C0C0"/>
      <w:spacing w:before="100" w:beforeAutospacing="1" w:after="100" w:afterAutospacing="1"/>
    </w:pPr>
    <w:rPr>
      <w:rFonts w:ascii="Arial" w:eastAsia="Times New Roman" w:hAnsi="Arial" w:cs="Arial"/>
      <w:sz w:val="16"/>
      <w:szCs w:val="16"/>
    </w:rPr>
  </w:style>
  <w:style w:type="paragraph" w:customStyle="1" w:styleId="xl75">
    <w:name w:val="xl75"/>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6"/>
      <w:szCs w:val="16"/>
    </w:rPr>
  </w:style>
  <w:style w:type="paragraph" w:customStyle="1" w:styleId="xl76">
    <w:name w:val="xl76"/>
    <w:basedOn w:val="Normal"/>
    <w:pPr>
      <w:pBdr>
        <w:top w:val="single" w:sz="8" w:space="0" w:color="000000"/>
        <w:left w:val="single" w:sz="8" w:space="0" w:color="000000"/>
        <w:right w:val="single" w:sz="8" w:space="0" w:color="000000"/>
      </w:pBdr>
      <w:spacing w:before="100" w:beforeAutospacing="1" w:after="100" w:afterAutospacing="1"/>
      <w:jc w:val="center"/>
    </w:pPr>
    <w:rPr>
      <w:rFonts w:ascii="Arial" w:eastAsia="Times New Roman" w:hAnsi="Arial" w:cs="Arial"/>
      <w:sz w:val="16"/>
      <w:szCs w:val="16"/>
    </w:rPr>
  </w:style>
  <w:style w:type="paragraph" w:customStyle="1" w:styleId="xl77">
    <w:name w:val="xl77"/>
    <w:basedOn w:val="Normal"/>
    <w:pPr>
      <w:pBdr>
        <w:left w:val="single" w:sz="8" w:space="0" w:color="000000"/>
        <w:right w:val="single" w:sz="8" w:space="0" w:color="000000"/>
      </w:pBdr>
      <w:spacing w:before="100" w:beforeAutospacing="1" w:after="100" w:afterAutospacing="1"/>
      <w:jc w:val="center"/>
    </w:pPr>
    <w:rPr>
      <w:rFonts w:ascii="Arial" w:eastAsia="Times New Roman" w:hAnsi="Arial" w:cs="Arial"/>
      <w:sz w:val="16"/>
      <w:szCs w:val="16"/>
    </w:rPr>
  </w:style>
  <w:style w:type="paragraph" w:customStyle="1" w:styleId="xl78">
    <w:name w:val="xl78"/>
    <w:basedOn w:val="Normal"/>
    <w:pPr>
      <w:pBdr>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sz w:val="16"/>
      <w:szCs w:val="16"/>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pPr>
    <w:rPr>
      <w:rFonts w:ascii="Arial" w:eastAsia="Times New Roman" w:hAnsi="Arial" w:cs="Arial"/>
      <w:sz w:val="16"/>
      <w:szCs w:val="16"/>
    </w:rPr>
  </w:style>
  <w:style w:type="paragraph" w:customStyle="1" w:styleId="xl80">
    <w:name w:val="xl80"/>
    <w:basedOn w:val="Normal"/>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jc w:val="center"/>
    </w:pPr>
    <w:rPr>
      <w:rFonts w:ascii="Arial" w:eastAsia="Times New Roman" w:hAnsi="Arial" w:cs="Arial"/>
      <w:sz w:val="16"/>
      <w:szCs w:val="16"/>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pPr>
    <w:rPr>
      <w:rFonts w:ascii="Arial" w:eastAsia="Times New Roman" w:hAnsi="Arial" w:cs="Arial"/>
      <w:sz w:val="16"/>
      <w:szCs w:val="16"/>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pPr>
    <w:rPr>
      <w:rFonts w:ascii="Arial" w:eastAsia="Times New Roman" w:hAnsi="Arial" w:cs="Arial"/>
      <w:sz w:val="16"/>
      <w:szCs w:val="16"/>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jc w:val="center"/>
    </w:pPr>
    <w:rPr>
      <w:rFonts w:ascii="Arial" w:eastAsia="Times New Roman" w:hAnsi="Arial" w:cs="Arial"/>
      <w:sz w:val="16"/>
      <w:szCs w:val="16"/>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jc w:val="center"/>
    </w:pPr>
    <w:rPr>
      <w:rFonts w:ascii="Arial" w:eastAsia="Times New Roman" w:hAnsi="Arial" w:cs="Arial"/>
      <w:color w:val="000000"/>
      <w:sz w:val="16"/>
      <w:szCs w:val="16"/>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color w:val="000000"/>
      <w:sz w:val="16"/>
      <w:szCs w:val="16"/>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C5000B"/>
      <w:sz w:val="16"/>
      <w:szCs w:val="16"/>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color w:val="C5000B"/>
      <w:sz w:val="16"/>
      <w:szCs w:val="16"/>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color w:val="000000"/>
      <w:sz w:val="16"/>
      <w:szCs w:val="16"/>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CCFFFF" w:fill="CCFFFF"/>
      <w:spacing w:before="100" w:beforeAutospacing="1" w:after="100" w:afterAutospacing="1"/>
    </w:pPr>
    <w:rPr>
      <w:rFonts w:ascii="Arial" w:eastAsia="Times New Roman" w:hAnsi="Arial" w:cs="Arial"/>
      <w:sz w:val="16"/>
      <w:szCs w:val="16"/>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CCFFFF" w:fill="CCFFFF"/>
      <w:spacing w:before="100" w:beforeAutospacing="1" w:after="100" w:afterAutospacing="1"/>
      <w:jc w:val="center"/>
    </w:pPr>
    <w:rPr>
      <w:rFonts w:ascii="Arial" w:eastAsia="Times New Roman" w:hAnsi="Arial" w:cs="Arial"/>
      <w:sz w:val="16"/>
      <w:szCs w:val="16"/>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CCFFFF" w:fill="CCFFFF"/>
      <w:spacing w:before="100" w:beforeAutospacing="1" w:after="100" w:afterAutospacing="1"/>
    </w:pPr>
    <w:rPr>
      <w:rFonts w:ascii="Arial" w:eastAsia="Times New Roman" w:hAnsi="Arial" w:cs="Arial"/>
      <w:sz w:val="16"/>
      <w:szCs w:val="16"/>
    </w:rPr>
  </w:style>
  <w:style w:type="paragraph" w:customStyle="1" w:styleId="xl92">
    <w:name w:val="xl92"/>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color w:val="FF0000"/>
      <w:sz w:val="16"/>
      <w:szCs w:val="16"/>
    </w:rPr>
  </w:style>
  <w:style w:type="paragraph" w:customStyle="1" w:styleId="xl93">
    <w:name w:val="xl93"/>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FF0000"/>
      <w:sz w:val="16"/>
      <w:szCs w:val="16"/>
    </w:rPr>
  </w:style>
  <w:style w:type="paragraph" w:customStyle="1" w:styleId="xl94">
    <w:name w:val="xl94"/>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Arial" w:eastAsia="Times New Roman" w:hAnsi="Arial" w:cs="Arial"/>
      <w:b/>
      <w:bCs/>
      <w:color w:val="5E11A6"/>
      <w:sz w:val="16"/>
      <w:szCs w:val="16"/>
    </w:rPr>
  </w:style>
  <w:style w:type="paragraph" w:customStyle="1" w:styleId="xl95">
    <w:name w:val="xl95"/>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b/>
      <w:bCs/>
      <w:color w:val="5E11A6"/>
      <w:sz w:val="16"/>
      <w:szCs w:val="16"/>
    </w:rPr>
  </w:style>
  <w:style w:type="paragraph" w:customStyle="1" w:styleId="xl96">
    <w:name w:val="xl96"/>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Arial" w:eastAsia="Times New Roman" w:hAnsi="Arial" w:cs="Arial"/>
      <w:b/>
      <w:bCs/>
      <w:color w:val="000000"/>
      <w:sz w:val="16"/>
      <w:szCs w:val="16"/>
    </w:rPr>
  </w:style>
  <w:style w:type="paragraph" w:customStyle="1" w:styleId="xl97">
    <w:name w:val="xl97"/>
    <w:basedOn w:val="Normal"/>
    <w:pPr>
      <w:pBdr>
        <w:right w:val="single" w:sz="8" w:space="0" w:color="000000"/>
      </w:pBdr>
      <w:shd w:val="clear" w:color="FFFFCC" w:fill="FFFFFF"/>
      <w:spacing w:before="100" w:beforeAutospacing="1" w:after="100" w:afterAutospacing="1"/>
      <w:jc w:val="center"/>
    </w:pPr>
    <w:rPr>
      <w:rFonts w:ascii="Arial" w:eastAsia="Times New Roman" w:hAnsi="Arial" w:cs="Arial"/>
      <w:b/>
      <w:bCs/>
      <w:sz w:val="16"/>
      <w:szCs w:val="16"/>
    </w:rPr>
  </w:style>
  <w:style w:type="paragraph" w:customStyle="1" w:styleId="xl98">
    <w:name w:val="xl98"/>
    <w:basedOn w:val="Normal"/>
    <w:pPr>
      <w:pBdr>
        <w:bottom w:val="single" w:sz="8" w:space="0" w:color="000000"/>
      </w:pBdr>
      <w:spacing w:before="100" w:beforeAutospacing="1" w:after="100" w:afterAutospacing="1"/>
      <w:jc w:val="center"/>
    </w:pPr>
    <w:rPr>
      <w:rFonts w:ascii="Arial" w:eastAsia="Times New Roman" w:hAnsi="Arial" w:cs="Arial"/>
      <w:color w:val="000000"/>
      <w:sz w:val="16"/>
      <w:szCs w:val="16"/>
    </w:rPr>
  </w:style>
  <w:style w:type="paragraph" w:customStyle="1" w:styleId="xl99">
    <w:name w:val="xl99"/>
    <w:basedOn w:val="Normal"/>
    <w:pPr>
      <w:spacing w:before="100" w:beforeAutospacing="1" w:after="100" w:afterAutospacing="1"/>
    </w:pPr>
    <w:rPr>
      <w:rFonts w:ascii="Arial" w:eastAsia="Times New Roman" w:hAnsi="Arial" w:cs="Arial"/>
      <w:sz w:val="16"/>
      <w:szCs w:val="16"/>
    </w:rPr>
  </w:style>
  <w:style w:type="paragraph" w:customStyle="1" w:styleId="xl100">
    <w:name w:val="xl100"/>
    <w:basedOn w:val="Normal"/>
    <w:pPr>
      <w:spacing w:before="100" w:beforeAutospacing="1" w:after="100" w:afterAutospacing="1"/>
    </w:pPr>
    <w:rPr>
      <w:rFonts w:ascii="Arial" w:eastAsia="Times New Roman" w:hAnsi="Arial" w:cs="Arial"/>
      <w:sz w:val="16"/>
      <w:szCs w:val="16"/>
    </w:rPr>
  </w:style>
  <w:style w:type="paragraph" w:customStyle="1" w:styleId="xl101">
    <w:name w:val="xl101"/>
    <w:basedOn w:val="Normal"/>
    <w:pPr>
      <w:spacing w:before="100" w:beforeAutospacing="1" w:after="100" w:afterAutospacing="1"/>
      <w:jc w:val="right"/>
    </w:pPr>
    <w:rPr>
      <w:rFonts w:ascii="Arial" w:eastAsia="Times New Roman" w:hAnsi="Arial" w:cs="Arial"/>
      <w:b/>
      <w:bCs/>
      <w:i/>
      <w:iCs/>
      <w:color w:val="0000FF"/>
      <w:sz w:val="16"/>
      <w:szCs w:val="16"/>
      <w:u w:val="single"/>
    </w:rPr>
  </w:style>
  <w:style w:type="paragraph" w:customStyle="1" w:styleId="xl102">
    <w:name w:val="xl102"/>
    <w:basedOn w:val="Normal"/>
    <w:pPr>
      <w:spacing w:before="100" w:beforeAutospacing="1" w:after="100" w:afterAutospacing="1"/>
      <w:jc w:val="center"/>
    </w:pPr>
    <w:rPr>
      <w:rFonts w:ascii="Arial" w:eastAsia="Times New Roman" w:hAnsi="Arial" w:cs="Arial"/>
      <w:b/>
      <w:bCs/>
      <w:i/>
      <w:iCs/>
      <w:color w:val="0000FF"/>
      <w:sz w:val="16"/>
      <w:szCs w:val="16"/>
      <w:u w:val="single"/>
    </w:rPr>
  </w:style>
  <w:style w:type="paragraph" w:customStyle="1" w:styleId="xl103">
    <w:name w:val="xl103"/>
    <w:basedOn w:val="Normal"/>
    <w:pPr>
      <w:pBdr>
        <w:top w:val="single" w:sz="6" w:space="0" w:color="000000"/>
        <w:left w:val="single" w:sz="6" w:space="0" w:color="000000"/>
        <w:bottom w:val="single" w:sz="6" w:space="0" w:color="000000"/>
        <w:right w:val="single" w:sz="6" w:space="0" w:color="000000"/>
      </w:pBdr>
      <w:shd w:val="clear" w:color="CCCCCC" w:fill="C0C0C0"/>
      <w:spacing w:before="100" w:beforeAutospacing="1" w:after="100" w:afterAutospacing="1"/>
      <w:jc w:val="center"/>
    </w:pPr>
    <w:rPr>
      <w:rFonts w:ascii="Arial" w:eastAsia="Times New Roman" w:hAnsi="Arial" w:cs="Arial"/>
      <w:b/>
      <w:bCs/>
      <w:color w:val="0000FF"/>
      <w:sz w:val="16"/>
      <w:szCs w:val="16"/>
      <w:u w:val="single"/>
    </w:rPr>
  </w:style>
  <w:style w:type="paragraph" w:customStyle="1" w:styleId="xl104">
    <w:name w:val="xl104"/>
    <w:basedOn w:val="Normal"/>
    <w:pPr>
      <w:pBdr>
        <w:top w:val="single" w:sz="6" w:space="0" w:color="000000"/>
        <w:left w:val="single" w:sz="6" w:space="0" w:color="000000"/>
        <w:bottom w:val="single" w:sz="6" w:space="0" w:color="000000"/>
        <w:right w:val="single" w:sz="6" w:space="0" w:color="000000"/>
      </w:pBdr>
      <w:shd w:val="clear" w:color="CCCCCC" w:fill="C0C0C0"/>
      <w:spacing w:before="100" w:beforeAutospacing="1" w:after="100" w:afterAutospacing="1"/>
    </w:pPr>
    <w:rPr>
      <w:rFonts w:ascii="Arial" w:eastAsia="Times New Roman" w:hAnsi="Arial" w:cs="Arial"/>
      <w:b/>
      <w:bCs/>
      <w:color w:val="0000FF"/>
      <w:sz w:val="16"/>
      <w:szCs w:val="16"/>
    </w:rPr>
  </w:style>
  <w:style w:type="paragraph" w:customStyle="1" w:styleId="xl105">
    <w:name w:val="xl105"/>
    <w:basedOn w:val="Normal"/>
    <w:pPr>
      <w:spacing w:before="100" w:beforeAutospacing="1" w:after="100" w:afterAutospacing="1"/>
    </w:pPr>
    <w:rPr>
      <w:rFonts w:ascii="Arial" w:eastAsia="Times New Roman" w:hAnsi="Arial" w:cs="Arial"/>
      <w:b/>
      <w:bCs/>
      <w:color w:val="0000FF"/>
      <w:sz w:val="16"/>
      <w:szCs w:val="16"/>
    </w:rPr>
  </w:style>
  <w:style w:type="paragraph" w:customStyle="1" w:styleId="xl106">
    <w:name w:val="xl106"/>
    <w:basedOn w:val="Normal"/>
    <w:pPr>
      <w:spacing w:before="100" w:beforeAutospacing="1" w:after="100" w:afterAutospacing="1"/>
    </w:pPr>
    <w:rPr>
      <w:rFonts w:ascii="Arial" w:eastAsia="Times New Roman" w:hAnsi="Arial" w:cs="Arial"/>
      <w:sz w:val="16"/>
      <w:szCs w:val="16"/>
    </w:rPr>
  </w:style>
  <w:style w:type="paragraph" w:customStyle="1" w:styleId="xl107">
    <w:name w:val="xl107"/>
    <w:basedOn w:val="Normal"/>
    <w:pPr>
      <w:pBdr>
        <w:top w:val="single" w:sz="6" w:space="0" w:color="000000"/>
        <w:left w:val="single" w:sz="6" w:space="0" w:color="000000"/>
        <w:bottom w:val="single" w:sz="6" w:space="0" w:color="000000"/>
        <w:right w:val="single" w:sz="6" w:space="0" w:color="000000"/>
      </w:pBdr>
      <w:shd w:val="clear" w:color="C0C0C0" w:fill="CCCCCC"/>
      <w:spacing w:before="100" w:beforeAutospacing="1" w:after="100" w:afterAutospacing="1"/>
      <w:jc w:val="center"/>
    </w:pPr>
    <w:rPr>
      <w:rFonts w:ascii="Verdana" w:eastAsia="Times New Roman" w:hAnsi="Verdana"/>
      <w:b/>
      <w:bCs/>
    </w:rPr>
  </w:style>
  <w:style w:type="paragraph" w:customStyle="1" w:styleId="BodyText21">
    <w:name w:val="Body Text 21"/>
    <w:basedOn w:val="Normal"/>
    <w:pPr>
      <w:ind w:left="705"/>
    </w:pPr>
    <w:rPr>
      <w:rFonts w:eastAsia="Times New Roman"/>
      <w:szCs w:val="20"/>
    </w:rPr>
  </w:style>
  <w:style w:type="paragraph" w:styleId="Textedebulles">
    <w:name w:val="Balloon Text"/>
    <w:basedOn w:val="Normal"/>
    <w:link w:val="TextedebullesCar"/>
    <w:rPr>
      <w:rFonts w:ascii="Segoe UI" w:hAnsi="Segoe UI"/>
      <w:sz w:val="18"/>
      <w:szCs w:val="18"/>
    </w:rPr>
  </w:style>
  <w:style w:type="character" w:customStyle="1" w:styleId="TextedebullesCar">
    <w:name w:val="Texte de bulles Car"/>
    <w:link w:val="Textedebulles"/>
    <w:rPr>
      <w:rFonts w:ascii="Segoe UI" w:hAnsi="Segoe UI" w:cs="Segoe UI"/>
      <w:sz w:val="18"/>
      <w:szCs w:val="18"/>
    </w:rPr>
  </w:style>
  <w:style w:type="character" w:customStyle="1" w:styleId="apple-converted-space">
    <w:name w:val="apple-converted-space"/>
    <w:basedOn w:val="Policepardfaut"/>
  </w:style>
  <w:style w:type="paragraph" w:customStyle="1" w:styleId="arima1">
    <w:name w:val="arima 1"/>
    <w:basedOn w:val="Citationintense"/>
    <w:link w:val="arima1Car"/>
    <w:qFormat/>
    <w:pPr>
      <w:pBdr>
        <w:top w:val="none" w:sz="0" w:space="0" w:color="000000"/>
      </w:pBdr>
      <w:spacing w:before="0" w:beforeAutospacing="1" w:after="0"/>
      <w:ind w:left="0" w:right="-852"/>
      <w:jc w:val="left"/>
    </w:pPr>
    <w:rPr>
      <w:rFonts w:ascii="Calibri" w:eastAsia="Times New Roman" w:hAnsi="Calibri"/>
      <w:color w:val="002060"/>
      <w:sz w:val="44"/>
      <w:szCs w:val="20"/>
    </w:rPr>
  </w:style>
  <w:style w:type="character" w:customStyle="1" w:styleId="arima1Car">
    <w:name w:val="arima 1 Car"/>
    <w:link w:val="arima1"/>
    <w:rPr>
      <w:rFonts w:ascii="Calibri" w:eastAsia="Times New Roman" w:hAnsi="Calibri" w:cs="Calibri"/>
      <w:i/>
      <w:iCs/>
      <w:color w:val="002060"/>
      <w:sz w:val="44"/>
    </w:rPr>
  </w:style>
  <w:style w:type="paragraph" w:styleId="Citationintense">
    <w:name w:val="Intense Quote"/>
    <w:basedOn w:val="Normal"/>
    <w:next w:val="Normal"/>
    <w:link w:val="CitationintenseCar"/>
    <w:uiPriority w:val="30"/>
    <w:qFormat/>
    <w:pPr>
      <w:pBdr>
        <w:top w:val="single" w:sz="4" w:space="10" w:color="5B9BD5"/>
        <w:bottom w:val="single" w:sz="4" w:space="10" w:color="5B9BD5"/>
      </w:pBdr>
      <w:spacing w:before="360" w:after="360"/>
      <w:ind w:left="864" w:right="864"/>
      <w:jc w:val="center"/>
    </w:pPr>
    <w:rPr>
      <w:i/>
      <w:iCs/>
      <w:color w:val="5B9BD5"/>
    </w:rPr>
  </w:style>
  <w:style w:type="character" w:customStyle="1" w:styleId="CitationintenseCar">
    <w:name w:val="Citation intense Car"/>
    <w:link w:val="Citationintense"/>
    <w:uiPriority w:val="30"/>
    <w:rPr>
      <w:i/>
      <w:iCs/>
      <w:color w:val="5B9BD5"/>
      <w:sz w:val="24"/>
      <w:szCs w:val="24"/>
    </w:rPr>
  </w:style>
  <w:style w:type="character" w:styleId="Titredulivre">
    <w:name w:val="Book Title"/>
    <w:uiPriority w:val="33"/>
    <w:qFormat/>
    <w:rPr>
      <w:b/>
      <w:bCs/>
      <w:i/>
      <w:iCs/>
      <w:spacing w:val="5"/>
    </w:rPr>
  </w:style>
  <w:style w:type="table" w:customStyle="1" w:styleId="TableauGrille1Clair-Accentuation41">
    <w:name w:val="Tableau Grille 1 Clair - Accentuation 41"/>
    <w:basedOn w:val="TableauNormal"/>
    <w:uiPriority w:val="4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single" w:sz="2" w:space="0" w:color="FFD966"/>
        </w:tcBorders>
      </w:tcPr>
    </w:tblStylePr>
    <w:tblStylePr w:type="firstCol">
      <w:rPr>
        <w:b/>
        <w:bCs/>
      </w:rPr>
    </w:tblStylePr>
    <w:tblStylePr w:type="lastCol">
      <w:rPr>
        <w:b/>
        <w:bCs/>
      </w:rPr>
    </w:tblStylePr>
  </w:style>
  <w:style w:type="table" w:customStyle="1" w:styleId="TableauGrille2-Accentuation41">
    <w:name w:val="Tableau Grille 2 - Accentuation 41"/>
    <w:basedOn w:val="TableauNormal"/>
    <w:uiPriority w:val="47"/>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one" w:sz="4" w:space="0" w:color="000000"/>
          <w:bottom w:val="single" w:sz="12" w:space="0" w:color="FFD966"/>
        </w:tcBorders>
        <w:shd w:val="clear" w:color="auto" w:fill="FFFFFF"/>
      </w:tcPr>
    </w:tblStylePr>
    <w:tblStylePr w:type="lastRow">
      <w:rPr>
        <w:b/>
        <w:bCs/>
      </w:rPr>
      <w:tblPr/>
      <w:tcPr>
        <w:tcBorders>
          <w:top w:val="single" w:sz="2" w:space="0" w:color="FFD966"/>
          <w:bottom w:val="none" w:sz="4" w:space="0" w:color="000000"/>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paragraph" w:customStyle="1" w:styleId="Normal2">
    <w:name w:val="Normal2"/>
    <w:basedOn w:val="Normal"/>
    <w:pPr>
      <w:keepLines/>
      <w:tabs>
        <w:tab w:val="left" w:pos="567"/>
        <w:tab w:val="left" w:pos="851"/>
        <w:tab w:val="left" w:pos="1134"/>
      </w:tabs>
      <w:ind w:left="284" w:firstLine="284"/>
      <w:jc w:val="both"/>
    </w:pPr>
    <w:rPr>
      <w:rFonts w:eastAsia="Times New Roman"/>
      <w:sz w:val="22"/>
      <w:szCs w:val="20"/>
      <w:lang w:eastAsia="ar-SA"/>
    </w:rPr>
  </w:style>
  <w:style w:type="paragraph" w:customStyle="1" w:styleId="Default">
    <w:name w:val="Default"/>
    <w:rPr>
      <w:rFonts w:ascii="Calibri" w:eastAsia="Times New Roman" w:hAnsi="Calibri" w:cs="Calibri"/>
      <w:color w:val="000000"/>
      <w:sz w:val="24"/>
      <w:szCs w:val="24"/>
    </w:rPr>
  </w:style>
  <w:style w:type="character" w:styleId="Accentuation">
    <w:name w:val="Emphasis"/>
    <w:uiPriority w:val="20"/>
    <w:qFormat/>
    <w:rPr>
      <w:i/>
      <w:iCs/>
    </w:rPr>
  </w:style>
  <w:style w:type="character" w:customStyle="1" w:styleId="Mentionnonrsolue1">
    <w:name w:val="Mention non résolue1"/>
    <w:uiPriority w:val="99"/>
    <w:semiHidden/>
    <w:unhideWhenUsed/>
    <w:rPr>
      <w:color w:val="605E5C"/>
      <w:shd w:val="clear" w:color="auto" w:fill="E1DFDD"/>
    </w:rPr>
  </w:style>
  <w:style w:type="paragraph" w:styleId="NormalWeb">
    <w:name w:val="Normal (Web)"/>
    <w:basedOn w:val="Normal"/>
    <w:uiPriority w:val="99"/>
    <w:unhideWhenUsed/>
    <w:pPr>
      <w:spacing w:before="100" w:beforeAutospacing="1" w:after="100" w:afterAutospacing="1"/>
    </w:pPr>
    <w:rPr>
      <w:rFonts w:eastAsia="Times New Roman"/>
    </w:rPr>
  </w:style>
  <w:style w:type="paragraph" w:customStyle="1" w:styleId="ArimaTitreArticle">
    <w:name w:val="Arima Titre Article"/>
    <w:basedOn w:val="arima1"/>
    <w:link w:val="ArimaTitreArticleCar"/>
    <w:qFormat/>
    <w:pPr>
      <w:numPr>
        <w:numId w:val="56"/>
      </w:numPr>
      <w:pBdr>
        <w:bottom w:val="none" w:sz="0" w:space="0" w:color="000000"/>
      </w:pBdr>
      <w:ind w:right="-284" w:hanging="3196"/>
    </w:pPr>
    <w:rPr>
      <w:b/>
      <w:i w:val="0"/>
      <w:color w:val="auto"/>
      <w:sz w:val="32"/>
    </w:rPr>
  </w:style>
  <w:style w:type="character" w:customStyle="1" w:styleId="ArimaTitreArticleCar">
    <w:name w:val="Arima Titre Article Car"/>
    <w:link w:val="ArimaTitreArticle"/>
    <w:rPr>
      <w:rFonts w:ascii="Calibri" w:eastAsia="Times New Roman" w:hAnsi="Calibri"/>
      <w:b/>
      <w:iCs/>
      <w:sz w:val="32"/>
    </w:rPr>
  </w:style>
  <w:style w:type="paragraph" w:customStyle="1" w:styleId="Pa19">
    <w:name w:val="Pa19"/>
    <w:basedOn w:val="Normal"/>
    <w:next w:val="Normal"/>
    <w:pPr>
      <w:widowControl w:val="0"/>
      <w:spacing w:after="40" w:line="181" w:lineRule="atLeast"/>
    </w:pPr>
    <w:rPr>
      <w:rFonts w:ascii="BSQAJT+ItcEras-Demi" w:eastAsia="Times New Roman" w:hAnsi="BSQAJT+ItcEras-Demi"/>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nhideWhenUsed/>
    <w:rPr>
      <w:sz w:val="20"/>
      <w:szCs w:val="20"/>
    </w:rPr>
  </w:style>
  <w:style w:type="character" w:customStyle="1" w:styleId="CommentaireCar">
    <w:name w:val="Commentaire Car"/>
    <w:basedOn w:val="Policepardfaut"/>
    <w:link w:val="Commentaire"/>
  </w:style>
  <w:style w:type="paragraph" w:styleId="Objetducommentaire">
    <w:name w:val="annotation subject"/>
    <w:basedOn w:val="Commentaire"/>
    <w:next w:val="Commentaire"/>
    <w:link w:val="ObjetducommentaireCar"/>
    <w:semiHidden/>
    <w:unhideWhenUsed/>
    <w:rPr>
      <w:b/>
      <w:bCs/>
    </w:rPr>
  </w:style>
  <w:style w:type="character" w:customStyle="1" w:styleId="ObjetducommentaireCar">
    <w:name w:val="Objet du commentaire Car"/>
    <w:basedOn w:val="CommentaireCar"/>
    <w:link w:val="Objetducommentaire"/>
    <w:semiHidden/>
    <w:rPr>
      <w:b/>
      <w:bCs/>
    </w:rPr>
  </w:style>
  <w:style w:type="character" w:customStyle="1" w:styleId="ParagraphedelisteCar">
    <w:name w:val="Paragraphe de liste Car"/>
    <w:basedOn w:val="Policepardfaut"/>
    <w:link w:val="Paragraphedeliste"/>
    <w:uiPriority w:val="34"/>
    <w:rPr>
      <w:sz w:val="24"/>
      <w:szCs w:val="24"/>
    </w:rPr>
  </w:style>
  <w:style w:type="paragraph" w:customStyle="1" w:styleId="Style1">
    <w:name w:val="Style1"/>
    <w:basedOn w:val="arima1"/>
    <w:link w:val="Style1Car"/>
    <w:qFormat/>
    <w:pPr>
      <w:pBdr>
        <w:bottom w:val="single" w:sz="4" w:space="2" w:color="5B9BD5"/>
      </w:pBdr>
      <w:spacing w:before="100"/>
      <w:ind w:left="-567" w:right="-284"/>
    </w:pPr>
    <w:rPr>
      <w:rFonts w:ascii="Calibri Light" w:hAnsi="Calibri Light" w:cs="Calibri Light"/>
      <w:sz w:val="24"/>
      <w:szCs w:val="24"/>
    </w:rPr>
  </w:style>
  <w:style w:type="character" w:customStyle="1" w:styleId="Style1Car">
    <w:name w:val="Style1 Car"/>
    <w:basedOn w:val="arima1Car"/>
    <w:link w:val="Style1"/>
    <w:rPr>
      <w:rFonts w:ascii="Calibri Light" w:eastAsia="Times New Roman" w:hAnsi="Calibri Light" w:cs="Calibri Light"/>
      <w:i/>
      <w:iCs/>
      <w:color w:val="002060"/>
      <w:sz w:val="24"/>
      <w:szCs w:val="24"/>
    </w:rPr>
  </w:style>
  <w:style w:type="character" w:customStyle="1" w:styleId="Mentionnonrsolue2">
    <w:name w:val="Mention non résolue2"/>
    <w:basedOn w:val="Policepardfaut"/>
    <w:uiPriority w:val="99"/>
    <w:semiHidden/>
    <w:unhideWhenUsed/>
    <w:rPr>
      <w:color w:val="605E5C"/>
      <w:shd w:val="clear" w:color="auto" w:fill="E1DFDD"/>
    </w:rPr>
  </w:style>
  <w:style w:type="character" w:customStyle="1" w:styleId="Mentionnonrsolue3">
    <w:name w:val="Mention non résolue3"/>
    <w:basedOn w:val="Policepardfaut"/>
    <w:uiPriority w:val="99"/>
    <w:semiHidden/>
    <w:unhideWhenUsed/>
    <w:rPr>
      <w:color w:val="605E5C"/>
      <w:shd w:val="clear" w:color="auto" w:fill="E1DFDD"/>
    </w:rPr>
  </w:style>
  <w:style w:type="paragraph" w:styleId="Rvision">
    <w:name w:val="Revision"/>
    <w:hidden/>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10.png"/><Relationship Id="rId18" Type="http://schemas.openxmlformats.org/officeDocument/2006/relationships/hyperlink" Target="https://presse.economie.gouv.fr/publication-des-arretes-renforcant-les-moyens-daction-du-regime-dindemnisation-des-catastrophes-naturelles-et-du-fonds-de-garantie-des-victimes/" TargetMode="External"/><Relationship Id="rId26" Type="http://schemas.onlyoffice.com/peopleDocument" Target="peopleDocument.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7" Type="http://schemas.openxmlformats.org/officeDocument/2006/relationships/hyperlink" Target="https://www.franceassureurs.fr/nos-chiffres-cles/lassurance-de-dommages-et-responsabilite/dommages-entreprises-recapitulatif-des-indices/"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2.xml"/><Relationship Id="rId28" Type="http://schemas.onlyoffice.com/commentsExtendedDocument" Target="commentsExtendedDocument.xml"/><Relationship Id="rId19" Type="http://schemas.openxmlformats.org/officeDocument/2006/relationships/hyperlink" Target="https://communaute.chorus-pro.gouv.fr/" TargetMode="External"/><Relationship Id="rId4"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 Id="rId27" Type="http://schemas.onlyoffice.com/commentsIdsDocument" Target="commentsIdsDocument.xml"/><Relationship Id="rId30" Type="http://schemas.onlyoffice.com/commentsDocument" Target="commentsDocument.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7D6E74-B777-4F77-BC98-FFA964DA8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68</Pages>
  <Words>18638</Words>
  <Characters>102515</Characters>
  <Application>Microsoft Office Word</Application>
  <DocSecurity>0</DocSecurity>
  <Lines>2562</Lines>
  <Paragraphs>1392</Paragraphs>
  <ScaleCrop>false</ScaleCrop>
  <HeadingPairs>
    <vt:vector size="2" baseType="variant">
      <vt:variant>
        <vt:lpstr>Titre</vt:lpstr>
      </vt:variant>
      <vt:variant>
        <vt:i4>1</vt:i4>
      </vt:variant>
    </vt:vector>
  </HeadingPairs>
  <TitlesOfParts>
    <vt:vector size="1" baseType="lpstr">
      <vt:lpstr>VILLE DE « NOMVILLE »</vt:lpstr>
    </vt:vector>
  </TitlesOfParts>
  <Company>EDF Gaz de France</Company>
  <LinksUpToDate>false</LinksUpToDate>
  <CharactersWithSpaces>119761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DE « NOMVILLE »</dc:title>
  <dc:subject/>
  <dc:creator>ARIMA CONSULTANTS</dc:creator>
  <cp:keywords/>
  <cp:lastModifiedBy>France Marilyne SCHANDELER</cp:lastModifiedBy>
  <cp:revision>41</cp:revision>
  <dcterms:created xsi:type="dcterms:W3CDTF">2024-11-28T14:21:00Z</dcterms:created>
  <dcterms:modified xsi:type="dcterms:W3CDTF">2024-12-16T14:28:00Z</dcterms:modified>
</cp:coreProperties>
</file>