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EEA" w:rsidRDefault="00CC5EEA">
      <w:pPr>
        <w:spacing w:line="255" w:lineRule="exact"/>
        <w:rPr>
          <w:lang w:val="en-GB"/>
        </w:rPr>
      </w:pPr>
      <w:r>
        <w:rPr>
          <w:lang w:val="en-GB"/>
        </w:rPr>
        <w:t>________________________________________________________________________________</w:t>
      </w:r>
    </w:p>
    <w:p w:rsidR="00CC5EEA" w:rsidRDefault="00CC5EEA">
      <w:pPr>
        <w:spacing w:line="255" w:lineRule="exact"/>
        <w:rPr>
          <w:sz w:val="24"/>
          <w:lang w:val="en-GB"/>
        </w:rPr>
      </w:pPr>
    </w:p>
    <w:p w:rsidR="00CC5EEA" w:rsidRDefault="00CC5EEA">
      <w:pPr>
        <w:spacing w:line="255" w:lineRule="exact"/>
        <w:rPr>
          <w:sz w:val="24"/>
          <w:lang w:val="en-GB"/>
        </w:rPr>
      </w:pPr>
    </w:p>
    <w:p w:rsidR="00CC5EEA" w:rsidRDefault="00CC5EEA">
      <w:pPr>
        <w:spacing w:line="255" w:lineRule="exact"/>
        <w:jc w:val="both"/>
        <w:rPr>
          <w:sz w:val="24"/>
        </w:rPr>
      </w:pPr>
      <w:r>
        <w:rPr>
          <w:sz w:val="24"/>
        </w:rPr>
        <w:t>Objet de la consultation ou de l’appel d’offres :</w:t>
      </w:r>
    </w:p>
    <w:p w:rsidR="00CC5EEA" w:rsidRDefault="00CC5EEA">
      <w:pPr>
        <w:spacing w:line="255" w:lineRule="exact"/>
        <w:jc w:val="both"/>
        <w:rPr>
          <w:sz w:val="24"/>
        </w:rPr>
      </w:pPr>
    </w:p>
    <w:p w:rsidR="00CC5EEA" w:rsidRDefault="00CC5EEA">
      <w:pPr>
        <w:numPr>
          <w:ins w:id="0" w:author="CEA" w:date="2005-06-08T15:54:00Z"/>
        </w:numPr>
        <w:spacing w:line="255" w:lineRule="exact"/>
        <w:jc w:val="both"/>
        <w:rPr>
          <w:sz w:val="24"/>
        </w:rPr>
      </w:pPr>
    </w:p>
    <w:p w:rsidR="00CC5EEA" w:rsidRDefault="00CC5EEA">
      <w:pPr>
        <w:spacing w:line="255" w:lineRule="exact"/>
        <w:rPr>
          <w:sz w:val="24"/>
        </w:rPr>
      </w:pPr>
    </w:p>
    <w:p w:rsidR="00CC5EEA" w:rsidRDefault="00CC5EEA">
      <w:pPr>
        <w:spacing w:line="255" w:lineRule="exact"/>
        <w:rPr>
          <w:sz w:val="24"/>
        </w:rPr>
      </w:pPr>
      <w:r>
        <w:rPr>
          <w:sz w:val="24"/>
        </w:rPr>
        <w:t>Nom de la (ou des) personne(s) représentant le CEA :</w:t>
      </w:r>
    </w:p>
    <w:p w:rsidR="00CC5EEA" w:rsidRDefault="00CC5EEA">
      <w:pPr>
        <w:spacing w:line="255" w:lineRule="exact"/>
        <w:rPr>
          <w:sz w:val="24"/>
        </w:rPr>
      </w:pPr>
    </w:p>
    <w:p w:rsidR="00CC5EEA" w:rsidRDefault="00CC5EEA">
      <w:pPr>
        <w:spacing w:line="255" w:lineRule="exact"/>
        <w:rPr>
          <w:sz w:val="24"/>
          <w:lang w:val="de-DE"/>
        </w:rPr>
      </w:pPr>
    </w:p>
    <w:p w:rsidR="00CC5EEA" w:rsidRDefault="00CC5EEA">
      <w:pPr>
        <w:spacing w:line="255" w:lineRule="exact"/>
        <w:rPr>
          <w:sz w:val="24"/>
          <w:lang w:val="de-DE"/>
        </w:rPr>
      </w:pPr>
    </w:p>
    <w:p w:rsidR="00CC5EEA" w:rsidRDefault="00CC5EEA">
      <w:pPr>
        <w:spacing w:line="255" w:lineRule="exact"/>
        <w:rPr>
          <w:sz w:val="24"/>
          <w:lang w:val="de-DE"/>
        </w:rPr>
      </w:pPr>
    </w:p>
    <w:p w:rsidR="00CC5EEA" w:rsidRDefault="00255E2B">
      <w:pPr>
        <w:spacing w:line="255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E5DD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u3V9q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:rsidR="00CC5EEA" w:rsidRDefault="00CC5EEA">
      <w:pPr>
        <w:spacing w:line="255" w:lineRule="exact"/>
        <w:rPr>
          <w:sz w:val="24"/>
        </w:rPr>
      </w:pPr>
    </w:p>
    <w:p w:rsidR="00CC5EEA" w:rsidRDefault="00CC5EEA">
      <w:pPr>
        <w:spacing w:line="255" w:lineRule="exact"/>
        <w:rPr>
          <w:sz w:val="24"/>
        </w:rPr>
      </w:pPr>
      <w:r>
        <w:rPr>
          <w:sz w:val="24"/>
        </w:rPr>
        <w:t>Entreprise soumissionnaire reçue :</w:t>
      </w:r>
    </w:p>
    <w:p w:rsidR="00CC5EEA" w:rsidRDefault="00CC5EEA">
      <w:pPr>
        <w:spacing w:line="255" w:lineRule="exact"/>
        <w:rPr>
          <w:sz w:val="24"/>
        </w:rPr>
      </w:pPr>
    </w:p>
    <w:p w:rsidR="00CC5EEA" w:rsidRDefault="00CC5EEA">
      <w:pPr>
        <w:spacing w:line="255" w:lineRule="exact"/>
        <w:rPr>
          <w:sz w:val="24"/>
        </w:rPr>
      </w:pPr>
    </w:p>
    <w:p w:rsidR="00CC5EEA" w:rsidRDefault="00CC5EEA">
      <w:pPr>
        <w:spacing w:line="255" w:lineRule="exact"/>
        <w:rPr>
          <w:sz w:val="24"/>
        </w:rPr>
      </w:pPr>
    </w:p>
    <w:p w:rsidR="00CC5EEA" w:rsidRDefault="00CC5EEA">
      <w:pPr>
        <w:spacing w:line="255" w:lineRule="exact"/>
        <w:rPr>
          <w:sz w:val="24"/>
        </w:rPr>
      </w:pPr>
      <w:r>
        <w:rPr>
          <w:sz w:val="24"/>
        </w:rPr>
        <w:t>Nom de la (ou des) personne(s) reçue(s) :</w:t>
      </w:r>
    </w:p>
    <w:p w:rsidR="00CC5EEA" w:rsidRDefault="00CC5EEA">
      <w:pPr>
        <w:spacing w:line="255" w:lineRule="exact"/>
        <w:rPr>
          <w:rFonts w:cs="Arial"/>
          <w:sz w:val="24"/>
        </w:rPr>
      </w:pPr>
    </w:p>
    <w:p w:rsidR="00CC5EEA" w:rsidRDefault="00CC5EEA">
      <w:pPr>
        <w:spacing w:line="255" w:lineRule="exact"/>
        <w:rPr>
          <w:rFonts w:cs="Arial"/>
          <w:sz w:val="24"/>
        </w:rPr>
      </w:pPr>
    </w:p>
    <w:p w:rsidR="00CC5EEA" w:rsidRDefault="00CC5EEA">
      <w:pPr>
        <w:spacing w:line="255" w:lineRule="exact"/>
        <w:rPr>
          <w:rFonts w:cs="Arial"/>
          <w:sz w:val="24"/>
        </w:rPr>
      </w:pPr>
    </w:p>
    <w:p w:rsidR="00CC5EEA" w:rsidRDefault="00CC5EEA">
      <w:pPr>
        <w:spacing w:line="255" w:lineRule="exact"/>
        <w:rPr>
          <w:rFonts w:cs="Arial"/>
          <w:sz w:val="24"/>
        </w:rPr>
      </w:pPr>
      <w:r>
        <w:rPr>
          <w:rFonts w:cs="Arial"/>
          <w:sz w:val="24"/>
        </w:rPr>
        <w:t>Installation(s) visitée(</w:t>
      </w:r>
      <w:r w:rsidR="00C67355">
        <w:rPr>
          <w:rFonts w:cs="Arial"/>
          <w:sz w:val="24"/>
        </w:rPr>
        <w:t>s) et</w:t>
      </w:r>
      <w:r>
        <w:rPr>
          <w:rFonts w:cs="Arial"/>
          <w:sz w:val="24"/>
        </w:rPr>
        <w:t>/ou documents consulté(s) :</w:t>
      </w:r>
    </w:p>
    <w:p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:rsidR="00CC5EEA" w:rsidRDefault="00CC5EEA">
      <w:pPr>
        <w:pStyle w:val="Corpsdetexte3"/>
        <w:widowControl w:val="0"/>
        <w:spacing w:line="360" w:lineRule="auto"/>
        <w:rPr>
          <w:rFonts w:cs="Arial"/>
          <w:sz w:val="24"/>
        </w:rPr>
      </w:pPr>
    </w:p>
    <w:p w:rsidR="00CC5EEA" w:rsidRDefault="00CC5EEA">
      <w:pPr>
        <w:pStyle w:val="Corpsdetexte3"/>
        <w:widowControl w:val="0"/>
        <w:spacing w:line="360" w:lineRule="auto"/>
        <w:rPr>
          <w:rFonts w:cs="Arial"/>
          <w:sz w:val="24"/>
        </w:rPr>
      </w:pPr>
      <w:r>
        <w:rPr>
          <w:rFonts w:cs="Arial"/>
          <w:sz w:val="24"/>
        </w:rPr>
        <w:t xml:space="preserve">Le présent soumissionnaire s’engage à garder confidentielle, à ne pas faire savoir ou divulguer à un tiers, par </w:t>
      </w:r>
      <w:r w:rsidR="00C67355">
        <w:rPr>
          <w:rFonts w:cs="Arial"/>
          <w:sz w:val="24"/>
        </w:rPr>
        <w:t>quelque</w:t>
      </w:r>
      <w:r>
        <w:rPr>
          <w:rFonts w:cs="Arial"/>
          <w:sz w:val="24"/>
        </w:rPr>
        <w:t xml:space="preserve"> moyen que ce soit sans l’accord préalable et écrit du CEA, tout</w:t>
      </w:r>
      <w:r w:rsidR="00C67355">
        <w:rPr>
          <w:rFonts w:cs="Arial"/>
          <w:sz w:val="24"/>
        </w:rPr>
        <w:t>e information dont il aurait eu</w:t>
      </w:r>
      <w:bookmarkStart w:id="1" w:name="_GoBack"/>
      <w:bookmarkEnd w:id="1"/>
      <w:r>
        <w:rPr>
          <w:rFonts w:cs="Arial"/>
          <w:sz w:val="24"/>
        </w:rPr>
        <w:t xml:space="preserve"> connaissance dans le cadre de sa visite.</w:t>
      </w:r>
    </w:p>
    <w:p w:rsidR="00CC5EEA" w:rsidRDefault="00CC5EEA">
      <w:pPr>
        <w:pStyle w:val="Corpsdetexte3"/>
        <w:widowControl w:val="0"/>
        <w:spacing w:line="360" w:lineRule="auto"/>
        <w:rPr>
          <w:rFonts w:cs="Arial"/>
          <w:sz w:val="24"/>
        </w:rPr>
      </w:pPr>
      <w:r>
        <w:rPr>
          <w:rFonts w:cs="Arial"/>
          <w:sz w:val="24"/>
        </w:rPr>
        <w:t>Cet engagement est valable pendant une durée de 5 ans à compter de la date de signature de la présente attestation.</w:t>
      </w:r>
    </w:p>
    <w:p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  <w:r>
        <w:rPr>
          <w:rFonts w:cs="Arial"/>
          <w:sz w:val="24"/>
        </w:rPr>
        <w:t>Date de la visite :</w:t>
      </w:r>
    </w:p>
    <w:p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:rsidR="00CC5EEA" w:rsidRDefault="00CC5EEA" w:rsidP="00C67355">
      <w:pPr>
        <w:pStyle w:val="En-tte"/>
        <w:tabs>
          <w:tab w:val="clear" w:pos="4536"/>
          <w:tab w:val="clear" w:pos="9072"/>
          <w:tab w:val="left" w:pos="4111"/>
        </w:tabs>
        <w:spacing w:line="255" w:lineRule="exact"/>
        <w:rPr>
          <w:sz w:val="24"/>
        </w:rPr>
      </w:pPr>
      <w:r>
        <w:t xml:space="preserve">Signature du </w:t>
      </w:r>
      <w:r w:rsidR="00C67355">
        <w:t>représentant du</w:t>
      </w:r>
      <w:r>
        <w:t xml:space="preserve"> CEA : </w:t>
      </w:r>
      <w:r>
        <w:tab/>
        <w:t>Signature du représentant de l’entreprise soumissionnaire :</w:t>
      </w:r>
    </w:p>
    <w:sectPr w:rsidR="00CC5E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2948" w:right="266" w:bottom="2552" w:left="1985" w:header="1021" w:footer="369" w:gutter="0"/>
      <w:paperSrc w:first="15" w:other="15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0A6" w:rsidRDefault="006130A6">
      <w:r>
        <w:separator/>
      </w:r>
    </w:p>
  </w:endnote>
  <w:endnote w:type="continuationSeparator" w:id="0">
    <w:p w:rsidR="006130A6" w:rsidRDefault="0061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8DA" w:rsidRDefault="008408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EEA" w:rsidRDefault="00CC5EEA">
    <w:pPr>
      <w:pStyle w:val="Pieddepage"/>
      <w:spacing w:line="227" w:lineRule="exact"/>
      <w:rPr>
        <w:spacing w:val="11"/>
        <w:sz w:val="18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08"/>
      <w:gridCol w:w="636"/>
    </w:tblGrid>
    <w:tr w:rsidR="00CC5EEA">
      <w:tc>
        <w:tcPr>
          <w:tcW w:w="8008" w:type="dxa"/>
        </w:tcPr>
        <w:p w:rsidR="00CC5EEA" w:rsidRDefault="00CC5EEA">
          <w:pPr>
            <w:pStyle w:val="Pieddepage"/>
            <w:spacing w:line="198" w:lineRule="exact"/>
            <w:rPr>
              <w:spacing w:val="6"/>
              <w:sz w:val="16"/>
            </w:rPr>
          </w:pPr>
        </w:p>
      </w:tc>
      <w:tc>
        <w:tcPr>
          <w:tcW w:w="636" w:type="dxa"/>
        </w:tcPr>
        <w:p w:rsidR="00CC5EEA" w:rsidRDefault="00CC5EEA">
          <w:pPr>
            <w:pStyle w:val="Pieddepage"/>
            <w:spacing w:line="198" w:lineRule="exact"/>
            <w:jc w:val="right"/>
            <w:rPr>
              <w:spacing w:val="6"/>
              <w:sz w:val="16"/>
            </w:rPr>
          </w:pPr>
          <w:r>
            <w:rPr>
              <w:spacing w:val="6"/>
              <w:sz w:val="16"/>
            </w:rPr>
            <w:fldChar w:fldCharType="begin"/>
          </w:r>
          <w:r>
            <w:rPr>
              <w:spacing w:val="6"/>
              <w:sz w:val="16"/>
            </w:rPr>
            <w:instrText xml:space="preserve"> PAGE  \* MERGEFORMAT </w:instrText>
          </w:r>
          <w:r>
            <w:rPr>
              <w:spacing w:val="6"/>
              <w:sz w:val="16"/>
            </w:rPr>
            <w:fldChar w:fldCharType="separate"/>
          </w:r>
          <w:r w:rsidR="00C67355">
            <w:rPr>
              <w:noProof/>
              <w:spacing w:val="6"/>
              <w:sz w:val="16"/>
            </w:rPr>
            <w:t>2</w:t>
          </w:r>
          <w:r>
            <w:rPr>
              <w:spacing w:val="6"/>
              <w:sz w:val="16"/>
            </w:rPr>
            <w:fldChar w:fldCharType="end"/>
          </w:r>
          <w:r>
            <w:rPr>
              <w:spacing w:val="6"/>
              <w:sz w:val="16"/>
            </w:rPr>
            <w:t>/</w:t>
          </w:r>
          <w:r>
            <w:rPr>
              <w:spacing w:val="6"/>
              <w:sz w:val="16"/>
            </w:rPr>
            <w:fldChar w:fldCharType="begin"/>
          </w:r>
          <w:r>
            <w:rPr>
              <w:spacing w:val="6"/>
              <w:sz w:val="16"/>
            </w:rPr>
            <w:instrText xml:space="preserve"> SECTIONPAGES  \* MERGEFORMAT </w:instrText>
          </w:r>
          <w:r>
            <w:rPr>
              <w:spacing w:val="6"/>
              <w:sz w:val="16"/>
            </w:rPr>
            <w:fldChar w:fldCharType="separate"/>
          </w:r>
          <w:r w:rsidR="00C67355">
            <w:rPr>
              <w:noProof/>
              <w:spacing w:val="6"/>
              <w:sz w:val="16"/>
            </w:rPr>
            <w:t>2</w:t>
          </w:r>
          <w:r>
            <w:rPr>
              <w:spacing w:val="6"/>
              <w:sz w:val="16"/>
            </w:rPr>
            <w:fldChar w:fldCharType="end"/>
          </w:r>
        </w:p>
      </w:tc>
    </w:tr>
  </w:tbl>
  <w:p w:rsidR="00CC5EEA" w:rsidRDefault="00CC5EEA">
    <w:pPr>
      <w:pStyle w:val="Pieddepage"/>
      <w:spacing w:line="198" w:lineRule="exact"/>
      <w:jc w:val="right"/>
      <w:rPr>
        <w:spacing w:val="6"/>
        <w:sz w:val="18"/>
      </w:rPr>
    </w:pPr>
  </w:p>
  <w:p w:rsidR="00CC5EEA" w:rsidRDefault="00CC5EEA">
    <w:pPr>
      <w:pStyle w:val="Pieddepage"/>
      <w:spacing w:line="198" w:lineRule="exact"/>
      <w:jc w:val="right"/>
      <w:rPr>
        <w:spacing w:val="6"/>
        <w:sz w:val="18"/>
      </w:rPr>
    </w:pPr>
  </w:p>
  <w:p w:rsidR="00CC5EEA" w:rsidRDefault="00CC5EEA">
    <w:pPr>
      <w:pStyle w:val="Pieddepage"/>
      <w:spacing w:line="198" w:lineRule="exact"/>
      <w:jc w:val="right"/>
      <w:rPr>
        <w:spacing w:val="6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8DA" w:rsidRDefault="008408DA" w:rsidP="008408DA">
    <w:pPr>
      <w:framePr w:w="9497" w:h="284" w:wrap="notBeside" w:vAnchor="page" w:hAnchor="page" w:x="1767" w:y="15156" w:anchorLock="1"/>
    </w:pPr>
  </w:p>
  <w:p w:rsidR="008408DA" w:rsidRDefault="008408DA" w:rsidP="008408DA">
    <w:pPr>
      <w:framePr w:w="9497" w:h="284" w:wrap="notBeside" w:vAnchor="page" w:hAnchor="page" w:x="1767" w:y="15156" w:anchorLock="1"/>
      <w:spacing w:before="5" w:after="120"/>
      <w:ind w:left="20"/>
      <w:rPr>
        <w:rFonts w:cs="Arial"/>
        <w:color w:val="767171"/>
        <w:spacing w:val="-5"/>
        <w:sz w:val="12"/>
        <w:szCs w:val="14"/>
        <w:u w:color="666666"/>
      </w:rPr>
    </w:pPr>
    <w:r w:rsidRPr="00C323CD">
      <w:rPr>
        <w:rStyle w:val="AucunA"/>
        <w:noProof/>
        <w:color w:val="767171"/>
        <w:spacing w:val="-2"/>
        <w:sz w:val="14"/>
        <w:szCs w:val="14"/>
        <w:u w:color="808080"/>
      </w:rPr>
      <w:drawing>
        <wp:inline distT="0" distB="0" distL="0" distR="0" wp14:anchorId="2D03F54B" wp14:editId="0BE61C82">
          <wp:extent cx="190500" cy="381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08DA" w:rsidRPr="00F116F8" w:rsidRDefault="008408DA" w:rsidP="008408DA">
    <w:pPr>
      <w:framePr w:w="9497" w:h="284" w:wrap="notBeside" w:vAnchor="page" w:hAnchor="page" w:x="1767" w:y="15156" w:anchorLock="1"/>
      <w:tabs>
        <w:tab w:val="right" w:pos="6804"/>
      </w:tabs>
      <w:spacing w:before="5" w:after="120"/>
      <w:ind w:left="20"/>
      <w:rPr>
        <w:rFonts w:cs="Arial"/>
        <w:color w:val="767171"/>
        <w:sz w:val="12"/>
        <w:szCs w:val="14"/>
        <w:u w:color="767171"/>
      </w:rPr>
    </w:pPr>
    <w:r>
      <w:rPr>
        <w:rFonts w:cs="Arial"/>
        <w:color w:val="767171"/>
        <w:spacing w:val="-5"/>
        <w:sz w:val="12"/>
        <w:szCs w:val="14"/>
        <w:u w:color="666666"/>
      </w:rPr>
      <w:t>CEA Paris-</w:t>
    </w:r>
    <w:r w:rsidRPr="00F116F8">
      <w:rPr>
        <w:rFonts w:cs="Arial"/>
        <w:color w:val="767171"/>
        <w:spacing w:val="-5"/>
        <w:sz w:val="12"/>
        <w:szCs w:val="14"/>
        <w:u w:color="666666"/>
      </w:rPr>
      <w:t>Saclay</w:t>
    </w:r>
    <w:r w:rsidRPr="00F116F8">
      <w:rPr>
        <w:rFonts w:cs="Arial"/>
        <w:color w:val="767171"/>
        <w:spacing w:val="-5"/>
        <w:sz w:val="12"/>
        <w:szCs w:val="14"/>
        <w:u w:color="666666"/>
      </w:rPr>
      <w:tab/>
    </w:r>
  </w:p>
  <w:p w:rsidR="008408DA" w:rsidRPr="00947B2E" w:rsidRDefault="008408DA" w:rsidP="008408DA">
    <w:pPr>
      <w:framePr w:w="9497" w:h="284" w:wrap="notBeside" w:vAnchor="page" w:hAnchor="page" w:x="1767" w:y="15156" w:anchorLock="1"/>
      <w:ind w:right="-1985"/>
      <w:jc w:val="both"/>
      <w:rPr>
        <w:rFonts w:cs="Arial"/>
        <w:color w:val="767171"/>
        <w:sz w:val="12"/>
        <w:szCs w:val="14"/>
        <w:u w:color="000000"/>
        <w:lang w:val="pt-PT"/>
      </w:rPr>
    </w:pPr>
    <w:r w:rsidRPr="00947B2E">
      <w:rPr>
        <w:rFonts w:cs="Arial"/>
        <w:color w:val="767171"/>
        <w:sz w:val="12"/>
        <w:szCs w:val="14"/>
        <w:u w:color="000000"/>
        <w:lang w:val="pt-PT"/>
      </w:rPr>
      <w:t>Service des Marchés et Achats (SMA)</w:t>
    </w:r>
  </w:p>
  <w:p w:rsidR="008408DA" w:rsidRPr="00F116F8" w:rsidRDefault="008408DA" w:rsidP="008408DA">
    <w:pPr>
      <w:framePr w:w="9497" w:h="284" w:wrap="notBeside" w:vAnchor="page" w:hAnchor="page" w:x="1767" w:y="15156" w:anchorLock="1"/>
      <w:ind w:right="-1985"/>
      <w:jc w:val="both"/>
      <w:rPr>
        <w:rFonts w:cs="Arial"/>
        <w:color w:val="767171"/>
        <w:sz w:val="12"/>
        <w:szCs w:val="14"/>
        <w:u w:color="000000"/>
      </w:rPr>
    </w:pPr>
    <w:r w:rsidRPr="00947B2E">
      <w:rPr>
        <w:rFonts w:cs="Arial"/>
        <w:color w:val="767171"/>
        <w:sz w:val="12"/>
        <w:szCs w:val="14"/>
        <w:u w:color="000000"/>
        <w:lang w:val="pt-PT"/>
      </w:rPr>
      <w:t>Centre</w:t>
    </w:r>
    <w:r w:rsidRPr="00F116F8">
      <w:rPr>
        <w:rFonts w:cs="Arial"/>
        <w:color w:val="767171"/>
        <w:spacing w:val="-6"/>
        <w:sz w:val="12"/>
        <w:szCs w:val="14"/>
        <w:u w:color="000000"/>
      </w:rPr>
      <w:t xml:space="preserve"> </w:t>
    </w:r>
    <w:r w:rsidRPr="00F116F8">
      <w:rPr>
        <w:rFonts w:cs="Arial"/>
        <w:color w:val="767171"/>
        <w:sz w:val="12"/>
        <w:szCs w:val="14"/>
        <w:u w:color="000000"/>
      </w:rPr>
      <w:t>CEA</w:t>
    </w:r>
    <w:r w:rsidRPr="00F116F8">
      <w:rPr>
        <w:rFonts w:cs="Arial"/>
        <w:color w:val="767171"/>
        <w:spacing w:val="-6"/>
        <w:sz w:val="12"/>
        <w:szCs w:val="14"/>
        <w:u w:color="000000"/>
      </w:rPr>
      <w:t xml:space="preserve"> </w:t>
    </w:r>
    <w:r w:rsidRPr="00F116F8">
      <w:rPr>
        <w:rFonts w:cs="Arial"/>
        <w:color w:val="767171"/>
        <w:sz w:val="12"/>
        <w:szCs w:val="14"/>
        <w:u w:color="000000"/>
      </w:rPr>
      <w:t>Saclay</w:t>
    </w:r>
    <w:r w:rsidRPr="00F116F8">
      <w:rPr>
        <w:rFonts w:cs="Arial"/>
        <w:color w:val="767171"/>
        <w:spacing w:val="29"/>
        <w:sz w:val="12"/>
        <w:szCs w:val="14"/>
        <w:u w:color="000000"/>
      </w:rPr>
      <w:t xml:space="preserve"> </w:t>
    </w:r>
    <w:r w:rsidRPr="00F116F8">
      <w:rPr>
        <w:rFonts w:cs="Arial"/>
        <w:color w:val="767171"/>
        <w:sz w:val="12"/>
        <w:szCs w:val="14"/>
        <w:u w:color="000000"/>
      </w:rPr>
      <w:t>-</w:t>
    </w:r>
    <w:r w:rsidRPr="00F116F8">
      <w:rPr>
        <w:rFonts w:cs="Arial"/>
        <w:color w:val="767171"/>
        <w:spacing w:val="-4"/>
        <w:sz w:val="12"/>
        <w:szCs w:val="14"/>
        <w:u w:color="000000"/>
      </w:rPr>
      <w:t xml:space="preserve"> </w:t>
    </w:r>
    <w:r>
      <w:rPr>
        <w:rFonts w:cs="Arial"/>
        <w:color w:val="767171"/>
        <w:sz w:val="12"/>
        <w:szCs w:val="14"/>
        <w:u w:color="000000"/>
      </w:rPr>
      <w:t>Bât 530 - PC 98</w:t>
    </w:r>
    <w:r w:rsidRPr="00F116F8">
      <w:rPr>
        <w:rFonts w:cs="Arial"/>
        <w:color w:val="767171"/>
        <w:sz w:val="12"/>
        <w:szCs w:val="14"/>
        <w:u w:color="000000"/>
      </w:rPr>
      <w:t xml:space="preserve"> </w:t>
    </w:r>
  </w:p>
  <w:p w:rsidR="008408DA" w:rsidRPr="008408DA" w:rsidRDefault="008408DA" w:rsidP="008408DA">
    <w:pPr>
      <w:framePr w:w="9497" w:h="284" w:wrap="notBeside" w:vAnchor="page" w:hAnchor="page" w:x="1767" w:y="15156" w:anchorLock="1"/>
      <w:spacing w:line="177" w:lineRule="exact"/>
      <w:ind w:left="20"/>
      <w:rPr>
        <w:rFonts w:cs="Arial"/>
        <w:color w:val="767171"/>
        <w:spacing w:val="-2"/>
        <w:sz w:val="12"/>
        <w:szCs w:val="14"/>
        <w:u w:color="000000"/>
      </w:rPr>
    </w:pPr>
    <w:r w:rsidRPr="00F116F8">
      <w:rPr>
        <w:rFonts w:cs="Arial"/>
        <w:color w:val="767171"/>
        <w:sz w:val="12"/>
        <w:szCs w:val="14"/>
        <w:u w:color="000000"/>
      </w:rPr>
      <w:t>91191 Gif-sur-Yvette Cedex</w:t>
    </w:r>
    <w:r w:rsidRPr="00947B2E">
      <w:rPr>
        <w:rFonts w:cs="Arial"/>
        <w:noProof/>
      </w:rPr>
      <w:t xml:space="preserve"> </w:t>
    </w:r>
  </w:p>
  <w:tbl>
    <w:tblPr>
      <w:tblW w:w="94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74"/>
      <w:gridCol w:w="284"/>
      <w:gridCol w:w="4337"/>
    </w:tblGrid>
    <w:tr w:rsidR="007F1455" w:rsidRPr="007F1455" w:rsidTr="008408DA">
      <w:trPr>
        <w:trHeight w:val="284"/>
      </w:trPr>
      <w:tc>
        <w:tcPr>
          <w:tcW w:w="4874" w:type="dxa"/>
          <w:tcBorders>
            <w:top w:val="nil"/>
            <w:left w:val="nil"/>
            <w:bottom w:val="nil"/>
            <w:right w:val="nil"/>
          </w:tcBorders>
          <w:hideMark/>
        </w:tcPr>
        <w:p w:rsidR="007F1455" w:rsidRPr="007F1455" w:rsidRDefault="007F1455" w:rsidP="007F1455">
          <w:pPr>
            <w:framePr w:w="9497" w:h="284" w:wrap="notBeside" w:vAnchor="page" w:hAnchor="page" w:x="1767" w:y="15156" w:anchorLock="1"/>
            <w:spacing w:line="180" w:lineRule="exact"/>
            <w:jc w:val="both"/>
            <w:rPr>
              <w:rFonts w:eastAsia="Calibri" w:cs="Arial"/>
              <w:color w:val="666666"/>
              <w:sz w:val="12"/>
              <w:szCs w:val="12"/>
              <w:lang w:eastAsia="en-US"/>
            </w:rPr>
          </w:pPr>
          <w:r w:rsidRPr="007F1455">
            <w:rPr>
              <w:rFonts w:eastAsia="Calibri" w:cs="Arial"/>
              <w:color w:val="666666"/>
              <w:sz w:val="12"/>
              <w:szCs w:val="12"/>
              <w:lang w:eastAsia="en-US"/>
            </w:rPr>
            <w:t xml:space="preserve">Etablissement public à caractère industriel et commercial </w:t>
          </w:r>
          <w:r w:rsidRPr="007F1455">
            <w:rPr>
              <w:rFonts w:eastAsia="Arial"/>
              <w:color w:val="96C31E"/>
              <w:sz w:val="17"/>
              <w:szCs w:val="17"/>
              <w:lang w:eastAsia="en-US"/>
            </w:rPr>
            <w:t>l</w:t>
          </w:r>
          <w:r w:rsidRPr="007F1455">
            <w:rPr>
              <w:rFonts w:eastAsia="Calibri" w:cs="Arial"/>
              <w:color w:val="666666"/>
              <w:sz w:val="12"/>
              <w:szCs w:val="12"/>
              <w:lang w:eastAsia="en-US"/>
            </w:rPr>
            <w:t xml:space="preserve"> RCS Paris B 775 685 019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7F1455" w:rsidRPr="007F1455" w:rsidRDefault="007F1455" w:rsidP="007F1455">
          <w:pPr>
            <w:framePr w:w="9497" w:h="284" w:wrap="notBeside" w:vAnchor="page" w:hAnchor="page" w:x="1767" w:y="15156" w:anchorLock="1"/>
            <w:spacing w:line="300" w:lineRule="atLeast"/>
            <w:jc w:val="both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4337" w:type="dxa"/>
          <w:tcBorders>
            <w:top w:val="nil"/>
            <w:left w:val="nil"/>
            <w:bottom w:val="nil"/>
            <w:right w:val="nil"/>
          </w:tcBorders>
          <w:hideMark/>
        </w:tcPr>
        <w:p w:rsidR="007F1455" w:rsidRPr="007F1455" w:rsidRDefault="007F1455" w:rsidP="007F1455">
          <w:pPr>
            <w:framePr w:w="9497" w:h="284" w:wrap="notBeside" w:vAnchor="page" w:hAnchor="page" w:x="1767" w:y="15156" w:anchorLock="1"/>
            <w:spacing w:line="400" w:lineRule="exact"/>
            <w:jc w:val="both"/>
            <w:rPr>
              <w:rFonts w:ascii="Calibri" w:eastAsia="Calibri" w:hAnsi="Calibri"/>
              <w:color w:val="666666"/>
              <w:sz w:val="15"/>
              <w:szCs w:val="22"/>
              <w:lang w:eastAsia="en-US"/>
            </w:rPr>
          </w:pPr>
        </w:p>
        <w:p w:rsidR="007F1455" w:rsidRPr="007F1455" w:rsidRDefault="007F1455" w:rsidP="00427FF1">
          <w:pPr>
            <w:framePr w:w="9497" w:h="284" w:wrap="notBeside" w:vAnchor="page" w:hAnchor="page" w:x="1767" w:y="15156" w:anchorLock="1"/>
            <w:spacing w:line="220" w:lineRule="exact"/>
            <w:jc w:val="both"/>
            <w:rPr>
              <w:rFonts w:ascii="Calibri" w:eastAsia="Calibri" w:hAnsi="Calibri"/>
              <w:color w:val="4BACC6"/>
              <w:sz w:val="15"/>
              <w:szCs w:val="22"/>
              <w:lang w:eastAsia="en-US"/>
            </w:rPr>
          </w:pPr>
        </w:p>
      </w:tc>
    </w:tr>
  </w:tbl>
  <w:p w:rsidR="00CC5EEA" w:rsidRPr="007F1455" w:rsidRDefault="00CC5EEA" w:rsidP="007F14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0A6" w:rsidRDefault="006130A6">
      <w:r>
        <w:separator/>
      </w:r>
    </w:p>
  </w:footnote>
  <w:footnote w:type="continuationSeparator" w:id="0">
    <w:p w:rsidR="006130A6" w:rsidRDefault="00613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8DA" w:rsidRDefault="008408D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EEA" w:rsidRDefault="00CC5EEA">
    <w:pPr>
      <w:pStyle w:val="En-tte"/>
      <w:spacing w:line="227" w:lineRule="exact"/>
      <w:rPr>
        <w:sz w:val="18"/>
      </w:rPr>
    </w:pPr>
  </w:p>
  <w:p w:rsidR="00CC5EEA" w:rsidRDefault="00CC5EEA">
    <w:pPr>
      <w:pStyle w:val="En-tte"/>
      <w:spacing w:line="227" w:lineRule="exact"/>
      <w:rPr>
        <w:sz w:val="18"/>
      </w:rPr>
    </w:pPr>
  </w:p>
  <w:p w:rsidR="00CC5EEA" w:rsidRDefault="00CC5EEA">
    <w:pPr>
      <w:pStyle w:val="En-tte"/>
      <w:spacing w:line="227" w:lineRule="exact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EEA" w:rsidRDefault="008408DA">
    <w:pPr>
      <w:pStyle w:val="En-tte"/>
      <w:spacing w:line="227" w:lineRule="exact"/>
      <w:rPr>
        <w:sz w:val="2"/>
      </w:rPr>
    </w:pPr>
    <w:r>
      <w:rPr>
        <w:noProof/>
      </w:rPr>
      <w:drawing>
        <wp:anchor distT="152400" distB="152400" distL="152400" distR="152400" simplePos="0" relativeHeight="251660288" behindDoc="1" locked="0" layoutInCell="1" allowOverlap="1" wp14:anchorId="704322AA" wp14:editId="5A95BA55">
          <wp:simplePos x="0" y="0"/>
          <wp:positionH relativeFrom="page">
            <wp:posOffset>512445</wp:posOffset>
          </wp:positionH>
          <wp:positionV relativeFrom="page">
            <wp:posOffset>358775</wp:posOffset>
          </wp:positionV>
          <wp:extent cx="1080000" cy="1080000"/>
          <wp:effectExtent l="0" t="0" r="6350" b="6350"/>
          <wp:wrapNone/>
          <wp:docPr id="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 CEA_ORIGINAL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000" cy="1080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408DA" w:rsidRDefault="008408DA" w:rsidP="008408DA">
    <w:pPr>
      <w:jc w:val="center"/>
      <w:rPr>
        <w:noProof/>
        <w:spacing w:val="80"/>
        <w:sz w:val="48"/>
      </w:rPr>
    </w:pPr>
    <w:bookmarkStart w:id="2" w:name="departement"/>
    <w:bookmarkEnd w:id="2"/>
  </w:p>
  <w:p w:rsidR="008408DA" w:rsidRDefault="008408DA" w:rsidP="008408DA">
    <w:pPr>
      <w:jc w:val="center"/>
      <w:rPr>
        <w:noProof/>
        <w:spacing w:val="80"/>
        <w:sz w:val="48"/>
      </w:rPr>
    </w:pPr>
  </w:p>
  <w:p w:rsidR="008408DA" w:rsidRDefault="008408DA" w:rsidP="008408DA">
    <w:pPr>
      <w:jc w:val="center"/>
      <w:rPr>
        <w:noProof/>
        <w:spacing w:val="80"/>
        <w:sz w:val="48"/>
      </w:rPr>
    </w:pPr>
  </w:p>
  <w:p w:rsidR="008408DA" w:rsidRDefault="008408DA" w:rsidP="008408DA">
    <w:pPr>
      <w:jc w:val="center"/>
    </w:pPr>
    <w:r>
      <w:rPr>
        <w:noProof/>
        <w:spacing w:val="80"/>
        <w:sz w:val="48"/>
      </w:rPr>
      <w:t>ATTESTATION DE VISITE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B7DFD"/>
    <w:multiLevelType w:val="multilevel"/>
    <w:tmpl w:val="59160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A6"/>
    <w:rsid w:val="00151ABC"/>
    <w:rsid w:val="0019210A"/>
    <w:rsid w:val="00255E2B"/>
    <w:rsid w:val="002A4410"/>
    <w:rsid w:val="00427FF1"/>
    <w:rsid w:val="00445FBB"/>
    <w:rsid w:val="00470A73"/>
    <w:rsid w:val="006130A6"/>
    <w:rsid w:val="00620EFF"/>
    <w:rsid w:val="006F310E"/>
    <w:rsid w:val="007E6688"/>
    <w:rsid w:val="007F1455"/>
    <w:rsid w:val="008408DA"/>
    <w:rsid w:val="008475FD"/>
    <w:rsid w:val="008941D2"/>
    <w:rsid w:val="008E1DB9"/>
    <w:rsid w:val="009A6B2F"/>
    <w:rsid w:val="00B65A94"/>
    <w:rsid w:val="00C67355"/>
    <w:rsid w:val="00C75BBB"/>
    <w:rsid w:val="00C934E0"/>
    <w:rsid w:val="00CC5EEA"/>
    <w:rsid w:val="00D0513D"/>
    <w:rsid w:val="00D24B89"/>
    <w:rsid w:val="00DC032F"/>
    <w:rsid w:val="00E001FF"/>
    <w:rsid w:val="00E1337C"/>
    <w:rsid w:val="00E844E5"/>
    <w:rsid w:val="00EA2036"/>
    <w:rsid w:val="00FC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29622C"/>
  <w15:chartTrackingRefBased/>
  <w15:docId w15:val="{0A04CCF6-1C1C-4800-82B8-2D136E2B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line="255" w:lineRule="exact"/>
      <w:outlineLvl w:val="0"/>
    </w:pPr>
    <w:rPr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spacing w:line="227" w:lineRule="exact"/>
    </w:pPr>
    <w:rPr>
      <w:sz w:val="18"/>
    </w:rPr>
  </w:style>
  <w:style w:type="paragraph" w:styleId="Corpsdetexte2">
    <w:name w:val="Body Text 2"/>
    <w:basedOn w:val="Normal"/>
    <w:pPr>
      <w:spacing w:line="255" w:lineRule="exact"/>
      <w:jc w:val="both"/>
    </w:pPr>
  </w:style>
  <w:style w:type="paragraph" w:styleId="Retraitcorpsdetexte">
    <w:name w:val="Body Text Indent"/>
    <w:basedOn w:val="Normal"/>
    <w:pPr>
      <w:ind w:left="360" w:hanging="360"/>
    </w:pPr>
    <w:rPr>
      <w:rFonts w:cs="Arial"/>
      <w:sz w:val="22"/>
      <w:szCs w:val="24"/>
    </w:rPr>
  </w:style>
  <w:style w:type="paragraph" w:styleId="Retraitcorpsdetexte2">
    <w:name w:val="Body Text Indent 2"/>
    <w:basedOn w:val="Normal"/>
    <w:pPr>
      <w:ind w:left="360"/>
      <w:jc w:val="both"/>
    </w:pPr>
    <w:rPr>
      <w:rFonts w:cs="Arial"/>
      <w:sz w:val="22"/>
      <w:szCs w:val="24"/>
    </w:rPr>
  </w:style>
  <w:style w:type="paragraph" w:styleId="Corpsdetexte3">
    <w:name w:val="Body Text 3"/>
    <w:basedOn w:val="Normal"/>
    <w:pPr>
      <w:spacing w:before="120" w:line="480" w:lineRule="auto"/>
      <w:jc w:val="both"/>
    </w:pPr>
    <w:rPr>
      <w:sz w:val="2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AucunA">
    <w:name w:val="Aucun A"/>
    <w:rsid w:val="00840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</vt:lpstr>
    </vt:vector>
  </TitlesOfParts>
  <Company>ged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GOMBAULT Corinne</dc:creator>
  <cp:keywords/>
  <dc:description/>
  <cp:lastModifiedBy>VANGREVELYNGHE Sarah GIF Groupement de l'intérim Français</cp:lastModifiedBy>
  <cp:revision>2</cp:revision>
  <cp:lastPrinted>2005-02-24T15:11:00Z</cp:lastPrinted>
  <dcterms:created xsi:type="dcterms:W3CDTF">2024-07-15T08:50:00Z</dcterms:created>
  <dcterms:modified xsi:type="dcterms:W3CDTF">2024-12-03T08:36:00Z</dcterms:modified>
</cp:coreProperties>
</file>