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F60D5" w14:textId="77777777" w:rsidR="00ED711D" w:rsidRPr="00C249C0" w:rsidRDefault="00ED711D" w:rsidP="00ED711D">
      <w:pPr>
        <w:jc w:val="center"/>
        <w:rPr>
          <w:rFonts w:ascii="Arial" w:hAnsi="Arial" w:cs="Arial"/>
          <w:b/>
          <w:color w:val="4472C4" w:themeColor="accent1"/>
        </w:rPr>
      </w:pPr>
      <w:r w:rsidRPr="00C249C0">
        <w:rPr>
          <w:rFonts w:ascii="Arial" w:hAnsi="Arial" w:cs="Arial"/>
          <w:b/>
          <w:color w:val="4472C4" w:themeColor="accent1"/>
        </w:rPr>
        <w:t>Agence Centrale des Organismes de Sécurité Sociale</w:t>
      </w:r>
      <w:r w:rsidRPr="00C249C0">
        <w:rPr>
          <w:rFonts w:ascii="Arial" w:hAnsi="Arial" w:cs="Arial"/>
          <w:b/>
          <w:color w:val="4472C4" w:themeColor="accent1"/>
        </w:rPr>
        <w:br/>
        <w:t>36, Rue de Valmy</w:t>
      </w:r>
      <w:r w:rsidRPr="00C249C0">
        <w:rPr>
          <w:rFonts w:ascii="Arial" w:hAnsi="Arial" w:cs="Arial"/>
          <w:b/>
          <w:color w:val="4472C4" w:themeColor="accent1"/>
        </w:rPr>
        <w:br/>
        <w:t>93108 MONTREUIL CEDEX</w:t>
      </w:r>
    </w:p>
    <w:p w14:paraId="4032ACC9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731B79F3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002264CE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4281DA53" w14:textId="5BB78914" w:rsidR="00ED711D" w:rsidRPr="00C249C0" w:rsidRDefault="00EB7819" w:rsidP="00ED711D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CADRE DE REPONSE TECHNIQUE</w:t>
      </w:r>
    </w:p>
    <w:p w14:paraId="0AA1716E" w14:textId="7E928D14" w:rsidR="00ED711D" w:rsidRPr="00C249C0" w:rsidRDefault="00ED711D" w:rsidP="00ED711D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b/>
          <w:sz w:val="40"/>
          <w:szCs w:val="40"/>
        </w:rPr>
      </w:pPr>
      <w:r w:rsidRPr="00C249C0">
        <w:rPr>
          <w:rFonts w:ascii="Arial" w:hAnsi="Arial" w:cs="Arial"/>
          <w:b/>
          <w:sz w:val="40"/>
          <w:szCs w:val="40"/>
        </w:rPr>
        <w:t>(C.</w:t>
      </w:r>
      <w:r w:rsidR="00EB7819">
        <w:rPr>
          <w:rFonts w:ascii="Arial" w:hAnsi="Arial" w:cs="Arial"/>
          <w:b/>
          <w:sz w:val="40"/>
          <w:szCs w:val="40"/>
        </w:rPr>
        <w:t>R.T</w:t>
      </w:r>
      <w:r w:rsidRPr="00C249C0">
        <w:rPr>
          <w:rFonts w:ascii="Arial" w:hAnsi="Arial" w:cs="Arial"/>
          <w:b/>
          <w:sz w:val="40"/>
          <w:szCs w:val="40"/>
        </w:rPr>
        <w:t>)</w:t>
      </w:r>
    </w:p>
    <w:p w14:paraId="6E895190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250B01E4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325455FB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687342F7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28DCF432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142"/>
        <w:jc w:val="center"/>
        <w:rPr>
          <w:rFonts w:ascii="Arial" w:hAnsi="Arial" w:cs="Arial"/>
          <w:sz w:val="28"/>
          <w:szCs w:val="28"/>
        </w:rPr>
      </w:pPr>
    </w:p>
    <w:p w14:paraId="3F90DC4F" w14:textId="148EEBB7" w:rsidR="00ED711D" w:rsidRPr="00C249C0" w:rsidRDefault="00ED711D" w:rsidP="00ED711D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42" w:right="-142"/>
        <w:jc w:val="center"/>
        <w:rPr>
          <w:rFonts w:ascii="Arial" w:hAnsi="Arial" w:cs="Arial"/>
          <w:b/>
          <w:sz w:val="28"/>
          <w:szCs w:val="28"/>
        </w:rPr>
      </w:pPr>
      <w:r w:rsidRPr="00C249C0">
        <w:rPr>
          <w:rFonts w:ascii="Arial" w:hAnsi="Arial" w:cs="Arial"/>
          <w:b/>
          <w:sz w:val="28"/>
          <w:szCs w:val="28"/>
        </w:rPr>
        <w:t>TRANSPORT DE COLIS ENTRE LES SITES DE</w:t>
      </w:r>
      <w:r w:rsidR="006D6AD0">
        <w:rPr>
          <w:rFonts w:ascii="Arial" w:hAnsi="Arial" w:cs="Arial"/>
          <w:b/>
          <w:sz w:val="28"/>
          <w:szCs w:val="28"/>
        </w:rPr>
        <w:t xml:space="preserve"> L’ACOSS</w:t>
      </w:r>
      <w:r w:rsidRPr="00C249C0">
        <w:rPr>
          <w:rFonts w:ascii="Arial" w:hAnsi="Arial" w:cs="Arial"/>
          <w:b/>
          <w:sz w:val="28"/>
          <w:szCs w:val="28"/>
        </w:rPr>
        <w:t>, LES ORGANISMES ET LES PARTENAIRES DE LA BRANCHE RECOUVREMENT</w:t>
      </w:r>
    </w:p>
    <w:p w14:paraId="33609ABE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426"/>
        <w:jc w:val="center"/>
        <w:rPr>
          <w:rFonts w:ascii="Arial" w:hAnsi="Arial" w:cs="Arial"/>
          <w:b/>
          <w:sz w:val="28"/>
          <w:szCs w:val="28"/>
        </w:rPr>
      </w:pPr>
    </w:p>
    <w:p w14:paraId="1C1D2EE9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426"/>
        <w:jc w:val="center"/>
        <w:rPr>
          <w:rFonts w:ascii="Arial" w:hAnsi="Arial" w:cs="Arial"/>
          <w:b/>
          <w:sz w:val="28"/>
          <w:szCs w:val="28"/>
        </w:rPr>
      </w:pPr>
    </w:p>
    <w:p w14:paraId="269D69DA" w14:textId="77777777" w:rsidR="00ED711D" w:rsidRPr="00C249C0" w:rsidRDefault="00ED711D" w:rsidP="00ED711D">
      <w:pPr>
        <w:pStyle w:val="Texte"/>
        <w:tabs>
          <w:tab w:val="left" w:pos="1413"/>
          <w:tab w:val="left" w:pos="1957"/>
          <w:tab w:val="left" w:pos="4530"/>
        </w:tabs>
        <w:ind w:left="142" w:right="-426"/>
        <w:jc w:val="center"/>
        <w:rPr>
          <w:rFonts w:ascii="Arial" w:hAnsi="Arial" w:cs="Arial"/>
          <w:b/>
          <w:sz w:val="28"/>
          <w:szCs w:val="28"/>
        </w:rPr>
      </w:pPr>
    </w:p>
    <w:p w14:paraId="40DF42C5" w14:textId="260D98C9" w:rsidR="00EB7819" w:rsidRDefault="00EB7819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 w:type="page"/>
      </w:r>
    </w:p>
    <w:p w14:paraId="5DC9FB09" w14:textId="64D3C725" w:rsidR="004D276A" w:rsidRDefault="004D276A" w:rsidP="00CF43C4">
      <w:pPr>
        <w:rPr>
          <w:rFonts w:ascii="Arial" w:hAnsi="Arial" w:cs="Arial"/>
          <w:b/>
          <w:bCs/>
          <w:color w:val="000000" w:themeColor="text1"/>
        </w:rPr>
      </w:pPr>
      <w:r w:rsidRPr="00633B13">
        <w:rPr>
          <w:rFonts w:ascii="Arial" w:hAnsi="Arial" w:cs="Arial"/>
          <w:b/>
          <w:bCs/>
          <w:color w:val="000000" w:themeColor="text1"/>
          <w:highlight w:val="lightGray"/>
        </w:rPr>
        <w:lastRenderedPageBreak/>
        <w:t>Lot 1</w:t>
      </w:r>
      <w:r w:rsidR="00D56A7D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35F95A94" w14:textId="2837E359" w:rsidR="00D56A7D" w:rsidRPr="00920DA6" w:rsidRDefault="00D56A7D" w:rsidP="00CF43C4">
      <w:pPr>
        <w:rPr>
          <w:rFonts w:ascii="Arial" w:hAnsi="Arial" w:cs="Arial"/>
          <w:b/>
          <w:bCs/>
          <w:color w:val="000000" w:themeColor="text1"/>
        </w:rPr>
      </w:pPr>
      <w:r w:rsidRPr="003D2414">
        <w:rPr>
          <w:rFonts w:ascii="Arial" w:hAnsi="Arial" w:cs="Arial"/>
          <w:b/>
        </w:rPr>
        <w:t>Valeur technique (</w:t>
      </w:r>
      <w:r>
        <w:rPr>
          <w:rFonts w:ascii="Arial" w:hAnsi="Arial" w:cs="Arial"/>
          <w:b/>
        </w:rPr>
        <w:t>5</w:t>
      </w:r>
      <w:r w:rsidRPr="003D2414">
        <w:rPr>
          <w:rFonts w:ascii="Arial" w:hAnsi="Arial" w:cs="Arial"/>
          <w:b/>
        </w:rPr>
        <w:t>0%)</w:t>
      </w:r>
      <w:r>
        <w:rPr>
          <w:rFonts w:ascii="Arial" w:hAnsi="Arial" w:cs="Arial"/>
          <w:b/>
        </w:rPr>
        <w:t> :</w:t>
      </w:r>
    </w:p>
    <w:p w14:paraId="32822535" w14:textId="6B52CE7C" w:rsidR="00CF43C4" w:rsidRPr="00920DA6" w:rsidRDefault="00CF43C4" w:rsidP="00CF43C4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1. Organisation entre collecte et livraison</w:t>
      </w:r>
      <w:r w:rsidR="00290CCC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30%</w:t>
      </w:r>
    </w:p>
    <w:p w14:paraId="533452A1" w14:textId="2BCDEB20" w:rsidR="000A4CCB" w:rsidRPr="00920DA6" w:rsidRDefault="00CF43C4" w:rsidP="00CF43C4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1.1 Organisation de la collecte 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60%</w:t>
      </w:r>
    </w:p>
    <w:p w14:paraId="094C864C" w14:textId="6D146C36" w:rsidR="00CF43C4" w:rsidRPr="000A4CCB" w:rsidRDefault="00CF43C4" w:rsidP="00CF43C4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Processus d'enlèvement automatique sous 24 heures à compter de la demande sur le site web</w:t>
      </w:r>
    </w:p>
    <w:p w14:paraId="5E669A96" w14:textId="08EA259B" w:rsidR="002C7019" w:rsidRPr="0002694F" w:rsidRDefault="002C7019" w:rsidP="0002694F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L</w:t>
      </w:r>
      <w:r w:rsidR="00CF43C4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ivraisons effectuées sous 48 heures </w:t>
      </w: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à compter de l’enlèvement </w:t>
      </w:r>
    </w:p>
    <w:p w14:paraId="13AD8CFF" w14:textId="6DD55390" w:rsidR="00290CCC" w:rsidRPr="000A4CCB" w:rsidRDefault="00290CCC" w:rsidP="00290CCC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Capacité de transport : </w:t>
      </w:r>
      <w:r w:rsidR="00110433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Maillage national de la flotte vt </w:t>
      </w: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Volume et poids maximal des colis pouvant être transportés par le prestataire</w:t>
      </w:r>
    </w:p>
    <w:p w14:paraId="0E511FC5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BC57C00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90973D9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9AAFDD4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6A34BE4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F8B2E6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35CA1C2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3896CEB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3A71AA2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3FCCA8E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4603EF0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DB5609D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16C1B67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79EA31A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9275949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8CFBACF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9FFD0CE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78B774" w14:textId="77777777" w:rsidR="00D56A7D" w:rsidRPr="00AE484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C286937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8DF233A" w14:textId="1BCBF656" w:rsidR="000D316F" w:rsidRPr="00920DA6" w:rsidRDefault="00CF43C4" w:rsidP="000D316F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1.2</w:t>
      </w:r>
      <w:r w:rsidR="000D316F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Mise en œuvre et suivi du marché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40%</w:t>
      </w:r>
    </w:p>
    <w:p w14:paraId="3EEB2FAE" w14:textId="3B29AB0F" w:rsidR="00110433" w:rsidRPr="000A4CCB" w:rsidRDefault="00CF43C4" w:rsidP="00110433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Réactivité : Capacité à traiter des commandes urgentes ou des envois de dernière minute</w:t>
      </w:r>
    </w:p>
    <w:p w14:paraId="34A59088" w14:textId="284F2BC5" w:rsidR="00605579" w:rsidRPr="000A4CCB" w:rsidRDefault="00CF43C4" w:rsidP="00605579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Adaptabilité : Capacité </w:t>
      </w:r>
      <w:r w:rsidR="003C640C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et modalités </w:t>
      </w: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à traiter </w:t>
      </w:r>
      <w:r w:rsidR="00290CCC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des modifications géographiques</w:t>
      </w:r>
      <w:r w:rsidR="000D316F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 </w:t>
      </w:r>
      <w:r w:rsidR="00C61FD0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(liste des sites)</w:t>
      </w:r>
    </w:p>
    <w:p w14:paraId="2A4B45C6" w14:textId="176646AA" w:rsidR="00D7524A" w:rsidRDefault="00CB6D25" w:rsidP="001C7AB5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Identification du correspondant et e</w:t>
      </w:r>
      <w:r w:rsidR="000D316F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n cas d’absence du correspondant</w:t>
      </w:r>
      <w:r w:rsidR="0003157E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, </w:t>
      </w:r>
      <w:r w:rsidR="00D7524A"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circuit d'escalade en cas d'absence du correspondant</w:t>
      </w:r>
    </w:p>
    <w:p w14:paraId="0B84D5B5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EBB2E58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EB18142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8BBC2B7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C84475D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F9B56B9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9ECD5B0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1586271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C924076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D927835" w14:textId="77777777" w:rsidR="000A4CCB" w:rsidRPr="00AE484D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1422A71" w14:textId="0262FF6E" w:rsidR="000A4CCB" w:rsidRDefault="000A4CCB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br w:type="page"/>
      </w:r>
    </w:p>
    <w:p w14:paraId="15D6641E" w14:textId="2013810A" w:rsidR="005C6F01" w:rsidRPr="00920DA6" w:rsidRDefault="00CF43C4" w:rsidP="005C6F01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2</w:t>
      </w:r>
      <w:r w:rsidR="005C6F01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) Fonctionnalités et ergonomie du site web</w:t>
      </w:r>
      <w:r w:rsidR="00290CCC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30%</w:t>
      </w:r>
    </w:p>
    <w:p w14:paraId="53413AAE" w14:textId="33DBFD9E" w:rsidR="005C6F01" w:rsidRPr="00920DA6" w:rsidRDefault="00CF43C4" w:rsidP="005C6F01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2</w:t>
      </w:r>
      <w:r w:rsidR="005C6F01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.1 Gestion des utilisateurs 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40%</w:t>
      </w:r>
      <w:r w:rsidR="005C6F01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</w:p>
    <w:p w14:paraId="06FA6209" w14:textId="27248BC1" w:rsidR="005C6F01" w:rsidRPr="000A4CCB" w:rsidRDefault="005C6F01" w:rsidP="005C6F01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Décrire les niveaux d'habilitation et les droits d’accès et expliquer le processus de création et de gestion des utilisateurs</w:t>
      </w:r>
    </w:p>
    <w:p w14:paraId="03B89D9F" w14:textId="40123405" w:rsidR="00CF43C4" w:rsidRPr="000A4CCB" w:rsidRDefault="00CF43C4" w:rsidP="005C6F01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Copies d’écran du site web proposé pour illustrer son interface et ses fonctionnalités</w:t>
      </w:r>
    </w:p>
    <w:p w14:paraId="3CA5A6E1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6FB5B13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E3FDF0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946916F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812E612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2FCEF1B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D00340C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4B70B45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B3D1ADF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AA09E1E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0A733B2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0305CEB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00E6A8B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063198D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C482411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7A059FC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C9E05D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EA1F783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49CDE1F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FDC38CE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0AB706E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403F588" w14:textId="77777777" w:rsidR="00D56A7D" w:rsidRDefault="00D56A7D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0DA7CF1" w14:textId="77777777" w:rsidR="000A4CCB" w:rsidRP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4B96509" w14:textId="7CE458DA" w:rsidR="00CF43C4" w:rsidRPr="00920DA6" w:rsidRDefault="00CF43C4" w:rsidP="00CF43C4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2.1</w:t>
      </w:r>
      <w:r w:rsidR="005F4BA9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Fonctionnalités proposées 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60%</w:t>
      </w:r>
    </w:p>
    <w:p w14:paraId="134EE795" w14:textId="7CF75929" w:rsidR="005C6F01" w:rsidRPr="000A4CCB" w:rsidRDefault="00CF43C4" w:rsidP="00CF43C4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Étiquetage, suivi des colis, et reporting</w:t>
      </w:r>
    </w:p>
    <w:p w14:paraId="6EB32933" w14:textId="6A3B430F" w:rsidR="00CF43C4" w:rsidRPr="000A4CCB" w:rsidRDefault="00CF43C4" w:rsidP="00CF43C4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Suivi et traçabilité des colis : Décrire les outils de suivi en temps réel disponibles pour les clients</w:t>
      </w:r>
    </w:p>
    <w:p w14:paraId="21839CA5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BD1C628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AD25F9F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6217BE6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D2EC298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F7AF44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7DABECE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B8A1326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FAEA1C6" w14:textId="77777777" w:rsidR="000A4CCB" w:rsidRDefault="000A4CCB" w:rsidP="000A4CC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32F09F0" w14:textId="516B3D24" w:rsidR="00F25F05" w:rsidRDefault="00F25F05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37E97B38" w14:textId="77777777" w:rsidR="00AE484D" w:rsidRDefault="00AE484D" w:rsidP="00AE48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536C934" w14:textId="77777777" w:rsidR="00AE484D" w:rsidRDefault="00AE484D" w:rsidP="00AE48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0EDF930" w14:textId="77777777" w:rsidR="00AE484D" w:rsidRDefault="00AE484D" w:rsidP="00AE48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C1F6771" w14:textId="77777777" w:rsidR="00AE484D" w:rsidRDefault="00AE484D" w:rsidP="00AE48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CEDA8CE" w14:textId="77777777" w:rsidR="00AE484D" w:rsidRDefault="00AE484D" w:rsidP="00AE48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77B86BD" w14:textId="77777777" w:rsidR="00AE484D" w:rsidRDefault="00AE484D" w:rsidP="00AE48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3CEB812" w14:textId="77777777" w:rsidR="00AE484D" w:rsidRDefault="00AE484D" w:rsidP="00AE48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F11ED0B" w14:textId="77777777" w:rsidR="00AE484D" w:rsidRPr="00AE484D" w:rsidRDefault="00AE484D" w:rsidP="00AE48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5094538" w14:textId="29C1115A" w:rsidR="005C6F01" w:rsidRPr="00920DA6" w:rsidRDefault="00D56A7D" w:rsidP="005C6F01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5C6F01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) Suivi des incidents </w:t>
      </w:r>
      <w:r w:rsidR="00290CCC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20%</w:t>
      </w:r>
    </w:p>
    <w:p w14:paraId="7FB17026" w14:textId="2AC698EB" w:rsidR="005C6F01" w:rsidRPr="00920DA6" w:rsidRDefault="00CF43C4" w:rsidP="005C6F01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4</w:t>
      </w:r>
      <w:r w:rsidR="005C6F01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.1 Expliquer comment les incidents seront enregistrés et suivis</w:t>
      </w:r>
      <w:r w:rsidR="00290CCC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100%</w:t>
      </w:r>
    </w:p>
    <w:p w14:paraId="3A438A9F" w14:textId="2F456F28" w:rsidR="005C6F01" w:rsidRPr="00AE484D" w:rsidRDefault="00CF43C4" w:rsidP="00CF43C4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Fiabilité des livraisons : Taux de réussite des livraisons dans les délais impartis, sans incident</w:t>
      </w:r>
    </w:p>
    <w:p w14:paraId="14C0868E" w14:textId="04418B51" w:rsidR="00CF43C4" w:rsidRPr="00AE484D" w:rsidRDefault="00CF43C4" w:rsidP="00CF43C4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Gestion des incidents : Procédures pour gérer les incidents de livraison (colis endommagé, perdu, etc.)</w:t>
      </w:r>
    </w:p>
    <w:p w14:paraId="7D662355" w14:textId="1CF1CCE5" w:rsidR="000D316F" w:rsidRPr="00AE484D" w:rsidRDefault="000D316F" w:rsidP="000D316F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Service client : </w:t>
      </w:r>
      <w:r w:rsidR="00D53944"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Identification du correspondant</w:t>
      </w:r>
      <w:r w:rsidR="0038539D"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en cas d’incident</w:t>
      </w:r>
      <w:r w:rsidR="009955EF"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, d</w:t>
      </w: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isponibilité et qualité du support client (suivi des réclamations, traitement des demandes, horaires de disponibilité). Circuit d'escalade en cas d'absence du correspondant</w:t>
      </w:r>
    </w:p>
    <w:p w14:paraId="54CC982F" w14:textId="77777777" w:rsidR="0038539D" w:rsidRPr="00920DA6" w:rsidRDefault="0038539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F9B5D7A" w14:textId="77777777" w:rsidR="0038539D" w:rsidRPr="00920DA6" w:rsidRDefault="0038539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01B474A" w14:textId="77777777" w:rsidR="0038539D" w:rsidRDefault="0038539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BAF89CE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76C3842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8B4EC15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C53D94A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F7ED99B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F2A618" w14:textId="77777777" w:rsidR="00AE484D" w:rsidRDefault="00AE484D" w:rsidP="00C539DF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36C6736" w14:textId="77777777" w:rsidR="00D56A7D" w:rsidRDefault="00AE484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4EADF67F" w14:textId="3AF808C6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91137">
        <w:rPr>
          <w:rFonts w:ascii="Arial" w:hAnsi="Arial" w:cs="Arial"/>
          <w:b/>
        </w:rPr>
        <w:lastRenderedPageBreak/>
        <w:t>Engagement environnemental (10%)</w:t>
      </w:r>
      <w:r>
        <w:rPr>
          <w:rFonts w:ascii="Arial" w:hAnsi="Arial" w:cs="Arial"/>
          <w:b/>
        </w:rPr>
        <w:t> :</w:t>
      </w:r>
    </w:p>
    <w:p w14:paraId="79999254" w14:textId="6EC37AC4" w:rsidR="00D56A7D" w:rsidRPr="00920DA6" w:rsidRDefault="00D56A7D" w:rsidP="00D56A7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) Engagement environnemental 20%</w:t>
      </w:r>
    </w:p>
    <w:p w14:paraId="138F89CB" w14:textId="5C499F92" w:rsidR="00D56A7D" w:rsidRPr="00920DA6" w:rsidRDefault="00D56A7D" w:rsidP="00D56A7D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1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.1 Expliquer comment les pratiques durables sont intégrées dans les opérations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4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04A5EC2B" w14:textId="77777777" w:rsidR="00D56A7D" w:rsidRPr="00F25F05" w:rsidRDefault="00D56A7D" w:rsidP="00D56A7D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Présenter les labels ou certifications environnementaux détenus</w:t>
      </w:r>
    </w:p>
    <w:p w14:paraId="6C61E2AB" w14:textId="77777777" w:rsidR="00D56A7D" w:rsidRDefault="00D56A7D" w:rsidP="00D56A7D">
      <w:pPr>
        <w:pStyle w:val="Paragraphedeliste"/>
        <w:numPr>
          <w:ilvl w:val="0"/>
          <w:numId w:val="2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F25F05">
        <w:rPr>
          <w:rFonts w:ascii="Arial" w:hAnsi="Arial" w:cs="Arial"/>
          <w:i/>
          <w:iCs/>
          <w:color w:val="000000" w:themeColor="text1"/>
          <w:sz w:val="20"/>
          <w:szCs w:val="20"/>
        </w:rPr>
        <w:t>Recyclage des emballages : Engagement dans l’utilisation d’emballages recyclés ou recyclables pour les colis transportés et politiques de réduction des déchets</w:t>
      </w:r>
    </w:p>
    <w:p w14:paraId="0241AB0B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C4B6E48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4D29D38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EE64EBF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467FAAF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408EAD0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524DBDE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213B73A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9691545" w14:textId="77777777" w:rsidR="00D56A7D" w:rsidRDefault="00D56A7D" w:rsidP="00D56A7D">
      <w:pPr>
        <w:rPr>
          <w:ins w:id="0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754D798B" w14:textId="77777777" w:rsidR="00D56A7D" w:rsidRDefault="00D56A7D" w:rsidP="00D56A7D">
      <w:pPr>
        <w:rPr>
          <w:ins w:id="1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4E32795F" w14:textId="77777777" w:rsidR="00D56A7D" w:rsidRDefault="00D56A7D" w:rsidP="00D56A7D">
      <w:pPr>
        <w:rPr>
          <w:ins w:id="2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6BE10E2B" w14:textId="77777777" w:rsidR="00D56A7D" w:rsidRDefault="00D56A7D" w:rsidP="00D56A7D">
      <w:pPr>
        <w:rPr>
          <w:ins w:id="3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4BE15998" w14:textId="77777777" w:rsidR="00D56A7D" w:rsidRDefault="00D56A7D" w:rsidP="00D56A7D">
      <w:pPr>
        <w:rPr>
          <w:ins w:id="4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0D670B1B" w14:textId="77777777" w:rsidR="00D56A7D" w:rsidRDefault="00D56A7D" w:rsidP="00D56A7D">
      <w:pPr>
        <w:rPr>
          <w:ins w:id="5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27BDBEB0" w14:textId="77777777" w:rsidR="00D56A7D" w:rsidRDefault="00D56A7D" w:rsidP="00D56A7D">
      <w:pPr>
        <w:rPr>
          <w:ins w:id="6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1455DC3C" w14:textId="77777777" w:rsidR="00D56A7D" w:rsidRDefault="00D56A7D" w:rsidP="00D56A7D">
      <w:pPr>
        <w:rPr>
          <w:ins w:id="7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210736A1" w14:textId="77777777" w:rsidR="00D56A7D" w:rsidRDefault="00D56A7D" w:rsidP="00D56A7D">
      <w:pPr>
        <w:rPr>
          <w:ins w:id="8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3D482E20" w14:textId="77777777" w:rsidR="00D56A7D" w:rsidRDefault="00D56A7D" w:rsidP="00D56A7D">
      <w:pPr>
        <w:rPr>
          <w:ins w:id="9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061FD3C4" w14:textId="77777777" w:rsidR="00D56A7D" w:rsidRDefault="00D56A7D" w:rsidP="00D56A7D">
      <w:pPr>
        <w:rPr>
          <w:ins w:id="10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0A318BE1" w14:textId="77777777" w:rsidR="00D56A7D" w:rsidRDefault="00D56A7D" w:rsidP="00D56A7D">
      <w:pPr>
        <w:rPr>
          <w:ins w:id="11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64EA45A6" w14:textId="77777777" w:rsidR="00D56A7D" w:rsidRDefault="00D56A7D" w:rsidP="00D56A7D">
      <w:pPr>
        <w:rPr>
          <w:ins w:id="12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764DB278" w14:textId="77777777" w:rsidR="00D56A7D" w:rsidRDefault="00D56A7D" w:rsidP="00D56A7D">
      <w:pPr>
        <w:rPr>
          <w:ins w:id="13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52E30F80" w14:textId="77777777" w:rsidR="00D56A7D" w:rsidRDefault="00D56A7D" w:rsidP="00D56A7D">
      <w:pPr>
        <w:rPr>
          <w:ins w:id="14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45FC3E53" w14:textId="77777777" w:rsidR="00D56A7D" w:rsidRDefault="00D56A7D" w:rsidP="00D56A7D">
      <w:pPr>
        <w:rPr>
          <w:ins w:id="15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5CA5C8D2" w14:textId="77777777" w:rsidR="00D56A7D" w:rsidRDefault="00D56A7D" w:rsidP="00D56A7D">
      <w:pPr>
        <w:rPr>
          <w:ins w:id="16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54B14E4A" w14:textId="77777777" w:rsidR="00D56A7D" w:rsidRDefault="00D56A7D" w:rsidP="00D56A7D">
      <w:pPr>
        <w:rPr>
          <w:ins w:id="17" w:author="KEBIRI Assia (Acoss)" w:date="2024-11-26T10:59:00Z"/>
          <w:rFonts w:ascii="Arial" w:hAnsi="Arial" w:cs="Arial"/>
          <w:color w:val="000000" w:themeColor="text1"/>
          <w:sz w:val="20"/>
          <w:szCs w:val="20"/>
        </w:rPr>
      </w:pPr>
    </w:p>
    <w:p w14:paraId="20C77C62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F61D2CE" w14:textId="77777777" w:rsidR="00D56A7D" w:rsidRPr="00AE484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E10166" w14:textId="06FA2673" w:rsidR="00D56A7D" w:rsidRPr="00920DA6" w:rsidRDefault="00D56A7D" w:rsidP="00D56A7D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lastRenderedPageBreak/>
        <w:t>1</w:t>
      </w:r>
      <w:ins w:id="18" w:author="KEBIRI Assia (Acoss)" w:date="2024-11-26T11:00:00Z">
        <w:r>
          <w:rPr>
            <w:rFonts w:ascii="Arial" w:hAnsi="Arial" w:cs="Arial"/>
            <w:color w:val="000000" w:themeColor="text1"/>
            <w:sz w:val="20"/>
            <w:szCs w:val="20"/>
            <w:u w:val="single"/>
          </w:rPr>
          <w:t xml:space="preserve">.2 </w:t>
        </w:r>
      </w:ins>
      <w:del w:id="19" w:author="KEBIRI Assia (Acoss)" w:date="2024-11-26T11:00:00Z">
        <w:r w:rsidRPr="00920DA6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delText xml:space="preserve"> </w:delText>
        </w:r>
      </w:del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Décrire les initiatives prises pour réduire l'empreinte carbone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4</w:t>
      </w: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0%</w:t>
      </w:r>
    </w:p>
    <w:p w14:paraId="10FF9AB9" w14:textId="77777777" w:rsidR="00D56A7D" w:rsidRPr="00AE484D" w:rsidRDefault="00D56A7D" w:rsidP="00D56A7D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Flotte de transport/flotte logistique dont les émissions de CO2 sont limitées </w:t>
      </w:r>
    </w:p>
    <w:p w14:paraId="38DF5791" w14:textId="77777777" w:rsidR="00D56A7D" w:rsidRPr="00AE484D" w:rsidRDefault="00D56A7D" w:rsidP="00D56A7D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Compensation carbone : Participation à des programmes de compensation des émissions de CO2 pour les transports effectués, comme des investissements dans des projets de reforestation ou d’énergies renouvelables</w:t>
      </w:r>
    </w:p>
    <w:p w14:paraId="6B2F1D88" w14:textId="77777777" w:rsidR="00D56A7D" w:rsidRPr="00F25F05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98CCBAB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96E09E7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D7ED842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3B20D6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56788CF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FF84996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32BD7E8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406C602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2E715B1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637EE69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7AC1F414" w14:textId="4A7F45F1" w:rsidR="00D56A7D" w:rsidRP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lastRenderedPageBreak/>
        <w:t>1.3</w:t>
      </w:r>
      <w:r w:rsidRPr="00D56A7D">
        <w:rPr>
          <w:rFonts w:ascii="Arial" w:hAnsi="Arial" w:cs="Arial"/>
          <w:color w:val="000000" w:themeColor="text1"/>
          <w:sz w:val="20"/>
          <w:szCs w:val="20"/>
          <w:u w:val="single"/>
        </w:rPr>
        <w:t>Décrire la démarche qualité de l’entreprise concernant les prestations du marché 20%</w:t>
      </w:r>
    </w:p>
    <w:p w14:paraId="7DBD9D78" w14:textId="77777777" w:rsidR="00D56A7D" w:rsidRPr="00AE484D" w:rsidRDefault="00D56A7D" w:rsidP="00D56A7D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Attestations à fournir obligatoirement le cas échéant (à jour)</w:t>
      </w:r>
    </w:p>
    <w:p w14:paraId="6E4F0EAF" w14:textId="77777777" w:rsidR="00D56A7D" w:rsidRPr="00AE484D" w:rsidRDefault="00D56A7D" w:rsidP="00D56A7D">
      <w:pPr>
        <w:pStyle w:val="Paragraphedeliste"/>
        <w:numPr>
          <w:ilvl w:val="0"/>
          <w:numId w:val="8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Descriptif démarche interne </w:t>
      </w:r>
    </w:p>
    <w:p w14:paraId="69F346C8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4EF668F" w14:textId="77777777" w:rsidR="00D56A7D" w:rsidRDefault="00D56A7D" w:rsidP="00D56A7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123A6BA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533B92C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EC98E9F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2D20A81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A7FD44F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709A496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C62FE82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332484B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6A252D4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BA6A5E8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2084DB1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32F86A1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C5ACC93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1F95CB5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760F3E6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FAE829D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77AC337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F2AB15E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0F7996" w14:textId="77777777" w:rsidR="00D56A7D" w:rsidRDefault="00D56A7D" w:rsidP="00B414E0">
      <w:pPr>
        <w:rPr>
          <w:ins w:id="20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A56EBE2" w14:textId="77777777" w:rsidR="00D56A7D" w:rsidRDefault="00D56A7D" w:rsidP="00B414E0">
      <w:pPr>
        <w:rPr>
          <w:ins w:id="21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E97B530" w14:textId="77777777" w:rsidR="00D56A7D" w:rsidRDefault="00D56A7D" w:rsidP="00B414E0">
      <w:pPr>
        <w:rPr>
          <w:ins w:id="22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3DB5E64" w14:textId="77777777" w:rsidR="00D56A7D" w:rsidRDefault="00D56A7D" w:rsidP="00B414E0">
      <w:pPr>
        <w:rPr>
          <w:ins w:id="23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364C4D1" w14:textId="77777777" w:rsidR="00D56A7D" w:rsidRDefault="00D56A7D" w:rsidP="00B414E0">
      <w:pPr>
        <w:rPr>
          <w:ins w:id="24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AA5324D" w14:textId="77777777" w:rsidR="00D56A7D" w:rsidRDefault="00D56A7D" w:rsidP="00B414E0">
      <w:pPr>
        <w:rPr>
          <w:ins w:id="25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3767D20" w14:textId="77777777" w:rsidR="00D56A7D" w:rsidRDefault="00D56A7D" w:rsidP="00B414E0">
      <w:pPr>
        <w:rPr>
          <w:ins w:id="26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B751CF0" w14:textId="77777777" w:rsidR="00D56A7D" w:rsidRDefault="00D56A7D" w:rsidP="00B414E0">
      <w:pPr>
        <w:rPr>
          <w:ins w:id="27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9E2668B" w14:textId="77777777" w:rsidR="00D56A7D" w:rsidRDefault="00D56A7D" w:rsidP="00B414E0">
      <w:pPr>
        <w:rPr>
          <w:ins w:id="28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11D7E63" w14:textId="77777777" w:rsidR="00D56A7D" w:rsidRDefault="00D56A7D" w:rsidP="00B414E0">
      <w:pPr>
        <w:rPr>
          <w:ins w:id="29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0256CC5" w14:textId="77777777" w:rsidR="00D56A7D" w:rsidRDefault="00D56A7D" w:rsidP="00B414E0">
      <w:pPr>
        <w:rPr>
          <w:ins w:id="30" w:author="KEBIRI Assia (Acoss)" w:date="2024-11-26T11:00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CF858D8" w14:textId="77777777" w:rsidR="00D56A7D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1AB0AC0" w14:textId="1432C07F" w:rsidR="00B414E0" w:rsidRDefault="00B414E0" w:rsidP="00B414E0">
      <w:pPr>
        <w:rPr>
          <w:ins w:id="31" w:author="KEBIRI Assia (Acoss)" w:date="2024-11-26T11:00:00Z"/>
          <w:rFonts w:ascii="Arial" w:hAnsi="Arial" w:cs="Arial"/>
          <w:b/>
          <w:bCs/>
          <w:color w:val="000000" w:themeColor="text1"/>
        </w:rPr>
      </w:pPr>
      <w:r w:rsidRPr="00633B13">
        <w:rPr>
          <w:rFonts w:ascii="Arial" w:hAnsi="Arial" w:cs="Arial"/>
          <w:b/>
          <w:bCs/>
          <w:color w:val="000000" w:themeColor="text1"/>
          <w:highlight w:val="lightGray"/>
        </w:rPr>
        <w:t xml:space="preserve">Lot </w:t>
      </w:r>
      <w:r w:rsidR="0002694F" w:rsidRPr="00633B13">
        <w:rPr>
          <w:rFonts w:ascii="Arial" w:hAnsi="Arial" w:cs="Arial"/>
          <w:b/>
          <w:bCs/>
          <w:color w:val="000000" w:themeColor="text1"/>
          <w:highlight w:val="lightGray"/>
        </w:rPr>
        <w:t>2</w:t>
      </w:r>
    </w:p>
    <w:p w14:paraId="3CF9059E" w14:textId="52EAA9CA" w:rsidR="00D56A7D" w:rsidRPr="00920DA6" w:rsidRDefault="00D56A7D" w:rsidP="00B414E0">
      <w:pPr>
        <w:rPr>
          <w:rFonts w:ascii="Arial" w:hAnsi="Arial" w:cs="Arial"/>
          <w:b/>
          <w:bCs/>
          <w:color w:val="000000" w:themeColor="text1"/>
        </w:rPr>
      </w:pPr>
      <w:ins w:id="32" w:author="KEBIRI Assia (Acoss)" w:date="2024-11-26T11:00:00Z">
        <w:r w:rsidRPr="003D2414">
          <w:rPr>
            <w:rFonts w:ascii="Arial" w:hAnsi="Arial" w:cs="Arial"/>
            <w:b/>
          </w:rPr>
          <w:t>Valeur technique (</w:t>
        </w:r>
        <w:r>
          <w:rPr>
            <w:rFonts w:ascii="Arial" w:hAnsi="Arial" w:cs="Arial"/>
            <w:b/>
          </w:rPr>
          <w:t>5</w:t>
        </w:r>
        <w:r w:rsidRPr="003D2414">
          <w:rPr>
            <w:rFonts w:ascii="Arial" w:hAnsi="Arial" w:cs="Arial"/>
            <w:b/>
          </w:rPr>
          <w:t>0%)</w:t>
        </w:r>
        <w:r>
          <w:rPr>
            <w:rFonts w:ascii="Arial" w:hAnsi="Arial" w:cs="Arial"/>
            <w:b/>
          </w:rPr>
          <w:t> :</w:t>
        </w:r>
      </w:ins>
    </w:p>
    <w:p w14:paraId="79C85CDC" w14:textId="77777777" w:rsidR="00B414E0" w:rsidRPr="00920DA6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1. Organisation entre collecte et livraison 30%</w:t>
      </w:r>
    </w:p>
    <w:p w14:paraId="169F6075" w14:textId="77777777" w:rsidR="00B414E0" w:rsidRPr="00920DA6" w:rsidRDefault="00B414E0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1.1 Organisation de la collecte 60%</w:t>
      </w:r>
    </w:p>
    <w:p w14:paraId="7B4417C8" w14:textId="77777777" w:rsidR="00B414E0" w:rsidRPr="000A4CCB" w:rsidRDefault="00B414E0" w:rsidP="00B414E0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Processus d'enlèvement automatique sous 24 heures à compter de la demande sur le site web</w:t>
      </w:r>
    </w:p>
    <w:p w14:paraId="0ED4AA39" w14:textId="4247CF64" w:rsidR="00B414E0" w:rsidRPr="000A4CCB" w:rsidRDefault="00B414E0" w:rsidP="00B414E0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Livraisons effectuées sous 7 jours ouvrés à compter de l’enlèvement </w:t>
      </w:r>
    </w:p>
    <w:p w14:paraId="1871BA9B" w14:textId="23489A37" w:rsidR="00B414E0" w:rsidRDefault="00B414E0" w:rsidP="00B414E0">
      <w:pPr>
        <w:pStyle w:val="Paragraphedeliste"/>
        <w:numPr>
          <w:ilvl w:val="0"/>
          <w:numId w:val="4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Décrire les frais spécifiques de transport pour les DOM qui ne sont pas intégrés aux prix du BPU (exemple à donner) </w:t>
      </w:r>
    </w:p>
    <w:p w14:paraId="5E1097E9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DA0AA0D" w14:textId="77777777" w:rsidR="00B414E0" w:rsidRDefault="00B414E0" w:rsidP="00B414E0">
      <w:pPr>
        <w:rPr>
          <w:ins w:id="33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79BCF7B5" w14:textId="77777777" w:rsidR="00D56A7D" w:rsidRDefault="00D56A7D" w:rsidP="00B414E0">
      <w:pPr>
        <w:rPr>
          <w:ins w:id="34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1C3A9ECF" w14:textId="77777777" w:rsidR="00D56A7D" w:rsidRDefault="00D56A7D" w:rsidP="00B414E0">
      <w:pPr>
        <w:rPr>
          <w:ins w:id="35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68267FAC" w14:textId="77777777" w:rsidR="00D56A7D" w:rsidRDefault="00D56A7D" w:rsidP="00B414E0">
      <w:pPr>
        <w:rPr>
          <w:ins w:id="36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77117978" w14:textId="77777777" w:rsidR="00D56A7D" w:rsidRDefault="00D56A7D" w:rsidP="00B414E0">
      <w:pPr>
        <w:rPr>
          <w:ins w:id="37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50F9D929" w14:textId="77777777" w:rsidR="00D56A7D" w:rsidRDefault="00D56A7D" w:rsidP="00B414E0">
      <w:pPr>
        <w:rPr>
          <w:ins w:id="38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28B1E3F2" w14:textId="77777777" w:rsidR="00D56A7D" w:rsidRDefault="00D56A7D" w:rsidP="00B414E0">
      <w:pPr>
        <w:rPr>
          <w:ins w:id="39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1988DCC2" w14:textId="77777777" w:rsidR="00D56A7D" w:rsidRDefault="00D56A7D" w:rsidP="00B414E0">
      <w:pPr>
        <w:rPr>
          <w:ins w:id="40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3C7515A0" w14:textId="77777777" w:rsidR="00D56A7D" w:rsidRDefault="00D56A7D" w:rsidP="00B414E0">
      <w:pPr>
        <w:rPr>
          <w:ins w:id="41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0FBA95E2" w14:textId="77777777" w:rsidR="00D56A7D" w:rsidRDefault="00D56A7D" w:rsidP="00B414E0">
      <w:pPr>
        <w:rPr>
          <w:ins w:id="42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012C604C" w14:textId="77777777" w:rsidR="00D56A7D" w:rsidRDefault="00D56A7D" w:rsidP="00B414E0">
      <w:pPr>
        <w:rPr>
          <w:ins w:id="43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37A548C5" w14:textId="77777777" w:rsidR="00D56A7D" w:rsidRDefault="00D56A7D" w:rsidP="00B414E0">
      <w:pPr>
        <w:rPr>
          <w:ins w:id="44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5389BF22" w14:textId="77777777" w:rsidR="00D56A7D" w:rsidRDefault="00D56A7D" w:rsidP="00B414E0">
      <w:pPr>
        <w:rPr>
          <w:ins w:id="45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27F9F0A6" w14:textId="77777777" w:rsidR="00D56A7D" w:rsidRDefault="00D56A7D" w:rsidP="00B414E0">
      <w:pPr>
        <w:rPr>
          <w:ins w:id="46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0C7FDD1A" w14:textId="77777777" w:rsidR="00D56A7D" w:rsidRDefault="00D56A7D" w:rsidP="00B414E0">
      <w:pPr>
        <w:rPr>
          <w:ins w:id="47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7111D4D6" w14:textId="77777777" w:rsidR="00D56A7D" w:rsidRDefault="00D56A7D" w:rsidP="00B414E0">
      <w:pPr>
        <w:rPr>
          <w:ins w:id="48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17163922" w14:textId="77777777" w:rsidR="00D56A7D" w:rsidRPr="00AE484D" w:rsidRDefault="00D56A7D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7A8777C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4FCA3D0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B25659D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4B8060A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2CC647C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6379B07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E4314EF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E871A46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007B63D" w14:textId="77777777" w:rsidR="00B414E0" w:rsidRPr="00920DA6" w:rsidRDefault="00B414E0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1.2 Mise en œuvre et suivi du marché 40%</w:t>
      </w:r>
    </w:p>
    <w:p w14:paraId="02E70E97" w14:textId="77777777" w:rsidR="00B414E0" w:rsidRPr="000A4CCB" w:rsidRDefault="00B414E0" w:rsidP="00B414E0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Réactivité : Capacité à traiter des commandes urgentes ou des envois de dernière minute</w:t>
      </w:r>
    </w:p>
    <w:p w14:paraId="752774D1" w14:textId="77777777" w:rsidR="00B414E0" w:rsidRPr="000A4CCB" w:rsidRDefault="00B414E0" w:rsidP="00B414E0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Adaptabilité : Capacité et modalités à traiter des modifications géographiques (liste des sites)</w:t>
      </w:r>
    </w:p>
    <w:p w14:paraId="05B97E74" w14:textId="77777777" w:rsidR="00B414E0" w:rsidRDefault="00B414E0" w:rsidP="00B414E0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Identification du correspondant et en cas d’absence du correspondant, circuit d'escalade en cas d'absence du correspondant</w:t>
      </w:r>
    </w:p>
    <w:p w14:paraId="3834CA62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C44EBD0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B177F13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F72E70D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616ADD2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F1731CD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7DE3727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2F6970D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90DBD4A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F23AB8F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79412D" w14:textId="77777777" w:rsidR="00B414E0" w:rsidRDefault="00B414E0" w:rsidP="00B414E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br w:type="page"/>
      </w:r>
    </w:p>
    <w:p w14:paraId="64C625F9" w14:textId="77777777" w:rsidR="00B414E0" w:rsidRPr="00920DA6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2) Fonctionnalités et ergonomie du site web 30%</w:t>
      </w:r>
    </w:p>
    <w:p w14:paraId="20ABBE5D" w14:textId="77777777" w:rsidR="00B414E0" w:rsidRPr="00920DA6" w:rsidRDefault="00B414E0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2.1 Gestion des utilisateurs 40% </w:t>
      </w:r>
    </w:p>
    <w:p w14:paraId="77B2C7C1" w14:textId="77777777" w:rsidR="00B414E0" w:rsidRPr="000A4CCB" w:rsidRDefault="00B414E0" w:rsidP="00B414E0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Décrire les niveaux d'habilitation et les droits d’accès et expliquer le processus de création et de gestion des utilisateurs</w:t>
      </w:r>
    </w:p>
    <w:p w14:paraId="20A62C61" w14:textId="77777777" w:rsidR="00B414E0" w:rsidRPr="000A4CCB" w:rsidRDefault="00B414E0" w:rsidP="00B414E0">
      <w:pPr>
        <w:pStyle w:val="Paragraphedeliste"/>
        <w:numPr>
          <w:ilvl w:val="0"/>
          <w:numId w:val="1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Copies d’écran du site web proposé pour illustrer son interface et ses fonctionnalités</w:t>
      </w:r>
    </w:p>
    <w:p w14:paraId="2201430E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576444F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5274478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E7A8B29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E395606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8A5EB83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048D76F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57D84CF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B5CB79D" w14:textId="77777777" w:rsidR="00B414E0" w:rsidRDefault="00B414E0" w:rsidP="00B414E0">
      <w:pPr>
        <w:rPr>
          <w:ins w:id="49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79F7CE54" w14:textId="77777777" w:rsidR="00D56A7D" w:rsidRDefault="00D56A7D" w:rsidP="00B414E0">
      <w:pPr>
        <w:rPr>
          <w:ins w:id="50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7C7631ED" w14:textId="77777777" w:rsidR="00D56A7D" w:rsidRDefault="00D56A7D" w:rsidP="00B414E0">
      <w:pPr>
        <w:rPr>
          <w:ins w:id="51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47E95075" w14:textId="77777777" w:rsidR="00D56A7D" w:rsidRDefault="00D56A7D" w:rsidP="00B414E0">
      <w:pPr>
        <w:rPr>
          <w:ins w:id="52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2B3E3BB9" w14:textId="77777777" w:rsidR="00D56A7D" w:rsidRDefault="00D56A7D" w:rsidP="00B414E0">
      <w:pPr>
        <w:rPr>
          <w:ins w:id="53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1FB4D5EA" w14:textId="77777777" w:rsidR="00D56A7D" w:rsidRDefault="00D56A7D" w:rsidP="00B414E0">
      <w:pPr>
        <w:rPr>
          <w:ins w:id="54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2155E635" w14:textId="77777777" w:rsidR="00D56A7D" w:rsidRDefault="00D56A7D" w:rsidP="00B414E0">
      <w:pPr>
        <w:rPr>
          <w:ins w:id="55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4B7A9F13" w14:textId="77777777" w:rsidR="00D56A7D" w:rsidRDefault="00D56A7D" w:rsidP="00B414E0">
      <w:pPr>
        <w:rPr>
          <w:ins w:id="56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76661FFB" w14:textId="77777777" w:rsidR="00D56A7D" w:rsidRDefault="00D56A7D" w:rsidP="00B414E0">
      <w:pPr>
        <w:rPr>
          <w:ins w:id="57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308CAFB8" w14:textId="77777777" w:rsidR="00D56A7D" w:rsidRDefault="00D56A7D" w:rsidP="00B414E0">
      <w:pPr>
        <w:rPr>
          <w:ins w:id="58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3ABA2AE7" w14:textId="77777777" w:rsidR="00D56A7D" w:rsidRDefault="00D56A7D" w:rsidP="00B414E0">
      <w:pPr>
        <w:rPr>
          <w:ins w:id="59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502E5852" w14:textId="77777777" w:rsidR="00D56A7D" w:rsidRDefault="00D56A7D" w:rsidP="00B414E0">
      <w:pPr>
        <w:rPr>
          <w:ins w:id="60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3ED74903" w14:textId="77777777" w:rsidR="00D56A7D" w:rsidRDefault="00D56A7D" w:rsidP="00B414E0">
      <w:pPr>
        <w:rPr>
          <w:ins w:id="61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7C935642" w14:textId="77777777" w:rsidR="00D56A7D" w:rsidRDefault="00D56A7D" w:rsidP="00B414E0">
      <w:pPr>
        <w:rPr>
          <w:ins w:id="62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0FB18B9D" w14:textId="77777777" w:rsidR="00D56A7D" w:rsidRDefault="00D56A7D" w:rsidP="00B414E0">
      <w:pPr>
        <w:rPr>
          <w:ins w:id="63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61903BC1" w14:textId="77777777" w:rsidR="00D56A7D" w:rsidRDefault="00D56A7D" w:rsidP="00B414E0">
      <w:pPr>
        <w:rPr>
          <w:ins w:id="64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52944FE1" w14:textId="77777777" w:rsidR="00D56A7D" w:rsidRDefault="00D56A7D" w:rsidP="00B414E0">
      <w:pPr>
        <w:rPr>
          <w:ins w:id="65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05674BD0" w14:textId="77777777" w:rsidR="00D56A7D" w:rsidRDefault="00D56A7D" w:rsidP="00B414E0">
      <w:pPr>
        <w:rPr>
          <w:ins w:id="66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28A6F5FD" w14:textId="77777777" w:rsidR="00D56A7D" w:rsidRDefault="00D56A7D" w:rsidP="00B414E0">
      <w:pPr>
        <w:rPr>
          <w:ins w:id="67" w:author="KEBIRI Assia (Acoss)" w:date="2024-11-26T11:00:00Z"/>
          <w:rFonts w:ascii="Arial" w:hAnsi="Arial" w:cs="Arial"/>
          <w:color w:val="000000" w:themeColor="text1"/>
          <w:sz w:val="20"/>
          <w:szCs w:val="20"/>
        </w:rPr>
      </w:pPr>
    </w:p>
    <w:p w14:paraId="0386B987" w14:textId="77777777" w:rsidR="00D56A7D" w:rsidRDefault="00D56A7D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EFCE7A4" w14:textId="77777777" w:rsidR="00B414E0" w:rsidRPr="000A4CCB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74F3DBF" w14:textId="77777777" w:rsidR="00B414E0" w:rsidRPr="00920DA6" w:rsidRDefault="00B414E0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lastRenderedPageBreak/>
        <w:t>2.1Fonctionnalités proposées 60%</w:t>
      </w:r>
    </w:p>
    <w:p w14:paraId="56008095" w14:textId="77777777" w:rsidR="00B414E0" w:rsidRPr="000A4CCB" w:rsidRDefault="00B414E0" w:rsidP="00B414E0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Étiquetage, suivi des colis, et reporting</w:t>
      </w:r>
    </w:p>
    <w:p w14:paraId="6C51B6CF" w14:textId="77777777" w:rsidR="00B414E0" w:rsidRPr="000A4CCB" w:rsidRDefault="00B414E0" w:rsidP="00B414E0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A4CCB">
        <w:rPr>
          <w:rFonts w:ascii="Arial" w:hAnsi="Arial" w:cs="Arial"/>
          <w:i/>
          <w:iCs/>
          <w:color w:val="000000" w:themeColor="text1"/>
          <w:sz w:val="20"/>
          <w:szCs w:val="20"/>
        </w:rPr>
        <w:t>Suivi et traçabilité des colis : Décrire les outils de suivi en temps réel disponibles pour les clients</w:t>
      </w:r>
    </w:p>
    <w:p w14:paraId="15DF0582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7E30BB1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C44595F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52563B5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6EFA8F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A8F17B0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E8CAFAD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3C598A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443C6DE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7311447" w14:textId="77777777" w:rsidR="00B414E0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30E3DBA2" w14:textId="5E308988" w:rsidR="00B414E0" w:rsidRPr="00920DA6" w:rsidDel="00D56A7D" w:rsidRDefault="00B414E0" w:rsidP="00B414E0">
      <w:pPr>
        <w:rPr>
          <w:moveFrom w:id="68" w:author="KEBIRI Assia (Acoss)" w:date="2024-11-26T11:01:00Z"/>
          <w:rFonts w:ascii="Arial" w:hAnsi="Arial" w:cs="Arial"/>
          <w:b/>
          <w:bCs/>
          <w:color w:val="000000" w:themeColor="text1"/>
          <w:sz w:val="20"/>
          <w:szCs w:val="20"/>
        </w:rPr>
      </w:pPr>
      <w:moveFromRangeStart w:id="69" w:author="KEBIRI Assia (Acoss)" w:date="2024-11-26T11:01:00Z" w:name="move183511291"/>
      <w:moveFrom w:id="70" w:author="KEBIRI Assia (Acoss)" w:date="2024-11-26T11:01:00Z">
        <w:r w:rsidRPr="00920DA6" w:rsidDel="00D56A7D"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lastRenderedPageBreak/>
          <w:t>3) Engagement environnemental 20%</w:t>
        </w:r>
      </w:moveFrom>
    </w:p>
    <w:p w14:paraId="306DA8CC" w14:textId="7CDC81CE" w:rsidR="00B414E0" w:rsidRPr="00920DA6" w:rsidDel="00D56A7D" w:rsidRDefault="00B414E0" w:rsidP="00B414E0">
      <w:pPr>
        <w:rPr>
          <w:moveFrom w:id="71" w:author="KEBIRI Assia (Acoss)" w:date="2024-11-26T11:01:00Z"/>
          <w:rFonts w:ascii="Arial" w:hAnsi="Arial" w:cs="Arial"/>
          <w:color w:val="000000" w:themeColor="text1"/>
          <w:sz w:val="20"/>
          <w:szCs w:val="20"/>
          <w:u w:val="single"/>
        </w:rPr>
      </w:pPr>
      <w:moveFrom w:id="72" w:author="KEBIRI Assia (Acoss)" w:date="2024-11-26T11:01:00Z">
        <w:r w:rsidRPr="00920DA6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 xml:space="preserve">3.1 Expliquer comment les pratiques durables sont intégrées dans les opérations </w:t>
        </w:r>
        <w:r w:rsidR="0087065A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4</w:t>
        </w:r>
        <w:r w:rsidRPr="00920DA6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0%</w:t>
        </w:r>
      </w:moveFrom>
    </w:p>
    <w:p w14:paraId="79F176DE" w14:textId="0F122D6B" w:rsidR="00B414E0" w:rsidRPr="00F25F05" w:rsidDel="00D56A7D" w:rsidRDefault="00B414E0" w:rsidP="00B414E0">
      <w:pPr>
        <w:pStyle w:val="Paragraphedeliste"/>
        <w:numPr>
          <w:ilvl w:val="0"/>
          <w:numId w:val="2"/>
        </w:numPr>
        <w:rPr>
          <w:moveFrom w:id="73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From w:id="74" w:author="KEBIRI Assia (Acoss)" w:date="2024-11-26T11:01:00Z">
        <w:r w:rsidRPr="00F25F05" w:rsidDel="00D56A7D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>Présenter les labels ou certifications environnementaux détenus</w:t>
        </w:r>
      </w:moveFrom>
    </w:p>
    <w:p w14:paraId="3F6A1DE8" w14:textId="0EC2488C" w:rsidR="00B414E0" w:rsidDel="00D56A7D" w:rsidRDefault="00B414E0" w:rsidP="00B414E0">
      <w:pPr>
        <w:pStyle w:val="Paragraphedeliste"/>
        <w:numPr>
          <w:ilvl w:val="0"/>
          <w:numId w:val="2"/>
        </w:numPr>
        <w:rPr>
          <w:moveFrom w:id="75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From w:id="76" w:author="KEBIRI Assia (Acoss)" w:date="2024-11-26T11:01:00Z">
        <w:r w:rsidRPr="00F25F05" w:rsidDel="00D56A7D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>Recyclage des emballages : Engagement dans l’utilisation d’emballages recyclés ou recyclables pour les colis transportés et politiques de réduction des déchets</w:t>
        </w:r>
      </w:moveFrom>
    </w:p>
    <w:p w14:paraId="650A1F7A" w14:textId="4E65D74F" w:rsidR="00B414E0" w:rsidRPr="00AE484D" w:rsidDel="00D56A7D" w:rsidRDefault="00B414E0" w:rsidP="00B414E0">
      <w:pPr>
        <w:rPr>
          <w:moveFrom w:id="77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50666F20" w14:textId="3401D13C" w:rsidR="00B414E0" w:rsidRPr="00AE484D" w:rsidDel="00D56A7D" w:rsidRDefault="00B414E0" w:rsidP="00B414E0">
      <w:pPr>
        <w:rPr>
          <w:moveFrom w:id="78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04C1F65F" w14:textId="44C4B4FA" w:rsidR="00B414E0" w:rsidRPr="00AE484D" w:rsidDel="00D56A7D" w:rsidRDefault="00B414E0" w:rsidP="00B414E0">
      <w:pPr>
        <w:rPr>
          <w:moveFrom w:id="79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20154287" w14:textId="495FADEA" w:rsidR="00B414E0" w:rsidRPr="00AE484D" w:rsidDel="00D56A7D" w:rsidRDefault="00B414E0" w:rsidP="00B414E0">
      <w:pPr>
        <w:rPr>
          <w:moveFrom w:id="80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6AA5E85E" w14:textId="769FD4B4" w:rsidR="00B414E0" w:rsidRPr="00AE484D" w:rsidDel="00D56A7D" w:rsidRDefault="00B414E0" w:rsidP="00B414E0">
      <w:pPr>
        <w:rPr>
          <w:moveFrom w:id="81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79D0483E" w14:textId="6CAFF067" w:rsidR="00B414E0" w:rsidRPr="00AE484D" w:rsidDel="00D56A7D" w:rsidRDefault="00B414E0" w:rsidP="00B414E0">
      <w:pPr>
        <w:rPr>
          <w:moveFrom w:id="82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46707A85" w14:textId="34A698BA" w:rsidR="00B414E0" w:rsidRPr="00AE484D" w:rsidDel="00D56A7D" w:rsidRDefault="00B414E0" w:rsidP="00B414E0">
      <w:pPr>
        <w:rPr>
          <w:moveFrom w:id="83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64190DDE" w14:textId="763DF467" w:rsidR="00B414E0" w:rsidRPr="00AE484D" w:rsidDel="00D56A7D" w:rsidRDefault="00B414E0" w:rsidP="00B414E0">
      <w:pPr>
        <w:rPr>
          <w:moveFrom w:id="84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3035D76A" w14:textId="41D615A5" w:rsidR="00B414E0" w:rsidRPr="00AE484D" w:rsidDel="00D56A7D" w:rsidRDefault="00B414E0" w:rsidP="00B414E0">
      <w:pPr>
        <w:rPr>
          <w:moveFrom w:id="85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1C95C837" w14:textId="4D092917" w:rsidR="00B414E0" w:rsidRPr="00AE484D" w:rsidDel="00D56A7D" w:rsidRDefault="00B414E0" w:rsidP="00B414E0">
      <w:pPr>
        <w:rPr>
          <w:moveFrom w:id="86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392E9D21" w14:textId="6C148049" w:rsidR="00B414E0" w:rsidRPr="00920DA6" w:rsidDel="00D56A7D" w:rsidRDefault="00B414E0" w:rsidP="00B414E0">
      <w:pPr>
        <w:rPr>
          <w:moveFrom w:id="87" w:author="KEBIRI Assia (Acoss)" w:date="2024-11-26T11:01:00Z"/>
          <w:rFonts w:ascii="Arial" w:hAnsi="Arial" w:cs="Arial"/>
          <w:color w:val="000000" w:themeColor="text1"/>
          <w:sz w:val="20"/>
          <w:szCs w:val="20"/>
          <w:u w:val="single"/>
        </w:rPr>
      </w:pPr>
      <w:moveFrom w:id="88" w:author="KEBIRI Assia (Acoss)" w:date="2024-11-26T11:01:00Z">
        <w:r w:rsidRPr="00920DA6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 xml:space="preserve">3.2 Décrire les initiatives prises pour réduire l'empreinte carbone </w:t>
        </w:r>
        <w:r w:rsidR="0087065A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4</w:t>
        </w:r>
        <w:r w:rsidRPr="00920DA6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0%</w:t>
        </w:r>
      </w:moveFrom>
    </w:p>
    <w:p w14:paraId="057BAF62" w14:textId="7B2AE7F5" w:rsidR="00B414E0" w:rsidRPr="00AE484D" w:rsidDel="00D56A7D" w:rsidRDefault="00B414E0" w:rsidP="00B414E0">
      <w:pPr>
        <w:pStyle w:val="Paragraphedeliste"/>
        <w:numPr>
          <w:ilvl w:val="0"/>
          <w:numId w:val="3"/>
        </w:numPr>
        <w:rPr>
          <w:moveFrom w:id="89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From w:id="90" w:author="KEBIRI Assia (Acoss)" w:date="2024-11-26T11:01:00Z">
        <w:r w:rsidRPr="00AE484D" w:rsidDel="00D56A7D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>Compensation carbone : Participation à des programmes de compensation des émissions de CO2 pour les transports effectués, comme des investissements dans des projets de reforestation ou d’énergies renouvelables</w:t>
        </w:r>
      </w:moveFrom>
    </w:p>
    <w:p w14:paraId="7503FCD1" w14:textId="3811910C" w:rsidR="00B414E0" w:rsidRPr="00F25F05" w:rsidDel="00D56A7D" w:rsidRDefault="00B414E0" w:rsidP="00B414E0">
      <w:pPr>
        <w:rPr>
          <w:moveFrom w:id="91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3506E34D" w14:textId="14F65AB2" w:rsidR="00B414E0" w:rsidDel="00D56A7D" w:rsidRDefault="00B414E0" w:rsidP="00B414E0">
      <w:pPr>
        <w:rPr>
          <w:moveFrom w:id="92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644AC0BC" w14:textId="4A021044" w:rsidR="00B414E0" w:rsidDel="00D56A7D" w:rsidRDefault="00B414E0" w:rsidP="00B414E0">
      <w:pPr>
        <w:rPr>
          <w:moveFrom w:id="93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22D0DC3E" w14:textId="4C36E3FC" w:rsidR="00B414E0" w:rsidDel="00D56A7D" w:rsidRDefault="00B414E0" w:rsidP="00B414E0">
      <w:pPr>
        <w:rPr>
          <w:moveFrom w:id="94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419DF83C" w14:textId="70D507DF" w:rsidR="00B414E0" w:rsidDel="00D56A7D" w:rsidRDefault="00B414E0" w:rsidP="00B414E0">
      <w:pPr>
        <w:rPr>
          <w:moveFrom w:id="95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6448FB19" w14:textId="379BE13C" w:rsidR="00B414E0" w:rsidDel="00D56A7D" w:rsidRDefault="00B414E0" w:rsidP="00B414E0">
      <w:pPr>
        <w:rPr>
          <w:moveFrom w:id="96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5ED5DE19" w14:textId="721C91F0" w:rsidR="00B414E0" w:rsidDel="00D56A7D" w:rsidRDefault="00B414E0" w:rsidP="00B414E0">
      <w:pPr>
        <w:rPr>
          <w:moveFrom w:id="97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4DB65420" w14:textId="4D17878B" w:rsidR="00B414E0" w:rsidDel="00D56A7D" w:rsidRDefault="00B414E0" w:rsidP="00B414E0">
      <w:pPr>
        <w:rPr>
          <w:moveFrom w:id="98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66C630CE" w14:textId="1AB7B3F1" w:rsidR="00B414E0" w:rsidDel="00D56A7D" w:rsidRDefault="00B414E0" w:rsidP="00B414E0">
      <w:pPr>
        <w:rPr>
          <w:moveFrom w:id="99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5C4B3F3A" w14:textId="147EF33A" w:rsidR="00B414E0" w:rsidDel="00D56A7D" w:rsidRDefault="00B414E0" w:rsidP="00B414E0">
      <w:pPr>
        <w:rPr>
          <w:moveFrom w:id="100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4DC57F98" w14:textId="40FA7BAE" w:rsidR="00B414E0" w:rsidDel="00D56A7D" w:rsidRDefault="00B414E0" w:rsidP="00B414E0">
      <w:pPr>
        <w:rPr>
          <w:moveFrom w:id="101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  <w:moveFrom w:id="102" w:author="KEBIRI Assia (Acoss)" w:date="2024-11-26T11:01:00Z">
        <w:r w:rsidDel="00D56A7D">
          <w:rPr>
            <w:rFonts w:ascii="Arial" w:hAnsi="Arial" w:cs="Arial"/>
            <w:color w:val="000000" w:themeColor="text1"/>
            <w:sz w:val="20"/>
            <w:szCs w:val="20"/>
          </w:rPr>
          <w:br w:type="page"/>
        </w:r>
      </w:moveFrom>
    </w:p>
    <w:p w14:paraId="2CBCB6CC" w14:textId="4231F686" w:rsidR="00B414E0" w:rsidRPr="00920DA6" w:rsidDel="00D56A7D" w:rsidRDefault="00B414E0" w:rsidP="00B414E0">
      <w:pPr>
        <w:pStyle w:val="Paragraphedeliste"/>
        <w:numPr>
          <w:ilvl w:val="1"/>
          <w:numId w:val="9"/>
        </w:numPr>
        <w:rPr>
          <w:moveFrom w:id="103" w:author="KEBIRI Assia (Acoss)" w:date="2024-11-26T11:01:00Z"/>
          <w:rFonts w:ascii="Arial" w:hAnsi="Arial" w:cs="Arial"/>
          <w:color w:val="000000" w:themeColor="text1"/>
          <w:sz w:val="20"/>
          <w:szCs w:val="20"/>
          <w:u w:val="single"/>
        </w:rPr>
      </w:pPr>
      <w:moveFrom w:id="104" w:author="KEBIRI Assia (Acoss)" w:date="2024-11-26T11:01:00Z">
        <w:r w:rsidRPr="00920DA6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lastRenderedPageBreak/>
          <w:t>Décrire la démarche qualité de l’entreprise concernant les prestations du marché</w:t>
        </w:r>
        <w:r w:rsidR="0087065A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 xml:space="preserve"> 20%</w:t>
        </w:r>
      </w:moveFrom>
    </w:p>
    <w:p w14:paraId="5EBD7C03" w14:textId="3EBF21F0" w:rsidR="00B414E0" w:rsidRPr="00AE484D" w:rsidDel="00D56A7D" w:rsidRDefault="00B414E0" w:rsidP="00B414E0">
      <w:pPr>
        <w:pStyle w:val="Paragraphedeliste"/>
        <w:numPr>
          <w:ilvl w:val="0"/>
          <w:numId w:val="8"/>
        </w:numPr>
        <w:rPr>
          <w:moveFrom w:id="105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From w:id="106" w:author="KEBIRI Assia (Acoss)" w:date="2024-11-26T11:01:00Z">
        <w:r w:rsidRPr="00AE484D" w:rsidDel="00D56A7D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>Attestations à fournir obligatoirement le cas échéant (à jour)</w:t>
        </w:r>
      </w:moveFrom>
    </w:p>
    <w:p w14:paraId="264B5901" w14:textId="38D638DF" w:rsidR="00B414E0" w:rsidRPr="00AE484D" w:rsidDel="00D56A7D" w:rsidRDefault="00B414E0" w:rsidP="00B414E0">
      <w:pPr>
        <w:pStyle w:val="Paragraphedeliste"/>
        <w:numPr>
          <w:ilvl w:val="0"/>
          <w:numId w:val="8"/>
        </w:numPr>
        <w:rPr>
          <w:moveFrom w:id="107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From w:id="108" w:author="KEBIRI Assia (Acoss)" w:date="2024-11-26T11:01:00Z">
        <w:r w:rsidRPr="00AE484D" w:rsidDel="00D56A7D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 xml:space="preserve">Descriptif démarche interne </w:t>
        </w:r>
      </w:moveFrom>
    </w:p>
    <w:p w14:paraId="33A25401" w14:textId="0D50974F" w:rsidR="00B414E0" w:rsidDel="00D56A7D" w:rsidRDefault="00B414E0" w:rsidP="00B414E0">
      <w:pPr>
        <w:rPr>
          <w:moveFrom w:id="109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moveFromRangeEnd w:id="69"/>
    <w:p w14:paraId="757D7FA1" w14:textId="01B5499C" w:rsidR="00B414E0" w:rsidDel="00D56A7D" w:rsidRDefault="00B414E0" w:rsidP="00B414E0">
      <w:pPr>
        <w:rPr>
          <w:del w:id="110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6A963873" w14:textId="22D58A64" w:rsidR="00B414E0" w:rsidDel="00D56A7D" w:rsidRDefault="00B414E0" w:rsidP="00B414E0">
      <w:pPr>
        <w:rPr>
          <w:del w:id="111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20008273" w14:textId="752AD1F4" w:rsidR="00B414E0" w:rsidDel="00D56A7D" w:rsidRDefault="00B414E0" w:rsidP="00B414E0">
      <w:pPr>
        <w:rPr>
          <w:del w:id="112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4E99341E" w14:textId="06C57442" w:rsidR="00B414E0" w:rsidDel="00D56A7D" w:rsidRDefault="00B414E0" w:rsidP="00B414E0">
      <w:pPr>
        <w:rPr>
          <w:del w:id="113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66714188" w14:textId="6009A9C5" w:rsidR="00B414E0" w:rsidDel="00D56A7D" w:rsidRDefault="00B414E0" w:rsidP="00B414E0">
      <w:pPr>
        <w:rPr>
          <w:del w:id="114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21EBE80F" w14:textId="6DC2C155" w:rsidR="00B414E0" w:rsidDel="00D56A7D" w:rsidRDefault="00B414E0" w:rsidP="00B414E0">
      <w:pPr>
        <w:rPr>
          <w:del w:id="115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72323F45" w14:textId="637FC0C1" w:rsidR="00B414E0" w:rsidDel="00D56A7D" w:rsidRDefault="00B414E0" w:rsidP="00B414E0">
      <w:pPr>
        <w:rPr>
          <w:del w:id="116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0CB22046" w14:textId="37129517" w:rsidR="00B414E0" w:rsidDel="00D56A7D" w:rsidRDefault="00B414E0" w:rsidP="00B414E0">
      <w:pPr>
        <w:rPr>
          <w:del w:id="117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288CC79E" w14:textId="77777777" w:rsidR="00B414E0" w:rsidRPr="00AE484D" w:rsidRDefault="00B414E0" w:rsidP="00B414E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BD2B5FD" w14:textId="6FBB5B69" w:rsidR="00B414E0" w:rsidRPr="00920DA6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ins w:id="118" w:author="KEBIRI Assia (Acoss)" w:date="2024-11-26T11:01:00Z">
        <w:r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t>3</w:t>
        </w:r>
      </w:ins>
      <w:del w:id="119" w:author="KEBIRI Assia (Acoss)" w:date="2024-11-26T11:01:00Z">
        <w:r w:rsidR="00B414E0" w:rsidRPr="00920DA6" w:rsidDel="00D56A7D"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delText>4</w:delText>
        </w:r>
      </w:del>
      <w:r w:rsidR="00B414E0" w:rsidRPr="00920DA6">
        <w:rPr>
          <w:rFonts w:ascii="Arial" w:hAnsi="Arial" w:cs="Arial"/>
          <w:b/>
          <w:bCs/>
          <w:color w:val="000000" w:themeColor="text1"/>
          <w:sz w:val="20"/>
          <w:szCs w:val="20"/>
        </w:rPr>
        <w:t>) Suivi des incidents 20%</w:t>
      </w:r>
    </w:p>
    <w:p w14:paraId="1D9C9097" w14:textId="237032FE" w:rsidR="00B414E0" w:rsidRPr="00920DA6" w:rsidRDefault="00D56A7D" w:rsidP="00B414E0">
      <w:pPr>
        <w:rPr>
          <w:rFonts w:ascii="Arial" w:hAnsi="Arial" w:cs="Arial"/>
          <w:color w:val="000000" w:themeColor="text1"/>
          <w:sz w:val="20"/>
          <w:szCs w:val="20"/>
          <w:u w:val="single"/>
        </w:rPr>
      </w:pPr>
      <w:ins w:id="120" w:author="KEBIRI Assia (Acoss)" w:date="2024-11-26T11:01:00Z">
        <w:r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3</w:t>
        </w:r>
      </w:ins>
      <w:del w:id="121" w:author="KEBIRI Assia (Acoss)" w:date="2024-11-26T11:01:00Z">
        <w:r w:rsidR="00B414E0" w:rsidRPr="00920DA6" w:rsidDel="00D56A7D">
          <w:rPr>
            <w:rFonts w:ascii="Arial" w:hAnsi="Arial" w:cs="Arial"/>
            <w:color w:val="000000" w:themeColor="text1"/>
            <w:sz w:val="20"/>
            <w:szCs w:val="20"/>
            <w:u w:val="single"/>
          </w:rPr>
          <w:delText>4</w:delText>
        </w:r>
      </w:del>
      <w:r w:rsidR="00B414E0" w:rsidRPr="00920DA6">
        <w:rPr>
          <w:rFonts w:ascii="Arial" w:hAnsi="Arial" w:cs="Arial"/>
          <w:color w:val="000000" w:themeColor="text1"/>
          <w:sz w:val="20"/>
          <w:szCs w:val="20"/>
          <w:u w:val="single"/>
        </w:rPr>
        <w:t>.1 Expliquer comment les incidents seront enregistrés et suivis 100%</w:t>
      </w:r>
    </w:p>
    <w:p w14:paraId="1A63B6FE" w14:textId="77777777" w:rsidR="00B414E0" w:rsidRPr="00AE484D" w:rsidRDefault="00B414E0" w:rsidP="00B414E0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Fiabilité des livraisons : Taux de réussite des livraisons dans les délais impartis, sans incident</w:t>
      </w:r>
    </w:p>
    <w:p w14:paraId="7E6FE258" w14:textId="77777777" w:rsidR="00B414E0" w:rsidRPr="00AE484D" w:rsidRDefault="00B414E0" w:rsidP="00B414E0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Gestion des incidents : Procédures pour gérer les incidents de livraison (colis endommagé, perdu, etc.)</w:t>
      </w:r>
    </w:p>
    <w:p w14:paraId="254B5364" w14:textId="05DEA8A5" w:rsidR="00B414E0" w:rsidRPr="00AE484D" w:rsidRDefault="00B414E0" w:rsidP="00B414E0">
      <w:pPr>
        <w:pStyle w:val="Paragraphedeliste"/>
        <w:numPr>
          <w:ilvl w:val="0"/>
          <w:numId w:val="3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E484D">
        <w:rPr>
          <w:rFonts w:ascii="Arial" w:hAnsi="Arial" w:cs="Arial"/>
          <w:i/>
          <w:iCs/>
          <w:color w:val="000000" w:themeColor="text1"/>
          <w:sz w:val="20"/>
          <w:szCs w:val="20"/>
        </w:rPr>
        <w:t>Service client : Identification du correspondant en cas d’incident, disponibilité et qualité du support client (suivi des réclamations, traitement des demandes, horaires de disponibilité). Circuit d'escalade en cas d'absence du correspondant</w:t>
      </w:r>
      <w:r w:rsidR="00F64F02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</w:p>
    <w:p w14:paraId="55CADBE6" w14:textId="77777777" w:rsidR="00B414E0" w:rsidRDefault="00B414E0" w:rsidP="00B414E0">
      <w:pPr>
        <w:rPr>
          <w:ins w:id="122" w:author="KEBIRI Assia (Acoss)" w:date="2024-11-26T11:01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56733B0" w14:textId="77777777" w:rsidR="00D56A7D" w:rsidRDefault="00D56A7D" w:rsidP="00B414E0">
      <w:pPr>
        <w:rPr>
          <w:ins w:id="123" w:author="KEBIRI Assia (Acoss)" w:date="2024-11-26T11:01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9F36934" w14:textId="77777777" w:rsidR="00D56A7D" w:rsidRDefault="00D56A7D" w:rsidP="00B414E0">
      <w:pPr>
        <w:rPr>
          <w:ins w:id="124" w:author="KEBIRI Assia (Acoss)" w:date="2024-11-26T11:01:00Z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ADE758E" w14:textId="7FF36E20" w:rsidR="00D56A7D" w:rsidRPr="00920DA6" w:rsidRDefault="00D56A7D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ins w:id="125" w:author="KEBIRI Assia (Acoss)" w:date="2024-11-26T11:02:00Z">
        <w:r w:rsidRPr="00291137">
          <w:rPr>
            <w:rFonts w:ascii="Arial" w:hAnsi="Arial" w:cs="Arial"/>
            <w:b/>
          </w:rPr>
          <w:t>Engagement environnemental (10%)</w:t>
        </w:r>
        <w:r>
          <w:rPr>
            <w:rFonts w:ascii="Arial" w:hAnsi="Arial" w:cs="Arial"/>
            <w:b/>
          </w:rPr>
          <w:t> :</w:t>
        </w:r>
      </w:ins>
    </w:p>
    <w:p w14:paraId="5508C047" w14:textId="38BE1342" w:rsidR="00D56A7D" w:rsidRPr="00920DA6" w:rsidRDefault="00D56A7D" w:rsidP="00D56A7D">
      <w:pPr>
        <w:rPr>
          <w:moveTo w:id="126" w:author="KEBIRI Assia (Acoss)" w:date="2024-11-26T11:01:00Z"/>
          <w:rFonts w:ascii="Arial" w:hAnsi="Arial" w:cs="Arial"/>
          <w:b/>
          <w:bCs/>
          <w:color w:val="000000" w:themeColor="text1"/>
          <w:sz w:val="20"/>
          <w:szCs w:val="20"/>
        </w:rPr>
      </w:pPr>
      <w:ins w:id="127" w:author="KEBIRI Assia (Acoss)" w:date="2024-11-26T11:01:00Z">
        <w:r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t>1</w:t>
        </w:r>
      </w:ins>
      <w:moveToRangeStart w:id="128" w:author="KEBIRI Assia (Acoss)" w:date="2024-11-26T11:01:00Z" w:name="move183511291"/>
      <w:moveTo w:id="129" w:author="KEBIRI Assia (Acoss)" w:date="2024-11-26T11:01:00Z">
        <w:del w:id="130" w:author="KEBIRI Assia (Acoss)" w:date="2024-11-26T11:01:00Z">
          <w:r w:rsidRPr="00920DA6" w:rsidDel="00D56A7D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delText>3</w:delText>
          </w:r>
        </w:del>
        <w:r w:rsidRPr="00920DA6">
          <w:rPr>
            <w:rFonts w:ascii="Arial" w:hAnsi="Arial" w:cs="Arial"/>
            <w:b/>
            <w:bCs/>
            <w:color w:val="000000" w:themeColor="text1"/>
            <w:sz w:val="20"/>
            <w:szCs w:val="20"/>
          </w:rPr>
          <w:t>) Engagement environnemental 20%</w:t>
        </w:r>
      </w:moveTo>
    </w:p>
    <w:p w14:paraId="4BC546B3" w14:textId="337A459B" w:rsidR="00D56A7D" w:rsidRPr="00920DA6" w:rsidRDefault="00D56A7D" w:rsidP="00D56A7D">
      <w:pPr>
        <w:rPr>
          <w:moveTo w:id="131" w:author="KEBIRI Assia (Acoss)" w:date="2024-11-26T11:01:00Z"/>
          <w:rFonts w:ascii="Arial" w:hAnsi="Arial" w:cs="Arial"/>
          <w:color w:val="000000" w:themeColor="text1"/>
          <w:sz w:val="20"/>
          <w:szCs w:val="20"/>
          <w:u w:val="single"/>
        </w:rPr>
      </w:pPr>
      <w:ins w:id="132" w:author="KEBIRI Assia (Acoss)" w:date="2024-11-26T11:01:00Z">
        <w:r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1</w:t>
        </w:r>
      </w:ins>
      <w:moveTo w:id="133" w:author="KEBIRI Assia (Acoss)" w:date="2024-11-26T11:01:00Z">
        <w:del w:id="134" w:author="KEBIRI Assia (Acoss)" w:date="2024-11-26T11:01:00Z">
          <w:r w:rsidRPr="00920DA6" w:rsidDel="00D56A7D">
            <w:rPr>
              <w:rFonts w:ascii="Arial" w:hAnsi="Arial" w:cs="Arial"/>
              <w:color w:val="000000" w:themeColor="text1"/>
              <w:sz w:val="20"/>
              <w:szCs w:val="20"/>
              <w:u w:val="single"/>
            </w:rPr>
            <w:delText>3</w:delText>
          </w:r>
        </w:del>
        <w:r w:rsidRPr="00920DA6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 xml:space="preserve">.1 Expliquer comment les pratiques durables sont intégrées dans les opérations </w:t>
        </w:r>
        <w:r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4</w:t>
        </w:r>
        <w:r w:rsidRPr="00920DA6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0%</w:t>
        </w:r>
      </w:moveTo>
    </w:p>
    <w:p w14:paraId="6A3611DF" w14:textId="77777777" w:rsidR="00D56A7D" w:rsidRPr="00F25F05" w:rsidRDefault="00D56A7D" w:rsidP="00D56A7D">
      <w:pPr>
        <w:pStyle w:val="Paragraphedeliste"/>
        <w:numPr>
          <w:ilvl w:val="0"/>
          <w:numId w:val="2"/>
        </w:numPr>
        <w:rPr>
          <w:moveTo w:id="135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To w:id="136" w:author="KEBIRI Assia (Acoss)" w:date="2024-11-26T11:01:00Z">
        <w:r w:rsidRPr="00F25F05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>Présenter les labels ou certifications environnementaux détenus</w:t>
        </w:r>
      </w:moveTo>
    </w:p>
    <w:p w14:paraId="375897D7" w14:textId="77777777" w:rsidR="00D56A7D" w:rsidRDefault="00D56A7D" w:rsidP="00D56A7D">
      <w:pPr>
        <w:pStyle w:val="Paragraphedeliste"/>
        <w:numPr>
          <w:ilvl w:val="0"/>
          <w:numId w:val="2"/>
        </w:numPr>
        <w:rPr>
          <w:moveTo w:id="137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To w:id="138" w:author="KEBIRI Assia (Acoss)" w:date="2024-11-26T11:01:00Z">
        <w:r w:rsidRPr="00F25F05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>Recyclage des emballages : Engagement dans l’utilisation d’emballages recyclés ou recyclables pour les colis transportés et politiques de réduction des déchets</w:t>
        </w:r>
      </w:moveTo>
    </w:p>
    <w:p w14:paraId="5CC5E84C" w14:textId="77777777" w:rsidR="00D56A7D" w:rsidRPr="00AE484D" w:rsidRDefault="00D56A7D" w:rsidP="00D56A7D">
      <w:pPr>
        <w:rPr>
          <w:moveTo w:id="139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2F6D999B" w14:textId="77777777" w:rsidR="00D56A7D" w:rsidRPr="00AE484D" w:rsidRDefault="00D56A7D" w:rsidP="00D56A7D">
      <w:pPr>
        <w:rPr>
          <w:moveTo w:id="140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1AAA9BAA" w14:textId="77777777" w:rsidR="00D56A7D" w:rsidRPr="00AE484D" w:rsidRDefault="00D56A7D" w:rsidP="00D56A7D">
      <w:pPr>
        <w:rPr>
          <w:moveTo w:id="141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1E227FC2" w14:textId="77777777" w:rsidR="00D56A7D" w:rsidRPr="00AE484D" w:rsidRDefault="00D56A7D" w:rsidP="00D56A7D">
      <w:pPr>
        <w:rPr>
          <w:moveTo w:id="142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2C8BF564" w14:textId="77777777" w:rsidR="00D56A7D" w:rsidRPr="00AE484D" w:rsidRDefault="00D56A7D" w:rsidP="00D56A7D">
      <w:pPr>
        <w:rPr>
          <w:moveTo w:id="143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1051D4D9" w14:textId="77777777" w:rsidR="00D56A7D" w:rsidRPr="00AE484D" w:rsidRDefault="00D56A7D" w:rsidP="00D56A7D">
      <w:pPr>
        <w:rPr>
          <w:moveTo w:id="144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2E5F424E" w14:textId="77777777" w:rsidR="00D56A7D" w:rsidRPr="00AE484D" w:rsidRDefault="00D56A7D" w:rsidP="00D56A7D">
      <w:pPr>
        <w:rPr>
          <w:moveTo w:id="145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177F6A07" w14:textId="77777777" w:rsidR="00D56A7D" w:rsidRPr="00AE484D" w:rsidRDefault="00D56A7D" w:rsidP="00D56A7D">
      <w:pPr>
        <w:rPr>
          <w:moveTo w:id="146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0E135128" w14:textId="77777777" w:rsidR="00D56A7D" w:rsidRPr="00AE484D" w:rsidRDefault="00D56A7D" w:rsidP="00D56A7D">
      <w:pPr>
        <w:rPr>
          <w:moveTo w:id="147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161D315E" w14:textId="77777777" w:rsidR="00D56A7D" w:rsidRPr="00AE484D" w:rsidRDefault="00D56A7D" w:rsidP="00D56A7D">
      <w:pPr>
        <w:rPr>
          <w:moveTo w:id="148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78FBA1B6" w14:textId="4AB90AC4" w:rsidR="00D56A7D" w:rsidRPr="00920DA6" w:rsidRDefault="00D56A7D" w:rsidP="00D56A7D">
      <w:pPr>
        <w:rPr>
          <w:moveTo w:id="149" w:author="KEBIRI Assia (Acoss)" w:date="2024-11-26T11:01:00Z"/>
          <w:rFonts w:ascii="Arial" w:hAnsi="Arial" w:cs="Arial"/>
          <w:color w:val="000000" w:themeColor="text1"/>
          <w:sz w:val="20"/>
          <w:szCs w:val="20"/>
          <w:u w:val="single"/>
        </w:rPr>
      </w:pPr>
      <w:ins w:id="150" w:author="KEBIRI Assia (Acoss)" w:date="2024-11-26T11:01:00Z">
        <w:r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1</w:t>
        </w:r>
      </w:ins>
      <w:moveTo w:id="151" w:author="KEBIRI Assia (Acoss)" w:date="2024-11-26T11:01:00Z">
        <w:del w:id="152" w:author="KEBIRI Assia (Acoss)" w:date="2024-11-26T11:01:00Z">
          <w:r w:rsidRPr="00920DA6" w:rsidDel="00D56A7D">
            <w:rPr>
              <w:rFonts w:ascii="Arial" w:hAnsi="Arial" w:cs="Arial"/>
              <w:color w:val="000000" w:themeColor="text1"/>
              <w:sz w:val="20"/>
              <w:szCs w:val="20"/>
              <w:u w:val="single"/>
            </w:rPr>
            <w:delText>3</w:delText>
          </w:r>
        </w:del>
        <w:r w:rsidRPr="00920DA6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 xml:space="preserve">.2 Décrire les initiatives prises pour réduire l'empreinte carbone </w:t>
        </w:r>
        <w:r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4</w:t>
        </w:r>
        <w:r w:rsidRPr="00920DA6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0%</w:t>
        </w:r>
      </w:moveTo>
    </w:p>
    <w:p w14:paraId="6877B6A8" w14:textId="77777777" w:rsidR="00D56A7D" w:rsidRPr="00AE484D" w:rsidRDefault="00D56A7D" w:rsidP="00D56A7D">
      <w:pPr>
        <w:pStyle w:val="Paragraphedeliste"/>
        <w:numPr>
          <w:ilvl w:val="0"/>
          <w:numId w:val="3"/>
        </w:numPr>
        <w:rPr>
          <w:moveTo w:id="153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To w:id="154" w:author="KEBIRI Assia (Acoss)" w:date="2024-11-26T11:01:00Z">
        <w:r w:rsidRPr="00AE484D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>Compensation carbone : Participation à des programmes de compensation des émissions de CO2 pour les transports effectués, comme des investissements dans des projets de reforestation ou d’énergies renouvelables</w:t>
        </w:r>
      </w:moveTo>
    </w:p>
    <w:p w14:paraId="53A72877" w14:textId="77777777" w:rsidR="00D56A7D" w:rsidRPr="00F25F05" w:rsidRDefault="00D56A7D" w:rsidP="00D56A7D">
      <w:pPr>
        <w:rPr>
          <w:moveTo w:id="155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4EC84A7A" w14:textId="77777777" w:rsidR="00D56A7D" w:rsidRDefault="00D56A7D" w:rsidP="00D56A7D">
      <w:pPr>
        <w:rPr>
          <w:moveTo w:id="156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74DDFDB6" w14:textId="77777777" w:rsidR="00D56A7D" w:rsidRDefault="00D56A7D" w:rsidP="00D56A7D">
      <w:pPr>
        <w:rPr>
          <w:moveTo w:id="157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035B35B1" w14:textId="77777777" w:rsidR="00D56A7D" w:rsidRDefault="00D56A7D" w:rsidP="00D56A7D">
      <w:pPr>
        <w:rPr>
          <w:moveTo w:id="158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5D278377" w14:textId="77777777" w:rsidR="00D56A7D" w:rsidRDefault="00D56A7D" w:rsidP="00D56A7D">
      <w:pPr>
        <w:rPr>
          <w:moveTo w:id="159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4FEB66F6" w14:textId="77777777" w:rsidR="00D56A7D" w:rsidRDefault="00D56A7D" w:rsidP="00D56A7D">
      <w:pPr>
        <w:rPr>
          <w:moveTo w:id="160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14D9D971" w14:textId="77777777" w:rsidR="00D56A7D" w:rsidRDefault="00D56A7D" w:rsidP="00D56A7D">
      <w:pPr>
        <w:rPr>
          <w:moveTo w:id="161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04777103" w14:textId="77777777" w:rsidR="00D56A7D" w:rsidRDefault="00D56A7D" w:rsidP="00D56A7D">
      <w:pPr>
        <w:rPr>
          <w:moveTo w:id="162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753732F7" w14:textId="77777777" w:rsidR="00D56A7D" w:rsidRDefault="00D56A7D" w:rsidP="00D56A7D">
      <w:pPr>
        <w:rPr>
          <w:moveTo w:id="163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61AB1461" w14:textId="77777777" w:rsidR="00D56A7D" w:rsidRDefault="00D56A7D" w:rsidP="00D56A7D">
      <w:pPr>
        <w:rPr>
          <w:moveTo w:id="164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p w14:paraId="7B39C7BE" w14:textId="77777777" w:rsidR="00D56A7D" w:rsidRDefault="00D56A7D" w:rsidP="00D56A7D">
      <w:pPr>
        <w:rPr>
          <w:moveTo w:id="165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  <w:moveTo w:id="166" w:author="KEBIRI Assia (Acoss)" w:date="2024-11-26T11:01:00Z">
        <w:r>
          <w:rPr>
            <w:rFonts w:ascii="Arial" w:hAnsi="Arial" w:cs="Arial"/>
            <w:color w:val="000000" w:themeColor="text1"/>
            <w:sz w:val="20"/>
            <w:szCs w:val="20"/>
          </w:rPr>
          <w:br w:type="page"/>
        </w:r>
      </w:moveTo>
    </w:p>
    <w:p w14:paraId="72B0C38C" w14:textId="5A19A06A" w:rsidR="00D56A7D" w:rsidRPr="00D56A7D" w:rsidRDefault="00D56A7D" w:rsidP="00D56A7D">
      <w:pPr>
        <w:rPr>
          <w:moveTo w:id="167" w:author="KEBIRI Assia (Acoss)" w:date="2024-11-26T11:01:00Z"/>
          <w:rFonts w:ascii="Arial" w:hAnsi="Arial" w:cs="Arial"/>
          <w:color w:val="000000" w:themeColor="text1"/>
          <w:sz w:val="20"/>
          <w:szCs w:val="20"/>
          <w:u w:val="single"/>
          <w:rPrChange w:id="168" w:author="KEBIRI Assia (Acoss)" w:date="2024-11-26T11:01:00Z">
            <w:rPr>
              <w:moveTo w:id="169" w:author="KEBIRI Assia (Acoss)" w:date="2024-11-26T11:01:00Z"/>
            </w:rPr>
          </w:rPrChange>
        </w:rPr>
        <w:pPrChange w:id="170" w:author="KEBIRI Assia (Acoss)" w:date="2024-11-26T11:01:00Z">
          <w:pPr>
            <w:pStyle w:val="Paragraphedeliste"/>
            <w:numPr>
              <w:ilvl w:val="1"/>
              <w:numId w:val="9"/>
            </w:numPr>
            <w:ind w:left="360" w:hanging="360"/>
          </w:pPr>
        </w:pPrChange>
      </w:pPr>
      <w:ins w:id="171" w:author="KEBIRI Assia (Acoss)" w:date="2024-11-26T11:01:00Z">
        <w:r>
          <w:rPr>
            <w:rFonts w:ascii="Arial" w:hAnsi="Arial" w:cs="Arial"/>
            <w:color w:val="000000" w:themeColor="text1"/>
            <w:sz w:val="20"/>
            <w:szCs w:val="20"/>
            <w:u w:val="single"/>
          </w:rPr>
          <w:lastRenderedPageBreak/>
          <w:t>1.3</w:t>
        </w:r>
      </w:ins>
      <w:moveTo w:id="172" w:author="KEBIRI Assia (Acoss)" w:date="2024-11-26T11:01:00Z">
        <w:r w:rsidRPr="00D56A7D">
          <w:rPr>
            <w:rFonts w:ascii="Arial" w:hAnsi="Arial" w:cs="Arial"/>
            <w:color w:val="000000" w:themeColor="text1"/>
            <w:sz w:val="20"/>
            <w:szCs w:val="20"/>
            <w:u w:val="single"/>
            <w:rPrChange w:id="173" w:author="KEBIRI Assia (Acoss)" w:date="2024-11-26T11:01:00Z">
              <w:rPr/>
            </w:rPrChange>
          </w:rPr>
          <w:t>Décrire la démarche qualité de l’entreprise concernant les prestations du marché 20%</w:t>
        </w:r>
      </w:moveTo>
    </w:p>
    <w:p w14:paraId="024AD80F" w14:textId="77777777" w:rsidR="00D56A7D" w:rsidRPr="00AE484D" w:rsidRDefault="00D56A7D" w:rsidP="00D56A7D">
      <w:pPr>
        <w:pStyle w:val="Paragraphedeliste"/>
        <w:numPr>
          <w:ilvl w:val="0"/>
          <w:numId w:val="8"/>
        </w:numPr>
        <w:rPr>
          <w:moveTo w:id="174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To w:id="175" w:author="KEBIRI Assia (Acoss)" w:date="2024-11-26T11:01:00Z">
        <w:r w:rsidRPr="00AE484D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>Attestations à fournir obligatoirement le cas échéant (à jour)</w:t>
        </w:r>
      </w:moveTo>
    </w:p>
    <w:p w14:paraId="0C4F7737" w14:textId="77777777" w:rsidR="00D56A7D" w:rsidRPr="00AE484D" w:rsidRDefault="00D56A7D" w:rsidP="00D56A7D">
      <w:pPr>
        <w:pStyle w:val="Paragraphedeliste"/>
        <w:numPr>
          <w:ilvl w:val="0"/>
          <w:numId w:val="8"/>
        </w:numPr>
        <w:rPr>
          <w:moveTo w:id="176" w:author="KEBIRI Assia (Acoss)" w:date="2024-11-26T11:01:00Z"/>
          <w:rFonts w:ascii="Arial" w:hAnsi="Arial" w:cs="Arial"/>
          <w:i/>
          <w:iCs/>
          <w:color w:val="000000" w:themeColor="text1"/>
          <w:sz w:val="20"/>
          <w:szCs w:val="20"/>
        </w:rPr>
      </w:pPr>
      <w:moveTo w:id="177" w:author="KEBIRI Assia (Acoss)" w:date="2024-11-26T11:01:00Z">
        <w:r w:rsidRPr="00AE484D">
          <w:rPr>
            <w:rFonts w:ascii="Arial" w:hAnsi="Arial" w:cs="Arial"/>
            <w:i/>
            <w:iCs/>
            <w:color w:val="000000" w:themeColor="text1"/>
            <w:sz w:val="20"/>
            <w:szCs w:val="20"/>
          </w:rPr>
          <w:t xml:space="preserve">Descriptif démarche interne </w:t>
        </w:r>
      </w:moveTo>
    </w:p>
    <w:p w14:paraId="5F9D4290" w14:textId="77777777" w:rsidR="00D56A7D" w:rsidRDefault="00D56A7D" w:rsidP="00D56A7D">
      <w:pPr>
        <w:rPr>
          <w:moveTo w:id="178" w:author="KEBIRI Assia (Acoss)" w:date="2024-11-26T11:01:00Z"/>
          <w:rFonts w:ascii="Arial" w:hAnsi="Arial" w:cs="Arial"/>
          <w:color w:val="000000" w:themeColor="text1"/>
          <w:sz w:val="20"/>
          <w:szCs w:val="20"/>
        </w:rPr>
      </w:pPr>
    </w:p>
    <w:moveToRangeEnd w:id="128"/>
    <w:p w14:paraId="6262E5B6" w14:textId="77777777" w:rsidR="00B414E0" w:rsidRPr="00920DA6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7136B2F" w14:textId="77777777" w:rsidR="00B414E0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F03AB6A" w14:textId="77777777" w:rsidR="00B414E0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AD3C3F9" w14:textId="77777777" w:rsidR="00B414E0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911DF5A" w14:textId="77777777" w:rsidR="00B414E0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DB26CDE" w14:textId="77777777" w:rsidR="00B414E0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1074D13" w14:textId="77777777" w:rsidR="00B414E0" w:rsidRDefault="00B414E0" w:rsidP="00B414E0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DF6D335" w14:textId="2024B63C" w:rsidR="00AE484D" w:rsidRDefault="00AE484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sectPr w:rsidR="00AE484D" w:rsidSect="008F6066">
      <w:headerReference w:type="default" r:id="rId9"/>
      <w:pgSz w:w="11906" w:h="16838"/>
      <w:pgMar w:top="17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21950" w14:textId="77777777" w:rsidR="00AA67A5" w:rsidRDefault="00AA67A5" w:rsidP="00A35432">
      <w:pPr>
        <w:spacing w:after="0" w:line="240" w:lineRule="auto"/>
      </w:pPr>
      <w:r>
        <w:separator/>
      </w:r>
    </w:p>
  </w:endnote>
  <w:endnote w:type="continuationSeparator" w:id="0">
    <w:p w14:paraId="35164D0A" w14:textId="77777777" w:rsidR="00AA67A5" w:rsidRDefault="00AA67A5" w:rsidP="00A35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CBD64" w14:textId="77777777" w:rsidR="00AA67A5" w:rsidRDefault="00AA67A5" w:rsidP="00A35432">
      <w:pPr>
        <w:spacing w:after="0" w:line="240" w:lineRule="auto"/>
      </w:pPr>
      <w:r>
        <w:separator/>
      </w:r>
    </w:p>
  </w:footnote>
  <w:footnote w:type="continuationSeparator" w:id="0">
    <w:p w14:paraId="502FE911" w14:textId="77777777" w:rsidR="00AA67A5" w:rsidRDefault="00AA67A5" w:rsidP="00A35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7906" w14:textId="25EA3E27" w:rsidR="008F6066" w:rsidRDefault="008F6066">
    <w:pPr>
      <w:pStyle w:val="En-tte"/>
    </w:pPr>
    <w:r>
      <w:rPr>
        <w:noProof/>
      </w:rPr>
      <w:drawing>
        <wp:inline distT="0" distB="0" distL="0" distR="0" wp14:anchorId="265F1458" wp14:editId="289C33F6">
          <wp:extent cx="1737511" cy="475529"/>
          <wp:effectExtent l="0" t="0" r="0" b="1270"/>
          <wp:docPr id="1626900037" name="Image 1626900037">
            <a:extLst xmlns:a="http://schemas.openxmlformats.org/drawingml/2006/main">
              <a:ext uri="{FF2B5EF4-FFF2-40B4-BE49-F238E27FC236}">
                <a16:creationId xmlns:a16="http://schemas.microsoft.com/office/drawing/2014/main" id="{6869961D-63A1-4CA6-89DC-64356D7B2C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>
                    <a:extLst>
                      <a:ext uri="{FF2B5EF4-FFF2-40B4-BE49-F238E27FC236}">
                        <a16:creationId xmlns:a16="http://schemas.microsoft.com/office/drawing/2014/main" id="{6869961D-63A1-4CA6-89DC-64356D7B2C0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511" cy="4755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669A"/>
    <w:multiLevelType w:val="hybridMultilevel"/>
    <w:tmpl w:val="F16697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87ADB"/>
    <w:multiLevelType w:val="hybridMultilevel"/>
    <w:tmpl w:val="FA38D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5086B"/>
    <w:multiLevelType w:val="hybridMultilevel"/>
    <w:tmpl w:val="463CC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8088D"/>
    <w:multiLevelType w:val="hybridMultilevel"/>
    <w:tmpl w:val="25E2D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D7C00"/>
    <w:multiLevelType w:val="hybridMultilevel"/>
    <w:tmpl w:val="A504FF26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5F5F071F"/>
    <w:multiLevelType w:val="hybridMultilevel"/>
    <w:tmpl w:val="F704D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D51DC"/>
    <w:multiLevelType w:val="hybridMultilevel"/>
    <w:tmpl w:val="F38AB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02567"/>
    <w:multiLevelType w:val="hybridMultilevel"/>
    <w:tmpl w:val="30B61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D3969"/>
    <w:multiLevelType w:val="multilevel"/>
    <w:tmpl w:val="5DCCB7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41823449">
    <w:abstractNumId w:val="5"/>
  </w:num>
  <w:num w:numId="2" w16cid:durableId="723605436">
    <w:abstractNumId w:val="1"/>
  </w:num>
  <w:num w:numId="3" w16cid:durableId="1099906374">
    <w:abstractNumId w:val="6"/>
  </w:num>
  <w:num w:numId="4" w16cid:durableId="1957324183">
    <w:abstractNumId w:val="3"/>
  </w:num>
  <w:num w:numId="5" w16cid:durableId="1556041890">
    <w:abstractNumId w:val="2"/>
  </w:num>
  <w:num w:numId="6" w16cid:durableId="592711023">
    <w:abstractNumId w:val="0"/>
  </w:num>
  <w:num w:numId="7" w16cid:durableId="931667240">
    <w:abstractNumId w:val="4"/>
  </w:num>
  <w:num w:numId="8" w16cid:durableId="1819953703">
    <w:abstractNumId w:val="7"/>
  </w:num>
  <w:num w:numId="9" w16cid:durableId="88213211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EBIRI Assia (Acoss)">
    <w15:presenceInfo w15:providerId="AD" w15:userId="S::assia.kebiri@acoss.fr::47ec166f-a601-4fba-96aa-83c5f3ca7e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01"/>
    <w:rsid w:val="0002694F"/>
    <w:rsid w:val="0003157E"/>
    <w:rsid w:val="00047284"/>
    <w:rsid w:val="00056C12"/>
    <w:rsid w:val="00082F60"/>
    <w:rsid w:val="000A4CCB"/>
    <w:rsid w:val="000D316F"/>
    <w:rsid w:val="00103622"/>
    <w:rsid w:val="00107143"/>
    <w:rsid w:val="00110433"/>
    <w:rsid w:val="001C7AB5"/>
    <w:rsid w:val="001D75AB"/>
    <w:rsid w:val="001F6F1A"/>
    <w:rsid w:val="00280728"/>
    <w:rsid w:val="0028485F"/>
    <w:rsid w:val="00290B52"/>
    <w:rsid w:val="00290CCC"/>
    <w:rsid w:val="002C7019"/>
    <w:rsid w:val="002D0A61"/>
    <w:rsid w:val="002D3286"/>
    <w:rsid w:val="003002A0"/>
    <w:rsid w:val="00344A3B"/>
    <w:rsid w:val="0038539D"/>
    <w:rsid w:val="003C640C"/>
    <w:rsid w:val="003F7D08"/>
    <w:rsid w:val="004145DD"/>
    <w:rsid w:val="00416CC4"/>
    <w:rsid w:val="004C6851"/>
    <w:rsid w:val="004D276A"/>
    <w:rsid w:val="005622FE"/>
    <w:rsid w:val="005763A6"/>
    <w:rsid w:val="005C6F01"/>
    <w:rsid w:val="005F4BA9"/>
    <w:rsid w:val="00605579"/>
    <w:rsid w:val="006304F4"/>
    <w:rsid w:val="00633B13"/>
    <w:rsid w:val="006D6AD0"/>
    <w:rsid w:val="00766F17"/>
    <w:rsid w:val="007F3457"/>
    <w:rsid w:val="007F388D"/>
    <w:rsid w:val="0087065A"/>
    <w:rsid w:val="00880595"/>
    <w:rsid w:val="00884FB5"/>
    <w:rsid w:val="008D0497"/>
    <w:rsid w:val="008D5FE1"/>
    <w:rsid w:val="008F6066"/>
    <w:rsid w:val="00920DA6"/>
    <w:rsid w:val="00970613"/>
    <w:rsid w:val="009955EF"/>
    <w:rsid w:val="00A35432"/>
    <w:rsid w:val="00AA67A5"/>
    <w:rsid w:val="00AE484D"/>
    <w:rsid w:val="00AF3686"/>
    <w:rsid w:val="00B37090"/>
    <w:rsid w:val="00B414E0"/>
    <w:rsid w:val="00B7690B"/>
    <w:rsid w:val="00BA00BE"/>
    <w:rsid w:val="00BF2249"/>
    <w:rsid w:val="00BF5223"/>
    <w:rsid w:val="00C2038A"/>
    <w:rsid w:val="00C25BF6"/>
    <w:rsid w:val="00C43858"/>
    <w:rsid w:val="00C539DF"/>
    <w:rsid w:val="00C61FD0"/>
    <w:rsid w:val="00CB6D25"/>
    <w:rsid w:val="00CF3275"/>
    <w:rsid w:val="00CF43C4"/>
    <w:rsid w:val="00D53944"/>
    <w:rsid w:val="00D56A7D"/>
    <w:rsid w:val="00D7524A"/>
    <w:rsid w:val="00E43C10"/>
    <w:rsid w:val="00E72E15"/>
    <w:rsid w:val="00EB7819"/>
    <w:rsid w:val="00ED711D"/>
    <w:rsid w:val="00F25F05"/>
    <w:rsid w:val="00F64F02"/>
    <w:rsid w:val="00FC4A22"/>
    <w:rsid w:val="00FD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88745"/>
  <w15:chartTrackingRefBased/>
  <w15:docId w15:val="{62559E0D-DD10-44FF-A46E-A15D9CDF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6F0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35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5432"/>
  </w:style>
  <w:style w:type="paragraph" w:styleId="Pieddepage">
    <w:name w:val="footer"/>
    <w:basedOn w:val="Normal"/>
    <w:link w:val="PieddepageCar"/>
    <w:uiPriority w:val="99"/>
    <w:unhideWhenUsed/>
    <w:rsid w:val="00A35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5432"/>
  </w:style>
  <w:style w:type="paragraph" w:customStyle="1" w:styleId="Texte">
    <w:name w:val="Texte"/>
    <w:link w:val="TexteCar2"/>
    <w:rsid w:val="00ED711D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:lang w:eastAsia="fr-FR"/>
      <w14:ligatures w14:val="none"/>
    </w:rPr>
  </w:style>
  <w:style w:type="character" w:customStyle="1" w:styleId="TexteCar2">
    <w:name w:val="Texte Car2"/>
    <w:basedOn w:val="Policepardfaut"/>
    <w:link w:val="Texte"/>
    <w:rsid w:val="00ED711D"/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F64F0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F64F0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64F0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64F0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4F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4F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A54FFCF40BE4D85E8AB5B12935894" ma:contentTypeVersion="16" ma:contentTypeDescription="Crée un document." ma:contentTypeScope="" ma:versionID="d9f0b9159f671e44639a5ac03b5ae562">
  <xsd:schema xmlns:xsd="http://www.w3.org/2001/XMLSchema" xmlns:xs="http://www.w3.org/2001/XMLSchema" xmlns:p="http://schemas.microsoft.com/office/2006/metadata/properties" xmlns:ns2="7d62fbfb-8a8e-4fb2-8fd3-c23bdaa3d2b3" xmlns:ns3="902010d3-fa1b-46f8-8270-a2ef71e0d515" targetNamespace="http://schemas.microsoft.com/office/2006/metadata/properties" ma:root="true" ma:fieldsID="b73e60e436cdb9e7fab45f0e89cb0536" ns2:_="" ns3:_="">
    <xsd:import namespace="7d62fbfb-8a8e-4fb2-8fd3-c23bdaa3d2b3"/>
    <xsd:import namespace="902010d3-fa1b-46f8-8270-a2ef71e0d5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62fbfb-8a8e-4fb2-8fd3-c23bdaa3d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2010d3-fa1b-46f8-8270-a2ef71e0d51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8f7ca76-8259-43d4-b15d-6d3fdd0b21d4}" ma:internalName="TaxCatchAll" ma:showField="CatchAllData" ma:web="902010d3-fa1b-46f8-8270-a2ef71e0d5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069DE2-F7B9-478E-A54C-46EC68AE9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62fbfb-8a8e-4fb2-8fd3-c23bdaa3d2b3"/>
    <ds:schemaRef ds:uri="902010d3-fa1b-46f8-8270-a2ef71e0d5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D941E5-E4ED-40A8-8D76-6C86683774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1021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KEBIRI Assia (Acoss)</dc:creator>
  <cp:keywords/>
  <dc:description/>
  <cp:lastModifiedBy>KEBIRI Assia (Acoss)</cp:lastModifiedBy>
  <cp:revision>2</cp:revision>
  <dcterms:created xsi:type="dcterms:W3CDTF">2024-11-26T10:09:00Z</dcterms:created>
  <dcterms:modified xsi:type="dcterms:W3CDTF">2024-11-26T10:09:00Z</dcterms:modified>
</cp:coreProperties>
</file>