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ame"/>
        <w:shd w:val="clear" w:fill="CCCCCC"/>
        <w:ind w:right="6" w:hanging="0"/>
        <w:rPr>
          <w:sz w:val="32"/>
        </w:rPr>
      </w:pPr>
      <w:r>
        <w:rPr>
          <w:sz w:val="32"/>
        </w:rPr>
        <w:t xml:space="preserve">MARCHE PUBLIC DE </w:t>
      </w:r>
      <w:r>
        <w:rPr>
          <w:rFonts w:eastAsia="Lucida Sans Unicode" w:cs="Tahoma"/>
          <w:b/>
          <w:color w:val="auto"/>
          <w:kern w:val="2"/>
          <w:sz w:val="32"/>
          <w:szCs w:val="20"/>
          <w:lang w:val="fr-FR" w:eastAsia="fr-FR" w:bidi="fr-FR"/>
        </w:rPr>
        <w:t>MAITRISE D’OEUVRE</w:t>
      </w:r>
    </w:p>
    <w:p>
      <w:pPr>
        <w:pStyle w:val="Standard"/>
        <w:jc w:val="right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Cadrerelief"/>
        <w:shd w:val="clear" w:color="auto" w:fill="F2F2F2"/>
        <w:jc w:val="center"/>
        <w:rPr>
          <w:b/>
          <w:b/>
          <w:sz w:val="32"/>
        </w:rPr>
      </w:pPr>
      <w:r>
        <w:rPr>
          <w:b/>
          <w:sz w:val="32"/>
        </w:rPr>
        <w:t>BORDEREAU DES PRIX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tbl>
      <w:tblPr>
        <w:tblW w:w="9501" w:type="dxa"/>
        <w:jc w:val="left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501"/>
      </w:tblGrid>
      <w:tr>
        <w:trPr/>
        <w:tc>
          <w:tcPr>
            <w:tcW w:w="9501" w:type="dxa"/>
            <w:tcBorders/>
            <w:shd w:color="auto" w:fill="CCCCCC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>
        <w:trPr/>
        <w:tc>
          <w:tcPr>
            <w:tcW w:w="9501" w:type="dxa"/>
            <w:tcBorders>
              <w:top w:val="single" w:sz="4" w:space="0" w:color="000000"/>
            </w:tcBorders>
          </w:tcPr>
          <w:p>
            <w:pPr>
              <w:pStyle w:val="Reponse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501" w:type="dxa"/>
            <w:tcBorders/>
          </w:tcPr>
          <w:p>
            <w:pPr>
              <w:pStyle w:val="Standard"/>
              <w:widowControl w:val="false"/>
              <w:snapToGrid w:val="false"/>
              <w:ind w:left="290" w:right="485" w:hanging="0"/>
              <w:jc w:val="center"/>
              <w:rPr/>
            </w:pPr>
            <w:r>
              <w:rPr/>
              <w:t>L’État</w:t>
            </w:r>
            <w:bookmarkStart w:id="0" w:name="R0_p2_a"/>
            <w:r>
              <w:rPr/>
              <w:t> : Ministère de l</w:t>
            </w:r>
            <w:bookmarkEnd w:id="0"/>
            <w:r>
              <w:rPr/>
              <w:t>a Transition Ecologique et Solidaire</w:t>
            </w:r>
          </w:p>
          <w:p>
            <w:pPr>
              <w:pStyle w:val="Standard"/>
              <w:widowControl w:val="false"/>
              <w:snapToGrid w:val="false"/>
              <w:ind w:left="567" w:right="497" w:hanging="0"/>
              <w:jc w:val="center"/>
              <w:rPr/>
            </w:pPr>
            <w:r>
              <w:rPr/>
              <w:t>Direction interdépartementale des routes Ouest</w:t>
            </w:r>
          </w:p>
        </w:tc>
      </w:tr>
      <w:tr>
        <w:trPr/>
        <w:tc>
          <w:tcPr>
            <w:tcW w:w="9501" w:type="dxa"/>
            <w:tcBorders/>
          </w:tcPr>
          <w:p>
            <w:pPr>
              <w:pStyle w:val="Reponse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tbl>
      <w:tblPr>
        <w:tblW w:w="9501" w:type="dxa"/>
        <w:jc w:val="left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501"/>
      </w:tblGrid>
      <w:tr>
        <w:trPr/>
        <w:tc>
          <w:tcPr>
            <w:tcW w:w="9501" w:type="dxa"/>
            <w:tcBorders>
              <w:bottom w:val="single" w:sz="4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Représentant du pouvoir adjudicateur (RPA)</w:t>
            </w:r>
          </w:p>
        </w:tc>
      </w:tr>
      <w:tr>
        <w:trPr/>
        <w:tc>
          <w:tcPr>
            <w:tcW w:w="9501" w:type="dxa"/>
            <w:tcBorders/>
          </w:tcPr>
          <w:p>
            <w:pPr>
              <w:pStyle w:val="Standard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501" w:type="dxa"/>
            <w:tcBorders/>
          </w:tcPr>
          <w:p>
            <w:pPr>
              <w:pStyle w:val="Standard"/>
              <w:widowControl w:val="false"/>
              <w:snapToGrid w:val="false"/>
              <w:ind w:left="567" w:right="499" w:hanging="0"/>
              <w:jc w:val="center"/>
              <w:rPr/>
            </w:pPr>
            <w:bookmarkStart w:id="1" w:name="R0_p7_a"/>
            <w:r>
              <w:rPr/>
              <w:t>Monsieur le Directeur Interdépartemental des Routes Ouest</w:t>
            </w:r>
            <w:bookmarkEnd w:id="1"/>
          </w:p>
        </w:tc>
      </w:tr>
      <w:tr>
        <w:trPr/>
        <w:tc>
          <w:tcPr>
            <w:tcW w:w="9501" w:type="dxa"/>
            <w:tcBorders/>
          </w:tcPr>
          <w:p>
            <w:pPr>
              <w:pStyle w:val="Standard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tbl>
      <w:tblPr>
        <w:tblW w:w="9501" w:type="dxa"/>
        <w:jc w:val="left"/>
        <w:tblInd w:w="-1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501"/>
      </w:tblGrid>
      <w:tr>
        <w:trPr/>
        <w:tc>
          <w:tcPr>
            <w:tcW w:w="9501" w:type="dxa"/>
            <w:tcBorders>
              <w:bottom w:val="single" w:sz="4" w:space="0" w:color="000000"/>
            </w:tcBorders>
            <w:shd w:color="auto" w:fill="CCCCCC" w:val="clear"/>
          </w:tcPr>
          <w:p>
            <w:pPr>
              <w:pStyle w:val="Standard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9501" w:type="dxa"/>
            <w:tcBorders/>
          </w:tcPr>
          <w:p>
            <w:pPr>
              <w:pStyle w:val="Standard"/>
              <w:widowControl w:val="false"/>
              <w:snapToGrid w:val="false"/>
              <w:ind w:left="567" w:right="641" w:hanging="0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501" w:type="dxa"/>
            <w:tcBorders/>
          </w:tcPr>
          <w:p>
            <w:pPr>
              <w:pStyle w:val="Standard"/>
              <w:widowControl w:val="false"/>
              <w:snapToGrid w:val="false"/>
              <w:ind w:right="497" w:hanging="0"/>
              <w:jc w:val="center"/>
              <w:rPr/>
            </w:pPr>
            <w:r>
              <w:rPr/>
              <w:t>Maitrise d’œuvre des travaux d’entretien de chaussées du RRN de la DIR Ouest</w:t>
            </w:r>
          </w:p>
        </w:tc>
      </w:tr>
      <w:tr>
        <w:trPr/>
        <w:tc>
          <w:tcPr>
            <w:tcW w:w="9501" w:type="dxa"/>
            <w:tcBorders/>
          </w:tcPr>
          <w:p>
            <w:pPr>
              <w:pStyle w:val="Standard"/>
              <w:widowControl w:val="false"/>
              <w:snapToGrid w:val="false"/>
              <w:ind w:left="567" w:right="641" w:hanging="0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 xml:space="preserve"> </w:t>
      </w:r>
      <w:r>
        <w:br w:type="page"/>
      </w:r>
    </w:p>
    <w:p>
      <w:pPr>
        <w:pStyle w:val="Standard"/>
        <w:rPr/>
      </w:pPr>
      <w:r>
        <w:rPr/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abledesmatiresniveau1"/>
            <w:tabs>
              <w:tab w:val="clear" w:pos="709"/>
              <w:tab w:val="right" w:pos="9638" w:leader="dot"/>
            </w:tabs>
            <w:rPr/>
          </w:pPr>
          <w:r>
            <w:fldChar w:fldCharType="begin"/>
          </w:r>
          <w:r>
            <w:rPr>
              <w:rStyle w:val="Sautdindex"/>
            </w:rPr>
            <w:instrText> TOC \o "1-1" </w:instrText>
          </w:r>
          <w:r>
            <w:rPr>
              <w:rStyle w:val="Sautdindex"/>
            </w:rPr>
            <w:fldChar w:fldCharType="separate"/>
          </w:r>
          <w:hyperlink w:anchor="__RefHeading___Toc10462_983466808">
            <w:r>
              <w:rPr>
                <w:rStyle w:val="Sautdindex"/>
              </w:rPr>
              <w:t xml:space="preserve"> </w:t>
            </w:r>
            <w:r>
              <w:rPr>
                <w:rStyle w:val="Sautdindex"/>
              </w:rPr>
              <w:t>1.  ÉLEMENTS DE MISSION pour une opération d’entretien préventif/ requalification sans modification de tracé au sens de l’article 1.1 du CCP</w:t>
              <w:tab/>
              <w:t>3</w:t>
            </w:r>
          </w:hyperlink>
        </w:p>
        <w:p>
          <w:pPr>
            <w:pStyle w:val="Tabledesmatiresniveau1"/>
            <w:tabs>
              <w:tab w:val="clear" w:pos="709"/>
              <w:tab w:val="right" w:pos="9638" w:leader="dot"/>
            </w:tabs>
            <w:rPr/>
          </w:pPr>
          <w:hyperlink w:anchor="__RefHeading___Toc10464_983466808">
            <w:r>
              <w:rPr>
                <w:rStyle w:val="Sautdindex"/>
              </w:rPr>
              <w:t xml:space="preserve"> </w:t>
            </w:r>
            <w:r>
              <w:rPr>
                <w:rStyle w:val="Sautdindex"/>
              </w:rPr>
              <w:t>2.  ÉLEMENTS DE MISSION pour une opération d’entretien préventif/ requalification de chaussée avec modification de tracé au sens de l’article 1.1 du CCP</w:t>
              <w:tab/>
              <w:t>4</w:t>
            </w:r>
          </w:hyperlink>
        </w:p>
        <w:p>
          <w:pPr>
            <w:pStyle w:val="Tabledesmatiresniveau1"/>
            <w:tabs>
              <w:tab w:val="clear" w:pos="709"/>
              <w:tab w:val="right" w:pos="9638" w:leader="dot"/>
            </w:tabs>
            <w:rPr/>
          </w:pPr>
          <w:hyperlink w:anchor="__RefHeading___Toc10466_983466808">
            <w:r>
              <w:rPr>
                <w:rStyle w:val="Sautdindex"/>
              </w:rPr>
              <w:t xml:space="preserve"> </w:t>
            </w:r>
            <w:r>
              <w:rPr>
                <w:rStyle w:val="Sautdindex"/>
              </w:rPr>
              <w:t>3.  ÉLEMENTS DE MISSION pour une opération de minéralisation du TPC</w:t>
              <w:tab/>
              <w:t>6</w:t>
            </w:r>
          </w:hyperlink>
        </w:p>
        <w:p>
          <w:pPr>
            <w:pStyle w:val="Tabledesmatiresniveau1"/>
            <w:tabs>
              <w:tab w:val="clear" w:pos="709"/>
              <w:tab w:val="right" w:pos="9638" w:leader="dot"/>
            </w:tabs>
            <w:rPr/>
          </w:pPr>
          <w:hyperlink w:anchor="__RefHeading___Toc10468_983466808">
            <w:r>
              <w:rPr>
                <w:rStyle w:val="Sautdindex"/>
              </w:rPr>
              <w:t xml:space="preserve"> </w:t>
            </w:r>
            <w:r>
              <w:rPr>
                <w:rStyle w:val="Sautdindex"/>
              </w:rPr>
              <w:t>4.  ÉLÉMENTS DE MISSION pour une opération de structuration de BAU</w:t>
              <w:tab/>
              <w:t>7</w:t>
            </w:r>
          </w:hyperlink>
        </w:p>
        <w:p>
          <w:pPr>
            <w:pStyle w:val="Tabledesmatiresniveau1"/>
            <w:tabs>
              <w:tab w:val="clear" w:pos="709"/>
              <w:tab w:val="right" w:pos="9638" w:leader="dot"/>
            </w:tabs>
            <w:rPr/>
          </w:pPr>
          <w:hyperlink w:anchor="__RefHeading___Toc10472_983466808">
            <w:r>
              <w:rPr>
                <w:rStyle w:val="Sautdindex"/>
              </w:rPr>
              <w:t xml:space="preserve"> </w:t>
            </w:r>
            <w:r>
              <w:rPr>
                <w:rStyle w:val="Sautdindex"/>
              </w:rPr>
              <w:t>5.  PLUS-VALUES aux prix 100 à 400</w:t>
              <w:tab/>
              <w:t>7</w:t>
            </w:r>
          </w:hyperlink>
        </w:p>
        <w:p>
          <w:pPr>
            <w:pStyle w:val="Tabledesmatiresniveau1"/>
            <w:tabs>
              <w:tab w:val="clear" w:pos="709"/>
              <w:tab w:val="right" w:pos="9638" w:leader="dot"/>
            </w:tabs>
            <w:rPr/>
          </w:pPr>
          <w:hyperlink w:anchor="__RefHeading___Toc10474_983466808">
            <w:r>
              <w:rPr>
                <w:rStyle w:val="Sautdindex"/>
              </w:rPr>
              <w:t xml:space="preserve"> </w:t>
            </w:r>
            <w:r>
              <w:rPr>
                <w:rStyle w:val="Sautdindex"/>
              </w:rPr>
              <w:t>6.  MISSIONS COMPLEMENTAIRES</w:t>
              <w:tab/>
              <w:t>8</w:t>
            </w:r>
          </w:hyperlink>
          <w:r>
            <w:rPr>
              <w:rStyle w:val="Sautdindex"/>
            </w:rPr>
            <w:fldChar w:fldCharType="end"/>
          </w:r>
        </w:p>
      </w:sdtContent>
    </w:sdt>
    <w:p>
      <w:pPr>
        <w:pStyle w:val="Standard"/>
        <w:widowControl w:val="false"/>
        <w:suppressAutoHyphens w:val="true"/>
        <w:bidi w:val="0"/>
        <w:spacing w:before="0" w:after="0"/>
        <w:jc w:val="left"/>
        <w:textAlignment w:val="baseline"/>
        <w:rPr/>
      </w:pPr>
      <w:r>
        <w:rPr/>
      </w:r>
    </w:p>
    <w:p>
      <w:pPr>
        <w:pStyle w:val="Normal"/>
        <w:rPr>
          <w:vanish/>
        </w:rPr>
      </w:pPr>
      <w:r>
        <w:rPr>
          <w:vanish/>
        </w:rPr>
      </w:r>
      <w:r>
        <w:br w:type="page"/>
      </w:r>
    </w:p>
    <w:tbl>
      <w:tblPr>
        <w:tblW w:w="10437" w:type="dxa"/>
        <w:jc w:val="center"/>
        <w:tblInd w:w="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firstRow="0" w:noVBand="0" w:lastRow="0" w:firstColumn="0" w:lastColumn="0" w:noHBand="0" w:val="0000"/>
      </w:tblPr>
      <w:tblGrid>
        <w:gridCol w:w="1015"/>
        <w:gridCol w:w="7451"/>
        <w:gridCol w:w="1971"/>
      </w:tblGrid>
      <w:tr>
        <w:trPr>
          <w:tblHeader w:val="true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pageBreakBefore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/>
                <w:sz w:val="21"/>
                <w:szCs w:val="21"/>
              </w:rPr>
              <w:t>N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uméro de Prix</w:t>
            </w:r>
          </w:p>
        </w:tc>
        <w:tc>
          <w:tcPr>
            <w:tcW w:w="7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/>
                <w:sz w:val="21"/>
                <w:szCs w:val="21"/>
              </w:rPr>
              <w:t>D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escriptif des prestations</w:t>
            </w:r>
          </w:p>
          <w:p>
            <w:pPr>
              <w:pStyle w:val="Standard"/>
              <w:widowControl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et prix unitaire hors T.V.A. en toutes lettres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85" w:type="dxa"/>
            </w:tcMar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/>
                <w:sz w:val="21"/>
                <w:szCs w:val="21"/>
              </w:rPr>
              <w:t>P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rix unitaire</w:t>
            </w:r>
          </w:p>
          <w:p>
            <w:pPr>
              <w:pStyle w:val="Standard"/>
              <w:widowControl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hors T.V.A.</w:t>
            </w:r>
          </w:p>
          <w:p>
            <w:pPr>
              <w:pStyle w:val="Standard"/>
              <w:widowControl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en chiffres</w:t>
            </w:r>
          </w:p>
        </w:tc>
      </w:tr>
      <w:tr>
        <w:trPr/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6E6E6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451" w:type="dxa"/>
            <w:tcBorders>
              <w:top w:val="single" w:sz="4" w:space="0" w:color="000000"/>
              <w:bottom w:val="single" w:sz="4" w:space="0" w:color="000000"/>
            </w:tcBorders>
            <w:shd w:color="auto" w:fill="E6E6E6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1"/>
              <w:widowControl w:val="false"/>
              <w:spacing w:before="240" w:after="120"/>
              <w:rPr>
                <w:sz w:val="28"/>
                <w:szCs w:val="28"/>
              </w:rPr>
            </w:pPr>
            <w:bookmarkStart w:id="2" w:name="__RefHeading___Toc10462_983466808"/>
            <w:bookmarkStart w:id="3" w:name="_Toc10802827"/>
            <w:bookmarkEnd w:id="2"/>
            <w:r>
              <w:rPr>
                <w:sz w:val="28"/>
                <w:szCs w:val="28"/>
              </w:rPr>
              <w:t>ÉLEMENTS DE MISSION pour une opération d’entretien préventif/ requalification sans modification de tracé au sens de l’article 1.1 du CCP</w:t>
            </w:r>
            <w:bookmarkEnd w:id="3"/>
          </w:p>
        </w:tc>
        <w:tc>
          <w:tcPr>
            <w:tcW w:w="1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Standard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101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AVP, pour une opération d’entretien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0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d’entretien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1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2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L’élément A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VP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………………….……………………………………..………………………………………………………..……………………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102a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PRO type A, pour une opération d’entretien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3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d’entretien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4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5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L’élément PRO de type A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102b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PRO type B, pour une opération d’entretien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6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d’entretien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7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8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L’élément PRO de type B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103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ACT, pour une opération d’entretien préventifrequalification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9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d’entretien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10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11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L’élément ACT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……………………………………………….……..…………………………………….……………………….…………………………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104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VISA, pour une opération d’entretien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12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d’entretien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13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14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L’élément VISA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………………………………………………………….………………………………………..…………………………………...………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105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DET, pour une opération d’entretien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15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d’entretien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16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17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L’élément DET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106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AOR, pour une opération d’entretien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18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d’entretien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19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20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L’élément AOR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…………………………………..………………………….……………………………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107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OPC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  <w:shd w:fill="auto" w:val="clear"/>
              </w:rPr>
            </w:pPr>
            <w:r>
              <w:rPr>
                <w:rFonts w:ascii="Arial" w:hAnsi="Arial"/>
                <w:sz w:val="21"/>
                <w:szCs w:val="21"/>
                <w:shd w:fill="auto" w:val="clear"/>
              </w:rPr>
              <w:t xml:space="preserve">Ce prix rémunère forfaitairement la réalisation de l’élément de mission de maîtrise d'œuvre pour toute opération d’entretien préventif/requalification de chaussée ou d’aire de repos , objet du présent marché, dans les conditions précisées à l’annexe 1 du CCPa. </w:t>
            </w:r>
          </w:p>
          <w:p>
            <w:pPr>
              <w:pStyle w:val="Textbody"/>
              <w:widowControl w:val="false"/>
              <w:numPr>
                <w:ilvl w:val="0"/>
                <w:numId w:val="0"/>
              </w:numPr>
              <w:spacing w:before="0" w:after="120"/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Élément  OPC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…………………….……………………………………..……………………………………………..…………………………………………...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1"/>
              <w:widowControl w:val="false"/>
              <w:spacing w:before="240" w:after="120"/>
              <w:rPr>
                <w:sz w:val="28"/>
                <w:szCs w:val="28"/>
              </w:rPr>
            </w:pPr>
            <w:bookmarkStart w:id="4" w:name="__RefHeading___Toc10464_983466808"/>
            <w:bookmarkStart w:id="5" w:name="_Toc10802829"/>
            <w:bookmarkEnd w:id="4"/>
            <w:r>
              <w:rPr>
                <w:sz w:val="28"/>
                <w:szCs w:val="28"/>
              </w:rPr>
              <w:t xml:space="preserve">ÉLEMENTS DE MISSION pour une opération d’entretien préventif/ requalification de chaussée </w:t>
            </w:r>
            <w:bookmarkEnd w:id="5"/>
            <w:r>
              <w:rPr>
                <w:rFonts w:eastAsia="Arial" w:cs="Arial"/>
                <w:b/>
                <w:bCs/>
                <w:color w:val="0000FF"/>
                <w:sz w:val="28"/>
                <w:szCs w:val="28"/>
              </w:rPr>
              <w:t>avec</w:t>
            </w:r>
            <w:r>
              <w:rPr>
                <w:sz w:val="28"/>
                <w:szCs w:val="28"/>
              </w:rPr>
              <w:t xml:space="preserve"> modification de tracé au sens de l’article 1.1 du CCP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201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Élément de mission </w:t>
            </w:r>
            <w:r>
              <w:rPr>
                <w:rFonts w:eastAsia="Arial" w:cs="Arial"/>
                <w:b/>
                <w:bCs/>
                <w:i/>
                <w:iCs/>
                <w:color w:val="auto"/>
                <w:kern w:val="2"/>
                <w:sz w:val="21"/>
                <w:szCs w:val="21"/>
                <w:lang w:val="fr-FR" w:eastAsia="fr-FR" w:bidi="fr-FR"/>
              </w:rPr>
              <w:t>AVP</w:t>
            </w:r>
            <w:r>
              <w:rPr>
                <w:sz w:val="21"/>
                <w:szCs w:val="21"/>
              </w:rPr>
              <w:t xml:space="preserve">, pour une opération de préventif/requalification 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21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22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23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 xml:space="preserve">Élément </w:t>
              </w:r>
            </w:ins>
            <w:r>
              <w:rPr>
                <w:rFonts w:eastAsia="Lucida Sans Unicode" w:cs="Tahoma" w:ascii="Arial" w:hAnsi="Arial"/>
                <w:b/>
                <w:bCs/>
                <w:color w:val="auto"/>
                <w:kern w:val="2"/>
                <w:sz w:val="21"/>
                <w:szCs w:val="21"/>
                <w:lang w:val="fr-FR" w:eastAsia="fr-FR" w:bidi="fr-FR"/>
              </w:rPr>
              <w:t>AVP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…………………….……………………………………..…………………………………………………………..……………………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202a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PRO Type A, pour une opération de 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24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25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26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PRO Type A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……………………………………………………………….…………………………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202b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PRO Type B, pour une opération de 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27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28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29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PRO Type B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……………………………………………………………….…………………………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203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ACT, pour une opération de 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30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31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 xml:space="preserve">Le forfait </w:delText>
              </w:r>
            </w:del>
            <w:ins w:id="32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 ACT</w:t>
              </w:r>
            </w:ins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 xml:space="preserve"> ……………………………………………………………….…………………………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204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VISA, pour une opération d’entretien 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33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d’entretien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34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35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VISA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….………………………………………………………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………………………………………….………………………………...………….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205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Élément de mission DET, pour une opération de préventif/requalification 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36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37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 xml:space="preserve">Le forfait </w:delText>
              </w:r>
            </w:del>
            <w:ins w:id="38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 DET</w:t>
              </w:r>
            </w:ins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………………….………………………………………..……………………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……………………………………………………………….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206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AOR, pour une opération de  préventif/requalification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39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préventif/requalification de chaussée ou d’aire de repos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40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41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AOR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…………………………………..………………………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……………………………………………………………….……………………………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207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OPC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forfaitairement la réalisation de l’élément de mission de maîtrise d'œuvre p pour une opération préventif/requalification de chaussée ou d’aire de repos objet du présent marché, dans les conditions précisées </w:t>
            </w:r>
            <w:r>
              <w:rPr>
                <w:rFonts w:ascii="Arial" w:hAnsi="Arial"/>
                <w:sz w:val="21"/>
                <w:szCs w:val="21"/>
                <w:shd w:fill="auto" w:val="clear"/>
              </w:rPr>
              <w:t>à l’annexe 1 du CCPa.</w:t>
            </w:r>
          </w:p>
          <w:p>
            <w:pPr>
              <w:pStyle w:val="Textbody"/>
              <w:widowControl w:val="false"/>
              <w:numPr>
                <w:ilvl w:val="0"/>
                <w:numId w:val="0"/>
              </w:numPr>
              <w:spacing w:before="0" w:after="120"/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Élément  OPC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…………………….……………………………………..……………………………………………..…………………………………………...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1"/>
              <w:widowControl w:val="false"/>
              <w:spacing w:before="240" w:after="120"/>
              <w:rPr>
                <w:sz w:val="28"/>
                <w:szCs w:val="28"/>
              </w:rPr>
            </w:pPr>
            <w:bookmarkStart w:id="6" w:name="__RefHeading___Toc10466_983466808"/>
            <w:bookmarkStart w:id="7" w:name="_Toc10802831"/>
            <w:bookmarkEnd w:id="6"/>
            <w:r>
              <w:rPr>
                <w:sz w:val="28"/>
                <w:szCs w:val="28"/>
              </w:rPr>
              <w:t>ÉLEMENTS DE MISSION pour une opération de minéralisation du TPC</w:t>
            </w:r>
            <w:bookmarkEnd w:id="7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301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Élément de mission </w:t>
            </w:r>
            <w:r>
              <w:rPr>
                <w:rFonts w:eastAsia="Arial" w:cs="Arial"/>
                <w:b/>
                <w:bCs/>
                <w:i/>
                <w:iCs/>
                <w:color w:val="auto"/>
                <w:kern w:val="2"/>
                <w:sz w:val="21"/>
                <w:szCs w:val="21"/>
                <w:lang w:val="fr-FR" w:eastAsia="fr-FR" w:bidi="fr-FR"/>
              </w:rPr>
              <w:t>AVP</w:t>
            </w:r>
            <w:r>
              <w:rPr>
                <w:sz w:val="21"/>
                <w:szCs w:val="21"/>
              </w:rPr>
              <w:t xml:space="preserve"> pour une opération d’imperméabilisation du TPC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42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l’élément de mission de maîtrise d'œuvre pour une opération d’imperméabilisation du TPC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43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44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 xml:space="preserve">Élément  </w:t>
              </w:r>
            </w:ins>
            <w:r>
              <w:rPr>
                <w:rFonts w:eastAsia="Lucida Sans Unicode" w:cs="Tahoma" w:ascii="Arial" w:hAnsi="Arial"/>
                <w:b/>
                <w:bCs/>
                <w:color w:val="auto"/>
                <w:kern w:val="2"/>
                <w:sz w:val="21"/>
                <w:szCs w:val="21"/>
                <w:lang w:val="fr-FR" w:eastAsia="fr-FR" w:bidi="fr-FR"/>
              </w:rPr>
              <w:t>AVP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…………….………………………………………..…………………………………………………………………………………………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302a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PRO A, pour une opération d’imperméabilisation du TPC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45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l’élément de mission de maîtrise d'œuvre pour une opération d’imperméabilisation du TPC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46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47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 xml:space="preserve">Élément PRO Type A 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…………………….………………………………………..…………………………………………………………………………………………………………………………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302b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PRO B, pour une opération d’imperméabilisation du TPC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48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l’élément de mission de maîtrise d'œuvre pour une opération d’imperméabilisation du TPC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49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50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PRO Type B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…………………….………………………………………..…………………………………………………………………………………………………………………………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303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ACT, pour une opération d’imperméabilisation du TPC</w:t>
            </w:r>
          </w:p>
          <w:p>
            <w:pPr>
              <w:pStyle w:val="Standard"/>
              <w:widowControl w:val="false"/>
              <w:rPr/>
            </w:pPr>
            <w:r>
              <w:rPr/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51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l’élément de mission de maîtrise d'œuvre pour une opération d’imperméabilisation du TPC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52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53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ACT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 : ……………………….……………………………………….……………………….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304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VISA, pour une opération d’imperméabilisation du TPC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ins w:id="54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forfaitairement </w:t>
              </w:r>
            </w:ins>
            <w:r>
              <w:rPr>
                <w:rFonts w:ascii="Arial" w:hAnsi="Arial"/>
                <w:sz w:val="21"/>
                <w:szCs w:val="21"/>
              </w:rPr>
              <w:t>la réalisation de l’élément de mission de maîtrise d'œuvre pour une opération d’imperméabilisation du TPC telle que définie au CCP,</w:t>
            </w:r>
          </w:p>
          <w:p>
            <w:pPr>
              <w:pStyle w:val="Textbody"/>
              <w:widowControl w:val="false"/>
              <w:rPr>
                <w:rFonts w:ascii="Arial" w:hAnsi="Arial"/>
                <w:ins w:id="57" w:author="Gérard Delfosse" w:date="2019-06-28T12:08:00Z"/>
                <w:b/>
                <w:b/>
                <w:bCs/>
                <w:sz w:val="21"/>
                <w:szCs w:val="21"/>
              </w:rPr>
            </w:pPr>
            <w:del w:id="55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 xml:space="preserve">Le forfait </w:delText>
              </w:r>
            </w:del>
            <w:ins w:id="56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 VISA</w:t>
              </w:r>
            </w:ins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……………………………………………………………….…………………………..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305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Élément de mission DET, pour une opération d’imperméabilisation du TPC 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58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l’élément de mission de maîtrise d'œuvre pour une opération d’imperméabilisation du TPC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59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 xml:space="preserve">Le forfait </w:delText>
              </w:r>
            </w:del>
            <w:ins w:id="60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 DET</w:t>
              </w:r>
            </w:ins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……………………….……………………………………….………………………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306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AOR, pour une opération d’imperméabilisation du TPC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61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l’élément de mission de maîtrise d'œuvre pour une opération d’imperméabilisation du TPC telle que définie au CCP,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62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63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 xml:space="preserve">Élément AOR 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…………………………………..………………………….…………………………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307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OPC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forfaitairement la réalisation de l’élément de mission de maîtrise d'œuvre pour </w:t>
            </w:r>
            <w:r>
              <w:rPr>
                <w:rFonts w:eastAsia="Lucida Sans Unicode" w:cs="Tahoma" w:ascii="Arial" w:hAnsi="Arial"/>
                <w:color w:val="auto"/>
                <w:kern w:val="2"/>
                <w:sz w:val="21"/>
                <w:szCs w:val="21"/>
                <w:lang w:val="fr-FR" w:eastAsia="fr-FR" w:bidi="fr-FR"/>
              </w:rPr>
              <w:t>une opération d’imperméabilisation de TPC</w:t>
            </w:r>
            <w:r>
              <w:rPr>
                <w:rFonts w:ascii="Arial" w:hAnsi="Arial"/>
                <w:sz w:val="21"/>
                <w:szCs w:val="21"/>
              </w:rPr>
              <w:t xml:space="preserve">, objet du présent marché, dans les conditions précisées </w:t>
            </w:r>
            <w:r>
              <w:rPr>
                <w:rFonts w:ascii="Arial" w:hAnsi="Arial"/>
                <w:sz w:val="21"/>
                <w:szCs w:val="21"/>
                <w:shd w:fill="auto" w:val="clear"/>
              </w:rPr>
              <w:t>à l’annexe 1 du CCPa..</w:t>
            </w:r>
          </w:p>
          <w:p>
            <w:pPr>
              <w:pStyle w:val="Textbody"/>
              <w:widowControl w:val="false"/>
              <w:numPr>
                <w:ilvl w:val="0"/>
                <w:numId w:val="0"/>
              </w:numPr>
              <w:spacing w:before="0" w:after="120"/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Élément  OPC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…………………….……………………………………..……………………………………………..…………………………………………...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1"/>
              <w:widowControl w:val="false"/>
              <w:spacing w:before="240" w:after="120"/>
              <w:rPr>
                <w:sz w:val="28"/>
                <w:szCs w:val="28"/>
              </w:rPr>
            </w:pPr>
            <w:bookmarkStart w:id="8" w:name="__RefHeading___Toc10468_983466808"/>
            <w:bookmarkStart w:id="9" w:name="_Toc10802832"/>
            <w:bookmarkEnd w:id="8"/>
            <w:r>
              <w:rPr>
                <w:sz w:val="28"/>
                <w:szCs w:val="28"/>
              </w:rPr>
              <w:t>ÉLÉMENTS DE MISSION pour une opération de structuration de BAU</w:t>
            </w:r>
            <w:bookmarkEnd w:id="9"/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400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Éléments de mission </w:t>
            </w:r>
            <w:r>
              <w:rPr>
                <w:rFonts w:eastAsia="Arial" w:cs="Arial"/>
                <w:b/>
                <w:bCs/>
                <w:i/>
                <w:iCs/>
                <w:color w:val="auto"/>
                <w:kern w:val="2"/>
                <w:sz w:val="21"/>
                <w:szCs w:val="21"/>
                <w:lang w:val="fr-FR" w:eastAsia="fr-FR" w:bidi="fr-FR"/>
              </w:rPr>
              <w:t>AVP</w:t>
            </w:r>
            <w:r>
              <w:rPr>
                <w:sz w:val="21"/>
                <w:szCs w:val="21"/>
              </w:rPr>
              <w:t>, PRO, ACT, OPC, DET, AOR pour opération de structuration de BAU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64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d’une mission complète de maîtrise d'œuvre pour une opération de structuration de B</w:t>
            </w:r>
            <w:r>
              <w:rPr>
                <w:rFonts w:ascii="Arial" w:hAnsi="Arial"/>
                <w:sz w:val="21"/>
                <w:szCs w:val="21"/>
                <w:shd w:fill="auto" w:val="clear"/>
              </w:rPr>
              <w:t>AU telle que définie au CCP, il peut être complété selon le programme de l’opération par les prix 500 et suivants.</w:t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65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66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 xml:space="preserve">Mission complète pour BAU 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…………………….………………………………………..…………………………………………………………..……………………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rPr/>
            </w:pPr>
            <w:r>
              <w:rPr/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1"/>
              <w:widowControl w:val="false"/>
              <w:spacing w:before="240" w:after="120"/>
              <w:rPr>
                <w:sz w:val="28"/>
                <w:szCs w:val="28"/>
              </w:rPr>
            </w:pPr>
            <w:bookmarkStart w:id="10" w:name="__RefHeading___Toc10472_983466808"/>
            <w:bookmarkStart w:id="11" w:name="_Toc10802834"/>
            <w:bookmarkEnd w:id="10"/>
            <w:r>
              <w:rPr>
                <w:sz w:val="28"/>
                <w:szCs w:val="28"/>
              </w:rPr>
              <w:t>PLUS-VALUES aux prix 100 à 4</w:t>
            </w:r>
            <w:bookmarkEnd w:id="11"/>
            <w:r>
              <w:rPr>
                <w:sz w:val="28"/>
                <w:szCs w:val="28"/>
              </w:rPr>
              <w:t>00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501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Plus-value pour Travaux de nuit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67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la mission DET par nuit </w:t>
            </w:r>
            <w:r>
              <w:rPr/>
              <w:t xml:space="preserve">: </w:t>
            </w:r>
            <w:r>
              <w:rPr>
                <w:rFonts w:ascii="Arial" w:hAnsi="Arial"/>
                <w:sz w:val="21"/>
                <w:szCs w:val="21"/>
              </w:rPr>
              <w:t>prestations réalisées  dans la tranche horaire 20h-6h.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La rémunération intervient à l’achèvement de la dernière nuit.</w:t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La nuit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…………………….………………………………………..…………………………………………………………..……………………</w:t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502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Plus-value pour </w:t>
            </w:r>
            <w:r>
              <w:rPr>
                <w:b/>
                <w:bCs/>
                <w:i/>
                <w:iCs/>
                <w:sz w:val="21"/>
                <w:szCs w:val="21"/>
              </w:rPr>
              <w:t>Travaux le samedi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r>
              <w:rPr>
                <w:rFonts w:eastAsia="Lucida Sans Unicode" w:cs="Tahoma" w:ascii="Arial" w:hAnsi="Arial"/>
                <w:color w:val="auto"/>
                <w:kern w:val="2"/>
                <w:sz w:val="21"/>
                <w:szCs w:val="21"/>
                <w:lang w:val="fr-FR" w:eastAsia="fr-FR" w:bidi="fr-FR"/>
              </w:rPr>
              <w:t>en plus value</w:t>
            </w:r>
            <w:r>
              <w:rPr>
                <w:rFonts w:ascii="Arial" w:hAnsi="Arial"/>
                <w:sz w:val="21"/>
                <w:szCs w:val="21"/>
              </w:rPr>
              <w:t xml:space="preserve"> la réalisation de la mission DET pour des travaux  pour un samedi : prestations réalisées dans la tranche horaire 0h-24h.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68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forfait,</w:delText>
              </w:r>
            </w:del>
            <w:ins w:id="69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Plus-value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pour travaux </w:t>
            </w:r>
            <w:r>
              <w:rPr>
                <w:rFonts w:eastAsia="Lucida Sans Unicode" w:cs="Tahoma" w:ascii="Arial" w:hAnsi="Arial"/>
                <w:b/>
                <w:bCs/>
                <w:color w:val="auto"/>
                <w:kern w:val="2"/>
                <w:sz w:val="21"/>
                <w:szCs w:val="21"/>
                <w:lang w:val="fr-FR" w:eastAsia="fr-FR" w:bidi="fr-FR"/>
              </w:rPr>
              <w:t>un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samedi 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:………………..…………… ……………………………………………………………………………...………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503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Plus-value pour </w:t>
            </w:r>
            <w:r>
              <w:rPr>
                <w:b/>
                <w:bCs/>
                <w:i/>
                <w:iCs/>
                <w:sz w:val="21"/>
                <w:szCs w:val="21"/>
              </w:rPr>
              <w:t>Travaux le dimanche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Ce prix rémunère </w:t>
            </w:r>
            <w:r>
              <w:rPr>
                <w:rFonts w:eastAsia="Lucida Sans Unicode" w:cs="Tahoma" w:ascii="Arial" w:hAnsi="Arial"/>
                <w:color w:val="auto"/>
                <w:kern w:val="2"/>
                <w:sz w:val="21"/>
                <w:szCs w:val="21"/>
                <w:lang w:val="fr-FR" w:eastAsia="fr-FR" w:bidi="fr-FR"/>
              </w:rPr>
              <w:t>plus value</w:t>
            </w:r>
            <w:r>
              <w:rPr>
                <w:rFonts w:ascii="Arial" w:hAnsi="Arial"/>
                <w:sz w:val="21"/>
                <w:szCs w:val="21"/>
              </w:rPr>
              <w:t xml:space="preserve"> la réalisation de la mission DET pour des travaux pour un dimanche: prestations réalisées dans la tranche horaire 0h-24h.</w:t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numPr>
                <w:ilvl w:val="0"/>
                <w:numId w:val="0"/>
              </w:numPr>
              <w:spacing w:before="0" w:after="120"/>
              <w:ind w:left="0" w:hanging="0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Plus-value pour travaux </w:t>
            </w:r>
            <w:r>
              <w:rPr>
                <w:rFonts w:eastAsia="Lucida Sans Unicode" w:cs="Tahoma" w:ascii="Arial" w:hAnsi="Arial"/>
                <w:b/>
                <w:bCs/>
                <w:color w:val="auto"/>
                <w:kern w:val="2"/>
                <w:sz w:val="21"/>
                <w:szCs w:val="21"/>
                <w:lang w:val="fr-FR" w:eastAsia="fr-FR" w:bidi="fr-FR"/>
              </w:rPr>
              <w:t>un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dimanche 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:………………..……… ……………………………………………………………………………...………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504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Plus-value pour travaux de désamiantage</w:t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 forfaitairement quelle que soit la durée, la plus value à la  réalisation de la mission DET pour des travaux de désamianta</w:t>
            </w:r>
            <w:r>
              <w:rPr>
                <w:rFonts w:ascii="Arial" w:hAnsi="Arial"/>
                <w:sz w:val="21"/>
                <w:szCs w:val="21"/>
                <w:shd w:fill="auto" w:val="clear"/>
              </w:rPr>
              <w:t xml:space="preserve">ge </w:t>
            </w:r>
            <w:r>
              <w:rPr>
                <w:rFonts w:ascii="Liberation Sans" w:hAnsi="Liberation Sans"/>
                <w:b/>
                <w:bCs/>
                <w:color w:val="000000"/>
                <w:sz w:val="21"/>
                <w:szCs w:val="21"/>
                <w:u w:val="single"/>
                <w:shd w:fill="auto" w:val="clear"/>
              </w:rPr>
              <w:t>au sens de l’article R 4412-94 1° du Code du Travail</w:t>
            </w:r>
            <w:r>
              <w:rPr>
                <w:rFonts w:ascii="Arial" w:hAnsi="Arial"/>
                <w:sz w:val="21"/>
                <w:szCs w:val="21"/>
                <w:shd w:fill="auto" w:val="clear"/>
              </w:rPr>
              <w:t>.</w:t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Plus-value pour travaux de désamiantage </w:t>
            </w:r>
            <w:r>
              <w:rPr>
                <w:b w:val="false"/>
                <w:bCs w:val="false"/>
                <w:i/>
                <w:iCs/>
                <w:sz w:val="21"/>
                <w:szCs w:val="21"/>
              </w:rPr>
              <w:t>(en lettres)</w:t>
            </w:r>
            <w:r>
              <w:rPr>
                <w:b w:val="false"/>
                <w:bCs w:val="false"/>
                <w:sz w:val="21"/>
                <w:szCs w:val="21"/>
              </w:rPr>
              <w:t xml:space="preserve"> :………………..……… ……………………………………………………………………………...………</w:t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>
          <w:ins w:id="70" w:author="Gérard Delfosse" w:date="2019-06-28T12:08:00Z"/>
        </w:trPr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505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  <w:ins w:id="72" w:author="Gérard Delfosse" w:date="2019-06-28T12:08:00Z"/>
              </w:rPr>
            </w:pPr>
            <w:ins w:id="71" w:author="Gérard Delfosse" w:date="2019-06-28T12:08:00Z">
              <w:r>
                <w:rPr>
                  <w:sz w:val="21"/>
                  <w:szCs w:val="21"/>
                </w:rPr>
                <w:t xml:space="preserve">Plus-value aux  missions PRO et ACT pour introduction de variantes lors des études </w:t>
              </w:r>
            </w:ins>
          </w:p>
          <w:p>
            <w:pPr>
              <w:pStyle w:val="Standard"/>
              <w:widowControl w:val="false"/>
              <w:rPr/>
            </w:pPr>
            <w:ins w:id="73" w:author="Gérard Delfosse" w:date="2019-06-28T12:08:00Z">
              <w:r>
                <w:rPr/>
              </w:r>
            </w:ins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ins w:id="76" w:author="Gérard Delfosse" w:date="2019-06-28T12:08:00Z"/>
                <w:sz w:val="21"/>
                <w:szCs w:val="21"/>
              </w:rPr>
            </w:pPr>
            <w:ins w:id="75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>Ce prix rémunère forfaitairement la plus-value afférente à l’introduction de variantes lors des éléments PRO et ACT</w:t>
              </w:r>
            </w:ins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ins w:id="78" w:author="Gérard Delfosse" w:date="2019-06-28T12:08:00Z"/>
                <w:sz w:val="21"/>
                <w:szCs w:val="21"/>
              </w:rPr>
            </w:pPr>
            <w:ins w:id="77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</w:r>
            </w:ins>
          </w:p>
          <w:p>
            <w:pPr>
              <w:pStyle w:val="Standard"/>
              <w:widowControl w:val="false"/>
              <w:rPr/>
            </w:pPr>
            <w:ins w:id="79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 xml:space="preserve">Plus-values à PRO et ATC pour Variantes </w:t>
              </w:r>
            </w:ins>
            <w:ins w:id="80" w:author="Gérard Delfosse" w:date="2019-06-28T12:08:00Z">
              <w:r>
                <w:rPr>
                  <w:rFonts w:ascii="Arial" w:hAnsi="Arial"/>
                  <w:i/>
                  <w:iCs/>
                  <w:sz w:val="21"/>
                  <w:szCs w:val="21"/>
                </w:rPr>
                <w:t>(en lettres)</w:t>
              </w:r>
            </w:ins>
            <w:ins w:id="81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: </w:t>
              </w:r>
            </w:ins>
            <w:r>
              <w:rPr>
                <w:rFonts w:ascii="Arial" w:hAnsi="Arial"/>
                <w:sz w:val="21"/>
                <w:szCs w:val="21"/>
              </w:rPr>
              <w:t>…………………………………………………………………………………………………………………………………………………………………………………...</w:t>
            </w:r>
            <w:ins w:id="82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>.</w:t>
              </w:r>
            </w:ins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506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Plus-value pour mission de DET sans réalisation des phases précédentes</w:t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remunère forfaitairement pour chaque bon de commande l’appropriation par le MOE des éléments du projet si celui -ci n’a pas réalisé l</w:t>
            </w:r>
            <w:r>
              <w:rPr>
                <w:rFonts w:eastAsia="Lucida Sans Unicode" w:cs="Tahoma" w:ascii="Arial" w:hAnsi="Arial"/>
                <w:color w:val="auto"/>
                <w:kern w:val="2"/>
                <w:sz w:val="21"/>
                <w:szCs w:val="21"/>
                <w:lang w:val="fr-FR" w:eastAsia="fr-FR" w:bidi="fr-FR"/>
              </w:rPr>
              <w:t>es</w:t>
            </w:r>
            <w:r>
              <w:rPr>
                <w:rFonts w:ascii="Arial" w:hAnsi="Arial"/>
                <w:sz w:val="21"/>
                <w:szCs w:val="21"/>
              </w:rPr>
              <w:t xml:space="preserve"> phases AVP, PRO ,et ACT</w:t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Plus-values pour mission de DET sans réalisation des phases précédentes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………………………………………………………………………………………………………………………………………………………………………..</w:t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rPr/>
            </w:pPr>
            <w:r>
              <w:rPr/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1"/>
              <w:widowControl w:val="false"/>
              <w:spacing w:before="240" w:after="120"/>
              <w:rPr>
                <w:sz w:val="28"/>
                <w:szCs w:val="28"/>
              </w:rPr>
            </w:pPr>
            <w:bookmarkStart w:id="12" w:name="__RefHeading___Toc10474_983466808"/>
            <w:bookmarkStart w:id="13" w:name="_Toc10802835"/>
            <w:bookmarkEnd w:id="12"/>
            <w:r>
              <w:rPr>
                <w:sz w:val="28"/>
                <w:szCs w:val="28"/>
              </w:rPr>
              <w:t>MISSIONS COMPLEMENTAIRES</w:t>
            </w:r>
            <w:bookmarkEnd w:id="13"/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601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Éléments de mission complémentaire MC1 : GEO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3120" w:leader="none"/>
              </w:tabs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ab/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83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la mission complémentaire MC1 ayant trait à la géotechnique, comme définie au CCP.</w:t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84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85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GEO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…………………….……………………………………..……………………………………………………………………………………….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602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complémentaire MC2 : RES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3120" w:leader="none"/>
              </w:tabs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ab/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86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la mission complémentaire MC2 ayant trait à la reconnaissance et au déplacement des réseaux, comme définie au CCP.</w:t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87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88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 MES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………….………………………………………..…………………………………………………………………………………………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603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complémentaire MC3 : CTRL ext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3120" w:leader="none"/>
              </w:tabs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ab/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89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la mission complémentaire MC3 ayant trait à la définition, au pilotage et au suivi du contrôle extérieur des travaux, comme définie au CCP.</w:t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90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 xml:space="preserve">Le forfait </w:delText>
              </w:r>
            </w:del>
            <w:del w:id="91" w:author="Gérard Delfosse" w:date="2019-06-28T12:08:00Z">
              <w:r>
                <w:rPr>
                  <w:rFonts w:ascii="Arial" w:hAnsi="Arial"/>
                  <w:i/>
                  <w:iCs/>
                  <w:sz w:val="21"/>
                  <w:szCs w:val="21"/>
                </w:rPr>
                <w:delText>(</w:delText>
              </w:r>
            </w:del>
            <w:ins w:id="92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 xml:space="preserve">Élément  CTRL Ext </w:t>
              </w:r>
            </w:ins>
            <w:ins w:id="93" w:author="Gérard Delfosse" w:date="2019-06-28T12:08:00Z">
              <w:r>
                <w:rPr>
                  <w:rFonts w:ascii="Arial" w:hAnsi="Arial"/>
                  <w:i/>
                  <w:iCs/>
                  <w:sz w:val="21"/>
                  <w:szCs w:val="21"/>
                </w:rPr>
                <w:t xml:space="preserve">( </w:t>
              </w:r>
            </w:ins>
            <w:r>
              <w:rPr>
                <w:rFonts w:ascii="Arial" w:hAnsi="Arial"/>
                <w:i/>
                <w:iCs/>
                <w:sz w:val="21"/>
                <w:szCs w:val="21"/>
              </w:rPr>
              <w:t>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……………….…………………………………..……………………………………………………………………………………….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604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complémentaire MC4 : ASS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3120" w:leader="none"/>
              </w:tabs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ab/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</w:t>
            </w:r>
            <w:ins w:id="94" w:author="Gérard Delfosse" w:date="2019-06-28T12:08:00Z">
              <w:r>
                <w:rPr>
                  <w:rFonts w:ascii="Arial" w:hAnsi="Arial"/>
                  <w:sz w:val="21"/>
                  <w:szCs w:val="21"/>
                </w:rPr>
                <w:t xml:space="preserve"> forfaitairement</w:t>
              </w:r>
            </w:ins>
            <w:r>
              <w:rPr>
                <w:rFonts w:ascii="Arial" w:hAnsi="Arial"/>
                <w:sz w:val="21"/>
                <w:szCs w:val="21"/>
              </w:rPr>
              <w:t xml:space="preserve"> la réalisation de la mission complémentaire MC4 ayant trait à la prise en compte des incidences de l’imperméabilisation du TPC au regard de la loi sur l’eau et sur le projet, comme définie au CCP.</w:t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del w:id="95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delText>Le forfait</w:delText>
              </w:r>
            </w:del>
            <w:ins w:id="96" w:author="Gérard Delfosse" w:date="2019-06-28T12:08:00Z">
              <w:r>
                <w:rPr>
                  <w:rFonts w:ascii="Arial" w:hAnsi="Arial"/>
                  <w:b/>
                  <w:bCs/>
                  <w:sz w:val="21"/>
                  <w:szCs w:val="21"/>
                </w:rPr>
                <w:t>Élément  ASS</w:t>
              </w:r>
            </w:ins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…………………….…………………………………..…………………………….…………………………………………………………….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  <w:tr>
        <w:trPr/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605</w:t>
            </w:r>
          </w:p>
        </w:tc>
        <w:tc>
          <w:tcPr>
            <w:tcW w:w="745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itre2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Élément de mission complémentaire MC5 : DESC + Arretés</w:t>
            </w:r>
          </w:p>
          <w:p>
            <w:pPr>
              <w:pStyle w:val="Standard"/>
              <w:widowControl w:val="false"/>
              <w:numPr>
                <w:ilvl w:val="0"/>
                <w:numId w:val="0"/>
              </w:numPr>
              <w:ind w:left="0" w:hang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Ce prix rémunère forfaitairement la réalisation de la mission complémentaire MC5 ayant trait à la réalisation du dossier d’exploitation sous chantier et des arrêtés nécessaires à l’ensemble des travaux comme définie au CCP.</w:t>
            </w:r>
          </w:p>
          <w:p>
            <w:pPr>
              <w:pStyle w:val="Textbody"/>
              <w:widowControl w:val="false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extbody"/>
              <w:widowControl w:val="false"/>
              <w:numPr>
                <w:ilvl w:val="0"/>
                <w:numId w:val="0"/>
              </w:numPr>
              <w:spacing w:before="0" w:after="120"/>
              <w:ind w:left="0" w:hanging="0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Élément  DESC 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>(en lettres)</w:t>
            </w:r>
            <w:r>
              <w:rPr>
                <w:rFonts w:ascii="Arial" w:hAnsi="Arial"/>
                <w:sz w:val="21"/>
                <w:szCs w:val="21"/>
              </w:rPr>
              <w:t xml:space="preserve"> : …………………….…………………………………..…………………………….…………………………………………………………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Textbody"/>
              <w:widowControl w:val="false"/>
              <w:snapToGrid w:val="false"/>
              <w:spacing w:before="0" w:after="12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……</w:t>
            </w:r>
            <w:r>
              <w:rPr>
                <w:rFonts w:ascii="Arial" w:hAnsi="Arial"/>
                <w:sz w:val="21"/>
                <w:szCs w:val="21"/>
              </w:rPr>
              <w:t>.……….……...€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134" w:right="1134" w:header="720" w:top="1134" w:footer="1134" w:bottom="1700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Franklin Gothic Medium Cond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>
        <w:rFonts w:ascii="Arial" w:hAnsi="Arial"/>
        <w:sz w:val="20"/>
        <w:szCs w:val="20"/>
      </w:rPr>
      <w:t xml:space="preserve">Page </w:t>
    </w:r>
    <w:r>
      <w:rPr>
        <w:rFonts w:ascii="Arial" w:hAnsi="Arial"/>
        <w:sz w:val="20"/>
        <w:szCs w:val="20"/>
      </w:rPr>
      <w:fldChar w:fldCharType="begin"/>
    </w:r>
    <w:r>
      <w:rPr>
        <w:sz w:val="20"/>
        <w:szCs w:val="20"/>
        <w:rFonts w:ascii="Arial" w:hAnsi="Arial"/>
      </w:rPr>
      <w:instrText> PAGE </w:instrText>
    </w:r>
    <w:r>
      <w:rPr>
        <w:sz w:val="20"/>
        <w:szCs w:val="20"/>
        <w:rFonts w:ascii="Arial" w:hAnsi="Arial"/>
      </w:rPr>
      <w:fldChar w:fldCharType="separate"/>
    </w:r>
    <w:r>
      <w:rPr>
        <w:sz w:val="20"/>
        <w:szCs w:val="20"/>
        <w:rFonts w:ascii="Arial" w:hAnsi="Arial"/>
      </w:rPr>
      <w:t>9</w:t>
    </w:r>
    <w:r>
      <w:rPr>
        <w:sz w:val="20"/>
        <w:szCs w:val="20"/>
        <w:rFonts w:ascii="Arial" w:hAnsi="Arial"/>
      </w:rPr>
      <w:fldChar w:fldCharType="end"/>
    </w:r>
    <w:r>
      <w:rPr>
        <w:rFonts w:ascii="Arial" w:hAnsi="Arial"/>
        <w:sz w:val="20"/>
        <w:szCs w:val="20"/>
      </w:rPr>
      <w:t>/</w:t>
    </w:r>
    <w:r>
      <w:rPr>
        <w:rFonts w:ascii="Arial" w:hAnsi="Arial"/>
        <w:sz w:val="20"/>
        <w:szCs w:val="20"/>
      </w:rPr>
      <w:fldChar w:fldCharType="begin"/>
    </w:r>
    <w:r>
      <w:rPr>
        <w:sz w:val="20"/>
        <w:szCs w:val="20"/>
        <w:rFonts w:ascii="Arial" w:hAnsi="Arial"/>
      </w:rPr>
      <w:instrText> NUMPAGES </w:instrText>
    </w:r>
    <w:r>
      <w:rPr>
        <w:sz w:val="20"/>
        <w:szCs w:val="20"/>
        <w:rFonts w:ascii="Arial" w:hAnsi="Arial"/>
      </w:rPr>
      <w:fldChar w:fldCharType="separate"/>
    </w:r>
    <w:r>
      <w:rPr>
        <w:sz w:val="20"/>
        <w:szCs w:val="20"/>
        <w:rFonts w:ascii="Arial" w:hAnsi="Arial"/>
      </w:rPr>
      <w:t>9</w:t>
    </w:r>
    <w:r>
      <w:rPr>
        <w:sz w:val="20"/>
        <w:szCs w:val="20"/>
        <w:rFonts w:ascii="Arial" w:hAnsi="Arial"/>
      </w:rPr>
      <w:fldChar w:fldCharType="end"/>
    </w:r>
    <w:r>
      <w:rPr/>
      <w:tab/>
      <w:tab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  <w:t xml:space="preserve">Page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  <w:r>
      <w:rPr/>
      <w:t>/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9</w:t>
    </w:r>
    <w:r>
      <w:rPr/>
      <w:fldChar w:fldCharType="end"/>
    </w: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</w:r>
  </w:p>
  <w:tbl>
    <w:tblPr>
      <w:tblW w:w="9970" w:type="dxa"/>
      <w:jc w:val="lef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4930"/>
      <w:gridCol w:w="5039"/>
    </w:tblGrid>
    <w:tr>
      <w:trPr/>
      <w:tc>
        <w:tcPr>
          <w:tcW w:w="4930" w:type="dxa"/>
          <w:tcBorders/>
        </w:tcPr>
        <w:p>
          <w:pPr>
            <w:pStyle w:val="Entte"/>
            <w:widowControl w:val="false"/>
            <w:rPr>
              <w:sz w:val="16"/>
              <w:szCs w:val="16"/>
            </w:rPr>
          </w:pPr>
          <w:r>
            <w:rPr>
              <w:rFonts w:cs="Arial" w:ascii="Arial" w:hAnsi="Arial"/>
              <w:sz w:val="16"/>
              <w:szCs w:val="16"/>
            </w:rPr>
            <w:t>DIR Ouest</w:t>
          </w:r>
        </w:p>
      </w:tc>
      <w:tc>
        <w:tcPr>
          <w:tcW w:w="5039" w:type="dxa"/>
          <w:tcBorders/>
        </w:tcPr>
        <w:p>
          <w:pPr>
            <w:pStyle w:val="Entte"/>
            <w:widowControl w:val="false"/>
            <w:jc w:val="right"/>
            <w:rPr>
              <w:sz w:val="16"/>
              <w:szCs w:val="16"/>
            </w:rPr>
          </w:pPr>
          <w:r>
            <w:rPr>
              <w:rFonts w:ascii="Arial" w:hAnsi="Arial"/>
              <w:color w:val="000000"/>
              <w:sz w:val="16"/>
            </w:rPr>
            <w:t>MOE des travaux d’entretien de chaussées du RRN</w:t>
          </w:r>
        </w:p>
      </w:tc>
    </w:tr>
  </w:tbl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 %1. "/>
      <w:lvlJc w:val="left"/>
      <w:pPr>
        <w:tabs>
          <w:tab w:val="num" w:pos="0"/>
        </w:tabs>
        <w:ind w:left="0" w:hanging="0"/>
      </w:pPr>
    </w:lvl>
    <w:lvl w:ilvl="1">
      <w:start w:val="1"/>
      <w:pStyle w:val="Titre2"/>
      <w:numFmt w:val="decimal"/>
      <w:lvlText w:val="%1.%2."/>
      <w:lvlJc w:val="left"/>
      <w:pPr>
        <w:tabs>
          <w:tab w:val="num" w:pos="0"/>
        </w:tabs>
        <w:ind w:left="0" w:hanging="0"/>
      </w:pPr>
    </w:lvl>
    <w:lvl w:ilvl="2">
      <w:start w:val="1"/>
      <w:pStyle w:val="Titre3"/>
      <w:numFmt w:val="lowerLetter"/>
      <w:lvlText w:val=" %3)"/>
      <w:lvlJc w:val="left"/>
      <w:pPr>
        <w:tabs>
          <w:tab w:val="num" w:pos="0"/>
        </w:tabs>
        <w:ind w:left="567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5"/>
  <w:revisionView w:insDel="0" w:formatting="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kern w:val="2"/>
        <w:sz w:val="24"/>
        <w:szCs w:val="24"/>
        <w:lang w:val="fr-FR" w:eastAsia="fr-FR" w:bidi="fr-FR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fr-FR" w:eastAsia="fr-FR" w:bidi="fr-FR"/>
    </w:rPr>
  </w:style>
  <w:style w:type="paragraph" w:styleId="Titre1">
    <w:name w:val="Heading 1"/>
    <w:basedOn w:val="Titre"/>
    <w:next w:val="Textbody"/>
    <w:qFormat/>
    <w:pPr>
      <w:numPr>
        <w:ilvl w:val="0"/>
        <w:numId w:val="1"/>
      </w:numPr>
      <w:pBdr>
        <w:top w:val="single" w:sz="8" w:space="0" w:color="0000FF"/>
        <w:left w:val="single" w:sz="8" w:space="0" w:color="0000FF"/>
        <w:bottom w:val="single" w:sz="8" w:space="0" w:color="0000FF"/>
        <w:right w:val="single" w:sz="8" w:space="0" w:color="0000FF"/>
      </w:pBdr>
      <w:outlineLvl w:val="0"/>
    </w:pPr>
    <w:rPr>
      <w:b/>
      <w:bCs/>
      <w:color w:val="0000FF"/>
      <w:sz w:val="36"/>
      <w:szCs w:val="32"/>
    </w:rPr>
  </w:style>
  <w:style w:type="paragraph" w:styleId="Titre2">
    <w:name w:val="Heading 2"/>
    <w:basedOn w:val="Titre"/>
    <w:next w:val="Standard"/>
    <w:qFormat/>
    <w:pPr>
      <w:numPr>
        <w:ilvl w:val="1"/>
        <w:numId w:val="1"/>
      </w:numPr>
      <w:spacing w:before="0" w:after="0"/>
      <w:outlineLvl w:val="1"/>
    </w:pPr>
    <w:rPr>
      <w:b/>
      <w:bCs/>
      <w:i/>
      <w:iCs/>
    </w:rPr>
  </w:style>
  <w:style w:type="paragraph" w:styleId="Titre3">
    <w:name w:val="Heading 3"/>
    <w:basedOn w:val="Titre"/>
    <w:next w:val="Textbody"/>
    <w:qFormat/>
    <w:pPr>
      <w:numPr>
        <w:ilvl w:val="2"/>
        <w:numId w:val="1"/>
      </w:numPr>
      <w:outlineLvl w:val="2"/>
    </w:pPr>
    <w:rPr>
      <w:b/>
      <w:bCs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ctresdenotedebasdepage" w:customStyle="1">
    <w:name w:val="Caractères de note de bas de page"/>
    <w:qFormat/>
    <w:rPr/>
  </w:style>
  <w:style w:type="character" w:styleId="Caractresdenumrotation" w:customStyle="1">
    <w:name w:val="Caractères de numérotation"/>
    <w:qFormat/>
    <w:rPr>
      <w:sz w:val="24"/>
      <w:szCs w:val="24"/>
      <w:lang w:val="en-US" w:eastAsia="en-US"/>
    </w:rPr>
  </w:style>
  <w:style w:type="character" w:styleId="Puces" w:customStyle="1">
    <w:name w:val="Puces"/>
    <w:qFormat/>
    <w:rPr>
      <w:rFonts w:ascii="StarSymbol, 'Arial Unicode MS'" w:hAnsi="StarSymbol, 'Arial Unicode MS'" w:eastAsia="StarSymbol, 'Arial Unicode MS'" w:cs="StarSymbol, 'Arial Unicode MS'"/>
      <w:sz w:val="18"/>
      <w:szCs w:val="18"/>
      <w:lang w:val="en-US" w:eastAsia="en-US"/>
    </w:rPr>
  </w:style>
  <w:style w:type="character" w:styleId="Ancredenotedebasdepage" w:customStyle="1">
    <w:name w:val="Ancre de note de bas de page"/>
    <w:rPr>
      <w:vertAlign w:val="superscript"/>
    </w:rPr>
  </w:style>
  <w:style w:type="character" w:styleId="RTFNum21" w:customStyle="1">
    <w:name w:val="RTF_Num 2 1"/>
    <w:qFormat/>
    <w:rPr/>
  </w:style>
  <w:style w:type="character" w:styleId="RTFNum22" w:customStyle="1">
    <w:name w:val="RTF_Num 2 2"/>
    <w:qFormat/>
    <w:rPr/>
  </w:style>
  <w:style w:type="character" w:styleId="RTFNum23" w:customStyle="1">
    <w:name w:val="RTF_Num 2 3"/>
    <w:qFormat/>
    <w:rPr/>
  </w:style>
  <w:style w:type="character" w:styleId="RTFNum24" w:customStyle="1">
    <w:name w:val="RTF_Num 2 4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25" w:customStyle="1">
    <w:name w:val="RTF_Num 2 5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26" w:customStyle="1">
    <w:name w:val="RTF_Num 2 6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27" w:customStyle="1">
    <w:name w:val="RTF_Num 2 7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28" w:customStyle="1">
    <w:name w:val="RTF_Num 2 8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29" w:customStyle="1">
    <w:name w:val="RTF_Num 2 9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210" w:customStyle="1">
    <w:name w:val="RTF_Num 2 10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31" w:customStyle="1">
    <w:name w:val="RTF_Num 3 1"/>
    <w:qFormat/>
    <w:rPr/>
  </w:style>
  <w:style w:type="character" w:styleId="RTFNum32" w:customStyle="1">
    <w:name w:val="RTF_Num 3 2"/>
    <w:qFormat/>
    <w:rPr/>
  </w:style>
  <w:style w:type="character" w:styleId="RTFNum33" w:customStyle="1">
    <w:name w:val="RTF_Num 3 3"/>
    <w:qFormat/>
    <w:rPr/>
  </w:style>
  <w:style w:type="character" w:styleId="RTFNum34" w:customStyle="1">
    <w:name w:val="RTF_Num 3 4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35" w:customStyle="1">
    <w:name w:val="RTF_Num 3 5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36" w:customStyle="1">
    <w:name w:val="RTF_Num 3 6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37" w:customStyle="1">
    <w:name w:val="RTF_Num 3 7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38" w:customStyle="1">
    <w:name w:val="RTF_Num 3 8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39" w:customStyle="1">
    <w:name w:val="RTF_Num 3 9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RTFNum310" w:customStyle="1">
    <w:name w:val="RTF_Num 3 10"/>
    <w:qFormat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15z0" w:customStyle="1">
    <w:name w:val="WW8Num15z0"/>
    <w:qFormat/>
    <w:rPr>
      <w:rFonts w:ascii="Times New Roman" w:hAnsi="Times New Roman" w:eastAsia="Times New Roman" w:cs="Times New Roman"/>
    </w:rPr>
  </w:style>
  <w:style w:type="character" w:styleId="WW8Num15z1" w:customStyle="1">
    <w:name w:val="WW8Num15z1"/>
    <w:qFormat/>
    <w:rPr>
      <w:rFonts w:ascii="Courier New" w:hAnsi="Courier New" w:eastAsia="Courier New" w:cs="Courier New"/>
    </w:rPr>
  </w:style>
  <w:style w:type="character" w:styleId="WW8Num15z2" w:customStyle="1">
    <w:name w:val="WW8Num15z2"/>
    <w:qFormat/>
    <w:rPr>
      <w:rFonts w:ascii="Wingdings" w:hAnsi="Wingdings" w:eastAsia="Wingdings" w:cs="Wingdings"/>
    </w:rPr>
  </w:style>
  <w:style w:type="character" w:styleId="WW8Num15z3" w:customStyle="1">
    <w:name w:val="WW8Num15z3"/>
    <w:qFormat/>
    <w:rPr>
      <w:rFonts w:ascii="Symbol" w:hAnsi="Symbol" w:eastAsia="Symbol" w:cs="Symbol"/>
    </w:rPr>
  </w:style>
  <w:style w:type="character" w:styleId="Accentuation">
    <w:name w:val="Accentuation"/>
    <w:qFormat/>
    <w:rPr>
      <w:i/>
      <w:iCs/>
    </w:rPr>
  </w:style>
  <w:style w:type="character" w:styleId="EntteCar" w:customStyle="1">
    <w:name w:val="En-tête Car"/>
    <w:basedOn w:val="DefaultParagraphFont"/>
    <w:link w:val="En-tte"/>
    <w:uiPriority w:val="99"/>
    <w:qFormat/>
    <w:rsid w:val="00bb611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5c6e66"/>
    <w:rPr>
      <w:rFonts w:ascii="Segoe UI" w:hAnsi="Segoe UI" w:cs="Segoe UI"/>
      <w:sz w:val="18"/>
      <w:szCs w:val="18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Sautdindex">
    <w:name w:val="Saut d'index"/>
    <w:qFormat/>
    <w:rPr/>
  </w:style>
  <w:style w:type="paragraph" w:styleId="Titre" w:customStyle="1">
    <w:name w:val="Titre"/>
    <w:basedOn w:val="Standard"/>
    <w:next w:val="Textbody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body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fr-FR" w:eastAsia="fr-FR" w:bidi="fr-FR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Standard"/>
    <w:pPr>
      <w:suppressLineNumbers/>
      <w:tabs>
        <w:tab w:val="clear" w:pos="709"/>
        <w:tab w:val="center" w:pos="5244" w:leader="none"/>
        <w:tab w:val="right" w:pos="10489" w:leader="none"/>
      </w:tabs>
    </w:pPr>
    <w:rPr/>
  </w:style>
  <w:style w:type="paragraph" w:styleId="Contenudetableau" w:customStyle="1">
    <w:name w:val="Contenu de tableau"/>
    <w:basedOn w:val="Standard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ontenudecadre" w:customStyle="1">
    <w:name w:val="Contenu de cadre"/>
    <w:basedOn w:val="Textbody"/>
    <w:qFormat/>
    <w:pPr/>
    <w:rPr/>
  </w:style>
  <w:style w:type="paragraph" w:styleId="Footnote" w:customStyle="1">
    <w:name w:val="Footnote"/>
    <w:basedOn w:val="Standard"/>
    <w:qFormat/>
    <w:pPr>
      <w:suppressLineNumbers/>
      <w:ind w:left="283" w:hanging="283"/>
    </w:pPr>
    <w:rPr>
      <w:sz w:val="20"/>
      <w:szCs w:val="20"/>
    </w:rPr>
  </w:style>
  <w:style w:type="paragraph" w:styleId="ContentsHeading" w:customStyle="1">
    <w:name w:val="Contents Heading"/>
    <w:basedOn w:val="Titre"/>
    <w:qFormat/>
    <w:pPr>
      <w:suppressLineNumbers/>
      <w:spacing w:before="0" w:after="57"/>
    </w:pPr>
    <w:rPr>
      <w:b/>
      <w:bCs/>
      <w:sz w:val="32"/>
      <w:szCs w:val="32"/>
    </w:rPr>
  </w:style>
  <w:style w:type="paragraph" w:styleId="Contents1" w:customStyle="1">
    <w:name w:val="Contents 1"/>
    <w:basedOn w:val="Index"/>
    <w:qFormat/>
    <w:pPr>
      <w:tabs>
        <w:tab w:val="clear" w:pos="709"/>
        <w:tab w:val="right" w:pos="10489" w:leader="dot"/>
      </w:tabs>
      <w:spacing w:before="0" w:after="57"/>
    </w:pPr>
    <w:rPr>
      <w:rFonts w:ascii="Arial" w:hAnsi="Arial" w:eastAsia="Arial" w:cs="Arial"/>
      <w:sz w:val="21"/>
    </w:rPr>
  </w:style>
  <w:style w:type="paragraph" w:styleId="Contents2" w:customStyle="1">
    <w:name w:val="Contents 2"/>
    <w:basedOn w:val="Index"/>
    <w:qFormat/>
    <w:pPr>
      <w:tabs>
        <w:tab w:val="clear" w:pos="709"/>
        <w:tab w:val="right" w:pos="10489" w:leader="dot"/>
      </w:tabs>
      <w:ind w:left="283" w:hanging="0"/>
    </w:pPr>
    <w:rPr>
      <w:sz w:val="20"/>
    </w:rPr>
  </w:style>
  <w:style w:type="paragraph" w:styleId="Contents3" w:customStyle="1">
    <w:name w:val="Contents 3"/>
    <w:basedOn w:val="Index"/>
    <w:qFormat/>
    <w:pPr>
      <w:tabs>
        <w:tab w:val="clear" w:pos="709"/>
        <w:tab w:val="right" w:pos="10489" w:leader="dot"/>
      </w:tabs>
      <w:ind w:left="566" w:hanging="0"/>
    </w:pPr>
    <w:rPr/>
  </w:style>
  <w:style w:type="paragraph" w:styleId="Contents4" w:customStyle="1">
    <w:name w:val="Contents 4"/>
    <w:basedOn w:val="Index"/>
    <w:qFormat/>
    <w:pPr>
      <w:tabs>
        <w:tab w:val="clear" w:pos="709"/>
        <w:tab w:val="right" w:pos="10489" w:leader="dot"/>
      </w:tabs>
      <w:ind w:left="849" w:hanging="0"/>
    </w:pPr>
    <w:rPr/>
  </w:style>
  <w:style w:type="paragraph" w:styleId="Contents5" w:customStyle="1">
    <w:name w:val="Contents 5"/>
    <w:basedOn w:val="Index"/>
    <w:qFormat/>
    <w:pPr>
      <w:tabs>
        <w:tab w:val="clear" w:pos="709"/>
        <w:tab w:val="right" w:pos="10489" w:leader="dot"/>
      </w:tabs>
      <w:ind w:left="1132" w:hanging="0"/>
    </w:pPr>
    <w:rPr/>
  </w:style>
  <w:style w:type="paragraph" w:styleId="Contents6" w:customStyle="1">
    <w:name w:val="Contents 6"/>
    <w:basedOn w:val="Index"/>
    <w:qFormat/>
    <w:pPr>
      <w:tabs>
        <w:tab w:val="clear" w:pos="709"/>
        <w:tab w:val="right" w:pos="10489" w:leader="dot"/>
      </w:tabs>
      <w:ind w:left="1415" w:hanging="0"/>
    </w:pPr>
    <w:rPr/>
  </w:style>
  <w:style w:type="paragraph" w:styleId="Contents7" w:customStyle="1">
    <w:name w:val="Contents 7"/>
    <w:basedOn w:val="Index"/>
    <w:qFormat/>
    <w:pPr>
      <w:tabs>
        <w:tab w:val="clear" w:pos="709"/>
        <w:tab w:val="right" w:pos="10489" w:leader="dot"/>
      </w:tabs>
      <w:ind w:left="1698" w:hanging="0"/>
    </w:pPr>
    <w:rPr/>
  </w:style>
  <w:style w:type="paragraph" w:styleId="Contents8" w:customStyle="1">
    <w:name w:val="Contents 8"/>
    <w:basedOn w:val="Index"/>
    <w:qFormat/>
    <w:pPr>
      <w:tabs>
        <w:tab w:val="clear" w:pos="709"/>
        <w:tab w:val="right" w:pos="10489" w:leader="dot"/>
      </w:tabs>
      <w:ind w:left="1981" w:hanging="0"/>
    </w:pPr>
    <w:rPr/>
  </w:style>
  <w:style w:type="paragraph" w:styleId="Contents9" w:customStyle="1">
    <w:name w:val="Contents 9"/>
    <w:basedOn w:val="Index"/>
    <w:qFormat/>
    <w:pPr>
      <w:tabs>
        <w:tab w:val="clear" w:pos="709"/>
        <w:tab w:val="right" w:pos="10489" w:leader="dot"/>
      </w:tabs>
      <w:ind w:left="2264" w:hanging="0"/>
    </w:pPr>
    <w:rPr/>
  </w:style>
  <w:style w:type="paragraph" w:styleId="Tabledesmatiresniveau10" w:customStyle="1">
    <w:name w:val="Table des matières niveau 10"/>
    <w:basedOn w:val="Index"/>
    <w:qFormat/>
    <w:pPr>
      <w:tabs>
        <w:tab w:val="clear" w:pos="709"/>
        <w:tab w:val="right" w:pos="10489" w:leader="dot"/>
      </w:tabs>
      <w:ind w:left="2547" w:hanging="0"/>
    </w:pPr>
    <w:rPr/>
  </w:style>
  <w:style w:type="paragraph" w:styleId="Pagegarde" w:customStyle="1">
    <w:name w:val="page_garde"/>
    <w:basedOn w:val="Standard"/>
    <w:qFormat/>
    <w:pPr/>
    <w:rPr>
      <w:rFonts w:ascii="Franklin Gothic Medium Cond" w:hAnsi="Franklin Gothic Medium Cond" w:eastAsia="Franklin Gothic Medium Cond" w:cs="Franklin Gothic Medium Cond"/>
    </w:rPr>
  </w:style>
  <w:style w:type="paragraph" w:styleId="Trame" w:customStyle="1">
    <w:name w:val="Trame"/>
    <w:basedOn w:val="Standard"/>
    <w:qFormat/>
    <w:pPr>
      <w:shd w:val="clear" w:color="auto" w:fill="CCCCCC"/>
      <w:overflowPunct w:val="true"/>
      <w:jc w:val="center"/>
    </w:pPr>
    <w:rPr>
      <w:b/>
      <w:sz w:val="40"/>
      <w:szCs w:val="20"/>
    </w:rPr>
  </w:style>
  <w:style w:type="paragraph" w:styleId="Cadrerelief" w:customStyle="1">
    <w:name w:val="Cadre_relief"/>
    <w:basedOn w:val="Standard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overflowPunct w:val="true"/>
      <w:ind w:left="284" w:right="283" w:hanging="0"/>
      <w:jc w:val="both"/>
    </w:pPr>
    <w:rPr>
      <w:szCs w:val="20"/>
    </w:rPr>
  </w:style>
  <w:style w:type="paragraph" w:styleId="Reponse" w:customStyle="1">
    <w:name w:val="Reponse"/>
    <w:basedOn w:val="Standard"/>
    <w:qFormat/>
    <w:pPr>
      <w:overflowPunct w:val="true"/>
      <w:ind w:left="567" w:right="567" w:hanging="0"/>
      <w:jc w:val="both"/>
    </w:pPr>
    <w:rPr>
      <w:szCs w:val="20"/>
    </w:rPr>
  </w:style>
  <w:style w:type="paragraph" w:styleId="Tabledesmatiresniveau1">
    <w:name w:val="TOC 1"/>
    <w:basedOn w:val="Normal"/>
    <w:next w:val="Normal"/>
    <w:autoRedefine/>
    <w:uiPriority w:val="39"/>
    <w:unhideWhenUsed/>
    <w:rsid w:val="00c72189"/>
    <w:pPr>
      <w:spacing w:before="0" w:after="100"/>
    </w:pPr>
    <w:rPr/>
  </w:style>
  <w:style w:type="paragraph" w:styleId="Entte">
    <w:name w:val="Header"/>
    <w:basedOn w:val="Normal"/>
    <w:link w:val="En-tteCar"/>
    <w:unhideWhenUsed/>
    <w:rsid w:val="00bb611c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c6e66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RTFNum2" w:customStyle="1">
    <w:name w:val="RTF_Num 2"/>
    <w:qFormat/>
  </w:style>
  <w:style w:type="numbering" w:styleId="RTFNum3" w:customStyle="1">
    <w:name w:val="RTF_Num 3"/>
    <w:qFormat/>
  </w:style>
  <w:style w:type="numbering" w:styleId="WW8Num15" w:customStyle="1">
    <w:name w:val="WW8Num15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LibreOffice/7.0.7.0.M2$Windows_X86_64 LibreOffice_project/7b72e897d1b24fbb19cbc70ecb1fe9a870f38612</Application>
  <AppVersion>15.0000</AppVersion>
  <Pages>9</Pages>
  <Words>1908</Words>
  <Characters>12798</Characters>
  <CharactersWithSpaces>14566</CharactersWithSpaces>
  <Paragraphs>211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2025-01-11T09:31:25Z</dcterms:created>
  <dc:creator/>
  <dc:description>Ajout pour Minéralisation PRO A ( MH du 11/06)</dc:description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