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80" w:rsidRPr="00B7577A" w:rsidRDefault="00B82307">
      <w:pPr>
        <w:rPr>
          <w:b/>
          <w:sz w:val="28"/>
          <w:szCs w:val="28"/>
        </w:rPr>
      </w:pPr>
      <w:ins w:id="0" w:author="gfeipel" w:date="2023-06-05T16:42:00Z">
        <w:r w:rsidRPr="006F2701">
          <w:rPr>
            <w:noProof/>
            <w:lang w:eastAsia="fr-FR"/>
          </w:rPr>
          <w:drawing>
            <wp:anchor distT="0" distB="0" distL="114300" distR="114300" simplePos="0" relativeHeight="251659264" behindDoc="1" locked="0" layoutInCell="1" allowOverlap="1" wp14:anchorId="356B404A" wp14:editId="6E8E22DC">
              <wp:simplePos x="0" y="0"/>
              <wp:positionH relativeFrom="page">
                <wp:posOffset>895350</wp:posOffset>
              </wp:positionH>
              <wp:positionV relativeFrom="page">
                <wp:posOffset>895350</wp:posOffset>
              </wp:positionV>
              <wp:extent cx="2091600" cy="1151093"/>
              <wp:effectExtent l="0" t="0" r="4445" b="0"/>
              <wp:wrapNone/>
              <wp:docPr id="8" name="Image 7">
                <a:extLst xmlns:a="http://schemas.openxmlformats.org/drawingml/2006/main">
                  <a:ext uri="{FF2B5EF4-FFF2-40B4-BE49-F238E27FC236}">
                    <a16:creationId xmlns:a16="http://schemas.microsoft.com/office/drawing/2014/main" id="{429F5B31-FCDC-1A43-B5F0-DC5611C7C493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Image 7">
                        <a:extLst>
                          <a:ext uri="{FF2B5EF4-FFF2-40B4-BE49-F238E27FC236}">
                            <a16:creationId xmlns:a16="http://schemas.microsoft.com/office/drawing/2014/main" id="{429F5B31-FCDC-1A43-B5F0-DC5611C7C493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gray">
                      <a:xfrm>
                        <a:off x="0" y="0"/>
                        <a:ext cx="2091600" cy="115109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</w:p>
    <w:p w:rsidR="00B7577A" w:rsidRDefault="00B7577A"/>
    <w:p w:rsidR="00B82307" w:rsidRDefault="00B82307"/>
    <w:p w:rsidR="00B82307" w:rsidRDefault="00B82307"/>
    <w:p w:rsidR="00B82307" w:rsidRDefault="00B82307"/>
    <w:p w:rsidR="00B82307" w:rsidRDefault="00B82307"/>
    <w:p w:rsidR="00B82307" w:rsidRDefault="00B82307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662"/>
      </w:tblGrid>
      <w:tr w:rsidR="00B7577A" w:rsidRPr="00BA3326" w:rsidTr="004D6430">
        <w:trPr>
          <w:trHeight w:val="801"/>
        </w:trPr>
        <w:tc>
          <w:tcPr>
            <w:tcW w:w="2410" w:type="dxa"/>
            <w:shd w:val="clear" w:color="auto" w:fill="auto"/>
            <w:vAlign w:val="center"/>
          </w:tcPr>
          <w:p w:rsidR="00B7577A" w:rsidRPr="00BA3326" w:rsidRDefault="00B7577A" w:rsidP="004D6430">
            <w:pPr>
              <w:shd w:val="clear" w:color="auto" w:fill="FFFFFF"/>
              <w:spacing w:before="238" w:line="102" w:lineRule="atLeast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BA332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Référence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32295" w:rsidRPr="00BA3326" w:rsidRDefault="001913CF" w:rsidP="00673379">
            <w:pPr>
              <w:shd w:val="clear" w:color="auto" w:fill="FFFFFF"/>
              <w:spacing w:before="238" w:line="102" w:lineRule="atLeas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DRAA</w:t>
            </w:r>
            <w:r w:rsidR="0067337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-COPIES EXAMENS-2025-2028</w:t>
            </w:r>
          </w:p>
        </w:tc>
      </w:tr>
      <w:tr w:rsidR="00B7577A" w:rsidRPr="00BA3326" w:rsidTr="002D191D">
        <w:trPr>
          <w:trHeight w:val="1341"/>
        </w:trPr>
        <w:tc>
          <w:tcPr>
            <w:tcW w:w="2410" w:type="dxa"/>
            <w:shd w:val="clear" w:color="auto" w:fill="auto"/>
            <w:vAlign w:val="center"/>
          </w:tcPr>
          <w:p w:rsidR="00B7577A" w:rsidRPr="00BA3326" w:rsidRDefault="00B7577A" w:rsidP="00B0780D">
            <w:pPr>
              <w:spacing w:before="100" w:beforeAutospacing="1" w:line="102" w:lineRule="atLeast"/>
              <w:rPr>
                <w:rFonts w:ascii="Arial" w:hAnsi="Arial" w:cs="Arial"/>
                <w:b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BA3326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="00B0780D" w:rsidRPr="00BA3326">
              <w:rPr>
                <w:rFonts w:ascii="Arial" w:hAnsi="Arial" w:cs="Arial"/>
                <w:b/>
                <w:sz w:val="24"/>
                <w:szCs w:val="24"/>
                <w:bdr w:val="none" w:sz="0" w:space="0" w:color="auto" w:frame="1"/>
                <w:shd w:val="clear" w:color="auto" w:fill="FFFFFF"/>
              </w:rPr>
              <w:t>Objet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7577A" w:rsidRPr="00BA3326" w:rsidRDefault="00B0780D" w:rsidP="004D6430">
            <w:pPr>
              <w:tabs>
                <w:tab w:val="left" w:pos="9638"/>
              </w:tabs>
              <w:rPr>
                <w:rFonts w:ascii="Arial" w:hAnsi="Arial" w:cs="Arial"/>
                <w:sz w:val="24"/>
                <w:szCs w:val="24"/>
              </w:rPr>
            </w:pPr>
            <w:r w:rsidRPr="00BA3326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Marché de prestations d</w:t>
            </w:r>
            <w:r w:rsidR="004D6430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e fournitures d’impression et de livraisons de copies d’examens pour la région académique Grand Est</w:t>
            </w:r>
            <w:r w:rsidRPr="00BA332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</w:tbl>
    <w:p w:rsidR="00B7577A" w:rsidRPr="00BA3326" w:rsidRDefault="00B7577A">
      <w:pPr>
        <w:rPr>
          <w:rFonts w:ascii="Arial" w:hAnsi="Arial" w:cs="Arial"/>
        </w:rPr>
      </w:pPr>
    </w:p>
    <w:p w:rsidR="00B0780D" w:rsidRPr="00BA3326" w:rsidRDefault="00B0780D" w:rsidP="00B7577A">
      <w:pPr>
        <w:jc w:val="center"/>
        <w:rPr>
          <w:rFonts w:ascii="Arial" w:hAnsi="Arial" w:cs="Arial"/>
          <w:b/>
          <w:sz w:val="28"/>
          <w:szCs w:val="28"/>
        </w:rPr>
      </w:pPr>
    </w:p>
    <w:p w:rsidR="00B7577A" w:rsidRPr="00BA3326" w:rsidRDefault="00D226F2" w:rsidP="00B7577A">
      <w:pPr>
        <w:jc w:val="center"/>
        <w:rPr>
          <w:rFonts w:ascii="Arial" w:hAnsi="Arial" w:cs="Arial"/>
          <w:b/>
          <w:sz w:val="28"/>
          <w:szCs w:val="28"/>
        </w:rPr>
      </w:pPr>
      <w:r w:rsidRPr="00BA3326">
        <w:rPr>
          <w:rFonts w:ascii="Arial" w:hAnsi="Arial" w:cs="Arial"/>
          <w:b/>
          <w:sz w:val="28"/>
          <w:szCs w:val="28"/>
        </w:rPr>
        <w:t>CADRE NOTE METHODOLOGIQUE ET TECHNIQUE</w:t>
      </w:r>
    </w:p>
    <w:p w:rsidR="00D06028" w:rsidRPr="00BA3326" w:rsidRDefault="00D06028" w:rsidP="00D06028">
      <w:pPr>
        <w:jc w:val="center"/>
        <w:rPr>
          <w:rFonts w:ascii="Arial" w:hAnsi="Arial" w:cs="Arial"/>
          <w:b/>
          <w:sz w:val="20"/>
          <w:szCs w:val="20"/>
        </w:rPr>
      </w:pPr>
      <w:r w:rsidRPr="00BA3326">
        <w:rPr>
          <w:rFonts w:ascii="Arial" w:hAnsi="Arial" w:cs="Arial"/>
          <w:b/>
          <w:sz w:val="20"/>
          <w:szCs w:val="20"/>
        </w:rPr>
        <w:t>Critères d’appréciation de la valeur technique de l’offre</w:t>
      </w:r>
      <w:r w:rsidR="00437E73" w:rsidRPr="00BA3326">
        <w:rPr>
          <w:rFonts w:ascii="Arial" w:hAnsi="Arial" w:cs="Arial"/>
          <w:b/>
          <w:sz w:val="20"/>
          <w:szCs w:val="20"/>
        </w:rPr>
        <w:t xml:space="preserve"> </w:t>
      </w:r>
      <w:r w:rsidR="00437E73" w:rsidRPr="00BA3326">
        <w:rPr>
          <w:rFonts w:ascii="Arial" w:hAnsi="Arial" w:cs="Arial"/>
          <w:b/>
          <w:sz w:val="20"/>
          <w:szCs w:val="20"/>
        </w:rPr>
        <w:br/>
        <w:t>(se référer au règlement de la consultation)</w:t>
      </w:r>
    </w:p>
    <w:p w:rsidR="00B7577A" w:rsidRPr="00BA3326" w:rsidRDefault="00B7577A" w:rsidP="00B7577A">
      <w:pPr>
        <w:jc w:val="center"/>
        <w:rPr>
          <w:rFonts w:ascii="Arial" w:hAnsi="Arial" w:cs="Arial"/>
          <w:b/>
          <w:sz w:val="28"/>
          <w:szCs w:val="28"/>
        </w:rPr>
      </w:pPr>
    </w:p>
    <w:p w:rsidR="00437E73" w:rsidRPr="00BA3326" w:rsidRDefault="00437E73" w:rsidP="00D06028">
      <w:pPr>
        <w:pStyle w:val="Corpsdetexte"/>
        <w:spacing w:line="240" w:lineRule="auto"/>
        <w:jc w:val="center"/>
        <w:rPr>
          <w:rFonts w:ascii="Arial" w:hAnsi="Arial" w:cs="Arial"/>
          <w:b/>
          <w:caps/>
          <w:szCs w:val="22"/>
        </w:rPr>
      </w:pPr>
    </w:p>
    <w:p w:rsidR="00B0780D" w:rsidRDefault="00B0780D" w:rsidP="00B0780D">
      <w:pPr>
        <w:pStyle w:val="Corpsdetexte"/>
        <w:spacing w:line="240" w:lineRule="auto"/>
        <w:rPr>
          <w:rFonts w:ascii="Arial" w:hAnsi="Arial" w:cs="Arial"/>
          <w:b/>
          <w:sz w:val="20"/>
        </w:rPr>
      </w:pPr>
      <w:r w:rsidRPr="00BA3326">
        <w:rPr>
          <w:rFonts w:ascii="Arial" w:hAnsi="Arial" w:cs="Arial"/>
          <w:color w:val="000000"/>
          <w:sz w:val="20"/>
          <w:bdr w:val="none" w:sz="0" w:space="0" w:color="auto" w:frame="1"/>
          <w:shd w:val="clear" w:color="auto" w:fill="FFFFFF"/>
        </w:rPr>
        <w:t>Marché de prestations d’</w:t>
      </w:r>
      <w:r w:rsidR="004D6430">
        <w:rPr>
          <w:rFonts w:ascii="Arial" w:hAnsi="Arial" w:cs="Arial"/>
          <w:color w:val="000000"/>
          <w:sz w:val="20"/>
          <w:bdr w:val="none" w:sz="0" w:space="0" w:color="auto" w:frame="1"/>
          <w:shd w:val="clear" w:color="auto" w:fill="FFFFFF"/>
        </w:rPr>
        <w:t>impression et de livraisons de copies d’examens pour la région académique Grand Est</w:t>
      </w:r>
      <w:r w:rsidRPr="00BA3326">
        <w:rPr>
          <w:rFonts w:ascii="Arial" w:hAnsi="Arial" w:cs="Arial"/>
          <w:b/>
          <w:sz w:val="20"/>
        </w:rPr>
        <w:t>.</w:t>
      </w:r>
    </w:p>
    <w:p w:rsidR="00BA3326" w:rsidRPr="00BA3326" w:rsidRDefault="00BA3326" w:rsidP="00B0780D">
      <w:pPr>
        <w:pStyle w:val="Corpsdetexte"/>
        <w:spacing w:line="240" w:lineRule="auto"/>
        <w:rPr>
          <w:rFonts w:ascii="Arial" w:hAnsi="Arial" w:cs="Arial"/>
          <w:b/>
          <w:caps/>
          <w:sz w:val="20"/>
        </w:rPr>
      </w:pPr>
    </w:p>
    <w:p w:rsidR="00B0780D" w:rsidRPr="00BA3326" w:rsidRDefault="00B0780D" w:rsidP="00D06028">
      <w:pPr>
        <w:pStyle w:val="Corpsdetexte"/>
        <w:spacing w:line="240" w:lineRule="auto"/>
        <w:jc w:val="center"/>
        <w:rPr>
          <w:rFonts w:ascii="Arial" w:hAnsi="Arial" w:cs="Arial"/>
          <w:b/>
          <w:caps/>
          <w:sz w:val="20"/>
        </w:rPr>
      </w:pPr>
    </w:p>
    <w:p w:rsidR="00D06028" w:rsidRPr="00BA3326" w:rsidRDefault="002B7E9D" w:rsidP="00EE5134">
      <w:pPr>
        <w:pStyle w:val="Titre1"/>
        <w:rPr>
          <w:rFonts w:cs="Arial"/>
          <w:b w:val="0"/>
          <w:sz w:val="28"/>
          <w:szCs w:val="28"/>
        </w:rPr>
      </w:pPr>
      <w:r w:rsidRPr="00BA3326">
        <w:rPr>
          <w:rFonts w:cs="Arial"/>
          <w:sz w:val="28"/>
          <w:szCs w:val="28"/>
        </w:rPr>
        <w:t>I -</w:t>
      </w:r>
      <w:r w:rsidR="00437E73" w:rsidRPr="00BA3326">
        <w:rPr>
          <w:rFonts w:cs="Arial"/>
          <w:sz w:val="28"/>
          <w:szCs w:val="28"/>
        </w:rPr>
        <w:t xml:space="preserve"> </w:t>
      </w:r>
      <w:r w:rsidR="00D06028" w:rsidRPr="00BA3326">
        <w:rPr>
          <w:rFonts w:cs="Arial"/>
          <w:sz w:val="28"/>
          <w:szCs w:val="28"/>
        </w:rPr>
        <w:t xml:space="preserve">Adaptation du profil du candidat avec l’objet du marché </w:t>
      </w:r>
    </w:p>
    <w:p w:rsidR="00BA3326" w:rsidRDefault="00BA3326" w:rsidP="006D4CB2">
      <w:pPr>
        <w:pStyle w:val="Titre2"/>
        <w:rPr>
          <w:rFonts w:cs="Arial"/>
          <w:sz w:val="20"/>
          <w:szCs w:val="20"/>
        </w:rPr>
      </w:pPr>
    </w:p>
    <w:p w:rsidR="00220531" w:rsidRPr="00BA3326" w:rsidRDefault="006D4CB2" w:rsidP="006D4CB2">
      <w:pPr>
        <w:pStyle w:val="Titre2"/>
        <w:rPr>
          <w:rFonts w:cs="Arial"/>
          <w:sz w:val="20"/>
          <w:szCs w:val="20"/>
        </w:rPr>
      </w:pPr>
      <w:r w:rsidRPr="00BA3326">
        <w:rPr>
          <w:rFonts w:cs="Arial"/>
          <w:sz w:val="20"/>
          <w:szCs w:val="20"/>
        </w:rPr>
        <w:t>Partie 1 : Moyens humains et matériels affectés spécifiquement à la mission</w:t>
      </w: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1.1 - Moyens humains </w:t>
      </w: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220531">
      <w:pPr>
        <w:pStyle w:val="Paragraphedeliste"/>
        <w:numPr>
          <w:ilvl w:val="2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A3326">
        <w:rPr>
          <w:rFonts w:ascii="Arial" w:eastAsia="Times New Roman" w:hAnsi="Arial" w:cs="Arial"/>
          <w:sz w:val="20"/>
          <w:szCs w:val="20"/>
          <w:lang w:eastAsia="fr-FR"/>
        </w:rPr>
        <w:t>Organigramme fonctionnel du candidat ou de l’équipe affectée à l’opération</w:t>
      </w:r>
      <w:r w:rsidR="00656888"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BA3326">
        <w:rPr>
          <w:rFonts w:ascii="Arial" w:eastAsia="Times New Roman" w:hAnsi="Arial" w:cs="Arial"/>
          <w:sz w:val="20"/>
          <w:szCs w:val="20"/>
          <w:lang w:eastAsia="fr-FR"/>
        </w:rPr>
        <w:t>avec les coordonnées de chacun</w:t>
      </w:r>
      <w:r w:rsidR="00656888"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BA3326">
        <w:rPr>
          <w:rFonts w:ascii="Arial" w:eastAsia="Times New Roman" w:hAnsi="Arial" w:cs="Arial"/>
          <w:sz w:val="20"/>
          <w:szCs w:val="20"/>
          <w:lang w:eastAsia="fr-FR"/>
        </w:rPr>
        <w:t>(Etudes, PAQ, Réalisation...)</w:t>
      </w: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fr-FR"/>
        </w:rPr>
      </w:pPr>
    </w:p>
    <w:p w:rsidR="00220531" w:rsidRPr="00BA3326" w:rsidRDefault="00220531" w:rsidP="00220531">
      <w:pPr>
        <w:pStyle w:val="Paragraphedeliste"/>
        <w:numPr>
          <w:ilvl w:val="2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BA3326">
        <w:rPr>
          <w:rFonts w:ascii="Arial" w:eastAsia="Times New Roman" w:hAnsi="Arial" w:cs="Arial"/>
          <w:sz w:val="20"/>
          <w:szCs w:val="20"/>
          <w:lang w:eastAsia="fr-FR"/>
        </w:rPr>
        <w:t>Nombre de personnes</w:t>
      </w:r>
      <w:proofErr w:type="gramEnd"/>
      <w:r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 affectées à la mission (mini ou maxi selon </w:t>
      </w:r>
      <w:r w:rsidR="00432295" w:rsidRPr="00BA3326">
        <w:rPr>
          <w:rFonts w:ascii="Arial" w:eastAsia="Times New Roman" w:hAnsi="Arial" w:cs="Arial"/>
          <w:sz w:val="20"/>
          <w:szCs w:val="20"/>
          <w:lang w:eastAsia="fr-FR"/>
        </w:rPr>
        <w:t>mission</w:t>
      </w:r>
      <w:r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 et planning)</w:t>
      </w:r>
      <w:r w:rsidR="00D06028"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A3326">
        <w:rPr>
          <w:rFonts w:ascii="Arial" w:eastAsia="Times New Roman" w:hAnsi="Arial" w:cs="Arial"/>
          <w:sz w:val="20"/>
          <w:szCs w:val="20"/>
          <w:lang w:eastAsia="fr-FR"/>
        </w:rPr>
        <w:t>Par spécialité et fonction :</w:t>
      </w: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A3326">
        <w:rPr>
          <w:rFonts w:ascii="Arial" w:eastAsia="Times New Roman" w:hAnsi="Arial" w:cs="Arial"/>
          <w:sz w:val="20"/>
          <w:szCs w:val="20"/>
          <w:lang w:eastAsia="fr-FR"/>
        </w:rPr>
        <w:t>-</w:t>
      </w: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A3326">
        <w:rPr>
          <w:rFonts w:ascii="Arial" w:eastAsia="Times New Roman" w:hAnsi="Arial" w:cs="Arial"/>
          <w:sz w:val="20"/>
          <w:szCs w:val="20"/>
          <w:lang w:eastAsia="fr-FR"/>
        </w:rPr>
        <w:t>-</w:t>
      </w:r>
    </w:p>
    <w:p w:rsidR="00656888" w:rsidRPr="00BA3326" w:rsidRDefault="00656888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6072E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BA3326">
        <w:rPr>
          <w:rFonts w:ascii="Arial" w:eastAsia="Times New Roman" w:hAnsi="Arial" w:cs="Arial"/>
          <w:sz w:val="20"/>
          <w:szCs w:val="20"/>
          <w:lang w:eastAsia="fr-FR"/>
        </w:rPr>
        <w:t>Autres dispositions prévues par le candidat (personnes pressenties pour la</w:t>
      </w:r>
      <w:r w:rsidR="006072E0"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BA3326">
        <w:rPr>
          <w:rFonts w:ascii="Arial" w:eastAsia="Times New Roman" w:hAnsi="Arial" w:cs="Arial"/>
          <w:sz w:val="20"/>
          <w:szCs w:val="20"/>
          <w:lang w:eastAsia="fr-FR"/>
        </w:rPr>
        <w:t>réalisation avec l’ancienneté dans l’entreprise, la qualification, l’autonomie et les</w:t>
      </w:r>
      <w:r w:rsidR="006072E0"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BA3326">
        <w:rPr>
          <w:rFonts w:ascii="Arial" w:eastAsia="Times New Roman" w:hAnsi="Arial" w:cs="Arial"/>
          <w:sz w:val="20"/>
          <w:szCs w:val="20"/>
          <w:lang w:eastAsia="fr-FR"/>
        </w:rPr>
        <w:t>responsabilités</w:t>
      </w:r>
      <w:r w:rsidR="00432295"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 exercées</w:t>
      </w:r>
      <w:r w:rsidRPr="00BA3326">
        <w:rPr>
          <w:rFonts w:ascii="Arial" w:eastAsia="Times New Roman" w:hAnsi="Arial" w:cs="Arial"/>
          <w:sz w:val="20"/>
          <w:szCs w:val="20"/>
          <w:lang w:eastAsia="fr-FR"/>
        </w:rPr>
        <w:t>)</w:t>
      </w:r>
      <w:r w:rsidR="00656888" w:rsidRPr="00BA3326">
        <w:rPr>
          <w:rFonts w:ascii="Arial" w:eastAsia="Times New Roman" w:hAnsi="Arial" w:cs="Arial"/>
          <w:sz w:val="20"/>
          <w:szCs w:val="20"/>
          <w:lang w:eastAsia="fr-FR"/>
        </w:rPr>
        <w:t> :</w:t>
      </w:r>
    </w:p>
    <w:p w:rsidR="00656888" w:rsidRPr="00BA3326" w:rsidRDefault="00656888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656888" w:rsidRPr="00BA3326" w:rsidRDefault="00656888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1.2 - Moyens en matériel qui seront utilisés au titre </w:t>
      </w:r>
      <w:r w:rsidR="00616BD3">
        <w:rPr>
          <w:rFonts w:ascii="Arial" w:eastAsia="Times New Roman" w:hAnsi="Arial" w:cs="Arial"/>
          <w:sz w:val="20"/>
          <w:szCs w:val="20"/>
          <w:lang w:eastAsia="fr-FR"/>
        </w:rPr>
        <w:t>du marché</w:t>
      </w:r>
    </w:p>
    <w:p w:rsidR="00656888" w:rsidRPr="00BA3326" w:rsidRDefault="00656888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A3326">
        <w:rPr>
          <w:rFonts w:ascii="Arial" w:eastAsia="Times New Roman" w:hAnsi="Arial" w:cs="Arial"/>
          <w:sz w:val="20"/>
          <w:szCs w:val="20"/>
          <w:lang w:eastAsia="fr-FR"/>
        </w:rPr>
        <w:t>1.2.1. Description du matériel</w:t>
      </w: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B0780D" w:rsidRPr="00BA3326" w:rsidRDefault="00B0780D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B0780D" w:rsidRPr="00BA3326" w:rsidRDefault="00B0780D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B0780D" w:rsidRPr="00BA3326" w:rsidRDefault="00B0780D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BA3326">
        <w:rPr>
          <w:rFonts w:ascii="Arial" w:eastAsia="Times New Roman" w:hAnsi="Arial" w:cs="Arial"/>
          <w:sz w:val="20"/>
          <w:szCs w:val="20"/>
          <w:lang w:eastAsia="fr-FR"/>
        </w:rPr>
        <w:t>1.</w:t>
      </w:r>
      <w:r w:rsidR="00BA3326">
        <w:rPr>
          <w:rFonts w:ascii="Arial" w:eastAsia="Times New Roman" w:hAnsi="Arial" w:cs="Arial"/>
          <w:sz w:val="20"/>
          <w:szCs w:val="20"/>
          <w:lang w:eastAsia="fr-FR"/>
        </w:rPr>
        <w:t>2.2.</w:t>
      </w:r>
      <w:r w:rsidR="00656888" w:rsidRPr="00BA3326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BA3326">
        <w:rPr>
          <w:rFonts w:ascii="Arial" w:eastAsia="Times New Roman" w:hAnsi="Arial" w:cs="Arial"/>
          <w:sz w:val="20"/>
          <w:szCs w:val="20"/>
          <w:lang w:eastAsia="fr-FR"/>
        </w:rPr>
        <w:t>Moyens apportés par les sous-traitants (le cas échéant)</w:t>
      </w: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fr-FR"/>
        </w:rPr>
      </w:pPr>
    </w:p>
    <w:p w:rsidR="00220531" w:rsidRPr="00BA3326" w:rsidRDefault="00220531" w:rsidP="00220531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fr-FR"/>
        </w:rPr>
      </w:pPr>
    </w:p>
    <w:p w:rsidR="007819F6" w:rsidRPr="00BA3326" w:rsidRDefault="007819F6" w:rsidP="00220531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fr-FR"/>
        </w:rPr>
      </w:pPr>
    </w:p>
    <w:p w:rsidR="00B0780D" w:rsidRPr="00BA3326" w:rsidRDefault="00B0780D" w:rsidP="00220531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fr-FR"/>
        </w:rPr>
      </w:pPr>
    </w:p>
    <w:p w:rsidR="00B0780D" w:rsidRPr="00BA3326" w:rsidRDefault="00B0780D" w:rsidP="00220531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fr-FR"/>
        </w:rPr>
      </w:pPr>
    </w:p>
    <w:p w:rsidR="00D06028" w:rsidRPr="00BA3326" w:rsidRDefault="00D06028" w:rsidP="00220531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fr-FR"/>
        </w:rPr>
      </w:pPr>
    </w:p>
    <w:p w:rsidR="00D06028" w:rsidRPr="00BA3326" w:rsidRDefault="00D06028" w:rsidP="006D4CB2">
      <w:pPr>
        <w:pStyle w:val="Titre2"/>
        <w:rPr>
          <w:rFonts w:cs="Arial"/>
        </w:rPr>
      </w:pPr>
      <w:r w:rsidRPr="00BA3326">
        <w:rPr>
          <w:rFonts w:cs="Arial"/>
        </w:rPr>
        <w:t>Partie 2 : Organisation dans la gestion administrative, juridique et financière de l’opération</w:t>
      </w:r>
    </w:p>
    <w:p w:rsidR="00220531" w:rsidRPr="00BA3326" w:rsidRDefault="00220531">
      <w:pPr>
        <w:rPr>
          <w:rFonts w:ascii="Arial" w:hAnsi="Arial" w:cs="Arial"/>
        </w:rPr>
      </w:pPr>
    </w:p>
    <w:p w:rsidR="00D06028" w:rsidRPr="00BA3326" w:rsidRDefault="00D06028">
      <w:pPr>
        <w:rPr>
          <w:rFonts w:ascii="Arial" w:hAnsi="Arial" w:cs="Arial"/>
        </w:rPr>
      </w:pPr>
    </w:p>
    <w:p w:rsidR="00D06028" w:rsidRPr="00BA3326" w:rsidRDefault="00D06028">
      <w:pPr>
        <w:rPr>
          <w:rFonts w:ascii="Arial" w:hAnsi="Arial" w:cs="Arial"/>
        </w:rPr>
      </w:pPr>
    </w:p>
    <w:p w:rsidR="00D06028" w:rsidRPr="00BA3326" w:rsidRDefault="00D06028">
      <w:pPr>
        <w:rPr>
          <w:rFonts w:ascii="Arial" w:hAnsi="Arial" w:cs="Arial"/>
        </w:rPr>
      </w:pPr>
    </w:p>
    <w:p w:rsidR="00D06028" w:rsidRPr="00BA3326" w:rsidRDefault="00D06028" w:rsidP="00D06028">
      <w:pPr>
        <w:spacing w:line="440" w:lineRule="exact"/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B0780D" w:rsidRPr="00BA3326" w:rsidRDefault="00B0780D" w:rsidP="00D06028">
      <w:pPr>
        <w:spacing w:line="440" w:lineRule="exact"/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B0780D" w:rsidRPr="00BA3326" w:rsidRDefault="00B0780D" w:rsidP="00D06028">
      <w:pPr>
        <w:spacing w:line="440" w:lineRule="exact"/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D06028" w:rsidRPr="00BA3326" w:rsidRDefault="00D06028" w:rsidP="00D06028">
      <w:pPr>
        <w:spacing w:line="440" w:lineRule="exact"/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656888" w:rsidRPr="00BA3326" w:rsidRDefault="00437E73" w:rsidP="00B0780D">
      <w:pPr>
        <w:spacing w:line="440" w:lineRule="exact"/>
        <w:rPr>
          <w:rFonts w:ascii="Arial" w:hAnsi="Arial" w:cs="Arial"/>
          <w:b/>
          <w:bCs/>
          <w:caps/>
          <w:sz w:val="28"/>
          <w:szCs w:val="28"/>
        </w:rPr>
      </w:pPr>
      <w:r w:rsidRPr="00BA3326">
        <w:rPr>
          <w:rFonts w:ascii="Arial" w:hAnsi="Arial" w:cs="Arial"/>
          <w:b/>
          <w:bCs/>
          <w:caps/>
          <w:sz w:val="28"/>
          <w:szCs w:val="28"/>
        </w:rPr>
        <w:lastRenderedPageBreak/>
        <w:t>II</w:t>
      </w:r>
      <w:r w:rsidR="00D06028" w:rsidRPr="00BA3326">
        <w:rPr>
          <w:rFonts w:ascii="Arial" w:hAnsi="Arial" w:cs="Arial"/>
          <w:b/>
          <w:bCs/>
          <w:caps/>
          <w:sz w:val="28"/>
          <w:szCs w:val="28"/>
        </w:rPr>
        <w:t xml:space="preserve"> </w:t>
      </w:r>
      <w:r w:rsidR="00656888" w:rsidRPr="00BA3326">
        <w:rPr>
          <w:rFonts w:ascii="Arial" w:hAnsi="Arial" w:cs="Arial"/>
          <w:b/>
          <w:bCs/>
          <w:caps/>
          <w:sz w:val="28"/>
          <w:szCs w:val="28"/>
        </w:rPr>
        <w:t>- DISPOSITIONS ARRETEES PAR LE CANDIDAT POUR GARANTIR LA QUALITE DES PRESTATIONS A REALISER ET LE RESPECT DES DELAIS D’EXECUTION</w:t>
      </w:r>
    </w:p>
    <w:p w:rsidR="00656888" w:rsidRPr="00BA3326" w:rsidRDefault="00656888" w:rsidP="00D06028">
      <w:pPr>
        <w:spacing w:line="440" w:lineRule="exact"/>
        <w:jc w:val="center"/>
        <w:rPr>
          <w:rFonts w:ascii="Arial" w:hAnsi="Arial" w:cs="Arial"/>
          <w:b/>
          <w:bCs/>
          <w:i/>
          <w:sz w:val="16"/>
          <w:szCs w:val="16"/>
        </w:rPr>
      </w:pPr>
      <w:r w:rsidRPr="00BA3326">
        <w:rPr>
          <w:rFonts w:ascii="Arial" w:hAnsi="Arial" w:cs="Arial"/>
          <w:b/>
          <w:bCs/>
          <w:i/>
          <w:sz w:val="16"/>
          <w:szCs w:val="16"/>
        </w:rPr>
        <w:t>Il s’agit de permettre au maître d’ouvrage de juger de la qualité de l’exécution et de démontrer la capacité de faire du candidat</w:t>
      </w:r>
      <w:r w:rsidR="00BA3326">
        <w:rPr>
          <w:rFonts w:ascii="Arial" w:hAnsi="Arial" w:cs="Arial"/>
          <w:b/>
          <w:bCs/>
          <w:i/>
          <w:sz w:val="16"/>
          <w:szCs w:val="16"/>
        </w:rPr>
        <w:t>.</w:t>
      </w:r>
    </w:p>
    <w:p w:rsidR="00220531" w:rsidRPr="00BA3326" w:rsidRDefault="00220531" w:rsidP="00D06028">
      <w:pPr>
        <w:spacing w:line="440" w:lineRule="exact"/>
        <w:jc w:val="center"/>
        <w:rPr>
          <w:rFonts w:ascii="Arial" w:hAnsi="Arial" w:cs="Arial"/>
          <w:b/>
          <w:bCs/>
          <w:caps/>
          <w:sz w:val="32"/>
          <w:szCs w:val="32"/>
          <w:u w:val="single"/>
        </w:rPr>
      </w:pPr>
    </w:p>
    <w:p w:rsidR="00220531" w:rsidRPr="00BA3326" w:rsidRDefault="00220531">
      <w:pPr>
        <w:rPr>
          <w:rFonts w:ascii="Arial" w:hAnsi="Arial" w:cs="Arial"/>
        </w:rPr>
      </w:pPr>
    </w:p>
    <w:p w:rsidR="00220531" w:rsidRPr="00BA3326" w:rsidRDefault="00220531">
      <w:pPr>
        <w:rPr>
          <w:rFonts w:ascii="Arial" w:hAnsi="Arial" w:cs="Arial"/>
        </w:rPr>
      </w:pPr>
    </w:p>
    <w:p w:rsidR="00220531" w:rsidRPr="00BA3326" w:rsidRDefault="00220531">
      <w:pPr>
        <w:rPr>
          <w:rFonts w:ascii="Arial" w:hAnsi="Arial" w:cs="Arial"/>
        </w:rPr>
      </w:pPr>
    </w:p>
    <w:p w:rsidR="00BA3326" w:rsidRPr="00BA3326" w:rsidRDefault="00BA3326">
      <w:pPr>
        <w:rPr>
          <w:rFonts w:ascii="Arial" w:hAnsi="Arial" w:cs="Arial"/>
        </w:rPr>
      </w:pPr>
    </w:p>
    <w:p w:rsidR="00BC1FDE" w:rsidRPr="00BA3326" w:rsidRDefault="00BC1FDE" w:rsidP="00BC1FDE">
      <w:pPr>
        <w:spacing w:line="440" w:lineRule="exact"/>
        <w:rPr>
          <w:rFonts w:ascii="Arial" w:hAnsi="Arial" w:cs="Arial"/>
          <w:b/>
          <w:bCs/>
          <w:caps/>
          <w:sz w:val="28"/>
          <w:szCs w:val="28"/>
        </w:rPr>
      </w:pPr>
      <w:r w:rsidRPr="00BA3326">
        <w:rPr>
          <w:rFonts w:ascii="Arial" w:hAnsi="Arial" w:cs="Arial"/>
          <w:b/>
          <w:bCs/>
          <w:caps/>
          <w:sz w:val="28"/>
          <w:szCs w:val="28"/>
        </w:rPr>
        <w:t>II</w:t>
      </w:r>
      <w:r>
        <w:rPr>
          <w:rFonts w:ascii="Arial" w:hAnsi="Arial" w:cs="Arial"/>
          <w:b/>
          <w:bCs/>
          <w:caps/>
          <w:sz w:val="28"/>
          <w:szCs w:val="28"/>
        </w:rPr>
        <w:t>I</w:t>
      </w:r>
      <w:r w:rsidRPr="00BA3326">
        <w:rPr>
          <w:rFonts w:ascii="Arial" w:hAnsi="Arial" w:cs="Arial"/>
          <w:b/>
          <w:bCs/>
          <w:cap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aps/>
          <w:sz w:val="28"/>
          <w:szCs w:val="28"/>
        </w:rPr>
        <w:t>–</w:t>
      </w:r>
      <w:r w:rsidRPr="00BA3326">
        <w:rPr>
          <w:rFonts w:ascii="Arial" w:hAnsi="Arial" w:cs="Arial"/>
          <w:b/>
          <w:bCs/>
          <w:cap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aps/>
          <w:sz w:val="28"/>
          <w:szCs w:val="28"/>
        </w:rPr>
        <w:t>OPTIMISATION DES DELAIS DE LIVRASONS</w:t>
      </w:r>
    </w:p>
    <w:p w:rsidR="00BA3326" w:rsidRPr="00BA3326" w:rsidRDefault="00BA3326">
      <w:pPr>
        <w:rPr>
          <w:rFonts w:ascii="Arial" w:hAnsi="Arial" w:cs="Arial"/>
        </w:rPr>
      </w:pPr>
    </w:p>
    <w:p w:rsidR="00220531" w:rsidRDefault="00220531">
      <w:pPr>
        <w:rPr>
          <w:rFonts w:ascii="Arial" w:hAnsi="Arial" w:cs="Arial"/>
        </w:rPr>
      </w:pPr>
    </w:p>
    <w:p w:rsidR="00BC1FDE" w:rsidRDefault="00BC1FDE">
      <w:pPr>
        <w:rPr>
          <w:rFonts w:ascii="Arial" w:hAnsi="Arial" w:cs="Arial"/>
        </w:rPr>
      </w:pPr>
    </w:p>
    <w:p w:rsidR="00BC1FDE" w:rsidRDefault="00BC1FDE">
      <w:pPr>
        <w:rPr>
          <w:rFonts w:ascii="Arial" w:hAnsi="Arial" w:cs="Arial"/>
        </w:rPr>
      </w:pPr>
    </w:p>
    <w:p w:rsidR="00BC1FDE" w:rsidRDefault="00BC1FDE">
      <w:pPr>
        <w:rPr>
          <w:rFonts w:ascii="Arial" w:hAnsi="Arial" w:cs="Arial"/>
        </w:rPr>
      </w:pPr>
    </w:p>
    <w:p w:rsidR="00BC1FDE" w:rsidRPr="00BA3326" w:rsidRDefault="00BC1FDE">
      <w:pPr>
        <w:rPr>
          <w:rFonts w:ascii="Arial" w:hAnsi="Arial" w:cs="Arial"/>
        </w:rPr>
      </w:pPr>
    </w:p>
    <w:p w:rsidR="00BA3326" w:rsidRPr="00BA3326" w:rsidRDefault="00BA3326">
      <w:pPr>
        <w:rPr>
          <w:rFonts w:ascii="Arial" w:hAnsi="Arial" w:cs="Arial"/>
        </w:rPr>
      </w:pPr>
    </w:p>
    <w:p w:rsidR="00BA3326" w:rsidRPr="00BA3326" w:rsidRDefault="00BA3326">
      <w:pPr>
        <w:rPr>
          <w:rFonts w:ascii="Arial" w:hAnsi="Arial" w:cs="Arial"/>
        </w:rPr>
      </w:pPr>
    </w:p>
    <w:p w:rsidR="00F13B4D" w:rsidRPr="00BA3326" w:rsidRDefault="00F13B4D" w:rsidP="00F13B4D">
      <w:pPr>
        <w:spacing w:line="440" w:lineRule="exact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I</w:t>
      </w:r>
      <w:r w:rsidR="00A1578B">
        <w:rPr>
          <w:rFonts w:ascii="Arial" w:hAnsi="Arial" w:cs="Arial"/>
          <w:b/>
          <w:bCs/>
          <w:caps/>
          <w:sz w:val="28"/>
          <w:szCs w:val="28"/>
        </w:rPr>
        <w:t>V</w:t>
      </w:r>
      <w:bookmarkStart w:id="1" w:name="_GoBack"/>
      <w:bookmarkEnd w:id="1"/>
      <w:r w:rsidRPr="00BA3326">
        <w:rPr>
          <w:rFonts w:ascii="Arial" w:hAnsi="Arial" w:cs="Arial"/>
          <w:b/>
          <w:bCs/>
          <w:cap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aps/>
          <w:sz w:val="28"/>
          <w:szCs w:val="28"/>
        </w:rPr>
        <w:t>–</w:t>
      </w:r>
      <w:r w:rsidRPr="00BA3326">
        <w:rPr>
          <w:rFonts w:ascii="Arial" w:hAnsi="Arial" w:cs="Arial"/>
          <w:b/>
          <w:bCs/>
          <w:cap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aps/>
          <w:sz w:val="28"/>
          <w:szCs w:val="28"/>
        </w:rPr>
        <w:t>MISE EN PLACE D’UN PLAN DE CONTINUITE DE L’ACTIVITE</w:t>
      </w:r>
    </w:p>
    <w:p w:rsidR="00BA3326" w:rsidRPr="00BA3326" w:rsidRDefault="00BA3326">
      <w:pPr>
        <w:rPr>
          <w:rFonts w:ascii="Arial" w:hAnsi="Arial" w:cs="Arial"/>
        </w:rPr>
      </w:pPr>
    </w:p>
    <w:p w:rsidR="00BA3326" w:rsidRPr="00BA3326" w:rsidRDefault="00BA3326">
      <w:pPr>
        <w:rPr>
          <w:rFonts w:ascii="Arial" w:hAnsi="Arial" w:cs="Arial"/>
        </w:rPr>
      </w:pPr>
    </w:p>
    <w:p w:rsidR="00896AAB" w:rsidRDefault="00896AAB"/>
    <w:sectPr w:rsidR="00896AAB" w:rsidSect="004618CE"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F9F" w:rsidRDefault="00DB5F9F" w:rsidP="004618CE">
      <w:pPr>
        <w:spacing w:after="0" w:line="240" w:lineRule="auto"/>
      </w:pPr>
      <w:r>
        <w:separator/>
      </w:r>
    </w:p>
  </w:endnote>
  <w:endnote w:type="continuationSeparator" w:id="0">
    <w:p w:rsidR="00DB5F9F" w:rsidRDefault="00DB5F9F" w:rsidP="00461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8F" w:rsidRPr="0063576D" w:rsidRDefault="001845D6" w:rsidP="001845D6">
    <w:pPr>
      <w:pStyle w:val="Pieddepage"/>
      <w:rPr>
        <w:rFonts w:ascii="Arial" w:hAnsi="Arial" w:cs="Arial"/>
        <w:bCs/>
        <w:color w:val="000000"/>
        <w:sz w:val="20"/>
        <w:szCs w:val="20"/>
        <w:bdr w:val="none" w:sz="0" w:space="0" w:color="auto" w:frame="1"/>
        <w:shd w:val="clear" w:color="auto" w:fill="FFFFFF"/>
      </w:rPr>
    </w:pPr>
    <w:r w:rsidRPr="0063576D">
      <w:rPr>
        <w:rFonts w:ascii="Arial" w:hAnsi="Arial" w:cs="Arial"/>
        <w:bCs/>
        <w:color w:val="000000"/>
        <w:sz w:val="20"/>
        <w:szCs w:val="20"/>
        <w:bdr w:val="none" w:sz="0" w:space="0" w:color="auto" w:frame="1"/>
        <w:shd w:val="clear" w:color="auto" w:fill="FFFFFF"/>
      </w:rPr>
      <w:fldChar w:fldCharType="begin"/>
    </w:r>
    <w:r w:rsidRPr="0063576D">
      <w:rPr>
        <w:rFonts w:ascii="Arial" w:hAnsi="Arial" w:cs="Arial"/>
        <w:bCs/>
        <w:color w:val="000000"/>
        <w:sz w:val="20"/>
        <w:szCs w:val="20"/>
        <w:bdr w:val="none" w:sz="0" w:space="0" w:color="auto" w:frame="1"/>
        <w:shd w:val="clear" w:color="auto" w:fill="FFFFFF"/>
      </w:rPr>
      <w:instrText xml:space="preserve"> FILENAME   \* MERGEFORMAT </w:instrText>
    </w:r>
    <w:r w:rsidRPr="0063576D">
      <w:rPr>
        <w:rFonts w:ascii="Arial" w:hAnsi="Arial" w:cs="Arial"/>
        <w:bCs/>
        <w:color w:val="000000"/>
        <w:sz w:val="20"/>
        <w:szCs w:val="20"/>
        <w:bdr w:val="none" w:sz="0" w:space="0" w:color="auto" w:frame="1"/>
        <w:shd w:val="clear" w:color="auto" w:fill="FFFFFF"/>
      </w:rPr>
      <w:fldChar w:fldCharType="separate"/>
    </w:r>
    <w:r w:rsidR="00241922">
      <w:rPr>
        <w:rFonts w:ascii="Arial" w:hAnsi="Arial" w:cs="Arial"/>
        <w:bCs/>
        <w:noProof/>
        <w:color w:val="000000"/>
        <w:sz w:val="20"/>
        <w:szCs w:val="20"/>
        <w:bdr w:val="none" w:sz="0" w:space="0" w:color="auto" w:frame="1"/>
        <w:shd w:val="clear" w:color="auto" w:fill="FFFFFF"/>
      </w:rPr>
      <w:t xml:space="preserve">Cadre </w:t>
    </w:r>
    <w:r w:rsidR="00B0780D" w:rsidRPr="0063576D">
      <w:rPr>
        <w:rFonts w:ascii="Arial" w:hAnsi="Arial" w:cs="Arial"/>
        <w:bCs/>
        <w:noProof/>
        <w:color w:val="000000"/>
        <w:sz w:val="20"/>
        <w:szCs w:val="20"/>
        <w:bdr w:val="none" w:sz="0" w:space="0" w:color="auto" w:frame="1"/>
        <w:shd w:val="clear" w:color="auto" w:fill="FFFFFF"/>
      </w:rPr>
      <w:t xml:space="preserve">méthodologique et </w:t>
    </w:r>
    <w:r w:rsidRPr="0063576D">
      <w:rPr>
        <w:rFonts w:ascii="Arial" w:hAnsi="Arial" w:cs="Arial"/>
        <w:bCs/>
        <w:noProof/>
        <w:color w:val="000000"/>
        <w:sz w:val="20"/>
        <w:szCs w:val="20"/>
        <w:bdr w:val="none" w:sz="0" w:space="0" w:color="auto" w:frame="1"/>
        <w:shd w:val="clear" w:color="auto" w:fill="FFFFFF"/>
      </w:rPr>
      <w:t>technique</w:t>
    </w:r>
    <w:r w:rsidR="00241922">
      <w:rPr>
        <w:rFonts w:ascii="Arial" w:hAnsi="Arial" w:cs="Arial"/>
        <w:bCs/>
        <w:noProof/>
        <w:color w:val="000000"/>
        <w:sz w:val="20"/>
        <w:szCs w:val="20"/>
        <w:bdr w:val="none" w:sz="0" w:space="0" w:color="auto" w:frame="1"/>
        <w:shd w:val="clear" w:color="auto" w:fill="FFFFFF"/>
      </w:rPr>
      <w:t xml:space="preserve"> </w:t>
    </w:r>
    <w:r w:rsidRPr="0063576D">
      <w:rPr>
        <w:rFonts w:ascii="Arial" w:hAnsi="Arial" w:cs="Arial"/>
        <w:bCs/>
        <w:noProof/>
        <w:color w:val="000000"/>
        <w:sz w:val="20"/>
        <w:szCs w:val="20"/>
        <w:bdr w:val="none" w:sz="0" w:space="0" w:color="auto" w:frame="1"/>
        <w:shd w:val="clear" w:color="auto" w:fill="FFFFFF"/>
      </w:rPr>
      <w:t>-</w:t>
    </w:r>
    <w:r w:rsidR="00B0780D" w:rsidRPr="0063576D">
      <w:rPr>
        <w:rFonts w:ascii="Arial" w:hAnsi="Arial" w:cs="Arial"/>
        <w:bCs/>
        <w:noProof/>
        <w:color w:val="000000"/>
        <w:sz w:val="20"/>
        <w:szCs w:val="20"/>
        <w:bdr w:val="none" w:sz="0" w:space="0" w:color="auto" w:frame="1"/>
        <w:shd w:val="clear" w:color="auto" w:fill="FFFFFF"/>
      </w:rPr>
      <w:t xml:space="preserve"> DRAA</w:t>
    </w:r>
    <w:r w:rsidR="00673379">
      <w:rPr>
        <w:rFonts w:ascii="Arial" w:hAnsi="Arial" w:cs="Arial"/>
        <w:bCs/>
        <w:noProof/>
        <w:color w:val="000000"/>
        <w:sz w:val="20"/>
        <w:szCs w:val="20"/>
        <w:bdr w:val="none" w:sz="0" w:space="0" w:color="auto" w:frame="1"/>
        <w:shd w:val="clear" w:color="auto" w:fill="FFFFFF"/>
      </w:rPr>
      <w:t>-COPIES EXAMENS-2024-2028</w:t>
    </w:r>
    <w:r w:rsidRPr="0063576D">
      <w:rPr>
        <w:rFonts w:ascii="Arial" w:hAnsi="Arial" w:cs="Arial"/>
        <w:bCs/>
        <w:color w:val="000000"/>
        <w:sz w:val="20"/>
        <w:szCs w:val="20"/>
        <w:bdr w:val="none" w:sz="0" w:space="0" w:color="auto" w:frame="1"/>
        <w:shd w:val="clear" w:color="auto" w:fill="FFFFFF"/>
      </w:rPr>
      <w:fldChar w:fldCharType="end"/>
    </w:r>
  </w:p>
  <w:p w:rsidR="0063576D" w:rsidRPr="0063576D" w:rsidRDefault="0063576D" w:rsidP="0063576D">
    <w:pPr>
      <w:pStyle w:val="Pieddepage"/>
      <w:jc w:val="right"/>
      <w:rPr>
        <w:rFonts w:ascii="Arial" w:hAnsi="Arial" w:cs="Arial"/>
        <w:sz w:val="20"/>
        <w:szCs w:val="20"/>
      </w:rPr>
    </w:pPr>
    <w:r w:rsidRPr="0063576D">
      <w:rPr>
        <w:rFonts w:ascii="Arial" w:hAnsi="Arial" w:cs="Arial"/>
        <w:sz w:val="20"/>
        <w:szCs w:val="20"/>
      </w:rPr>
      <w:t xml:space="preserve">Page </w:t>
    </w:r>
    <w:r w:rsidRPr="0063576D">
      <w:rPr>
        <w:rFonts w:ascii="Arial" w:hAnsi="Arial" w:cs="Arial"/>
        <w:bCs/>
        <w:sz w:val="20"/>
        <w:szCs w:val="20"/>
      </w:rPr>
      <w:fldChar w:fldCharType="begin"/>
    </w:r>
    <w:r w:rsidRPr="0063576D">
      <w:rPr>
        <w:rFonts w:ascii="Arial" w:hAnsi="Arial" w:cs="Arial"/>
        <w:bCs/>
        <w:sz w:val="20"/>
        <w:szCs w:val="20"/>
      </w:rPr>
      <w:instrText>PAGE  \* Arabic  \* MERGEFORMAT</w:instrText>
    </w:r>
    <w:r w:rsidRPr="0063576D">
      <w:rPr>
        <w:rFonts w:ascii="Arial" w:hAnsi="Arial" w:cs="Arial"/>
        <w:bCs/>
        <w:sz w:val="20"/>
        <w:szCs w:val="20"/>
      </w:rPr>
      <w:fldChar w:fldCharType="separate"/>
    </w:r>
    <w:r w:rsidR="00A1578B">
      <w:rPr>
        <w:rFonts w:ascii="Arial" w:hAnsi="Arial" w:cs="Arial"/>
        <w:bCs/>
        <w:noProof/>
        <w:sz w:val="20"/>
        <w:szCs w:val="20"/>
      </w:rPr>
      <w:t>2</w:t>
    </w:r>
    <w:r w:rsidRPr="0063576D">
      <w:rPr>
        <w:rFonts w:ascii="Arial" w:hAnsi="Arial" w:cs="Arial"/>
        <w:bCs/>
        <w:sz w:val="20"/>
        <w:szCs w:val="20"/>
      </w:rPr>
      <w:fldChar w:fldCharType="end"/>
    </w:r>
    <w:r w:rsidRPr="0063576D">
      <w:rPr>
        <w:rFonts w:ascii="Arial" w:hAnsi="Arial" w:cs="Arial"/>
        <w:sz w:val="20"/>
        <w:szCs w:val="20"/>
      </w:rPr>
      <w:t xml:space="preserve"> sur </w:t>
    </w:r>
    <w:r w:rsidRPr="0063576D">
      <w:rPr>
        <w:rFonts w:ascii="Arial" w:hAnsi="Arial" w:cs="Arial"/>
        <w:bCs/>
        <w:sz w:val="20"/>
        <w:szCs w:val="20"/>
      </w:rPr>
      <w:fldChar w:fldCharType="begin"/>
    </w:r>
    <w:r w:rsidRPr="0063576D">
      <w:rPr>
        <w:rFonts w:ascii="Arial" w:hAnsi="Arial" w:cs="Arial"/>
        <w:bCs/>
        <w:sz w:val="20"/>
        <w:szCs w:val="20"/>
      </w:rPr>
      <w:instrText>NUMPAGES  \* Arabic  \* MERGEFORMAT</w:instrText>
    </w:r>
    <w:r w:rsidRPr="0063576D">
      <w:rPr>
        <w:rFonts w:ascii="Arial" w:hAnsi="Arial" w:cs="Arial"/>
        <w:bCs/>
        <w:sz w:val="20"/>
        <w:szCs w:val="20"/>
      </w:rPr>
      <w:fldChar w:fldCharType="separate"/>
    </w:r>
    <w:r w:rsidR="00A1578B">
      <w:rPr>
        <w:rFonts w:ascii="Arial" w:hAnsi="Arial" w:cs="Arial"/>
        <w:bCs/>
        <w:noProof/>
        <w:sz w:val="20"/>
        <w:szCs w:val="20"/>
      </w:rPr>
      <w:t>3</w:t>
    </w:r>
    <w:r w:rsidRPr="0063576D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F9F" w:rsidRDefault="00DB5F9F" w:rsidP="004618CE">
      <w:pPr>
        <w:spacing w:after="0" w:line="240" w:lineRule="auto"/>
      </w:pPr>
      <w:r>
        <w:separator/>
      </w:r>
    </w:p>
  </w:footnote>
  <w:footnote w:type="continuationSeparator" w:id="0">
    <w:p w:rsidR="00DB5F9F" w:rsidRDefault="00DB5F9F" w:rsidP="00461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92572"/>
    <w:multiLevelType w:val="multilevel"/>
    <w:tmpl w:val="A1ACB4A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feipel">
    <w15:presenceInfo w15:providerId="None" w15:userId="gfeip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7A"/>
    <w:rsid w:val="00042755"/>
    <w:rsid w:val="00077A3B"/>
    <w:rsid w:val="000D5E07"/>
    <w:rsid w:val="001521AD"/>
    <w:rsid w:val="001845D6"/>
    <w:rsid w:val="001913CF"/>
    <w:rsid w:val="001C6992"/>
    <w:rsid w:val="001F10FD"/>
    <w:rsid w:val="00220531"/>
    <w:rsid w:val="00241922"/>
    <w:rsid w:val="002B7E9D"/>
    <w:rsid w:val="002D191D"/>
    <w:rsid w:val="003E29C3"/>
    <w:rsid w:val="00432295"/>
    <w:rsid w:val="00437E73"/>
    <w:rsid w:val="004618CE"/>
    <w:rsid w:val="00491380"/>
    <w:rsid w:val="004D6430"/>
    <w:rsid w:val="00596A89"/>
    <w:rsid w:val="006072E0"/>
    <w:rsid w:val="00612A5E"/>
    <w:rsid w:val="00616BD3"/>
    <w:rsid w:val="0063576D"/>
    <w:rsid w:val="00656888"/>
    <w:rsid w:val="00673379"/>
    <w:rsid w:val="006926DF"/>
    <w:rsid w:val="00695D22"/>
    <w:rsid w:val="006D4CB2"/>
    <w:rsid w:val="006D58D1"/>
    <w:rsid w:val="0072207F"/>
    <w:rsid w:val="00732ABC"/>
    <w:rsid w:val="007819F6"/>
    <w:rsid w:val="00781A68"/>
    <w:rsid w:val="00783FE8"/>
    <w:rsid w:val="00833888"/>
    <w:rsid w:val="00896AAB"/>
    <w:rsid w:val="008A0C28"/>
    <w:rsid w:val="008E369D"/>
    <w:rsid w:val="008F16A0"/>
    <w:rsid w:val="00A1578B"/>
    <w:rsid w:val="00A20D39"/>
    <w:rsid w:val="00B0780D"/>
    <w:rsid w:val="00B7577A"/>
    <w:rsid w:val="00B82307"/>
    <w:rsid w:val="00BA3326"/>
    <w:rsid w:val="00BC1FDE"/>
    <w:rsid w:val="00BF75A8"/>
    <w:rsid w:val="00C07BFD"/>
    <w:rsid w:val="00C87E8F"/>
    <w:rsid w:val="00D06028"/>
    <w:rsid w:val="00D226F2"/>
    <w:rsid w:val="00D356FE"/>
    <w:rsid w:val="00D86591"/>
    <w:rsid w:val="00DB5F9F"/>
    <w:rsid w:val="00E45347"/>
    <w:rsid w:val="00E628E7"/>
    <w:rsid w:val="00E675B0"/>
    <w:rsid w:val="00EC7DC9"/>
    <w:rsid w:val="00EE5134"/>
    <w:rsid w:val="00F13B4D"/>
    <w:rsid w:val="00F65B72"/>
    <w:rsid w:val="00F909D0"/>
    <w:rsid w:val="00F9793A"/>
    <w:rsid w:val="00FE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6E4CB86"/>
  <w15:chartTrackingRefBased/>
  <w15:docId w15:val="{D4C25AD1-12FF-4532-A28C-6B263CC0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5134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mallCaps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D4CB2"/>
    <w:pPr>
      <w:keepNext/>
      <w:keepLines/>
      <w:spacing w:before="40" w:after="0"/>
      <w:outlineLvl w:val="1"/>
    </w:pPr>
    <w:rPr>
      <w:rFonts w:ascii="Arial" w:eastAsia="Times New Roman" w:hAnsi="Arial" w:cstheme="majorBidi"/>
      <w:b/>
      <w:smallCaps/>
      <w:sz w:val="24"/>
      <w:szCs w:val="3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75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B75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61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18CE"/>
  </w:style>
  <w:style w:type="paragraph" w:styleId="Pieddepage">
    <w:name w:val="footer"/>
    <w:basedOn w:val="Normal"/>
    <w:link w:val="PieddepageCar"/>
    <w:uiPriority w:val="99"/>
    <w:unhideWhenUsed/>
    <w:rsid w:val="00461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18CE"/>
  </w:style>
  <w:style w:type="paragraph" w:styleId="Paragraphedeliste">
    <w:name w:val="List Paragraph"/>
    <w:basedOn w:val="Normal"/>
    <w:uiPriority w:val="34"/>
    <w:qFormat/>
    <w:rsid w:val="00220531"/>
    <w:pPr>
      <w:ind w:left="720"/>
      <w:contextualSpacing/>
    </w:pPr>
  </w:style>
  <w:style w:type="paragraph" w:styleId="Corpsdetexte">
    <w:name w:val="Body Text"/>
    <w:basedOn w:val="Normal"/>
    <w:link w:val="CorpsdetexteCar"/>
    <w:rsid w:val="00D06028"/>
    <w:pPr>
      <w:spacing w:after="0" w:line="240" w:lineRule="exact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06028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E5134"/>
    <w:rPr>
      <w:rFonts w:ascii="Arial" w:eastAsiaTheme="majorEastAsia" w:hAnsi="Arial" w:cstheme="majorBidi"/>
      <w:b/>
      <w:smallCap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D4CB2"/>
    <w:rPr>
      <w:rFonts w:ascii="Arial" w:eastAsia="Times New Roman" w:hAnsi="Arial" w:cstheme="majorBidi"/>
      <w:b/>
      <w:smallCaps/>
      <w:sz w:val="24"/>
      <w:szCs w:val="3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8D035-7F78-4480-B53F-D7A496D4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efavret</dc:creator>
  <cp:keywords/>
  <dc:description/>
  <cp:lastModifiedBy>gfeipel</cp:lastModifiedBy>
  <cp:revision>19</cp:revision>
  <dcterms:created xsi:type="dcterms:W3CDTF">2023-06-12T12:11:00Z</dcterms:created>
  <dcterms:modified xsi:type="dcterms:W3CDTF">2024-11-04T13:53:00Z</dcterms:modified>
</cp:coreProperties>
</file>