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3D2D6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333C2D1E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269B956B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39BFE238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1156489A" w14:textId="77777777"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14:paraId="362BEFA6" w14:textId="77777777" w:rsidR="001A5489" w:rsidRPr="00662519" w:rsidRDefault="001A5489" w:rsidP="001A5489">
      <w:pPr>
        <w:suppressAutoHyphens/>
        <w:jc w:val="right"/>
        <w:rPr>
          <w:rFonts w:cs="Arial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="003D231A" w:rsidRPr="00662519">
        <w:rPr>
          <w:rFonts w:cs="Arial"/>
          <w:sz w:val="44"/>
          <w:highlight w:val="lightGray"/>
        </w:rPr>
        <w:t>Travaux</w:t>
      </w:r>
      <w:r w:rsidR="00CA7465" w:rsidRPr="00662519">
        <w:rPr>
          <w:rFonts w:cs="Arial"/>
          <w:sz w:val="44"/>
        </w:rPr>
        <w:t xml:space="preserve"> </w:t>
      </w:r>
      <w:r w:rsidR="001330CD" w:rsidRPr="00662519">
        <w:rPr>
          <w:rFonts w:cs="Arial"/>
          <w:sz w:val="44"/>
        </w:rPr>
        <w:t xml:space="preserve"> </w:t>
      </w:r>
      <w:r w:rsidRPr="00662519">
        <w:rPr>
          <w:rFonts w:cs="Arial"/>
          <w:sz w:val="44"/>
        </w:rPr>
        <w:br/>
      </w:r>
    </w:p>
    <w:p w14:paraId="4E957385" w14:textId="75A5B8DC" w:rsidR="001A5489" w:rsidRPr="008408AB" w:rsidRDefault="001431D1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662519">
        <w:rPr>
          <w:rFonts w:cs="Arial"/>
          <w:b/>
          <w:sz w:val="56"/>
          <w:lang w:eastAsia="ar-SA"/>
        </w:rPr>
        <w:t>MAPA</w:t>
      </w:r>
      <w:r w:rsidR="00F42CCC" w:rsidRPr="001431D1">
        <w:rPr>
          <w:rFonts w:cs="Arial"/>
          <w:b/>
          <w:color w:val="FF0000"/>
          <w:sz w:val="56"/>
          <w:lang w:eastAsia="ar-SA"/>
        </w:rPr>
        <w:t xml:space="preserve"> </w:t>
      </w:r>
      <w:r w:rsidR="00662519">
        <w:rPr>
          <w:rFonts w:cs="Arial"/>
          <w:b/>
          <w:sz w:val="56"/>
          <w:lang w:eastAsia="ar-SA"/>
        </w:rPr>
        <w:t>2</w:t>
      </w:r>
      <w:r w:rsidR="007351CF">
        <w:rPr>
          <w:rFonts w:cs="Arial"/>
          <w:b/>
          <w:sz w:val="56"/>
          <w:lang w:eastAsia="ar-SA"/>
        </w:rPr>
        <w:t>5-02</w:t>
      </w:r>
    </w:p>
    <w:p w14:paraId="567D8257" w14:textId="77777777"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14:paraId="27FE3952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5EE9BFFA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4876B4B5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CFF6A42" w14:textId="77777777"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14:paraId="2B5228BE" w14:textId="77777777" w:rsidTr="00CA7465">
        <w:trPr>
          <w:trHeight w:val="1015"/>
        </w:trPr>
        <w:tc>
          <w:tcPr>
            <w:tcW w:w="9212" w:type="dxa"/>
            <w:vAlign w:val="center"/>
          </w:tcPr>
          <w:p w14:paraId="3D9C2C09" w14:textId="77777777" w:rsidR="001A5489" w:rsidRPr="00CA7465" w:rsidRDefault="001A5489" w:rsidP="003D231A">
            <w:pPr>
              <w:jc w:val="both"/>
              <w:rPr>
                <w:rFonts w:cs="Arial"/>
                <w:sz w:val="25"/>
                <w:szCs w:val="25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CA7465">
              <w:rPr>
                <w:b/>
                <w:lang w:eastAsia="ar-SA"/>
              </w:rPr>
              <w:t xml:space="preserve"> </w:t>
            </w:r>
            <w:r w:rsidR="00662519" w:rsidRPr="001C0537">
              <w:rPr>
                <w:lang w:eastAsia="ar-SA"/>
              </w:rPr>
              <w:t>Remplacement d</w:t>
            </w:r>
            <w:r w:rsidR="00662519">
              <w:rPr>
                <w:lang w:eastAsia="ar-SA"/>
              </w:rPr>
              <w:t>e l’intégralité du système de sécurité incendie, du système anti intrusion, du transmetteur téléphonique et du système de contrôle d’accès de la Direction Régionale de l’ASP Bretagne-Pays de Loire</w:t>
            </w:r>
            <w:r w:rsidR="00662519" w:rsidRPr="001C0537">
              <w:rPr>
                <w:lang w:eastAsia="ar-SA"/>
              </w:rPr>
              <w:t xml:space="preserve"> située à </w:t>
            </w:r>
            <w:r w:rsidR="00662519">
              <w:rPr>
                <w:lang w:eastAsia="ar-SA"/>
              </w:rPr>
              <w:t>CHANTEPIE</w:t>
            </w:r>
          </w:p>
        </w:tc>
      </w:tr>
    </w:tbl>
    <w:p w14:paraId="09F1C1D7" w14:textId="77777777" w:rsidR="001A5489" w:rsidRPr="008408AB" w:rsidRDefault="001A5489" w:rsidP="001A5489">
      <w:pPr>
        <w:suppressAutoHyphens/>
        <w:rPr>
          <w:sz w:val="24"/>
          <w:lang w:eastAsia="ar-SA"/>
        </w:rPr>
      </w:pPr>
    </w:p>
    <w:p w14:paraId="1AA60D28" w14:textId="77777777"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14:paraId="6F5365E9" w14:textId="77777777"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6D798631" w14:textId="77777777" w:rsidR="00955144" w:rsidRPr="00EC634B" w:rsidRDefault="00B119B7" w:rsidP="00EC634B">
      <w:pPr>
        <w:tabs>
          <w:tab w:val="left" w:pos="426"/>
          <w:tab w:val="left" w:pos="851"/>
        </w:tabs>
        <w:jc w:val="both"/>
        <w:rPr>
          <w:rFonts w:cs="Arial"/>
          <w:color w:val="FF0000"/>
          <w:sz w:val="24"/>
          <w:szCs w:val="24"/>
        </w:rPr>
      </w:pPr>
      <w:r w:rsidRPr="001840F1">
        <w:rPr>
          <w:rFonts w:cs="Arial"/>
          <w:sz w:val="24"/>
          <w:szCs w:val="24"/>
        </w:rPr>
        <w:t>Le présent a</w:t>
      </w:r>
      <w:r w:rsidR="00EC634B">
        <w:rPr>
          <w:rFonts w:cs="Arial"/>
          <w:sz w:val="24"/>
          <w:szCs w:val="24"/>
        </w:rPr>
        <w:t xml:space="preserve">cte d’engagement est complété par </w:t>
      </w:r>
      <w:r w:rsidR="00EC634B" w:rsidRPr="00662519">
        <w:rPr>
          <w:rFonts w:cs="Arial"/>
          <w:sz w:val="24"/>
          <w:szCs w:val="24"/>
        </w:rPr>
        <w:t>une annexe financière</w:t>
      </w:r>
      <w:r w:rsidR="00662519" w:rsidRPr="00662519">
        <w:rPr>
          <w:rFonts w:cs="Arial"/>
          <w:sz w:val="24"/>
          <w:szCs w:val="24"/>
        </w:rPr>
        <w:t>.</w:t>
      </w:r>
      <w:r w:rsidR="00EC634B" w:rsidRPr="00662519">
        <w:rPr>
          <w:rFonts w:cs="Arial"/>
          <w:sz w:val="24"/>
          <w:szCs w:val="24"/>
        </w:rPr>
        <w:t xml:space="preserve"> </w:t>
      </w:r>
    </w:p>
    <w:p w14:paraId="6A1DEB07" w14:textId="77777777"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18CE54AC" w14:textId="77777777"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14:paraId="3E92F7E4" w14:textId="77777777"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14:paraId="273CC284" w14:textId="77777777" w:rsidR="00A156B3" w:rsidRDefault="00A156B3">
      <w:pPr>
        <w:rPr>
          <w:highlight w:val="lightGray"/>
        </w:rPr>
      </w:pPr>
    </w:p>
    <w:p w14:paraId="60FF0FE0" w14:textId="77777777"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341100FB" w14:textId="77777777" w:rsidR="00C224BA" w:rsidRDefault="00DA4D7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0B5F79A6" w14:textId="77777777" w:rsidR="00C224BA" w:rsidRDefault="00DA4D7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68CA8E53" w14:textId="77777777" w:rsidR="00C224BA" w:rsidRDefault="00DA4D7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3DC2E8C2" w14:textId="77777777" w:rsidR="00C224BA" w:rsidRDefault="00DA4D7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796835D0" w14:textId="77777777" w:rsidR="00C224BA" w:rsidRDefault="00DA4D7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2DE55683" w14:textId="77777777" w:rsidR="00C224BA" w:rsidRDefault="00DA4D7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5234B36F" w14:textId="77777777" w:rsidR="00C224BA" w:rsidRDefault="00DA4D7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4AD48CFA" w14:textId="77777777"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14:paraId="573142FD" w14:textId="77777777" w:rsidR="00BE6ADC" w:rsidRPr="00BE6ADC" w:rsidRDefault="00C224BA" w:rsidP="00A156B3">
      <w:pPr>
        <w:pStyle w:val="Titre1"/>
      </w:pPr>
      <w:bookmarkStart w:id="0" w:name="_Toc83394097"/>
      <w:r>
        <w:lastRenderedPageBreak/>
        <w:t>Engagements</w:t>
      </w:r>
      <w:bookmarkEnd w:id="0"/>
    </w:p>
    <w:p w14:paraId="17E3BA88" w14:textId="77777777"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14:paraId="1677A5FC" w14:textId="77777777"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14:paraId="07277F54" w14:textId="77777777"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DA4D78">
        <w:rPr>
          <w:rFonts w:cs="Arial"/>
          <w:b/>
          <w:sz w:val="20"/>
        </w:rPr>
      </w:r>
      <w:r w:rsidR="00DA4D78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14:paraId="425382DB" w14:textId="77777777" w:rsidTr="00DE14D3">
        <w:tc>
          <w:tcPr>
            <w:tcW w:w="959" w:type="dxa"/>
            <w:shd w:val="clear" w:color="auto" w:fill="auto"/>
          </w:tcPr>
          <w:p w14:paraId="114C77A2" w14:textId="77777777" w:rsidR="00DC6B39" w:rsidRPr="00A43C88" w:rsidRDefault="00DC6B39" w:rsidP="00A43C88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14:paraId="3D964B95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14:paraId="49DE62C7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14:paraId="7380495A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14:paraId="1B8AF277" w14:textId="77777777" w:rsidR="00DC6B39" w:rsidRPr="00A43C88" w:rsidRDefault="00DC6B39" w:rsidP="00A43C88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14:paraId="3C8480F1" w14:textId="77777777" w:rsidR="00DC6B39" w:rsidRPr="00A43C88" w:rsidRDefault="00DC6B39" w:rsidP="00A43C88">
            <w:pPr>
              <w:pStyle w:val="Normal1"/>
            </w:pPr>
          </w:p>
        </w:tc>
      </w:tr>
    </w:tbl>
    <w:p w14:paraId="18CFD537" w14:textId="77777777"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14:paraId="5F67C923" w14:textId="77777777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14:paraId="783367A8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DA4D78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671C9F93" w14:textId="77777777" w:rsidR="009865A0" w:rsidRPr="00A43C88" w:rsidRDefault="009865A0" w:rsidP="00A43C88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022BADE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DA4D78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14:paraId="452F68C0" w14:textId="77777777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B9C3289" w14:textId="77777777" w:rsidR="009865A0" w:rsidRPr="00A43C88" w:rsidRDefault="009865A0" w:rsidP="00A43C88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4B7E0C" w14:textId="77777777" w:rsidR="009865A0" w:rsidRPr="00A43C88" w:rsidRDefault="009865A0" w:rsidP="00A43C88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14:paraId="66EB2685" w14:textId="77777777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14:paraId="62CC5E6E" w14:textId="77777777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135820F3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46D27826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39028E86" w14:textId="77777777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36F4C74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678D765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E328DCC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3222821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70E6B820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8DBF657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5476B3C9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(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>contractant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  <w:r w:rsidRPr="00B509FA">
                          <w:rPr>
                            <w:i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  <w:tr w:rsidR="000D0102" w:rsidRPr="00A43C88" w14:paraId="59BA328F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14:paraId="59865D04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14:paraId="12AB547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51D55125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7F96DD7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FF4B759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14:paraId="57327130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14:paraId="452D251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00B98DC4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1A2AC2ED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7584BFA8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3A67553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698043E2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78B9315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1ACF7DEE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53EFDD4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14:paraId="3408A47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14:paraId="4A9A417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294FA3A5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251ED04E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2A2A06B2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7381FE7A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14:paraId="6F45C7A2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14:paraId="630871C2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14:paraId="56010C7F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014948FF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5D0C9617" w14:textId="77777777" w:rsidR="009865A0" w:rsidRPr="00A43C88" w:rsidRDefault="009865A0" w:rsidP="00A43C88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2165D521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46E6DAD4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2CD44370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5AAE0BD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6209CB97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5DC2670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662BE286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3C9E096B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51E10A1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39BB64FD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(de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14:paraId="1A38FD84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14:paraId="4D70DEB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14:paraId="7E1CA702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2C3FEF17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14:paraId="2BC40678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7E944BF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14:paraId="17627537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373784A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F7241F5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7AFF4F2A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2F8D0129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87C2099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6D593974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12FE1519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C3131A6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0CFB501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14:paraId="203D742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14:paraId="709CD8A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794DBA5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164A8E31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453D9BF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3D032D37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14:paraId="54BB3A62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14:paraId="2DBB9B98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14:paraId="114CCF78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4ABFD961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3DEA5BB1" w14:textId="77777777" w:rsidR="009865A0" w:rsidRPr="00A43C88" w:rsidRDefault="009865A0" w:rsidP="00A43C88">
                  <w:pPr>
                    <w:pStyle w:val="Normal1"/>
                  </w:pPr>
                </w:p>
              </w:tc>
            </w:tr>
          </w:tbl>
          <w:p w14:paraId="554F8697" w14:textId="77777777" w:rsidR="009865A0" w:rsidRPr="00A43C88" w:rsidRDefault="009865A0" w:rsidP="00A43C88">
            <w:pPr>
              <w:pStyle w:val="Normal1"/>
            </w:pPr>
          </w:p>
        </w:tc>
      </w:tr>
    </w:tbl>
    <w:p w14:paraId="6631AA16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1A56EBCE" w14:textId="77777777"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DA4D78">
        <w:rPr>
          <w:rFonts w:cs="Arial"/>
          <w:b/>
        </w:rPr>
      </w:r>
      <w:r w:rsidR="00DA4D78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DA4D78">
        <w:rPr>
          <w:rFonts w:cs="Arial"/>
          <w:b/>
        </w:rPr>
      </w:r>
      <w:r w:rsidR="00DA4D78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14:paraId="13A10133" w14:textId="77777777"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22B7C052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DA4D78">
        <w:rPr>
          <w:rFonts w:cs="Arial"/>
          <w:b/>
        </w:rPr>
      </w:r>
      <w:r w:rsidR="00DA4D78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DA4D78">
        <w:rPr>
          <w:rFonts w:cs="Arial"/>
          <w:b/>
        </w:rPr>
      </w:r>
      <w:r w:rsidR="00DA4D78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14:paraId="7E59C581" w14:textId="77777777"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14:paraId="54FADD26" w14:textId="77777777" w:rsidR="00E41C39" w:rsidRDefault="00E41C39" w:rsidP="00F42CCC">
      <w:pPr>
        <w:keepNext/>
        <w:jc w:val="both"/>
        <w:rPr>
          <w:rFonts w:cs="Arial"/>
          <w:b/>
        </w:rPr>
      </w:pPr>
    </w:p>
    <w:p w14:paraId="3702DB3D" w14:textId="77777777"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DA4D78">
        <w:rPr>
          <w:rFonts w:cs="Arial"/>
          <w:b/>
        </w:rPr>
      </w:r>
      <w:r w:rsidR="00DA4D78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14:paraId="665AB9CD" w14:textId="77777777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14:paraId="03A1843D" w14:textId="77777777" w:rsidR="00FC1A79" w:rsidRPr="00FF5E71" w:rsidRDefault="00FC1A79" w:rsidP="00E40A96">
            <w:pPr>
              <w:pStyle w:val="Normal1"/>
              <w:jc w:val="both"/>
              <w:rPr>
                <w:sz w:val="16"/>
              </w:rPr>
            </w:pPr>
            <w:r w:rsidRPr="00FF5E71">
              <w:rPr>
                <w:sz w:val="16"/>
              </w:rPr>
              <w:tab/>
            </w:r>
            <w:r w:rsidR="00D10571" w:rsidRPr="00FF5E71">
              <w:rPr>
                <w:sz w:val="16"/>
              </w:rPr>
              <w:t xml:space="preserve">Indiquer le nom commercial et la dénomination sociale de chaque membre du groupement, les adresses de </w:t>
            </w:r>
            <w:r w:rsidR="00E40A96">
              <w:rPr>
                <w:sz w:val="16"/>
              </w:rPr>
              <w:t>l’établissement contractant</w:t>
            </w:r>
            <w:r w:rsidR="00D10571" w:rsidRPr="00FF5E71">
              <w:rPr>
                <w:sz w:val="16"/>
              </w:rPr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14:paraId="0C210B2A" w14:textId="77777777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14:paraId="375F939C" w14:textId="77777777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14:paraId="539C54E0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4196DCAB" w14:textId="77777777" w:rsidR="00BA1A9F" w:rsidRPr="00A43C88" w:rsidRDefault="00BA1A9F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BA1A9F" w:rsidRPr="00A43C88" w14:paraId="49ADFB2C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2F70FD87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1CBAE9F4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4B43BA0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3289B667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68276B14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0337CA3C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0045721F" w14:textId="77777777" w:rsidR="00BA1A9F" w:rsidRPr="00A43C88" w:rsidRDefault="00BA1A9F" w:rsidP="00B509F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rPr>
                            <w:i/>
                            <w:sz w:val="16"/>
                            <w:szCs w:val="16"/>
                          </w:rPr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14:paraId="64909A54" w14:textId="77777777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14:paraId="0E56116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14:paraId="16E667B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14:paraId="202579C3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14:paraId="58BCF85B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24ED3EA0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14:paraId="1A7D73D1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14:paraId="59D0D099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14:paraId="3ADF55D9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3C883CF8" w14:textId="77777777" w:rsidR="00BA1A9F" w:rsidRPr="00A43C88" w:rsidRDefault="00BA1A9F" w:rsidP="00A43C88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14:paraId="4957B6F4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5197BC73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4525771F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5F310597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45128E8D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73F37DE1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5D9C78EA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76B05E9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14:paraId="67291CB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14:paraId="2F40A23B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61B3E24A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56D78DC9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26673DA0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59C79C3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4CFD0F71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234644BC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0B673562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14:paraId="59C1B5FD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14:paraId="776F7EFA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1177AE1F" w14:textId="77777777" w:rsidR="00BA1A9F" w:rsidRPr="00A43C88" w:rsidRDefault="00BA1A9F" w:rsidP="00A43C88">
                  <w:pPr>
                    <w:pStyle w:val="Normal1"/>
                  </w:pPr>
                </w:p>
              </w:tc>
            </w:tr>
          </w:tbl>
          <w:p w14:paraId="68AE91EC" w14:textId="77777777" w:rsidR="00BA1A9F" w:rsidRPr="00A43C88" w:rsidRDefault="00BA1A9F" w:rsidP="00A43C88">
            <w:pPr>
              <w:pStyle w:val="Normal1"/>
            </w:pPr>
          </w:p>
        </w:tc>
      </w:tr>
    </w:tbl>
    <w:p w14:paraId="6AB60A78" w14:textId="77777777" w:rsidR="00A43C88" w:rsidRDefault="00A43C88" w:rsidP="00A43C88">
      <w:pPr>
        <w:pStyle w:val="Normal1"/>
      </w:pPr>
    </w:p>
    <w:p w14:paraId="64BC90FB" w14:textId="77777777" w:rsidR="00A43C88" w:rsidRDefault="00A43C88">
      <w:pPr>
        <w:rPr>
          <w:rFonts w:cs="Arial"/>
          <w:b/>
          <w:sz w:val="18"/>
          <w:szCs w:val="18"/>
        </w:rPr>
      </w:pPr>
    </w:p>
    <w:p w14:paraId="3112E2E6" w14:textId="77777777"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lastRenderedPageBreak/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14:paraId="3C9752BE" w14:textId="77777777" w:rsidR="002D6C8B" w:rsidRPr="001A5489" w:rsidRDefault="002D6C8B" w:rsidP="00A43C88">
      <w:pPr>
        <w:rPr>
          <w:sz w:val="24"/>
        </w:rPr>
      </w:pPr>
    </w:p>
    <w:bookmarkStart w:id="2" w:name="CaseACocher108"/>
    <w:p w14:paraId="144E1DEA" w14:textId="39F7DC02" w:rsidR="002D6C8B" w:rsidRPr="00A43C88" w:rsidRDefault="0084394B" w:rsidP="00A43C88">
      <w:pPr>
        <w:pStyle w:val="Normal1"/>
        <w:rPr>
          <w:sz w:val="22"/>
        </w:rPr>
      </w:pPr>
      <w:r w:rsidRPr="00A43C88">
        <w:rPr>
          <w:sz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A43C88">
        <w:rPr>
          <w:sz w:val="22"/>
        </w:rPr>
        <w:instrText xml:space="preserve"> FORMCHECKBOX </w:instrText>
      </w:r>
      <w:r w:rsidR="00DA4D78">
        <w:rPr>
          <w:sz w:val="22"/>
        </w:rPr>
      </w:r>
      <w:r w:rsidR="00DA4D78">
        <w:rPr>
          <w:sz w:val="22"/>
        </w:rPr>
        <w:fldChar w:fldCharType="separate"/>
      </w:r>
      <w:r w:rsidRPr="00A43C88">
        <w:rPr>
          <w:sz w:val="22"/>
        </w:rPr>
        <w:fldChar w:fldCharType="end"/>
      </w:r>
      <w:bookmarkEnd w:id="2"/>
      <w:r w:rsidR="002D6C8B" w:rsidRPr="00A43C88">
        <w:rPr>
          <w:sz w:val="22"/>
        </w:rPr>
        <w:t xml:space="preserve"> </w:t>
      </w:r>
      <w:bookmarkStart w:id="3" w:name="_GoBack"/>
      <w:bookmarkEnd w:id="3"/>
      <w:proofErr w:type="gramStart"/>
      <w:r w:rsidR="002D6C8B" w:rsidRPr="00A43C88">
        <w:rPr>
          <w:sz w:val="22"/>
        </w:rPr>
        <w:t>aux</w:t>
      </w:r>
      <w:proofErr w:type="gramEnd"/>
      <w:r w:rsidR="002D6C8B" w:rsidRPr="00A43C88">
        <w:rPr>
          <w:sz w:val="22"/>
        </w:rPr>
        <w:t xml:space="preserve"> prix indiqués </w:t>
      </w:r>
      <w:r w:rsidR="00DE6443">
        <w:rPr>
          <w:sz w:val="22"/>
        </w:rPr>
        <w:t>ci-dessous et à  l</w:t>
      </w:r>
      <w:r w:rsidR="007351CF">
        <w:rPr>
          <w:sz w:val="22"/>
        </w:rPr>
        <w:t>’annexe financière</w:t>
      </w:r>
      <w:r w:rsidR="00DE6443">
        <w:rPr>
          <w:sz w:val="22"/>
        </w:rPr>
        <w:t xml:space="preserve"> </w:t>
      </w:r>
      <w:r w:rsidR="007351CF">
        <w:rPr>
          <w:sz w:val="22"/>
        </w:rPr>
        <w:t>(</w:t>
      </w:r>
      <w:r w:rsidR="0058177A" w:rsidRPr="00455DB8">
        <w:rPr>
          <w:sz w:val="22"/>
        </w:rPr>
        <w:t>DPGF</w:t>
      </w:r>
      <w:r w:rsidR="007351CF">
        <w:rPr>
          <w:sz w:val="22"/>
        </w:rPr>
        <w:t xml:space="preserve">) </w:t>
      </w:r>
      <w:r w:rsidR="002D6C8B" w:rsidRPr="00A43C88">
        <w:rPr>
          <w:sz w:val="22"/>
        </w:rPr>
        <w:t xml:space="preserve">: </w:t>
      </w:r>
    </w:p>
    <w:tbl>
      <w:tblPr>
        <w:tblW w:w="914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365"/>
        <w:gridCol w:w="1420"/>
        <w:gridCol w:w="315"/>
        <w:gridCol w:w="2206"/>
        <w:gridCol w:w="1420"/>
        <w:gridCol w:w="1419"/>
      </w:tblGrid>
      <w:tr w:rsidR="00216CA5" w:rsidRPr="004C2592" w14:paraId="40A2914A" w14:textId="77777777" w:rsidTr="00455DB8">
        <w:trPr>
          <w:gridAfter w:val="3"/>
          <w:wAfter w:w="5045" w:type="dxa"/>
          <w:trHeight w:val="767"/>
        </w:trPr>
        <w:tc>
          <w:tcPr>
            <w:tcW w:w="2365" w:type="dxa"/>
            <w:shd w:val="clear" w:color="auto" w:fill="auto"/>
            <w:vAlign w:val="center"/>
          </w:tcPr>
          <w:p w14:paraId="13DE5A26" w14:textId="77777777" w:rsidR="00216CA5" w:rsidRPr="004C2592" w:rsidRDefault="00216CA5" w:rsidP="00A43C88">
            <w:pPr>
              <w:pStyle w:val="Normal1"/>
            </w:pPr>
            <w:r w:rsidRPr="004C2592">
              <w:t>Taux de la TVA :</w:t>
            </w:r>
          </w:p>
        </w:tc>
        <w:tc>
          <w:tcPr>
            <w:tcW w:w="1420" w:type="dxa"/>
            <w:shd w:val="clear" w:color="auto" w:fill="D9D9D9"/>
            <w:vAlign w:val="center"/>
          </w:tcPr>
          <w:p w14:paraId="543529DD" w14:textId="229271F2" w:rsidR="00216CA5" w:rsidRPr="004C2592" w:rsidRDefault="00216CA5" w:rsidP="00A43C88">
            <w:pPr>
              <w:pStyle w:val="Normal1"/>
            </w:pPr>
          </w:p>
        </w:tc>
        <w:tc>
          <w:tcPr>
            <w:tcW w:w="315" w:type="dxa"/>
            <w:shd w:val="clear" w:color="auto" w:fill="FFFFFF"/>
            <w:vAlign w:val="center"/>
          </w:tcPr>
          <w:p w14:paraId="1693D6C2" w14:textId="77777777" w:rsidR="00216CA5" w:rsidRPr="004C2592" w:rsidRDefault="00216CA5" w:rsidP="00A43C88">
            <w:pPr>
              <w:pStyle w:val="Normal1"/>
            </w:pPr>
            <w:r w:rsidRPr="004C2592">
              <w:t>%</w:t>
            </w:r>
          </w:p>
        </w:tc>
      </w:tr>
      <w:tr w:rsidR="00216CA5" w:rsidRPr="004C2592" w14:paraId="3C6EF4BC" w14:textId="77777777" w:rsidTr="00455DB8">
        <w:trPr>
          <w:trHeight w:hRule="exact" w:val="887"/>
        </w:trPr>
        <w:tc>
          <w:tcPr>
            <w:tcW w:w="6306" w:type="dxa"/>
            <w:gridSpan w:val="4"/>
            <w:shd w:val="clear" w:color="auto" w:fill="auto"/>
            <w:vAlign w:val="center"/>
          </w:tcPr>
          <w:p w14:paraId="37ACA24B" w14:textId="4714942D" w:rsidR="00216CA5" w:rsidRPr="004C2592" w:rsidRDefault="005577C0" w:rsidP="00485008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  <w:r w:rsidRPr="004C2592">
              <w:t xml:space="preserve">Le montant minimum du marché </w:t>
            </w:r>
            <w:r w:rsidR="00562F07">
              <w:t>es</w:t>
            </w:r>
            <w:r w:rsidRPr="004C2592">
              <w:t>t le suivant</w:t>
            </w:r>
            <w:r w:rsidR="00562F07">
              <w:t xml:space="preserve"> </w:t>
            </w:r>
            <w:r w:rsidRPr="004C2592">
              <w:t>:</w:t>
            </w:r>
          </w:p>
        </w:tc>
        <w:tc>
          <w:tcPr>
            <w:tcW w:w="1420" w:type="dxa"/>
            <w:tcBorders>
              <w:bottom w:val="single" w:sz="18" w:space="0" w:color="FFFFFF"/>
            </w:tcBorders>
            <w:shd w:val="clear" w:color="auto" w:fill="auto"/>
            <w:vAlign w:val="center"/>
          </w:tcPr>
          <w:p w14:paraId="74DAEBFD" w14:textId="77777777" w:rsidR="00216CA5" w:rsidRPr="004C2592" w:rsidRDefault="00216CA5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  <w:tc>
          <w:tcPr>
            <w:tcW w:w="1419" w:type="dxa"/>
            <w:tcBorders>
              <w:bottom w:val="single" w:sz="18" w:space="0" w:color="FFFFFF"/>
            </w:tcBorders>
            <w:shd w:val="clear" w:color="auto" w:fill="auto"/>
            <w:vAlign w:val="center"/>
          </w:tcPr>
          <w:p w14:paraId="0D9C3376" w14:textId="77777777" w:rsidR="00216CA5" w:rsidRPr="004C2592" w:rsidRDefault="00216CA5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TTC</w:t>
            </w:r>
          </w:p>
        </w:tc>
      </w:tr>
      <w:tr w:rsidR="006476CD" w:rsidRPr="00562F07" w14:paraId="285C60DE" w14:textId="77777777" w:rsidTr="00455DB8">
        <w:trPr>
          <w:trHeight w:hRule="exact" w:val="1089"/>
        </w:trPr>
        <w:tc>
          <w:tcPr>
            <w:tcW w:w="6306" w:type="dxa"/>
            <w:gridSpan w:val="4"/>
            <w:shd w:val="clear" w:color="auto" w:fill="auto"/>
            <w:vAlign w:val="center"/>
          </w:tcPr>
          <w:p w14:paraId="1F496952" w14:textId="77777777" w:rsidR="006476CD" w:rsidRPr="00485008" w:rsidRDefault="005577C0" w:rsidP="006476CD">
            <w:pPr>
              <w:pStyle w:val="Normal1"/>
            </w:pPr>
            <w:r w:rsidRPr="00485008">
              <w:t xml:space="preserve">Poste 1 : </w:t>
            </w:r>
            <w:r w:rsidR="006476CD" w:rsidRPr="00485008">
              <w:t xml:space="preserve">Le prix forfaitaire  1 correspondant </w:t>
            </w:r>
            <w:r w:rsidRPr="00485008">
              <w:t>à la somme des t</w:t>
            </w:r>
            <w:r w:rsidR="006476CD" w:rsidRPr="00485008">
              <w:t>ravaux (travaux de remplacement du CA</w:t>
            </w:r>
            <w:r w:rsidRPr="00485008">
              <w:t xml:space="preserve"> </w:t>
            </w:r>
            <w:r w:rsidR="006476CD" w:rsidRPr="00485008">
              <w:t>+</w:t>
            </w:r>
            <w:r w:rsidRPr="00485008">
              <w:t xml:space="preserve"> </w:t>
            </w:r>
            <w:r w:rsidR="006476CD" w:rsidRPr="00485008">
              <w:t xml:space="preserve">travaux de remplacement des </w:t>
            </w:r>
            <w:proofErr w:type="gramStart"/>
            <w:r w:rsidR="006476CD" w:rsidRPr="00485008">
              <w:t>télé</w:t>
            </w:r>
            <w:proofErr w:type="gramEnd"/>
            <w:r w:rsidR="006476CD" w:rsidRPr="00485008">
              <w:t xml:space="preserve"> transmetteurs+ travaux de remplacement du système de sécurité incendie): </w:t>
            </w:r>
          </w:p>
          <w:p w14:paraId="5E5A25EF" w14:textId="77777777" w:rsidR="006476CD" w:rsidRPr="00485008" w:rsidRDefault="006476CD" w:rsidP="00A43C88">
            <w:pPr>
              <w:pStyle w:val="Normal1"/>
            </w:pPr>
          </w:p>
        </w:tc>
        <w:tc>
          <w:tcPr>
            <w:tcW w:w="1420" w:type="dxa"/>
            <w:shd w:val="clear" w:color="auto" w:fill="D9D9D9"/>
            <w:vAlign w:val="center"/>
          </w:tcPr>
          <w:p w14:paraId="436E360A" w14:textId="77777777" w:rsidR="006476CD" w:rsidRPr="00562F07" w:rsidRDefault="006476CD" w:rsidP="00216CA5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  <w:tc>
          <w:tcPr>
            <w:tcW w:w="1419" w:type="dxa"/>
            <w:shd w:val="clear" w:color="auto" w:fill="D9D9D9"/>
            <w:vAlign w:val="center"/>
          </w:tcPr>
          <w:p w14:paraId="761BECE7" w14:textId="77777777" w:rsidR="006476CD" w:rsidRPr="00562F07" w:rsidRDefault="006476CD" w:rsidP="00216CA5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6476CD" w:rsidRPr="00562F07" w14:paraId="4F34626B" w14:textId="77777777" w:rsidTr="00455DB8">
        <w:trPr>
          <w:trHeight w:hRule="exact" w:val="1089"/>
        </w:trPr>
        <w:tc>
          <w:tcPr>
            <w:tcW w:w="6306" w:type="dxa"/>
            <w:gridSpan w:val="4"/>
            <w:shd w:val="clear" w:color="auto" w:fill="auto"/>
            <w:vAlign w:val="center"/>
          </w:tcPr>
          <w:p w14:paraId="7AFCDD5E" w14:textId="16DF685E" w:rsidR="006476CD" w:rsidRPr="00485008" w:rsidRDefault="005577C0" w:rsidP="00562F07">
            <w:pPr>
              <w:pStyle w:val="Normal1"/>
            </w:pPr>
            <w:r w:rsidRPr="00485008">
              <w:t xml:space="preserve">Poste 2 : </w:t>
            </w:r>
            <w:r w:rsidR="006476CD" w:rsidRPr="00485008">
              <w:t>Le prix forfaitaire 2  corre</w:t>
            </w:r>
            <w:r w:rsidRPr="00485008">
              <w:t>s</w:t>
            </w:r>
            <w:r w:rsidR="006476CD" w:rsidRPr="00485008">
              <w:t>po</w:t>
            </w:r>
            <w:r w:rsidRPr="00485008">
              <w:t>ndan</w:t>
            </w:r>
            <w:r w:rsidR="006476CD" w:rsidRPr="00485008">
              <w:t>t à la somme des contrats de</w:t>
            </w:r>
            <w:r w:rsidR="00562F07" w:rsidRPr="00485008">
              <w:t xml:space="preserve"> </w:t>
            </w:r>
            <w:r w:rsidR="006476CD" w:rsidRPr="00485008">
              <w:t>mainten</w:t>
            </w:r>
            <w:r w:rsidRPr="00485008">
              <w:t>an</w:t>
            </w:r>
            <w:r w:rsidR="006476CD" w:rsidRPr="00485008">
              <w:t>ce</w:t>
            </w:r>
            <w:r w:rsidR="000753DE" w:rsidRPr="00485008">
              <w:t xml:space="preserve"> préventive </w:t>
            </w:r>
            <w:r w:rsidR="00F26CB9" w:rsidRPr="00485008">
              <w:t>sur la durée du marché</w:t>
            </w:r>
            <w:r w:rsidR="00F301E3" w:rsidRPr="00485008">
              <w:t xml:space="preserve"> </w:t>
            </w:r>
          </w:p>
        </w:tc>
        <w:tc>
          <w:tcPr>
            <w:tcW w:w="1420" w:type="dxa"/>
            <w:shd w:val="clear" w:color="auto" w:fill="D9D9D9"/>
            <w:vAlign w:val="center"/>
          </w:tcPr>
          <w:p w14:paraId="51C54C3E" w14:textId="77777777" w:rsidR="006476CD" w:rsidRPr="00562F07" w:rsidRDefault="006476CD" w:rsidP="00216CA5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  <w:tc>
          <w:tcPr>
            <w:tcW w:w="1419" w:type="dxa"/>
            <w:shd w:val="clear" w:color="auto" w:fill="D9D9D9"/>
            <w:vAlign w:val="center"/>
          </w:tcPr>
          <w:p w14:paraId="190AD259" w14:textId="77777777" w:rsidR="006476CD" w:rsidRPr="00562F07" w:rsidRDefault="006476CD" w:rsidP="00216CA5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5577C0" w:rsidRPr="004C2592" w14:paraId="49F08666" w14:textId="77777777" w:rsidTr="006476CD">
        <w:trPr>
          <w:trHeight w:hRule="exact" w:val="1089"/>
        </w:trPr>
        <w:tc>
          <w:tcPr>
            <w:tcW w:w="6306" w:type="dxa"/>
            <w:gridSpan w:val="4"/>
            <w:shd w:val="clear" w:color="auto" w:fill="auto"/>
            <w:vAlign w:val="center"/>
          </w:tcPr>
          <w:p w14:paraId="27B084A8" w14:textId="77777777" w:rsidR="005577C0" w:rsidRPr="00485008" w:rsidRDefault="005577C0" w:rsidP="005577C0">
            <w:pPr>
              <w:pStyle w:val="Normal1"/>
              <w:rPr>
                <w:b/>
              </w:rPr>
            </w:pPr>
            <w:r w:rsidRPr="00485008">
              <w:rPr>
                <w:b/>
              </w:rPr>
              <w:t>Montant MINIMUM du marché =</w:t>
            </w:r>
          </w:p>
          <w:p w14:paraId="39DDD615" w14:textId="77777777" w:rsidR="005577C0" w:rsidRPr="00485008" w:rsidRDefault="005577C0" w:rsidP="005577C0">
            <w:pPr>
              <w:pStyle w:val="Normal1"/>
            </w:pPr>
            <w:r w:rsidRPr="00485008">
              <w:t>Montant forfaitaire total du marché  (poste 1+ poste 2)</w:t>
            </w:r>
          </w:p>
        </w:tc>
        <w:tc>
          <w:tcPr>
            <w:tcW w:w="1420" w:type="dxa"/>
            <w:shd w:val="clear" w:color="auto" w:fill="D9D9D9"/>
            <w:vAlign w:val="center"/>
          </w:tcPr>
          <w:p w14:paraId="0E6AAE30" w14:textId="77777777" w:rsidR="005577C0" w:rsidRPr="004C2592" w:rsidRDefault="005577C0" w:rsidP="00216CA5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9" w:type="dxa"/>
            <w:shd w:val="clear" w:color="auto" w:fill="D9D9D9"/>
            <w:vAlign w:val="center"/>
          </w:tcPr>
          <w:p w14:paraId="2DA910A6" w14:textId="77777777" w:rsidR="005577C0" w:rsidRPr="004C2592" w:rsidRDefault="005577C0" w:rsidP="00216CA5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B60C595" w14:textId="77777777" w:rsidR="00216CA5" w:rsidRPr="00A43C88" w:rsidRDefault="00216CA5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14:paraId="3A88A664" w14:textId="1E215784" w:rsidR="00216CA5" w:rsidRPr="004C2592" w:rsidRDefault="00216CA5" w:rsidP="00A43C88">
      <w:pPr>
        <w:pStyle w:val="Normal1"/>
      </w:pPr>
    </w:p>
    <w:p w14:paraId="179741BA" w14:textId="77777777"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962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69"/>
        <w:gridCol w:w="1630"/>
        <w:gridCol w:w="1629"/>
      </w:tblGrid>
      <w:tr w:rsidR="005E075C" w:rsidRPr="00A43C88" w14:paraId="008C8980" w14:textId="77777777" w:rsidTr="00105564">
        <w:trPr>
          <w:trHeight w:hRule="exact" w:val="1355"/>
        </w:trPr>
        <w:tc>
          <w:tcPr>
            <w:tcW w:w="6369" w:type="dxa"/>
            <w:shd w:val="clear" w:color="auto" w:fill="auto"/>
            <w:vAlign w:val="center"/>
          </w:tcPr>
          <w:p w14:paraId="2A894208" w14:textId="18AD4BA4" w:rsidR="000753DE" w:rsidRPr="00485008" w:rsidRDefault="00216CA5" w:rsidP="00105564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ind w:left="0" w:firstLine="0"/>
              <w:rPr>
                <w:ins w:id="4" w:author="Jérôme SUBILEAU" w:date="2024-12-18T15:51:00Z"/>
                <w:rFonts w:ascii="Arial" w:hAnsi="Arial" w:cs="Arial"/>
                <w:b/>
              </w:rPr>
            </w:pPr>
            <w:r w:rsidRPr="00485008">
              <w:rPr>
                <w:rFonts w:ascii="Arial" w:hAnsi="Arial" w:cs="Arial"/>
                <w:b/>
              </w:rPr>
              <w:t xml:space="preserve">Montant MAXIMUM du marché </w:t>
            </w:r>
            <w:r w:rsidR="00105564" w:rsidRPr="00485008">
              <w:rPr>
                <w:rFonts w:ascii="Arial" w:hAnsi="Arial" w:cs="Arial"/>
                <w:b/>
              </w:rPr>
              <w:t xml:space="preserve">correspond au </w:t>
            </w:r>
          </w:p>
          <w:p w14:paraId="20C14CBF" w14:textId="6B066FC8" w:rsidR="005E075C" w:rsidRPr="00A43C88" w:rsidRDefault="005577C0" w:rsidP="00105564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ind w:left="0" w:firstLine="0"/>
              <w:rPr>
                <w:rFonts w:ascii="Arial" w:hAnsi="Arial" w:cs="Arial"/>
                <w:b/>
              </w:rPr>
            </w:pPr>
            <w:r w:rsidRPr="00485008">
              <w:rPr>
                <w:rFonts w:ascii="Arial" w:hAnsi="Arial" w:cs="Arial"/>
                <w:b/>
              </w:rPr>
              <w:t>montant minimum du marché</w:t>
            </w:r>
            <w:r w:rsidR="00105564" w:rsidRPr="00485008">
              <w:rPr>
                <w:rFonts w:ascii="Arial" w:hAnsi="Arial" w:cs="Arial"/>
                <w:b/>
              </w:rPr>
              <w:t xml:space="preserve"> additionné </w:t>
            </w:r>
            <w:r w:rsidR="005A0BC3" w:rsidRPr="00485008">
              <w:rPr>
                <w:rFonts w:ascii="Arial" w:hAnsi="Arial" w:cs="Arial"/>
                <w:b/>
              </w:rPr>
              <w:t xml:space="preserve"> de la part à bons de commande (20 000 HT euros au total)</w:t>
            </w:r>
          </w:p>
        </w:tc>
        <w:tc>
          <w:tcPr>
            <w:tcW w:w="1630" w:type="dxa"/>
            <w:shd w:val="clear" w:color="auto" w:fill="D9D9D9"/>
            <w:vAlign w:val="center"/>
          </w:tcPr>
          <w:p w14:paraId="32A9FC80" w14:textId="74634531" w:rsidR="005E075C" w:rsidRPr="00A43C88" w:rsidRDefault="00F42CCC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629" w:type="dxa"/>
            <w:shd w:val="clear" w:color="auto" w:fill="D9D9D9"/>
            <w:vAlign w:val="center"/>
          </w:tcPr>
          <w:p w14:paraId="3E488E6C" w14:textId="72871FAC" w:rsidR="005E075C" w:rsidRPr="00A43C88" w:rsidRDefault="00F42CCC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€</w:t>
            </w:r>
          </w:p>
        </w:tc>
      </w:tr>
    </w:tbl>
    <w:p w14:paraId="2A8392D2" w14:textId="77777777"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14:paraId="14A45949" w14:textId="77777777" w:rsidR="009F3305" w:rsidRPr="00A43C88" w:rsidRDefault="009F3305" w:rsidP="00BE6ADC">
      <w:pPr>
        <w:pStyle w:val="Titre1"/>
      </w:pPr>
      <w:bookmarkStart w:id="5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5"/>
    </w:p>
    <w:p w14:paraId="427466C2" w14:textId="47CEEF52" w:rsidR="00731878" w:rsidRDefault="00731878" w:rsidP="00731878">
      <w:pPr>
        <w:pStyle w:val="Corpsdetexte"/>
        <w:ind w:left="0" w:firstLine="0"/>
      </w:pPr>
      <w:r w:rsidRPr="00985701">
        <w:t xml:space="preserve">Le présent marché s’exécute à compter de sa date de notification </w:t>
      </w:r>
      <w:r w:rsidR="00F301E3" w:rsidRPr="00985701">
        <w:t>jusqu’</w:t>
      </w:r>
      <w:r w:rsidR="00F301E3">
        <w:t>au 31/12/2028</w:t>
      </w:r>
      <w:r>
        <w:t>.</w:t>
      </w:r>
      <w:r w:rsidRPr="00985701">
        <w:t xml:space="preserve"> </w:t>
      </w:r>
    </w:p>
    <w:p w14:paraId="68F10864" w14:textId="77777777" w:rsidR="00DA168E" w:rsidRDefault="00DA168E" w:rsidP="001725CC"/>
    <w:p w14:paraId="01DBC092" w14:textId="77777777" w:rsidR="00731878" w:rsidRPr="00E5066F" w:rsidRDefault="001725CC" w:rsidP="001725CC">
      <w:r w:rsidRPr="00E5066F">
        <w:t xml:space="preserve">Il n’est pas reconductible </w:t>
      </w:r>
    </w:p>
    <w:p w14:paraId="06778EA8" w14:textId="77777777" w:rsidR="001017D5" w:rsidRDefault="001017D5" w:rsidP="00731878">
      <w:pPr>
        <w:pStyle w:val="Corpsdetexte"/>
        <w:ind w:left="0" w:firstLine="0"/>
      </w:pPr>
    </w:p>
    <w:p w14:paraId="33A86E57" w14:textId="27C4796A" w:rsidR="00731878" w:rsidRPr="00455DB8" w:rsidRDefault="001017D5" w:rsidP="00731878">
      <w:pPr>
        <w:rPr>
          <w:i/>
          <w:color w:val="3333CC"/>
          <w:szCs w:val="22"/>
        </w:rPr>
      </w:pPr>
      <w:r w:rsidRPr="00455DB8">
        <w:rPr>
          <w:rFonts w:cs="Arial"/>
          <w:szCs w:val="22"/>
        </w:rPr>
        <w:t>Toutes les prestations à prix unitaire peuvent être commandées jusqu’</w:t>
      </w:r>
      <w:r w:rsidR="00731878" w:rsidRPr="00455DB8">
        <w:rPr>
          <w:rFonts w:cs="Arial"/>
          <w:szCs w:val="22"/>
        </w:rPr>
        <w:t xml:space="preserve">au dernier jour de validité du </w:t>
      </w:r>
      <w:r w:rsidRPr="00455DB8">
        <w:rPr>
          <w:rFonts w:cs="Arial"/>
          <w:szCs w:val="22"/>
        </w:rPr>
        <w:t xml:space="preserve">marché et s’exécuter au-delà du terme du marché dans la limite de </w:t>
      </w:r>
      <w:r w:rsidR="00F301E3" w:rsidRPr="00455DB8">
        <w:rPr>
          <w:szCs w:val="22"/>
        </w:rPr>
        <w:t xml:space="preserve">3 </w:t>
      </w:r>
      <w:r w:rsidR="00731878" w:rsidRPr="00455DB8">
        <w:rPr>
          <w:szCs w:val="22"/>
        </w:rPr>
        <w:t xml:space="preserve">mois </w:t>
      </w:r>
      <w:r w:rsidRPr="00455DB8">
        <w:rPr>
          <w:rFonts w:cs="Arial"/>
          <w:szCs w:val="22"/>
        </w:rPr>
        <w:t>après la fin du marché</w:t>
      </w:r>
      <w:r w:rsidRPr="00455DB8">
        <w:rPr>
          <w:i/>
          <w:color w:val="3333CC"/>
          <w:szCs w:val="22"/>
        </w:rPr>
        <w:t>.</w:t>
      </w:r>
      <w:r w:rsidR="00731878" w:rsidRPr="00455DB8">
        <w:rPr>
          <w:i/>
          <w:color w:val="3333CC"/>
          <w:szCs w:val="22"/>
        </w:rPr>
        <w:t xml:space="preserve">  </w:t>
      </w:r>
      <w:r w:rsidR="00813189">
        <w:rPr>
          <w:i/>
          <w:color w:val="3333CC"/>
          <w:szCs w:val="22"/>
        </w:rPr>
        <w:t xml:space="preserve"> </w:t>
      </w:r>
    </w:p>
    <w:p w14:paraId="5F9DD8FE" w14:textId="77777777" w:rsidR="00C224BA" w:rsidRDefault="00C224BA" w:rsidP="00731878">
      <w:pPr>
        <w:rPr>
          <w:i/>
          <w:color w:val="3333CC"/>
          <w:sz w:val="16"/>
          <w:szCs w:val="16"/>
        </w:rPr>
      </w:pPr>
    </w:p>
    <w:p w14:paraId="034FA99D" w14:textId="77777777" w:rsidR="00962D19" w:rsidRPr="00962D19" w:rsidRDefault="00962D19" w:rsidP="00BE6ADC">
      <w:pPr>
        <w:pStyle w:val="Titre1"/>
      </w:pPr>
      <w:bookmarkStart w:id="6" w:name="_Toc83394099"/>
      <w:r w:rsidRPr="00962D19">
        <w:t>Sous-Traitance</w:t>
      </w:r>
      <w:bookmarkEnd w:id="6"/>
    </w:p>
    <w:p w14:paraId="222AA68E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DA4D78">
        <w:rPr>
          <w:sz w:val="20"/>
        </w:rPr>
      </w:r>
      <w:r w:rsidR="00DA4D78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59446A1B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DA4D78">
        <w:rPr>
          <w:sz w:val="20"/>
        </w:rPr>
      </w:r>
      <w:r w:rsidR="00DA4D78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30A77A75" w14:textId="77777777"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14:paraId="24119C85" w14:textId="77777777"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14:paraId="52AE4EC4" w14:textId="77777777"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14:paraId="041094BE" w14:textId="77777777"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14:paraId="0B26E0D8" w14:textId="77777777"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14:paraId="6D8C6B33" w14:textId="77777777"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3EF96E3A" w14:textId="77777777"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020673BA" w14:textId="77777777" w:rsidR="008F391F" w:rsidRPr="00A43C88" w:rsidRDefault="008F391F" w:rsidP="00BE6ADC">
      <w:pPr>
        <w:pStyle w:val="Titre1"/>
      </w:pPr>
      <w:bookmarkStart w:id="7" w:name="_Toc83394100"/>
      <w:r w:rsidRPr="00A43C88">
        <w:lastRenderedPageBreak/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7"/>
    </w:p>
    <w:p w14:paraId="4C925314" w14:textId="77777777"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14:paraId="43FFB346" w14:textId="77777777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14:paraId="2489FC1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14:paraId="5C97BB7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14:paraId="4BABAED2" w14:textId="77777777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438D659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14:paraId="2280021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23DC0B5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14:paraId="260A3E02" w14:textId="77777777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145E7A3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078283B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3503DC1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7020668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14:paraId="2CF64D6E" w14:textId="77777777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1F99B0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0FBD669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0164D4E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2A092F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0533ABE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A55CAE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854E20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2B70A4B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B6B45A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D5C4E0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592ADA2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C00FCF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6CFFCC5D" w14:textId="77777777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00052E6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1D3180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7A4D1410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7A07A3D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22677C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68CEF2E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664A46D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A8B75C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633303F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372B703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87DFB1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416E29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14:paraId="5861C6C9" w14:textId="77777777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C50024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30B7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C8BD99B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C27CF1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FD57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1EDB7C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7AF72C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32C5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057C1B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1B0773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9F64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9CA13A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55DC27CC" w14:textId="77777777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A13FF7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B2D2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540E7BE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607606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A3D5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7DFF7F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639868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B4FF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967D66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5F990A2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85B9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604F1B6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6BFC97B0" w14:textId="77777777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EF98F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7CC567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751DA3C9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215BC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53CA50E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138DD06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810B9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6BA733B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0878D23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25923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267736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75C39A1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14:paraId="545421AA" w14:textId="77777777" w:rsidR="00C224BA" w:rsidRDefault="00C224BA" w:rsidP="00C224BA">
      <w:bookmarkStart w:id="8" w:name="_Toc83394101"/>
    </w:p>
    <w:p w14:paraId="3A9C51CC" w14:textId="77777777" w:rsidR="002D6C8B" w:rsidRPr="00A43C88" w:rsidRDefault="0089793D" w:rsidP="00BE6ADC">
      <w:pPr>
        <w:pStyle w:val="Titre1"/>
      </w:pPr>
      <w:r w:rsidRPr="00A43C88">
        <w:t>Paiement</w:t>
      </w:r>
      <w:bookmarkEnd w:id="8"/>
    </w:p>
    <w:p w14:paraId="19FACD30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14:paraId="459E6841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14:paraId="691259D5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14:paraId="52D80F96" w14:textId="77777777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14:paraId="12A51D28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000D2084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4265C9D3" w14:textId="77777777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635C39A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641CDD61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26D987C" w14:textId="77777777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55FC799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51D1A32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008B560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717FD484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(de l’établissement émetteur des factures</w:t>
                  </w:r>
                  <w:r>
                    <w:rPr>
                      <w:i/>
                      <w:sz w:val="16"/>
                      <w:szCs w:val="16"/>
                    </w:rPr>
                    <w:t xml:space="preserve">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>):</w:t>
                  </w:r>
                </w:p>
              </w:tc>
            </w:tr>
            <w:tr w:rsidR="00BB545A" w:rsidRPr="00BB5040" w14:paraId="405C8DC7" w14:textId="77777777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14:paraId="79231397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14:paraId="51B38163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6E77A4C7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7EF9631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4274412" w14:textId="77777777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14:paraId="39B7EC53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5FF20E9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E55247F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516B58BB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1E37D0E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DAEBB66" w14:textId="77777777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14:paraId="0366176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7E9C4FC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CF842C0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435813FE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14:paraId="2503CC3E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14:paraId="1DBF3F9E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0C34DC16" w14:textId="77777777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14:paraId="6B259BFC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14:paraId="1CDE0364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BAD8339" w14:textId="77777777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14:paraId="62EBF9C7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14:paraId="11DA3391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14:paraId="7AF90735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3E966BAC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3A8FDE1A" w14:textId="77777777" w:rsidR="00BB545A" w:rsidRPr="00BB5040" w:rsidRDefault="00BB545A" w:rsidP="0025599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14:paraId="3CF2DAC4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3C484E5B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318DEF62" w14:textId="77777777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4BBF65A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08AB5FFC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FE550ED" w14:textId="77777777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2D255C3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0D4F8D1D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EC3B7D8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5B5E6133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</w:t>
                  </w:r>
                  <w:r w:rsidRPr="000A3699">
                    <w:rPr>
                      <w:i/>
                      <w:sz w:val="16"/>
                      <w:szCs w:val="16"/>
                    </w:rPr>
                    <w:t>de l’établissement émetteur des factures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Pr="00BB5040">
                    <w:t>:</w:t>
                  </w:r>
                </w:p>
              </w:tc>
            </w:tr>
            <w:tr w:rsidR="00BB545A" w:rsidRPr="00BB5040" w14:paraId="73472A6C" w14:textId="77777777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14:paraId="4570BCE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14:paraId="110B9ED2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05D89AE9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14:paraId="61BB8E18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9E079C9" w14:textId="77777777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14:paraId="0C336D2B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14:paraId="2BEFCEE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8E702C3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23ACEB03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3BC0A78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B7BCB3C" w14:textId="77777777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14:paraId="0161D932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21D60B4A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7DD6639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4730885D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14:paraId="2BEC258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14:paraId="1D685DA6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663C50F" w14:textId="77777777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14:paraId="13A76609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14:paraId="18022C2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DCED89A" w14:textId="77777777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14:paraId="5C8B8679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14:paraId="6FB2A85F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14:paraId="33F22B3D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6C719E3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63587046" w14:textId="77777777" w:rsidR="00BB545A" w:rsidRPr="00BB5040" w:rsidRDefault="00BB545A" w:rsidP="0025599A">
            <w:pPr>
              <w:pStyle w:val="Normal1"/>
            </w:pPr>
          </w:p>
        </w:tc>
      </w:tr>
    </w:tbl>
    <w:p w14:paraId="45DAC562" w14:textId="77777777"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74D31CE9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62090E74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107C6311" w14:textId="77777777"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0EF13E5F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14:paraId="57F28905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14:paraId="0E7F5BBD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14:paraId="4965C52F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46EF09B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lastRenderedPageBreak/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14:paraId="5B55C50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04751CF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1BE55E7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14:paraId="08A80682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604A80A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14:paraId="2535713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0E4409F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14:paraId="633F262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310E5642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14:paraId="0E100230" w14:textId="77777777"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14:paraId="1730A79C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14:paraId="45753CC9" w14:textId="77777777" w:rsidTr="0025599A">
        <w:tc>
          <w:tcPr>
            <w:tcW w:w="2235" w:type="dxa"/>
            <w:gridSpan w:val="7"/>
            <w:shd w:val="clear" w:color="auto" w:fill="auto"/>
          </w:tcPr>
          <w:p w14:paraId="409AB9AE" w14:textId="77777777"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0AD20FE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14:paraId="37B97DB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6217C88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14:paraId="6C160608" w14:textId="77777777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14:paraId="3DA9BF0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411C7A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926462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C5D841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AA0EB8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A7861F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375375A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17D6877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C172E8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061C70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21CBE9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3C8946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14:paraId="60F1FC5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3E69E2E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F31ACB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FBB3C8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D0CBC8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CA8C86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21CF6F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C3AB8D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3D1236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947514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006C3A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E8BA3F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3E1F436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506AABF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754679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23F25160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6252891E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22289C1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AF87AB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987A07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3237F4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3D6611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3257A63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678F82C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79942D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DA5380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664025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25B9D51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653089E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22745C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7ABA0A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E3E1E1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101493B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0073EB5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A19096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D89A9B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54121B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7EB6EE1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4ADA258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DDDA4A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B02458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13221F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B4EA77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37CA30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7F863E7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5C176B0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971682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14:paraId="5EB6332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14:paraId="0ED550D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288AEA4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744A52A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3632ED3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5ADE6CA9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5F080FD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354BE5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516E68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A96712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87EDFB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14:paraId="465982C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2FB5D4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035EA6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F6E05B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21FB8329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>Rubrique à dupliquer autant de fois que nécessaire en fonction du nombre de co-traitants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14:paraId="48E387B9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14:paraId="5BDA9727" w14:textId="77777777"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14:paraId="6BE58FED" w14:textId="77777777"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14:paraId="60CF725A" w14:textId="77777777" w:rsidR="003D231A" w:rsidRPr="00BB1FB7" w:rsidRDefault="003D231A" w:rsidP="00BE6ADC">
      <w:pPr>
        <w:pStyle w:val="Titre1"/>
      </w:pPr>
      <w:bookmarkStart w:id="9" w:name="_Toc83394102"/>
      <w:r w:rsidRPr="00BB1FB7">
        <w:t>Avance</w:t>
      </w:r>
      <w:bookmarkEnd w:id="9"/>
    </w:p>
    <w:p w14:paraId="1162DF42" w14:textId="77777777"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14:paraId="191BA46C" w14:textId="77777777"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DA4D78">
        <w:rPr>
          <w:rFonts w:cs="Arial"/>
          <w:sz w:val="24"/>
          <w:szCs w:val="24"/>
        </w:rPr>
      </w:r>
      <w:r w:rsidR="00DA4D78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DA4D78">
        <w:rPr>
          <w:rFonts w:cs="Arial"/>
          <w:sz w:val="24"/>
          <w:szCs w:val="24"/>
        </w:rPr>
      </w:r>
      <w:r w:rsidR="00DA4D78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14:paraId="547F749C" w14:textId="77777777"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14:paraId="38A97969" w14:textId="77777777"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14:paraId="58A38AD5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1511F77B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6D4FE4F3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2D0F321E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3B027BD8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6955EA3A" w14:textId="77777777"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2007AE54" w14:textId="77777777"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215B14FD" w14:textId="77777777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79EA3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5C4DB00D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7BE96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74E7E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6429B67A" w14:textId="77777777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40DFE3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D9E739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8854CB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2F4A5225" w14:textId="77777777"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513E1787" w14:textId="77777777"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14:paraId="561977D3" w14:textId="77777777"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14:paraId="2A16B511" w14:textId="77777777" w:rsidR="00D16BF8" w:rsidRPr="00A43C88" w:rsidRDefault="00D16BF8" w:rsidP="00BE6ADC">
      <w:pPr>
        <w:pStyle w:val="Titre1"/>
      </w:pPr>
      <w:bookmarkStart w:id="10" w:name="_Toc83394103"/>
      <w:r w:rsidRPr="00A43C88">
        <w:lastRenderedPageBreak/>
        <w:t xml:space="preserve">Signature du marché </w:t>
      </w:r>
      <w:r w:rsidR="0031425C">
        <w:t>en cas de groupement</w:t>
      </w:r>
      <w:bookmarkEnd w:id="10"/>
    </w:p>
    <w:p w14:paraId="442D17BB" w14:textId="77777777"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14:paraId="10F43083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14:paraId="02F5C153" w14:textId="77777777" w:rsidR="00D16BF8" w:rsidRDefault="00D16BF8" w:rsidP="00D16BF8">
      <w:pPr>
        <w:tabs>
          <w:tab w:val="left" w:pos="851"/>
        </w:tabs>
        <w:rPr>
          <w:rFonts w:cs="Arial"/>
        </w:rPr>
      </w:pPr>
    </w:p>
    <w:p w14:paraId="29063551" w14:textId="77777777"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14:paraId="6E3825B0" w14:textId="77777777"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7B0AC9CB" w14:textId="77777777"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DA4D78">
        <w:rPr>
          <w:rFonts w:ascii="Arial" w:hAnsi="Arial" w:cs="Arial"/>
        </w:rPr>
      </w:r>
      <w:r w:rsidR="00DA4D7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DA4D78">
        <w:rPr>
          <w:rFonts w:ascii="Arial" w:hAnsi="Arial" w:cs="Arial"/>
        </w:rPr>
      </w:r>
      <w:r w:rsidR="00DA4D7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67EC707F" w14:textId="77777777"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4A4ACCC" w14:textId="77777777"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14:paraId="6C860731" w14:textId="77777777"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6CCED105" w14:textId="77777777"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DA4D78">
        <w:rPr>
          <w:rFonts w:ascii="Arial" w:hAnsi="Arial" w:cs="Arial"/>
        </w:rPr>
      </w:r>
      <w:r w:rsidR="00DA4D7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DA4D78">
        <w:rPr>
          <w:rFonts w:ascii="Arial" w:hAnsi="Arial" w:cs="Arial"/>
        </w:rPr>
      </w:r>
      <w:r w:rsidR="00DA4D7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55358E26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14:paraId="029B1FD9" w14:textId="77777777"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DA4D78">
        <w:rPr>
          <w:rFonts w:ascii="Arial" w:hAnsi="Arial" w:cs="Arial"/>
        </w:rPr>
      </w:r>
      <w:r w:rsidR="00DA4D7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14218BB8" w14:textId="77777777"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DA4D78">
        <w:rPr>
          <w:rFonts w:cs="Arial"/>
        </w:rPr>
      </w:r>
      <w:r w:rsidR="00DA4D7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65F9DB0D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3D555DF6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DA4D78">
        <w:rPr>
          <w:rFonts w:cs="Arial"/>
        </w:rPr>
      </w:r>
      <w:r w:rsidR="00DA4D7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14:paraId="0F0270D9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6BAFFD6F" w14:textId="77777777"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DA4D78">
        <w:rPr>
          <w:rFonts w:cs="Arial"/>
        </w:rPr>
      </w:r>
      <w:r w:rsidR="00DA4D7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14:paraId="599A8BE6" w14:textId="77777777"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14:paraId="18F5EB12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D47D653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DA4D78">
        <w:rPr>
          <w:rFonts w:cs="Arial"/>
        </w:rPr>
      </w:r>
      <w:r w:rsidR="00DA4D7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14:paraId="37F5FE40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14:paraId="7327BDC1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DA4D78">
        <w:rPr>
          <w:rFonts w:cs="Arial"/>
        </w:rPr>
      </w:r>
      <w:r w:rsidR="00DA4D7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14:paraId="56A79384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DA4D78">
        <w:rPr>
          <w:rFonts w:cs="Arial"/>
        </w:rPr>
      </w:r>
      <w:r w:rsidR="00DA4D7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14:paraId="75D31946" w14:textId="77777777"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DA4D78">
        <w:rPr>
          <w:rFonts w:cs="Arial"/>
        </w:rPr>
      </w:r>
      <w:r w:rsidR="00DA4D7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14:paraId="3E7D88F7" w14:textId="77777777" w:rsidR="0021122A" w:rsidRDefault="0021122A" w:rsidP="00D16BF8">
      <w:pPr>
        <w:tabs>
          <w:tab w:val="left" w:pos="851"/>
        </w:tabs>
        <w:rPr>
          <w:rFonts w:cs="Arial"/>
        </w:rPr>
      </w:pPr>
    </w:p>
    <w:p w14:paraId="70FC535B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1B16ABEB" w14:textId="77777777"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DA4D78">
        <w:rPr>
          <w:rFonts w:cs="Arial"/>
          <w:b/>
        </w:rPr>
      </w:r>
      <w:r w:rsidR="00DA4D7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DA4D78">
        <w:rPr>
          <w:rFonts w:cs="Arial"/>
          <w:b/>
        </w:rPr>
      </w:r>
      <w:r w:rsidR="00DA4D7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4FCE128A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14:paraId="2FAA0C81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14:paraId="29AE7892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DA4D78">
        <w:rPr>
          <w:rFonts w:cs="Arial"/>
          <w:b/>
        </w:rPr>
      </w:r>
      <w:r w:rsidR="00DA4D7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DA4D78">
        <w:rPr>
          <w:rFonts w:cs="Arial"/>
          <w:b/>
        </w:rPr>
      </w:r>
      <w:r w:rsidR="00DA4D7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25544C5C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14:paraId="2E023EAA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272AC00C" w14:textId="77777777"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669AA48D" w14:textId="77777777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6605B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2B7B4E4A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72E72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DA2C7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18C90E45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A7A384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38E72E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099C96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14:paraId="3CD891EE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353691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7B6026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2454DD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5B6323D0" w14:textId="77777777"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1" w:name="_Toc83394104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1"/>
      <w:r w:rsidR="00C969BB">
        <w:t>)</w:t>
      </w:r>
    </w:p>
    <w:p w14:paraId="0561BFED" w14:textId="77777777"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14:paraId="120CA704" w14:textId="77777777"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14:paraId="0A6FF59C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14:paraId="042E1B25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14:paraId="77D41A21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29C465A4" w14:textId="77777777"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14:paraId="6E7C0A1C" w14:textId="77777777"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14:paraId="279CC398" w14:textId="77777777"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14:paraId="44085597" w14:textId="77777777"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0EC8649D" w14:textId="77777777"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38C89DF2" w14:textId="77777777" w:rsidR="00AF02F2" w:rsidRPr="00A43C88" w:rsidRDefault="00AF02F2" w:rsidP="00AF02F2">
      <w:pPr>
        <w:pStyle w:val="Corpsdetexte"/>
        <w:rPr>
          <w:rFonts w:cs="Arial"/>
          <w:sz w:val="20"/>
        </w:rPr>
      </w:pPr>
    </w:p>
    <w:p w14:paraId="03602EA0" w14:textId="77777777"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14:paraId="1BE95E35" w14:textId="77777777"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14:paraId="62CFE5ED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5CB4AAA9" w14:textId="77777777"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14:paraId="1A03EF03" w14:textId="77777777"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14:paraId="23F502DC" w14:textId="77777777"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14:paraId="097B7151" w14:textId="69695D42" w:rsidR="00983ECF" w:rsidRPr="00983ECF" w:rsidRDefault="00983ECF" w:rsidP="00983ECF">
      <w:pPr>
        <w:pStyle w:val="Listepuce"/>
        <w:ind w:left="1418" w:firstLine="0"/>
        <w:rPr>
          <w:rFonts w:cs="Arial"/>
          <w:b/>
          <w:sz w:val="20"/>
        </w:rPr>
      </w:pPr>
      <w:r w:rsidRPr="00983ECF">
        <w:rPr>
          <w:rFonts w:cs="Arial"/>
          <w:sz w:val="20"/>
        </w:rPr>
        <w:t>Monsieur le Président Directeur Général de l’ASP, nommé par décret</w:t>
      </w:r>
      <w:r w:rsidR="005D4445">
        <w:rPr>
          <w:rFonts w:cs="Arial"/>
          <w:sz w:val="20"/>
        </w:rPr>
        <w:t xml:space="preserve"> du</w:t>
      </w:r>
      <w:r w:rsidRPr="00983ECF">
        <w:rPr>
          <w:rFonts w:cs="Arial"/>
          <w:sz w:val="20"/>
        </w:rPr>
        <w:t xml:space="preserve"> </w:t>
      </w:r>
      <w:r w:rsidR="00455DB8">
        <w:rPr>
          <w:rFonts w:cs="Arial"/>
          <w:bCs/>
          <w:sz w:val="20"/>
        </w:rPr>
        <w:t>27</w:t>
      </w:r>
      <w:r w:rsidR="008C3870" w:rsidRPr="008C3870">
        <w:rPr>
          <w:rFonts w:cs="Arial"/>
          <w:bCs/>
          <w:sz w:val="20"/>
        </w:rPr>
        <w:t xml:space="preserve"> novembre 202</w:t>
      </w:r>
      <w:r w:rsidR="00455DB8">
        <w:rPr>
          <w:rFonts w:cs="Arial"/>
          <w:bCs/>
          <w:sz w:val="20"/>
        </w:rPr>
        <w:t>4</w:t>
      </w:r>
      <w:r w:rsidR="008C3870" w:rsidRPr="008C3870">
        <w:rPr>
          <w:rFonts w:cs="Arial"/>
          <w:bCs/>
          <w:sz w:val="20"/>
        </w:rPr>
        <w:t xml:space="preserve"> (JORF </w:t>
      </w:r>
      <w:r w:rsidR="008C3870" w:rsidRPr="00105564">
        <w:rPr>
          <w:rFonts w:cs="Arial"/>
          <w:bCs/>
          <w:sz w:val="20"/>
        </w:rPr>
        <w:t xml:space="preserve">du </w:t>
      </w:r>
      <w:r w:rsidR="00105564" w:rsidRPr="00105564">
        <w:rPr>
          <w:rFonts w:cs="Arial"/>
          <w:bCs/>
          <w:sz w:val="20"/>
        </w:rPr>
        <w:t>28 novembre 2024</w:t>
      </w:r>
      <w:r w:rsidR="008C3870" w:rsidRPr="008C3870">
        <w:rPr>
          <w:rFonts w:cs="Arial"/>
          <w:bCs/>
          <w:sz w:val="20"/>
        </w:rPr>
        <w:t>)</w:t>
      </w:r>
      <w:r w:rsidR="008C3870" w:rsidRPr="008C3870">
        <w:rPr>
          <w:rFonts w:cs="Arial"/>
          <w:sz w:val="20"/>
        </w:rPr>
        <w:t xml:space="preserve"> </w:t>
      </w:r>
      <w:r w:rsidRPr="00983ECF">
        <w:rPr>
          <w:rFonts w:cs="Arial"/>
          <w:sz w:val="20"/>
        </w:rPr>
        <w:t xml:space="preserve"> ou son représentant par délégation.</w:t>
      </w:r>
    </w:p>
    <w:p w14:paraId="5FB6D729" w14:textId="77777777"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14:paraId="04693C94" w14:textId="77777777" w:rsidR="002D6C8B" w:rsidRDefault="002D6C8B">
      <w:pPr>
        <w:pStyle w:val="Corpsdetexte"/>
        <w:ind w:firstLine="0"/>
        <w:rPr>
          <w:rFonts w:cs="Arial"/>
          <w:sz w:val="20"/>
        </w:rPr>
      </w:pPr>
    </w:p>
    <w:p w14:paraId="5445B6D5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1183E4A5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14:paraId="0BE74A90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432427C4" w14:textId="77777777"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14:paraId="5D165F8C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3E5C536E" w14:textId="77777777" w:rsidR="00D16BF8" w:rsidRDefault="00D16BF8">
      <w:pPr>
        <w:pStyle w:val="Corpsdetexte"/>
        <w:ind w:firstLine="0"/>
        <w:rPr>
          <w:rFonts w:cs="Arial"/>
          <w:sz w:val="20"/>
        </w:rPr>
      </w:pPr>
    </w:p>
    <w:p w14:paraId="76F96711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58F3FBA6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2309EE8A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4F10F8CD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5925B40D" w14:textId="77777777"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14:paraId="16793FED" w14:textId="77777777"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34872" w14:textId="77777777" w:rsidR="007D00C6" w:rsidRDefault="007D00C6">
      <w:r>
        <w:separator/>
      </w:r>
    </w:p>
  </w:endnote>
  <w:endnote w:type="continuationSeparator" w:id="0">
    <w:p w14:paraId="2C1DE634" w14:textId="77777777" w:rsidR="007D00C6" w:rsidRDefault="007D0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14:paraId="5462200D" w14:textId="77777777" w:rsidTr="001B7579">
      <w:tc>
        <w:tcPr>
          <w:tcW w:w="2586" w:type="dxa"/>
        </w:tcPr>
        <w:p w14:paraId="639388AF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14:paraId="2DEF9A49" w14:textId="074519A2" w:rsidR="00731878" w:rsidRPr="002C6F32" w:rsidRDefault="007F59F6" w:rsidP="007351CF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</w:t>
          </w:r>
          <w:r w:rsidR="007351CF">
            <w:rPr>
              <w:rFonts w:cs="Arial"/>
              <w:sz w:val="20"/>
            </w:rPr>
            <w:t>5</w:t>
          </w:r>
          <w:r>
            <w:rPr>
              <w:rFonts w:cs="Arial"/>
              <w:sz w:val="20"/>
            </w:rPr>
            <w:t>-0</w:t>
          </w:r>
          <w:r w:rsidR="007351CF">
            <w:rPr>
              <w:rFonts w:cs="Arial"/>
              <w:sz w:val="20"/>
            </w:rPr>
            <w:t>2</w:t>
          </w:r>
        </w:p>
      </w:tc>
      <w:tc>
        <w:tcPr>
          <w:tcW w:w="2268" w:type="dxa"/>
        </w:tcPr>
        <w:p w14:paraId="5BFEADE5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DA4D78">
            <w:rPr>
              <w:rFonts w:cs="Arial"/>
              <w:noProof/>
              <w:sz w:val="20"/>
            </w:rPr>
            <w:t>4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DA4D78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53748836" w14:textId="77777777"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14:paraId="2995DCD9" w14:textId="77777777" w:rsidTr="0025599A">
      <w:tc>
        <w:tcPr>
          <w:tcW w:w="3212" w:type="dxa"/>
        </w:tcPr>
        <w:p w14:paraId="01E54F6D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14:paraId="5524A6CB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14:paraId="7A1F9B4D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7D00C6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75463EAE" w14:textId="77777777"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B3E23" w14:textId="77777777" w:rsidR="007D00C6" w:rsidRDefault="007D00C6">
      <w:r>
        <w:separator/>
      </w:r>
    </w:p>
  </w:footnote>
  <w:footnote w:type="continuationSeparator" w:id="0">
    <w:p w14:paraId="0B6B1275" w14:textId="77777777" w:rsidR="007D00C6" w:rsidRDefault="007D00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1E071" w14:textId="77777777" w:rsidR="00731878" w:rsidRDefault="00731878">
    <w:pPr>
      <w:pStyle w:val="En-tte"/>
    </w:pPr>
    <w:r w:rsidRPr="004E170D">
      <w:rPr>
        <w:noProof/>
      </w:rPr>
      <w:drawing>
        <wp:inline distT="0" distB="0" distL="0" distR="0" wp14:anchorId="3958740A" wp14:editId="116869FE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EC29B8" w14:textId="77777777"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2BB98" w14:textId="77777777"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6DB6FE40" wp14:editId="2044DA4F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7FB90" w14:textId="77777777"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0C77C253" wp14:editId="6966916A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8B203" w14:textId="77777777"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1EE5703E" wp14:editId="630FC11B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érôme SUBILEAU">
    <w15:presenceInfo w15:providerId="AD" w15:userId="S-1-5-21-3665956904-172515063-2349209064-38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0C6"/>
    <w:rsid w:val="00001D24"/>
    <w:rsid w:val="00010278"/>
    <w:rsid w:val="000129D4"/>
    <w:rsid w:val="0003316B"/>
    <w:rsid w:val="000333D0"/>
    <w:rsid w:val="00047668"/>
    <w:rsid w:val="000753DE"/>
    <w:rsid w:val="000B73C9"/>
    <w:rsid w:val="000C5064"/>
    <w:rsid w:val="000D0102"/>
    <w:rsid w:val="000E063A"/>
    <w:rsid w:val="000E2E5A"/>
    <w:rsid w:val="000E4BDC"/>
    <w:rsid w:val="000F358F"/>
    <w:rsid w:val="000F43E7"/>
    <w:rsid w:val="000F75DB"/>
    <w:rsid w:val="001017D5"/>
    <w:rsid w:val="00105564"/>
    <w:rsid w:val="001330CD"/>
    <w:rsid w:val="001431D1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F0AA9"/>
    <w:rsid w:val="001F652A"/>
    <w:rsid w:val="00204BE7"/>
    <w:rsid w:val="0021122A"/>
    <w:rsid w:val="00216CA5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745C5"/>
    <w:rsid w:val="0038672F"/>
    <w:rsid w:val="003A6B20"/>
    <w:rsid w:val="003B4784"/>
    <w:rsid w:val="003B60E1"/>
    <w:rsid w:val="003D231A"/>
    <w:rsid w:val="003D26FE"/>
    <w:rsid w:val="003E1CD9"/>
    <w:rsid w:val="003F3973"/>
    <w:rsid w:val="00404507"/>
    <w:rsid w:val="00423F6B"/>
    <w:rsid w:val="0043416B"/>
    <w:rsid w:val="00450583"/>
    <w:rsid w:val="00453584"/>
    <w:rsid w:val="00455DB8"/>
    <w:rsid w:val="00465280"/>
    <w:rsid w:val="00466B1A"/>
    <w:rsid w:val="00485008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14FF"/>
    <w:rsid w:val="0054631E"/>
    <w:rsid w:val="00546D7D"/>
    <w:rsid w:val="0055548D"/>
    <w:rsid w:val="005577C0"/>
    <w:rsid w:val="00562F07"/>
    <w:rsid w:val="0056444C"/>
    <w:rsid w:val="0058177A"/>
    <w:rsid w:val="005859FB"/>
    <w:rsid w:val="005A0BC3"/>
    <w:rsid w:val="005A5371"/>
    <w:rsid w:val="005A6D6A"/>
    <w:rsid w:val="005B32FF"/>
    <w:rsid w:val="005D4445"/>
    <w:rsid w:val="005D4DC2"/>
    <w:rsid w:val="005E075C"/>
    <w:rsid w:val="005E7148"/>
    <w:rsid w:val="005F470E"/>
    <w:rsid w:val="00600AD3"/>
    <w:rsid w:val="006160A6"/>
    <w:rsid w:val="006163B1"/>
    <w:rsid w:val="006227B5"/>
    <w:rsid w:val="00625928"/>
    <w:rsid w:val="006476CD"/>
    <w:rsid w:val="00660C2A"/>
    <w:rsid w:val="00662519"/>
    <w:rsid w:val="00664672"/>
    <w:rsid w:val="00675A1A"/>
    <w:rsid w:val="00675C24"/>
    <w:rsid w:val="0067604C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1CF"/>
    <w:rsid w:val="00735770"/>
    <w:rsid w:val="0075268C"/>
    <w:rsid w:val="0076637A"/>
    <w:rsid w:val="00786CC0"/>
    <w:rsid w:val="007B3887"/>
    <w:rsid w:val="007B60F5"/>
    <w:rsid w:val="007B7BA2"/>
    <w:rsid w:val="007C3476"/>
    <w:rsid w:val="007C7EEC"/>
    <w:rsid w:val="007D00C6"/>
    <w:rsid w:val="007F0872"/>
    <w:rsid w:val="007F59F6"/>
    <w:rsid w:val="00806BF9"/>
    <w:rsid w:val="00813189"/>
    <w:rsid w:val="008133E4"/>
    <w:rsid w:val="00814E7F"/>
    <w:rsid w:val="00820784"/>
    <w:rsid w:val="00831566"/>
    <w:rsid w:val="0084394B"/>
    <w:rsid w:val="008506A6"/>
    <w:rsid w:val="00857EC2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0245"/>
    <w:rsid w:val="008E2615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65A0"/>
    <w:rsid w:val="00986CD5"/>
    <w:rsid w:val="009B709F"/>
    <w:rsid w:val="009E2D28"/>
    <w:rsid w:val="009F3305"/>
    <w:rsid w:val="009F4A9D"/>
    <w:rsid w:val="009F53C6"/>
    <w:rsid w:val="00A00B61"/>
    <w:rsid w:val="00A04BEE"/>
    <w:rsid w:val="00A156B3"/>
    <w:rsid w:val="00A17F0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0011"/>
    <w:rsid w:val="00A76314"/>
    <w:rsid w:val="00A828AD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11CE2"/>
    <w:rsid w:val="00B23C8E"/>
    <w:rsid w:val="00B25E20"/>
    <w:rsid w:val="00B347C1"/>
    <w:rsid w:val="00B36446"/>
    <w:rsid w:val="00B3651D"/>
    <w:rsid w:val="00B365CF"/>
    <w:rsid w:val="00B462A3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206C6"/>
    <w:rsid w:val="00C224BA"/>
    <w:rsid w:val="00C271B7"/>
    <w:rsid w:val="00C27228"/>
    <w:rsid w:val="00C35D98"/>
    <w:rsid w:val="00C4498D"/>
    <w:rsid w:val="00C46590"/>
    <w:rsid w:val="00C50518"/>
    <w:rsid w:val="00C54916"/>
    <w:rsid w:val="00C569B3"/>
    <w:rsid w:val="00C65067"/>
    <w:rsid w:val="00C74911"/>
    <w:rsid w:val="00C86271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4039E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96606"/>
    <w:rsid w:val="00DA168E"/>
    <w:rsid w:val="00DA4D78"/>
    <w:rsid w:val="00DA66D5"/>
    <w:rsid w:val="00DB06C1"/>
    <w:rsid w:val="00DC36C2"/>
    <w:rsid w:val="00DC5F64"/>
    <w:rsid w:val="00DC6B39"/>
    <w:rsid w:val="00DD4F39"/>
    <w:rsid w:val="00DE14D3"/>
    <w:rsid w:val="00DE4DE1"/>
    <w:rsid w:val="00DE6443"/>
    <w:rsid w:val="00DF2971"/>
    <w:rsid w:val="00E01CDA"/>
    <w:rsid w:val="00E107E1"/>
    <w:rsid w:val="00E14A13"/>
    <w:rsid w:val="00E40A96"/>
    <w:rsid w:val="00E418A1"/>
    <w:rsid w:val="00E41C39"/>
    <w:rsid w:val="00E44945"/>
    <w:rsid w:val="00E5066F"/>
    <w:rsid w:val="00E63F97"/>
    <w:rsid w:val="00E71BB9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26CB9"/>
    <w:rsid w:val="00F301E3"/>
    <w:rsid w:val="00F369CC"/>
    <w:rsid w:val="00F42CCC"/>
    <w:rsid w:val="00F46FC6"/>
    <w:rsid w:val="00F506AD"/>
    <w:rsid w:val="00F73035"/>
    <w:rsid w:val="00F809E9"/>
    <w:rsid w:val="00F80D54"/>
    <w:rsid w:val="00F83241"/>
    <w:rsid w:val="00F847C5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ABDA4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.lanfranca\Desktop\MPaa-xx_AE_Objet_V2022.08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A70F4-AEE0-447C-AB03-475D8745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MPaa-xx_AE_Objet_V2022.08</Template>
  <TotalTime>1</TotalTime>
  <Pages>8</Pages>
  <Words>1443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Stephanie LANFRANCA</dc:creator>
  <cp:lastModifiedBy>Stephanie LANFRANCA</cp:lastModifiedBy>
  <cp:revision>3</cp:revision>
  <cp:lastPrinted>2019-04-09T08:00:00Z</cp:lastPrinted>
  <dcterms:created xsi:type="dcterms:W3CDTF">2025-01-20T09:39:00Z</dcterms:created>
  <dcterms:modified xsi:type="dcterms:W3CDTF">2025-01-20T13:27:00Z</dcterms:modified>
</cp:coreProperties>
</file>