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697D" w14:textId="09C1D6AF" w:rsidR="00431751" w:rsidRPr="00BF16C7" w:rsidRDefault="00431751" w:rsidP="00213F37">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3E6398">
        <w:rPr>
          <w:rFonts w:cstheme="minorHAnsi"/>
          <w:b/>
          <w:sz w:val="28"/>
          <w:szCs w:val="20"/>
        </w:rPr>
        <w:t>Annexe 2 - Cadre de réponse technique</w:t>
      </w:r>
      <w:r w:rsidR="00213F37">
        <w:rPr>
          <w:rFonts w:cstheme="minorHAnsi"/>
          <w:b/>
          <w:sz w:val="28"/>
          <w:szCs w:val="20"/>
        </w:rPr>
        <w:t xml:space="preserve"> </w:t>
      </w:r>
      <w:r w:rsidR="00BF16C7">
        <w:rPr>
          <w:rFonts w:cstheme="minorHAnsi"/>
          <w:b/>
          <w:sz w:val="28"/>
          <w:szCs w:val="20"/>
        </w:rPr>
        <w:t>Consultation N°</w:t>
      </w:r>
      <w:r w:rsidR="00BF16C7" w:rsidRPr="00BF16C7">
        <w:rPr>
          <w:rFonts w:cstheme="minorHAnsi"/>
          <w:b/>
          <w:sz w:val="28"/>
          <w:szCs w:val="20"/>
        </w:rPr>
        <w:t>110.24-20.DRCI</w:t>
      </w:r>
    </w:p>
    <w:p w14:paraId="13979BAE" w14:textId="77777777" w:rsidR="00431751" w:rsidRDefault="00431751" w:rsidP="00431751">
      <w:pPr>
        <w:spacing w:after="0"/>
        <w:jc w:val="both"/>
        <w:rPr>
          <w:rFonts w:cstheme="minorHAnsi"/>
          <w:b/>
          <w:sz w:val="24"/>
          <w:szCs w:val="24"/>
        </w:rPr>
      </w:pPr>
      <w:r w:rsidRPr="00111BB1">
        <w:rPr>
          <w:rFonts w:cstheme="minorHAnsi"/>
          <w:b/>
          <w:sz w:val="24"/>
          <w:szCs w:val="24"/>
        </w:rPr>
        <w:t xml:space="preserve">Le candidat a obligation de remplir le cadre de réponse technique. Il a la possibilité de spécifier les numéros de page s’il fournit un mémoire technique répondant aux critères. Les réponses apportées dans le cadre de réponse technique peuvent être complétées par tous les documents que le candidat juge utile </w:t>
      </w:r>
      <w:r w:rsidRPr="003E6398">
        <w:rPr>
          <w:rFonts w:cstheme="minorHAnsi"/>
          <w:b/>
          <w:sz w:val="24"/>
          <w:szCs w:val="24"/>
        </w:rPr>
        <w:t>de joindre pour préciser son offre, à condition de les référencer dans le présent cadre de réponse technique et de préciser quel point ils complètent.</w:t>
      </w:r>
    </w:p>
    <w:p w14:paraId="3A3C2FB0" w14:textId="77777777" w:rsidR="00431751" w:rsidRDefault="00431751" w:rsidP="00431751"/>
    <w:p w14:paraId="7DB5AF40" w14:textId="561E37D8" w:rsidR="00011957" w:rsidRPr="00863417" w:rsidRDefault="00011957" w:rsidP="00011957">
      <w:pPr>
        <w:pBdr>
          <w:bottom w:val="single" w:sz="4" w:space="1" w:color="0000FF"/>
        </w:pBdr>
        <w:spacing w:after="0"/>
        <w:jc w:val="both"/>
        <w:rPr>
          <w:rFonts w:asciiTheme="majorHAnsi" w:hAnsiTheme="majorHAnsi" w:cstheme="majorHAnsi"/>
          <w:b/>
          <w:sz w:val="20"/>
          <w:szCs w:val="20"/>
        </w:rPr>
      </w:pPr>
      <w:r>
        <w:rPr>
          <w:rFonts w:asciiTheme="majorHAnsi" w:hAnsiTheme="majorHAnsi" w:cstheme="majorHAnsi"/>
          <w:b/>
          <w:szCs w:val="20"/>
        </w:rPr>
        <w:t>Condition</w:t>
      </w:r>
      <w:r w:rsidR="001949EE">
        <w:rPr>
          <w:rFonts w:asciiTheme="majorHAnsi" w:hAnsiTheme="majorHAnsi" w:cstheme="majorHAnsi"/>
          <w:b/>
          <w:szCs w:val="20"/>
        </w:rPr>
        <w:t>s de recevabilité</w:t>
      </w:r>
      <w:r>
        <w:rPr>
          <w:rFonts w:asciiTheme="majorHAnsi" w:hAnsiTheme="majorHAnsi" w:cstheme="majorHAnsi"/>
          <w:b/>
          <w:szCs w:val="20"/>
        </w:rPr>
        <w:t xml:space="preserve"> de la candidature conformément au règlement de consultation </w:t>
      </w:r>
      <w:r w:rsidRPr="00863417">
        <w:rPr>
          <w:rFonts w:asciiTheme="majorHAnsi" w:hAnsiTheme="majorHAnsi" w:cstheme="majorHAnsi"/>
          <w:b/>
          <w:szCs w:val="20"/>
        </w:rPr>
        <w:t xml:space="preserve">: </w:t>
      </w:r>
      <w:r>
        <w:rPr>
          <w:rFonts w:asciiTheme="majorHAnsi" w:hAnsiTheme="majorHAnsi" w:cstheme="majorHAnsi"/>
          <w:b/>
          <w:szCs w:val="20"/>
        </w:rPr>
        <w:t>Audit</w:t>
      </w:r>
    </w:p>
    <w:p w14:paraId="3E111EB0" w14:textId="77777777" w:rsidR="00011957" w:rsidRDefault="00011957" w:rsidP="00011957"/>
    <w:tbl>
      <w:tblPr>
        <w:tblStyle w:val="Grilledutableau"/>
        <w:tblW w:w="10121" w:type="dxa"/>
        <w:tblInd w:w="-5" w:type="dxa"/>
        <w:tblLook w:val="04A0" w:firstRow="1" w:lastRow="0" w:firstColumn="1" w:lastColumn="0" w:noHBand="0" w:noVBand="1"/>
      </w:tblPr>
      <w:tblGrid>
        <w:gridCol w:w="1749"/>
        <w:gridCol w:w="3857"/>
        <w:gridCol w:w="4515"/>
      </w:tblGrid>
      <w:tr w:rsidR="00290246" w14:paraId="6622C2F6" w14:textId="77777777" w:rsidTr="00290246">
        <w:trPr>
          <w:trHeight w:val="816"/>
        </w:trPr>
        <w:tc>
          <w:tcPr>
            <w:tcW w:w="1749" w:type="dxa"/>
          </w:tcPr>
          <w:p w14:paraId="238902CD" w14:textId="77777777" w:rsidR="00290246" w:rsidRDefault="00290246"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Audit</w:t>
            </w:r>
          </w:p>
          <w:p w14:paraId="3A0953D0" w14:textId="3F9BFA32" w:rsidR="00290246" w:rsidRPr="00D97B40" w:rsidRDefault="00290246"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(Cf.art.2.11 RC)</w:t>
            </w:r>
          </w:p>
        </w:tc>
        <w:tc>
          <w:tcPr>
            <w:tcW w:w="3857" w:type="dxa"/>
          </w:tcPr>
          <w:p w14:paraId="12E12EE1" w14:textId="77777777" w:rsidR="00290246" w:rsidRPr="00D97B40" w:rsidRDefault="00290246"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4515" w:type="dxa"/>
          </w:tcPr>
          <w:p w14:paraId="63D018D2" w14:textId="77777777" w:rsidR="00290246" w:rsidRPr="00D97B40" w:rsidRDefault="00290246"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290246" w14:paraId="21B8794D" w14:textId="77777777" w:rsidTr="00290246">
        <w:trPr>
          <w:trHeight w:val="244"/>
        </w:trPr>
        <w:tc>
          <w:tcPr>
            <w:tcW w:w="1749" w:type="dxa"/>
          </w:tcPr>
          <w:p w14:paraId="7B13D366" w14:textId="6C6D4B7C" w:rsidR="00290246" w:rsidRPr="00D74BDD" w:rsidRDefault="00290246" w:rsidP="007805FD">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r w:rsidRPr="00D74BDD">
              <w:rPr>
                <w:rFonts w:asciiTheme="majorHAnsi" w:eastAsia="Arial Unicode MS" w:hAnsiTheme="majorHAnsi" w:cstheme="majorHAnsi"/>
                <w:bCs/>
                <w:iCs/>
                <w:color w:val="44546A" w:themeColor="text2"/>
              </w:rPr>
              <w:t>Evaluation de la capacité à répondre aux prestations définies dans le</w:t>
            </w:r>
            <w:r>
              <w:rPr>
                <w:rFonts w:asciiTheme="majorHAnsi" w:eastAsia="Arial Unicode MS" w:hAnsiTheme="majorHAnsi" w:cstheme="majorHAnsi"/>
                <w:bCs/>
                <w:iCs/>
                <w:color w:val="44546A" w:themeColor="text2"/>
              </w:rPr>
              <w:t xml:space="preserve"> RC et le</w:t>
            </w:r>
            <w:r w:rsidRPr="00D74BDD">
              <w:rPr>
                <w:rFonts w:asciiTheme="majorHAnsi" w:eastAsia="Arial Unicode MS" w:hAnsiTheme="majorHAnsi" w:cstheme="majorHAnsi"/>
                <w:bCs/>
                <w:iCs/>
                <w:color w:val="44546A" w:themeColor="text2"/>
              </w:rPr>
              <w:t xml:space="preserve"> CCTP</w:t>
            </w:r>
          </w:p>
          <w:p w14:paraId="42A1E551" w14:textId="77777777" w:rsidR="00290246" w:rsidRDefault="00290246" w:rsidP="007805FD"/>
          <w:p w14:paraId="57E7389B" w14:textId="77777777" w:rsidR="00290246" w:rsidRDefault="00290246" w:rsidP="007805FD"/>
        </w:tc>
        <w:tc>
          <w:tcPr>
            <w:tcW w:w="3857" w:type="dxa"/>
          </w:tcPr>
          <w:p w14:paraId="7DF5638A" w14:textId="77777777" w:rsidR="00290246" w:rsidRDefault="00290246" w:rsidP="007805FD">
            <w:r>
              <w:t>Le rapport d’audit n’est pas à joindre.</w:t>
            </w:r>
          </w:p>
          <w:p w14:paraId="72C21FB6" w14:textId="77777777" w:rsidR="00290246" w:rsidRDefault="00290246" w:rsidP="007805FD"/>
          <w:p w14:paraId="5C736687" w14:textId="7FB4B866" w:rsidR="00290246" w:rsidRDefault="00290246" w:rsidP="007805FD">
            <w:r>
              <w:t>Audit :</w:t>
            </w:r>
          </w:p>
          <w:p w14:paraId="5231292D" w14:textId="77777777" w:rsidR="00290246" w:rsidRDefault="00290246" w:rsidP="007805FD"/>
          <w:p w14:paraId="43057EE9" w14:textId="553B1301" w:rsidR="00290246" w:rsidRDefault="00290246" w:rsidP="006D1DF5">
            <w:pPr>
              <w:pStyle w:val="Paragraphedeliste"/>
              <w:numPr>
                <w:ilvl w:val="0"/>
                <w:numId w:val="3"/>
              </w:numPr>
            </w:pPr>
            <w:r>
              <w:t xml:space="preserve">Si candidat jamais audité ou audité il y a plus de 3 ans par le DEC-AGEPS, audit possible à réaliser avant la date indiquée dans le règlement de consultation </w:t>
            </w:r>
          </w:p>
          <w:p w14:paraId="44E28923" w14:textId="77777777" w:rsidR="00290246" w:rsidRDefault="00290246" w:rsidP="007805FD"/>
          <w:p w14:paraId="41B3CB0C" w14:textId="533217F7" w:rsidR="00290246" w:rsidRDefault="00290246" w:rsidP="006D1DF5">
            <w:pPr>
              <w:pStyle w:val="Paragraphedeliste"/>
              <w:numPr>
                <w:ilvl w:val="0"/>
                <w:numId w:val="3"/>
              </w:numPr>
            </w:pPr>
            <w:r>
              <w:t xml:space="preserve">Si candidat audité au cours des 3 dernières années par le DEC-AGEPS, date du dernier audit du site concerné par la prestation, réalisé par le DEC-AGEPS </w:t>
            </w:r>
          </w:p>
          <w:p w14:paraId="29816234" w14:textId="77777777" w:rsidR="00290246" w:rsidRDefault="00290246" w:rsidP="007805FD"/>
          <w:p w14:paraId="63A12C5F" w14:textId="3A8E2C69" w:rsidR="00290246" w:rsidRDefault="00290246" w:rsidP="00757618">
            <w:r>
              <w:t xml:space="preserve">Nombre d’écarts critiques et/ou majeurs relevés lors du dernier audit </w:t>
            </w:r>
          </w:p>
          <w:p w14:paraId="39301D4A" w14:textId="77777777" w:rsidR="00290246" w:rsidRDefault="00290246" w:rsidP="007805FD"/>
          <w:p w14:paraId="6CCE2DCC" w14:textId="77777777" w:rsidR="00290246" w:rsidRDefault="00290246" w:rsidP="00465C0B"/>
          <w:p w14:paraId="28C24D2B" w14:textId="77777777" w:rsidR="00290246" w:rsidRDefault="00290246" w:rsidP="00465C0B"/>
          <w:p w14:paraId="3D80EA5F" w14:textId="6757A783" w:rsidR="00290246" w:rsidRDefault="00290246" w:rsidP="00465C0B">
            <w:r>
              <w:t xml:space="preserve">Si écarts critiques ou majeurs relevés, fournir les procédures et tout document pertinent </w:t>
            </w:r>
            <w:r w:rsidRPr="001949EE">
              <w:t>pour démontrer les actions mises en place pour lever ou diminuer les écarts critiques et ou majeurs constatés lors du dernier audit</w:t>
            </w:r>
          </w:p>
          <w:p w14:paraId="2C39789B" w14:textId="5DE45EA8" w:rsidR="00290246" w:rsidRDefault="00290246" w:rsidP="00465C0B"/>
          <w:p w14:paraId="1D1028D4" w14:textId="2E457907" w:rsidR="00290246" w:rsidRDefault="00290246" w:rsidP="00465C0B">
            <w:r w:rsidRPr="008333D0">
              <w:t>Ces écarts critiques ou majeurs impactent 1 ou plusieurs opérations de la prestation attendue (paragraphe 2.11 paragraphe 1.D du RC)</w:t>
            </w:r>
          </w:p>
          <w:p w14:paraId="0E384D93" w14:textId="1813C4BD" w:rsidR="00290246" w:rsidRDefault="00290246" w:rsidP="00465C0B"/>
          <w:p w14:paraId="496F35CA" w14:textId="5092035F" w:rsidR="00290246" w:rsidRDefault="00290246" w:rsidP="00465C0B"/>
          <w:p w14:paraId="0C983213" w14:textId="77777777" w:rsidR="00290246" w:rsidRDefault="00290246" w:rsidP="00465C0B"/>
          <w:p w14:paraId="6C057387" w14:textId="6A3E9AAF" w:rsidR="00290246" w:rsidRDefault="00290246" w:rsidP="00465C0B"/>
          <w:p w14:paraId="36CF32D8" w14:textId="731ECB34" w:rsidR="00290246" w:rsidRDefault="00290246" w:rsidP="00465C0B"/>
          <w:p w14:paraId="05E0857D" w14:textId="00E636CC" w:rsidR="00290246" w:rsidRDefault="00290246" w:rsidP="00757618"/>
        </w:tc>
        <w:tc>
          <w:tcPr>
            <w:tcW w:w="4515" w:type="dxa"/>
          </w:tcPr>
          <w:p w14:paraId="638C4591" w14:textId="77777777" w:rsidR="00290246" w:rsidRDefault="00290246" w:rsidP="007805FD">
            <w:pPr>
              <w:widowControl w:val="0"/>
              <w:tabs>
                <w:tab w:val="left" w:pos="1262"/>
              </w:tabs>
              <w:autoSpaceDE w:val="0"/>
              <w:autoSpaceDN w:val="0"/>
              <w:adjustRightInd w:val="0"/>
              <w:spacing w:line="360" w:lineRule="atLeast"/>
              <w:textAlignment w:val="baseline"/>
              <w:rPr>
                <w:rFonts w:ascii="Arial" w:eastAsia="Arial Unicode MS" w:hAnsi="Arial" w:cs="Arial"/>
                <w:bCs/>
                <w:iCs/>
                <w:sz w:val="20"/>
                <w:szCs w:val="20"/>
              </w:rPr>
            </w:pPr>
          </w:p>
          <w:p w14:paraId="3C27A4F6" w14:textId="494A4FC5" w:rsidR="00290246" w:rsidRDefault="00290246" w:rsidP="007805FD">
            <w:pPr>
              <w:rPr>
                <w:rFonts w:ascii="Arial" w:eastAsia="Arial Unicode MS" w:hAnsi="Arial" w:cs="Arial"/>
                <w:bCs/>
                <w:iCs/>
                <w:sz w:val="20"/>
                <w:szCs w:val="20"/>
              </w:rPr>
            </w:pPr>
          </w:p>
          <w:p w14:paraId="42E3025F" w14:textId="4579A59E" w:rsidR="00290246" w:rsidRDefault="00290246" w:rsidP="007805FD">
            <w:pPr>
              <w:rPr>
                <w:rFonts w:ascii="Arial" w:eastAsia="Arial Unicode MS" w:hAnsi="Arial" w:cs="Arial"/>
                <w:bCs/>
                <w:iCs/>
                <w:sz w:val="20"/>
                <w:szCs w:val="20"/>
              </w:rPr>
            </w:pPr>
          </w:p>
          <w:p w14:paraId="66D38892" w14:textId="324B7831" w:rsidR="00290246" w:rsidRDefault="00290246" w:rsidP="007805FD">
            <w:pPr>
              <w:rPr>
                <w:rFonts w:ascii="Arial" w:eastAsia="Arial Unicode MS" w:hAnsi="Arial" w:cs="Arial"/>
                <w:bCs/>
                <w:iCs/>
                <w:sz w:val="20"/>
                <w:szCs w:val="20"/>
              </w:rPr>
            </w:pPr>
          </w:p>
          <w:p w14:paraId="144EC632" w14:textId="2C51D1C2" w:rsidR="00290246" w:rsidRDefault="00290246" w:rsidP="007805FD">
            <w:pPr>
              <w:rPr>
                <w:rFonts w:ascii="Arial" w:eastAsia="Arial Unicode MS" w:hAnsi="Arial" w:cs="Arial"/>
                <w:bCs/>
                <w:iCs/>
                <w:sz w:val="20"/>
                <w:szCs w:val="20"/>
              </w:rPr>
            </w:pPr>
          </w:p>
          <w:p w14:paraId="59E8C41C" w14:textId="77777777" w:rsidR="00290246" w:rsidRDefault="00290246" w:rsidP="007805FD"/>
          <w:p w14:paraId="57F0540C" w14:textId="77777777" w:rsidR="00290246" w:rsidRPr="00135F6A" w:rsidRDefault="00290246" w:rsidP="007805FD">
            <w:pPr>
              <w:widowControl w:val="0"/>
              <w:tabs>
                <w:tab w:val="left" w:pos="1262"/>
              </w:tabs>
              <w:autoSpaceDE w:val="0"/>
              <w:autoSpaceDN w:val="0"/>
              <w:adjustRightInd w:val="0"/>
              <w:spacing w:line="360" w:lineRule="atLeast"/>
              <w:textAlignment w:val="baseline"/>
              <w:rPr>
                <w:rFonts w:ascii="Arial" w:eastAsia="Arial Unicode MS" w:hAnsi="Arial" w:cs="Arial"/>
                <w:bCs/>
                <w:iCs/>
                <w:sz w:val="20"/>
                <w:szCs w:val="20"/>
              </w:rPr>
            </w:pPr>
            <w:r w:rsidRPr="00135F6A">
              <w:rPr>
                <w:rFonts w:ascii="Arial" w:eastAsia="Arial Unicode MS" w:hAnsi="Arial" w:cs="Arial"/>
                <w:bCs/>
                <w:iCs/>
                <w:sz w:val="20"/>
                <w:szCs w:val="20"/>
              </w:rPr>
              <w:sym w:font="Wingdings" w:char="F06F"/>
            </w:r>
            <w:r w:rsidRPr="00135F6A">
              <w:rPr>
                <w:rFonts w:ascii="Arial" w:eastAsia="Arial Unicode MS" w:hAnsi="Arial" w:cs="Arial"/>
                <w:bCs/>
                <w:iCs/>
                <w:sz w:val="20"/>
                <w:szCs w:val="20"/>
              </w:rPr>
              <w:t xml:space="preserve"> OUI                   </w:t>
            </w:r>
            <w:r w:rsidRPr="00135F6A">
              <w:rPr>
                <w:rFonts w:ascii="Arial" w:eastAsia="Arial Unicode MS" w:hAnsi="Arial" w:cs="Arial"/>
                <w:bCs/>
                <w:iCs/>
                <w:sz w:val="20"/>
                <w:szCs w:val="20"/>
              </w:rPr>
              <w:sym w:font="Wingdings" w:char="F06F"/>
            </w:r>
            <w:r w:rsidRPr="00135F6A">
              <w:rPr>
                <w:rFonts w:ascii="Arial" w:eastAsia="Arial Unicode MS" w:hAnsi="Arial" w:cs="Arial"/>
                <w:bCs/>
                <w:iCs/>
                <w:sz w:val="20"/>
                <w:szCs w:val="20"/>
              </w:rPr>
              <w:t xml:space="preserve"> NON</w:t>
            </w:r>
          </w:p>
          <w:p w14:paraId="39D532AA" w14:textId="77777777" w:rsidR="00290246" w:rsidRDefault="00290246" w:rsidP="007805FD"/>
          <w:p w14:paraId="43058996" w14:textId="77777777" w:rsidR="00290246" w:rsidRDefault="00290246" w:rsidP="007805FD">
            <w:pPr>
              <w:widowControl w:val="0"/>
              <w:tabs>
                <w:tab w:val="left" w:pos="1262"/>
              </w:tabs>
              <w:autoSpaceDE w:val="0"/>
              <w:autoSpaceDN w:val="0"/>
              <w:adjustRightInd w:val="0"/>
              <w:spacing w:line="360" w:lineRule="atLeast"/>
              <w:textAlignment w:val="baseline"/>
              <w:rPr>
                <w:rFonts w:ascii="Arial" w:eastAsia="Arial Unicode MS" w:hAnsi="Arial" w:cs="Arial"/>
                <w:bCs/>
                <w:iCs/>
                <w:sz w:val="20"/>
                <w:szCs w:val="20"/>
              </w:rPr>
            </w:pPr>
          </w:p>
          <w:p w14:paraId="62D7BA77" w14:textId="77777777" w:rsidR="00290246" w:rsidRDefault="00290246" w:rsidP="007805FD"/>
          <w:p w14:paraId="467C1390" w14:textId="57F4BBDC" w:rsidR="00290246" w:rsidRDefault="00290246" w:rsidP="007805FD">
            <w:r>
              <w:t>… / … / ……</w:t>
            </w:r>
          </w:p>
          <w:p w14:paraId="21074D83" w14:textId="40B6A678" w:rsidR="00290246" w:rsidRDefault="00290246" w:rsidP="007805FD">
            <w:r>
              <w:t>Site : …….</w:t>
            </w:r>
          </w:p>
          <w:p w14:paraId="30355808" w14:textId="432BA043" w:rsidR="00290246" w:rsidRDefault="00290246" w:rsidP="007805FD"/>
          <w:p w14:paraId="7BB01509" w14:textId="77777777" w:rsidR="00290246" w:rsidRDefault="00290246" w:rsidP="007805FD"/>
          <w:p w14:paraId="4CC74759" w14:textId="72335063" w:rsidR="00290246" w:rsidRDefault="00290246" w:rsidP="007805FD"/>
          <w:p w14:paraId="090E8223" w14:textId="77777777" w:rsidR="00290246" w:rsidRDefault="00290246" w:rsidP="007805FD"/>
          <w:p w14:paraId="689568AD" w14:textId="63A1AB81" w:rsidR="00290246" w:rsidRDefault="00290246" w:rsidP="007805FD">
            <w:pPr>
              <w:pStyle w:val="Paragraphedeliste"/>
              <w:numPr>
                <w:ilvl w:val="0"/>
                <w:numId w:val="1"/>
              </w:numPr>
            </w:pPr>
            <w:r>
              <w:t xml:space="preserve">Ecarts critiques : </w:t>
            </w:r>
          </w:p>
          <w:p w14:paraId="4C3D551F" w14:textId="1F104B57" w:rsidR="00290246" w:rsidRDefault="00290246" w:rsidP="00FD22A1">
            <w:pPr>
              <w:ind w:left="360"/>
            </w:pPr>
            <w:r>
              <w:t>Précisez l’objet du ou des écarts :</w:t>
            </w:r>
          </w:p>
          <w:p w14:paraId="257EDA09" w14:textId="77777777" w:rsidR="00290246" w:rsidRDefault="00290246" w:rsidP="007805FD">
            <w:pPr>
              <w:pStyle w:val="Paragraphedeliste"/>
              <w:numPr>
                <w:ilvl w:val="0"/>
                <w:numId w:val="1"/>
              </w:numPr>
            </w:pPr>
            <w:r>
              <w:t xml:space="preserve">Ecarts majeurs : </w:t>
            </w:r>
          </w:p>
          <w:p w14:paraId="235184D6" w14:textId="77777777" w:rsidR="00290246" w:rsidRDefault="00290246" w:rsidP="001949EE">
            <w:pPr>
              <w:ind w:left="360"/>
            </w:pPr>
            <w:r>
              <w:t>Précisez l’objet du ou des écarts :</w:t>
            </w:r>
          </w:p>
          <w:p w14:paraId="0897D713" w14:textId="77777777" w:rsidR="00290246" w:rsidRDefault="00290246" w:rsidP="006D1DF5"/>
          <w:p w14:paraId="063DBB1A" w14:textId="77777777" w:rsidR="00290246" w:rsidRDefault="00290246" w:rsidP="006D1DF5">
            <w:r>
              <w:lastRenderedPageBreak/>
              <w:t>Lister ci-dessous les documents fournis :</w:t>
            </w:r>
          </w:p>
          <w:p w14:paraId="35BB4640" w14:textId="77777777" w:rsidR="00290246" w:rsidRDefault="00290246" w:rsidP="006D1DF5">
            <w:r>
              <w:t>-</w:t>
            </w:r>
          </w:p>
          <w:p w14:paraId="3CD14597" w14:textId="77777777" w:rsidR="00290246" w:rsidRDefault="00290246" w:rsidP="006D1DF5">
            <w:r>
              <w:t>-</w:t>
            </w:r>
          </w:p>
          <w:p w14:paraId="6B5012F3" w14:textId="4F188F75" w:rsidR="00290246" w:rsidRDefault="00290246" w:rsidP="00757618">
            <w:r>
              <w:t>-</w:t>
            </w:r>
          </w:p>
          <w:p w14:paraId="3DBA18D8" w14:textId="4DFC3A4D" w:rsidR="00290246" w:rsidRDefault="00290246" w:rsidP="00757618"/>
          <w:p w14:paraId="60556F37" w14:textId="7E6C5990" w:rsidR="00290246" w:rsidRDefault="00290246" w:rsidP="00757618"/>
          <w:p w14:paraId="1DB4DBBB" w14:textId="77777777" w:rsidR="00290246" w:rsidRDefault="00290246" w:rsidP="00757618"/>
          <w:p w14:paraId="171272F7" w14:textId="77777777" w:rsidR="00290246" w:rsidRDefault="00290246" w:rsidP="00757618">
            <w:pPr>
              <w:rPr>
                <w:rFonts w:ascii="Arial" w:eastAsia="Arial Unicode MS" w:hAnsi="Arial" w:cs="Arial"/>
                <w:bCs/>
                <w:iCs/>
                <w:sz w:val="20"/>
                <w:szCs w:val="20"/>
              </w:rPr>
            </w:pPr>
            <w:r w:rsidRPr="00135F6A">
              <w:rPr>
                <w:rFonts w:ascii="Arial" w:eastAsia="Arial Unicode MS" w:hAnsi="Arial" w:cs="Arial"/>
                <w:bCs/>
                <w:iCs/>
                <w:sz w:val="20"/>
                <w:szCs w:val="20"/>
              </w:rPr>
              <w:sym w:font="Wingdings" w:char="F06F"/>
            </w:r>
            <w:r w:rsidRPr="00135F6A">
              <w:rPr>
                <w:rFonts w:ascii="Arial" w:eastAsia="Arial Unicode MS" w:hAnsi="Arial" w:cs="Arial"/>
                <w:bCs/>
                <w:iCs/>
                <w:sz w:val="20"/>
                <w:szCs w:val="20"/>
              </w:rPr>
              <w:t xml:space="preserve"> OUI                   </w:t>
            </w:r>
          </w:p>
          <w:p w14:paraId="4C1E2781" w14:textId="3340EF90" w:rsidR="00290246" w:rsidRDefault="00290246" w:rsidP="00757618">
            <w:r w:rsidRPr="00135F6A">
              <w:rPr>
                <w:rFonts w:ascii="Arial" w:eastAsia="Arial Unicode MS" w:hAnsi="Arial" w:cs="Arial"/>
                <w:bCs/>
                <w:iCs/>
                <w:sz w:val="20"/>
                <w:szCs w:val="20"/>
              </w:rPr>
              <w:sym w:font="Wingdings" w:char="F06F"/>
            </w:r>
            <w:r w:rsidRPr="00135F6A">
              <w:rPr>
                <w:rFonts w:ascii="Arial" w:eastAsia="Arial Unicode MS" w:hAnsi="Arial" w:cs="Arial"/>
                <w:bCs/>
                <w:iCs/>
                <w:sz w:val="20"/>
                <w:szCs w:val="20"/>
              </w:rPr>
              <w:t xml:space="preserve"> NON</w:t>
            </w:r>
            <w:r w:rsidRPr="008333D0">
              <w:t>, pourquoi ?.............................................</w:t>
            </w:r>
          </w:p>
          <w:p w14:paraId="715C418D" w14:textId="77777777" w:rsidR="00290246" w:rsidRDefault="00290246" w:rsidP="00757618"/>
          <w:p w14:paraId="30849F12" w14:textId="77777777" w:rsidR="00290246" w:rsidRDefault="00290246" w:rsidP="00757618"/>
          <w:p w14:paraId="2D810320" w14:textId="77777777" w:rsidR="00290246" w:rsidRDefault="00290246" w:rsidP="00757618"/>
          <w:p w14:paraId="06ACF2B8" w14:textId="77777777" w:rsidR="00290246" w:rsidRDefault="00290246" w:rsidP="00757618"/>
          <w:p w14:paraId="11C88AD3" w14:textId="7A1152D3" w:rsidR="00290246" w:rsidRDefault="00290246" w:rsidP="00757618"/>
          <w:p w14:paraId="05A372C0" w14:textId="77777777" w:rsidR="00290246" w:rsidRDefault="00290246" w:rsidP="00757618"/>
          <w:p w14:paraId="46DDB4E6" w14:textId="4534B31F" w:rsidR="00290246" w:rsidRDefault="00290246" w:rsidP="00433576"/>
        </w:tc>
      </w:tr>
    </w:tbl>
    <w:p w14:paraId="64216C1F" w14:textId="77777777" w:rsidR="00011957" w:rsidRDefault="00011957" w:rsidP="00431751">
      <w:pPr>
        <w:pBdr>
          <w:bottom w:val="single" w:sz="4" w:space="1" w:color="0000FF"/>
        </w:pBdr>
        <w:spacing w:after="0"/>
        <w:jc w:val="both"/>
        <w:rPr>
          <w:rFonts w:asciiTheme="majorHAnsi" w:hAnsiTheme="majorHAnsi" w:cstheme="majorHAnsi"/>
          <w:b/>
          <w:szCs w:val="20"/>
        </w:rPr>
      </w:pPr>
    </w:p>
    <w:p w14:paraId="31FE45BC" w14:textId="01D8044C" w:rsidR="00431751" w:rsidRPr="00530EA2" w:rsidRDefault="00AD1A8D" w:rsidP="00431751">
      <w:pPr>
        <w:pBdr>
          <w:bottom w:val="single" w:sz="4" w:space="1" w:color="0000FF"/>
        </w:pBdr>
        <w:spacing w:after="0"/>
        <w:jc w:val="both"/>
        <w:rPr>
          <w:rFonts w:asciiTheme="majorHAnsi" w:hAnsiTheme="majorHAnsi" w:cstheme="majorHAnsi"/>
          <w:b/>
          <w:szCs w:val="20"/>
        </w:rPr>
      </w:pPr>
      <w:r w:rsidRPr="00530EA2">
        <w:rPr>
          <w:rFonts w:asciiTheme="majorHAnsi" w:hAnsiTheme="majorHAnsi" w:cstheme="majorHAnsi"/>
          <w:b/>
          <w:szCs w:val="20"/>
        </w:rPr>
        <w:t>Critère n° 1</w:t>
      </w:r>
      <w:r w:rsidR="00431751" w:rsidRPr="00530EA2">
        <w:rPr>
          <w:rFonts w:asciiTheme="majorHAnsi" w:hAnsiTheme="majorHAnsi" w:cstheme="majorHAnsi"/>
          <w:b/>
          <w:szCs w:val="20"/>
        </w:rPr>
        <w:t xml:space="preserve"> : Prix (cf. Annexe financière) </w:t>
      </w:r>
      <w:r w:rsidR="00433576" w:rsidRPr="00530EA2">
        <w:rPr>
          <w:rFonts w:asciiTheme="majorHAnsi" w:hAnsiTheme="majorHAnsi" w:cstheme="majorHAnsi"/>
          <w:b/>
          <w:szCs w:val="20"/>
        </w:rPr>
        <w:t>(40</w:t>
      </w:r>
      <w:r w:rsidR="00431751" w:rsidRPr="00530EA2">
        <w:rPr>
          <w:rFonts w:asciiTheme="majorHAnsi" w:hAnsiTheme="majorHAnsi" w:cstheme="majorHAnsi"/>
          <w:b/>
          <w:szCs w:val="20"/>
        </w:rPr>
        <w:t>%)</w:t>
      </w:r>
    </w:p>
    <w:p w14:paraId="7971A80F" w14:textId="68CE6A41" w:rsidR="00734067" w:rsidRPr="00530EA2" w:rsidRDefault="00734067" w:rsidP="00431751"/>
    <w:p w14:paraId="02CBDE67" w14:textId="065F1514" w:rsidR="00431751" w:rsidRPr="00863417" w:rsidRDefault="00023161" w:rsidP="00431751">
      <w:pPr>
        <w:pBdr>
          <w:bottom w:val="single" w:sz="4" w:space="1" w:color="0000FF"/>
        </w:pBdr>
        <w:spacing w:after="0"/>
        <w:jc w:val="both"/>
        <w:rPr>
          <w:rFonts w:asciiTheme="majorHAnsi" w:hAnsiTheme="majorHAnsi" w:cstheme="majorHAnsi"/>
          <w:b/>
          <w:szCs w:val="20"/>
        </w:rPr>
      </w:pPr>
      <w:r w:rsidRPr="00530EA2">
        <w:rPr>
          <w:rFonts w:asciiTheme="majorHAnsi" w:hAnsiTheme="majorHAnsi" w:cstheme="majorHAnsi"/>
          <w:b/>
          <w:szCs w:val="20"/>
        </w:rPr>
        <w:t>Critère n° 2</w:t>
      </w:r>
      <w:r w:rsidR="00431751" w:rsidRPr="00530EA2">
        <w:rPr>
          <w:rFonts w:asciiTheme="majorHAnsi" w:hAnsiTheme="majorHAnsi" w:cstheme="majorHAnsi"/>
          <w:b/>
          <w:szCs w:val="20"/>
        </w:rPr>
        <w:t xml:space="preserve"> : Qualité et Valeur technique du dossier (</w:t>
      </w:r>
      <w:r w:rsidR="00433576" w:rsidRPr="00530EA2">
        <w:rPr>
          <w:rFonts w:asciiTheme="majorHAnsi" w:hAnsiTheme="majorHAnsi" w:cstheme="majorHAnsi"/>
          <w:b/>
          <w:szCs w:val="20"/>
        </w:rPr>
        <w:t>55</w:t>
      </w:r>
      <w:r w:rsidR="00431751" w:rsidRPr="00530EA2">
        <w:rPr>
          <w:rFonts w:asciiTheme="majorHAnsi" w:hAnsiTheme="majorHAnsi" w:cstheme="majorHAnsi"/>
          <w:b/>
          <w:szCs w:val="20"/>
        </w:rPr>
        <w:t>%)</w:t>
      </w:r>
    </w:p>
    <w:p w14:paraId="621FC06D" w14:textId="2EFC2B3B" w:rsidR="00431751" w:rsidRPr="00AD1A8D" w:rsidRDefault="00431751" w:rsidP="00431751">
      <w:pPr>
        <w:rPr>
          <w:color w:val="FF0000"/>
        </w:rPr>
      </w:pPr>
    </w:p>
    <w:tbl>
      <w:tblPr>
        <w:tblStyle w:val="Grilledutableau"/>
        <w:tblpPr w:leftFromText="141" w:rightFromText="141" w:vertAnchor="page" w:horzAnchor="margin" w:tblpY="1015"/>
        <w:tblW w:w="14596" w:type="dxa"/>
        <w:tblLook w:val="04A0" w:firstRow="1" w:lastRow="0" w:firstColumn="1" w:lastColumn="0" w:noHBand="0" w:noVBand="1"/>
      </w:tblPr>
      <w:tblGrid>
        <w:gridCol w:w="3639"/>
        <w:gridCol w:w="3531"/>
        <w:gridCol w:w="7426"/>
      </w:tblGrid>
      <w:tr w:rsidR="00290246" w14:paraId="2E5DCD1D" w14:textId="77777777" w:rsidTr="00290246">
        <w:trPr>
          <w:trHeight w:val="1167"/>
        </w:trPr>
        <w:tc>
          <w:tcPr>
            <w:tcW w:w="3639" w:type="dxa"/>
          </w:tcPr>
          <w:p w14:paraId="156D5E19" w14:textId="77777777" w:rsidR="00290246"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1949EE">
              <w:rPr>
                <w:rFonts w:asciiTheme="majorHAnsi" w:eastAsia="Arial Unicode MS" w:hAnsiTheme="majorHAnsi" w:cstheme="majorHAnsi"/>
                <w:b/>
                <w:bCs/>
                <w:iCs/>
                <w:color w:val="44546A" w:themeColor="text2"/>
              </w:rPr>
              <w:lastRenderedPageBreak/>
              <w:t xml:space="preserve">Sous-critère 2.1 : </w:t>
            </w:r>
            <w:r w:rsidRPr="00D97B40">
              <w:rPr>
                <w:rFonts w:asciiTheme="majorHAnsi" w:eastAsia="Arial Unicode MS" w:hAnsiTheme="majorHAnsi" w:cstheme="majorHAnsi"/>
                <w:b/>
                <w:bCs/>
                <w:iCs/>
                <w:color w:val="44546A" w:themeColor="text2"/>
              </w:rPr>
              <w:t>Moyens proposés</w:t>
            </w:r>
          </w:p>
          <w:p w14:paraId="0A52E653" w14:textId="24014BF6" w:rsidR="00290246" w:rsidRDefault="00180711"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t>15%</w:t>
            </w:r>
          </w:p>
          <w:p w14:paraId="295AB514" w14:textId="77777777" w:rsidR="00290246" w:rsidRPr="00D97B40"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p>
        </w:tc>
        <w:tc>
          <w:tcPr>
            <w:tcW w:w="3531" w:type="dxa"/>
          </w:tcPr>
          <w:p w14:paraId="17E17937" w14:textId="77777777" w:rsidR="00290246" w:rsidRPr="00D97B40"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Critères d’évaluation</w:t>
            </w:r>
          </w:p>
        </w:tc>
        <w:tc>
          <w:tcPr>
            <w:tcW w:w="7426" w:type="dxa"/>
          </w:tcPr>
          <w:p w14:paraId="3FF3E841" w14:textId="77777777" w:rsidR="00290246" w:rsidRPr="00D97B40"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290246" w14:paraId="294B3593" w14:textId="77777777" w:rsidTr="00290246">
        <w:trPr>
          <w:trHeight w:val="428"/>
        </w:trPr>
        <w:tc>
          <w:tcPr>
            <w:tcW w:w="3639" w:type="dxa"/>
          </w:tcPr>
          <w:p w14:paraId="51828113" w14:textId="77777777" w:rsidR="00290246"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169E9D62" w14:textId="6BAD204E" w:rsidR="00290246"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Capacité de prise en charge d'un nouvel essai</w:t>
            </w:r>
            <w:r>
              <w:rPr>
                <w:rFonts w:asciiTheme="majorHAnsi" w:eastAsia="Arial Unicode MS" w:hAnsiTheme="majorHAnsi" w:cstheme="majorHAnsi"/>
                <w:bCs/>
                <w:iCs/>
                <w:color w:val="44546A" w:themeColor="text2"/>
              </w:rPr>
              <w:t xml:space="preserve"> / nouvelle prestation</w:t>
            </w:r>
          </w:p>
          <w:p w14:paraId="5E086628" w14:textId="77777777" w:rsidR="00290246" w:rsidRPr="00863417"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Cs/>
                <w:iCs/>
              </w:rPr>
            </w:pPr>
          </w:p>
        </w:tc>
        <w:tc>
          <w:tcPr>
            <w:tcW w:w="3531" w:type="dxa"/>
          </w:tcPr>
          <w:p w14:paraId="0343F729"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Délai de planification à date de notification du marché  </w:t>
            </w:r>
          </w:p>
          <w:p w14:paraId="616D7F36"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0B637FA" w14:textId="77777777" w:rsidR="00290246" w:rsidRPr="00863417"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330156">
              <w:rPr>
                <w:rFonts w:asciiTheme="majorHAnsi" w:eastAsia="Arial Unicode MS" w:hAnsiTheme="majorHAnsi" w:cstheme="majorHAnsi"/>
                <w:bCs/>
                <w:iCs/>
              </w:rPr>
              <w:t>Capa</w:t>
            </w:r>
            <w:r>
              <w:rPr>
                <w:rFonts w:asciiTheme="majorHAnsi" w:eastAsia="Arial Unicode MS" w:hAnsiTheme="majorHAnsi" w:cstheme="majorHAnsi"/>
                <w:bCs/>
                <w:iCs/>
              </w:rPr>
              <w:t>cité de gestion en interne des</w:t>
            </w:r>
            <w:r w:rsidRPr="00330156">
              <w:rPr>
                <w:rFonts w:asciiTheme="majorHAnsi" w:eastAsia="Arial Unicode MS" w:hAnsiTheme="majorHAnsi" w:cstheme="majorHAnsi"/>
                <w:bCs/>
                <w:iCs/>
              </w:rPr>
              <w:t xml:space="preserve"> opérations </w:t>
            </w:r>
            <w:r>
              <w:rPr>
                <w:rFonts w:asciiTheme="majorHAnsi" w:eastAsia="Arial Unicode MS" w:hAnsiTheme="majorHAnsi" w:cstheme="majorHAnsi"/>
                <w:bCs/>
                <w:iCs/>
              </w:rPr>
              <w:t xml:space="preserve">suivantes </w:t>
            </w:r>
            <w:r w:rsidRPr="00330156">
              <w:rPr>
                <w:rFonts w:asciiTheme="majorHAnsi" w:eastAsia="Arial Unicode MS" w:hAnsiTheme="majorHAnsi" w:cstheme="majorHAnsi"/>
                <w:bCs/>
                <w:iCs/>
              </w:rPr>
              <w:t xml:space="preserve">: développement de formule placebo, fabrication placebo et </w:t>
            </w:r>
            <w:r>
              <w:rPr>
                <w:rFonts w:asciiTheme="majorHAnsi" w:eastAsia="Arial Unicode MS" w:hAnsiTheme="majorHAnsi" w:cstheme="majorHAnsi"/>
                <w:bCs/>
                <w:iCs/>
              </w:rPr>
              <w:t xml:space="preserve">conditionnement primaire/ de conditionnement secondaire et de logistique </w:t>
            </w:r>
          </w:p>
        </w:tc>
        <w:tc>
          <w:tcPr>
            <w:tcW w:w="7426" w:type="dxa"/>
          </w:tcPr>
          <w:p w14:paraId="661152CB" w14:textId="77777777" w:rsidR="00290246" w:rsidRDefault="00290246" w:rsidP="00290246"/>
          <w:p w14:paraId="50028635" w14:textId="625209A9" w:rsidR="00290246" w:rsidRDefault="00290246" w:rsidP="00290246">
            <w:r>
              <w:t xml:space="preserve"> …….  semaines</w:t>
            </w:r>
          </w:p>
          <w:p w14:paraId="0BE3866F" w14:textId="77777777" w:rsidR="00290246" w:rsidRDefault="00290246" w:rsidP="00290246"/>
          <w:p w14:paraId="32A9085F" w14:textId="77777777" w:rsidR="00290246" w:rsidRDefault="00290246" w:rsidP="00290246"/>
          <w:p w14:paraId="19B2F942" w14:textId="77777777" w:rsidR="00290246" w:rsidRDefault="00290246" w:rsidP="00290246"/>
          <w:p w14:paraId="02111D2A" w14:textId="77777777" w:rsidR="00290246" w:rsidRPr="00826B93" w:rsidRDefault="00290246" w:rsidP="00290246">
            <w:pPr>
              <w:rPr>
                <w:rFonts w:cstheme="minorHAnsi"/>
              </w:rPr>
            </w:pP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OUI                   </w:t>
            </w: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NON        </w:t>
            </w:r>
          </w:p>
        </w:tc>
      </w:tr>
      <w:tr w:rsidR="00290246" w14:paraId="1141EBB1" w14:textId="77777777" w:rsidTr="00290246">
        <w:trPr>
          <w:trHeight w:val="428"/>
        </w:trPr>
        <w:tc>
          <w:tcPr>
            <w:tcW w:w="3639" w:type="dxa"/>
          </w:tcPr>
          <w:p w14:paraId="1E5038FC" w14:textId="77777777" w:rsidR="00290246"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4D771044" w14:textId="12CFCB89" w:rsidR="00290246" w:rsidRPr="00863417" w:rsidRDefault="00290246" w:rsidP="00290246">
            <w:pPr>
              <w:widowControl w:val="0"/>
              <w:autoSpaceDE w:val="0"/>
              <w:autoSpaceDN w:val="0"/>
              <w:adjustRightInd w:val="0"/>
              <w:spacing w:line="360" w:lineRule="atLeast"/>
              <w:jc w:val="center"/>
              <w:textAlignment w:val="baseline"/>
              <w:rPr>
                <w:rFonts w:asciiTheme="majorHAnsi" w:eastAsia="Arial Unicode MS" w:hAnsiTheme="majorHAnsi" w:cstheme="majorHAnsi"/>
                <w:bCs/>
                <w:iCs/>
              </w:rPr>
            </w:pPr>
            <w:r w:rsidRPr="00D97B40">
              <w:rPr>
                <w:rFonts w:asciiTheme="majorHAnsi" w:eastAsia="Arial Unicode MS" w:hAnsiTheme="majorHAnsi" w:cstheme="majorHAnsi"/>
                <w:bCs/>
                <w:iCs/>
                <w:color w:val="44546A" w:themeColor="text2"/>
              </w:rPr>
              <w:t>Capacité de production</w:t>
            </w:r>
          </w:p>
        </w:tc>
        <w:tc>
          <w:tcPr>
            <w:tcW w:w="3531" w:type="dxa"/>
          </w:tcPr>
          <w:p w14:paraId="6BB7E70E"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Capacité de production d’un lot unique par campagne </w:t>
            </w:r>
          </w:p>
          <w:p w14:paraId="0927E293"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A2BD6D3"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7B48A9">
              <w:rPr>
                <w:rFonts w:asciiTheme="majorHAnsi" w:eastAsia="Arial Unicode MS" w:hAnsiTheme="majorHAnsi" w:cstheme="majorHAnsi"/>
                <w:bCs/>
                <w:iCs/>
              </w:rPr>
              <w:t>Délai minimum</w:t>
            </w:r>
            <w:r>
              <w:rPr>
                <w:rFonts w:asciiTheme="majorHAnsi" w:eastAsia="Arial Unicode MS" w:hAnsiTheme="majorHAnsi" w:cstheme="majorHAnsi"/>
                <w:bCs/>
                <w:iCs/>
              </w:rPr>
              <w:t xml:space="preserve"> et maximum</w:t>
            </w:r>
            <w:r w:rsidRPr="007B48A9">
              <w:rPr>
                <w:rFonts w:asciiTheme="majorHAnsi" w:eastAsia="Arial Unicode MS" w:hAnsiTheme="majorHAnsi" w:cstheme="majorHAnsi"/>
                <w:bCs/>
                <w:iCs/>
              </w:rPr>
              <w:t xml:space="preserve"> entre la date de la commande et la date de livraison </w:t>
            </w:r>
            <w:r>
              <w:rPr>
                <w:rFonts w:asciiTheme="majorHAnsi" w:eastAsia="Arial Unicode MS" w:hAnsiTheme="majorHAnsi" w:cstheme="majorHAnsi"/>
                <w:bCs/>
                <w:iCs/>
              </w:rPr>
              <w:t>des blisters actifs et placebo</w:t>
            </w:r>
          </w:p>
          <w:p w14:paraId="5EDD4A0C"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A6E8FB0" w14:textId="77777777" w:rsidR="00290246" w:rsidRPr="000D393C"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0D393C">
              <w:rPr>
                <w:rFonts w:asciiTheme="majorHAnsi" w:eastAsia="Arial Unicode MS" w:hAnsiTheme="majorHAnsi" w:cstheme="majorHAnsi"/>
                <w:bCs/>
                <w:iCs/>
              </w:rPr>
              <w:t>Délai de :</w:t>
            </w:r>
          </w:p>
          <w:p w14:paraId="2E8B5145" w14:textId="77777777" w:rsidR="00290246" w:rsidRPr="006D7A4E" w:rsidRDefault="00290246" w:rsidP="00290246">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Développement du placebo le cas échéant</w:t>
            </w:r>
          </w:p>
          <w:p w14:paraId="31B980FC" w14:textId="77777777" w:rsidR="00290246" w:rsidRPr="006D7A4E" w:rsidRDefault="00290246" w:rsidP="00290246">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lastRenderedPageBreak/>
              <w:t>Caractérisation des articles de conditionnement</w:t>
            </w:r>
          </w:p>
          <w:p w14:paraId="349610E0" w14:textId="77777777" w:rsidR="00290246" w:rsidRPr="006D7A4E" w:rsidRDefault="00290246" w:rsidP="00290246">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Commande du poinçon et des articles de conditionnement</w:t>
            </w:r>
          </w:p>
          <w:p w14:paraId="7C12263B" w14:textId="77777777" w:rsidR="00290246" w:rsidRPr="006D7A4E" w:rsidRDefault="00290246" w:rsidP="00290246">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Fabrication des comprimés placebo / conditionnement primaire (des actifs et placebo)</w:t>
            </w:r>
          </w:p>
          <w:p w14:paraId="72AF0D80"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9E1D4D2" w14:textId="2913ABB5"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Et t</w:t>
            </w:r>
            <w:r w:rsidRPr="007B48A9">
              <w:rPr>
                <w:rFonts w:asciiTheme="majorHAnsi" w:eastAsia="Arial Unicode MS" w:hAnsiTheme="majorHAnsi" w:cstheme="majorHAnsi"/>
                <w:bCs/>
                <w:iCs/>
              </w:rPr>
              <w:t>ransmission d’un retro planning précisant ces délais</w:t>
            </w:r>
          </w:p>
          <w:p w14:paraId="47AE62A4"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080B0C11" w14:textId="77777777" w:rsidR="00290246" w:rsidRPr="006D7A4E"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6D7A4E">
              <w:rPr>
                <w:rFonts w:asciiTheme="majorHAnsi" w:eastAsia="Arial Unicode MS" w:hAnsiTheme="majorHAnsi" w:cstheme="majorHAnsi"/>
                <w:bCs/>
                <w:iCs/>
              </w:rPr>
              <w:t>Fermetures annuelles prévues :</w:t>
            </w:r>
          </w:p>
          <w:p w14:paraId="646685E0" w14:textId="77777777" w:rsidR="00290246"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ADA9D87" w14:textId="69483468" w:rsidR="00290246" w:rsidRPr="007B48A9" w:rsidRDefault="00290246" w:rsidP="0029024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L’organisation de la p</w:t>
            </w:r>
            <w:r w:rsidRPr="006D7A4E">
              <w:rPr>
                <w:rFonts w:asciiTheme="majorHAnsi" w:eastAsia="Arial Unicode MS" w:hAnsiTheme="majorHAnsi" w:cstheme="majorHAnsi"/>
                <w:bCs/>
                <w:iCs/>
              </w:rPr>
              <w:t>ermanence assurée des interlocuteurs et des acteurs techniques</w:t>
            </w:r>
            <w:r>
              <w:rPr>
                <w:rFonts w:asciiTheme="majorHAnsi" w:eastAsia="Arial Unicode MS" w:hAnsiTheme="majorHAnsi" w:cstheme="majorHAnsi"/>
                <w:bCs/>
                <w:iCs/>
              </w:rPr>
              <w:t xml:space="preserve"> (précisez aussi le nom du chef de projet et ses coordonnées)</w:t>
            </w:r>
          </w:p>
        </w:tc>
        <w:tc>
          <w:tcPr>
            <w:tcW w:w="7426" w:type="dxa"/>
          </w:tcPr>
          <w:p w14:paraId="1FDA041C" w14:textId="77777777" w:rsidR="00290246" w:rsidRPr="006D7A4E" w:rsidRDefault="00290246" w:rsidP="00290246">
            <w:pPr>
              <w:rPr>
                <w:rFonts w:asciiTheme="majorHAnsi" w:eastAsia="Arial Unicode MS" w:hAnsiTheme="majorHAnsi" w:cstheme="majorHAnsi"/>
                <w:bCs/>
                <w:iCs/>
              </w:rPr>
            </w:pPr>
          </w:p>
          <w:p w14:paraId="09DC6544" w14:textId="77777777"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672592EE" w14:textId="77777777" w:rsidR="00290246" w:rsidRPr="006D7A4E" w:rsidRDefault="00290246" w:rsidP="00290246">
            <w:pPr>
              <w:rPr>
                <w:rFonts w:asciiTheme="majorHAnsi" w:eastAsia="Arial Unicode MS" w:hAnsiTheme="majorHAnsi" w:cstheme="majorHAnsi"/>
                <w:bCs/>
                <w:iCs/>
              </w:rPr>
            </w:pPr>
          </w:p>
          <w:p w14:paraId="27829B44" w14:textId="77777777" w:rsidR="00290246" w:rsidRPr="006D7A4E" w:rsidRDefault="00290246" w:rsidP="00290246">
            <w:pPr>
              <w:rPr>
                <w:rFonts w:asciiTheme="majorHAnsi" w:eastAsia="Arial Unicode MS" w:hAnsiTheme="majorHAnsi" w:cstheme="majorHAnsi"/>
                <w:bCs/>
                <w:iCs/>
              </w:rPr>
            </w:pPr>
          </w:p>
          <w:p w14:paraId="2C7B09E3" w14:textId="77777777" w:rsidR="00290246" w:rsidRPr="006D7A4E" w:rsidRDefault="00290246" w:rsidP="00290246">
            <w:pPr>
              <w:rPr>
                <w:rFonts w:asciiTheme="majorHAnsi" w:eastAsia="Arial Unicode MS" w:hAnsiTheme="majorHAnsi" w:cstheme="majorHAnsi"/>
                <w:bCs/>
                <w:iCs/>
              </w:rPr>
            </w:pPr>
          </w:p>
          <w:p w14:paraId="38645D3F" w14:textId="1ED223EF"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 semaines</w:t>
            </w:r>
          </w:p>
          <w:p w14:paraId="7D5A04ED" w14:textId="77777777" w:rsidR="00290246" w:rsidRPr="006D7A4E" w:rsidRDefault="00290246" w:rsidP="00290246">
            <w:pPr>
              <w:rPr>
                <w:rFonts w:asciiTheme="majorHAnsi" w:eastAsia="Arial Unicode MS" w:hAnsiTheme="majorHAnsi" w:cstheme="majorHAnsi"/>
                <w:bCs/>
                <w:iCs/>
              </w:rPr>
            </w:pPr>
          </w:p>
          <w:p w14:paraId="017BE1C0" w14:textId="77777777" w:rsidR="00290246" w:rsidRPr="006D7A4E" w:rsidRDefault="00290246" w:rsidP="00290246">
            <w:pPr>
              <w:rPr>
                <w:rFonts w:asciiTheme="majorHAnsi" w:eastAsia="Arial Unicode MS" w:hAnsiTheme="majorHAnsi" w:cstheme="majorHAnsi"/>
                <w:bCs/>
                <w:iCs/>
              </w:rPr>
            </w:pPr>
          </w:p>
          <w:p w14:paraId="08903ABA" w14:textId="77777777" w:rsidR="00290246" w:rsidRPr="006D7A4E" w:rsidRDefault="00290246" w:rsidP="00290246">
            <w:pPr>
              <w:rPr>
                <w:rFonts w:asciiTheme="majorHAnsi" w:eastAsia="Arial Unicode MS" w:hAnsiTheme="majorHAnsi" w:cstheme="majorHAnsi"/>
                <w:bCs/>
                <w:iCs/>
              </w:rPr>
            </w:pPr>
          </w:p>
          <w:p w14:paraId="202998FC" w14:textId="77777777" w:rsidR="00290246" w:rsidRPr="006D7A4E" w:rsidRDefault="00290246" w:rsidP="00290246">
            <w:pPr>
              <w:rPr>
                <w:rFonts w:asciiTheme="majorHAnsi" w:eastAsia="Arial Unicode MS" w:hAnsiTheme="majorHAnsi" w:cstheme="majorHAnsi"/>
                <w:bCs/>
                <w:iCs/>
              </w:rPr>
            </w:pPr>
          </w:p>
          <w:p w14:paraId="76DECF5A" w14:textId="77777777" w:rsidR="00290246" w:rsidRPr="006D7A4E" w:rsidRDefault="00290246" w:rsidP="00290246">
            <w:pPr>
              <w:rPr>
                <w:rFonts w:asciiTheme="majorHAnsi" w:eastAsia="Arial Unicode MS" w:hAnsiTheme="majorHAnsi" w:cstheme="majorHAnsi"/>
                <w:bCs/>
                <w:iCs/>
              </w:rPr>
            </w:pPr>
          </w:p>
          <w:p w14:paraId="29DA78A3" w14:textId="77777777"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w:t>
            </w:r>
            <w:r>
              <w:rPr>
                <w:rFonts w:asciiTheme="majorHAnsi" w:eastAsia="Arial Unicode MS" w:hAnsiTheme="majorHAnsi" w:cstheme="majorHAnsi"/>
                <w:bCs/>
                <w:iCs/>
              </w:rPr>
              <w:t xml:space="preserve"> </w:t>
            </w:r>
            <w:r w:rsidRPr="006D7A4E">
              <w:rPr>
                <w:rFonts w:asciiTheme="majorHAnsi" w:eastAsia="Arial Unicode MS" w:hAnsiTheme="majorHAnsi" w:cstheme="majorHAnsi"/>
                <w:bCs/>
                <w:iCs/>
              </w:rPr>
              <w:t>semaines</w:t>
            </w:r>
          </w:p>
          <w:p w14:paraId="1B8AD544" w14:textId="3182833E" w:rsidR="00290246" w:rsidRPr="006D7A4E" w:rsidRDefault="00290246" w:rsidP="00290246">
            <w:pPr>
              <w:rPr>
                <w:rFonts w:asciiTheme="majorHAnsi" w:eastAsia="Arial Unicode MS" w:hAnsiTheme="majorHAnsi" w:cstheme="majorHAnsi"/>
                <w:bCs/>
                <w:iCs/>
              </w:rPr>
            </w:pPr>
          </w:p>
          <w:p w14:paraId="67F5E908" w14:textId="77777777"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w:t>
            </w:r>
            <w:r>
              <w:rPr>
                <w:rFonts w:asciiTheme="majorHAnsi" w:eastAsia="Arial Unicode MS" w:hAnsiTheme="majorHAnsi" w:cstheme="majorHAnsi"/>
                <w:bCs/>
                <w:iCs/>
              </w:rPr>
              <w:t xml:space="preserve"> </w:t>
            </w:r>
            <w:r w:rsidRPr="006D7A4E">
              <w:rPr>
                <w:rFonts w:asciiTheme="majorHAnsi" w:eastAsia="Arial Unicode MS" w:hAnsiTheme="majorHAnsi" w:cstheme="majorHAnsi"/>
                <w:bCs/>
                <w:iCs/>
              </w:rPr>
              <w:t>semaines</w:t>
            </w:r>
          </w:p>
          <w:p w14:paraId="76F1A136" w14:textId="36DB6F9F" w:rsidR="00290246" w:rsidRPr="006D7A4E" w:rsidRDefault="00290246" w:rsidP="00290246">
            <w:pPr>
              <w:rPr>
                <w:rFonts w:asciiTheme="majorHAnsi" w:eastAsia="Arial Unicode MS" w:hAnsiTheme="majorHAnsi" w:cstheme="majorHAnsi"/>
                <w:bCs/>
                <w:iCs/>
              </w:rPr>
            </w:pPr>
          </w:p>
          <w:p w14:paraId="382453DE" w14:textId="77777777" w:rsidR="00290246" w:rsidRPr="006D7A4E" w:rsidRDefault="00290246" w:rsidP="00290246">
            <w:pPr>
              <w:rPr>
                <w:rFonts w:asciiTheme="majorHAnsi" w:eastAsia="Arial Unicode MS" w:hAnsiTheme="majorHAnsi" w:cstheme="majorHAnsi"/>
                <w:bCs/>
                <w:iCs/>
              </w:rPr>
            </w:pPr>
          </w:p>
          <w:p w14:paraId="3BE12D63" w14:textId="77777777"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w:t>
            </w:r>
            <w:r>
              <w:rPr>
                <w:rFonts w:asciiTheme="majorHAnsi" w:eastAsia="Arial Unicode MS" w:hAnsiTheme="majorHAnsi" w:cstheme="majorHAnsi"/>
                <w:bCs/>
                <w:iCs/>
              </w:rPr>
              <w:t xml:space="preserve"> </w:t>
            </w:r>
            <w:r w:rsidRPr="006D7A4E">
              <w:rPr>
                <w:rFonts w:asciiTheme="majorHAnsi" w:eastAsia="Arial Unicode MS" w:hAnsiTheme="majorHAnsi" w:cstheme="majorHAnsi"/>
                <w:bCs/>
                <w:iCs/>
              </w:rPr>
              <w:t>semaines</w:t>
            </w:r>
          </w:p>
          <w:p w14:paraId="229CE690" w14:textId="10FCC568" w:rsidR="00290246" w:rsidRPr="006D7A4E" w:rsidRDefault="00290246" w:rsidP="00290246">
            <w:pPr>
              <w:rPr>
                <w:rFonts w:asciiTheme="majorHAnsi" w:eastAsia="Arial Unicode MS" w:hAnsiTheme="majorHAnsi" w:cstheme="majorHAnsi"/>
                <w:bCs/>
                <w:iCs/>
              </w:rPr>
            </w:pPr>
          </w:p>
          <w:p w14:paraId="46548913" w14:textId="3199FD2E" w:rsidR="00290246" w:rsidRDefault="00290246" w:rsidP="00290246">
            <w:pPr>
              <w:rPr>
                <w:rFonts w:asciiTheme="majorHAnsi" w:eastAsia="Arial Unicode MS" w:hAnsiTheme="majorHAnsi" w:cstheme="majorHAnsi"/>
                <w:bCs/>
                <w:iCs/>
              </w:rPr>
            </w:pPr>
          </w:p>
          <w:p w14:paraId="7B928D8C" w14:textId="77777777" w:rsidR="00290246" w:rsidRPr="006D7A4E" w:rsidRDefault="00290246" w:rsidP="00290246">
            <w:pPr>
              <w:rPr>
                <w:rFonts w:asciiTheme="majorHAnsi" w:eastAsia="Arial Unicode MS" w:hAnsiTheme="majorHAnsi" w:cstheme="majorHAnsi"/>
                <w:bCs/>
                <w:iCs/>
              </w:rPr>
            </w:pPr>
          </w:p>
          <w:p w14:paraId="0331542B" w14:textId="1676BADC" w:rsidR="00290246" w:rsidRPr="006D7A4E"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 semaines</w:t>
            </w:r>
          </w:p>
          <w:p w14:paraId="7845ED3D" w14:textId="77777777" w:rsidR="00290246" w:rsidRPr="006D7A4E" w:rsidRDefault="00290246" w:rsidP="00290246">
            <w:pPr>
              <w:rPr>
                <w:rFonts w:asciiTheme="majorHAnsi" w:eastAsia="Arial Unicode MS" w:hAnsiTheme="majorHAnsi" w:cstheme="majorHAnsi"/>
                <w:bCs/>
                <w:iCs/>
              </w:rPr>
            </w:pPr>
          </w:p>
          <w:p w14:paraId="2DAB2F94" w14:textId="77777777" w:rsidR="00290246" w:rsidRPr="006D7A4E" w:rsidRDefault="00290246" w:rsidP="00290246">
            <w:pPr>
              <w:rPr>
                <w:rFonts w:asciiTheme="majorHAnsi" w:eastAsia="Arial Unicode MS" w:hAnsiTheme="majorHAnsi" w:cstheme="majorHAnsi"/>
                <w:bCs/>
                <w:iCs/>
              </w:rPr>
            </w:pPr>
          </w:p>
          <w:p w14:paraId="1B4D0255" w14:textId="0FECADF6" w:rsidR="00290246" w:rsidRPr="006D7A4E" w:rsidRDefault="00290246" w:rsidP="00290246">
            <w:pPr>
              <w:rPr>
                <w:rFonts w:asciiTheme="majorHAnsi" w:eastAsia="Arial Unicode MS" w:hAnsiTheme="majorHAnsi" w:cstheme="majorHAnsi"/>
                <w:bCs/>
                <w:iCs/>
              </w:rPr>
            </w:pPr>
          </w:p>
          <w:p w14:paraId="73FB8412" w14:textId="300D3A10" w:rsidR="00290246" w:rsidRPr="006D7A4E" w:rsidRDefault="00290246" w:rsidP="00290246">
            <w:pPr>
              <w:rPr>
                <w:rFonts w:asciiTheme="majorHAnsi" w:eastAsia="Arial Unicode MS" w:hAnsiTheme="majorHAnsi" w:cstheme="majorHAnsi"/>
                <w:bCs/>
                <w:iCs/>
              </w:rPr>
            </w:pPr>
          </w:p>
          <w:p w14:paraId="686E3633" w14:textId="5E1947D3" w:rsidR="00290246" w:rsidRPr="006D7A4E" w:rsidRDefault="00290246" w:rsidP="00290246">
            <w:pPr>
              <w:rPr>
                <w:rFonts w:asciiTheme="majorHAnsi" w:eastAsia="Arial Unicode MS" w:hAnsiTheme="majorHAnsi" w:cstheme="majorHAnsi"/>
                <w:bCs/>
                <w:iCs/>
              </w:rPr>
            </w:pPr>
          </w:p>
          <w:p w14:paraId="0AE5437F" w14:textId="77777777" w:rsidR="00290246" w:rsidRPr="006D7A4E" w:rsidRDefault="00290246" w:rsidP="00290246">
            <w:pPr>
              <w:rPr>
                <w:rFonts w:asciiTheme="majorHAnsi" w:eastAsia="Arial Unicode MS" w:hAnsiTheme="majorHAnsi" w:cstheme="majorHAnsi"/>
                <w:bCs/>
                <w:iCs/>
              </w:rPr>
            </w:pPr>
          </w:p>
          <w:p w14:paraId="745F27E1" w14:textId="77777777" w:rsidR="00290246" w:rsidRPr="006D7A4E" w:rsidRDefault="00290246" w:rsidP="00290246">
            <w:pPr>
              <w:rPr>
                <w:rFonts w:asciiTheme="majorHAnsi" w:eastAsia="Arial Unicode MS" w:hAnsiTheme="majorHAnsi" w:cstheme="majorHAnsi"/>
                <w:bCs/>
                <w:iCs/>
              </w:rPr>
            </w:pPr>
          </w:p>
          <w:p w14:paraId="0189DB01" w14:textId="72D6E210" w:rsidR="00290246" w:rsidRDefault="00290246" w:rsidP="00290246">
            <w:pPr>
              <w:rPr>
                <w:rFonts w:asciiTheme="majorHAnsi" w:eastAsia="Arial Unicode MS" w:hAnsiTheme="majorHAnsi" w:cstheme="majorHAnsi"/>
                <w:bCs/>
                <w:iCs/>
              </w:rPr>
            </w:pPr>
          </w:p>
          <w:p w14:paraId="38AB815D" w14:textId="3A6225EC" w:rsidR="00290246" w:rsidRDefault="00290246" w:rsidP="00290246">
            <w:pPr>
              <w:rPr>
                <w:rFonts w:asciiTheme="majorHAnsi" w:eastAsia="Arial Unicode MS" w:hAnsiTheme="majorHAnsi" w:cstheme="majorHAnsi"/>
                <w:bCs/>
                <w:iCs/>
              </w:rPr>
            </w:pPr>
          </w:p>
          <w:p w14:paraId="6255A354" w14:textId="77777777" w:rsidR="00290246" w:rsidRPr="006D7A4E" w:rsidRDefault="00290246" w:rsidP="00290246">
            <w:pPr>
              <w:rPr>
                <w:rFonts w:asciiTheme="majorHAnsi" w:eastAsia="Arial Unicode MS" w:hAnsiTheme="majorHAnsi" w:cstheme="majorHAnsi"/>
                <w:bCs/>
                <w:iCs/>
              </w:rPr>
            </w:pPr>
          </w:p>
          <w:p w14:paraId="44918560" w14:textId="0965AEE3" w:rsidR="00290246" w:rsidRDefault="00290246" w:rsidP="00290246">
            <w:pPr>
              <w:rPr>
                <w:rFonts w:asciiTheme="majorHAnsi" w:eastAsia="Arial Unicode MS" w:hAnsiTheme="majorHAnsi" w:cstheme="majorHAnsi"/>
                <w:bCs/>
                <w:iCs/>
              </w:rPr>
            </w:pPr>
          </w:p>
          <w:p w14:paraId="3FE4CFA2" w14:textId="0DAB2DA9" w:rsidR="00290246"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 xml:space="preserve">Nombre de jours </w:t>
            </w:r>
            <w:r>
              <w:rPr>
                <w:rFonts w:asciiTheme="majorHAnsi" w:eastAsia="Arial Unicode MS" w:hAnsiTheme="majorHAnsi" w:cstheme="majorHAnsi"/>
                <w:bCs/>
                <w:iCs/>
              </w:rPr>
              <w:t xml:space="preserve">ouvrés </w:t>
            </w:r>
            <w:r w:rsidRPr="006D7A4E">
              <w:rPr>
                <w:rFonts w:asciiTheme="majorHAnsi" w:eastAsia="Arial Unicode MS" w:hAnsiTheme="majorHAnsi" w:cstheme="majorHAnsi"/>
                <w:bCs/>
                <w:iCs/>
              </w:rPr>
              <w:t>de fermeture</w:t>
            </w:r>
            <w:r>
              <w:rPr>
                <w:rFonts w:asciiTheme="majorHAnsi" w:eastAsia="Arial Unicode MS" w:hAnsiTheme="majorHAnsi" w:cstheme="majorHAnsi"/>
                <w:bCs/>
                <w:iCs/>
              </w:rPr>
              <w:t> : …..</w:t>
            </w:r>
          </w:p>
          <w:p w14:paraId="20413D3C" w14:textId="45393CF8" w:rsidR="00290246" w:rsidRDefault="00290246" w:rsidP="00290246">
            <w:pPr>
              <w:rPr>
                <w:rFonts w:asciiTheme="majorHAnsi" w:eastAsia="Arial Unicode MS" w:hAnsiTheme="majorHAnsi" w:cstheme="majorHAnsi"/>
                <w:bCs/>
                <w:iCs/>
              </w:rPr>
            </w:pPr>
            <w:r w:rsidRPr="006D7A4E">
              <w:rPr>
                <w:rFonts w:asciiTheme="majorHAnsi" w:eastAsia="Arial Unicode MS" w:hAnsiTheme="majorHAnsi" w:cstheme="majorHAnsi"/>
                <w:bCs/>
                <w:iCs/>
              </w:rPr>
              <w:t>et périodes : ……..</w:t>
            </w:r>
          </w:p>
          <w:p w14:paraId="354DB08F" w14:textId="5F717FD0" w:rsidR="00290246" w:rsidRPr="006D7A4E" w:rsidRDefault="00290246" w:rsidP="00290246">
            <w:pPr>
              <w:rPr>
                <w:rFonts w:asciiTheme="majorHAnsi" w:eastAsia="Arial Unicode MS" w:hAnsiTheme="majorHAnsi" w:cstheme="majorHAnsi"/>
                <w:bCs/>
                <w:iCs/>
              </w:rPr>
            </w:pPr>
          </w:p>
        </w:tc>
      </w:tr>
      <w:tr w:rsidR="00290246" w14:paraId="6B278ACB" w14:textId="77777777" w:rsidTr="00290246">
        <w:trPr>
          <w:trHeight w:val="397"/>
        </w:trPr>
        <w:tc>
          <w:tcPr>
            <w:tcW w:w="3639" w:type="dxa"/>
          </w:tcPr>
          <w:p w14:paraId="59F3D6F1" w14:textId="77777777" w:rsidR="00290246" w:rsidRPr="00BB0519" w:rsidRDefault="00290246" w:rsidP="00290246">
            <w:pPr>
              <w:widowControl w:val="0"/>
              <w:autoSpaceDE w:val="0"/>
              <w:autoSpaceDN w:val="0"/>
              <w:adjustRightInd w:val="0"/>
              <w:spacing w:line="360" w:lineRule="atLeast"/>
              <w:jc w:val="center"/>
              <w:textAlignment w:val="baseline"/>
              <w:rPr>
                <w:rFonts w:cstheme="minorHAnsi"/>
              </w:rPr>
            </w:pPr>
            <w:r w:rsidRPr="00117645">
              <w:rPr>
                <w:rFonts w:asciiTheme="majorHAnsi" w:eastAsia="Arial Unicode MS" w:hAnsiTheme="majorHAnsi" w:cstheme="majorHAnsi"/>
                <w:bCs/>
                <w:iCs/>
                <w:color w:val="44546A" w:themeColor="text2"/>
              </w:rPr>
              <w:lastRenderedPageBreak/>
              <w:t>DME</w:t>
            </w:r>
          </w:p>
        </w:tc>
        <w:tc>
          <w:tcPr>
            <w:tcW w:w="3531" w:type="dxa"/>
          </w:tcPr>
          <w:p w14:paraId="342B68A3" w14:textId="5113ABA2" w:rsidR="00180711" w:rsidRPr="00DC1118" w:rsidRDefault="0071526A" w:rsidP="00290246">
            <w:pPr>
              <w:widowControl w:val="0"/>
              <w:autoSpaceDE w:val="0"/>
              <w:autoSpaceDN w:val="0"/>
              <w:adjustRightInd w:val="0"/>
              <w:spacing w:line="360" w:lineRule="atLeast"/>
              <w:jc w:val="both"/>
              <w:textAlignment w:val="baseline"/>
              <w:rPr>
                <w:rFonts w:eastAsia="Arial Unicode MS" w:cstheme="minorHAnsi"/>
                <w:b/>
                <w:bCs/>
                <w:iCs/>
                <w:u w:val="single"/>
              </w:rPr>
            </w:pPr>
            <w:bookmarkStart w:id="0" w:name="_Hlk180679532"/>
            <w:r w:rsidRPr="00DC1118">
              <w:rPr>
                <w:rFonts w:eastAsia="Arial Unicode MS" w:cstheme="minorHAnsi"/>
                <w:b/>
                <w:bCs/>
                <w:iCs/>
                <w:color w:val="1F3864" w:themeColor="accent5" w:themeShade="80"/>
                <w:u w:val="single"/>
              </w:rPr>
              <w:t xml:space="preserve">PSE 1 </w:t>
            </w:r>
            <w:r w:rsidR="00180711" w:rsidRPr="00DC1118">
              <w:rPr>
                <w:rFonts w:eastAsia="Arial Unicode MS" w:cstheme="minorHAnsi"/>
                <w:bCs/>
                <w:iCs/>
              </w:rPr>
              <w:t>Délai de transmission au donneur d’ordre les éléments nécessaires à la rédaction du DME</w:t>
            </w:r>
            <w:r w:rsidR="00180711" w:rsidRPr="00DC1118">
              <w:rPr>
                <w:rFonts w:eastAsia="Arial Unicode MS" w:cstheme="minorHAnsi"/>
                <w:b/>
                <w:bCs/>
                <w:iCs/>
                <w:u w:val="single"/>
              </w:rPr>
              <w:t xml:space="preserve"> </w:t>
            </w:r>
          </w:p>
          <w:p w14:paraId="760D07C2" w14:textId="77777777" w:rsidR="00180711" w:rsidRPr="00DC1118" w:rsidRDefault="00180711" w:rsidP="00290246">
            <w:pPr>
              <w:widowControl w:val="0"/>
              <w:autoSpaceDE w:val="0"/>
              <w:autoSpaceDN w:val="0"/>
              <w:adjustRightInd w:val="0"/>
              <w:spacing w:line="360" w:lineRule="atLeast"/>
              <w:jc w:val="both"/>
              <w:textAlignment w:val="baseline"/>
              <w:rPr>
                <w:rFonts w:eastAsia="Arial Unicode MS" w:cstheme="minorHAnsi"/>
                <w:b/>
                <w:bCs/>
                <w:iCs/>
                <w:u w:val="single"/>
              </w:rPr>
            </w:pPr>
          </w:p>
          <w:p w14:paraId="0F28F8B4" w14:textId="2D22B795" w:rsidR="00290246" w:rsidRPr="00DC1118" w:rsidRDefault="00180711" w:rsidP="00290246">
            <w:pPr>
              <w:widowControl w:val="0"/>
              <w:autoSpaceDE w:val="0"/>
              <w:autoSpaceDN w:val="0"/>
              <w:adjustRightInd w:val="0"/>
              <w:spacing w:line="360" w:lineRule="atLeast"/>
              <w:jc w:val="both"/>
              <w:textAlignment w:val="baseline"/>
              <w:rPr>
                <w:rFonts w:eastAsia="Arial Unicode MS" w:cstheme="minorHAnsi"/>
                <w:b/>
                <w:bCs/>
                <w:iCs/>
                <w:u w:val="single"/>
              </w:rPr>
            </w:pPr>
            <w:r w:rsidRPr="00DC1118">
              <w:rPr>
                <w:rFonts w:eastAsia="Arial Unicode MS" w:cstheme="minorHAnsi"/>
                <w:b/>
                <w:bCs/>
                <w:iCs/>
                <w:color w:val="1F3864" w:themeColor="accent5" w:themeShade="80"/>
                <w:u w:val="single"/>
              </w:rPr>
              <w:t xml:space="preserve">PSE </w:t>
            </w:r>
            <w:r w:rsidR="0071526A">
              <w:rPr>
                <w:rFonts w:eastAsia="Arial Unicode MS" w:cstheme="minorHAnsi"/>
                <w:b/>
                <w:bCs/>
                <w:iCs/>
                <w:color w:val="1F3864" w:themeColor="accent5" w:themeShade="80"/>
                <w:u w:val="single"/>
              </w:rPr>
              <w:t>2</w:t>
            </w:r>
            <w:r w:rsidRPr="00DC1118">
              <w:rPr>
                <w:rFonts w:eastAsia="Arial Unicode MS" w:cstheme="minorHAnsi"/>
                <w:b/>
                <w:bCs/>
                <w:iCs/>
                <w:color w:val="1F3864" w:themeColor="accent5" w:themeShade="80"/>
                <w:u w:val="single"/>
              </w:rPr>
              <w:t xml:space="preserve"> </w:t>
            </w:r>
            <w:r w:rsidR="00290246" w:rsidRPr="00DC1118">
              <w:rPr>
                <w:rFonts w:eastAsia="Arial Unicode MS" w:cstheme="minorHAnsi"/>
                <w:bCs/>
                <w:iCs/>
              </w:rPr>
              <w:t>Délai de fourniture du DME :</w:t>
            </w:r>
          </w:p>
          <w:bookmarkEnd w:id="0"/>
          <w:p w14:paraId="31D9C6AA" w14:textId="77777777" w:rsidR="00290246" w:rsidRPr="00DC1118" w:rsidRDefault="00290246" w:rsidP="00290246">
            <w:pPr>
              <w:rPr>
                <w:rFonts w:eastAsia="Arial Unicode MS" w:cstheme="minorHAnsi"/>
                <w:bCs/>
                <w:iCs/>
                <w:u w:val="single"/>
              </w:rPr>
            </w:pPr>
          </w:p>
          <w:p w14:paraId="0AA74738" w14:textId="37EBE460" w:rsidR="00290246" w:rsidRPr="00BB0519" w:rsidRDefault="00290246" w:rsidP="00290246">
            <w:pPr>
              <w:rPr>
                <w:rFonts w:cstheme="minorHAnsi"/>
              </w:rPr>
            </w:pPr>
          </w:p>
        </w:tc>
        <w:tc>
          <w:tcPr>
            <w:tcW w:w="7426" w:type="dxa"/>
          </w:tcPr>
          <w:p w14:paraId="4E63F28E" w14:textId="77777777" w:rsidR="00290246" w:rsidRDefault="00290246" w:rsidP="00290246"/>
        </w:tc>
      </w:tr>
    </w:tbl>
    <w:p w14:paraId="237785B9" w14:textId="77777777" w:rsidR="00431751" w:rsidRDefault="00431751" w:rsidP="00431751"/>
    <w:tbl>
      <w:tblPr>
        <w:tblStyle w:val="Grilledutableau"/>
        <w:tblW w:w="14601" w:type="dxa"/>
        <w:tblInd w:w="-5" w:type="dxa"/>
        <w:tblLook w:val="04A0" w:firstRow="1" w:lastRow="0" w:firstColumn="1" w:lastColumn="0" w:noHBand="0" w:noVBand="1"/>
      </w:tblPr>
      <w:tblGrid>
        <w:gridCol w:w="3686"/>
        <w:gridCol w:w="3544"/>
        <w:gridCol w:w="7371"/>
      </w:tblGrid>
      <w:tr w:rsidR="00290246" w14:paraId="6CA8AA37" w14:textId="77777777" w:rsidTr="00DC1118">
        <w:trPr>
          <w:trHeight w:val="937"/>
        </w:trPr>
        <w:tc>
          <w:tcPr>
            <w:tcW w:w="3686" w:type="dxa"/>
          </w:tcPr>
          <w:p w14:paraId="328AD724"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1949EE">
              <w:rPr>
                <w:rFonts w:asciiTheme="majorHAnsi" w:eastAsia="Arial Unicode MS" w:hAnsiTheme="majorHAnsi" w:cstheme="majorHAnsi"/>
                <w:b/>
                <w:bCs/>
                <w:iCs/>
                <w:color w:val="44546A" w:themeColor="text2"/>
              </w:rPr>
              <w:lastRenderedPageBreak/>
              <w:t xml:space="preserve">Sous-critère 2.2 : </w:t>
            </w:r>
            <w:r w:rsidRPr="00D97B40">
              <w:rPr>
                <w:rFonts w:asciiTheme="majorHAnsi" w:eastAsia="Arial Unicode MS" w:hAnsiTheme="majorHAnsi" w:cstheme="majorHAnsi"/>
                <w:b/>
                <w:bCs/>
                <w:iCs/>
                <w:color w:val="44546A" w:themeColor="text2"/>
              </w:rPr>
              <w:t>Maitrise du process</w:t>
            </w:r>
          </w:p>
          <w:p w14:paraId="4E6FFFFF" w14:textId="3FEC3CFB" w:rsidR="00290246" w:rsidRPr="00D97B40" w:rsidRDefault="00180711"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t>10</w:t>
            </w:r>
            <w:r w:rsidR="00290246">
              <w:rPr>
                <w:rFonts w:asciiTheme="majorHAnsi" w:eastAsia="Arial Unicode MS" w:hAnsiTheme="majorHAnsi" w:cstheme="majorHAnsi"/>
                <w:b/>
                <w:bCs/>
                <w:iCs/>
                <w:color w:val="44546A" w:themeColor="text2"/>
              </w:rPr>
              <w:t>%</w:t>
            </w:r>
          </w:p>
        </w:tc>
        <w:tc>
          <w:tcPr>
            <w:tcW w:w="3544" w:type="dxa"/>
          </w:tcPr>
          <w:p w14:paraId="39BCCA1B"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 d’évaluation</w:t>
            </w:r>
          </w:p>
        </w:tc>
        <w:tc>
          <w:tcPr>
            <w:tcW w:w="7371" w:type="dxa"/>
          </w:tcPr>
          <w:p w14:paraId="1AA239F0"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highlight w:val="yellow"/>
              </w:rPr>
            </w:pPr>
            <w:r w:rsidRPr="00D97B40">
              <w:rPr>
                <w:rFonts w:asciiTheme="majorHAnsi" w:eastAsia="Arial Unicode MS" w:hAnsiTheme="majorHAnsi" w:cstheme="majorHAnsi"/>
                <w:b/>
                <w:bCs/>
                <w:iCs/>
                <w:color w:val="44546A" w:themeColor="text2"/>
              </w:rPr>
              <w:t>Réponse du candidat</w:t>
            </w:r>
          </w:p>
        </w:tc>
      </w:tr>
      <w:tr w:rsidR="00290246" w14:paraId="0DD619F1" w14:textId="77777777" w:rsidTr="00DC1118">
        <w:trPr>
          <w:trHeight w:val="344"/>
        </w:trPr>
        <w:tc>
          <w:tcPr>
            <w:tcW w:w="3686" w:type="dxa"/>
          </w:tcPr>
          <w:p w14:paraId="21B13C48" w14:textId="77777777" w:rsidR="00290246" w:rsidRPr="007748E6" w:rsidRDefault="00290246" w:rsidP="001949EE">
            <w:pPr>
              <w:widowControl w:val="0"/>
              <w:autoSpaceDE w:val="0"/>
              <w:autoSpaceDN w:val="0"/>
              <w:adjustRightInd w:val="0"/>
              <w:spacing w:line="360" w:lineRule="atLeast"/>
              <w:jc w:val="center"/>
              <w:textAlignment w:val="baseline"/>
              <w:rPr>
                <w:rFonts w:asciiTheme="majorHAnsi" w:eastAsia="Arial Unicode MS" w:hAnsiTheme="majorHAnsi" w:cstheme="majorHAnsi"/>
                <w:bCs/>
                <w:iCs/>
              </w:rPr>
            </w:pPr>
            <w:r w:rsidRPr="007748E6">
              <w:rPr>
                <w:rFonts w:asciiTheme="majorHAnsi" w:eastAsia="Arial Unicode MS" w:hAnsiTheme="majorHAnsi" w:cstheme="majorHAnsi"/>
                <w:bCs/>
                <w:iCs/>
              </w:rPr>
              <w:t xml:space="preserve">Qualité du dossier d’audit </w:t>
            </w:r>
          </w:p>
          <w:p w14:paraId="27625386" w14:textId="77777777" w:rsidR="00290246" w:rsidRPr="007748E6"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p>
          <w:p w14:paraId="022B0C75" w14:textId="319081F7" w:rsidR="00290246" w:rsidRPr="007748E6"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7748E6">
              <w:rPr>
                <w:rFonts w:asciiTheme="majorHAnsi" w:eastAsia="Arial Unicode MS" w:hAnsiTheme="majorHAnsi" w:cstheme="majorHAnsi"/>
                <w:b/>
                <w:bCs/>
                <w:iCs/>
                <w:u w:val="single"/>
              </w:rPr>
              <w:t>NB :</w:t>
            </w:r>
            <w:r w:rsidRPr="007748E6">
              <w:rPr>
                <w:rFonts w:asciiTheme="majorHAnsi" w:eastAsia="Arial Unicode MS" w:hAnsiTheme="majorHAnsi" w:cstheme="majorHAnsi"/>
                <w:bCs/>
                <w:iCs/>
              </w:rPr>
              <w:t xml:space="preserve"> Une réponse ne doit être apportée que dans le cas d’un candidat audité par le DEC-AGEPS au cours des 3 dernières années</w:t>
            </w:r>
            <w:r>
              <w:rPr>
                <w:rFonts w:asciiTheme="majorHAnsi" w:eastAsia="Arial Unicode MS" w:hAnsiTheme="majorHAnsi" w:cstheme="majorHAnsi"/>
                <w:bCs/>
                <w:iCs/>
              </w:rPr>
              <w:t>, et dans le cas d’un audit avec écart critique et/ou majeur selon les prestations citées en paragraphe D du RC</w:t>
            </w:r>
          </w:p>
          <w:p w14:paraId="7BD4B034" w14:textId="77777777" w:rsidR="00290246" w:rsidRPr="007748E6" w:rsidRDefault="00290246" w:rsidP="001949EE">
            <w:pPr>
              <w:widowControl w:val="0"/>
              <w:autoSpaceDE w:val="0"/>
              <w:autoSpaceDN w:val="0"/>
              <w:adjustRightInd w:val="0"/>
              <w:spacing w:line="360" w:lineRule="atLeast"/>
              <w:jc w:val="center"/>
              <w:textAlignment w:val="baseline"/>
              <w:rPr>
                <w:rFonts w:asciiTheme="majorHAnsi" w:eastAsia="Arial Unicode MS" w:hAnsiTheme="majorHAnsi" w:cstheme="majorHAnsi"/>
                <w:bCs/>
                <w:iCs/>
              </w:rPr>
            </w:pPr>
          </w:p>
        </w:tc>
        <w:tc>
          <w:tcPr>
            <w:tcW w:w="3544" w:type="dxa"/>
          </w:tcPr>
          <w:p w14:paraId="488990A3" w14:textId="77777777" w:rsidR="00290246" w:rsidRPr="007748E6" w:rsidRDefault="00290246" w:rsidP="001949EE">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rPr>
            </w:pPr>
            <w:r w:rsidRPr="007748E6">
              <w:rPr>
                <w:rFonts w:asciiTheme="majorHAnsi" w:eastAsia="Arial Unicode MS" w:hAnsiTheme="majorHAnsi" w:cstheme="majorHAnsi"/>
                <w:bCs/>
                <w:iCs/>
                <w:color w:val="auto"/>
                <w:sz w:val="22"/>
                <w:szCs w:val="22"/>
              </w:rPr>
              <w:t>Conclusion du rapport d’audit (le rapport n’est pas à joindre)</w:t>
            </w:r>
          </w:p>
          <w:p w14:paraId="5D4F7181" w14:textId="3E5ECF3A" w:rsidR="00290246" w:rsidRDefault="00290246" w:rsidP="003D60D7">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rPr>
            </w:pPr>
            <w:r w:rsidRPr="007748E6">
              <w:rPr>
                <w:rFonts w:asciiTheme="majorHAnsi" w:eastAsia="Arial Unicode MS" w:hAnsiTheme="majorHAnsi" w:cstheme="majorHAnsi"/>
                <w:bCs/>
                <w:iCs/>
                <w:color w:val="auto"/>
              </w:rPr>
              <w:t>Les document</w:t>
            </w:r>
            <w:r w:rsidR="00790591">
              <w:rPr>
                <w:rFonts w:asciiTheme="majorHAnsi" w:eastAsia="Arial Unicode MS" w:hAnsiTheme="majorHAnsi" w:cstheme="majorHAnsi"/>
                <w:bCs/>
                <w:iCs/>
                <w:color w:val="auto"/>
              </w:rPr>
              <w:t xml:space="preserve">s justifiant du plan d’actions </w:t>
            </w:r>
            <w:r w:rsidRPr="007748E6">
              <w:rPr>
                <w:rFonts w:asciiTheme="majorHAnsi" w:eastAsia="Arial Unicode MS" w:hAnsiTheme="majorHAnsi" w:cstheme="majorHAnsi"/>
                <w:bCs/>
                <w:iCs/>
                <w:color w:val="auto"/>
              </w:rPr>
              <w:t>permettant de lever ou diminuer les écarts critiques et majeurs (le cas échéant)</w:t>
            </w:r>
          </w:p>
          <w:p w14:paraId="7A058C39" w14:textId="0BF8E999" w:rsidR="00290246" w:rsidRDefault="00290246" w:rsidP="00433576">
            <w:pPr>
              <w:widowControl w:val="0"/>
              <w:autoSpaceDE w:val="0"/>
              <w:autoSpaceDN w:val="0"/>
              <w:adjustRightInd w:val="0"/>
              <w:spacing w:line="360" w:lineRule="atLeast"/>
              <w:textAlignment w:val="baseline"/>
              <w:rPr>
                <w:rFonts w:cstheme="minorHAnsi"/>
              </w:rPr>
            </w:pPr>
            <w:r w:rsidRPr="00247289">
              <w:rPr>
                <w:rFonts w:cstheme="minorHAnsi"/>
                <w:u w:val="single"/>
              </w:rPr>
              <w:t>Paragraphe D du RC</w:t>
            </w:r>
            <w:r w:rsidRPr="00247289">
              <w:rPr>
                <w:rFonts w:cstheme="minorHAnsi"/>
              </w:rPr>
              <w:t xml:space="preserve"> : </w:t>
            </w:r>
          </w:p>
          <w:p w14:paraId="40BEF09A" w14:textId="0F8D5FA4"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Fabrication de comprimés placebo,</w:t>
            </w:r>
          </w:p>
          <w:p w14:paraId="78210A73" w14:textId="77777777"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Mise sous blisters des comprimés placebo,</w:t>
            </w:r>
          </w:p>
          <w:p w14:paraId="269ADB0F" w14:textId="77777777"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Déconditionnement et mise sous blisters des comprimés d’actifs,</w:t>
            </w:r>
          </w:p>
          <w:p w14:paraId="1DD29CE7" w14:textId="359DEF85" w:rsidR="0029024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Contrôles qualité physico-chimiques et microbiologiques des matières premières et des produits vracs</w:t>
            </w:r>
          </w:p>
          <w:p w14:paraId="06FA9624" w14:textId="43CBF464"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Pr>
                <w:rFonts w:asciiTheme="minorHAnsi" w:hAnsiTheme="minorHAnsi" w:cstheme="minorHAnsi"/>
                <w:color w:val="44546A" w:themeColor="text2"/>
                <w:sz w:val="22"/>
              </w:rPr>
              <w:t>Rédaction DME ou transmission des éléments permettant sa rédaction par le donneur d’ordre</w:t>
            </w:r>
          </w:p>
          <w:p w14:paraId="33DA0437" w14:textId="77777777"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Echantillonnage et gestion des échantillothèques</w:t>
            </w:r>
          </w:p>
          <w:p w14:paraId="4DE07198" w14:textId="77777777"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Confirmation pharmaceutique des prestations réalisées</w:t>
            </w:r>
          </w:p>
          <w:p w14:paraId="3672B63A" w14:textId="77777777" w:rsidR="00290246" w:rsidRPr="00433576" w:rsidRDefault="00290246" w:rsidP="00433576">
            <w:pPr>
              <w:pStyle w:val="Paragraphedeliste"/>
              <w:numPr>
                <w:ilvl w:val="0"/>
                <w:numId w:val="5"/>
              </w:numPr>
              <w:overflowPunct w:val="0"/>
              <w:autoSpaceDE w:val="0"/>
              <w:autoSpaceDN w:val="0"/>
              <w:rPr>
                <w:rFonts w:asciiTheme="minorHAnsi" w:hAnsiTheme="minorHAnsi" w:cstheme="minorHAnsi"/>
                <w:color w:val="44546A" w:themeColor="text2"/>
                <w:sz w:val="22"/>
              </w:rPr>
            </w:pPr>
            <w:r w:rsidRPr="00433576">
              <w:rPr>
                <w:rFonts w:asciiTheme="minorHAnsi" w:hAnsiTheme="minorHAnsi" w:cstheme="minorHAnsi"/>
                <w:color w:val="44546A" w:themeColor="text2"/>
                <w:sz w:val="22"/>
              </w:rPr>
              <w:t>Expédition des produits vers l’AGEPS</w:t>
            </w:r>
          </w:p>
          <w:p w14:paraId="67263951" w14:textId="77777777" w:rsidR="00290246" w:rsidRDefault="00290246" w:rsidP="00433576">
            <w:pPr>
              <w:widowControl w:val="0"/>
              <w:autoSpaceDE w:val="0"/>
              <w:autoSpaceDN w:val="0"/>
              <w:adjustRightInd w:val="0"/>
              <w:spacing w:line="360" w:lineRule="atLeast"/>
              <w:textAlignment w:val="baseline"/>
              <w:rPr>
                <w:rFonts w:cstheme="minorHAnsi"/>
              </w:rPr>
            </w:pPr>
          </w:p>
          <w:p w14:paraId="2978BFE4" w14:textId="009BF4A8" w:rsidR="00290246" w:rsidRPr="00482B70" w:rsidRDefault="00290246" w:rsidP="00433576">
            <w:pPr>
              <w:widowControl w:val="0"/>
              <w:autoSpaceDE w:val="0"/>
              <w:autoSpaceDN w:val="0"/>
              <w:adjustRightInd w:val="0"/>
              <w:spacing w:line="360" w:lineRule="atLeast"/>
              <w:textAlignment w:val="baseline"/>
              <w:rPr>
                <w:rFonts w:cstheme="minorHAnsi"/>
              </w:rPr>
            </w:pPr>
          </w:p>
        </w:tc>
        <w:tc>
          <w:tcPr>
            <w:tcW w:w="7371" w:type="dxa"/>
          </w:tcPr>
          <w:p w14:paraId="18665131" w14:textId="77777777" w:rsidR="00290246" w:rsidRPr="00FD4EC0"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DC1118" w14:paraId="64B68EDB" w14:textId="77777777" w:rsidTr="00DC1118">
        <w:trPr>
          <w:trHeight w:val="344"/>
        </w:trPr>
        <w:tc>
          <w:tcPr>
            <w:tcW w:w="3686" w:type="dxa"/>
          </w:tcPr>
          <w:p w14:paraId="66C9DB29" w14:textId="19B9CE59" w:rsidR="00DC1118" w:rsidRPr="00D97B40" w:rsidRDefault="00DC1118" w:rsidP="00DC1118">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t>Gestion de stupéfiant</w:t>
            </w:r>
          </w:p>
        </w:tc>
        <w:tc>
          <w:tcPr>
            <w:tcW w:w="3544" w:type="dxa"/>
          </w:tcPr>
          <w:p w14:paraId="1E9700C0" w14:textId="77777777" w:rsidR="00DC1118" w:rsidRDefault="00DC1118"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Nombre de produits stupéfiants gérés au cours des 5 dernières années</w:t>
            </w:r>
          </w:p>
          <w:p w14:paraId="27D8F020" w14:textId="77777777" w:rsidR="00DC1118" w:rsidRDefault="00DC1118"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8E98F88" w14:textId="40C3173E" w:rsidR="00DC1118" w:rsidRPr="00863417" w:rsidRDefault="00DC1118"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Organisation adopté</w:t>
            </w:r>
            <w:r w:rsidR="009D33EA">
              <w:rPr>
                <w:rFonts w:asciiTheme="majorHAnsi" w:eastAsia="Arial Unicode MS" w:hAnsiTheme="majorHAnsi" w:cstheme="majorHAnsi"/>
                <w:bCs/>
                <w:iCs/>
              </w:rPr>
              <w:t>e</w:t>
            </w:r>
            <w:r w:rsidR="00052EA6">
              <w:rPr>
                <w:rFonts w:asciiTheme="majorHAnsi" w:eastAsia="Arial Unicode MS" w:hAnsiTheme="majorHAnsi" w:cstheme="majorHAnsi"/>
                <w:bCs/>
                <w:iCs/>
              </w:rPr>
              <w:t xml:space="preserve"> pour la gestion de </w:t>
            </w:r>
            <w:r w:rsidR="00052EA6">
              <w:rPr>
                <w:rFonts w:asciiTheme="majorHAnsi" w:eastAsia="Arial Unicode MS" w:hAnsiTheme="majorHAnsi" w:cstheme="majorHAnsi"/>
                <w:bCs/>
                <w:iCs/>
              </w:rPr>
              <w:lastRenderedPageBreak/>
              <w:t>stupéfiant (dans la mesure du possible joindre les procédures pertinentes ou une description)</w:t>
            </w:r>
          </w:p>
        </w:tc>
        <w:tc>
          <w:tcPr>
            <w:tcW w:w="7371" w:type="dxa"/>
          </w:tcPr>
          <w:p w14:paraId="633433DD" w14:textId="77777777" w:rsidR="00DC1118" w:rsidRPr="00FD4EC0" w:rsidRDefault="00DC1118"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290246" w14:paraId="0C1B5B81" w14:textId="77777777" w:rsidTr="00DC1118">
        <w:trPr>
          <w:trHeight w:val="344"/>
        </w:trPr>
        <w:tc>
          <w:tcPr>
            <w:tcW w:w="3686" w:type="dxa"/>
          </w:tcPr>
          <w:p w14:paraId="49F33DAD" w14:textId="77777777" w:rsidR="00290246" w:rsidRPr="00863417" w:rsidRDefault="00290246" w:rsidP="00DC1118">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D97B40">
              <w:rPr>
                <w:rFonts w:asciiTheme="majorHAnsi" w:eastAsia="Arial Unicode MS" w:hAnsiTheme="majorHAnsi" w:cstheme="majorHAnsi"/>
                <w:bCs/>
                <w:iCs/>
                <w:color w:val="44546A" w:themeColor="text2"/>
              </w:rPr>
              <w:t>Essais en double insu</w:t>
            </w:r>
          </w:p>
        </w:tc>
        <w:tc>
          <w:tcPr>
            <w:tcW w:w="3544" w:type="dxa"/>
          </w:tcPr>
          <w:p w14:paraId="1391F516" w14:textId="77777777" w:rsidR="00290246" w:rsidRPr="00863417" w:rsidRDefault="00290246"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 xml:space="preserve">Nombre d'essais en </w:t>
            </w:r>
            <w:r w:rsidRPr="008F7F13">
              <w:rPr>
                <w:rFonts w:asciiTheme="majorHAnsi" w:eastAsia="Arial Unicode MS" w:hAnsiTheme="majorHAnsi" w:cstheme="majorHAnsi"/>
                <w:bCs/>
                <w:iCs/>
              </w:rPr>
              <w:t>double insu pris en charge au cours des 3 dernières années</w:t>
            </w:r>
          </w:p>
          <w:p w14:paraId="7C9C93B3" w14:textId="77777777" w:rsidR="00290246" w:rsidRDefault="00290246"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(préciser pour chacun les opérations réalisées, exemple : développement, fabrication, conditionnement secondaire, logistique,…)</w:t>
            </w:r>
          </w:p>
          <w:p w14:paraId="6173FB4C" w14:textId="2AEDB745" w:rsidR="00290246" w:rsidRPr="00863417" w:rsidRDefault="00290246"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371" w:type="dxa"/>
          </w:tcPr>
          <w:p w14:paraId="397C7631" w14:textId="77777777" w:rsidR="00290246"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FD4EC0">
              <w:rPr>
                <w:rFonts w:asciiTheme="majorHAnsi" w:eastAsia="Arial Unicode MS" w:hAnsiTheme="majorHAnsi" w:cstheme="majorHAnsi"/>
                <w:bCs/>
                <w:iCs/>
              </w:rPr>
              <w:t xml:space="preserve">Année </w:t>
            </w:r>
            <w:r>
              <w:rPr>
                <w:rFonts w:asciiTheme="majorHAnsi" w:eastAsia="Arial Unicode MS" w:hAnsiTheme="majorHAnsi" w:cstheme="majorHAnsi"/>
                <w:bCs/>
                <w:iCs/>
              </w:rPr>
              <w:t>n-1</w:t>
            </w:r>
            <w:r w:rsidRPr="00FD4EC0">
              <w:rPr>
                <w:rFonts w:asciiTheme="majorHAnsi" w:eastAsia="Arial Unicode MS" w:hAnsiTheme="majorHAnsi" w:cstheme="majorHAnsi"/>
                <w:bCs/>
                <w:iCs/>
              </w:rPr>
              <w:t xml:space="preserve"> : </w:t>
            </w:r>
            <w:r>
              <w:rPr>
                <w:rFonts w:asciiTheme="majorHAnsi" w:eastAsia="Arial Unicode MS" w:hAnsiTheme="majorHAnsi" w:cstheme="majorHAnsi"/>
                <w:bCs/>
                <w:iCs/>
              </w:rPr>
              <w:t>…</w:t>
            </w:r>
          </w:p>
          <w:p w14:paraId="76CEF8A2" w14:textId="77777777" w:rsidR="00290246"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rPr>
            </w:pPr>
            <w:r>
              <w:rPr>
                <w:rFonts w:asciiTheme="majorHAnsi" w:eastAsia="Arial Unicode MS" w:hAnsiTheme="majorHAnsi" w:cstheme="majorHAnsi"/>
                <w:bCs/>
                <w:iCs/>
              </w:rPr>
              <w:t>Année n-2 : …</w:t>
            </w:r>
          </w:p>
          <w:p w14:paraId="7D255FF3" w14:textId="77777777" w:rsidR="00290246" w:rsidRPr="00FD4EC0"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highlight w:val="yellow"/>
              </w:rPr>
            </w:pPr>
            <w:r>
              <w:rPr>
                <w:rFonts w:asciiTheme="majorHAnsi" w:eastAsia="Arial Unicode MS" w:hAnsiTheme="majorHAnsi" w:cstheme="majorHAnsi"/>
                <w:bCs/>
                <w:iCs/>
              </w:rPr>
              <w:t>Année n-3 : …</w:t>
            </w:r>
          </w:p>
        </w:tc>
      </w:tr>
      <w:tr w:rsidR="00290246" w14:paraId="09A236F1" w14:textId="77777777" w:rsidTr="004B4023">
        <w:trPr>
          <w:trHeight w:val="344"/>
        </w:trPr>
        <w:tc>
          <w:tcPr>
            <w:tcW w:w="3686" w:type="dxa"/>
            <w:shd w:val="clear" w:color="auto" w:fill="auto"/>
          </w:tcPr>
          <w:p w14:paraId="42FF876A" w14:textId="63D0505C" w:rsidR="00290246" w:rsidRPr="00863417" w:rsidRDefault="00290246" w:rsidP="00DC1118">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4B4023">
              <w:rPr>
                <w:rFonts w:asciiTheme="majorHAnsi" w:eastAsia="Arial Unicode MS" w:hAnsiTheme="majorHAnsi" w:cstheme="majorHAnsi"/>
                <w:bCs/>
                <w:iCs/>
                <w:color w:val="44546A" w:themeColor="text2"/>
              </w:rPr>
              <w:t>Formulation de placebo avec enrobage</w:t>
            </w:r>
          </w:p>
        </w:tc>
        <w:tc>
          <w:tcPr>
            <w:tcW w:w="3544" w:type="dxa"/>
          </w:tcPr>
          <w:p w14:paraId="5FFACCBD" w14:textId="1677232F" w:rsidR="00290246" w:rsidRPr="00863417" w:rsidRDefault="00290246" w:rsidP="001949EE">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Nombre d</w:t>
            </w:r>
            <w:r>
              <w:rPr>
                <w:rFonts w:asciiTheme="majorHAnsi" w:eastAsia="Arial Unicode MS" w:hAnsiTheme="majorHAnsi" w:cstheme="majorHAnsi"/>
                <w:bCs/>
                <w:iCs/>
              </w:rPr>
              <w:t xml:space="preserve">e lots de placebo développés au </w:t>
            </w:r>
            <w:r w:rsidRPr="00863417">
              <w:rPr>
                <w:rFonts w:asciiTheme="majorHAnsi" w:eastAsia="Arial Unicode MS" w:hAnsiTheme="majorHAnsi" w:cstheme="majorHAnsi"/>
                <w:bCs/>
                <w:iCs/>
              </w:rPr>
              <w:t xml:space="preserve">cours des </w:t>
            </w:r>
            <w:r>
              <w:rPr>
                <w:rFonts w:asciiTheme="majorHAnsi" w:eastAsia="Arial Unicode MS" w:hAnsiTheme="majorHAnsi" w:cstheme="majorHAnsi"/>
                <w:bCs/>
                <w:iCs/>
              </w:rPr>
              <w:t>3</w:t>
            </w:r>
            <w:r w:rsidRPr="00863417">
              <w:rPr>
                <w:rFonts w:asciiTheme="majorHAnsi" w:eastAsia="Arial Unicode MS" w:hAnsiTheme="majorHAnsi" w:cstheme="majorHAnsi"/>
                <w:bCs/>
                <w:iCs/>
              </w:rPr>
              <w:t xml:space="preserve"> dernières années</w:t>
            </w:r>
            <w:r>
              <w:rPr>
                <w:rFonts w:asciiTheme="majorHAnsi" w:eastAsia="Arial Unicode MS" w:hAnsiTheme="majorHAnsi" w:cstheme="majorHAnsi"/>
                <w:bCs/>
                <w:iCs/>
              </w:rPr>
              <w:t xml:space="preserve"> ayant des caractéristiques de même type que celles définies dans le CCTP </w:t>
            </w:r>
          </w:p>
        </w:tc>
        <w:tc>
          <w:tcPr>
            <w:tcW w:w="7371" w:type="dxa"/>
          </w:tcPr>
          <w:p w14:paraId="338D69B2" w14:textId="77777777" w:rsidR="00290246" w:rsidRPr="00863417" w:rsidRDefault="00290246" w:rsidP="001949EE">
            <w:pPr>
              <w:widowControl w:val="0"/>
              <w:autoSpaceDE w:val="0"/>
              <w:autoSpaceDN w:val="0"/>
              <w:adjustRightInd w:val="0"/>
              <w:spacing w:line="360" w:lineRule="atLeast"/>
              <w:textAlignment w:val="baseline"/>
              <w:rPr>
                <w:rFonts w:asciiTheme="majorHAnsi" w:eastAsia="Arial Unicode MS" w:hAnsiTheme="majorHAnsi" w:cstheme="majorHAnsi"/>
                <w:bCs/>
                <w:iCs/>
                <w:highlight w:val="yellow"/>
              </w:rPr>
            </w:pPr>
          </w:p>
        </w:tc>
      </w:tr>
    </w:tbl>
    <w:p w14:paraId="52137EDB" w14:textId="77777777" w:rsidR="00431751" w:rsidRDefault="00431751" w:rsidP="00431751"/>
    <w:p w14:paraId="50F66DCD" w14:textId="77777777" w:rsidR="00431751" w:rsidRDefault="00431751" w:rsidP="00431751"/>
    <w:tbl>
      <w:tblPr>
        <w:tblStyle w:val="Grilledutableau"/>
        <w:tblW w:w="14601" w:type="dxa"/>
        <w:tblInd w:w="-5" w:type="dxa"/>
        <w:tblLayout w:type="fixed"/>
        <w:tblLook w:val="04A0" w:firstRow="1" w:lastRow="0" w:firstColumn="1" w:lastColumn="0" w:noHBand="0" w:noVBand="1"/>
      </w:tblPr>
      <w:tblGrid>
        <w:gridCol w:w="3686"/>
        <w:gridCol w:w="3544"/>
        <w:gridCol w:w="7371"/>
      </w:tblGrid>
      <w:tr w:rsidR="00290246" w14:paraId="6E20F3CA" w14:textId="77777777" w:rsidTr="006A76E4">
        <w:trPr>
          <w:trHeight w:val="727"/>
        </w:trPr>
        <w:tc>
          <w:tcPr>
            <w:tcW w:w="3686" w:type="dxa"/>
          </w:tcPr>
          <w:p w14:paraId="7BBA869A"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1949EE">
              <w:rPr>
                <w:rFonts w:asciiTheme="majorHAnsi" w:eastAsia="Arial Unicode MS" w:hAnsiTheme="majorHAnsi" w:cstheme="majorHAnsi"/>
                <w:b/>
                <w:bCs/>
                <w:iCs/>
                <w:color w:val="44546A" w:themeColor="text2"/>
              </w:rPr>
              <w:t xml:space="preserve">Sous-critère 2.3: </w:t>
            </w:r>
            <w:r w:rsidRPr="00D97B40">
              <w:rPr>
                <w:rFonts w:asciiTheme="majorHAnsi" w:eastAsia="Arial Unicode MS" w:hAnsiTheme="majorHAnsi" w:cstheme="majorHAnsi"/>
                <w:b/>
                <w:bCs/>
                <w:iCs/>
                <w:color w:val="44546A" w:themeColor="text2"/>
              </w:rPr>
              <w:t>Pertinence technique</w:t>
            </w:r>
          </w:p>
          <w:p w14:paraId="44F20935" w14:textId="382401BA" w:rsidR="00290246" w:rsidRPr="00D97B40" w:rsidRDefault="00180711"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t>30%</w:t>
            </w:r>
          </w:p>
        </w:tc>
        <w:tc>
          <w:tcPr>
            <w:tcW w:w="3544" w:type="dxa"/>
          </w:tcPr>
          <w:p w14:paraId="145818DD"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 d’évaluation</w:t>
            </w:r>
          </w:p>
        </w:tc>
        <w:tc>
          <w:tcPr>
            <w:tcW w:w="7371" w:type="dxa"/>
          </w:tcPr>
          <w:p w14:paraId="12BE8B43"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290246" w14:paraId="54BE9A7A" w14:textId="77777777" w:rsidTr="006A76E4">
        <w:trPr>
          <w:trHeight w:val="267"/>
        </w:trPr>
        <w:tc>
          <w:tcPr>
            <w:tcW w:w="3686" w:type="dxa"/>
          </w:tcPr>
          <w:p w14:paraId="7DC10F46"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Proposition de conditionnement</w:t>
            </w:r>
          </w:p>
        </w:tc>
        <w:tc>
          <w:tcPr>
            <w:tcW w:w="3544" w:type="dxa"/>
          </w:tcPr>
          <w:p w14:paraId="7273ECA9" w14:textId="087B0B16"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 xml:space="preserve">Précision des caractéristiques techniques du </w:t>
            </w:r>
            <w:r w:rsidRPr="00863417">
              <w:rPr>
                <w:rFonts w:asciiTheme="majorHAnsi" w:eastAsia="Arial Unicode MS" w:hAnsiTheme="majorHAnsi" w:cstheme="majorHAnsi"/>
                <w:bCs/>
                <w:iCs/>
              </w:rPr>
              <w:lastRenderedPageBreak/>
              <w:t xml:space="preserve">conditionnement </w:t>
            </w:r>
            <w:r>
              <w:rPr>
                <w:rFonts w:asciiTheme="majorHAnsi" w:eastAsia="Arial Unicode MS" w:hAnsiTheme="majorHAnsi" w:cstheme="majorHAnsi"/>
                <w:bCs/>
                <w:iCs/>
              </w:rPr>
              <w:t xml:space="preserve">primaire (taille, </w:t>
            </w:r>
            <w:r w:rsidRPr="00B87B1B">
              <w:rPr>
                <w:rFonts w:asciiTheme="majorHAnsi" w:eastAsia="Arial Unicode MS" w:hAnsiTheme="majorHAnsi" w:cstheme="majorHAnsi"/>
                <w:bCs/>
                <w:iCs/>
              </w:rPr>
              <w:t>emplacement pour étiquette</w:t>
            </w:r>
            <w:r>
              <w:rPr>
                <w:rFonts w:asciiTheme="majorHAnsi" w:eastAsia="Arial Unicode MS" w:hAnsiTheme="majorHAnsi" w:cstheme="majorHAnsi"/>
                <w:bCs/>
                <w:iCs/>
              </w:rPr>
              <w:t>)</w:t>
            </w:r>
          </w:p>
          <w:p w14:paraId="644AFAEA"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B88D606" w14:textId="48CA5192"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Nature du conditionnement (Grammage adapté, matériaux…)</w:t>
            </w:r>
          </w:p>
          <w:p w14:paraId="3B87770D"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6EF0384"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1F5D2E">
              <w:rPr>
                <w:rFonts w:asciiTheme="majorHAnsi" w:eastAsia="Arial Unicode MS" w:hAnsiTheme="majorHAnsi" w:cstheme="majorHAnsi"/>
                <w:bCs/>
                <w:iCs/>
              </w:rPr>
              <w:t xml:space="preserve">Agencement des comprimés au sein du blister, dimensions </w:t>
            </w:r>
            <w:r>
              <w:rPr>
                <w:rFonts w:asciiTheme="majorHAnsi" w:eastAsia="Arial Unicode MS" w:hAnsiTheme="majorHAnsi" w:cstheme="majorHAnsi"/>
                <w:bCs/>
                <w:iCs/>
              </w:rPr>
              <w:t>du blister et des opercules …)</w:t>
            </w:r>
          </w:p>
          <w:p w14:paraId="2A66B7F8"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1AC76D7"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S</w:t>
            </w:r>
            <w:r w:rsidRPr="00B87B1B">
              <w:rPr>
                <w:rFonts w:asciiTheme="majorHAnsi" w:eastAsia="Arial Unicode MS" w:hAnsiTheme="majorHAnsi" w:cstheme="majorHAnsi"/>
                <w:bCs/>
                <w:iCs/>
              </w:rPr>
              <w:t xml:space="preserve">chéma du blister à fournir avec dimensions </w:t>
            </w:r>
            <w:r>
              <w:rPr>
                <w:rFonts w:asciiTheme="majorHAnsi" w:eastAsia="Arial Unicode MS" w:hAnsiTheme="majorHAnsi" w:cstheme="majorHAnsi"/>
                <w:bCs/>
                <w:iCs/>
              </w:rPr>
              <w:t xml:space="preserve">(L, l, H) et emplacement </w:t>
            </w:r>
            <w:r>
              <w:rPr>
                <w:rFonts w:asciiTheme="majorHAnsi" w:eastAsia="Arial Unicode MS" w:hAnsiTheme="majorHAnsi" w:cstheme="majorHAnsi"/>
                <w:bCs/>
                <w:iCs/>
              </w:rPr>
              <w:lastRenderedPageBreak/>
              <w:t>pour l’étiquette</w:t>
            </w:r>
          </w:p>
          <w:p w14:paraId="1057F677" w14:textId="5D236A5B" w:rsidR="00290246" w:rsidRPr="00BF0438" w:rsidRDefault="00290246" w:rsidP="008D13F0">
            <w:pPr>
              <w:widowControl w:val="0"/>
              <w:autoSpaceDE w:val="0"/>
              <w:autoSpaceDN w:val="0"/>
              <w:adjustRightInd w:val="0"/>
              <w:spacing w:line="360" w:lineRule="atLeast"/>
              <w:jc w:val="both"/>
              <w:textAlignment w:val="baseline"/>
              <w:rPr>
                <w:rFonts w:ascii="Arial" w:eastAsia="Arial Unicode MS" w:hAnsi="Arial" w:cs="Arial"/>
                <w:b/>
                <w:bCs/>
                <w:i/>
                <w:iCs/>
                <w:color w:val="FF0000"/>
                <w:sz w:val="20"/>
                <w:szCs w:val="20"/>
              </w:rPr>
            </w:pPr>
          </w:p>
        </w:tc>
        <w:tc>
          <w:tcPr>
            <w:tcW w:w="7371" w:type="dxa"/>
          </w:tcPr>
          <w:p w14:paraId="1996FD56" w14:textId="77777777" w:rsidR="00290246" w:rsidRPr="00863417" w:rsidRDefault="00290246" w:rsidP="00821989">
            <w:pPr>
              <w:widowControl w:val="0"/>
              <w:autoSpaceDE w:val="0"/>
              <w:autoSpaceDN w:val="0"/>
              <w:adjustRightInd w:val="0"/>
              <w:spacing w:line="360" w:lineRule="atLeast"/>
              <w:textAlignment w:val="baseline"/>
              <w:rPr>
                <w:rFonts w:asciiTheme="majorHAnsi" w:eastAsia="Arial Unicode MS" w:hAnsiTheme="majorHAnsi" w:cstheme="majorHAnsi"/>
                <w:b/>
                <w:bCs/>
                <w:iCs/>
              </w:rPr>
            </w:pPr>
          </w:p>
        </w:tc>
      </w:tr>
      <w:tr w:rsidR="00290246" w14:paraId="60DCC715" w14:textId="77777777" w:rsidTr="006A76E4">
        <w:trPr>
          <w:trHeight w:val="267"/>
        </w:trPr>
        <w:tc>
          <w:tcPr>
            <w:tcW w:w="3686" w:type="dxa"/>
          </w:tcPr>
          <w:p w14:paraId="4536E8AB"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lastRenderedPageBreak/>
              <w:t>Estimation des quantités nécessaires (intégrant pertes, contrôles, échantillothèques…) pour livrer les quantités demandées</w:t>
            </w:r>
          </w:p>
          <w:p w14:paraId="6688C7E1"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3544" w:type="dxa"/>
          </w:tcPr>
          <w:p w14:paraId="2868E1D3" w14:textId="77777777"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AAC2262" w14:textId="77777777" w:rsidR="00290246" w:rsidRDefault="00290246" w:rsidP="00821989">
            <w:pPr>
              <w:jc w:val="both"/>
              <w:rPr>
                <w:rFonts w:asciiTheme="majorHAnsi" w:hAnsiTheme="majorHAnsi" w:cstheme="majorHAnsi"/>
                <w:b/>
                <w:i/>
              </w:rPr>
            </w:pPr>
          </w:p>
          <w:p w14:paraId="18AFF56D" w14:textId="77777777" w:rsidR="00290246" w:rsidRDefault="00290246" w:rsidP="00821989">
            <w:pPr>
              <w:jc w:val="both"/>
              <w:rPr>
                <w:rFonts w:asciiTheme="majorHAnsi" w:hAnsiTheme="majorHAnsi" w:cstheme="majorHAnsi"/>
                <w:b/>
                <w:i/>
              </w:rPr>
            </w:pPr>
          </w:p>
          <w:p w14:paraId="316718B0" w14:textId="77777777" w:rsidR="00290246" w:rsidRDefault="00290246" w:rsidP="00821989">
            <w:pPr>
              <w:jc w:val="both"/>
              <w:rPr>
                <w:rFonts w:asciiTheme="majorHAnsi" w:hAnsiTheme="majorHAnsi" w:cstheme="majorHAnsi"/>
                <w:b/>
                <w:i/>
              </w:rPr>
            </w:pPr>
          </w:p>
          <w:p w14:paraId="5B2AD35B" w14:textId="553EA025" w:rsidR="00290246"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7B48A9">
              <w:rPr>
                <w:rFonts w:asciiTheme="majorHAnsi" w:eastAsia="Arial Unicode MS" w:hAnsiTheme="majorHAnsi" w:cstheme="majorHAnsi"/>
                <w:bCs/>
                <w:iCs/>
              </w:rPr>
              <w:t xml:space="preserve">Quantités de </w:t>
            </w:r>
            <w:r w:rsidRPr="000D393C">
              <w:rPr>
                <w:rFonts w:asciiTheme="majorHAnsi" w:eastAsia="Arial Unicode MS" w:hAnsiTheme="majorHAnsi" w:cstheme="majorHAnsi"/>
                <w:bCs/>
                <w:iCs/>
              </w:rPr>
              <w:t xml:space="preserve">boîtes de </w:t>
            </w:r>
            <w:r w:rsidR="004B4023" w:rsidRPr="004B4023">
              <w:rPr>
                <w:rFonts w:asciiTheme="majorHAnsi" w:eastAsia="Arial Unicode MS" w:hAnsiTheme="majorHAnsi" w:cstheme="majorHAnsi"/>
                <w:bCs/>
                <w:iCs/>
              </w:rPr>
              <w:t>MOSCONTIN 10mg LP</w:t>
            </w:r>
            <w:r>
              <w:rPr>
                <w:rFonts w:asciiTheme="majorHAnsi" w:eastAsia="Arial Unicode MS" w:hAnsiTheme="majorHAnsi" w:cstheme="majorHAnsi"/>
                <w:bCs/>
                <w:iCs/>
              </w:rPr>
              <w:t xml:space="preserve"> à livrer au candidat / </w:t>
            </w:r>
            <w:r w:rsidRPr="000D393C">
              <w:rPr>
                <w:rFonts w:asciiTheme="majorHAnsi" w:eastAsia="Arial Unicode MS" w:hAnsiTheme="majorHAnsi" w:cstheme="majorHAnsi"/>
                <w:bCs/>
                <w:iCs/>
              </w:rPr>
              <w:t>actifs et placebo à fabriquer et/ou à reconditionner</w:t>
            </w:r>
          </w:p>
          <w:p w14:paraId="5E929204" w14:textId="46FB0A0A" w:rsidR="002807AB" w:rsidRDefault="002807AB"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9E75DD">
              <w:rPr>
                <w:rFonts w:asciiTheme="majorHAnsi" w:eastAsia="Arial Unicode MS" w:hAnsiTheme="majorHAnsi" w:cstheme="majorHAnsi"/>
                <w:b/>
                <w:iCs/>
                <w:color w:val="1F3864" w:themeColor="accent5" w:themeShade="80"/>
                <w:u w:val="single"/>
              </w:rPr>
              <w:t>PSE 2</w:t>
            </w:r>
            <w:r w:rsidRPr="009E75DD">
              <w:rPr>
                <w:rFonts w:asciiTheme="majorHAnsi" w:eastAsia="Arial Unicode MS" w:hAnsiTheme="majorHAnsi" w:cstheme="majorHAnsi"/>
                <w:bCs/>
                <w:iCs/>
                <w:color w:val="1F3864" w:themeColor="accent5" w:themeShade="80"/>
              </w:rPr>
              <w:t xml:space="preserve"> </w:t>
            </w:r>
            <w:r w:rsidRPr="009E75DD">
              <w:rPr>
                <w:rFonts w:asciiTheme="majorHAnsi" w:eastAsia="Arial Unicode MS" w:hAnsiTheme="majorHAnsi" w:cstheme="majorHAnsi"/>
                <w:bCs/>
                <w:iCs/>
              </w:rPr>
              <w:t>obligatoire : réalisation d’une 3</w:t>
            </w:r>
            <w:r w:rsidRPr="009E75DD">
              <w:rPr>
                <w:rFonts w:asciiTheme="majorHAnsi" w:eastAsia="Arial Unicode MS" w:hAnsiTheme="majorHAnsi" w:cstheme="majorHAnsi"/>
                <w:bCs/>
                <w:iCs/>
                <w:vertAlign w:val="superscript"/>
              </w:rPr>
              <w:t>ème</w:t>
            </w:r>
            <w:r w:rsidRPr="009E75DD">
              <w:rPr>
                <w:rFonts w:asciiTheme="majorHAnsi" w:eastAsia="Arial Unicode MS" w:hAnsiTheme="majorHAnsi" w:cstheme="majorHAnsi"/>
                <w:bCs/>
                <w:iCs/>
              </w:rPr>
              <w:t xml:space="preserve"> campagne de fabrication</w:t>
            </w:r>
          </w:p>
          <w:p w14:paraId="14FB2579" w14:textId="77777777" w:rsidR="00290246" w:rsidRPr="000D393C" w:rsidRDefault="00290246" w:rsidP="00821989">
            <w:pPr>
              <w:jc w:val="both"/>
              <w:rPr>
                <w:rFonts w:cstheme="minorHAnsi"/>
                <w:b/>
                <w:i/>
              </w:rPr>
            </w:pPr>
          </w:p>
        </w:tc>
        <w:tc>
          <w:tcPr>
            <w:tcW w:w="7371" w:type="dxa"/>
          </w:tcPr>
          <w:tbl>
            <w:tblPr>
              <w:tblW w:w="6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941"/>
              <w:gridCol w:w="1437"/>
              <w:gridCol w:w="1575"/>
              <w:gridCol w:w="1218"/>
            </w:tblGrid>
            <w:tr w:rsidR="00290246" w:rsidRPr="009E75DD" w14:paraId="74762C3B" w14:textId="77777777" w:rsidTr="002807AB">
              <w:trPr>
                <w:trHeight w:val="811"/>
              </w:trPr>
              <w:tc>
                <w:tcPr>
                  <w:tcW w:w="1244" w:type="dxa"/>
                  <w:vAlign w:val="center"/>
                </w:tcPr>
                <w:p w14:paraId="01D95D84" w14:textId="77777777" w:rsidR="00290246" w:rsidRPr="009E75DD" w:rsidRDefault="00290246" w:rsidP="00821989">
                  <w:pPr>
                    <w:jc w:val="center"/>
                    <w:rPr>
                      <w:b/>
                      <w:sz w:val="20"/>
                    </w:rPr>
                  </w:pPr>
                </w:p>
              </w:tc>
              <w:tc>
                <w:tcPr>
                  <w:tcW w:w="941" w:type="dxa"/>
                  <w:vAlign w:val="center"/>
                </w:tcPr>
                <w:p w14:paraId="0AE53A2B" w14:textId="77777777" w:rsidR="00290246" w:rsidRPr="009E75DD" w:rsidRDefault="00290246" w:rsidP="00821989">
                  <w:pPr>
                    <w:jc w:val="center"/>
                    <w:rPr>
                      <w:b/>
                      <w:sz w:val="20"/>
                    </w:rPr>
                  </w:pPr>
                </w:p>
                <w:p w14:paraId="16F5335B" w14:textId="77777777" w:rsidR="00290246" w:rsidRPr="009E75DD" w:rsidRDefault="00290246" w:rsidP="00821989">
                  <w:pPr>
                    <w:jc w:val="center"/>
                    <w:rPr>
                      <w:b/>
                      <w:sz w:val="20"/>
                    </w:rPr>
                  </w:pPr>
                </w:p>
                <w:p w14:paraId="57BFE936" w14:textId="77777777" w:rsidR="00290246" w:rsidRPr="009E75DD" w:rsidRDefault="00290246" w:rsidP="00821989">
                  <w:pPr>
                    <w:jc w:val="center"/>
                    <w:rPr>
                      <w:b/>
                      <w:sz w:val="20"/>
                    </w:rPr>
                  </w:pPr>
                  <w:r w:rsidRPr="009E75DD">
                    <w:rPr>
                      <w:b/>
                      <w:sz w:val="20"/>
                    </w:rPr>
                    <w:t>Produit</w:t>
                  </w:r>
                </w:p>
              </w:tc>
              <w:tc>
                <w:tcPr>
                  <w:tcW w:w="1437" w:type="dxa"/>
                  <w:vAlign w:val="center"/>
                </w:tcPr>
                <w:p w14:paraId="7862B24A" w14:textId="2FA2D2A8" w:rsidR="00290246" w:rsidRPr="009E75DD" w:rsidRDefault="00290246" w:rsidP="00821989">
                  <w:pPr>
                    <w:jc w:val="center"/>
                    <w:rPr>
                      <w:sz w:val="20"/>
                    </w:rPr>
                  </w:pPr>
                  <w:r w:rsidRPr="009E75DD">
                    <w:rPr>
                      <w:sz w:val="20"/>
                    </w:rPr>
                    <w:t xml:space="preserve">Nombre de boîtes de </w:t>
                  </w:r>
                  <w:r w:rsidR="004B4023" w:rsidRPr="009E75DD">
                    <w:rPr>
                      <w:sz w:val="20"/>
                    </w:rPr>
                    <w:t xml:space="preserve">MOSCONTIN 10mg LP </w:t>
                  </w:r>
                  <w:r w:rsidRPr="009E75DD">
                    <w:rPr>
                      <w:sz w:val="20"/>
                    </w:rPr>
                    <w:t xml:space="preserve">(spécialité commerciale) </w:t>
                  </w:r>
                  <w:r w:rsidR="00F607BA" w:rsidRPr="009E75DD">
                    <w:rPr>
                      <w:sz w:val="20"/>
                    </w:rPr>
                    <w:t>à livrer au candidat</w:t>
                  </w:r>
                  <w:r w:rsidRPr="009E75DD">
                    <w:rPr>
                      <w:sz w:val="20"/>
                    </w:rPr>
                    <w:t xml:space="preserve"> – </w:t>
                  </w:r>
                  <w:r w:rsidRPr="009E75DD">
                    <w:rPr>
                      <w:i/>
                      <w:sz w:val="20"/>
                    </w:rPr>
                    <w:t>A compléter par le candidat</w:t>
                  </w:r>
                </w:p>
              </w:tc>
              <w:tc>
                <w:tcPr>
                  <w:tcW w:w="1575" w:type="dxa"/>
                  <w:vAlign w:val="center"/>
                </w:tcPr>
                <w:p w14:paraId="7D5EB82A" w14:textId="5D5DB6D3" w:rsidR="00290246" w:rsidRPr="009E75DD" w:rsidRDefault="00290246" w:rsidP="00821989">
                  <w:pPr>
                    <w:jc w:val="center"/>
                    <w:rPr>
                      <w:sz w:val="20"/>
                    </w:rPr>
                  </w:pPr>
                  <w:r w:rsidRPr="009E75DD">
                    <w:rPr>
                      <w:sz w:val="20"/>
                    </w:rPr>
                    <w:t xml:space="preserve">Nombre de comprimés actifs et placebo </w:t>
                  </w:r>
                  <w:r w:rsidRPr="009E75DD">
                    <w:rPr>
                      <w:b/>
                      <w:sz w:val="20"/>
                      <w:u w:val="single"/>
                    </w:rPr>
                    <w:t>à fabriquer et/ou à reconditionner</w:t>
                  </w:r>
                  <w:r w:rsidRPr="009E75DD">
                    <w:rPr>
                      <w:sz w:val="20"/>
                    </w:rPr>
                    <w:t xml:space="preserve"> – </w:t>
                  </w:r>
                  <w:r w:rsidRPr="009E75DD">
                    <w:rPr>
                      <w:i/>
                      <w:sz w:val="20"/>
                    </w:rPr>
                    <w:t>A compléter par le candidat</w:t>
                  </w:r>
                </w:p>
              </w:tc>
              <w:tc>
                <w:tcPr>
                  <w:tcW w:w="1218" w:type="dxa"/>
                  <w:vAlign w:val="center"/>
                </w:tcPr>
                <w:p w14:paraId="35CC2A0E" w14:textId="32B315A6" w:rsidR="00290246" w:rsidRPr="009E75DD" w:rsidRDefault="00290246" w:rsidP="00290246">
                  <w:pPr>
                    <w:jc w:val="center"/>
                    <w:rPr>
                      <w:sz w:val="20"/>
                    </w:rPr>
                  </w:pPr>
                  <w:r w:rsidRPr="009E75DD">
                    <w:rPr>
                      <w:sz w:val="20"/>
                    </w:rPr>
                    <w:t xml:space="preserve">Nombre de blisters neutres de 10 comprimés de MOSCONTIN 10mg LP ou placebo </w:t>
                  </w:r>
                  <w:r w:rsidRPr="009E75DD">
                    <w:rPr>
                      <w:b/>
                      <w:sz w:val="20"/>
                      <w:u w:val="single"/>
                    </w:rPr>
                    <w:t xml:space="preserve">à livrer </w:t>
                  </w:r>
                  <w:r w:rsidRPr="009E75DD">
                    <w:rPr>
                      <w:sz w:val="20"/>
                    </w:rPr>
                    <w:t>au donneur d’ordre (1)</w:t>
                  </w:r>
                </w:p>
              </w:tc>
            </w:tr>
            <w:tr w:rsidR="00290246" w:rsidRPr="009E75DD" w14:paraId="6BEEFC08" w14:textId="77777777" w:rsidTr="00821989">
              <w:trPr>
                <w:trHeight w:val="138"/>
              </w:trPr>
              <w:tc>
                <w:tcPr>
                  <w:tcW w:w="1244" w:type="dxa"/>
                  <w:vAlign w:val="center"/>
                </w:tcPr>
                <w:p w14:paraId="748BC8C5" w14:textId="2D175764" w:rsidR="00290246" w:rsidRPr="009E75DD" w:rsidRDefault="00290246" w:rsidP="00821989">
                  <w:pPr>
                    <w:jc w:val="center"/>
                    <w:rPr>
                      <w:b/>
                      <w:sz w:val="20"/>
                    </w:rPr>
                  </w:pPr>
                  <w:r w:rsidRPr="009E75DD">
                    <w:rPr>
                      <w:b/>
                      <w:sz w:val="20"/>
                    </w:rPr>
                    <w:t xml:space="preserve">Fabrication lot technique </w:t>
                  </w:r>
                  <w:r w:rsidRPr="009E75DD">
                    <w:rPr>
                      <w:rStyle w:val="Marquedecommentaire"/>
                    </w:rPr>
                    <w:t xml:space="preserve">/ </w:t>
                  </w:r>
                  <w:r w:rsidRPr="009E75DD">
                    <w:rPr>
                      <w:b/>
                      <w:sz w:val="20"/>
                    </w:rPr>
                    <w:t>lot pilote</w:t>
                  </w:r>
                  <w:r w:rsidRPr="009E75DD">
                    <w:rPr>
                      <w:rStyle w:val="Marquedecommentaire"/>
                    </w:rPr>
                    <w:t xml:space="preserve"> </w:t>
                  </w:r>
                  <w:r w:rsidRPr="009E75DD">
                    <w:rPr>
                      <w:i/>
                      <w:sz w:val="20"/>
                    </w:rPr>
                    <w:t>(facultatif)</w:t>
                  </w:r>
                </w:p>
              </w:tc>
              <w:tc>
                <w:tcPr>
                  <w:tcW w:w="941" w:type="dxa"/>
                  <w:vAlign w:val="center"/>
                </w:tcPr>
                <w:p w14:paraId="31A218CA" w14:textId="77777777" w:rsidR="00290246" w:rsidRPr="009E75DD" w:rsidRDefault="00290246" w:rsidP="00821989">
                  <w:pPr>
                    <w:jc w:val="center"/>
                    <w:rPr>
                      <w:b/>
                      <w:sz w:val="20"/>
                    </w:rPr>
                  </w:pPr>
                  <w:r w:rsidRPr="009E75DD">
                    <w:rPr>
                      <w:b/>
                      <w:sz w:val="20"/>
                    </w:rPr>
                    <w:t>Placebo</w:t>
                  </w:r>
                </w:p>
              </w:tc>
              <w:tc>
                <w:tcPr>
                  <w:tcW w:w="4230" w:type="dxa"/>
                  <w:gridSpan w:val="3"/>
                  <w:shd w:val="clear" w:color="auto" w:fill="auto"/>
                  <w:vAlign w:val="center"/>
                </w:tcPr>
                <w:p w14:paraId="329DD487" w14:textId="1C76FED4" w:rsidR="00290246" w:rsidRPr="009E75DD" w:rsidRDefault="00290246" w:rsidP="00821989">
                  <w:pPr>
                    <w:jc w:val="center"/>
                    <w:rPr>
                      <w:sz w:val="20"/>
                    </w:rPr>
                  </w:pPr>
                  <w:r w:rsidRPr="009E75DD">
                    <w:rPr>
                      <w:sz w:val="20"/>
                    </w:rPr>
                    <w:t xml:space="preserve">A évaluer par le candidat au regard de la couleur de la spécialité </w:t>
                  </w:r>
                  <w:r w:rsidR="004B4023" w:rsidRPr="009E75DD">
                    <w:rPr>
                      <w:sz w:val="20"/>
                    </w:rPr>
                    <w:t xml:space="preserve">MOSCONTIN 10mg LP </w:t>
                  </w:r>
                  <w:r w:rsidRPr="009E75DD">
                    <w:rPr>
                      <w:sz w:val="20"/>
                    </w:rPr>
                    <w:t>et/ou d’une éventuelle formule déjà développée pouvant être proposée comme placebo</w:t>
                  </w:r>
                </w:p>
              </w:tc>
            </w:tr>
            <w:tr w:rsidR="00290246" w:rsidRPr="009E75DD" w14:paraId="6C39F237" w14:textId="77777777" w:rsidTr="002807AB">
              <w:trPr>
                <w:trHeight w:val="224"/>
              </w:trPr>
              <w:tc>
                <w:tcPr>
                  <w:tcW w:w="1244" w:type="dxa"/>
                  <w:vMerge w:val="restart"/>
                  <w:vAlign w:val="center"/>
                </w:tcPr>
                <w:p w14:paraId="4A47B990" w14:textId="77777777" w:rsidR="00290246" w:rsidRPr="009E75DD" w:rsidRDefault="00290246" w:rsidP="00821989">
                  <w:pPr>
                    <w:jc w:val="center"/>
                    <w:rPr>
                      <w:b/>
                      <w:sz w:val="20"/>
                    </w:rPr>
                  </w:pPr>
                  <w:r w:rsidRPr="009E75DD">
                    <w:rPr>
                      <w:b/>
                      <w:sz w:val="20"/>
                    </w:rPr>
                    <w:t>1</w:t>
                  </w:r>
                  <w:r w:rsidRPr="009E75DD">
                    <w:rPr>
                      <w:b/>
                      <w:sz w:val="20"/>
                      <w:vertAlign w:val="superscript"/>
                    </w:rPr>
                    <w:t>ère</w:t>
                  </w:r>
                  <w:r w:rsidRPr="009E75DD">
                    <w:rPr>
                      <w:b/>
                      <w:sz w:val="20"/>
                    </w:rPr>
                    <w:t xml:space="preserve"> campagne</w:t>
                  </w:r>
                </w:p>
              </w:tc>
              <w:tc>
                <w:tcPr>
                  <w:tcW w:w="941" w:type="dxa"/>
                  <w:vAlign w:val="center"/>
                </w:tcPr>
                <w:p w14:paraId="3CA6B07D" w14:textId="77777777" w:rsidR="00290246" w:rsidRPr="009E75DD" w:rsidRDefault="00290246" w:rsidP="00821989">
                  <w:pPr>
                    <w:jc w:val="center"/>
                    <w:rPr>
                      <w:b/>
                      <w:sz w:val="20"/>
                    </w:rPr>
                  </w:pPr>
                  <w:r w:rsidRPr="009E75DD">
                    <w:rPr>
                      <w:b/>
                      <w:sz w:val="20"/>
                    </w:rPr>
                    <w:t>Actif</w:t>
                  </w:r>
                </w:p>
              </w:tc>
              <w:tc>
                <w:tcPr>
                  <w:tcW w:w="1437" w:type="dxa"/>
                  <w:vAlign w:val="center"/>
                </w:tcPr>
                <w:p w14:paraId="61CD89D1" w14:textId="77777777" w:rsidR="00290246" w:rsidRPr="009E75DD" w:rsidRDefault="00290246" w:rsidP="00821989">
                  <w:pPr>
                    <w:jc w:val="center"/>
                    <w:rPr>
                      <w:sz w:val="20"/>
                    </w:rPr>
                  </w:pPr>
                  <w:r w:rsidRPr="009E75DD">
                    <w:rPr>
                      <w:sz w:val="20"/>
                    </w:rPr>
                    <w:t>_ _ _ _</w:t>
                  </w:r>
                </w:p>
              </w:tc>
              <w:tc>
                <w:tcPr>
                  <w:tcW w:w="1575" w:type="dxa"/>
                  <w:vAlign w:val="center"/>
                </w:tcPr>
                <w:p w14:paraId="252D1209" w14:textId="77777777" w:rsidR="00290246" w:rsidRPr="009E75DD" w:rsidRDefault="00290246" w:rsidP="00821989">
                  <w:pPr>
                    <w:jc w:val="center"/>
                    <w:rPr>
                      <w:sz w:val="20"/>
                    </w:rPr>
                  </w:pPr>
                  <w:r w:rsidRPr="009E75DD">
                    <w:rPr>
                      <w:sz w:val="20"/>
                    </w:rPr>
                    <w:t xml:space="preserve">_ _ _ _ _ </w:t>
                  </w:r>
                </w:p>
              </w:tc>
              <w:tc>
                <w:tcPr>
                  <w:tcW w:w="1218" w:type="dxa"/>
                  <w:vAlign w:val="center"/>
                </w:tcPr>
                <w:p w14:paraId="4D19A774" w14:textId="7112938F" w:rsidR="00290246" w:rsidRPr="009E75DD" w:rsidRDefault="00290246" w:rsidP="00821989">
                  <w:pPr>
                    <w:jc w:val="center"/>
                    <w:rPr>
                      <w:b/>
                      <w:sz w:val="20"/>
                    </w:rPr>
                  </w:pPr>
                  <w:r w:rsidRPr="009E75DD">
                    <w:rPr>
                      <w:sz w:val="20"/>
                    </w:rPr>
                    <w:t>1 5</w:t>
                  </w:r>
                  <w:r w:rsidR="002807AB" w:rsidRPr="009E75DD">
                    <w:rPr>
                      <w:sz w:val="20"/>
                    </w:rPr>
                    <w:t>00</w:t>
                  </w:r>
                </w:p>
              </w:tc>
            </w:tr>
            <w:tr w:rsidR="00290246" w:rsidRPr="009E75DD" w14:paraId="6BB61DEC" w14:textId="77777777" w:rsidTr="002807AB">
              <w:trPr>
                <w:trHeight w:val="240"/>
              </w:trPr>
              <w:tc>
                <w:tcPr>
                  <w:tcW w:w="1244" w:type="dxa"/>
                  <w:vMerge/>
                  <w:vAlign w:val="center"/>
                </w:tcPr>
                <w:p w14:paraId="060E2976" w14:textId="77777777" w:rsidR="00290246" w:rsidRPr="009E75DD" w:rsidRDefault="00290246" w:rsidP="00821989">
                  <w:pPr>
                    <w:jc w:val="center"/>
                    <w:rPr>
                      <w:b/>
                      <w:sz w:val="20"/>
                    </w:rPr>
                  </w:pPr>
                </w:p>
              </w:tc>
              <w:tc>
                <w:tcPr>
                  <w:tcW w:w="941" w:type="dxa"/>
                  <w:vAlign w:val="center"/>
                </w:tcPr>
                <w:p w14:paraId="6859428C" w14:textId="77777777" w:rsidR="00290246" w:rsidRPr="009E75DD" w:rsidRDefault="00290246" w:rsidP="00821989">
                  <w:pPr>
                    <w:jc w:val="center"/>
                    <w:rPr>
                      <w:b/>
                      <w:sz w:val="20"/>
                    </w:rPr>
                  </w:pPr>
                  <w:r w:rsidRPr="009E75DD">
                    <w:rPr>
                      <w:b/>
                      <w:sz w:val="20"/>
                    </w:rPr>
                    <w:t>Placebo</w:t>
                  </w:r>
                </w:p>
              </w:tc>
              <w:tc>
                <w:tcPr>
                  <w:tcW w:w="1437" w:type="dxa"/>
                  <w:shd w:val="clear" w:color="auto" w:fill="D9D9D9"/>
                  <w:vAlign w:val="center"/>
                </w:tcPr>
                <w:p w14:paraId="435AD4EB" w14:textId="77777777" w:rsidR="00290246" w:rsidRPr="009E75DD" w:rsidRDefault="00290246" w:rsidP="00821989">
                  <w:pPr>
                    <w:jc w:val="center"/>
                    <w:rPr>
                      <w:sz w:val="20"/>
                    </w:rPr>
                  </w:pPr>
                </w:p>
              </w:tc>
              <w:tc>
                <w:tcPr>
                  <w:tcW w:w="1575" w:type="dxa"/>
                  <w:vAlign w:val="center"/>
                </w:tcPr>
                <w:p w14:paraId="0EA70FF8" w14:textId="77777777" w:rsidR="00290246" w:rsidRPr="009E75DD" w:rsidRDefault="00290246" w:rsidP="00821989">
                  <w:pPr>
                    <w:jc w:val="center"/>
                    <w:rPr>
                      <w:sz w:val="20"/>
                    </w:rPr>
                  </w:pPr>
                  <w:r w:rsidRPr="009E75DD">
                    <w:rPr>
                      <w:sz w:val="20"/>
                    </w:rPr>
                    <w:t>_ _ _ _ _</w:t>
                  </w:r>
                </w:p>
              </w:tc>
              <w:tc>
                <w:tcPr>
                  <w:tcW w:w="1218" w:type="dxa"/>
                  <w:vAlign w:val="center"/>
                </w:tcPr>
                <w:p w14:paraId="3A1C5358" w14:textId="37DA1BBB" w:rsidR="00290246" w:rsidRPr="009E75DD" w:rsidRDefault="00290246" w:rsidP="00821989">
                  <w:pPr>
                    <w:jc w:val="center"/>
                    <w:rPr>
                      <w:b/>
                      <w:sz w:val="20"/>
                    </w:rPr>
                  </w:pPr>
                  <w:r w:rsidRPr="009E75DD">
                    <w:rPr>
                      <w:sz w:val="20"/>
                    </w:rPr>
                    <w:t>1 5</w:t>
                  </w:r>
                  <w:r w:rsidR="002807AB" w:rsidRPr="009E75DD">
                    <w:rPr>
                      <w:sz w:val="20"/>
                    </w:rPr>
                    <w:t>00</w:t>
                  </w:r>
                </w:p>
              </w:tc>
            </w:tr>
            <w:tr w:rsidR="00290246" w:rsidRPr="009E75DD" w14:paraId="6CA86425" w14:textId="77777777" w:rsidTr="002807AB">
              <w:trPr>
                <w:trHeight w:val="240"/>
              </w:trPr>
              <w:tc>
                <w:tcPr>
                  <w:tcW w:w="1244" w:type="dxa"/>
                  <w:vMerge w:val="restart"/>
                  <w:vAlign w:val="center"/>
                </w:tcPr>
                <w:p w14:paraId="44A6E776" w14:textId="77777777" w:rsidR="00290246" w:rsidRPr="009E75DD" w:rsidRDefault="00290246" w:rsidP="00821989">
                  <w:pPr>
                    <w:jc w:val="center"/>
                    <w:rPr>
                      <w:b/>
                      <w:sz w:val="20"/>
                    </w:rPr>
                  </w:pPr>
                  <w:r w:rsidRPr="009E75DD">
                    <w:rPr>
                      <w:b/>
                      <w:sz w:val="20"/>
                    </w:rPr>
                    <w:t>2</w:t>
                  </w:r>
                  <w:r w:rsidRPr="009E75DD">
                    <w:rPr>
                      <w:b/>
                      <w:sz w:val="20"/>
                      <w:vertAlign w:val="superscript"/>
                    </w:rPr>
                    <w:t>ème</w:t>
                  </w:r>
                  <w:r w:rsidRPr="009E75DD">
                    <w:rPr>
                      <w:b/>
                      <w:sz w:val="20"/>
                    </w:rPr>
                    <w:t xml:space="preserve"> campagne</w:t>
                  </w:r>
                </w:p>
              </w:tc>
              <w:tc>
                <w:tcPr>
                  <w:tcW w:w="941" w:type="dxa"/>
                  <w:vAlign w:val="center"/>
                </w:tcPr>
                <w:p w14:paraId="520A761A" w14:textId="77777777" w:rsidR="00290246" w:rsidRPr="009E75DD" w:rsidRDefault="00290246" w:rsidP="00821989">
                  <w:pPr>
                    <w:jc w:val="center"/>
                    <w:rPr>
                      <w:b/>
                      <w:sz w:val="20"/>
                    </w:rPr>
                  </w:pPr>
                  <w:r w:rsidRPr="009E75DD">
                    <w:rPr>
                      <w:b/>
                      <w:sz w:val="20"/>
                    </w:rPr>
                    <w:t>Actif</w:t>
                  </w:r>
                </w:p>
              </w:tc>
              <w:tc>
                <w:tcPr>
                  <w:tcW w:w="1437" w:type="dxa"/>
                  <w:vAlign w:val="center"/>
                </w:tcPr>
                <w:p w14:paraId="7661B449" w14:textId="77777777" w:rsidR="00290246" w:rsidRPr="009E75DD" w:rsidRDefault="00290246" w:rsidP="00821989">
                  <w:pPr>
                    <w:jc w:val="center"/>
                    <w:rPr>
                      <w:sz w:val="20"/>
                    </w:rPr>
                  </w:pPr>
                  <w:r w:rsidRPr="009E75DD">
                    <w:rPr>
                      <w:sz w:val="20"/>
                    </w:rPr>
                    <w:t>_ _ _ _</w:t>
                  </w:r>
                </w:p>
              </w:tc>
              <w:tc>
                <w:tcPr>
                  <w:tcW w:w="1575" w:type="dxa"/>
                  <w:vAlign w:val="center"/>
                </w:tcPr>
                <w:p w14:paraId="1D4E437E" w14:textId="77777777" w:rsidR="00290246" w:rsidRPr="009E75DD" w:rsidRDefault="00290246" w:rsidP="00821989">
                  <w:pPr>
                    <w:jc w:val="center"/>
                    <w:rPr>
                      <w:sz w:val="20"/>
                    </w:rPr>
                  </w:pPr>
                  <w:r w:rsidRPr="009E75DD">
                    <w:rPr>
                      <w:sz w:val="20"/>
                    </w:rPr>
                    <w:t>_ _ _ _ _</w:t>
                  </w:r>
                </w:p>
              </w:tc>
              <w:tc>
                <w:tcPr>
                  <w:tcW w:w="1218" w:type="dxa"/>
                  <w:vAlign w:val="center"/>
                </w:tcPr>
                <w:p w14:paraId="5E7FECB2" w14:textId="1FA78E77" w:rsidR="00290246" w:rsidRPr="009E75DD" w:rsidRDefault="002807AB" w:rsidP="00290246">
                  <w:pPr>
                    <w:jc w:val="center"/>
                    <w:rPr>
                      <w:b/>
                      <w:sz w:val="20"/>
                    </w:rPr>
                  </w:pPr>
                  <w:r w:rsidRPr="009E75DD">
                    <w:rPr>
                      <w:sz w:val="20"/>
                    </w:rPr>
                    <w:t>1 500</w:t>
                  </w:r>
                </w:p>
              </w:tc>
            </w:tr>
            <w:tr w:rsidR="00290246" w:rsidRPr="009E75DD" w14:paraId="19E20759" w14:textId="77777777" w:rsidTr="002807AB">
              <w:trPr>
                <w:trHeight w:val="240"/>
              </w:trPr>
              <w:tc>
                <w:tcPr>
                  <w:tcW w:w="1244" w:type="dxa"/>
                  <w:vMerge/>
                  <w:vAlign w:val="center"/>
                </w:tcPr>
                <w:p w14:paraId="1316C679" w14:textId="77777777" w:rsidR="00290246" w:rsidRPr="009E75DD" w:rsidRDefault="00290246" w:rsidP="00821989">
                  <w:pPr>
                    <w:jc w:val="center"/>
                    <w:rPr>
                      <w:b/>
                      <w:sz w:val="20"/>
                    </w:rPr>
                  </w:pPr>
                </w:p>
              </w:tc>
              <w:tc>
                <w:tcPr>
                  <w:tcW w:w="941" w:type="dxa"/>
                  <w:vAlign w:val="center"/>
                </w:tcPr>
                <w:p w14:paraId="6BC8BA24" w14:textId="77777777" w:rsidR="00290246" w:rsidRPr="009E75DD" w:rsidRDefault="00290246" w:rsidP="00821989">
                  <w:pPr>
                    <w:jc w:val="center"/>
                    <w:rPr>
                      <w:b/>
                      <w:sz w:val="20"/>
                    </w:rPr>
                  </w:pPr>
                  <w:r w:rsidRPr="009E75DD">
                    <w:rPr>
                      <w:b/>
                      <w:sz w:val="20"/>
                    </w:rPr>
                    <w:t>Placebo</w:t>
                  </w:r>
                </w:p>
              </w:tc>
              <w:tc>
                <w:tcPr>
                  <w:tcW w:w="1437" w:type="dxa"/>
                  <w:shd w:val="clear" w:color="auto" w:fill="D9D9D9"/>
                  <w:vAlign w:val="center"/>
                </w:tcPr>
                <w:p w14:paraId="0E99DB09" w14:textId="77777777" w:rsidR="00290246" w:rsidRPr="009E75DD" w:rsidRDefault="00290246" w:rsidP="00821989">
                  <w:pPr>
                    <w:jc w:val="center"/>
                    <w:rPr>
                      <w:sz w:val="20"/>
                    </w:rPr>
                  </w:pPr>
                </w:p>
              </w:tc>
              <w:tc>
                <w:tcPr>
                  <w:tcW w:w="1575" w:type="dxa"/>
                  <w:vAlign w:val="center"/>
                </w:tcPr>
                <w:p w14:paraId="3F74A7BC" w14:textId="77777777" w:rsidR="00290246" w:rsidRPr="009E75DD" w:rsidRDefault="00290246" w:rsidP="00821989">
                  <w:pPr>
                    <w:jc w:val="center"/>
                    <w:rPr>
                      <w:sz w:val="20"/>
                    </w:rPr>
                  </w:pPr>
                  <w:r w:rsidRPr="009E75DD">
                    <w:rPr>
                      <w:sz w:val="20"/>
                    </w:rPr>
                    <w:t xml:space="preserve">_ _ _ _ _ </w:t>
                  </w:r>
                </w:p>
              </w:tc>
              <w:tc>
                <w:tcPr>
                  <w:tcW w:w="1218" w:type="dxa"/>
                  <w:vAlign w:val="center"/>
                </w:tcPr>
                <w:p w14:paraId="7953AB5D" w14:textId="5F8B03CB" w:rsidR="00290246" w:rsidRPr="009E75DD" w:rsidRDefault="002807AB" w:rsidP="00821989">
                  <w:pPr>
                    <w:jc w:val="center"/>
                    <w:rPr>
                      <w:b/>
                      <w:sz w:val="20"/>
                    </w:rPr>
                  </w:pPr>
                  <w:r w:rsidRPr="009E75DD">
                    <w:rPr>
                      <w:sz w:val="20"/>
                    </w:rPr>
                    <w:t>1 500</w:t>
                  </w:r>
                </w:p>
              </w:tc>
            </w:tr>
            <w:tr w:rsidR="002807AB" w:rsidRPr="009E75DD" w14:paraId="1DC81242" w14:textId="77777777" w:rsidTr="002807AB">
              <w:trPr>
                <w:trHeight w:val="240"/>
              </w:trPr>
              <w:tc>
                <w:tcPr>
                  <w:tcW w:w="1244" w:type="dxa"/>
                  <w:vMerge w:val="restart"/>
                  <w:vAlign w:val="center"/>
                </w:tcPr>
                <w:p w14:paraId="66847185" w14:textId="77777777" w:rsidR="002807AB" w:rsidRPr="009E75DD" w:rsidRDefault="002807AB" w:rsidP="002807AB">
                  <w:pPr>
                    <w:jc w:val="center"/>
                    <w:rPr>
                      <w:b/>
                      <w:color w:val="1F3864" w:themeColor="accent5" w:themeShade="80"/>
                      <w:sz w:val="20"/>
                    </w:rPr>
                  </w:pPr>
                  <w:r w:rsidRPr="009E75DD">
                    <w:rPr>
                      <w:b/>
                      <w:color w:val="1F3864" w:themeColor="accent5" w:themeShade="80"/>
                      <w:sz w:val="20"/>
                    </w:rPr>
                    <w:t>3</w:t>
                  </w:r>
                  <w:r w:rsidRPr="009E75DD">
                    <w:rPr>
                      <w:b/>
                      <w:color w:val="1F3864" w:themeColor="accent5" w:themeShade="80"/>
                      <w:sz w:val="20"/>
                      <w:vertAlign w:val="superscript"/>
                    </w:rPr>
                    <w:t>ème</w:t>
                  </w:r>
                  <w:r w:rsidRPr="009E75DD">
                    <w:rPr>
                      <w:b/>
                      <w:color w:val="1F3864" w:themeColor="accent5" w:themeShade="80"/>
                      <w:sz w:val="20"/>
                    </w:rPr>
                    <w:t xml:space="preserve"> campagne</w:t>
                  </w:r>
                </w:p>
                <w:p w14:paraId="2AB84E9C" w14:textId="3F366267" w:rsidR="002807AB" w:rsidRPr="009E75DD" w:rsidRDefault="002807AB" w:rsidP="002807AB">
                  <w:pPr>
                    <w:jc w:val="center"/>
                    <w:rPr>
                      <w:b/>
                      <w:color w:val="1F3864" w:themeColor="accent5" w:themeShade="80"/>
                      <w:sz w:val="20"/>
                      <w:u w:val="single"/>
                    </w:rPr>
                  </w:pPr>
                  <w:r w:rsidRPr="009E75DD">
                    <w:rPr>
                      <w:b/>
                      <w:color w:val="1F3864" w:themeColor="accent5" w:themeShade="80"/>
                      <w:sz w:val="20"/>
                      <w:u w:val="single"/>
                    </w:rPr>
                    <w:t xml:space="preserve">PSE </w:t>
                  </w:r>
                  <w:ins w:id="1" w:author="FRANQUET Loic" w:date="2024-10-24T18:43:00Z">
                    <w:r w:rsidR="0071526A">
                      <w:rPr>
                        <w:b/>
                        <w:color w:val="1F3864" w:themeColor="accent5" w:themeShade="80"/>
                        <w:sz w:val="20"/>
                        <w:u w:val="single"/>
                      </w:rPr>
                      <w:t>3</w:t>
                    </w:r>
                  </w:ins>
                  <w:del w:id="2" w:author="FRANQUET Loic" w:date="2024-10-24T18:43:00Z">
                    <w:r w:rsidRPr="009E75DD" w:rsidDel="0071526A">
                      <w:rPr>
                        <w:b/>
                        <w:color w:val="1F3864" w:themeColor="accent5" w:themeShade="80"/>
                        <w:sz w:val="20"/>
                        <w:u w:val="single"/>
                      </w:rPr>
                      <w:delText>2</w:delText>
                    </w:r>
                  </w:del>
                </w:p>
              </w:tc>
              <w:tc>
                <w:tcPr>
                  <w:tcW w:w="941" w:type="dxa"/>
                  <w:vAlign w:val="center"/>
                </w:tcPr>
                <w:p w14:paraId="7BAC79BB" w14:textId="6B175344" w:rsidR="002807AB" w:rsidRPr="009E75DD" w:rsidRDefault="002807AB" w:rsidP="002807AB">
                  <w:pPr>
                    <w:jc w:val="center"/>
                    <w:rPr>
                      <w:b/>
                      <w:color w:val="1F3864" w:themeColor="accent5" w:themeShade="80"/>
                      <w:sz w:val="20"/>
                    </w:rPr>
                  </w:pPr>
                  <w:r w:rsidRPr="009E75DD">
                    <w:rPr>
                      <w:b/>
                      <w:color w:val="1F3864" w:themeColor="accent5" w:themeShade="80"/>
                      <w:sz w:val="20"/>
                    </w:rPr>
                    <w:t>Actif</w:t>
                  </w:r>
                </w:p>
              </w:tc>
              <w:tc>
                <w:tcPr>
                  <w:tcW w:w="1437" w:type="dxa"/>
                  <w:shd w:val="clear" w:color="auto" w:fill="D9D9D9"/>
                  <w:vAlign w:val="center"/>
                </w:tcPr>
                <w:p w14:paraId="22C6EA94" w14:textId="78E25953" w:rsidR="002807AB" w:rsidRPr="009E75DD" w:rsidRDefault="002807AB" w:rsidP="002807AB">
                  <w:pPr>
                    <w:jc w:val="center"/>
                    <w:rPr>
                      <w:color w:val="1F3864" w:themeColor="accent5" w:themeShade="80"/>
                      <w:sz w:val="20"/>
                    </w:rPr>
                  </w:pPr>
                  <w:r w:rsidRPr="009E75DD">
                    <w:rPr>
                      <w:color w:val="1F3864" w:themeColor="accent5" w:themeShade="80"/>
                      <w:sz w:val="20"/>
                    </w:rPr>
                    <w:t>_ _ _ _</w:t>
                  </w:r>
                </w:p>
              </w:tc>
              <w:tc>
                <w:tcPr>
                  <w:tcW w:w="1575" w:type="dxa"/>
                  <w:vAlign w:val="center"/>
                </w:tcPr>
                <w:p w14:paraId="4421FC1E" w14:textId="1E89CEA6" w:rsidR="002807AB" w:rsidRPr="009E75DD" w:rsidRDefault="002807AB" w:rsidP="002807AB">
                  <w:pPr>
                    <w:jc w:val="center"/>
                    <w:rPr>
                      <w:color w:val="1F3864" w:themeColor="accent5" w:themeShade="80"/>
                      <w:sz w:val="20"/>
                    </w:rPr>
                  </w:pPr>
                  <w:r w:rsidRPr="009E75DD">
                    <w:rPr>
                      <w:color w:val="1F3864" w:themeColor="accent5" w:themeShade="80"/>
                      <w:sz w:val="20"/>
                    </w:rPr>
                    <w:t>_ _ _ _ _</w:t>
                  </w:r>
                </w:p>
              </w:tc>
              <w:tc>
                <w:tcPr>
                  <w:tcW w:w="1218" w:type="dxa"/>
                  <w:vAlign w:val="center"/>
                </w:tcPr>
                <w:p w14:paraId="66D1E842" w14:textId="796048DD" w:rsidR="002807AB" w:rsidRPr="009E75DD" w:rsidRDefault="002807AB" w:rsidP="002807AB">
                  <w:pPr>
                    <w:jc w:val="center"/>
                    <w:rPr>
                      <w:color w:val="1F3864" w:themeColor="accent5" w:themeShade="80"/>
                      <w:sz w:val="20"/>
                    </w:rPr>
                  </w:pPr>
                  <w:r w:rsidRPr="009E75DD">
                    <w:rPr>
                      <w:color w:val="1F3864" w:themeColor="accent5" w:themeShade="80"/>
                      <w:sz w:val="20"/>
                    </w:rPr>
                    <w:t>1 000</w:t>
                  </w:r>
                </w:p>
              </w:tc>
            </w:tr>
            <w:tr w:rsidR="002807AB" w:rsidRPr="009E75DD" w14:paraId="7A1F034B" w14:textId="77777777" w:rsidTr="002807AB">
              <w:trPr>
                <w:trHeight w:val="240"/>
              </w:trPr>
              <w:tc>
                <w:tcPr>
                  <w:tcW w:w="1244" w:type="dxa"/>
                  <w:vMerge/>
                  <w:vAlign w:val="center"/>
                </w:tcPr>
                <w:p w14:paraId="1F711F22" w14:textId="77777777" w:rsidR="002807AB" w:rsidRPr="009E75DD" w:rsidRDefault="002807AB" w:rsidP="002807AB">
                  <w:pPr>
                    <w:jc w:val="center"/>
                    <w:rPr>
                      <w:b/>
                      <w:color w:val="1F3864" w:themeColor="accent5" w:themeShade="80"/>
                      <w:sz w:val="20"/>
                    </w:rPr>
                  </w:pPr>
                </w:p>
              </w:tc>
              <w:tc>
                <w:tcPr>
                  <w:tcW w:w="941" w:type="dxa"/>
                  <w:vAlign w:val="center"/>
                </w:tcPr>
                <w:p w14:paraId="51C414D2" w14:textId="76B7DAA2" w:rsidR="002807AB" w:rsidRPr="009E75DD" w:rsidRDefault="002807AB" w:rsidP="002807AB">
                  <w:pPr>
                    <w:jc w:val="center"/>
                    <w:rPr>
                      <w:b/>
                      <w:color w:val="1F3864" w:themeColor="accent5" w:themeShade="80"/>
                      <w:sz w:val="20"/>
                    </w:rPr>
                  </w:pPr>
                  <w:r w:rsidRPr="009E75DD">
                    <w:rPr>
                      <w:b/>
                      <w:color w:val="1F3864" w:themeColor="accent5" w:themeShade="80"/>
                      <w:sz w:val="20"/>
                    </w:rPr>
                    <w:t>Placebo</w:t>
                  </w:r>
                </w:p>
              </w:tc>
              <w:tc>
                <w:tcPr>
                  <w:tcW w:w="1437" w:type="dxa"/>
                  <w:shd w:val="clear" w:color="auto" w:fill="D9D9D9"/>
                  <w:vAlign w:val="center"/>
                </w:tcPr>
                <w:p w14:paraId="6A5FA257" w14:textId="77777777" w:rsidR="002807AB" w:rsidRPr="009E75DD" w:rsidRDefault="002807AB" w:rsidP="002807AB">
                  <w:pPr>
                    <w:jc w:val="center"/>
                    <w:rPr>
                      <w:color w:val="1F3864" w:themeColor="accent5" w:themeShade="80"/>
                      <w:sz w:val="20"/>
                    </w:rPr>
                  </w:pPr>
                </w:p>
              </w:tc>
              <w:tc>
                <w:tcPr>
                  <w:tcW w:w="1575" w:type="dxa"/>
                  <w:vAlign w:val="center"/>
                </w:tcPr>
                <w:p w14:paraId="71E3CC94" w14:textId="064B716A" w:rsidR="002807AB" w:rsidRPr="009E75DD" w:rsidRDefault="002807AB" w:rsidP="002807AB">
                  <w:pPr>
                    <w:jc w:val="center"/>
                    <w:rPr>
                      <w:color w:val="1F3864" w:themeColor="accent5" w:themeShade="80"/>
                      <w:sz w:val="20"/>
                    </w:rPr>
                  </w:pPr>
                  <w:r w:rsidRPr="009E75DD">
                    <w:rPr>
                      <w:color w:val="1F3864" w:themeColor="accent5" w:themeShade="80"/>
                      <w:sz w:val="20"/>
                    </w:rPr>
                    <w:t xml:space="preserve">_ _ _ _ _ </w:t>
                  </w:r>
                </w:p>
              </w:tc>
              <w:tc>
                <w:tcPr>
                  <w:tcW w:w="1218" w:type="dxa"/>
                  <w:vAlign w:val="center"/>
                </w:tcPr>
                <w:p w14:paraId="4B2C35F6" w14:textId="1E1D02C1" w:rsidR="002807AB" w:rsidRPr="009E75DD" w:rsidRDefault="002807AB" w:rsidP="002807AB">
                  <w:pPr>
                    <w:jc w:val="center"/>
                    <w:rPr>
                      <w:color w:val="1F3864" w:themeColor="accent5" w:themeShade="80"/>
                      <w:sz w:val="20"/>
                    </w:rPr>
                  </w:pPr>
                  <w:r w:rsidRPr="009E75DD">
                    <w:rPr>
                      <w:color w:val="1F3864" w:themeColor="accent5" w:themeShade="80"/>
                      <w:sz w:val="20"/>
                    </w:rPr>
                    <w:t>1 000</w:t>
                  </w:r>
                </w:p>
              </w:tc>
            </w:tr>
          </w:tbl>
          <w:p w14:paraId="2128759E" w14:textId="07C8D844" w:rsidR="002807AB" w:rsidRPr="009E75DD" w:rsidRDefault="002807AB" w:rsidP="002807AB">
            <w:pPr>
              <w:jc w:val="both"/>
              <w:rPr>
                <w:b/>
                <w:color w:val="1F3864" w:themeColor="accent5" w:themeShade="80"/>
                <w:szCs w:val="24"/>
                <w:u w:val="single"/>
              </w:rPr>
            </w:pPr>
            <w:r w:rsidRPr="009E75DD">
              <w:rPr>
                <w:b/>
                <w:color w:val="1F3864" w:themeColor="accent5" w:themeShade="80"/>
                <w:szCs w:val="24"/>
                <w:u w:val="single"/>
              </w:rPr>
              <w:t xml:space="preserve">•Prestation Supplémentaire Eventuelle </w:t>
            </w:r>
            <w:r w:rsidR="0071526A">
              <w:rPr>
                <w:b/>
                <w:color w:val="1F3864" w:themeColor="accent5" w:themeShade="80"/>
                <w:szCs w:val="24"/>
                <w:u w:val="single"/>
              </w:rPr>
              <w:t>3</w:t>
            </w:r>
            <w:r w:rsidRPr="009E75DD">
              <w:rPr>
                <w:b/>
                <w:color w:val="1F3864" w:themeColor="accent5" w:themeShade="80"/>
                <w:szCs w:val="24"/>
                <w:u w:val="single"/>
              </w:rPr>
              <w:t xml:space="preserve"> (PSE </w:t>
            </w:r>
            <w:r w:rsidR="0071526A">
              <w:rPr>
                <w:b/>
                <w:color w:val="1F3864" w:themeColor="accent5" w:themeShade="80"/>
                <w:szCs w:val="24"/>
                <w:u w:val="single"/>
              </w:rPr>
              <w:t>3</w:t>
            </w:r>
            <w:r w:rsidRPr="009E75DD">
              <w:rPr>
                <w:b/>
                <w:color w:val="1F3864" w:themeColor="accent5" w:themeShade="80"/>
                <w:szCs w:val="24"/>
                <w:u w:val="single"/>
              </w:rPr>
              <w:t xml:space="preserve">) Obligatoire : </w:t>
            </w:r>
          </w:p>
          <w:p w14:paraId="2834EBEB" w14:textId="77777777" w:rsidR="002807AB" w:rsidRPr="009E75DD" w:rsidRDefault="002807AB" w:rsidP="002807AB">
            <w:pPr>
              <w:jc w:val="both"/>
              <w:rPr>
                <w:szCs w:val="24"/>
              </w:rPr>
            </w:pPr>
            <w:r w:rsidRPr="009E75DD">
              <w:rPr>
                <w:szCs w:val="24"/>
              </w:rPr>
              <w:br/>
              <w:t>La prestation de réalisation d’une 3</w:t>
            </w:r>
            <w:r w:rsidRPr="009E75DD">
              <w:rPr>
                <w:szCs w:val="24"/>
                <w:vertAlign w:val="superscript"/>
              </w:rPr>
              <w:t>ème</w:t>
            </w:r>
            <w:r w:rsidRPr="009E75DD">
              <w:rPr>
                <w:szCs w:val="24"/>
              </w:rPr>
              <w:t xml:space="preserve"> campagne fera l’objet d’une prestation supplémentaire éventuelle obligatoire et devra être transmis dans l’offre. Le représentant du pouvoir adjudicateur se laissera la possibilité de la retenir ou pas.</w:t>
            </w:r>
          </w:p>
          <w:p w14:paraId="0F409EDA" w14:textId="77777777" w:rsidR="00290246" w:rsidRPr="009E75DD" w:rsidRDefault="00290246" w:rsidP="00821989"/>
          <w:p w14:paraId="3D1AC98B" w14:textId="77777777" w:rsidR="00290246" w:rsidRPr="009E75DD" w:rsidRDefault="00290246" w:rsidP="00821989">
            <w:pPr>
              <w:jc w:val="both"/>
              <w:rPr>
                <w:rFonts w:asciiTheme="majorHAnsi" w:hAnsiTheme="majorHAnsi" w:cstheme="majorHAnsi"/>
                <w:b/>
                <w:i/>
              </w:rPr>
            </w:pPr>
            <w:r w:rsidRPr="009E75DD">
              <w:rPr>
                <w:rFonts w:asciiTheme="majorHAnsi" w:hAnsiTheme="majorHAnsi" w:cstheme="majorHAnsi"/>
                <w:b/>
                <w:i/>
              </w:rPr>
              <w:t>Les quantités à livrer au donneur d’ordre indiquées (1) correspondent aux besoins cliniques uniquement, elles n’intègrent pas :</w:t>
            </w:r>
          </w:p>
          <w:p w14:paraId="47B2A3C0" w14:textId="6FA12EB2" w:rsidR="00290246" w:rsidRPr="009E75DD" w:rsidRDefault="00290246" w:rsidP="00821989">
            <w:pPr>
              <w:jc w:val="both"/>
              <w:rPr>
                <w:rFonts w:asciiTheme="majorHAnsi" w:hAnsiTheme="majorHAnsi" w:cstheme="majorHAnsi"/>
                <w:b/>
                <w:i/>
              </w:rPr>
            </w:pPr>
            <w:r w:rsidRPr="009E75DD">
              <w:rPr>
                <w:rFonts w:asciiTheme="majorHAnsi" w:hAnsiTheme="majorHAnsi" w:cstheme="majorHAnsi"/>
                <w:b/>
                <w:i/>
              </w:rPr>
              <w:t>- les pertes prévisibles pour la fabrication/conditionnement (précisez</w:t>
            </w:r>
            <w:r w:rsidR="00AC30B8" w:rsidRPr="009E75DD">
              <w:rPr>
                <w:rFonts w:asciiTheme="majorHAnsi" w:hAnsiTheme="majorHAnsi" w:cstheme="majorHAnsi"/>
                <w:b/>
                <w:i/>
              </w:rPr>
              <w:t xml:space="preserve"> également</w:t>
            </w:r>
            <w:r w:rsidRPr="009E75DD">
              <w:rPr>
                <w:rFonts w:asciiTheme="majorHAnsi" w:hAnsiTheme="majorHAnsi" w:cstheme="majorHAnsi"/>
                <w:b/>
                <w:i/>
              </w:rPr>
              <w:t xml:space="preserve"> l’estimation</w:t>
            </w:r>
            <w:r w:rsidR="001E080D" w:rsidRPr="009E75DD">
              <w:rPr>
                <w:rFonts w:asciiTheme="majorHAnsi" w:hAnsiTheme="majorHAnsi" w:cstheme="majorHAnsi"/>
                <w:b/>
                <w:i/>
              </w:rPr>
              <w:t xml:space="preserve"> en %</w:t>
            </w:r>
            <w:r w:rsidRPr="009E75DD">
              <w:rPr>
                <w:rFonts w:asciiTheme="majorHAnsi" w:hAnsiTheme="majorHAnsi" w:cstheme="majorHAnsi"/>
                <w:b/>
                <w:i/>
              </w:rPr>
              <w:t>),</w:t>
            </w:r>
          </w:p>
          <w:p w14:paraId="2B40D6D1" w14:textId="44FB6F4B" w:rsidR="00290246" w:rsidRPr="009E75DD" w:rsidRDefault="00290246" w:rsidP="00821989">
            <w:pPr>
              <w:jc w:val="both"/>
              <w:rPr>
                <w:rFonts w:asciiTheme="majorHAnsi" w:hAnsiTheme="majorHAnsi" w:cstheme="majorHAnsi"/>
                <w:b/>
                <w:i/>
              </w:rPr>
            </w:pPr>
            <w:r w:rsidRPr="009E75DD">
              <w:rPr>
                <w:rFonts w:asciiTheme="majorHAnsi" w:hAnsiTheme="majorHAnsi" w:cstheme="majorHAnsi"/>
                <w:b/>
                <w:i/>
              </w:rPr>
              <w:t>- les besoins liés aux échantillothèques (dont produits vrac destinés au promoteur) (précisez</w:t>
            </w:r>
            <w:r w:rsidR="00AC30B8" w:rsidRPr="009E75DD">
              <w:rPr>
                <w:rFonts w:asciiTheme="majorHAnsi" w:hAnsiTheme="majorHAnsi" w:cstheme="majorHAnsi"/>
                <w:b/>
                <w:i/>
              </w:rPr>
              <w:t xml:space="preserve"> également</w:t>
            </w:r>
            <w:r w:rsidRPr="009E75DD">
              <w:rPr>
                <w:rFonts w:asciiTheme="majorHAnsi" w:hAnsiTheme="majorHAnsi" w:cstheme="majorHAnsi"/>
                <w:b/>
                <w:i/>
              </w:rPr>
              <w:t xml:space="preserve"> l’estimation</w:t>
            </w:r>
            <w:r w:rsidR="00AC30B8" w:rsidRPr="009E75DD">
              <w:rPr>
                <w:rFonts w:asciiTheme="majorHAnsi" w:hAnsiTheme="majorHAnsi" w:cstheme="majorHAnsi"/>
                <w:b/>
                <w:i/>
              </w:rPr>
              <w:t xml:space="preserve"> en %</w:t>
            </w:r>
            <w:r w:rsidRPr="009E75DD">
              <w:rPr>
                <w:rFonts w:asciiTheme="majorHAnsi" w:hAnsiTheme="majorHAnsi" w:cstheme="majorHAnsi"/>
                <w:b/>
                <w:i/>
              </w:rPr>
              <w:t>),</w:t>
            </w:r>
          </w:p>
          <w:p w14:paraId="717DD023" w14:textId="328ED28B" w:rsidR="00290246" w:rsidRPr="009E75DD" w:rsidRDefault="00290246" w:rsidP="00821989">
            <w:pPr>
              <w:jc w:val="both"/>
              <w:rPr>
                <w:rFonts w:asciiTheme="majorHAnsi" w:hAnsiTheme="majorHAnsi" w:cstheme="majorHAnsi"/>
                <w:b/>
                <w:i/>
              </w:rPr>
            </w:pPr>
            <w:r w:rsidRPr="009E75DD">
              <w:rPr>
                <w:rFonts w:asciiTheme="majorHAnsi" w:hAnsiTheme="majorHAnsi" w:cstheme="majorHAnsi"/>
                <w:b/>
                <w:i/>
              </w:rPr>
              <w:t xml:space="preserve">- les quantités dont le candidat a besoin pour réaliser les contrôles libératoires (précisez </w:t>
            </w:r>
            <w:r w:rsidR="00AC30B8" w:rsidRPr="009E75DD">
              <w:rPr>
                <w:rFonts w:asciiTheme="majorHAnsi" w:hAnsiTheme="majorHAnsi" w:cstheme="majorHAnsi"/>
                <w:b/>
                <w:i/>
              </w:rPr>
              <w:t xml:space="preserve">également </w:t>
            </w:r>
            <w:r w:rsidRPr="009E75DD">
              <w:rPr>
                <w:rFonts w:asciiTheme="majorHAnsi" w:hAnsiTheme="majorHAnsi" w:cstheme="majorHAnsi"/>
                <w:b/>
                <w:i/>
              </w:rPr>
              <w:t>l’estimation</w:t>
            </w:r>
            <w:r w:rsidR="00AC30B8" w:rsidRPr="009E75DD">
              <w:rPr>
                <w:rFonts w:asciiTheme="majorHAnsi" w:hAnsiTheme="majorHAnsi" w:cstheme="majorHAnsi"/>
                <w:b/>
                <w:i/>
              </w:rPr>
              <w:t xml:space="preserve"> en %</w:t>
            </w:r>
            <w:r w:rsidRPr="009E75DD">
              <w:rPr>
                <w:rFonts w:asciiTheme="majorHAnsi" w:hAnsiTheme="majorHAnsi" w:cstheme="majorHAnsi"/>
                <w:b/>
                <w:i/>
              </w:rPr>
              <w:t>).</w:t>
            </w:r>
          </w:p>
          <w:p w14:paraId="79A5F80E" w14:textId="77777777" w:rsidR="00290246" w:rsidRPr="009E75DD" w:rsidRDefault="00290246" w:rsidP="00821989"/>
          <w:p w14:paraId="3D7E7A90" w14:textId="77777777" w:rsidR="002807AB" w:rsidRPr="009E75DD" w:rsidRDefault="002807AB" w:rsidP="00821989"/>
          <w:p w14:paraId="02A6C21C" w14:textId="6F2A1BEE" w:rsidR="002807AB" w:rsidRPr="009E75DD" w:rsidRDefault="002807AB" w:rsidP="00821989"/>
        </w:tc>
      </w:tr>
      <w:tr w:rsidR="00290246" w14:paraId="48D10225" w14:textId="77777777" w:rsidTr="006A76E4">
        <w:trPr>
          <w:trHeight w:val="348"/>
        </w:trPr>
        <w:tc>
          <w:tcPr>
            <w:tcW w:w="3686" w:type="dxa"/>
          </w:tcPr>
          <w:p w14:paraId="58A665C0" w14:textId="77777777" w:rsidR="00290246" w:rsidRPr="0053280D" w:rsidRDefault="00290246" w:rsidP="00821989">
            <w:pPr>
              <w:widowControl w:val="0"/>
              <w:autoSpaceDE w:val="0"/>
              <w:autoSpaceDN w:val="0"/>
              <w:adjustRightInd w:val="0"/>
              <w:spacing w:line="360" w:lineRule="atLeast"/>
              <w:jc w:val="center"/>
              <w:textAlignment w:val="baseline"/>
              <w:rPr>
                <w:rFonts w:eastAsia="Arial Unicode MS" w:cstheme="minorHAnsi"/>
                <w:bCs/>
                <w:iCs/>
                <w:sz w:val="20"/>
                <w:szCs w:val="20"/>
              </w:rPr>
            </w:pPr>
            <w:r>
              <w:rPr>
                <w:rFonts w:asciiTheme="majorHAnsi" w:eastAsia="Arial Unicode MS" w:hAnsiTheme="majorHAnsi" w:cstheme="majorHAnsi"/>
                <w:bCs/>
                <w:iCs/>
                <w:color w:val="44546A" w:themeColor="text2"/>
              </w:rPr>
              <w:t xml:space="preserve">Temps de conservation des </w:t>
            </w:r>
            <w:r w:rsidRPr="0053280D">
              <w:rPr>
                <w:rFonts w:asciiTheme="majorHAnsi" w:eastAsia="Arial Unicode MS" w:hAnsiTheme="majorHAnsi" w:cstheme="majorHAnsi"/>
                <w:bCs/>
                <w:iCs/>
                <w:color w:val="44546A" w:themeColor="text2"/>
              </w:rPr>
              <w:t>échantillothèques</w:t>
            </w:r>
            <w:r>
              <w:rPr>
                <w:rFonts w:asciiTheme="majorHAnsi" w:eastAsia="Arial Unicode MS" w:hAnsiTheme="majorHAnsi" w:cstheme="majorHAnsi"/>
                <w:bCs/>
                <w:iCs/>
                <w:color w:val="44546A" w:themeColor="text2"/>
              </w:rPr>
              <w:t xml:space="preserve"> de référence +/- modèles </w:t>
            </w:r>
          </w:p>
        </w:tc>
        <w:tc>
          <w:tcPr>
            <w:tcW w:w="3544" w:type="dxa"/>
          </w:tcPr>
          <w:p w14:paraId="029A6400" w14:textId="77777777" w:rsidR="00290246" w:rsidRPr="0053280D" w:rsidRDefault="00290246" w:rsidP="00821989">
            <w:pPr>
              <w:widowControl w:val="0"/>
              <w:autoSpaceDE w:val="0"/>
              <w:autoSpaceDN w:val="0"/>
              <w:adjustRightInd w:val="0"/>
              <w:spacing w:line="360" w:lineRule="atLeast"/>
              <w:jc w:val="both"/>
              <w:textAlignment w:val="baseline"/>
              <w:rPr>
                <w:rFonts w:eastAsia="Arial Unicode MS" w:cstheme="minorHAnsi"/>
                <w:bCs/>
                <w:iCs/>
                <w:sz w:val="20"/>
                <w:szCs w:val="20"/>
              </w:rPr>
            </w:pPr>
          </w:p>
        </w:tc>
        <w:tc>
          <w:tcPr>
            <w:tcW w:w="7371" w:type="dxa"/>
          </w:tcPr>
          <w:p w14:paraId="77FB0107" w14:textId="77777777" w:rsidR="00290246" w:rsidRPr="0053280D" w:rsidRDefault="00290246" w:rsidP="00821989">
            <w:pPr>
              <w:widowControl w:val="0"/>
              <w:autoSpaceDE w:val="0"/>
              <w:autoSpaceDN w:val="0"/>
              <w:adjustRightInd w:val="0"/>
              <w:spacing w:line="360" w:lineRule="atLeast"/>
              <w:textAlignment w:val="baseline"/>
              <w:rPr>
                <w:rFonts w:eastAsia="Arial Unicode MS" w:cstheme="minorHAnsi"/>
                <w:bCs/>
                <w:i/>
                <w:iCs/>
                <w:sz w:val="20"/>
                <w:szCs w:val="20"/>
              </w:rPr>
            </w:pPr>
          </w:p>
        </w:tc>
      </w:tr>
      <w:tr w:rsidR="00290246" w14:paraId="70B66A00" w14:textId="77777777" w:rsidTr="006A76E4">
        <w:trPr>
          <w:trHeight w:val="248"/>
        </w:trPr>
        <w:tc>
          <w:tcPr>
            <w:tcW w:w="3686" w:type="dxa"/>
          </w:tcPr>
          <w:p w14:paraId="23396BC3"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6CE7E756"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17A2C3BC"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 xml:space="preserve">Formule </w:t>
            </w:r>
            <w:r>
              <w:rPr>
                <w:rFonts w:asciiTheme="majorHAnsi" w:eastAsia="Arial Unicode MS" w:hAnsiTheme="majorHAnsi" w:cstheme="majorHAnsi"/>
                <w:bCs/>
                <w:iCs/>
                <w:color w:val="44546A" w:themeColor="text2"/>
              </w:rPr>
              <w:t xml:space="preserve">et stabilité du </w:t>
            </w:r>
            <w:r w:rsidRPr="00D97B40">
              <w:rPr>
                <w:rFonts w:asciiTheme="majorHAnsi" w:eastAsia="Arial Unicode MS" w:hAnsiTheme="majorHAnsi" w:cstheme="majorHAnsi"/>
                <w:bCs/>
                <w:iCs/>
                <w:color w:val="44546A" w:themeColor="text2"/>
              </w:rPr>
              <w:t>placebo</w:t>
            </w:r>
          </w:p>
        </w:tc>
        <w:tc>
          <w:tcPr>
            <w:tcW w:w="3544" w:type="dxa"/>
          </w:tcPr>
          <w:p w14:paraId="055376E3" w14:textId="59C7B4DA" w:rsidR="001E080D" w:rsidRDefault="00180711"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180711">
              <w:rPr>
                <w:rFonts w:asciiTheme="majorHAnsi" w:eastAsia="Arial Unicode MS" w:hAnsiTheme="majorHAnsi" w:cstheme="majorHAnsi"/>
                <w:b/>
                <w:bCs/>
                <w:iCs/>
                <w:color w:val="1F3864" w:themeColor="accent5" w:themeShade="80"/>
                <w:u w:val="single"/>
              </w:rPr>
              <w:t>Variante 1a</w:t>
            </w:r>
            <w:r w:rsidR="00290246" w:rsidRPr="00180711">
              <w:rPr>
                <w:rFonts w:asciiTheme="majorHAnsi" w:eastAsia="Arial Unicode MS" w:hAnsiTheme="majorHAnsi" w:cstheme="majorHAnsi"/>
                <w:bCs/>
                <w:iCs/>
                <w:color w:val="1F3864" w:themeColor="accent5" w:themeShade="80"/>
              </w:rPr>
              <w:t xml:space="preserve"> </w:t>
            </w:r>
            <w:r w:rsidR="007967C2">
              <w:rPr>
                <w:rFonts w:asciiTheme="majorHAnsi" w:eastAsia="Arial Unicode MS" w:hAnsiTheme="majorHAnsi" w:cstheme="majorHAnsi"/>
                <w:bCs/>
                <w:iCs/>
              </w:rPr>
              <w:t>Proposition</w:t>
            </w:r>
            <w:r w:rsidR="00290246" w:rsidRPr="00DE7C18">
              <w:rPr>
                <w:rFonts w:asciiTheme="majorHAnsi" w:eastAsia="Arial Unicode MS" w:hAnsiTheme="majorHAnsi" w:cstheme="majorHAnsi"/>
                <w:bCs/>
                <w:iCs/>
              </w:rPr>
              <w:t xml:space="preserve"> d’une formule </w:t>
            </w:r>
            <w:r w:rsidR="007967C2">
              <w:rPr>
                <w:rFonts w:asciiTheme="majorHAnsi" w:eastAsia="Arial Unicode MS" w:hAnsiTheme="majorHAnsi" w:cstheme="majorHAnsi"/>
                <w:bCs/>
                <w:iCs/>
              </w:rPr>
              <w:t xml:space="preserve">standard </w:t>
            </w:r>
            <w:r w:rsidR="00290246">
              <w:rPr>
                <w:rFonts w:asciiTheme="majorHAnsi" w:eastAsia="Arial Unicode MS" w:hAnsiTheme="majorHAnsi" w:cstheme="majorHAnsi"/>
                <w:bCs/>
                <w:iCs/>
              </w:rPr>
              <w:t>déjà développée</w:t>
            </w:r>
            <w:r w:rsidR="00290246" w:rsidRPr="00863417">
              <w:rPr>
                <w:rFonts w:asciiTheme="majorHAnsi" w:eastAsia="Arial Unicode MS" w:hAnsiTheme="majorHAnsi" w:cstheme="majorHAnsi"/>
                <w:bCs/>
                <w:iCs/>
              </w:rPr>
              <w:t xml:space="preserve"> </w:t>
            </w:r>
            <w:r w:rsidR="00290246">
              <w:rPr>
                <w:rFonts w:asciiTheme="majorHAnsi" w:eastAsia="Arial Unicode MS" w:hAnsiTheme="majorHAnsi" w:cstheme="majorHAnsi"/>
                <w:bCs/>
                <w:iCs/>
              </w:rPr>
              <w:t>de comprimés</w:t>
            </w:r>
            <w:r w:rsidR="007967C2">
              <w:rPr>
                <w:rFonts w:asciiTheme="majorHAnsi" w:eastAsia="Arial Unicode MS" w:hAnsiTheme="majorHAnsi" w:cstheme="majorHAnsi"/>
                <w:bCs/>
                <w:iCs/>
              </w:rPr>
              <w:t xml:space="preserve"> </w:t>
            </w:r>
            <w:r w:rsidR="00290246">
              <w:rPr>
                <w:rFonts w:asciiTheme="majorHAnsi" w:eastAsia="Arial Unicode MS" w:hAnsiTheme="majorHAnsi" w:cstheme="majorHAnsi"/>
                <w:bCs/>
                <w:iCs/>
              </w:rPr>
              <w:t xml:space="preserve">placebo pouvant être adaptée à la coloration requise </w:t>
            </w:r>
          </w:p>
          <w:p w14:paraId="3E780D10" w14:textId="77777777" w:rsidR="001E080D" w:rsidRDefault="001E080D"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79DD6008" w14:textId="139473F7" w:rsidR="001E080D" w:rsidRDefault="00290246"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
                <w:bCs/>
                <w:iCs/>
              </w:rPr>
              <w:t xml:space="preserve">OU </w:t>
            </w:r>
            <w:r>
              <w:rPr>
                <w:rFonts w:asciiTheme="majorHAnsi" w:eastAsia="Arial Unicode MS" w:hAnsiTheme="majorHAnsi" w:cstheme="majorHAnsi"/>
                <w:bCs/>
                <w:iCs/>
              </w:rPr>
              <w:t xml:space="preserve">Formule de placebo </w:t>
            </w:r>
            <w:r w:rsidRPr="00863417">
              <w:rPr>
                <w:rFonts w:asciiTheme="majorHAnsi" w:eastAsia="Arial Unicode MS" w:hAnsiTheme="majorHAnsi" w:cstheme="majorHAnsi"/>
                <w:bCs/>
                <w:iCs/>
              </w:rPr>
              <w:t xml:space="preserve">déjà développée </w:t>
            </w:r>
            <w:r>
              <w:rPr>
                <w:rFonts w:asciiTheme="majorHAnsi" w:eastAsia="Arial Unicode MS" w:hAnsiTheme="majorHAnsi" w:cstheme="majorHAnsi"/>
                <w:bCs/>
                <w:iCs/>
              </w:rPr>
              <w:t xml:space="preserve">pour la spécialité de l’actif </w:t>
            </w:r>
            <w:r w:rsidRPr="00863417">
              <w:rPr>
                <w:rFonts w:asciiTheme="majorHAnsi" w:eastAsia="Arial Unicode MS" w:hAnsiTheme="majorHAnsi" w:cstheme="majorHAnsi"/>
                <w:bCs/>
                <w:iCs/>
              </w:rPr>
              <w:t>pouvant être proposée au donneur d’ordre (avec étude de stabilité déjà réalisée</w:t>
            </w:r>
            <w:r w:rsidR="001E080D">
              <w:rPr>
                <w:rFonts w:asciiTheme="majorHAnsi" w:eastAsia="Arial Unicode MS" w:hAnsiTheme="majorHAnsi" w:cstheme="majorHAnsi"/>
                <w:bCs/>
                <w:iCs/>
              </w:rPr>
              <w:t>)</w:t>
            </w:r>
            <w:r>
              <w:rPr>
                <w:rFonts w:asciiTheme="majorHAnsi" w:eastAsia="Arial Unicode MS" w:hAnsiTheme="majorHAnsi" w:cstheme="majorHAnsi"/>
                <w:bCs/>
                <w:iCs/>
              </w:rPr>
              <w:t xml:space="preserve"> </w:t>
            </w:r>
          </w:p>
          <w:p w14:paraId="4A78DF8A" w14:textId="77777777" w:rsidR="001E080D" w:rsidRDefault="001E080D"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A3158A6" w14:textId="77777777" w:rsidR="00180711" w:rsidRDefault="00180711"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4920065" w14:textId="77777777" w:rsidR="001E080D" w:rsidRDefault="00180711"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180711">
              <w:rPr>
                <w:rFonts w:asciiTheme="majorHAnsi" w:eastAsia="Arial Unicode MS" w:hAnsiTheme="majorHAnsi" w:cstheme="majorHAnsi"/>
                <w:b/>
                <w:bCs/>
                <w:iCs/>
                <w:color w:val="1F3864" w:themeColor="accent5" w:themeShade="80"/>
                <w:u w:val="single"/>
              </w:rPr>
              <w:lastRenderedPageBreak/>
              <w:t>Variante 1b</w:t>
            </w:r>
            <w:r w:rsidRPr="00180711">
              <w:rPr>
                <w:rFonts w:asciiTheme="majorHAnsi" w:eastAsia="Arial Unicode MS" w:hAnsiTheme="majorHAnsi" w:cstheme="majorHAnsi"/>
                <w:b/>
                <w:bCs/>
                <w:iCs/>
                <w:color w:val="1F3864" w:themeColor="accent5" w:themeShade="80"/>
              </w:rPr>
              <w:t xml:space="preserve"> </w:t>
            </w:r>
            <w:r w:rsidR="00290246" w:rsidRPr="00385A75">
              <w:rPr>
                <w:rFonts w:asciiTheme="majorHAnsi" w:eastAsia="Arial Unicode MS" w:hAnsiTheme="majorHAnsi" w:cstheme="majorHAnsi"/>
                <w:bCs/>
                <w:iCs/>
              </w:rPr>
              <w:t>Développement d'une formule Placebo spécifique</w:t>
            </w:r>
            <w:r>
              <w:rPr>
                <w:rFonts w:asciiTheme="majorHAnsi" w:eastAsia="Arial Unicode MS" w:hAnsiTheme="majorHAnsi" w:cstheme="majorHAnsi"/>
                <w:bCs/>
                <w:iCs/>
              </w:rPr>
              <w:t xml:space="preserve"> avec lot pilote si besoin</w:t>
            </w:r>
            <w:r w:rsidR="001E080D">
              <w:rPr>
                <w:rFonts w:asciiTheme="majorHAnsi" w:eastAsia="Arial Unicode MS" w:hAnsiTheme="majorHAnsi" w:cstheme="majorHAnsi"/>
                <w:bCs/>
                <w:iCs/>
              </w:rPr>
              <w:t xml:space="preserve"> </w:t>
            </w:r>
          </w:p>
          <w:p w14:paraId="4EA024B2" w14:textId="77777777" w:rsidR="001E080D" w:rsidRDefault="001E080D"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91D6202" w14:textId="77777777" w:rsidR="001E080D" w:rsidRDefault="001E080D"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9224D1B" w14:textId="7DBB8F29" w:rsidR="007967C2" w:rsidRPr="007967C2" w:rsidRDefault="007967C2" w:rsidP="007967C2">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180711">
              <w:rPr>
                <w:rFonts w:asciiTheme="majorHAnsi" w:eastAsia="Arial Unicode MS" w:hAnsiTheme="majorHAnsi" w:cstheme="majorHAnsi"/>
                <w:b/>
                <w:bCs/>
                <w:iCs/>
                <w:color w:val="1F3864" w:themeColor="accent5" w:themeShade="80"/>
                <w:u w:val="single"/>
              </w:rPr>
              <w:t xml:space="preserve">Variante </w:t>
            </w:r>
            <w:r>
              <w:rPr>
                <w:rFonts w:asciiTheme="majorHAnsi" w:eastAsia="Arial Unicode MS" w:hAnsiTheme="majorHAnsi" w:cstheme="majorHAnsi"/>
                <w:b/>
                <w:bCs/>
                <w:iCs/>
                <w:color w:val="1F3864" w:themeColor="accent5" w:themeShade="80"/>
                <w:u w:val="single"/>
              </w:rPr>
              <w:t xml:space="preserve">2a </w:t>
            </w:r>
            <w:r w:rsidRPr="007967C2">
              <w:rPr>
                <w:rFonts w:asciiTheme="majorHAnsi" w:eastAsia="Arial Unicode MS" w:hAnsiTheme="majorHAnsi" w:cstheme="majorHAnsi"/>
                <w:bCs/>
                <w:iCs/>
              </w:rPr>
              <w:t>Le Titulaire dispose déjà des données de stabilités acquises préalablement lui permettant de proposer une péremption de 36 mois</w:t>
            </w:r>
            <w:r>
              <w:rPr>
                <w:rFonts w:asciiTheme="majorHAnsi" w:eastAsia="Arial Unicode MS" w:hAnsiTheme="majorHAnsi" w:cstheme="majorHAnsi"/>
                <w:bCs/>
                <w:iCs/>
              </w:rPr>
              <w:t xml:space="preserve"> minimum.</w:t>
            </w:r>
          </w:p>
          <w:p w14:paraId="43F4D309" w14:textId="73F7BBA1" w:rsidR="007967C2" w:rsidRPr="007967C2" w:rsidRDefault="007967C2" w:rsidP="007967C2">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781539C1" w14:textId="32E3A54F" w:rsidR="001E080D" w:rsidRDefault="007967C2" w:rsidP="007967C2">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180711">
              <w:rPr>
                <w:rFonts w:asciiTheme="majorHAnsi" w:eastAsia="Arial Unicode MS" w:hAnsiTheme="majorHAnsi" w:cstheme="majorHAnsi"/>
                <w:b/>
                <w:bCs/>
                <w:iCs/>
                <w:color w:val="1F3864" w:themeColor="accent5" w:themeShade="80"/>
                <w:u w:val="single"/>
              </w:rPr>
              <w:t xml:space="preserve">Variante </w:t>
            </w:r>
            <w:r>
              <w:rPr>
                <w:rFonts w:asciiTheme="majorHAnsi" w:eastAsia="Arial Unicode MS" w:hAnsiTheme="majorHAnsi" w:cstheme="majorHAnsi"/>
                <w:b/>
                <w:bCs/>
                <w:iCs/>
                <w:color w:val="1F3864" w:themeColor="accent5" w:themeShade="80"/>
                <w:u w:val="single"/>
              </w:rPr>
              <w:t>2</w:t>
            </w:r>
            <w:r w:rsidRPr="00180711">
              <w:rPr>
                <w:rFonts w:asciiTheme="majorHAnsi" w:eastAsia="Arial Unicode MS" w:hAnsiTheme="majorHAnsi" w:cstheme="majorHAnsi"/>
                <w:b/>
                <w:bCs/>
                <w:iCs/>
                <w:color w:val="1F3864" w:themeColor="accent5" w:themeShade="80"/>
                <w:u w:val="single"/>
              </w:rPr>
              <w:t>b</w:t>
            </w:r>
            <w:r w:rsidRPr="00180711">
              <w:rPr>
                <w:rFonts w:asciiTheme="majorHAnsi" w:eastAsia="Arial Unicode MS" w:hAnsiTheme="majorHAnsi" w:cstheme="majorHAnsi"/>
                <w:b/>
                <w:bCs/>
                <w:iCs/>
                <w:color w:val="1F3864" w:themeColor="accent5" w:themeShade="80"/>
              </w:rPr>
              <w:t xml:space="preserve"> </w:t>
            </w:r>
            <w:r w:rsidRPr="007967C2">
              <w:rPr>
                <w:rFonts w:asciiTheme="majorHAnsi" w:eastAsia="Arial Unicode MS" w:hAnsiTheme="majorHAnsi" w:cstheme="majorHAnsi"/>
                <w:bCs/>
                <w:iCs/>
              </w:rPr>
              <w:t>Proposition d’une étude de stabilité spécifique permettant d’obtenir une péremption de 36 mois</w:t>
            </w:r>
            <w:r w:rsidR="00AC30B8">
              <w:rPr>
                <w:rFonts w:asciiTheme="majorHAnsi" w:eastAsia="Arial Unicode MS" w:hAnsiTheme="majorHAnsi" w:cstheme="majorHAnsi"/>
                <w:bCs/>
                <w:iCs/>
              </w:rPr>
              <w:t xml:space="preserve"> minimum</w:t>
            </w:r>
            <w:r>
              <w:rPr>
                <w:rFonts w:asciiTheme="majorHAnsi" w:eastAsia="Arial Unicode MS" w:hAnsiTheme="majorHAnsi" w:cstheme="majorHAnsi"/>
                <w:bCs/>
                <w:iCs/>
              </w:rPr>
              <w:t>.</w:t>
            </w:r>
          </w:p>
          <w:p w14:paraId="2AF84ABF" w14:textId="12584B1F" w:rsidR="001E080D" w:rsidRDefault="001E080D"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0468D8C" w14:textId="77777777" w:rsidR="001E080D" w:rsidRDefault="001E080D"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FD5DBDC" w14:textId="48F57306" w:rsidR="001E080D" w:rsidRDefault="007967C2" w:rsidP="001E080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Indiquer</w:t>
            </w:r>
            <w:r w:rsidR="001E080D">
              <w:rPr>
                <w:rFonts w:asciiTheme="majorHAnsi" w:eastAsia="Arial Unicode MS" w:hAnsiTheme="majorHAnsi" w:cstheme="majorHAnsi"/>
                <w:bCs/>
                <w:iCs/>
              </w:rPr>
              <w:t xml:space="preserve"> la péremption du placebo </w:t>
            </w:r>
          </w:p>
          <w:p w14:paraId="5A3BAF94" w14:textId="7A606C4C" w:rsidR="00290246" w:rsidRPr="00863417" w:rsidRDefault="00290246"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371" w:type="dxa"/>
          </w:tcPr>
          <w:p w14:paraId="3ECBA804" w14:textId="77777777" w:rsidR="00290246" w:rsidRPr="00863417" w:rsidRDefault="00290246" w:rsidP="00385A75">
            <w:pPr>
              <w:widowControl w:val="0"/>
              <w:autoSpaceDE w:val="0"/>
              <w:autoSpaceDN w:val="0"/>
              <w:adjustRightInd w:val="0"/>
              <w:spacing w:line="360" w:lineRule="atLeast"/>
              <w:jc w:val="both"/>
              <w:textAlignment w:val="baseline"/>
              <w:rPr>
                <w:rFonts w:asciiTheme="majorHAnsi" w:eastAsia="Arial Unicode MS" w:hAnsiTheme="majorHAnsi" w:cstheme="majorHAnsi"/>
                <w:b/>
                <w:bCs/>
                <w:iCs/>
              </w:rPr>
            </w:pPr>
          </w:p>
        </w:tc>
      </w:tr>
      <w:tr w:rsidR="00290246" w14:paraId="7E14270C" w14:textId="77777777" w:rsidTr="006A76E4">
        <w:trPr>
          <w:trHeight w:val="248"/>
        </w:trPr>
        <w:tc>
          <w:tcPr>
            <w:tcW w:w="3686" w:type="dxa"/>
          </w:tcPr>
          <w:p w14:paraId="154192A1" w14:textId="77777777" w:rsidR="00290246" w:rsidRDefault="00290246" w:rsidP="002C417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0FA2D6ED" w14:textId="77777777" w:rsidR="00290246" w:rsidRDefault="00290246" w:rsidP="002C417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751BEA8E" w14:textId="77777777" w:rsidR="00290246" w:rsidRPr="00D97B40" w:rsidRDefault="00290246" w:rsidP="002C4176">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Proposition de contrôle qualité</w:t>
            </w:r>
          </w:p>
        </w:tc>
        <w:tc>
          <w:tcPr>
            <w:tcW w:w="3544" w:type="dxa"/>
          </w:tcPr>
          <w:p w14:paraId="4B024D16" w14:textId="77777777" w:rsidR="00290246" w:rsidRDefault="00290246" w:rsidP="002C417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Pertinence et justification du contrôle qualité mis en œuvre</w:t>
            </w:r>
          </w:p>
          <w:p w14:paraId="32541671" w14:textId="77777777" w:rsidR="00290246" w:rsidRPr="00863417" w:rsidRDefault="00290246" w:rsidP="002C4176">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393338">
              <w:rPr>
                <w:rFonts w:asciiTheme="majorHAnsi" w:eastAsia="Arial Unicode MS" w:hAnsiTheme="majorHAnsi" w:cstheme="majorHAnsi"/>
                <w:bCs/>
                <w:iCs/>
              </w:rPr>
              <w:t xml:space="preserve">Description de la méthode d’identification différentielle </w:t>
            </w:r>
            <w:r w:rsidRPr="00393338">
              <w:rPr>
                <w:rFonts w:asciiTheme="majorHAnsi" w:eastAsia="Arial Unicode MS" w:hAnsiTheme="majorHAnsi" w:cstheme="majorHAnsi"/>
                <w:bCs/>
                <w:iCs/>
              </w:rPr>
              <w:lastRenderedPageBreak/>
              <w:t>Actif et Placebo : absence ou présence de principe actif</w:t>
            </w:r>
          </w:p>
        </w:tc>
        <w:tc>
          <w:tcPr>
            <w:tcW w:w="7371" w:type="dxa"/>
          </w:tcPr>
          <w:p w14:paraId="5EEDB189" w14:textId="77777777" w:rsidR="00290246" w:rsidRPr="00863417" w:rsidRDefault="00290246" w:rsidP="002C4176">
            <w:pPr>
              <w:widowControl w:val="0"/>
              <w:autoSpaceDE w:val="0"/>
              <w:autoSpaceDN w:val="0"/>
              <w:adjustRightInd w:val="0"/>
              <w:spacing w:line="360" w:lineRule="atLeast"/>
              <w:textAlignment w:val="baseline"/>
              <w:rPr>
                <w:rFonts w:asciiTheme="majorHAnsi" w:eastAsia="Arial Unicode MS" w:hAnsiTheme="majorHAnsi" w:cstheme="majorHAnsi"/>
                <w:b/>
                <w:bCs/>
                <w:iCs/>
              </w:rPr>
            </w:pPr>
          </w:p>
        </w:tc>
      </w:tr>
    </w:tbl>
    <w:p w14:paraId="01BA8649" w14:textId="77777777" w:rsidR="00431751" w:rsidRDefault="00431751" w:rsidP="00431751"/>
    <w:p w14:paraId="1B031CD8" w14:textId="77777777" w:rsidR="00431751" w:rsidRDefault="00431751" w:rsidP="00431751"/>
    <w:p w14:paraId="61764B5B" w14:textId="77777777" w:rsidR="00431751" w:rsidRDefault="00431751" w:rsidP="00431751"/>
    <w:p w14:paraId="1235D2F1" w14:textId="7DE11B0F" w:rsidR="00431751" w:rsidRPr="00863417" w:rsidRDefault="00431751" w:rsidP="00431751">
      <w:pPr>
        <w:pBdr>
          <w:bottom w:val="single" w:sz="4" w:space="1" w:color="0000FF"/>
        </w:pBdr>
        <w:spacing w:after="0"/>
        <w:jc w:val="both"/>
        <w:rPr>
          <w:rFonts w:asciiTheme="majorHAnsi" w:hAnsiTheme="majorHAnsi" w:cstheme="majorHAnsi"/>
          <w:b/>
          <w:sz w:val="20"/>
          <w:szCs w:val="20"/>
        </w:rPr>
      </w:pPr>
      <w:r>
        <w:rPr>
          <w:rFonts w:asciiTheme="majorHAnsi" w:hAnsiTheme="majorHAnsi" w:cstheme="majorHAnsi"/>
          <w:b/>
          <w:szCs w:val="20"/>
        </w:rPr>
        <w:t xml:space="preserve">Critère n° </w:t>
      </w:r>
      <w:r w:rsidR="00412E0F">
        <w:rPr>
          <w:rFonts w:asciiTheme="majorHAnsi" w:hAnsiTheme="majorHAnsi" w:cstheme="majorHAnsi"/>
          <w:b/>
          <w:szCs w:val="20"/>
        </w:rPr>
        <w:t>3</w:t>
      </w:r>
      <w:r w:rsidRPr="00863417">
        <w:rPr>
          <w:rFonts w:asciiTheme="majorHAnsi" w:hAnsiTheme="majorHAnsi" w:cstheme="majorHAnsi"/>
          <w:b/>
          <w:szCs w:val="20"/>
        </w:rPr>
        <w:t> : Développement durable</w:t>
      </w:r>
      <w:r>
        <w:rPr>
          <w:rFonts w:asciiTheme="majorHAnsi" w:hAnsiTheme="majorHAnsi" w:cstheme="majorHAnsi"/>
          <w:b/>
          <w:szCs w:val="20"/>
        </w:rPr>
        <w:t xml:space="preserve"> (5%)</w:t>
      </w:r>
    </w:p>
    <w:tbl>
      <w:tblPr>
        <w:tblW w:w="11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3673"/>
        <w:gridCol w:w="5670"/>
      </w:tblGrid>
      <w:tr w:rsidR="00290246" w:rsidRPr="00D97B40" w14:paraId="5A68066F" w14:textId="77777777" w:rsidTr="00290246">
        <w:trPr>
          <w:trHeight w:val="1057"/>
        </w:trPr>
        <w:tc>
          <w:tcPr>
            <w:tcW w:w="2276" w:type="dxa"/>
            <w:shd w:val="clear" w:color="auto" w:fill="auto"/>
          </w:tcPr>
          <w:p w14:paraId="35EA207F"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Développement durable</w:t>
            </w:r>
          </w:p>
        </w:tc>
        <w:tc>
          <w:tcPr>
            <w:tcW w:w="3673" w:type="dxa"/>
            <w:shd w:val="clear" w:color="auto" w:fill="auto"/>
          </w:tcPr>
          <w:p w14:paraId="71ED83C5"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5670" w:type="dxa"/>
            <w:shd w:val="clear" w:color="auto" w:fill="auto"/>
          </w:tcPr>
          <w:p w14:paraId="3FE52264" w14:textId="77777777" w:rsidR="00290246" w:rsidRPr="00D97B40"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290246" w:rsidRPr="00863417" w14:paraId="6A7628AF" w14:textId="77777777" w:rsidTr="00290246">
        <w:trPr>
          <w:trHeight w:val="3330"/>
        </w:trPr>
        <w:tc>
          <w:tcPr>
            <w:tcW w:w="2276" w:type="dxa"/>
            <w:shd w:val="clear" w:color="auto" w:fill="auto"/>
          </w:tcPr>
          <w:p w14:paraId="63CBC79C" w14:textId="77777777" w:rsidR="00290246"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p>
          <w:p w14:paraId="1BB58C1B" w14:textId="77777777" w:rsidR="00290246" w:rsidRPr="00863417" w:rsidRDefault="00290246"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r w:rsidRPr="00D97B40">
              <w:rPr>
                <w:rFonts w:asciiTheme="majorHAnsi" w:eastAsia="Arial Unicode MS" w:hAnsiTheme="majorHAnsi" w:cstheme="majorHAnsi"/>
                <w:bCs/>
                <w:iCs/>
                <w:color w:val="44546A" w:themeColor="text2"/>
                <w:szCs w:val="24"/>
              </w:rPr>
              <w:t>Engagement de l’entreprise dans ce domaine</w:t>
            </w:r>
          </w:p>
        </w:tc>
        <w:tc>
          <w:tcPr>
            <w:tcW w:w="3673" w:type="dxa"/>
            <w:shd w:val="clear" w:color="auto" w:fill="auto"/>
          </w:tcPr>
          <w:p w14:paraId="1ECCB8E2" w14:textId="05D79E4C" w:rsidR="00290246" w:rsidRDefault="00290246" w:rsidP="00821989">
            <w:pPr>
              <w:widowControl w:val="0"/>
              <w:autoSpaceDE w:val="0"/>
              <w:autoSpaceDN w:val="0"/>
              <w:adjustRightInd w:val="0"/>
              <w:spacing w:line="360" w:lineRule="atLeast"/>
              <w:jc w:val="both"/>
              <w:textAlignment w:val="baseline"/>
            </w:pPr>
            <w:r w:rsidRPr="00111BB1">
              <w:t>Description</w:t>
            </w:r>
            <w:r>
              <w:t xml:space="preserve"> précise</w:t>
            </w:r>
            <w:r w:rsidRPr="00111BB1">
              <w:t xml:space="preserve"> des actions de l’entreprise mises en œuvre mettant en exergue le développement durable et la politique sociale</w:t>
            </w:r>
            <w:r>
              <w:t xml:space="preserve"> par exemple</w:t>
            </w:r>
          </w:p>
          <w:p w14:paraId="2EDD7E1C" w14:textId="77777777" w:rsidR="00290246" w:rsidRDefault="00290246" w:rsidP="00821989">
            <w:pPr>
              <w:pStyle w:val="Paragraphedeliste"/>
              <w:widowControl w:val="0"/>
              <w:numPr>
                <w:ilvl w:val="0"/>
                <w:numId w:val="2"/>
              </w:numPr>
              <w:autoSpaceDE w:val="0"/>
              <w:autoSpaceDN w:val="0"/>
              <w:adjustRightInd w:val="0"/>
              <w:spacing w:line="360" w:lineRule="atLeast"/>
              <w:textAlignment w:val="baseline"/>
              <w:rPr>
                <w:rFonts w:asciiTheme="majorHAnsi" w:eastAsia="Arial Unicode MS" w:hAnsiTheme="majorHAnsi" w:cstheme="majorHAnsi"/>
                <w:bCs/>
                <w:iCs/>
                <w:sz w:val="24"/>
                <w:szCs w:val="24"/>
              </w:rPr>
            </w:pPr>
            <w:r>
              <w:rPr>
                <w:rFonts w:asciiTheme="majorHAnsi" w:eastAsia="Arial Unicode MS" w:hAnsiTheme="majorHAnsi" w:cstheme="majorHAnsi"/>
                <w:bCs/>
                <w:iCs/>
                <w:sz w:val="24"/>
                <w:szCs w:val="24"/>
              </w:rPr>
              <w:t>recyclage</w:t>
            </w:r>
          </w:p>
          <w:p w14:paraId="023BC102" w14:textId="77777777" w:rsidR="00290246" w:rsidRDefault="00290246" w:rsidP="00821989">
            <w:pPr>
              <w:pStyle w:val="Paragraphedeliste"/>
              <w:widowControl w:val="0"/>
              <w:numPr>
                <w:ilvl w:val="0"/>
                <w:numId w:val="2"/>
              </w:numPr>
              <w:autoSpaceDE w:val="0"/>
              <w:autoSpaceDN w:val="0"/>
              <w:adjustRightInd w:val="0"/>
              <w:spacing w:line="360" w:lineRule="atLeast"/>
              <w:textAlignment w:val="baseline"/>
              <w:rPr>
                <w:rFonts w:asciiTheme="majorHAnsi" w:eastAsia="Arial Unicode MS" w:hAnsiTheme="majorHAnsi" w:cstheme="majorHAnsi"/>
                <w:bCs/>
                <w:iCs/>
                <w:sz w:val="24"/>
                <w:szCs w:val="24"/>
              </w:rPr>
            </w:pPr>
            <w:r>
              <w:rPr>
                <w:rFonts w:asciiTheme="majorHAnsi" w:eastAsia="Arial Unicode MS" w:hAnsiTheme="majorHAnsi" w:cstheme="majorHAnsi"/>
                <w:bCs/>
                <w:iCs/>
                <w:sz w:val="24"/>
                <w:szCs w:val="24"/>
              </w:rPr>
              <w:t>performance énergétique</w:t>
            </w:r>
          </w:p>
          <w:p w14:paraId="49680C1E" w14:textId="77777777" w:rsidR="00290246" w:rsidRDefault="00290246" w:rsidP="00821989">
            <w:pPr>
              <w:pStyle w:val="Paragraphedeliste"/>
              <w:widowControl w:val="0"/>
              <w:numPr>
                <w:ilvl w:val="0"/>
                <w:numId w:val="2"/>
              </w:numPr>
              <w:autoSpaceDE w:val="0"/>
              <w:autoSpaceDN w:val="0"/>
              <w:adjustRightInd w:val="0"/>
              <w:spacing w:line="360" w:lineRule="atLeast"/>
              <w:textAlignment w:val="baseline"/>
              <w:rPr>
                <w:rFonts w:asciiTheme="majorHAnsi" w:eastAsia="Arial Unicode MS" w:hAnsiTheme="majorHAnsi" w:cstheme="majorHAnsi"/>
                <w:bCs/>
                <w:iCs/>
                <w:sz w:val="24"/>
                <w:szCs w:val="24"/>
              </w:rPr>
            </w:pPr>
            <w:r w:rsidRPr="00D24097">
              <w:rPr>
                <w:rFonts w:asciiTheme="majorHAnsi" w:eastAsia="Arial Unicode MS" w:hAnsiTheme="majorHAnsi" w:cstheme="majorHAnsi"/>
                <w:bCs/>
                <w:iCs/>
                <w:sz w:val="24"/>
                <w:szCs w:val="24"/>
              </w:rPr>
              <w:t xml:space="preserve">sensibilisation </w:t>
            </w:r>
            <w:r>
              <w:rPr>
                <w:rFonts w:asciiTheme="majorHAnsi" w:eastAsia="Arial Unicode MS" w:hAnsiTheme="majorHAnsi" w:cstheme="majorHAnsi"/>
                <w:bCs/>
                <w:iCs/>
                <w:sz w:val="24"/>
                <w:szCs w:val="24"/>
              </w:rPr>
              <w:t xml:space="preserve">du </w:t>
            </w:r>
            <w:r w:rsidRPr="00D24097">
              <w:rPr>
                <w:rFonts w:asciiTheme="majorHAnsi" w:eastAsia="Arial Unicode MS" w:hAnsiTheme="majorHAnsi" w:cstheme="majorHAnsi"/>
                <w:bCs/>
                <w:iCs/>
                <w:sz w:val="24"/>
                <w:szCs w:val="24"/>
              </w:rPr>
              <w:t>personnel aux enjeux écologiques</w:t>
            </w:r>
          </w:p>
          <w:p w14:paraId="37A5C30D" w14:textId="77777777" w:rsidR="00290246" w:rsidRDefault="00290246" w:rsidP="00821989">
            <w:pPr>
              <w:pStyle w:val="Paragraphedeliste"/>
              <w:widowControl w:val="0"/>
              <w:numPr>
                <w:ilvl w:val="0"/>
                <w:numId w:val="2"/>
              </w:numPr>
              <w:autoSpaceDE w:val="0"/>
              <w:autoSpaceDN w:val="0"/>
              <w:adjustRightInd w:val="0"/>
              <w:spacing w:line="360" w:lineRule="atLeast"/>
              <w:textAlignment w:val="baseline"/>
              <w:rPr>
                <w:rFonts w:asciiTheme="majorHAnsi" w:eastAsia="Arial Unicode MS" w:hAnsiTheme="majorHAnsi" w:cstheme="majorHAnsi"/>
                <w:bCs/>
                <w:iCs/>
                <w:sz w:val="24"/>
                <w:szCs w:val="24"/>
              </w:rPr>
            </w:pPr>
            <w:r>
              <w:rPr>
                <w:rFonts w:asciiTheme="majorHAnsi" w:eastAsia="Arial Unicode MS" w:hAnsiTheme="majorHAnsi" w:cstheme="majorHAnsi"/>
                <w:bCs/>
                <w:iCs/>
                <w:sz w:val="24"/>
                <w:szCs w:val="24"/>
              </w:rPr>
              <w:t>responsabilité</w:t>
            </w:r>
            <w:r w:rsidRPr="00D24097">
              <w:rPr>
                <w:rFonts w:asciiTheme="majorHAnsi" w:eastAsia="Arial Unicode MS" w:hAnsiTheme="majorHAnsi" w:cstheme="majorHAnsi"/>
                <w:bCs/>
                <w:iCs/>
                <w:sz w:val="24"/>
                <w:szCs w:val="24"/>
              </w:rPr>
              <w:t xml:space="preserve"> environnementa</w:t>
            </w:r>
            <w:r>
              <w:rPr>
                <w:rFonts w:asciiTheme="majorHAnsi" w:eastAsia="Arial Unicode MS" w:hAnsiTheme="majorHAnsi" w:cstheme="majorHAnsi"/>
                <w:bCs/>
                <w:iCs/>
                <w:sz w:val="24"/>
                <w:szCs w:val="24"/>
              </w:rPr>
              <w:t>le</w:t>
            </w:r>
          </w:p>
          <w:p w14:paraId="6D38A6A2" w14:textId="77777777" w:rsidR="00290246" w:rsidRPr="00877EC5" w:rsidRDefault="00290246" w:rsidP="00821989">
            <w:pPr>
              <w:pStyle w:val="Paragraphedeliste"/>
              <w:widowControl w:val="0"/>
              <w:numPr>
                <w:ilvl w:val="0"/>
                <w:numId w:val="2"/>
              </w:numPr>
              <w:autoSpaceDE w:val="0"/>
              <w:autoSpaceDN w:val="0"/>
              <w:adjustRightInd w:val="0"/>
              <w:spacing w:line="360" w:lineRule="atLeast"/>
              <w:textAlignment w:val="baseline"/>
              <w:rPr>
                <w:rFonts w:asciiTheme="majorHAnsi" w:eastAsia="Arial Unicode MS" w:hAnsiTheme="majorHAnsi" w:cstheme="majorHAnsi"/>
                <w:bCs/>
                <w:iCs/>
                <w:sz w:val="24"/>
                <w:szCs w:val="24"/>
              </w:rPr>
            </w:pPr>
            <w:r w:rsidRPr="00877EC5">
              <w:rPr>
                <w:rFonts w:asciiTheme="majorHAnsi" w:eastAsia="Arial Unicode MS" w:hAnsiTheme="majorHAnsi" w:cstheme="majorHAnsi"/>
                <w:bCs/>
                <w:iCs/>
                <w:sz w:val="24"/>
                <w:szCs w:val="24"/>
              </w:rPr>
              <w:t xml:space="preserve">équité sociale et bien-être au travail  </w:t>
            </w:r>
          </w:p>
          <w:p w14:paraId="315D77AF" w14:textId="77777777" w:rsidR="00290246" w:rsidRPr="00863417" w:rsidRDefault="00290246"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szCs w:val="24"/>
              </w:rPr>
            </w:pPr>
          </w:p>
        </w:tc>
        <w:tc>
          <w:tcPr>
            <w:tcW w:w="5670" w:type="dxa"/>
            <w:shd w:val="clear" w:color="auto" w:fill="auto"/>
          </w:tcPr>
          <w:p w14:paraId="69C53E87" w14:textId="77777777" w:rsidR="00290246" w:rsidRPr="00652EA0" w:rsidRDefault="00290246" w:rsidP="00821989">
            <w:pPr>
              <w:widowControl w:val="0"/>
              <w:autoSpaceDE w:val="0"/>
              <w:autoSpaceDN w:val="0"/>
              <w:adjustRightInd w:val="0"/>
              <w:spacing w:line="360" w:lineRule="atLeast"/>
              <w:textAlignment w:val="baseline"/>
              <w:rPr>
                <w:rFonts w:asciiTheme="majorHAnsi" w:eastAsia="Arial Unicode MS" w:hAnsiTheme="majorHAnsi" w:cstheme="majorHAnsi"/>
                <w:bCs/>
                <w:iCs/>
                <w:szCs w:val="24"/>
              </w:rPr>
            </w:pPr>
            <w:r w:rsidRPr="00652EA0">
              <w:rPr>
                <w:rFonts w:asciiTheme="majorHAnsi" w:eastAsia="Arial Unicode MS" w:hAnsiTheme="majorHAnsi" w:cstheme="majorHAnsi"/>
                <w:bCs/>
                <w:iCs/>
                <w:szCs w:val="24"/>
              </w:rPr>
              <w:t xml:space="preserve">Citer l’action principale mise en œuvre pour chacun des 5 items : </w:t>
            </w:r>
          </w:p>
        </w:tc>
      </w:tr>
    </w:tbl>
    <w:p w14:paraId="17B0AFDB" w14:textId="77777777" w:rsidR="00431751" w:rsidRDefault="00431751" w:rsidP="00431751">
      <w:pPr>
        <w:spacing w:after="0"/>
        <w:ind w:left="8496"/>
        <w:jc w:val="both"/>
        <w:rPr>
          <w:rFonts w:asciiTheme="majorHAnsi" w:hAnsiTheme="majorHAnsi" w:cstheme="majorHAnsi"/>
          <w:b/>
          <w:sz w:val="24"/>
          <w:szCs w:val="24"/>
        </w:rPr>
      </w:pPr>
      <w:bookmarkStart w:id="3" w:name="_GoBack"/>
      <w:bookmarkEnd w:id="3"/>
    </w:p>
    <w:p w14:paraId="70571E7A" w14:textId="77777777" w:rsid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lastRenderedPageBreak/>
        <w:t>Nom – tampon commercial et sig</w:t>
      </w:r>
      <w:r>
        <w:rPr>
          <w:rFonts w:asciiTheme="majorHAnsi" w:hAnsiTheme="majorHAnsi" w:cstheme="majorHAnsi"/>
          <w:b/>
          <w:sz w:val="24"/>
          <w:szCs w:val="24"/>
        </w:rPr>
        <w:lastRenderedPageBreak/>
        <w:t>nature du candidat</w:t>
      </w:r>
    </w:p>
    <w:p w14:paraId="593917D1" w14:textId="77777777" w:rsidR="00AA0376" w:rsidRP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t xml:space="preserve"> précédés </w:t>
      </w:r>
      <w:r>
        <w:rPr>
          <w:rFonts w:asciiTheme="majorHAnsi" w:hAnsiTheme="majorHAnsi" w:cstheme="majorHAnsi"/>
          <w:b/>
          <w:sz w:val="24"/>
          <w:szCs w:val="24"/>
        </w:rPr>
        <w:lastRenderedPageBreak/>
        <w:t>de la mention « lu et approuvé</w:t>
      </w:r>
      <w:r>
        <w:rPr>
          <w:rFonts w:asciiTheme="majorHAnsi" w:hAnsiTheme="majorHAnsi" w:cstheme="majorHAnsi"/>
          <w:b/>
          <w:sz w:val="24"/>
          <w:szCs w:val="24"/>
        </w:rPr>
        <w:lastRenderedPageBreak/>
        <w:t> »</w:t>
      </w:r>
    </w:p>
    <w:sectPr w:rsidR="00AA0376" w:rsidRPr="00431751" w:rsidSect="00767956">
      <w:footerReference w:type="default" r:id="rId7"/>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516D0" w16cex:dateUtc="2024-10-24T1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C1DF49" w16cid:durableId="2AC4EF92"/>
  <w16cid:commentId w16cid:paraId="743D3332" w16cid:durableId="2AC516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539D2" w14:textId="77777777" w:rsidR="003F2855" w:rsidRDefault="003F2855">
      <w:pPr>
        <w:spacing w:after="0" w:line="240" w:lineRule="auto"/>
      </w:pPr>
      <w:r>
        <w:separator/>
      </w:r>
    </w:p>
  </w:endnote>
  <w:endnote w:type="continuationSeparator" w:id="0">
    <w:p w14:paraId="3E4BD27D" w14:textId="77777777" w:rsidR="003F2855" w:rsidRDefault="003F2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113192"/>
      <w:docPartObj>
        <w:docPartGallery w:val="Page Numbers (Bottom of Page)"/>
        <w:docPartUnique/>
      </w:docPartObj>
    </w:sdtPr>
    <w:sdtEndPr/>
    <w:sdtContent>
      <w:p w14:paraId="32D88DEC" w14:textId="3355EBA1" w:rsidR="00767956" w:rsidRDefault="00431751">
        <w:pPr>
          <w:pStyle w:val="Pieddepage"/>
          <w:jc w:val="right"/>
        </w:pPr>
        <w:r>
          <w:fldChar w:fldCharType="begin"/>
        </w:r>
        <w:r>
          <w:instrText>PAGE   \* MERGEFORMAT</w:instrText>
        </w:r>
        <w:r>
          <w:fldChar w:fldCharType="separate"/>
        </w:r>
        <w:r w:rsidR="00360ED2">
          <w:rPr>
            <w:noProof/>
          </w:rPr>
          <w:t>4</w:t>
        </w:r>
        <w:r>
          <w:fldChar w:fldCharType="end"/>
        </w:r>
      </w:p>
    </w:sdtContent>
  </w:sdt>
  <w:p w14:paraId="38C96C01" w14:textId="77777777" w:rsidR="00767956" w:rsidRDefault="00360E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B6E00" w14:textId="77777777" w:rsidR="003F2855" w:rsidRDefault="003F2855">
      <w:pPr>
        <w:spacing w:after="0" w:line="240" w:lineRule="auto"/>
      </w:pPr>
      <w:r>
        <w:separator/>
      </w:r>
    </w:p>
  </w:footnote>
  <w:footnote w:type="continuationSeparator" w:id="0">
    <w:p w14:paraId="16C5811F" w14:textId="77777777" w:rsidR="003F2855" w:rsidRDefault="003F28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3174CD"/>
    <w:multiLevelType w:val="hybridMultilevel"/>
    <w:tmpl w:val="3634B180"/>
    <w:lvl w:ilvl="0" w:tplc="E7F673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3001C1"/>
    <w:multiLevelType w:val="hybridMultilevel"/>
    <w:tmpl w:val="CA523E26"/>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784EA5"/>
    <w:multiLevelType w:val="hybridMultilevel"/>
    <w:tmpl w:val="A8C88B80"/>
    <w:lvl w:ilvl="0" w:tplc="74FAF7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QUET Loic">
    <w15:presenceInfo w15:providerId="AD" w15:userId="S::loic.franquet@aphp.fr::6bebf6f8-f7e6-44dd-ae56-ea7e37de73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51"/>
    <w:rsid w:val="00011957"/>
    <w:rsid w:val="00017990"/>
    <w:rsid w:val="00023161"/>
    <w:rsid w:val="0003506A"/>
    <w:rsid w:val="00040927"/>
    <w:rsid w:val="00052EA6"/>
    <w:rsid w:val="000601DC"/>
    <w:rsid w:val="000650BE"/>
    <w:rsid w:val="000861AE"/>
    <w:rsid w:val="00086E4F"/>
    <w:rsid w:val="000C4CA3"/>
    <w:rsid w:val="000C58F3"/>
    <w:rsid w:val="000E07C7"/>
    <w:rsid w:val="000E7C84"/>
    <w:rsid w:val="0012404F"/>
    <w:rsid w:val="0013077B"/>
    <w:rsid w:val="00163CC5"/>
    <w:rsid w:val="00172D50"/>
    <w:rsid w:val="00180711"/>
    <w:rsid w:val="001949EE"/>
    <w:rsid w:val="001E080D"/>
    <w:rsid w:val="001E4D39"/>
    <w:rsid w:val="001E4ECB"/>
    <w:rsid w:val="00206553"/>
    <w:rsid w:val="00213F37"/>
    <w:rsid w:val="00223ABF"/>
    <w:rsid w:val="00235327"/>
    <w:rsid w:val="00244874"/>
    <w:rsid w:val="00261D7D"/>
    <w:rsid w:val="002807AB"/>
    <w:rsid w:val="0028270D"/>
    <w:rsid w:val="00286C6D"/>
    <w:rsid w:val="00290246"/>
    <w:rsid w:val="002A1D5A"/>
    <w:rsid w:val="002A2A17"/>
    <w:rsid w:val="002C4176"/>
    <w:rsid w:val="002F7B58"/>
    <w:rsid w:val="00313B25"/>
    <w:rsid w:val="00316403"/>
    <w:rsid w:val="00324977"/>
    <w:rsid w:val="00360ED2"/>
    <w:rsid w:val="003653DC"/>
    <w:rsid w:val="00384388"/>
    <w:rsid w:val="00385A75"/>
    <w:rsid w:val="003C40CA"/>
    <w:rsid w:val="003D19FC"/>
    <w:rsid w:val="003D60D7"/>
    <w:rsid w:val="003E6A74"/>
    <w:rsid w:val="003F2855"/>
    <w:rsid w:val="00412E0F"/>
    <w:rsid w:val="00423240"/>
    <w:rsid w:val="00431751"/>
    <w:rsid w:val="00433576"/>
    <w:rsid w:val="00433D58"/>
    <w:rsid w:val="00465C0B"/>
    <w:rsid w:val="00482B70"/>
    <w:rsid w:val="004B4023"/>
    <w:rsid w:val="004C33E1"/>
    <w:rsid w:val="004C3F61"/>
    <w:rsid w:val="005172EC"/>
    <w:rsid w:val="00530EA2"/>
    <w:rsid w:val="00556E71"/>
    <w:rsid w:val="005D72EC"/>
    <w:rsid w:val="005F0E40"/>
    <w:rsid w:val="0063032F"/>
    <w:rsid w:val="00636DAF"/>
    <w:rsid w:val="0068112F"/>
    <w:rsid w:val="006A76E4"/>
    <w:rsid w:val="006D1DF5"/>
    <w:rsid w:val="006D7A4E"/>
    <w:rsid w:val="0071526A"/>
    <w:rsid w:val="00723656"/>
    <w:rsid w:val="00734067"/>
    <w:rsid w:val="007416E7"/>
    <w:rsid w:val="00750499"/>
    <w:rsid w:val="00757618"/>
    <w:rsid w:val="007748E6"/>
    <w:rsid w:val="00790591"/>
    <w:rsid w:val="00791508"/>
    <w:rsid w:val="00792C58"/>
    <w:rsid w:val="007967C2"/>
    <w:rsid w:val="007B7348"/>
    <w:rsid w:val="007C1889"/>
    <w:rsid w:val="007E3249"/>
    <w:rsid w:val="008333D0"/>
    <w:rsid w:val="008361D2"/>
    <w:rsid w:val="00841F94"/>
    <w:rsid w:val="00856786"/>
    <w:rsid w:val="008D13F0"/>
    <w:rsid w:val="008F7CE1"/>
    <w:rsid w:val="008F7F13"/>
    <w:rsid w:val="00950C1A"/>
    <w:rsid w:val="00964C08"/>
    <w:rsid w:val="0097611A"/>
    <w:rsid w:val="009A12DE"/>
    <w:rsid w:val="009A7C54"/>
    <w:rsid w:val="009C7A34"/>
    <w:rsid w:val="009D33EA"/>
    <w:rsid w:val="009E75DD"/>
    <w:rsid w:val="00A036DF"/>
    <w:rsid w:val="00A2756E"/>
    <w:rsid w:val="00A35B47"/>
    <w:rsid w:val="00A35ED6"/>
    <w:rsid w:val="00A72C3F"/>
    <w:rsid w:val="00A97271"/>
    <w:rsid w:val="00AA0376"/>
    <w:rsid w:val="00AC30B8"/>
    <w:rsid w:val="00AD1A8D"/>
    <w:rsid w:val="00B03E87"/>
    <w:rsid w:val="00B0721E"/>
    <w:rsid w:val="00B252A5"/>
    <w:rsid w:val="00B465FA"/>
    <w:rsid w:val="00B53391"/>
    <w:rsid w:val="00BB6ED6"/>
    <w:rsid w:val="00BB708E"/>
    <w:rsid w:val="00BC5382"/>
    <w:rsid w:val="00BF16C7"/>
    <w:rsid w:val="00C148FD"/>
    <w:rsid w:val="00C30319"/>
    <w:rsid w:val="00C47089"/>
    <w:rsid w:val="00C70F0C"/>
    <w:rsid w:val="00C76DEA"/>
    <w:rsid w:val="00C903E5"/>
    <w:rsid w:val="00CA409F"/>
    <w:rsid w:val="00CD0534"/>
    <w:rsid w:val="00CD2A61"/>
    <w:rsid w:val="00CE5360"/>
    <w:rsid w:val="00D12963"/>
    <w:rsid w:val="00D74BDD"/>
    <w:rsid w:val="00D8578B"/>
    <w:rsid w:val="00DA642A"/>
    <w:rsid w:val="00DC1118"/>
    <w:rsid w:val="00DF5810"/>
    <w:rsid w:val="00E249EB"/>
    <w:rsid w:val="00E478A2"/>
    <w:rsid w:val="00E65658"/>
    <w:rsid w:val="00E90AAC"/>
    <w:rsid w:val="00E93D3D"/>
    <w:rsid w:val="00EA4164"/>
    <w:rsid w:val="00EA5C72"/>
    <w:rsid w:val="00EF6257"/>
    <w:rsid w:val="00F37D15"/>
    <w:rsid w:val="00F607BA"/>
    <w:rsid w:val="00F61E37"/>
    <w:rsid w:val="00F66A2D"/>
    <w:rsid w:val="00F773FA"/>
    <w:rsid w:val="00F91538"/>
    <w:rsid w:val="00F95386"/>
    <w:rsid w:val="00FA4940"/>
    <w:rsid w:val="00FC0442"/>
    <w:rsid w:val="00FD22A1"/>
    <w:rsid w:val="00FE1F59"/>
    <w:rsid w:val="00FF1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1E666"/>
  <w15:chartTrackingRefBased/>
  <w15:docId w15:val="{3E52CBDB-C077-42C4-91DC-37483719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7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3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317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1751"/>
  </w:style>
  <w:style w:type="paragraph" w:styleId="Paragraphedeliste">
    <w:name w:val="List Paragraph"/>
    <w:basedOn w:val="Normal"/>
    <w:uiPriority w:val="34"/>
    <w:qFormat/>
    <w:rsid w:val="00431751"/>
    <w:pPr>
      <w:spacing w:after="0" w:line="240" w:lineRule="auto"/>
      <w:ind w:left="720"/>
      <w:contextualSpacing/>
      <w:jc w:val="both"/>
    </w:pPr>
    <w:rPr>
      <w:rFonts w:ascii="Arial" w:eastAsia="Times New Roman" w:hAnsi="Arial" w:cs="Times New Roman"/>
      <w:color w:val="000000"/>
      <w:sz w:val="20"/>
      <w:szCs w:val="20"/>
      <w:lang w:eastAsia="fr-FR"/>
    </w:rPr>
  </w:style>
  <w:style w:type="character" w:styleId="Marquedecommentaire">
    <w:name w:val="annotation reference"/>
    <w:basedOn w:val="Policepardfaut"/>
    <w:uiPriority w:val="99"/>
    <w:semiHidden/>
    <w:unhideWhenUsed/>
    <w:rsid w:val="00431751"/>
    <w:rPr>
      <w:sz w:val="16"/>
      <w:szCs w:val="16"/>
    </w:rPr>
  </w:style>
  <w:style w:type="paragraph" w:styleId="Commentaire">
    <w:name w:val="annotation text"/>
    <w:basedOn w:val="Normal"/>
    <w:link w:val="CommentaireCar"/>
    <w:uiPriority w:val="99"/>
    <w:semiHidden/>
    <w:unhideWhenUsed/>
    <w:rsid w:val="00431751"/>
    <w:pPr>
      <w:spacing w:line="240" w:lineRule="auto"/>
    </w:pPr>
    <w:rPr>
      <w:sz w:val="20"/>
      <w:szCs w:val="20"/>
    </w:rPr>
  </w:style>
  <w:style w:type="character" w:customStyle="1" w:styleId="CommentaireCar">
    <w:name w:val="Commentaire Car"/>
    <w:basedOn w:val="Policepardfaut"/>
    <w:link w:val="Commentaire"/>
    <w:uiPriority w:val="99"/>
    <w:semiHidden/>
    <w:rsid w:val="00431751"/>
    <w:rPr>
      <w:sz w:val="20"/>
      <w:szCs w:val="20"/>
    </w:rPr>
  </w:style>
  <w:style w:type="paragraph" w:styleId="Textedebulles">
    <w:name w:val="Balloon Text"/>
    <w:basedOn w:val="Normal"/>
    <w:link w:val="TextedebullesCar"/>
    <w:uiPriority w:val="99"/>
    <w:semiHidden/>
    <w:unhideWhenUsed/>
    <w:rsid w:val="004317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751"/>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2F7B58"/>
    <w:rPr>
      <w:b/>
      <w:bCs/>
    </w:rPr>
  </w:style>
  <w:style w:type="character" w:customStyle="1" w:styleId="ObjetducommentaireCar">
    <w:name w:val="Objet du commentaire Car"/>
    <w:basedOn w:val="CommentaireCar"/>
    <w:link w:val="Objetducommentaire"/>
    <w:uiPriority w:val="99"/>
    <w:semiHidden/>
    <w:rsid w:val="002F7B58"/>
    <w:rPr>
      <w:b/>
      <w:bCs/>
      <w:sz w:val="20"/>
      <w:szCs w:val="20"/>
    </w:rPr>
  </w:style>
  <w:style w:type="paragraph" w:styleId="En-tte">
    <w:name w:val="header"/>
    <w:basedOn w:val="Normal"/>
    <w:link w:val="En-tteCar"/>
    <w:uiPriority w:val="99"/>
    <w:unhideWhenUsed/>
    <w:rsid w:val="00BF16C7"/>
    <w:pPr>
      <w:tabs>
        <w:tab w:val="center" w:pos="4536"/>
        <w:tab w:val="right" w:pos="9072"/>
      </w:tabs>
      <w:spacing w:after="0" w:line="240" w:lineRule="auto"/>
    </w:pPr>
  </w:style>
  <w:style w:type="character" w:customStyle="1" w:styleId="En-tteCar">
    <w:name w:val="En-tête Car"/>
    <w:basedOn w:val="Policepardfaut"/>
    <w:link w:val="En-tte"/>
    <w:uiPriority w:val="99"/>
    <w:rsid w:val="00BF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1406</Words>
  <Characters>7735</Characters>
  <Application>Microsoft Office Word</Application>
  <DocSecurity>4</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 Sabrina</dc:creator>
  <cp:keywords/>
  <dc:description/>
  <cp:lastModifiedBy>MARTIN Laetitia (EPS)</cp:lastModifiedBy>
  <cp:revision>2</cp:revision>
  <cp:lastPrinted>2023-05-11T07:40:00Z</cp:lastPrinted>
  <dcterms:created xsi:type="dcterms:W3CDTF">2024-10-25T12:02:00Z</dcterms:created>
  <dcterms:modified xsi:type="dcterms:W3CDTF">2024-10-25T12:02:00Z</dcterms:modified>
</cp:coreProperties>
</file>