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AA43F2" w14:textId="3C36D3D2" w:rsidR="008B5D08" w:rsidRDefault="00543FEF">
      <w:pPr>
        <w:pStyle w:val="Enttegche"/>
      </w:pPr>
      <w:bookmarkStart w:id="0" w:name="_Toc526222884"/>
      <w:bookmarkStart w:id="1" w:name="_Toc526222885"/>
      <w:bookmarkEnd w:id="0"/>
      <w:bookmarkEnd w:id="1"/>
      <w:moveToRangeStart w:id="2" w:author="FERRON Emmanuelle" w:date="2024-10-25T15:48:00Z" w:name="move180763719"/>
      <w:moveTo w:id="3" w:author="FERRON Emmanuelle" w:date="2024-10-25T15:48:00Z">
        <w:r w:rsidRPr="001B7055">
          <w:rPr>
            <w:noProof/>
          </w:rPr>
          <w:drawing>
            <wp:inline distT="0" distB="0" distL="0" distR="0" wp14:anchorId="1E68FEAD" wp14:editId="3CFEEF17">
              <wp:extent cx="2409825" cy="9810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9825" cy="981075"/>
                      </a:xfrm>
                      <a:prstGeom prst="rect">
                        <a:avLst/>
                      </a:prstGeom>
                      <a:noFill/>
                      <a:ln>
                        <a:noFill/>
                      </a:ln>
                    </pic:spPr>
                  </pic:pic>
                </a:graphicData>
              </a:graphic>
            </wp:inline>
          </w:drawing>
        </w:r>
      </w:moveTo>
      <w:moveToRangeEnd w:id="2"/>
    </w:p>
    <w:p w14:paraId="70FD9C50" w14:textId="0324185E" w:rsidR="008B5D08" w:rsidDel="00543FEF" w:rsidRDefault="00AF59C8">
      <w:pPr>
        <w:pStyle w:val="RedaliaNormal"/>
        <w:rPr>
          <w:del w:id="4" w:author="FERRON Emmanuelle" w:date="2024-10-25T15:48:00Z"/>
        </w:rPr>
      </w:pPr>
      <w:moveFromRangeStart w:id="5" w:author="FERRON Emmanuelle" w:date="2024-10-25T15:48:00Z" w:name="move180763719"/>
      <w:moveFrom w:id="6" w:author="FERRON Emmanuelle" w:date="2024-10-25T15:48:00Z">
        <w:r w:rsidRPr="001B7055" w:rsidDel="00543FEF">
          <w:rPr>
            <w:noProof/>
          </w:rPr>
          <w:drawing>
            <wp:inline distT="0" distB="0" distL="0" distR="0" wp14:anchorId="2B812CC0" wp14:editId="159E9A8B">
              <wp:extent cx="2409825" cy="981075"/>
              <wp:effectExtent l="0" t="0" r="9525" b="952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9825" cy="981075"/>
                      </a:xfrm>
                      <a:prstGeom prst="rect">
                        <a:avLst/>
                      </a:prstGeom>
                      <a:noFill/>
                      <a:ln>
                        <a:noFill/>
                      </a:ln>
                    </pic:spPr>
                  </pic:pic>
                </a:graphicData>
              </a:graphic>
            </wp:inline>
          </w:drawing>
        </w:r>
      </w:moveFrom>
      <w:moveFromRangeEnd w:id="5"/>
    </w:p>
    <w:p w14:paraId="4C629D93" w14:textId="77777777" w:rsidR="008B5D08" w:rsidRDefault="008B5D08">
      <w:pPr>
        <w:pStyle w:val="RedaliaNormal"/>
      </w:pPr>
    </w:p>
    <w:p w14:paraId="49EC5F3D" w14:textId="77777777" w:rsidR="00AB50DA" w:rsidRPr="00AB50DA" w:rsidRDefault="00AB50DA" w:rsidP="00AB50DA">
      <w:pPr>
        <w:widowControl w:val="0"/>
        <w:shd w:val="clear" w:color="auto" w:fill="auto"/>
        <w:tabs>
          <w:tab w:val="left" w:leader="dot" w:pos="8505"/>
        </w:tabs>
        <w:suppressAutoHyphens/>
        <w:autoSpaceDN w:val="0"/>
        <w:spacing w:before="40" w:line="276" w:lineRule="auto"/>
        <w:jc w:val="both"/>
        <w:textAlignment w:val="baseline"/>
        <w:rPr>
          <w:rFonts w:ascii="Arial" w:hAnsi="Arial"/>
          <w:sz w:val="22"/>
        </w:rPr>
      </w:pPr>
      <w:r w:rsidRPr="00AB50DA">
        <w:rPr>
          <w:rFonts w:ascii="Arial" w:hAnsi="Arial"/>
          <w:sz w:val="22"/>
        </w:rPr>
        <w:t>24-29 Acquisition d’une station d’électrochimie locale à balayage</w:t>
      </w:r>
    </w:p>
    <w:p w14:paraId="11190032" w14:textId="77777777" w:rsidR="008B5D08" w:rsidDel="00543FEF" w:rsidRDefault="00623630">
      <w:pPr>
        <w:pStyle w:val="RdaliaLgende"/>
        <w:ind w:left="6237" w:firstLine="0"/>
        <w:rPr>
          <w:del w:id="7" w:author="FERRON Emmanuelle" w:date="2024-10-25T15:47:00Z"/>
        </w:rPr>
      </w:pPr>
      <w:r>
        <w:t>(Mention réservée à l’administration)</w:t>
      </w:r>
    </w:p>
    <w:p w14:paraId="07293457" w14:textId="77777777" w:rsidR="008B5D08" w:rsidRDefault="008B5D08" w:rsidP="00543FEF">
      <w:pPr>
        <w:pStyle w:val="RdaliaLgende"/>
        <w:ind w:left="6237" w:firstLine="0"/>
        <w:pPrChange w:id="8" w:author="FERRON Emmanuelle" w:date="2024-10-25T15:47:00Z">
          <w:pPr>
            <w:pStyle w:val="RedaliaTitredocument"/>
          </w:pPr>
        </w:pPrChange>
      </w:pPr>
    </w:p>
    <w:p w14:paraId="52C9AD98" w14:textId="77777777" w:rsidR="008B5D08" w:rsidRDefault="008B5D08">
      <w:pPr>
        <w:pStyle w:val="RedaliaTitredocument"/>
      </w:pPr>
    </w:p>
    <w:p w14:paraId="1E157EB5" w14:textId="77777777" w:rsidR="008B5D08" w:rsidRDefault="00623630">
      <w:pPr>
        <w:pStyle w:val="RedaliaTitredocument"/>
      </w:pPr>
      <w:r>
        <w:t>MARCHE DE FOURNITURES</w:t>
      </w:r>
    </w:p>
    <w:p w14:paraId="39AA9B1B" w14:textId="77777777" w:rsidR="008B5D08" w:rsidRDefault="008B5D08">
      <w:pPr>
        <w:pStyle w:val="RedaliaTitredocument"/>
        <w:rPr>
          <w:sz w:val="28"/>
          <w:szCs w:val="28"/>
        </w:rPr>
      </w:pPr>
    </w:p>
    <w:p w14:paraId="610D1ADF" w14:textId="77777777" w:rsidR="008B5D08" w:rsidRDefault="00623630">
      <w:pPr>
        <w:pStyle w:val="RedaliaTitredocument"/>
      </w:pPr>
      <w:r>
        <w:t>Acte d’engagement</w:t>
      </w:r>
    </w:p>
    <w:p w14:paraId="4ECCC277" w14:textId="77777777" w:rsidR="008B5D08" w:rsidRDefault="008B5D08">
      <w:pPr>
        <w:pStyle w:val="RedaliaNormal"/>
      </w:pPr>
    </w:p>
    <w:p w14:paraId="204D26D3" w14:textId="77777777" w:rsidR="008B5D08" w:rsidRDefault="00623630">
      <w:pPr>
        <w:pStyle w:val="RdaliaTitreparagraphe"/>
      </w:pPr>
      <w:r>
        <w:t>Objet du marché</w:t>
      </w:r>
    </w:p>
    <w:p w14:paraId="60398116" w14:textId="77777777" w:rsidR="00AB50DA" w:rsidRPr="00AB50DA" w:rsidRDefault="00AB50DA" w:rsidP="00AB50DA">
      <w:pPr>
        <w:widowControl w:val="0"/>
        <w:shd w:val="clear" w:color="auto" w:fill="auto"/>
        <w:tabs>
          <w:tab w:val="left" w:leader="dot" w:pos="8505"/>
        </w:tabs>
        <w:suppressAutoHyphens/>
        <w:autoSpaceDN w:val="0"/>
        <w:spacing w:before="40" w:line="276" w:lineRule="auto"/>
        <w:jc w:val="both"/>
        <w:textAlignment w:val="baseline"/>
        <w:rPr>
          <w:rFonts w:ascii="Arial" w:hAnsi="Arial"/>
          <w:sz w:val="22"/>
        </w:rPr>
      </w:pPr>
      <w:r w:rsidRPr="00AB50DA">
        <w:rPr>
          <w:rFonts w:ascii="Arial" w:hAnsi="Arial"/>
          <w:sz w:val="22"/>
        </w:rPr>
        <w:t xml:space="preserve">24-29 Acquisition d’une station d’électrochimie locale à balayage composée du module de </w:t>
      </w:r>
      <w:r w:rsidRPr="00AB50DA">
        <w:rPr>
          <w:rFonts w:ascii="Arial" w:hAnsi="Arial"/>
          <w:bCs/>
          <w:sz w:val="22"/>
        </w:rPr>
        <w:t>microscopie électrochimique à balayage (SECM</w:t>
      </w:r>
      <w:r w:rsidRPr="00AB50DA">
        <w:rPr>
          <w:rFonts w:ascii="Arial" w:hAnsi="Arial"/>
          <w:b/>
          <w:bCs/>
          <w:sz w:val="22"/>
        </w:rPr>
        <w:t xml:space="preserve">) </w:t>
      </w:r>
      <w:r w:rsidRPr="00AB50DA">
        <w:rPr>
          <w:rFonts w:ascii="Arial" w:hAnsi="Arial"/>
          <w:bCs/>
          <w:sz w:val="22"/>
        </w:rPr>
        <w:t>et du module de spectrométrie d’impédance électrochimique locale (LEIS)</w:t>
      </w:r>
      <w:r w:rsidRPr="00AB50DA">
        <w:rPr>
          <w:rFonts w:ascii="Arial" w:hAnsi="Arial"/>
          <w:sz w:val="22"/>
        </w:rPr>
        <w:t>, assortie d’équipements et accessoires dédiés.</w:t>
      </w:r>
    </w:p>
    <w:p w14:paraId="3BE9AD4A" w14:textId="77777777" w:rsidR="008B5D08" w:rsidRDefault="00623630">
      <w:pPr>
        <w:pStyle w:val="RdaliaTitreparagraphe"/>
      </w:pPr>
      <w:r>
        <w:t>Acheteur</w:t>
      </w:r>
    </w:p>
    <w:p w14:paraId="0EA9B2DF" w14:textId="77777777" w:rsidR="008B5D08" w:rsidRDefault="00623630">
      <w:pPr>
        <w:pStyle w:val="RedaliaNormal"/>
      </w:pPr>
      <w:r>
        <w:t>Université de Toulon</w:t>
      </w:r>
    </w:p>
    <w:p w14:paraId="1F3FD753" w14:textId="77777777" w:rsidR="008B5D08" w:rsidRDefault="00623630">
      <w:pPr>
        <w:pStyle w:val="RedaliaNormal"/>
      </w:pPr>
      <w:r>
        <w:t>Adresse :   CS 60584   83041 TOULON Cedex 9</w:t>
      </w:r>
    </w:p>
    <w:p w14:paraId="6F345B79" w14:textId="77777777" w:rsidR="008B5D08" w:rsidRDefault="00623630">
      <w:pPr>
        <w:pStyle w:val="RedaliaNormal"/>
      </w:pPr>
      <w:r>
        <w:t>Téléphone : +33 0494142688</w:t>
      </w:r>
    </w:p>
    <w:p w14:paraId="46A6265F" w14:textId="77777777" w:rsidR="008B5D08" w:rsidRDefault="00623630">
      <w:pPr>
        <w:pStyle w:val="RdaliaTitreparagraphe"/>
      </w:pPr>
      <w:r>
        <w:t>Mandataire agissant au nom et pour le compte de l’acheteur</w:t>
      </w:r>
    </w:p>
    <w:p w14:paraId="6F1AD643" w14:textId="77777777" w:rsidR="008B5D08" w:rsidRDefault="00623630">
      <w:pPr>
        <w:pStyle w:val="RedaliaNormal"/>
      </w:pPr>
      <w:r>
        <w:t>Université de Toulon</w:t>
      </w:r>
    </w:p>
    <w:p w14:paraId="739ABAAD" w14:textId="1F1486B5" w:rsidR="008B5D08" w:rsidRDefault="00623630">
      <w:pPr>
        <w:pStyle w:val="RedaliaNormal"/>
      </w:pPr>
      <w:r>
        <w:t xml:space="preserve">Adresse :   CS 60584 </w:t>
      </w:r>
      <w:r w:rsidR="005A0A21">
        <w:t>-</w:t>
      </w:r>
      <w:r>
        <w:t xml:space="preserve"> 83041 TOULON Cedex </w:t>
      </w:r>
    </w:p>
    <w:p w14:paraId="11F8863F" w14:textId="77777777" w:rsidR="008B5D08" w:rsidRDefault="00623630">
      <w:pPr>
        <w:pStyle w:val="RedaliaNormal"/>
      </w:pPr>
      <w:r>
        <w:t>Représenté par : Direction de la recherche et des projets</w:t>
      </w:r>
      <w:r w:rsidR="00AF59C8">
        <w:t xml:space="preserve"> – Laboratoire MAPIEM</w:t>
      </w:r>
    </w:p>
    <w:p w14:paraId="0642DB0F" w14:textId="0C658514" w:rsidR="008B5D08" w:rsidRPr="00543FEF" w:rsidRDefault="00623630" w:rsidP="00543FEF">
      <w:pPr>
        <w:pStyle w:val="RdaliaTitreparagraphe"/>
        <w:pBdr>
          <w:bottom w:val="single" w:sz="6" w:space="31" w:color="000000"/>
        </w:pBdr>
        <w:rPr>
          <w:u w:val="single"/>
          <w:rPrChange w:id="9" w:author="FERRON Emmanuelle" w:date="2024-10-25T15:47:00Z">
            <w:rPr/>
          </w:rPrChange>
        </w:rPr>
        <w:pPrChange w:id="10" w:author="FERRON Emmanuelle" w:date="2024-10-25T15:47:00Z">
          <w:pPr>
            <w:pStyle w:val="RdaliaTitreparagraphe"/>
          </w:pPr>
        </w:pPrChange>
      </w:pPr>
      <w:r w:rsidRPr="00543FEF">
        <w:rPr>
          <w:u w:val="single"/>
          <w:rPrChange w:id="11" w:author="FERRON Emmanuelle" w:date="2024-10-25T15:47:00Z">
            <w:rPr/>
          </w:rPrChange>
        </w:rPr>
        <w:t xml:space="preserve">Référence de l'arrêté de désignation de la personne signataire du marché </w:t>
      </w:r>
    </w:p>
    <w:p w14:paraId="5969B725" w14:textId="0969A064" w:rsidR="00543FEF" w:rsidRPr="00543FEF" w:rsidRDefault="00AB50DA" w:rsidP="00543FEF">
      <w:pPr>
        <w:pStyle w:val="RdaliaTitreparagraphe"/>
        <w:pBdr>
          <w:bottom w:val="single" w:sz="6" w:space="31" w:color="000000"/>
        </w:pBdr>
        <w:rPr>
          <w:sz w:val="22"/>
          <w:rPrChange w:id="12" w:author="FERRON Emmanuelle" w:date="2024-10-25T15:48:00Z">
            <w:rPr/>
          </w:rPrChange>
        </w:rPr>
        <w:pPrChange w:id="13" w:author="FERRON Emmanuelle" w:date="2024-10-25T15:47:00Z">
          <w:pPr>
            <w:pStyle w:val="RdaliaTitreparagraphe"/>
          </w:pPr>
        </w:pPrChange>
      </w:pPr>
      <w:r w:rsidRPr="00AB50DA">
        <w:rPr>
          <w:sz w:val="22"/>
        </w:rPr>
        <w:t>Délibération de compétences du conseil d'administration au président CA-2023-15 du 11 avril 2023</w:t>
      </w:r>
    </w:p>
    <w:p w14:paraId="51E55C36" w14:textId="77777777" w:rsidR="008B5D08" w:rsidRPr="00543FEF" w:rsidRDefault="00623630" w:rsidP="00543FEF">
      <w:pPr>
        <w:pStyle w:val="RdaliaTitreparagraphe"/>
        <w:pBdr>
          <w:bottom w:val="single" w:sz="6" w:space="31" w:color="000000"/>
        </w:pBdr>
        <w:rPr>
          <w:u w:val="single"/>
          <w:rPrChange w:id="14" w:author="FERRON Emmanuelle" w:date="2024-10-25T15:47:00Z">
            <w:rPr/>
          </w:rPrChange>
        </w:rPr>
        <w:pPrChange w:id="15" w:author="FERRON Emmanuelle" w:date="2024-10-25T15:47:00Z">
          <w:pPr>
            <w:pStyle w:val="RdaliaTitreparagraphe"/>
          </w:pPr>
        </w:pPrChange>
      </w:pPr>
      <w:r w:rsidRPr="00543FEF">
        <w:rPr>
          <w:u w:val="single"/>
          <w:rPrChange w:id="16" w:author="FERRON Emmanuelle" w:date="2024-10-25T15:47:00Z">
            <w:rPr/>
          </w:rPrChange>
        </w:rPr>
        <w:t xml:space="preserve">Procédure de passation </w:t>
      </w:r>
    </w:p>
    <w:p w14:paraId="483D885A" w14:textId="4E17ED04" w:rsidR="00543FEF" w:rsidRPr="00543FEF" w:rsidRDefault="00E40426" w:rsidP="00543FEF">
      <w:pPr>
        <w:pStyle w:val="RdaliaTitreparagraphe"/>
        <w:pBdr>
          <w:bottom w:val="single" w:sz="6" w:space="31" w:color="000000"/>
        </w:pBdr>
        <w:rPr>
          <w:ins w:id="17" w:author="FERRON Emmanuelle" w:date="2024-10-25T15:47:00Z"/>
          <w:sz w:val="22"/>
          <w:rPrChange w:id="18" w:author="FERRON Emmanuelle" w:date="2024-10-25T15:47:00Z">
            <w:rPr>
              <w:ins w:id="19" w:author="FERRON Emmanuelle" w:date="2024-10-25T15:47:00Z"/>
            </w:rPr>
          </w:rPrChange>
        </w:rPr>
        <w:pPrChange w:id="20" w:author="FERRON Emmanuelle" w:date="2024-10-25T15:47:00Z">
          <w:pPr>
            <w:pStyle w:val="RdaliaTitreparagraphe"/>
          </w:pPr>
        </w:pPrChange>
      </w:pPr>
      <w:r w:rsidRPr="00543FEF">
        <w:rPr>
          <w:sz w:val="22"/>
          <w:rPrChange w:id="21" w:author="FERRON Emmanuelle" w:date="2024-10-25T15:47:00Z">
            <w:rPr>
              <w:sz w:val="22"/>
            </w:rPr>
          </w:rPrChange>
        </w:rPr>
        <w:t>Procédu</w:t>
      </w:r>
      <w:ins w:id="22" w:author="FERRON Emmanuelle" w:date="2024-10-25T15:47:00Z">
        <w:r w:rsidR="00543FEF">
          <w:rPr>
            <w:sz w:val="22"/>
          </w:rPr>
          <w:t>r</w:t>
        </w:r>
      </w:ins>
      <w:del w:id="23" w:author="FERRON Emmanuelle" w:date="2024-10-25T15:47:00Z">
        <w:r w:rsidRPr="00543FEF" w:rsidDel="00543FEF">
          <w:rPr>
            <w:sz w:val="22"/>
            <w:rPrChange w:id="24" w:author="FERRON Emmanuelle" w:date="2024-10-25T15:47:00Z">
              <w:rPr>
                <w:sz w:val="22"/>
              </w:rPr>
            </w:rPrChange>
          </w:rPr>
          <w:delText>r</w:delText>
        </w:r>
      </w:del>
      <w:r w:rsidRPr="00543FEF">
        <w:rPr>
          <w:sz w:val="22"/>
          <w:rPrChange w:id="25" w:author="FERRON Emmanuelle" w:date="2024-10-25T15:47:00Z">
            <w:rPr>
              <w:sz w:val="22"/>
            </w:rPr>
          </w:rPrChange>
        </w:rPr>
        <w:t>e adaptée – Articles R. 2123-1, R. 2123-4 du Code de la commande publiqu</w:t>
      </w:r>
      <w:del w:id="26" w:author="FERRON Emmanuelle" w:date="2024-10-25T15:47:00Z">
        <w:r w:rsidRPr="00543FEF" w:rsidDel="00543FEF">
          <w:rPr>
            <w:sz w:val="22"/>
            <w:rPrChange w:id="27" w:author="FERRON Emmanuelle" w:date="2024-10-25T15:47:00Z">
              <w:rPr>
                <w:sz w:val="22"/>
              </w:rPr>
            </w:rPrChange>
          </w:rPr>
          <w:delText>e</w:delText>
        </w:r>
      </w:del>
      <w:ins w:id="28" w:author="FERRON Emmanuelle" w:date="2024-10-25T15:47:00Z">
        <w:r w:rsidR="00543FEF">
          <w:rPr>
            <w:sz w:val="22"/>
          </w:rPr>
          <w:t>e</w:t>
        </w:r>
      </w:ins>
      <w:del w:id="29" w:author="FERRON Emmanuelle" w:date="2024-10-25T15:47:00Z">
        <w:r w:rsidRPr="00543FEF" w:rsidDel="00543FEF">
          <w:rPr>
            <w:rPrChange w:id="30" w:author="FERRON Emmanuelle" w:date="2024-10-25T15:47:00Z">
              <w:rPr/>
            </w:rPrChange>
          </w:rPr>
          <w:delText xml:space="preserve"> </w:delText>
        </w:r>
      </w:del>
    </w:p>
    <w:p w14:paraId="52870E6D" w14:textId="50444003" w:rsidR="008B5D08" w:rsidRDefault="00623630">
      <w:pPr>
        <w:pStyle w:val="RdaliaTitreparagraphe"/>
      </w:pPr>
      <w:r>
        <w:t>Personne habilitée à donner les renseignements relatifs aux nantissements et cessions de créances</w:t>
      </w:r>
    </w:p>
    <w:p w14:paraId="22415240" w14:textId="77777777" w:rsidR="008B5D08" w:rsidRDefault="00623630">
      <w:pPr>
        <w:pStyle w:val="RedaliaNormal"/>
      </w:pPr>
      <w:r>
        <w:t>Sabine Carpentier Responsable du pôle achat – CS 60584 83041 Toulon cedex 9</w:t>
      </w:r>
    </w:p>
    <w:p w14:paraId="3EFD353F" w14:textId="77777777" w:rsidR="008B5D08" w:rsidRDefault="00623630">
      <w:pPr>
        <w:pStyle w:val="RedaliaNormal"/>
      </w:pPr>
      <w:r>
        <w:t xml:space="preserve">pole-achat@univ-tln.fr </w:t>
      </w:r>
    </w:p>
    <w:p w14:paraId="12F07D1E" w14:textId="77777777" w:rsidR="008B5D08" w:rsidRDefault="00623630">
      <w:pPr>
        <w:pStyle w:val="RedaliaNormal"/>
      </w:pPr>
      <w:r>
        <w:t>04 94 14 26 88</w:t>
      </w:r>
    </w:p>
    <w:p w14:paraId="2EFCA976" w14:textId="77777777" w:rsidR="008B5D08" w:rsidRDefault="00623630">
      <w:pPr>
        <w:pStyle w:val="RdaliaTitreparagraphe"/>
      </w:pPr>
      <w:r>
        <w:t>Comptable public assignataire des paiements</w:t>
      </w:r>
    </w:p>
    <w:p w14:paraId="2DFDEB3C" w14:textId="6F66EE88" w:rsidR="008B5D08" w:rsidRDefault="00623630">
      <w:pPr>
        <w:pStyle w:val="RedaliaNormal"/>
      </w:pPr>
      <w:r>
        <w:t>M</w:t>
      </w:r>
      <w:r w:rsidR="00F1662A">
        <w:t>onsieur</w:t>
      </w:r>
      <w:r>
        <w:t xml:space="preserve"> l'agent comptable</w:t>
      </w:r>
      <w:r w:rsidR="00F1662A">
        <w:t xml:space="preserve"> en exercice</w:t>
      </w:r>
    </w:p>
    <w:p w14:paraId="01362EB3" w14:textId="77777777" w:rsidR="008B5D08" w:rsidRDefault="008B5D08">
      <w:pPr>
        <w:pStyle w:val="RedaliaNormal"/>
      </w:pPr>
    </w:p>
    <w:p w14:paraId="16AA2A99" w14:textId="77777777" w:rsidR="008B5D08" w:rsidRDefault="00623630">
      <w:pPr>
        <w:pStyle w:val="RedaliaNormal"/>
      </w:pPr>
      <w:r>
        <w:t>Les cessions de créance doivent être notifiées ou les nantissements signifiés à l’organisme désigné ci-dessus.</w:t>
      </w:r>
    </w:p>
    <w:p w14:paraId="1930F173" w14:textId="77777777" w:rsidR="008B5D08" w:rsidRDefault="008B5D08">
      <w:pPr>
        <w:pStyle w:val="RedaliaNormal"/>
      </w:pPr>
    </w:p>
    <w:p w14:paraId="05AB7ACC" w14:textId="77777777" w:rsidR="008B5D08" w:rsidRDefault="00623630">
      <w:pPr>
        <w:pStyle w:val="RedaliaNormal"/>
      </w:pPr>
      <w:r>
        <w:t>Transmis au ministère le :</w:t>
      </w:r>
      <w:r>
        <w:tab/>
      </w:r>
    </w:p>
    <w:p w14:paraId="1E928DCF" w14:textId="77777777" w:rsidR="008B5D08" w:rsidRDefault="00623630">
      <w:pPr>
        <w:pStyle w:val="RdaliaTitreparagraphe"/>
      </w:pPr>
      <w:r>
        <w:t>Notification du marché</w:t>
      </w:r>
    </w:p>
    <w:p w14:paraId="7757080A" w14:textId="77777777" w:rsidR="008B5D08" w:rsidRDefault="00623630">
      <w:pPr>
        <w:pStyle w:val="RedaliaNormal"/>
      </w:pPr>
      <w:r>
        <w:t>Date de notification :</w:t>
      </w:r>
      <w:r>
        <w:tab/>
      </w:r>
    </w:p>
    <w:p w14:paraId="44D11789" w14:textId="77777777" w:rsidR="00543FEF" w:rsidRDefault="00623630">
      <w:pPr>
        <w:pStyle w:val="En-ttedetabledesmatires"/>
      </w:pPr>
      <w:r>
        <w:br w:type="page"/>
      </w:r>
    </w:p>
    <w:bookmarkStart w:id="31" w:name="_Toc180763756" w:displacedByCustomXml="next"/>
    <w:sdt>
      <w:sdtPr>
        <w:rPr>
          <w:rFonts w:ascii="Times New Roman" w:hAnsi="Times New Roman"/>
          <w:color w:val="auto"/>
          <w:sz w:val="20"/>
          <w:szCs w:val="20"/>
        </w:rPr>
        <w:id w:val="-1057701492"/>
        <w:docPartObj>
          <w:docPartGallery w:val="Table of Contents"/>
          <w:docPartUnique/>
        </w:docPartObj>
      </w:sdtPr>
      <w:sdtEndPr>
        <w:rPr>
          <w:b/>
          <w:bCs/>
        </w:rPr>
      </w:sdtEndPr>
      <w:sdtContent>
        <w:p w14:paraId="78CE9B37" w14:textId="109BD1EC" w:rsidR="00B60061" w:rsidRDefault="00B60061">
          <w:pPr>
            <w:pStyle w:val="En-ttedetabledesmatires"/>
          </w:pPr>
          <w:r>
            <w:t>Table des matières</w:t>
          </w:r>
          <w:bookmarkEnd w:id="31"/>
        </w:p>
        <w:p w14:paraId="277740A9" w14:textId="79909A02" w:rsidR="00543FEF" w:rsidRDefault="00B60061">
          <w:pPr>
            <w:pStyle w:val="TM1"/>
            <w:rPr>
              <w:ins w:id="32" w:author="FERRON Emmanuelle" w:date="2024-10-25T15:49:00Z"/>
              <w:rFonts w:asciiTheme="minorHAnsi" w:eastAsiaTheme="minorEastAsia" w:hAnsiTheme="minorHAnsi" w:cstheme="minorBidi"/>
              <w:b w:val="0"/>
              <w:noProof/>
              <w:kern w:val="0"/>
              <w:sz w:val="22"/>
              <w:szCs w:val="22"/>
            </w:rPr>
          </w:pPr>
          <w:r>
            <w:fldChar w:fldCharType="begin"/>
          </w:r>
          <w:r>
            <w:instrText xml:space="preserve"> TOC \o "1-3" \h \z \u </w:instrText>
          </w:r>
          <w:r>
            <w:fldChar w:fldCharType="separate"/>
          </w:r>
          <w:ins w:id="33" w:author="FERRON Emmanuelle" w:date="2024-10-25T15:49:00Z">
            <w:r w:rsidR="00543FEF" w:rsidRPr="009B0CD5">
              <w:rPr>
                <w:rStyle w:val="Lienhypertexte"/>
                <w:noProof/>
              </w:rPr>
              <w:fldChar w:fldCharType="begin"/>
            </w:r>
            <w:r w:rsidR="00543FEF" w:rsidRPr="009B0CD5">
              <w:rPr>
                <w:rStyle w:val="Lienhypertexte"/>
                <w:noProof/>
              </w:rPr>
              <w:instrText xml:space="preserve"> </w:instrText>
            </w:r>
            <w:r w:rsidR="00543FEF">
              <w:rPr>
                <w:noProof/>
              </w:rPr>
              <w:instrText>HYPERLINK \l "_Toc180763756"</w:instrText>
            </w:r>
            <w:r w:rsidR="00543FEF" w:rsidRPr="009B0CD5">
              <w:rPr>
                <w:rStyle w:val="Lienhypertexte"/>
                <w:noProof/>
              </w:rPr>
              <w:instrText xml:space="preserve"> </w:instrText>
            </w:r>
            <w:r w:rsidR="00543FEF" w:rsidRPr="009B0CD5">
              <w:rPr>
                <w:rStyle w:val="Lienhypertexte"/>
                <w:noProof/>
              </w:rPr>
            </w:r>
            <w:r w:rsidR="00543FEF" w:rsidRPr="009B0CD5">
              <w:rPr>
                <w:rStyle w:val="Lienhypertexte"/>
                <w:noProof/>
              </w:rPr>
              <w:fldChar w:fldCharType="separate"/>
            </w:r>
            <w:r w:rsidR="00543FEF" w:rsidRPr="009B0CD5">
              <w:rPr>
                <w:rStyle w:val="Lienhypertexte"/>
                <w:noProof/>
              </w:rPr>
              <w:t>Table des matières</w:t>
            </w:r>
            <w:r w:rsidR="00543FEF">
              <w:rPr>
                <w:noProof/>
                <w:webHidden/>
              </w:rPr>
              <w:tab/>
            </w:r>
            <w:r w:rsidR="00543FEF">
              <w:rPr>
                <w:noProof/>
                <w:webHidden/>
              </w:rPr>
              <w:fldChar w:fldCharType="begin"/>
            </w:r>
            <w:r w:rsidR="00543FEF">
              <w:rPr>
                <w:noProof/>
                <w:webHidden/>
              </w:rPr>
              <w:instrText xml:space="preserve"> PAGEREF _Toc180763756 \h </w:instrText>
            </w:r>
            <w:r w:rsidR="00543FEF">
              <w:rPr>
                <w:noProof/>
                <w:webHidden/>
              </w:rPr>
            </w:r>
          </w:ins>
          <w:r w:rsidR="00543FEF">
            <w:rPr>
              <w:noProof/>
              <w:webHidden/>
            </w:rPr>
            <w:fldChar w:fldCharType="separate"/>
          </w:r>
          <w:ins w:id="34" w:author="FERRON Emmanuelle" w:date="2024-10-25T15:49:00Z">
            <w:r w:rsidR="00543FEF">
              <w:rPr>
                <w:noProof/>
                <w:webHidden/>
              </w:rPr>
              <w:t>3</w:t>
            </w:r>
            <w:r w:rsidR="00543FEF">
              <w:rPr>
                <w:noProof/>
                <w:webHidden/>
              </w:rPr>
              <w:fldChar w:fldCharType="end"/>
            </w:r>
            <w:r w:rsidR="00543FEF" w:rsidRPr="009B0CD5">
              <w:rPr>
                <w:rStyle w:val="Lienhypertexte"/>
                <w:noProof/>
              </w:rPr>
              <w:fldChar w:fldCharType="end"/>
            </w:r>
          </w:ins>
        </w:p>
        <w:p w14:paraId="24F864D8" w14:textId="03F231EB" w:rsidR="00543FEF" w:rsidRDefault="00543FEF">
          <w:pPr>
            <w:pStyle w:val="TM1"/>
            <w:rPr>
              <w:ins w:id="35" w:author="FERRON Emmanuelle" w:date="2024-10-25T15:49:00Z"/>
              <w:rFonts w:asciiTheme="minorHAnsi" w:eastAsiaTheme="minorEastAsia" w:hAnsiTheme="minorHAnsi" w:cstheme="minorBidi"/>
              <w:b w:val="0"/>
              <w:noProof/>
              <w:kern w:val="0"/>
              <w:sz w:val="22"/>
              <w:szCs w:val="22"/>
            </w:rPr>
          </w:pPr>
          <w:ins w:id="36" w:author="FERRON Emmanuelle" w:date="2024-10-25T15:49:00Z">
            <w:r w:rsidRPr="009B0CD5">
              <w:rPr>
                <w:rStyle w:val="Lienhypertexte"/>
                <w:noProof/>
              </w:rPr>
              <w:fldChar w:fldCharType="begin"/>
            </w:r>
            <w:r w:rsidRPr="009B0CD5">
              <w:rPr>
                <w:rStyle w:val="Lienhypertexte"/>
                <w:noProof/>
              </w:rPr>
              <w:instrText xml:space="preserve"> </w:instrText>
            </w:r>
            <w:r>
              <w:rPr>
                <w:noProof/>
              </w:rPr>
              <w:instrText>HYPERLINK \l "_Toc180763757"</w:instrText>
            </w:r>
            <w:r w:rsidRPr="009B0CD5">
              <w:rPr>
                <w:rStyle w:val="Lienhypertexte"/>
                <w:noProof/>
              </w:rPr>
              <w:instrText xml:space="preserve"> </w:instrText>
            </w:r>
            <w:r w:rsidRPr="009B0CD5">
              <w:rPr>
                <w:rStyle w:val="Lienhypertexte"/>
                <w:noProof/>
              </w:rPr>
            </w:r>
            <w:r w:rsidRPr="009B0CD5">
              <w:rPr>
                <w:rStyle w:val="Lienhypertexte"/>
                <w:noProof/>
              </w:rPr>
              <w:fldChar w:fldCharType="separate"/>
            </w:r>
            <w:r w:rsidRPr="009B0CD5">
              <w:rPr>
                <w:rStyle w:val="Lienhypertexte"/>
                <w:noProof/>
              </w:rPr>
              <w:t>1. Contractant</w:t>
            </w:r>
            <w:r>
              <w:rPr>
                <w:noProof/>
                <w:webHidden/>
              </w:rPr>
              <w:tab/>
            </w:r>
            <w:r>
              <w:rPr>
                <w:noProof/>
                <w:webHidden/>
              </w:rPr>
              <w:fldChar w:fldCharType="begin"/>
            </w:r>
            <w:r>
              <w:rPr>
                <w:noProof/>
                <w:webHidden/>
              </w:rPr>
              <w:instrText xml:space="preserve"> PAGEREF _Toc180763757 \h </w:instrText>
            </w:r>
            <w:r>
              <w:rPr>
                <w:noProof/>
                <w:webHidden/>
              </w:rPr>
            </w:r>
          </w:ins>
          <w:r>
            <w:rPr>
              <w:noProof/>
              <w:webHidden/>
            </w:rPr>
            <w:fldChar w:fldCharType="separate"/>
          </w:r>
          <w:ins w:id="37" w:author="FERRON Emmanuelle" w:date="2024-10-25T15:49:00Z">
            <w:r>
              <w:rPr>
                <w:noProof/>
                <w:webHidden/>
              </w:rPr>
              <w:t>4</w:t>
            </w:r>
            <w:r>
              <w:rPr>
                <w:noProof/>
                <w:webHidden/>
              </w:rPr>
              <w:fldChar w:fldCharType="end"/>
            </w:r>
            <w:r w:rsidRPr="009B0CD5">
              <w:rPr>
                <w:rStyle w:val="Lienhypertexte"/>
                <w:noProof/>
              </w:rPr>
              <w:fldChar w:fldCharType="end"/>
            </w:r>
          </w:ins>
        </w:p>
        <w:p w14:paraId="684176F3" w14:textId="0C8D49B1" w:rsidR="00543FEF" w:rsidRDefault="00543FEF">
          <w:pPr>
            <w:pStyle w:val="TM1"/>
            <w:rPr>
              <w:ins w:id="38" w:author="FERRON Emmanuelle" w:date="2024-10-25T15:49:00Z"/>
              <w:rFonts w:asciiTheme="minorHAnsi" w:eastAsiaTheme="minorEastAsia" w:hAnsiTheme="minorHAnsi" w:cstheme="minorBidi"/>
              <w:b w:val="0"/>
              <w:noProof/>
              <w:kern w:val="0"/>
              <w:sz w:val="22"/>
              <w:szCs w:val="22"/>
            </w:rPr>
          </w:pPr>
          <w:ins w:id="39" w:author="FERRON Emmanuelle" w:date="2024-10-25T15:49:00Z">
            <w:r w:rsidRPr="009B0CD5">
              <w:rPr>
                <w:rStyle w:val="Lienhypertexte"/>
                <w:noProof/>
              </w:rPr>
              <w:fldChar w:fldCharType="begin"/>
            </w:r>
            <w:r w:rsidRPr="009B0CD5">
              <w:rPr>
                <w:rStyle w:val="Lienhypertexte"/>
                <w:noProof/>
              </w:rPr>
              <w:instrText xml:space="preserve"> </w:instrText>
            </w:r>
            <w:r>
              <w:rPr>
                <w:noProof/>
              </w:rPr>
              <w:instrText>HYPERLINK \l "_Toc180763758"</w:instrText>
            </w:r>
            <w:r w:rsidRPr="009B0CD5">
              <w:rPr>
                <w:rStyle w:val="Lienhypertexte"/>
                <w:noProof/>
              </w:rPr>
              <w:instrText xml:space="preserve"> </w:instrText>
            </w:r>
            <w:r w:rsidRPr="009B0CD5">
              <w:rPr>
                <w:rStyle w:val="Lienhypertexte"/>
                <w:noProof/>
              </w:rPr>
            </w:r>
            <w:r w:rsidRPr="009B0CD5">
              <w:rPr>
                <w:rStyle w:val="Lienhypertexte"/>
                <w:noProof/>
              </w:rPr>
              <w:fldChar w:fldCharType="separate"/>
            </w:r>
            <w:r w:rsidRPr="009B0CD5">
              <w:rPr>
                <w:rStyle w:val="Lienhypertexte"/>
                <w:noProof/>
              </w:rPr>
              <w:t>2. Objet du marché</w:t>
            </w:r>
            <w:r>
              <w:rPr>
                <w:noProof/>
                <w:webHidden/>
              </w:rPr>
              <w:tab/>
            </w:r>
            <w:r>
              <w:rPr>
                <w:noProof/>
                <w:webHidden/>
              </w:rPr>
              <w:fldChar w:fldCharType="begin"/>
            </w:r>
            <w:r>
              <w:rPr>
                <w:noProof/>
                <w:webHidden/>
              </w:rPr>
              <w:instrText xml:space="preserve"> PAGEREF _Toc180763758 \h </w:instrText>
            </w:r>
            <w:r>
              <w:rPr>
                <w:noProof/>
                <w:webHidden/>
              </w:rPr>
            </w:r>
          </w:ins>
          <w:r>
            <w:rPr>
              <w:noProof/>
              <w:webHidden/>
            </w:rPr>
            <w:fldChar w:fldCharType="separate"/>
          </w:r>
          <w:ins w:id="40" w:author="FERRON Emmanuelle" w:date="2024-10-25T15:49:00Z">
            <w:r>
              <w:rPr>
                <w:noProof/>
                <w:webHidden/>
              </w:rPr>
              <w:t>5</w:t>
            </w:r>
            <w:r>
              <w:rPr>
                <w:noProof/>
                <w:webHidden/>
              </w:rPr>
              <w:fldChar w:fldCharType="end"/>
            </w:r>
            <w:r w:rsidRPr="009B0CD5">
              <w:rPr>
                <w:rStyle w:val="Lienhypertexte"/>
                <w:noProof/>
              </w:rPr>
              <w:fldChar w:fldCharType="end"/>
            </w:r>
          </w:ins>
        </w:p>
        <w:p w14:paraId="327D493B" w14:textId="6C26A4CA" w:rsidR="00543FEF" w:rsidRDefault="00543FEF">
          <w:pPr>
            <w:pStyle w:val="TM1"/>
            <w:rPr>
              <w:ins w:id="41" w:author="FERRON Emmanuelle" w:date="2024-10-25T15:49:00Z"/>
              <w:rFonts w:asciiTheme="minorHAnsi" w:eastAsiaTheme="minorEastAsia" w:hAnsiTheme="minorHAnsi" w:cstheme="minorBidi"/>
              <w:b w:val="0"/>
              <w:noProof/>
              <w:kern w:val="0"/>
              <w:sz w:val="22"/>
              <w:szCs w:val="22"/>
            </w:rPr>
          </w:pPr>
          <w:ins w:id="42" w:author="FERRON Emmanuelle" w:date="2024-10-25T15:49:00Z">
            <w:r w:rsidRPr="009B0CD5">
              <w:rPr>
                <w:rStyle w:val="Lienhypertexte"/>
                <w:noProof/>
              </w:rPr>
              <w:fldChar w:fldCharType="begin"/>
            </w:r>
            <w:r w:rsidRPr="009B0CD5">
              <w:rPr>
                <w:rStyle w:val="Lienhypertexte"/>
                <w:noProof/>
              </w:rPr>
              <w:instrText xml:space="preserve"> </w:instrText>
            </w:r>
            <w:r>
              <w:rPr>
                <w:noProof/>
              </w:rPr>
              <w:instrText>HYPERLINK \l "_Toc180763759"</w:instrText>
            </w:r>
            <w:r w:rsidRPr="009B0CD5">
              <w:rPr>
                <w:rStyle w:val="Lienhypertexte"/>
                <w:noProof/>
              </w:rPr>
              <w:instrText xml:space="preserve"> </w:instrText>
            </w:r>
            <w:r w:rsidRPr="009B0CD5">
              <w:rPr>
                <w:rStyle w:val="Lienhypertexte"/>
                <w:noProof/>
              </w:rPr>
            </w:r>
            <w:r w:rsidRPr="009B0CD5">
              <w:rPr>
                <w:rStyle w:val="Lienhypertexte"/>
                <w:noProof/>
              </w:rPr>
              <w:fldChar w:fldCharType="separate"/>
            </w:r>
            <w:r w:rsidRPr="009B0CD5">
              <w:rPr>
                <w:rStyle w:val="Lienhypertexte"/>
                <w:noProof/>
              </w:rPr>
              <w:t>3. Durée du marché – Délais d’exécution – Reconduction</w:t>
            </w:r>
            <w:r>
              <w:rPr>
                <w:noProof/>
                <w:webHidden/>
              </w:rPr>
              <w:tab/>
            </w:r>
            <w:r>
              <w:rPr>
                <w:noProof/>
                <w:webHidden/>
              </w:rPr>
              <w:fldChar w:fldCharType="begin"/>
            </w:r>
            <w:r>
              <w:rPr>
                <w:noProof/>
                <w:webHidden/>
              </w:rPr>
              <w:instrText xml:space="preserve"> PAGEREF _Toc180763759 \h </w:instrText>
            </w:r>
            <w:r>
              <w:rPr>
                <w:noProof/>
                <w:webHidden/>
              </w:rPr>
            </w:r>
          </w:ins>
          <w:r>
            <w:rPr>
              <w:noProof/>
              <w:webHidden/>
            </w:rPr>
            <w:fldChar w:fldCharType="separate"/>
          </w:r>
          <w:ins w:id="43" w:author="FERRON Emmanuelle" w:date="2024-10-25T15:49:00Z">
            <w:r>
              <w:rPr>
                <w:noProof/>
                <w:webHidden/>
              </w:rPr>
              <w:t>5</w:t>
            </w:r>
            <w:r>
              <w:rPr>
                <w:noProof/>
                <w:webHidden/>
              </w:rPr>
              <w:fldChar w:fldCharType="end"/>
            </w:r>
            <w:r w:rsidRPr="009B0CD5">
              <w:rPr>
                <w:rStyle w:val="Lienhypertexte"/>
                <w:noProof/>
              </w:rPr>
              <w:fldChar w:fldCharType="end"/>
            </w:r>
          </w:ins>
        </w:p>
        <w:p w14:paraId="0B6F2711" w14:textId="31BDF5AC" w:rsidR="00543FEF" w:rsidRDefault="00543FEF">
          <w:pPr>
            <w:pStyle w:val="TM2"/>
            <w:rPr>
              <w:ins w:id="44" w:author="FERRON Emmanuelle" w:date="2024-10-25T15:49:00Z"/>
              <w:rFonts w:asciiTheme="minorHAnsi" w:eastAsiaTheme="minorEastAsia" w:hAnsiTheme="minorHAnsi" w:cstheme="minorBidi"/>
              <w:noProof/>
              <w:szCs w:val="22"/>
            </w:rPr>
          </w:pPr>
          <w:ins w:id="45" w:author="FERRON Emmanuelle" w:date="2024-10-25T15:49:00Z">
            <w:r w:rsidRPr="009B0CD5">
              <w:rPr>
                <w:rStyle w:val="Lienhypertexte"/>
                <w:noProof/>
              </w:rPr>
              <w:fldChar w:fldCharType="begin"/>
            </w:r>
            <w:r w:rsidRPr="009B0CD5">
              <w:rPr>
                <w:rStyle w:val="Lienhypertexte"/>
                <w:noProof/>
              </w:rPr>
              <w:instrText xml:space="preserve"> </w:instrText>
            </w:r>
            <w:r>
              <w:rPr>
                <w:noProof/>
              </w:rPr>
              <w:instrText>HYPERLINK \l "_Toc180763760"</w:instrText>
            </w:r>
            <w:r w:rsidRPr="009B0CD5">
              <w:rPr>
                <w:rStyle w:val="Lienhypertexte"/>
                <w:noProof/>
              </w:rPr>
              <w:instrText xml:space="preserve"> </w:instrText>
            </w:r>
            <w:r w:rsidRPr="009B0CD5">
              <w:rPr>
                <w:rStyle w:val="Lienhypertexte"/>
                <w:noProof/>
              </w:rPr>
            </w:r>
            <w:r w:rsidRPr="009B0CD5">
              <w:rPr>
                <w:rStyle w:val="Lienhypertexte"/>
                <w:noProof/>
              </w:rPr>
              <w:fldChar w:fldCharType="separate"/>
            </w:r>
            <w:r w:rsidRPr="009B0CD5">
              <w:rPr>
                <w:rStyle w:val="Lienhypertexte"/>
                <w:noProof/>
              </w:rPr>
              <w:t>3.1 Délais d’exécution</w:t>
            </w:r>
            <w:r>
              <w:rPr>
                <w:noProof/>
                <w:webHidden/>
              </w:rPr>
              <w:tab/>
            </w:r>
            <w:r>
              <w:rPr>
                <w:noProof/>
                <w:webHidden/>
              </w:rPr>
              <w:fldChar w:fldCharType="begin"/>
            </w:r>
            <w:r>
              <w:rPr>
                <w:noProof/>
                <w:webHidden/>
              </w:rPr>
              <w:instrText xml:space="preserve"> PAGEREF _Toc180763760 \h </w:instrText>
            </w:r>
            <w:r>
              <w:rPr>
                <w:noProof/>
                <w:webHidden/>
              </w:rPr>
            </w:r>
          </w:ins>
          <w:r>
            <w:rPr>
              <w:noProof/>
              <w:webHidden/>
            </w:rPr>
            <w:fldChar w:fldCharType="separate"/>
          </w:r>
          <w:ins w:id="46" w:author="FERRON Emmanuelle" w:date="2024-10-25T15:49:00Z">
            <w:r>
              <w:rPr>
                <w:noProof/>
                <w:webHidden/>
              </w:rPr>
              <w:t>5</w:t>
            </w:r>
            <w:r>
              <w:rPr>
                <w:noProof/>
                <w:webHidden/>
              </w:rPr>
              <w:fldChar w:fldCharType="end"/>
            </w:r>
            <w:r w:rsidRPr="009B0CD5">
              <w:rPr>
                <w:rStyle w:val="Lienhypertexte"/>
                <w:noProof/>
              </w:rPr>
              <w:fldChar w:fldCharType="end"/>
            </w:r>
          </w:ins>
        </w:p>
        <w:p w14:paraId="423A675B" w14:textId="4BB99562" w:rsidR="00543FEF" w:rsidRDefault="00543FEF">
          <w:pPr>
            <w:pStyle w:val="TM2"/>
            <w:rPr>
              <w:ins w:id="47" w:author="FERRON Emmanuelle" w:date="2024-10-25T15:49:00Z"/>
              <w:rFonts w:asciiTheme="minorHAnsi" w:eastAsiaTheme="minorEastAsia" w:hAnsiTheme="minorHAnsi" w:cstheme="minorBidi"/>
              <w:noProof/>
              <w:szCs w:val="22"/>
            </w:rPr>
          </w:pPr>
          <w:ins w:id="48" w:author="FERRON Emmanuelle" w:date="2024-10-25T15:49:00Z">
            <w:r w:rsidRPr="009B0CD5">
              <w:rPr>
                <w:rStyle w:val="Lienhypertexte"/>
                <w:noProof/>
              </w:rPr>
              <w:fldChar w:fldCharType="begin"/>
            </w:r>
            <w:r w:rsidRPr="009B0CD5">
              <w:rPr>
                <w:rStyle w:val="Lienhypertexte"/>
                <w:noProof/>
              </w:rPr>
              <w:instrText xml:space="preserve"> </w:instrText>
            </w:r>
            <w:r>
              <w:rPr>
                <w:noProof/>
              </w:rPr>
              <w:instrText>HYPERLINK \l "_Toc180763761"</w:instrText>
            </w:r>
            <w:r w:rsidRPr="009B0CD5">
              <w:rPr>
                <w:rStyle w:val="Lienhypertexte"/>
                <w:noProof/>
              </w:rPr>
              <w:instrText xml:space="preserve"> </w:instrText>
            </w:r>
            <w:r w:rsidRPr="009B0CD5">
              <w:rPr>
                <w:rStyle w:val="Lienhypertexte"/>
                <w:noProof/>
              </w:rPr>
            </w:r>
            <w:r w:rsidRPr="009B0CD5">
              <w:rPr>
                <w:rStyle w:val="Lienhypertexte"/>
                <w:noProof/>
              </w:rPr>
              <w:fldChar w:fldCharType="separate"/>
            </w:r>
            <w:r w:rsidRPr="009B0CD5">
              <w:rPr>
                <w:rStyle w:val="Lienhypertexte"/>
                <w:noProof/>
              </w:rPr>
              <w:t>3.2 Reconduction</w:t>
            </w:r>
            <w:r>
              <w:rPr>
                <w:noProof/>
                <w:webHidden/>
              </w:rPr>
              <w:tab/>
            </w:r>
            <w:r>
              <w:rPr>
                <w:noProof/>
                <w:webHidden/>
              </w:rPr>
              <w:fldChar w:fldCharType="begin"/>
            </w:r>
            <w:r>
              <w:rPr>
                <w:noProof/>
                <w:webHidden/>
              </w:rPr>
              <w:instrText xml:space="preserve"> PAGEREF _Toc180763761 \h </w:instrText>
            </w:r>
            <w:r>
              <w:rPr>
                <w:noProof/>
                <w:webHidden/>
              </w:rPr>
            </w:r>
          </w:ins>
          <w:r>
            <w:rPr>
              <w:noProof/>
              <w:webHidden/>
            </w:rPr>
            <w:fldChar w:fldCharType="separate"/>
          </w:r>
          <w:ins w:id="49" w:author="FERRON Emmanuelle" w:date="2024-10-25T15:49:00Z">
            <w:r>
              <w:rPr>
                <w:noProof/>
                <w:webHidden/>
              </w:rPr>
              <w:t>5</w:t>
            </w:r>
            <w:r>
              <w:rPr>
                <w:noProof/>
                <w:webHidden/>
              </w:rPr>
              <w:fldChar w:fldCharType="end"/>
            </w:r>
            <w:r w:rsidRPr="009B0CD5">
              <w:rPr>
                <w:rStyle w:val="Lienhypertexte"/>
                <w:noProof/>
              </w:rPr>
              <w:fldChar w:fldCharType="end"/>
            </w:r>
          </w:ins>
        </w:p>
        <w:p w14:paraId="559BE007" w14:textId="2E031906" w:rsidR="00543FEF" w:rsidRDefault="00543FEF">
          <w:pPr>
            <w:pStyle w:val="TM1"/>
            <w:rPr>
              <w:ins w:id="50" w:author="FERRON Emmanuelle" w:date="2024-10-25T15:49:00Z"/>
              <w:rFonts w:asciiTheme="minorHAnsi" w:eastAsiaTheme="minorEastAsia" w:hAnsiTheme="minorHAnsi" w:cstheme="minorBidi"/>
              <w:b w:val="0"/>
              <w:noProof/>
              <w:kern w:val="0"/>
              <w:sz w:val="22"/>
              <w:szCs w:val="22"/>
            </w:rPr>
          </w:pPr>
          <w:ins w:id="51" w:author="FERRON Emmanuelle" w:date="2024-10-25T15:49:00Z">
            <w:r w:rsidRPr="009B0CD5">
              <w:rPr>
                <w:rStyle w:val="Lienhypertexte"/>
                <w:noProof/>
              </w:rPr>
              <w:fldChar w:fldCharType="begin"/>
            </w:r>
            <w:r w:rsidRPr="009B0CD5">
              <w:rPr>
                <w:rStyle w:val="Lienhypertexte"/>
                <w:noProof/>
              </w:rPr>
              <w:instrText xml:space="preserve"> </w:instrText>
            </w:r>
            <w:r>
              <w:rPr>
                <w:noProof/>
              </w:rPr>
              <w:instrText>HYPERLINK \l "_Toc180763762"</w:instrText>
            </w:r>
            <w:r w:rsidRPr="009B0CD5">
              <w:rPr>
                <w:rStyle w:val="Lienhypertexte"/>
                <w:noProof/>
              </w:rPr>
              <w:instrText xml:space="preserve"> </w:instrText>
            </w:r>
            <w:r w:rsidRPr="009B0CD5">
              <w:rPr>
                <w:rStyle w:val="Lienhypertexte"/>
                <w:noProof/>
              </w:rPr>
            </w:r>
            <w:r w:rsidRPr="009B0CD5">
              <w:rPr>
                <w:rStyle w:val="Lienhypertexte"/>
                <w:noProof/>
              </w:rPr>
              <w:fldChar w:fldCharType="separate"/>
            </w:r>
            <w:r w:rsidRPr="009B0CD5">
              <w:rPr>
                <w:rStyle w:val="Lienhypertexte"/>
                <w:noProof/>
              </w:rPr>
              <w:t>4. Prix</w:t>
            </w:r>
            <w:r>
              <w:rPr>
                <w:noProof/>
                <w:webHidden/>
              </w:rPr>
              <w:tab/>
            </w:r>
            <w:r>
              <w:rPr>
                <w:noProof/>
                <w:webHidden/>
              </w:rPr>
              <w:fldChar w:fldCharType="begin"/>
            </w:r>
            <w:r>
              <w:rPr>
                <w:noProof/>
                <w:webHidden/>
              </w:rPr>
              <w:instrText xml:space="preserve"> PAGEREF _Toc180763762 \h </w:instrText>
            </w:r>
            <w:r>
              <w:rPr>
                <w:noProof/>
                <w:webHidden/>
              </w:rPr>
            </w:r>
          </w:ins>
          <w:r>
            <w:rPr>
              <w:noProof/>
              <w:webHidden/>
            </w:rPr>
            <w:fldChar w:fldCharType="separate"/>
          </w:r>
          <w:ins w:id="52" w:author="FERRON Emmanuelle" w:date="2024-10-25T15:49:00Z">
            <w:r>
              <w:rPr>
                <w:noProof/>
                <w:webHidden/>
              </w:rPr>
              <w:t>5</w:t>
            </w:r>
            <w:r>
              <w:rPr>
                <w:noProof/>
                <w:webHidden/>
              </w:rPr>
              <w:fldChar w:fldCharType="end"/>
            </w:r>
            <w:r w:rsidRPr="009B0CD5">
              <w:rPr>
                <w:rStyle w:val="Lienhypertexte"/>
                <w:noProof/>
              </w:rPr>
              <w:fldChar w:fldCharType="end"/>
            </w:r>
          </w:ins>
        </w:p>
        <w:p w14:paraId="57EE61CE" w14:textId="0A0B5705" w:rsidR="00543FEF" w:rsidRDefault="00543FEF">
          <w:pPr>
            <w:pStyle w:val="TM1"/>
            <w:rPr>
              <w:ins w:id="53" w:author="FERRON Emmanuelle" w:date="2024-10-25T15:49:00Z"/>
              <w:rFonts w:asciiTheme="minorHAnsi" w:eastAsiaTheme="minorEastAsia" w:hAnsiTheme="minorHAnsi" w:cstheme="minorBidi"/>
              <w:b w:val="0"/>
              <w:noProof/>
              <w:kern w:val="0"/>
              <w:sz w:val="22"/>
              <w:szCs w:val="22"/>
            </w:rPr>
          </w:pPr>
          <w:ins w:id="54" w:author="FERRON Emmanuelle" w:date="2024-10-25T15:49:00Z">
            <w:r w:rsidRPr="009B0CD5">
              <w:rPr>
                <w:rStyle w:val="Lienhypertexte"/>
                <w:noProof/>
              </w:rPr>
              <w:fldChar w:fldCharType="begin"/>
            </w:r>
            <w:r w:rsidRPr="009B0CD5">
              <w:rPr>
                <w:rStyle w:val="Lienhypertexte"/>
                <w:noProof/>
              </w:rPr>
              <w:instrText xml:space="preserve"> </w:instrText>
            </w:r>
            <w:r>
              <w:rPr>
                <w:noProof/>
              </w:rPr>
              <w:instrText>HYPERLINK \l "_Toc180763763"</w:instrText>
            </w:r>
            <w:r w:rsidRPr="009B0CD5">
              <w:rPr>
                <w:rStyle w:val="Lienhypertexte"/>
                <w:noProof/>
              </w:rPr>
              <w:instrText xml:space="preserve"> </w:instrText>
            </w:r>
            <w:r w:rsidRPr="009B0CD5">
              <w:rPr>
                <w:rStyle w:val="Lienhypertexte"/>
                <w:noProof/>
              </w:rPr>
            </w:r>
            <w:r w:rsidRPr="009B0CD5">
              <w:rPr>
                <w:rStyle w:val="Lienhypertexte"/>
                <w:noProof/>
              </w:rPr>
              <w:fldChar w:fldCharType="separate"/>
            </w:r>
            <w:r w:rsidRPr="009B0CD5">
              <w:rPr>
                <w:rStyle w:val="Lienhypertexte"/>
                <w:noProof/>
              </w:rPr>
              <w:t>5. Avance</w:t>
            </w:r>
            <w:r>
              <w:rPr>
                <w:noProof/>
                <w:webHidden/>
              </w:rPr>
              <w:tab/>
            </w:r>
            <w:r>
              <w:rPr>
                <w:noProof/>
                <w:webHidden/>
              </w:rPr>
              <w:fldChar w:fldCharType="begin"/>
            </w:r>
            <w:r>
              <w:rPr>
                <w:noProof/>
                <w:webHidden/>
              </w:rPr>
              <w:instrText xml:space="preserve"> PAGEREF _Toc180763763 \h </w:instrText>
            </w:r>
            <w:r>
              <w:rPr>
                <w:noProof/>
                <w:webHidden/>
              </w:rPr>
            </w:r>
          </w:ins>
          <w:r>
            <w:rPr>
              <w:noProof/>
              <w:webHidden/>
            </w:rPr>
            <w:fldChar w:fldCharType="separate"/>
          </w:r>
          <w:ins w:id="55" w:author="FERRON Emmanuelle" w:date="2024-10-25T15:49:00Z">
            <w:r>
              <w:rPr>
                <w:noProof/>
                <w:webHidden/>
              </w:rPr>
              <w:t>5</w:t>
            </w:r>
            <w:r>
              <w:rPr>
                <w:noProof/>
                <w:webHidden/>
              </w:rPr>
              <w:fldChar w:fldCharType="end"/>
            </w:r>
            <w:r w:rsidRPr="009B0CD5">
              <w:rPr>
                <w:rStyle w:val="Lienhypertexte"/>
                <w:noProof/>
              </w:rPr>
              <w:fldChar w:fldCharType="end"/>
            </w:r>
          </w:ins>
        </w:p>
        <w:p w14:paraId="6F2AFFF0" w14:textId="17BC559B" w:rsidR="00543FEF" w:rsidRDefault="00543FEF">
          <w:pPr>
            <w:pStyle w:val="TM1"/>
            <w:rPr>
              <w:ins w:id="56" w:author="FERRON Emmanuelle" w:date="2024-10-25T15:49:00Z"/>
              <w:rFonts w:asciiTheme="minorHAnsi" w:eastAsiaTheme="minorEastAsia" w:hAnsiTheme="minorHAnsi" w:cstheme="minorBidi"/>
              <w:b w:val="0"/>
              <w:noProof/>
              <w:kern w:val="0"/>
              <w:sz w:val="22"/>
              <w:szCs w:val="22"/>
            </w:rPr>
          </w:pPr>
          <w:ins w:id="57" w:author="FERRON Emmanuelle" w:date="2024-10-25T15:49:00Z">
            <w:r w:rsidRPr="009B0CD5">
              <w:rPr>
                <w:rStyle w:val="Lienhypertexte"/>
                <w:noProof/>
              </w:rPr>
              <w:fldChar w:fldCharType="begin"/>
            </w:r>
            <w:r w:rsidRPr="009B0CD5">
              <w:rPr>
                <w:rStyle w:val="Lienhypertexte"/>
                <w:noProof/>
              </w:rPr>
              <w:instrText xml:space="preserve"> </w:instrText>
            </w:r>
            <w:r>
              <w:rPr>
                <w:noProof/>
              </w:rPr>
              <w:instrText>HYPERLINK \l "_Toc180763764"</w:instrText>
            </w:r>
            <w:r w:rsidRPr="009B0CD5">
              <w:rPr>
                <w:rStyle w:val="Lienhypertexte"/>
                <w:noProof/>
              </w:rPr>
              <w:instrText xml:space="preserve"> </w:instrText>
            </w:r>
            <w:r w:rsidRPr="009B0CD5">
              <w:rPr>
                <w:rStyle w:val="Lienhypertexte"/>
                <w:noProof/>
              </w:rPr>
            </w:r>
            <w:r w:rsidRPr="009B0CD5">
              <w:rPr>
                <w:rStyle w:val="Lienhypertexte"/>
                <w:noProof/>
              </w:rPr>
              <w:fldChar w:fldCharType="separate"/>
            </w:r>
            <w:r w:rsidRPr="009B0CD5">
              <w:rPr>
                <w:rStyle w:val="Lienhypertexte"/>
                <w:noProof/>
              </w:rPr>
              <w:t>6. Signature du candidat</w:t>
            </w:r>
            <w:r>
              <w:rPr>
                <w:noProof/>
                <w:webHidden/>
              </w:rPr>
              <w:tab/>
            </w:r>
            <w:r>
              <w:rPr>
                <w:noProof/>
                <w:webHidden/>
              </w:rPr>
              <w:fldChar w:fldCharType="begin"/>
            </w:r>
            <w:r>
              <w:rPr>
                <w:noProof/>
                <w:webHidden/>
              </w:rPr>
              <w:instrText xml:space="preserve"> PAGEREF _Toc180763764 \h </w:instrText>
            </w:r>
            <w:r>
              <w:rPr>
                <w:noProof/>
                <w:webHidden/>
              </w:rPr>
            </w:r>
          </w:ins>
          <w:r>
            <w:rPr>
              <w:noProof/>
              <w:webHidden/>
            </w:rPr>
            <w:fldChar w:fldCharType="separate"/>
          </w:r>
          <w:ins w:id="58" w:author="FERRON Emmanuelle" w:date="2024-10-25T15:49:00Z">
            <w:r>
              <w:rPr>
                <w:noProof/>
                <w:webHidden/>
              </w:rPr>
              <w:t>6</w:t>
            </w:r>
            <w:r>
              <w:rPr>
                <w:noProof/>
                <w:webHidden/>
              </w:rPr>
              <w:fldChar w:fldCharType="end"/>
            </w:r>
            <w:r w:rsidRPr="009B0CD5">
              <w:rPr>
                <w:rStyle w:val="Lienhypertexte"/>
                <w:noProof/>
              </w:rPr>
              <w:fldChar w:fldCharType="end"/>
            </w:r>
          </w:ins>
        </w:p>
        <w:p w14:paraId="5FA98DCD" w14:textId="642590C7" w:rsidR="00543FEF" w:rsidRDefault="00543FEF">
          <w:pPr>
            <w:pStyle w:val="TM1"/>
            <w:rPr>
              <w:ins w:id="59" w:author="FERRON Emmanuelle" w:date="2024-10-25T15:49:00Z"/>
              <w:rFonts w:asciiTheme="minorHAnsi" w:eastAsiaTheme="minorEastAsia" w:hAnsiTheme="minorHAnsi" w:cstheme="minorBidi"/>
              <w:b w:val="0"/>
              <w:noProof/>
              <w:kern w:val="0"/>
              <w:sz w:val="22"/>
              <w:szCs w:val="22"/>
            </w:rPr>
          </w:pPr>
          <w:ins w:id="60" w:author="FERRON Emmanuelle" w:date="2024-10-25T15:49:00Z">
            <w:r w:rsidRPr="009B0CD5">
              <w:rPr>
                <w:rStyle w:val="Lienhypertexte"/>
                <w:noProof/>
              </w:rPr>
              <w:fldChar w:fldCharType="begin"/>
            </w:r>
            <w:r w:rsidRPr="009B0CD5">
              <w:rPr>
                <w:rStyle w:val="Lienhypertexte"/>
                <w:noProof/>
              </w:rPr>
              <w:instrText xml:space="preserve"> </w:instrText>
            </w:r>
            <w:r>
              <w:rPr>
                <w:noProof/>
              </w:rPr>
              <w:instrText>HYPERLINK \l "_Toc180763765"</w:instrText>
            </w:r>
            <w:r w:rsidRPr="009B0CD5">
              <w:rPr>
                <w:rStyle w:val="Lienhypertexte"/>
                <w:noProof/>
              </w:rPr>
              <w:instrText xml:space="preserve"> </w:instrText>
            </w:r>
            <w:r w:rsidRPr="009B0CD5">
              <w:rPr>
                <w:rStyle w:val="Lienhypertexte"/>
                <w:noProof/>
              </w:rPr>
            </w:r>
            <w:r w:rsidRPr="009B0CD5">
              <w:rPr>
                <w:rStyle w:val="Lienhypertexte"/>
                <w:noProof/>
              </w:rPr>
              <w:fldChar w:fldCharType="separate"/>
            </w:r>
            <w:r w:rsidRPr="009B0CD5">
              <w:rPr>
                <w:rStyle w:val="Lienhypertexte"/>
                <w:noProof/>
              </w:rPr>
              <w:t>7. Acceptation de l’offre</w:t>
            </w:r>
            <w:r>
              <w:rPr>
                <w:noProof/>
                <w:webHidden/>
              </w:rPr>
              <w:tab/>
            </w:r>
            <w:r>
              <w:rPr>
                <w:noProof/>
                <w:webHidden/>
              </w:rPr>
              <w:fldChar w:fldCharType="begin"/>
            </w:r>
            <w:r>
              <w:rPr>
                <w:noProof/>
                <w:webHidden/>
              </w:rPr>
              <w:instrText xml:space="preserve"> PAGEREF _Toc180763765 \h </w:instrText>
            </w:r>
            <w:r>
              <w:rPr>
                <w:noProof/>
                <w:webHidden/>
              </w:rPr>
            </w:r>
          </w:ins>
          <w:r>
            <w:rPr>
              <w:noProof/>
              <w:webHidden/>
            </w:rPr>
            <w:fldChar w:fldCharType="separate"/>
          </w:r>
          <w:ins w:id="61" w:author="FERRON Emmanuelle" w:date="2024-10-25T15:49:00Z">
            <w:r>
              <w:rPr>
                <w:noProof/>
                <w:webHidden/>
              </w:rPr>
              <w:t>7</w:t>
            </w:r>
            <w:r>
              <w:rPr>
                <w:noProof/>
                <w:webHidden/>
              </w:rPr>
              <w:fldChar w:fldCharType="end"/>
            </w:r>
            <w:r w:rsidRPr="009B0CD5">
              <w:rPr>
                <w:rStyle w:val="Lienhypertexte"/>
                <w:noProof/>
              </w:rPr>
              <w:fldChar w:fldCharType="end"/>
            </w:r>
          </w:ins>
        </w:p>
        <w:p w14:paraId="17038A96" w14:textId="0949BFB6" w:rsidR="00B60061" w:rsidDel="00543FEF" w:rsidRDefault="00B60061">
          <w:pPr>
            <w:pStyle w:val="TM1"/>
            <w:rPr>
              <w:del w:id="62" w:author="FERRON Emmanuelle" w:date="2024-10-25T15:49:00Z"/>
              <w:rFonts w:asciiTheme="minorHAnsi" w:eastAsiaTheme="minorEastAsia" w:hAnsiTheme="minorHAnsi" w:cstheme="minorBidi"/>
              <w:b w:val="0"/>
              <w:noProof/>
              <w:kern w:val="0"/>
              <w:sz w:val="22"/>
              <w:szCs w:val="22"/>
            </w:rPr>
          </w:pPr>
          <w:del w:id="63" w:author="FERRON Emmanuelle" w:date="2024-10-25T15:49:00Z">
            <w:r w:rsidRPr="00543FEF" w:rsidDel="00543FEF">
              <w:rPr>
                <w:rStyle w:val="Lienhypertexte"/>
                <w:noProof/>
                <w:rPrChange w:id="64" w:author="FERRON Emmanuelle" w:date="2024-10-25T15:49:00Z">
                  <w:rPr>
                    <w:rStyle w:val="Lienhypertexte"/>
                    <w:noProof/>
                  </w:rPr>
                </w:rPrChange>
              </w:rPr>
              <w:delText>Table des matières</w:delText>
            </w:r>
            <w:r w:rsidDel="00543FEF">
              <w:rPr>
                <w:noProof/>
                <w:webHidden/>
              </w:rPr>
              <w:tab/>
            </w:r>
            <w:r w:rsidR="00543FEF" w:rsidDel="00543FEF">
              <w:rPr>
                <w:noProof/>
                <w:webHidden/>
              </w:rPr>
              <w:delText>3</w:delText>
            </w:r>
          </w:del>
        </w:p>
        <w:p w14:paraId="7DE86685" w14:textId="7F87B471" w:rsidR="00B60061" w:rsidDel="00543FEF" w:rsidRDefault="00B60061">
          <w:pPr>
            <w:pStyle w:val="TM1"/>
            <w:rPr>
              <w:del w:id="65" w:author="FERRON Emmanuelle" w:date="2024-10-25T15:49:00Z"/>
              <w:rFonts w:asciiTheme="minorHAnsi" w:eastAsiaTheme="minorEastAsia" w:hAnsiTheme="minorHAnsi" w:cstheme="minorBidi"/>
              <w:b w:val="0"/>
              <w:noProof/>
              <w:kern w:val="0"/>
              <w:sz w:val="22"/>
              <w:szCs w:val="22"/>
            </w:rPr>
          </w:pPr>
          <w:del w:id="66" w:author="FERRON Emmanuelle" w:date="2024-10-25T15:49:00Z">
            <w:r w:rsidRPr="00543FEF" w:rsidDel="00543FEF">
              <w:rPr>
                <w:rStyle w:val="Lienhypertexte"/>
                <w:noProof/>
                <w:rPrChange w:id="67" w:author="FERRON Emmanuelle" w:date="2024-10-25T15:49:00Z">
                  <w:rPr>
                    <w:rStyle w:val="Lienhypertexte"/>
                    <w:noProof/>
                  </w:rPr>
                </w:rPrChange>
              </w:rPr>
              <w:delText>1. Contractant</w:delText>
            </w:r>
            <w:r w:rsidDel="00543FEF">
              <w:rPr>
                <w:noProof/>
                <w:webHidden/>
              </w:rPr>
              <w:tab/>
            </w:r>
            <w:r w:rsidR="00543FEF" w:rsidDel="00543FEF">
              <w:rPr>
                <w:noProof/>
                <w:webHidden/>
              </w:rPr>
              <w:delText>4</w:delText>
            </w:r>
          </w:del>
        </w:p>
        <w:p w14:paraId="57B1E7D6" w14:textId="563ED4A7" w:rsidR="00B60061" w:rsidDel="00543FEF" w:rsidRDefault="00B60061">
          <w:pPr>
            <w:pStyle w:val="TM1"/>
            <w:rPr>
              <w:del w:id="68" w:author="FERRON Emmanuelle" w:date="2024-10-25T15:49:00Z"/>
              <w:rFonts w:asciiTheme="minorHAnsi" w:eastAsiaTheme="minorEastAsia" w:hAnsiTheme="minorHAnsi" w:cstheme="minorBidi"/>
              <w:b w:val="0"/>
              <w:noProof/>
              <w:kern w:val="0"/>
              <w:sz w:val="22"/>
              <w:szCs w:val="22"/>
            </w:rPr>
          </w:pPr>
          <w:del w:id="69" w:author="FERRON Emmanuelle" w:date="2024-10-25T15:49:00Z">
            <w:r w:rsidRPr="00543FEF" w:rsidDel="00543FEF">
              <w:rPr>
                <w:rStyle w:val="Lienhypertexte"/>
                <w:noProof/>
                <w:rPrChange w:id="70" w:author="FERRON Emmanuelle" w:date="2024-10-25T15:49:00Z">
                  <w:rPr>
                    <w:rStyle w:val="Lienhypertexte"/>
                    <w:noProof/>
                  </w:rPr>
                </w:rPrChange>
              </w:rPr>
              <w:delText>2. Objet du marché</w:delText>
            </w:r>
            <w:r w:rsidDel="00543FEF">
              <w:rPr>
                <w:noProof/>
                <w:webHidden/>
              </w:rPr>
              <w:tab/>
            </w:r>
            <w:r w:rsidR="00543FEF" w:rsidDel="00543FEF">
              <w:rPr>
                <w:noProof/>
                <w:webHidden/>
              </w:rPr>
              <w:delText>5</w:delText>
            </w:r>
          </w:del>
        </w:p>
        <w:p w14:paraId="5F17EFC1" w14:textId="0D2528E6" w:rsidR="00B60061" w:rsidDel="00543FEF" w:rsidRDefault="00B60061">
          <w:pPr>
            <w:pStyle w:val="TM1"/>
            <w:rPr>
              <w:del w:id="71" w:author="FERRON Emmanuelle" w:date="2024-10-25T15:49:00Z"/>
              <w:rFonts w:asciiTheme="minorHAnsi" w:eastAsiaTheme="minorEastAsia" w:hAnsiTheme="minorHAnsi" w:cstheme="minorBidi"/>
              <w:b w:val="0"/>
              <w:noProof/>
              <w:kern w:val="0"/>
              <w:sz w:val="22"/>
              <w:szCs w:val="22"/>
            </w:rPr>
          </w:pPr>
          <w:del w:id="72" w:author="FERRON Emmanuelle" w:date="2024-10-25T15:49:00Z">
            <w:r w:rsidRPr="00543FEF" w:rsidDel="00543FEF">
              <w:rPr>
                <w:rStyle w:val="Lienhypertexte"/>
                <w:noProof/>
                <w:rPrChange w:id="73" w:author="FERRON Emmanuelle" w:date="2024-10-25T15:49:00Z">
                  <w:rPr>
                    <w:rStyle w:val="Lienhypertexte"/>
                    <w:noProof/>
                  </w:rPr>
                </w:rPrChange>
              </w:rPr>
              <w:delText>3. Durée du marché – Délais d’exécution – Reconduction</w:delText>
            </w:r>
            <w:r w:rsidDel="00543FEF">
              <w:rPr>
                <w:noProof/>
                <w:webHidden/>
              </w:rPr>
              <w:tab/>
            </w:r>
            <w:r w:rsidR="00543FEF" w:rsidDel="00543FEF">
              <w:rPr>
                <w:noProof/>
                <w:webHidden/>
              </w:rPr>
              <w:delText>5</w:delText>
            </w:r>
          </w:del>
        </w:p>
        <w:p w14:paraId="3455B859" w14:textId="61D1F2BC" w:rsidR="00B60061" w:rsidDel="00543FEF" w:rsidRDefault="00B60061">
          <w:pPr>
            <w:pStyle w:val="TM2"/>
            <w:rPr>
              <w:del w:id="74" w:author="FERRON Emmanuelle" w:date="2024-10-25T15:49:00Z"/>
              <w:rFonts w:asciiTheme="minorHAnsi" w:eastAsiaTheme="minorEastAsia" w:hAnsiTheme="minorHAnsi" w:cstheme="minorBidi"/>
              <w:noProof/>
              <w:szCs w:val="22"/>
            </w:rPr>
          </w:pPr>
          <w:del w:id="75" w:author="FERRON Emmanuelle" w:date="2024-10-25T15:49:00Z">
            <w:r w:rsidRPr="00543FEF" w:rsidDel="00543FEF">
              <w:rPr>
                <w:rStyle w:val="Lienhypertexte"/>
                <w:noProof/>
                <w:rPrChange w:id="76" w:author="FERRON Emmanuelle" w:date="2024-10-25T15:49:00Z">
                  <w:rPr>
                    <w:rStyle w:val="Lienhypertexte"/>
                    <w:noProof/>
                  </w:rPr>
                </w:rPrChange>
              </w:rPr>
              <w:delText>3.1 Délais d’exécution</w:delText>
            </w:r>
            <w:r w:rsidDel="00543FEF">
              <w:rPr>
                <w:noProof/>
                <w:webHidden/>
              </w:rPr>
              <w:tab/>
            </w:r>
            <w:r w:rsidR="00543FEF" w:rsidDel="00543FEF">
              <w:rPr>
                <w:noProof/>
                <w:webHidden/>
              </w:rPr>
              <w:delText>5</w:delText>
            </w:r>
          </w:del>
        </w:p>
        <w:p w14:paraId="578E0420" w14:textId="69972228" w:rsidR="00B60061" w:rsidDel="00543FEF" w:rsidRDefault="00B60061">
          <w:pPr>
            <w:pStyle w:val="TM2"/>
            <w:rPr>
              <w:del w:id="77" w:author="FERRON Emmanuelle" w:date="2024-10-25T15:49:00Z"/>
              <w:rFonts w:asciiTheme="minorHAnsi" w:eastAsiaTheme="minorEastAsia" w:hAnsiTheme="minorHAnsi" w:cstheme="minorBidi"/>
              <w:noProof/>
              <w:szCs w:val="22"/>
            </w:rPr>
          </w:pPr>
          <w:del w:id="78" w:author="FERRON Emmanuelle" w:date="2024-10-25T15:49:00Z">
            <w:r w:rsidRPr="00543FEF" w:rsidDel="00543FEF">
              <w:rPr>
                <w:rStyle w:val="Lienhypertexte"/>
                <w:noProof/>
                <w:rPrChange w:id="79" w:author="FERRON Emmanuelle" w:date="2024-10-25T15:49:00Z">
                  <w:rPr>
                    <w:rStyle w:val="Lienhypertexte"/>
                    <w:noProof/>
                  </w:rPr>
                </w:rPrChange>
              </w:rPr>
              <w:delText>3.2 Reconduction</w:delText>
            </w:r>
            <w:r w:rsidDel="00543FEF">
              <w:rPr>
                <w:noProof/>
                <w:webHidden/>
              </w:rPr>
              <w:tab/>
            </w:r>
            <w:r w:rsidR="00543FEF" w:rsidDel="00543FEF">
              <w:rPr>
                <w:noProof/>
                <w:webHidden/>
              </w:rPr>
              <w:delText>5</w:delText>
            </w:r>
          </w:del>
        </w:p>
        <w:p w14:paraId="7E4118A3" w14:textId="424751D3" w:rsidR="00B60061" w:rsidDel="00543FEF" w:rsidRDefault="00B60061">
          <w:pPr>
            <w:pStyle w:val="TM1"/>
            <w:rPr>
              <w:del w:id="80" w:author="FERRON Emmanuelle" w:date="2024-10-25T15:49:00Z"/>
              <w:rFonts w:asciiTheme="minorHAnsi" w:eastAsiaTheme="minorEastAsia" w:hAnsiTheme="minorHAnsi" w:cstheme="minorBidi"/>
              <w:b w:val="0"/>
              <w:noProof/>
              <w:kern w:val="0"/>
              <w:sz w:val="22"/>
              <w:szCs w:val="22"/>
            </w:rPr>
          </w:pPr>
          <w:del w:id="81" w:author="FERRON Emmanuelle" w:date="2024-10-25T15:49:00Z">
            <w:r w:rsidRPr="00543FEF" w:rsidDel="00543FEF">
              <w:rPr>
                <w:rStyle w:val="Lienhypertexte"/>
                <w:noProof/>
                <w:rPrChange w:id="82" w:author="FERRON Emmanuelle" w:date="2024-10-25T15:49:00Z">
                  <w:rPr>
                    <w:rStyle w:val="Lienhypertexte"/>
                    <w:noProof/>
                  </w:rPr>
                </w:rPrChange>
              </w:rPr>
              <w:delText>4. Prix</w:delText>
            </w:r>
            <w:r w:rsidDel="00543FEF">
              <w:rPr>
                <w:noProof/>
                <w:webHidden/>
              </w:rPr>
              <w:tab/>
            </w:r>
            <w:r w:rsidR="00543FEF" w:rsidDel="00543FEF">
              <w:rPr>
                <w:noProof/>
                <w:webHidden/>
              </w:rPr>
              <w:delText>5</w:delText>
            </w:r>
          </w:del>
        </w:p>
        <w:p w14:paraId="225B1D54" w14:textId="39FEB0A4" w:rsidR="00B60061" w:rsidDel="00543FEF" w:rsidRDefault="00B60061">
          <w:pPr>
            <w:pStyle w:val="TM1"/>
            <w:rPr>
              <w:del w:id="83" w:author="FERRON Emmanuelle" w:date="2024-10-25T15:49:00Z"/>
              <w:rFonts w:asciiTheme="minorHAnsi" w:eastAsiaTheme="minorEastAsia" w:hAnsiTheme="minorHAnsi" w:cstheme="minorBidi"/>
              <w:b w:val="0"/>
              <w:noProof/>
              <w:kern w:val="0"/>
              <w:sz w:val="22"/>
              <w:szCs w:val="22"/>
            </w:rPr>
          </w:pPr>
          <w:del w:id="84" w:author="FERRON Emmanuelle" w:date="2024-10-25T15:49:00Z">
            <w:r w:rsidRPr="00543FEF" w:rsidDel="00543FEF">
              <w:rPr>
                <w:rStyle w:val="Lienhypertexte"/>
                <w:noProof/>
                <w:rPrChange w:id="85" w:author="FERRON Emmanuelle" w:date="2024-10-25T15:49:00Z">
                  <w:rPr>
                    <w:rStyle w:val="Lienhypertexte"/>
                    <w:noProof/>
                  </w:rPr>
                </w:rPrChange>
              </w:rPr>
              <w:delText>5. Avance</w:delText>
            </w:r>
            <w:r w:rsidDel="00543FEF">
              <w:rPr>
                <w:noProof/>
                <w:webHidden/>
              </w:rPr>
              <w:tab/>
            </w:r>
            <w:r w:rsidR="00543FEF" w:rsidDel="00543FEF">
              <w:rPr>
                <w:noProof/>
                <w:webHidden/>
              </w:rPr>
              <w:delText>5</w:delText>
            </w:r>
          </w:del>
        </w:p>
        <w:p w14:paraId="1C80D996" w14:textId="241F00B6" w:rsidR="00B60061" w:rsidDel="00543FEF" w:rsidRDefault="00B60061">
          <w:pPr>
            <w:pStyle w:val="TM1"/>
            <w:rPr>
              <w:del w:id="86" w:author="FERRON Emmanuelle" w:date="2024-10-25T15:49:00Z"/>
              <w:rFonts w:asciiTheme="minorHAnsi" w:eastAsiaTheme="minorEastAsia" w:hAnsiTheme="minorHAnsi" w:cstheme="minorBidi"/>
              <w:b w:val="0"/>
              <w:noProof/>
              <w:kern w:val="0"/>
              <w:sz w:val="22"/>
              <w:szCs w:val="22"/>
            </w:rPr>
          </w:pPr>
          <w:del w:id="87" w:author="FERRON Emmanuelle" w:date="2024-10-25T15:49:00Z">
            <w:r w:rsidRPr="00543FEF" w:rsidDel="00543FEF">
              <w:rPr>
                <w:rStyle w:val="Lienhypertexte"/>
                <w:noProof/>
                <w:rPrChange w:id="88" w:author="FERRON Emmanuelle" w:date="2024-10-25T15:49:00Z">
                  <w:rPr>
                    <w:rStyle w:val="Lienhypertexte"/>
                    <w:noProof/>
                  </w:rPr>
                </w:rPrChange>
              </w:rPr>
              <w:delText>6. Signature du candidat</w:delText>
            </w:r>
            <w:r w:rsidDel="00543FEF">
              <w:rPr>
                <w:noProof/>
                <w:webHidden/>
              </w:rPr>
              <w:tab/>
            </w:r>
            <w:r w:rsidR="00543FEF" w:rsidDel="00543FEF">
              <w:rPr>
                <w:noProof/>
                <w:webHidden/>
              </w:rPr>
              <w:delText>6</w:delText>
            </w:r>
          </w:del>
        </w:p>
        <w:p w14:paraId="16282091" w14:textId="6D4C6979" w:rsidR="00B60061" w:rsidDel="00543FEF" w:rsidRDefault="00B60061">
          <w:pPr>
            <w:pStyle w:val="TM1"/>
            <w:rPr>
              <w:del w:id="89" w:author="FERRON Emmanuelle" w:date="2024-10-25T15:49:00Z"/>
              <w:rFonts w:asciiTheme="minorHAnsi" w:eastAsiaTheme="minorEastAsia" w:hAnsiTheme="minorHAnsi" w:cstheme="minorBidi"/>
              <w:b w:val="0"/>
              <w:noProof/>
              <w:kern w:val="0"/>
              <w:sz w:val="22"/>
              <w:szCs w:val="22"/>
            </w:rPr>
          </w:pPr>
          <w:del w:id="90" w:author="FERRON Emmanuelle" w:date="2024-10-25T15:49:00Z">
            <w:r w:rsidRPr="00543FEF" w:rsidDel="00543FEF">
              <w:rPr>
                <w:rStyle w:val="Lienhypertexte"/>
                <w:noProof/>
                <w:rPrChange w:id="91" w:author="FERRON Emmanuelle" w:date="2024-10-25T15:49:00Z">
                  <w:rPr>
                    <w:rStyle w:val="Lienhypertexte"/>
                    <w:noProof/>
                  </w:rPr>
                </w:rPrChange>
              </w:rPr>
              <w:delText>7. Acceptation de l’offre</w:delText>
            </w:r>
            <w:r w:rsidDel="00543FEF">
              <w:rPr>
                <w:noProof/>
                <w:webHidden/>
              </w:rPr>
              <w:tab/>
            </w:r>
          </w:del>
          <w:del w:id="92" w:author="FERRON Emmanuelle" w:date="2024-10-25T15:48:00Z">
            <w:r w:rsidDel="00543FEF">
              <w:rPr>
                <w:noProof/>
                <w:webHidden/>
              </w:rPr>
              <w:delText>6</w:delText>
            </w:r>
          </w:del>
        </w:p>
        <w:p w14:paraId="29258E3C" w14:textId="00B9D911" w:rsidR="00B60061" w:rsidRDefault="00B60061">
          <w:r>
            <w:rPr>
              <w:b/>
              <w:bCs/>
            </w:rPr>
            <w:fldChar w:fldCharType="end"/>
          </w:r>
        </w:p>
      </w:sdtContent>
    </w:sdt>
    <w:p w14:paraId="0B164399" w14:textId="77777777" w:rsidR="00B60061" w:rsidRDefault="00B60061" w:rsidP="00B60061">
      <w:pPr>
        <w:pStyle w:val="RedaliaNormal"/>
      </w:pPr>
    </w:p>
    <w:p w14:paraId="1E3ED90D" w14:textId="77777777" w:rsidR="00B60061" w:rsidRDefault="00B60061" w:rsidP="00B60061">
      <w:pPr>
        <w:pStyle w:val="RedaliaNormal"/>
      </w:pPr>
    </w:p>
    <w:p w14:paraId="28E67807" w14:textId="77777777" w:rsidR="00B60061" w:rsidRDefault="00B60061" w:rsidP="00B60061">
      <w:pPr>
        <w:pStyle w:val="RedaliaNormal"/>
      </w:pPr>
    </w:p>
    <w:p w14:paraId="57DE1AC4" w14:textId="77777777" w:rsidR="00B60061" w:rsidRDefault="00B60061" w:rsidP="00B60061">
      <w:pPr>
        <w:pStyle w:val="RedaliaNormal"/>
      </w:pPr>
    </w:p>
    <w:p w14:paraId="219D57D5" w14:textId="77777777" w:rsidR="00B60061" w:rsidRDefault="00B60061" w:rsidP="00B60061">
      <w:pPr>
        <w:pStyle w:val="RedaliaNormal"/>
      </w:pPr>
    </w:p>
    <w:p w14:paraId="24D50518" w14:textId="77777777" w:rsidR="00B60061" w:rsidRDefault="00B60061" w:rsidP="00B60061">
      <w:pPr>
        <w:pStyle w:val="RedaliaNormal"/>
      </w:pPr>
    </w:p>
    <w:p w14:paraId="485FA0E1" w14:textId="77777777" w:rsidR="00B60061" w:rsidRDefault="00B60061" w:rsidP="00B60061">
      <w:pPr>
        <w:pStyle w:val="RedaliaNormal"/>
      </w:pPr>
    </w:p>
    <w:p w14:paraId="65B9572E" w14:textId="77777777" w:rsidR="00B60061" w:rsidRDefault="00B60061" w:rsidP="00B60061">
      <w:pPr>
        <w:pStyle w:val="RedaliaNormal"/>
      </w:pPr>
    </w:p>
    <w:p w14:paraId="76CD6E91" w14:textId="77777777" w:rsidR="00B60061" w:rsidRDefault="00B60061" w:rsidP="00B60061">
      <w:pPr>
        <w:pStyle w:val="RedaliaNormal"/>
      </w:pPr>
    </w:p>
    <w:p w14:paraId="769840AC" w14:textId="77777777" w:rsidR="00B60061" w:rsidRDefault="00B60061" w:rsidP="00B60061">
      <w:pPr>
        <w:pStyle w:val="RedaliaNormal"/>
      </w:pPr>
    </w:p>
    <w:p w14:paraId="5DD21650" w14:textId="77777777" w:rsidR="00B60061" w:rsidRDefault="00B60061" w:rsidP="00B60061">
      <w:pPr>
        <w:pStyle w:val="RedaliaNormal"/>
      </w:pPr>
    </w:p>
    <w:p w14:paraId="149648A8" w14:textId="77777777" w:rsidR="00B60061" w:rsidRDefault="00B60061" w:rsidP="00B60061">
      <w:pPr>
        <w:pStyle w:val="RedaliaNormal"/>
      </w:pPr>
    </w:p>
    <w:p w14:paraId="5B62E087" w14:textId="77777777" w:rsidR="00B60061" w:rsidRDefault="00B60061" w:rsidP="00B60061">
      <w:pPr>
        <w:pStyle w:val="RedaliaNormal"/>
      </w:pPr>
    </w:p>
    <w:p w14:paraId="07EC5593" w14:textId="77777777" w:rsidR="00B60061" w:rsidRDefault="00B60061" w:rsidP="00B60061">
      <w:pPr>
        <w:pStyle w:val="RedaliaNormal"/>
      </w:pPr>
    </w:p>
    <w:p w14:paraId="7CBF81F8" w14:textId="77777777" w:rsidR="00B60061" w:rsidRDefault="00B60061" w:rsidP="00B60061">
      <w:pPr>
        <w:pStyle w:val="RedaliaNormal"/>
      </w:pPr>
    </w:p>
    <w:p w14:paraId="4EB59F43" w14:textId="77777777" w:rsidR="00B60061" w:rsidRDefault="00B60061" w:rsidP="00B60061">
      <w:pPr>
        <w:pStyle w:val="RedaliaNormal"/>
      </w:pPr>
    </w:p>
    <w:p w14:paraId="2EE54D3D" w14:textId="77777777" w:rsidR="00B60061" w:rsidRDefault="00B60061" w:rsidP="00B60061">
      <w:pPr>
        <w:pStyle w:val="RedaliaNormal"/>
      </w:pPr>
    </w:p>
    <w:p w14:paraId="7015039A" w14:textId="77777777" w:rsidR="00B60061" w:rsidRDefault="00B60061" w:rsidP="00B60061">
      <w:pPr>
        <w:pStyle w:val="RedaliaNormal"/>
      </w:pPr>
    </w:p>
    <w:p w14:paraId="38AC36ED" w14:textId="77777777" w:rsidR="00B60061" w:rsidRDefault="00B60061" w:rsidP="00B60061">
      <w:pPr>
        <w:pStyle w:val="RedaliaNormal"/>
      </w:pPr>
    </w:p>
    <w:p w14:paraId="1E57DBF9" w14:textId="77777777" w:rsidR="00B60061" w:rsidRDefault="00B60061" w:rsidP="00B60061">
      <w:pPr>
        <w:pStyle w:val="RedaliaNormal"/>
      </w:pPr>
    </w:p>
    <w:p w14:paraId="42CA8926" w14:textId="77777777" w:rsidR="00B60061" w:rsidRDefault="00B60061" w:rsidP="00B60061">
      <w:pPr>
        <w:pStyle w:val="RedaliaNormal"/>
      </w:pPr>
    </w:p>
    <w:p w14:paraId="34F12F81" w14:textId="77777777" w:rsidR="00B60061" w:rsidRDefault="00B60061" w:rsidP="00B60061">
      <w:pPr>
        <w:pStyle w:val="RedaliaNormal"/>
      </w:pPr>
    </w:p>
    <w:p w14:paraId="7B97B913" w14:textId="77777777" w:rsidR="00B60061" w:rsidRDefault="00B60061" w:rsidP="00B60061">
      <w:pPr>
        <w:pStyle w:val="RedaliaNormal"/>
      </w:pPr>
    </w:p>
    <w:p w14:paraId="28B6F23F" w14:textId="77777777" w:rsidR="00B60061" w:rsidRDefault="00B60061" w:rsidP="00B60061">
      <w:pPr>
        <w:pStyle w:val="RedaliaNormal"/>
      </w:pPr>
    </w:p>
    <w:p w14:paraId="49AC23B5" w14:textId="77777777" w:rsidR="00B60061" w:rsidRDefault="00B60061" w:rsidP="00B60061">
      <w:pPr>
        <w:pStyle w:val="RedaliaNormal"/>
      </w:pPr>
    </w:p>
    <w:p w14:paraId="72CCB6DD" w14:textId="77777777" w:rsidR="00B60061" w:rsidRDefault="00B60061" w:rsidP="00B60061">
      <w:pPr>
        <w:pStyle w:val="RedaliaNormal"/>
      </w:pPr>
    </w:p>
    <w:p w14:paraId="3F2F504F" w14:textId="77777777" w:rsidR="00B60061" w:rsidRDefault="00B60061" w:rsidP="00B60061">
      <w:pPr>
        <w:pStyle w:val="RedaliaNormal"/>
      </w:pPr>
    </w:p>
    <w:p w14:paraId="122BE450" w14:textId="77777777" w:rsidR="00B60061" w:rsidRDefault="00B60061" w:rsidP="00B60061">
      <w:pPr>
        <w:pStyle w:val="RedaliaNormal"/>
      </w:pPr>
    </w:p>
    <w:p w14:paraId="1664ACD1" w14:textId="77777777" w:rsidR="00B60061" w:rsidRDefault="00B60061" w:rsidP="00B60061">
      <w:pPr>
        <w:pStyle w:val="RedaliaNormal"/>
      </w:pPr>
    </w:p>
    <w:p w14:paraId="460690CC" w14:textId="77777777" w:rsidR="00B60061" w:rsidRDefault="00B60061" w:rsidP="00B60061">
      <w:pPr>
        <w:pStyle w:val="RedaliaNormal"/>
      </w:pPr>
    </w:p>
    <w:p w14:paraId="2AA72D92" w14:textId="77777777" w:rsidR="00B60061" w:rsidRDefault="00B60061" w:rsidP="00B60061">
      <w:pPr>
        <w:pStyle w:val="RedaliaNormal"/>
      </w:pPr>
    </w:p>
    <w:p w14:paraId="786F468B" w14:textId="0B991A48" w:rsidR="00B60061" w:rsidRDefault="00B60061" w:rsidP="00B60061">
      <w:pPr>
        <w:pStyle w:val="RedaliaNormal"/>
      </w:pPr>
    </w:p>
    <w:p w14:paraId="1F2FCE9C" w14:textId="77777777" w:rsidR="008B5D08" w:rsidRDefault="00623630">
      <w:pPr>
        <w:pStyle w:val="RedaliaTitre1"/>
      </w:pPr>
      <w:bookmarkStart w:id="93" w:name="_Toc174160389"/>
      <w:bookmarkStart w:id="94" w:name="_Toc192648939"/>
      <w:bookmarkStart w:id="95" w:name="_Toc180761334"/>
      <w:bookmarkStart w:id="96" w:name="_Toc180761343"/>
      <w:bookmarkStart w:id="97" w:name="_Toc180763757"/>
      <w:bookmarkEnd w:id="93"/>
      <w:bookmarkEnd w:id="94"/>
      <w:r>
        <w:lastRenderedPageBreak/>
        <w:t>Contractant</w:t>
      </w:r>
      <w:bookmarkEnd w:id="95"/>
      <w:bookmarkEnd w:id="96"/>
      <w:bookmarkEnd w:id="97"/>
    </w:p>
    <w:p w14:paraId="081600A1" w14:textId="77777777" w:rsidR="008B5D08" w:rsidRDefault="00623630">
      <w:pPr>
        <w:pStyle w:val="RedaliaNormal"/>
      </w:pPr>
      <w:r>
        <w:t>Après avoir pris connaissance du cahier des clauses particulières et des documents qui sont mentionnés au présent acte d'engagement,</w:t>
      </w:r>
    </w:p>
    <w:p w14:paraId="4F22DEAE" w14:textId="77777777" w:rsidR="008B5D08" w:rsidRDefault="00623630">
      <w:pPr>
        <w:pStyle w:val="RdaliaRetraitniveau2"/>
      </w:pPr>
      <w:r>
        <w:t>Je M'ENGAGE, sans réserve, conformément aux conditions, clauses et prescriptions des documents visés ci-dessus à exécuter les prestations définies ci-après, aux conditions qui constituent mon offre.</w:t>
      </w:r>
    </w:p>
    <w:p w14:paraId="07C589EA" w14:textId="77777777" w:rsidR="008B5D08" w:rsidRDefault="00623630">
      <w:pPr>
        <w:pStyle w:val="RdaliaRetraitniveau2"/>
      </w:pPr>
      <w:r>
        <w:t>J’AFFIRME, sous peine de résiliation de plein droit du marché, que je suis titulaire d'une police d'assurance garantissant l'ensemble des responsabilités que j'encours.</w:t>
      </w:r>
    </w:p>
    <w:p w14:paraId="40487B2C" w14:textId="77777777" w:rsidR="008B5D08" w:rsidRDefault="00623630">
      <w:pPr>
        <w:pStyle w:val="RedaliaNormal"/>
      </w:pPr>
      <w:r>
        <w:t>L'offre ainsi présentée ne nous lie toutefois que si l’attribution du marché a lieu dans un délai de 120 jours à compter de la date limite de réception des offres.</w:t>
      </w:r>
    </w:p>
    <w:p w14:paraId="37AA246C" w14:textId="77777777" w:rsidR="008B5D08" w:rsidRDefault="008B5D08">
      <w:pPr>
        <w:pStyle w:val="RedaliaNormal"/>
      </w:pPr>
    </w:p>
    <w:p w14:paraId="15440A1F" w14:textId="77777777" w:rsidR="008B5D08" w:rsidRDefault="00623630">
      <w:pPr>
        <w:pStyle w:val="RedaliaNormal"/>
        <w:pBdr>
          <w:top w:val="single" w:sz="4" w:space="1" w:color="000000"/>
          <w:left w:val="single" w:sz="4" w:space="4" w:color="000000"/>
          <w:bottom w:val="single" w:sz="4" w:space="1" w:color="000000"/>
          <w:right w:val="single" w:sz="4" w:space="4" w:color="000000"/>
        </w:pBdr>
      </w:pPr>
      <w:bookmarkStart w:id="98" w:name="formcheckbox_off_11"/>
      <w:r>
        <w:rPr>
          <w:rFonts w:ascii="Wingdings" w:eastAsia="Wingdings" w:hAnsi="Wingdings" w:cs="Wingdings"/>
        </w:rPr>
        <w:t></w:t>
      </w:r>
      <w:bookmarkEnd w:id="98"/>
      <w:r>
        <w:t xml:space="preserve"> </w:t>
      </w:r>
      <w:r>
        <w:rPr>
          <w:b/>
        </w:rPr>
        <w:t>Le signataire :</w:t>
      </w:r>
    </w:p>
    <w:p w14:paraId="6E44F44B" w14:textId="77777777" w:rsidR="008B5D08" w:rsidRDefault="00623630">
      <w:pPr>
        <w:pStyle w:val="RedaliaNormal"/>
        <w:pBdr>
          <w:top w:val="single" w:sz="4" w:space="1" w:color="000000"/>
          <w:left w:val="single" w:sz="4" w:space="4" w:color="000000"/>
          <w:bottom w:val="single" w:sz="4" w:space="1" w:color="000000"/>
          <w:right w:val="single" w:sz="4" w:space="4" w:color="000000"/>
        </w:pBdr>
      </w:pPr>
      <w:r>
        <w:t xml:space="preserve">                                               </w:t>
      </w:r>
      <w:bookmarkStart w:id="99" w:name="formcheckbox_off_12"/>
      <w:r>
        <w:rPr>
          <w:rFonts w:ascii="Wingdings" w:eastAsia="Wingdings" w:hAnsi="Wingdings" w:cs="Wingdings"/>
        </w:rPr>
        <w:t></w:t>
      </w:r>
      <w:bookmarkEnd w:id="99"/>
      <w:r>
        <w:t xml:space="preserve"> s’engage, sur la base de son offre et pour son propre compte à exécuter les prestations demandées dans les conditions définies ci-après;</w:t>
      </w:r>
    </w:p>
    <w:p w14:paraId="665CC174" w14:textId="77777777" w:rsidR="008B5D08" w:rsidRDefault="00623630">
      <w:pPr>
        <w:pStyle w:val="RedaliaNormal"/>
        <w:pBdr>
          <w:top w:val="single" w:sz="4" w:space="1" w:color="000000"/>
          <w:left w:val="single" w:sz="4" w:space="4" w:color="000000"/>
          <w:bottom w:val="single" w:sz="4" w:space="1" w:color="000000"/>
          <w:right w:val="single" w:sz="4" w:space="4" w:color="000000"/>
        </w:pBdr>
      </w:pPr>
      <w:r>
        <w:t xml:space="preserve">                                               </w:t>
      </w:r>
      <w:bookmarkStart w:id="100" w:name="formcheckbox_off_13"/>
      <w:r>
        <w:rPr>
          <w:rFonts w:ascii="Wingdings" w:eastAsia="Wingdings" w:hAnsi="Wingdings" w:cs="Wingdings"/>
        </w:rPr>
        <w:t></w:t>
      </w:r>
      <w:bookmarkEnd w:id="100"/>
      <w:r>
        <w:t xml:space="preserve"> engage la société ........................................... </w:t>
      </w:r>
      <w:proofErr w:type="gramStart"/>
      <w:r>
        <w:t>sur</w:t>
      </w:r>
      <w:proofErr w:type="gramEnd"/>
      <w:r>
        <w:t xml:space="preserve"> la base de son offre à exécuter les prestations demandées dans les conditions définies ci-après;</w:t>
      </w:r>
    </w:p>
    <w:p w14:paraId="0F7661AD" w14:textId="77777777" w:rsidR="008B5D08" w:rsidRDefault="008B5D08">
      <w:pPr>
        <w:pStyle w:val="RedaliaNormal"/>
      </w:pPr>
    </w:p>
    <w:p w14:paraId="4B8DD7DA" w14:textId="77777777" w:rsidR="008B5D08" w:rsidRDefault="00623630">
      <w:pPr>
        <w:pStyle w:val="RedaliaNormal"/>
        <w:pBdr>
          <w:top w:val="single" w:sz="4" w:space="1" w:color="000000"/>
          <w:left w:val="single" w:sz="4" w:space="4" w:color="000000"/>
          <w:bottom w:val="single" w:sz="4" w:space="1" w:color="000000"/>
          <w:right w:val="single" w:sz="4" w:space="4" w:color="000000"/>
        </w:pBdr>
      </w:pPr>
      <w:bookmarkStart w:id="101" w:name="formcheckbox_off_14"/>
      <w:r>
        <w:rPr>
          <w:rFonts w:ascii="Wingdings" w:eastAsia="Wingdings" w:hAnsi="Wingdings" w:cs="Wingdings"/>
        </w:rPr>
        <w:t></w:t>
      </w:r>
      <w:bookmarkEnd w:id="101"/>
      <w:r>
        <w:t xml:space="preserve"> </w:t>
      </w:r>
      <w:r>
        <w:rPr>
          <w:b/>
        </w:rPr>
        <w:t>Le mandataire (1) :</w:t>
      </w:r>
    </w:p>
    <w:p w14:paraId="1B9EB444" w14:textId="77777777" w:rsidR="008B5D08" w:rsidRDefault="00623630">
      <w:pPr>
        <w:pStyle w:val="RedaliaNormal"/>
        <w:pBdr>
          <w:top w:val="single" w:sz="4" w:space="1" w:color="000000"/>
          <w:left w:val="single" w:sz="4" w:space="4" w:color="000000"/>
          <w:bottom w:val="single" w:sz="4" w:space="1" w:color="000000"/>
          <w:right w:val="single" w:sz="4" w:space="4" w:color="000000"/>
        </w:pBdr>
      </w:pPr>
      <w:r>
        <w:t xml:space="preserve">                                               </w:t>
      </w:r>
      <w:bookmarkStart w:id="102" w:name="formcheckbox_off_15"/>
      <w:r>
        <w:rPr>
          <w:rFonts w:ascii="Wingdings" w:eastAsia="Wingdings" w:hAnsi="Wingdings" w:cs="Wingdings"/>
        </w:rPr>
        <w:t></w:t>
      </w:r>
      <w:bookmarkEnd w:id="102"/>
      <w:r>
        <w:t xml:space="preserve"> du groupement solidaire </w:t>
      </w:r>
    </w:p>
    <w:p w14:paraId="32766806" w14:textId="77777777" w:rsidR="008B5D08" w:rsidRDefault="00623630">
      <w:pPr>
        <w:pStyle w:val="RedaliaNormal"/>
        <w:pBdr>
          <w:top w:val="single" w:sz="4" w:space="1" w:color="000000"/>
          <w:left w:val="single" w:sz="4" w:space="4" w:color="000000"/>
          <w:bottom w:val="single" w:sz="4" w:space="1" w:color="000000"/>
          <w:right w:val="single" w:sz="4" w:space="4" w:color="000000"/>
        </w:pBdr>
      </w:pPr>
      <w:r>
        <w:t xml:space="preserve">                                               </w:t>
      </w:r>
      <w:bookmarkStart w:id="103" w:name="formcheckbox_off_16"/>
      <w:r>
        <w:rPr>
          <w:rFonts w:ascii="Wingdings" w:eastAsia="Wingdings" w:hAnsi="Wingdings" w:cs="Wingdings"/>
        </w:rPr>
        <w:t></w:t>
      </w:r>
      <w:bookmarkEnd w:id="103"/>
      <w:r>
        <w:t xml:space="preserve"> solidaire du groupement conjoint </w:t>
      </w:r>
    </w:p>
    <w:p w14:paraId="0381876C" w14:textId="77777777" w:rsidR="008B5D08" w:rsidRDefault="00623630">
      <w:pPr>
        <w:pStyle w:val="RedaliaNormal"/>
        <w:pBdr>
          <w:top w:val="single" w:sz="4" w:space="1" w:color="000000"/>
          <w:left w:val="single" w:sz="4" w:space="4" w:color="000000"/>
          <w:bottom w:val="single" w:sz="4" w:space="1" w:color="000000"/>
          <w:right w:val="single" w:sz="4" w:space="4" w:color="000000"/>
        </w:pBdr>
      </w:pPr>
      <w:r>
        <w:t xml:space="preserve">                                               </w:t>
      </w:r>
      <w:bookmarkStart w:id="104" w:name="formcheckbox_off_17"/>
      <w:r>
        <w:rPr>
          <w:rFonts w:ascii="Wingdings" w:eastAsia="Wingdings" w:hAnsi="Wingdings" w:cs="Wingdings"/>
        </w:rPr>
        <w:t></w:t>
      </w:r>
      <w:bookmarkEnd w:id="104"/>
      <w:r>
        <w:t xml:space="preserve"> non solidaire du groupement conjoint</w:t>
      </w:r>
    </w:p>
    <w:p w14:paraId="1B34FA87" w14:textId="77777777" w:rsidR="008B5D08" w:rsidRDefault="00623630">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 (2) à exécuter les prestations demandées dans les conditions définies ci-après;</w:t>
      </w:r>
    </w:p>
    <w:p w14:paraId="5A7BBAAC" w14:textId="77777777" w:rsidR="008B5D08" w:rsidRDefault="008B5D08">
      <w:pPr>
        <w:pStyle w:val="RedaliaNormal"/>
      </w:pPr>
    </w:p>
    <w:p w14:paraId="57B54A13" w14:textId="77777777" w:rsidR="008B5D08" w:rsidRDefault="00623630">
      <w:pPr>
        <w:pStyle w:val="RdaliaLgende"/>
      </w:pPr>
      <w:r>
        <w:t>(1) Cocher la case correspondante à la nature de votre groupement.</w:t>
      </w:r>
    </w:p>
    <w:p w14:paraId="60E7A2D4" w14:textId="77777777" w:rsidR="008B5D08" w:rsidRDefault="00623630">
      <w:pPr>
        <w:pStyle w:val="RdaliaLgende"/>
      </w:pPr>
      <w:r>
        <w:t>(2) Cette annexe est à dupliquer en autant d'exemplaires que nécessaire et elle est recommandée dans le cas de groupement conjoint.</w:t>
      </w:r>
    </w:p>
    <w:p w14:paraId="315E7662" w14:textId="77777777" w:rsidR="008B5D08" w:rsidRDefault="00623630" w:rsidP="00623630">
      <w:pPr>
        <w:pStyle w:val="RdaliaLgende"/>
      </w:pPr>
      <w:r>
        <w:t>(3) Dans le cas d'un groupement, indiquer les coordonnées du mandataire.</w:t>
      </w:r>
    </w:p>
    <w:p w14:paraId="0FF05F80" w14:textId="77777777" w:rsidR="008B5D08" w:rsidRDefault="00623630">
      <w:pPr>
        <w:pStyle w:val="RedaliaNormal"/>
        <w:jc w:val="left"/>
      </w:pPr>
      <w:r>
        <w:t>Nom commercial et dénomination sociale du candidat (3) :</w:t>
      </w:r>
    </w:p>
    <w:p w14:paraId="138C796F" w14:textId="77777777" w:rsidR="008B5D08" w:rsidRDefault="00623630">
      <w:pPr>
        <w:pStyle w:val="RedaliaNormal"/>
        <w:jc w:val="left"/>
      </w:pPr>
      <w:r>
        <w:t>……………………………………………………………………………………………………………</w:t>
      </w:r>
    </w:p>
    <w:p w14:paraId="0F1B5931" w14:textId="77777777" w:rsidR="008B5D08" w:rsidRDefault="00623630">
      <w:pPr>
        <w:pStyle w:val="RedaliaNormal"/>
        <w:jc w:val="left"/>
      </w:pPr>
      <w:r>
        <w:t xml:space="preserve">Adresse de l’établissement : </w:t>
      </w:r>
    </w:p>
    <w:p w14:paraId="27395351" w14:textId="77777777" w:rsidR="008B5D08" w:rsidRDefault="00623630">
      <w:pPr>
        <w:pStyle w:val="RedaliaNormal"/>
        <w:jc w:val="left"/>
      </w:pPr>
      <w:r>
        <w:t>…………………………………………………………………………………………………………......…………………………………………………………………………………………………………</w:t>
      </w:r>
    </w:p>
    <w:p w14:paraId="5D3E0BD6" w14:textId="77777777" w:rsidR="008B5D08" w:rsidRDefault="00623630">
      <w:pPr>
        <w:pStyle w:val="RedaliaNormal"/>
        <w:jc w:val="left"/>
      </w:pPr>
      <w:r>
        <w:t>…………………………………………………………………………………………………………...</w:t>
      </w:r>
    </w:p>
    <w:p w14:paraId="30590089" w14:textId="77777777" w:rsidR="008B5D08" w:rsidRDefault="00623630">
      <w:pPr>
        <w:pStyle w:val="RedaliaNormal"/>
        <w:jc w:val="left"/>
      </w:pPr>
      <w:r>
        <w:t xml:space="preserve">Adresse du siège social (si différente de l’établissement) : </w:t>
      </w:r>
    </w:p>
    <w:p w14:paraId="617661E8" w14:textId="77777777" w:rsidR="008B5D08" w:rsidRDefault="00623630">
      <w:pPr>
        <w:pStyle w:val="RedaliaNormal"/>
        <w:jc w:val="left"/>
      </w:pPr>
      <w:r>
        <w:t>…………………………………………………………………………………………………………...</w:t>
      </w:r>
    </w:p>
    <w:p w14:paraId="1596EED4" w14:textId="77777777" w:rsidR="008B5D08" w:rsidRDefault="00623630">
      <w:pPr>
        <w:pStyle w:val="RedaliaNormal"/>
        <w:jc w:val="left"/>
      </w:pPr>
      <w:r>
        <w:t>.…………………………………………………………………………………………………………………………………………………………………………………………………………………...…</w:t>
      </w:r>
    </w:p>
    <w:p w14:paraId="5A5503EB" w14:textId="77777777" w:rsidR="008B5D08" w:rsidRDefault="00623630">
      <w:pPr>
        <w:pStyle w:val="RedaliaNormal"/>
        <w:jc w:val="left"/>
      </w:pPr>
      <w:r>
        <w:t>Adresse électronique : ..............................................................................................................</w:t>
      </w:r>
    </w:p>
    <w:p w14:paraId="0A844476" w14:textId="77777777" w:rsidR="008B5D08" w:rsidRDefault="00623630">
      <w:pPr>
        <w:pStyle w:val="RedaliaNormal"/>
        <w:jc w:val="left"/>
      </w:pPr>
      <w:r>
        <w:t>Téléphone : ...................................................</w:t>
      </w:r>
    </w:p>
    <w:p w14:paraId="0F432089" w14:textId="77777777" w:rsidR="008B5D08" w:rsidRDefault="00623630">
      <w:pPr>
        <w:pStyle w:val="RedaliaNormal"/>
        <w:jc w:val="left"/>
      </w:pPr>
      <w:r>
        <w:t>Télécopie : ....................................................</w:t>
      </w:r>
    </w:p>
    <w:p w14:paraId="1D43EE0E" w14:textId="77777777" w:rsidR="008B5D08" w:rsidRDefault="00623630">
      <w:pPr>
        <w:pStyle w:val="RedaliaNormal"/>
        <w:jc w:val="left"/>
      </w:pPr>
      <w:r>
        <w:t>SIRET : .........................................................</w:t>
      </w:r>
    </w:p>
    <w:p w14:paraId="52105119" w14:textId="77777777" w:rsidR="008B5D08" w:rsidRDefault="00623630">
      <w:pPr>
        <w:pStyle w:val="RedaliaNormal"/>
        <w:jc w:val="left"/>
      </w:pPr>
      <w:r>
        <w:t>APE : ............................................................</w:t>
      </w:r>
    </w:p>
    <w:p w14:paraId="570406E5" w14:textId="77777777" w:rsidR="008B5D08" w:rsidRDefault="00623630">
      <w:pPr>
        <w:pStyle w:val="RedaliaNormal"/>
        <w:jc w:val="left"/>
      </w:pPr>
      <w:r>
        <w:t>Numéro de TVA intracommunautaire : .........................................................</w:t>
      </w:r>
    </w:p>
    <w:p w14:paraId="50895EB9" w14:textId="77777777" w:rsidR="008B5D08" w:rsidRDefault="008B5D08">
      <w:pPr>
        <w:pStyle w:val="RedaliaNormal"/>
        <w:jc w:val="left"/>
      </w:pPr>
    </w:p>
    <w:p w14:paraId="4103CFC0" w14:textId="77777777" w:rsidR="008B5D08" w:rsidRDefault="00623630">
      <w:pPr>
        <w:pStyle w:val="RedaliaNormal"/>
      </w:pPr>
      <w:r>
        <w:t xml:space="preserve">Références bancaires : </w:t>
      </w:r>
    </w:p>
    <w:p w14:paraId="4A45CBD8" w14:textId="77777777" w:rsidR="008B5D08" w:rsidRDefault="00623630">
      <w:pPr>
        <w:pStyle w:val="RedaliaNormal"/>
      </w:pPr>
      <w:r>
        <w:t>IBAN : .......................................................................................................................................</w:t>
      </w:r>
    </w:p>
    <w:p w14:paraId="72AA082A" w14:textId="77777777" w:rsidR="008B5D08" w:rsidRDefault="00623630">
      <w:pPr>
        <w:pStyle w:val="RedaliaNormal"/>
      </w:pPr>
      <w:r>
        <w:t>BIC : .........................................................................................................................................</w:t>
      </w:r>
    </w:p>
    <w:p w14:paraId="00082647" w14:textId="248E4719" w:rsidR="008B5D08" w:rsidRDefault="00623630">
      <w:pPr>
        <w:pStyle w:val="RedaliaTitre1"/>
      </w:pPr>
      <w:bookmarkStart w:id="105" w:name="_Toc483841853"/>
      <w:bookmarkStart w:id="106" w:name="_Toc180761335"/>
      <w:bookmarkStart w:id="107" w:name="_Toc180761344"/>
      <w:bookmarkStart w:id="108" w:name="_Toc180763758"/>
      <w:bookmarkEnd w:id="105"/>
      <w:r>
        <w:lastRenderedPageBreak/>
        <w:t>Objet du marché</w:t>
      </w:r>
      <w:bookmarkEnd w:id="106"/>
      <w:bookmarkEnd w:id="107"/>
      <w:bookmarkEnd w:id="108"/>
    </w:p>
    <w:p w14:paraId="439871E4" w14:textId="507740A6" w:rsidR="00F1662A" w:rsidRDefault="00F1662A" w:rsidP="003953CB">
      <w:pPr>
        <w:pStyle w:val="RedaliaNormal"/>
      </w:pPr>
      <w:r w:rsidRPr="00F1662A">
        <w:t>L’acquisition d’une station d’électrochimie locale à balayage composée du module de microscopie électrochimique à balayage (SECM) avec pilotage de la distance échantillon, électrode ; et du module de spectrométrie d’impédance électrochimique locale (LEIS)</w:t>
      </w:r>
    </w:p>
    <w:p w14:paraId="4CE725A3" w14:textId="77777777" w:rsidR="008B5D08" w:rsidRDefault="00623630">
      <w:pPr>
        <w:pStyle w:val="RedaliaTitre1"/>
      </w:pPr>
      <w:bookmarkStart w:id="109" w:name="_Toc526222883"/>
      <w:bookmarkStart w:id="110" w:name="_Toc483841854"/>
      <w:bookmarkStart w:id="111" w:name="_Toc113544938"/>
      <w:bookmarkStart w:id="112" w:name="_Toc180761336"/>
      <w:bookmarkStart w:id="113" w:name="_Toc180761345"/>
      <w:bookmarkStart w:id="114" w:name="_Toc180763759"/>
      <w:r>
        <w:t>Durée du marché – Délais</w:t>
      </w:r>
      <w:bookmarkEnd w:id="109"/>
      <w:bookmarkEnd w:id="110"/>
      <w:bookmarkEnd w:id="111"/>
      <w:r>
        <w:t xml:space="preserve"> d’exécution – Reconduction</w:t>
      </w:r>
      <w:bookmarkEnd w:id="112"/>
      <w:bookmarkEnd w:id="113"/>
      <w:bookmarkEnd w:id="114"/>
    </w:p>
    <w:p w14:paraId="5A9BC0BF" w14:textId="77777777" w:rsidR="008B5D08" w:rsidRDefault="00623630">
      <w:pPr>
        <w:pStyle w:val="RedaliaTitre2"/>
      </w:pPr>
      <w:bookmarkStart w:id="115" w:name="_Toc180761337"/>
      <w:bookmarkStart w:id="116" w:name="_Toc180761346"/>
      <w:bookmarkStart w:id="117" w:name="_Toc180763760"/>
      <w:r>
        <w:t>Délais d’exécution</w:t>
      </w:r>
      <w:bookmarkEnd w:id="115"/>
      <w:bookmarkEnd w:id="116"/>
      <w:bookmarkEnd w:id="117"/>
    </w:p>
    <w:p w14:paraId="243E33C2" w14:textId="1D16CBA2" w:rsidR="008B5D08" w:rsidRDefault="00623630">
      <w:pPr>
        <w:pStyle w:val="RedaliaNormal"/>
      </w:pPr>
      <w:r>
        <w:t>L</w:t>
      </w:r>
      <w:r w:rsidR="00AF59C8">
        <w:t xml:space="preserve">e délai d’exécution est fixé à </w:t>
      </w:r>
      <w:r w:rsidR="00F1662A">
        <w:t>10</w:t>
      </w:r>
      <w:r w:rsidR="00AF59C8">
        <w:t xml:space="preserve"> mois</w:t>
      </w:r>
      <w:r w:rsidR="00217D51">
        <w:t xml:space="preserve"> maximum et cf. à l’article </w:t>
      </w:r>
      <w:r w:rsidR="00433C9E">
        <w:t xml:space="preserve">2 </w:t>
      </w:r>
      <w:r w:rsidR="00217D51">
        <w:t>du CCP.</w:t>
      </w:r>
    </w:p>
    <w:p w14:paraId="01546130" w14:textId="67656D0D" w:rsidR="008B5D08" w:rsidRDefault="00623630">
      <w:pPr>
        <w:pStyle w:val="RedaliaNormal"/>
      </w:pPr>
      <w:r>
        <w:t xml:space="preserve">Il commencera à courir à compter de la </w:t>
      </w:r>
      <w:r w:rsidR="00F1662A">
        <w:t>réception de notification du bon de commande</w:t>
      </w:r>
      <w:r>
        <w:t>.</w:t>
      </w:r>
    </w:p>
    <w:p w14:paraId="1D211B66" w14:textId="604D417B" w:rsidR="008B5D08" w:rsidRDefault="00623630">
      <w:pPr>
        <w:pStyle w:val="RedaliaTitre2"/>
      </w:pPr>
      <w:bookmarkStart w:id="118" w:name="_Toc180761338"/>
      <w:bookmarkStart w:id="119" w:name="_Toc180761347"/>
      <w:bookmarkStart w:id="120" w:name="_Toc180763761"/>
      <w:r>
        <w:t>Reconduction</w:t>
      </w:r>
      <w:bookmarkEnd w:id="118"/>
      <w:bookmarkEnd w:id="119"/>
      <w:bookmarkEnd w:id="120"/>
    </w:p>
    <w:p w14:paraId="1A24CAEF" w14:textId="77777777" w:rsidR="008B5D08" w:rsidRDefault="00623630">
      <w:pPr>
        <w:pStyle w:val="RedaliaNormal"/>
      </w:pPr>
      <w:r>
        <w:t>Le marché ne sera pas reconduit.</w:t>
      </w:r>
    </w:p>
    <w:p w14:paraId="1089FE9E" w14:textId="77777777" w:rsidR="008B5D08" w:rsidRDefault="00623630">
      <w:pPr>
        <w:pStyle w:val="RedaliaTitre1"/>
      </w:pPr>
      <w:bookmarkStart w:id="121" w:name="_Toc483841856"/>
      <w:bookmarkStart w:id="122" w:name="_Toc113544941"/>
      <w:bookmarkStart w:id="123" w:name="_Toc180761339"/>
      <w:bookmarkStart w:id="124" w:name="_Toc180761348"/>
      <w:bookmarkStart w:id="125" w:name="_Toc180763762"/>
      <w:bookmarkEnd w:id="121"/>
      <w:bookmarkEnd w:id="122"/>
      <w:r>
        <w:t>Prix</w:t>
      </w:r>
      <w:bookmarkEnd w:id="123"/>
      <w:bookmarkEnd w:id="124"/>
      <w:bookmarkEnd w:id="125"/>
    </w:p>
    <w:p w14:paraId="18F9AFAE" w14:textId="77777777" w:rsidR="008B5D08" w:rsidRDefault="00623630">
      <w:pPr>
        <w:pStyle w:val="RedaliaNormal"/>
      </w:pPr>
      <w:r>
        <w:t xml:space="preserve">L'offre est établie sur la base des conditions économiques prévues à l’article </w:t>
      </w:r>
      <w:r>
        <w:rPr>
          <w:i/>
        </w:rPr>
        <w:t>Prix</w:t>
      </w:r>
      <w:r>
        <w:t xml:space="preserve"> du CCP.</w:t>
      </w:r>
    </w:p>
    <w:p w14:paraId="3DD571DA" w14:textId="792165D4" w:rsidR="008B5D08" w:rsidRDefault="00623630">
      <w:pPr>
        <w:pStyle w:val="RedaliaNormal"/>
      </w:pPr>
      <w:r>
        <w:t>L’offre du fournisseur est constituée par l</w:t>
      </w:r>
      <w:r w:rsidR="00DE0794">
        <w:t>’offre financière (</w:t>
      </w:r>
      <w:r w:rsidR="00057980">
        <w:t xml:space="preserve">devis </w:t>
      </w:r>
      <w:r w:rsidR="00B60061">
        <w:t>détaillé)</w:t>
      </w:r>
      <w:r>
        <w:t xml:space="preserve"> ci-annexé.</w:t>
      </w:r>
    </w:p>
    <w:p w14:paraId="407D8CE7" w14:textId="39AF6EBF" w:rsidR="008B5D08" w:rsidRDefault="00DE0794">
      <w:pPr>
        <w:pStyle w:val="RedaliaNormal"/>
      </w:pPr>
      <w:r w:rsidRPr="00DE0794">
        <w:t xml:space="preserve">Le montant du marché, tel qu’il résulte du devis détaillé valant bordereau de prix unitaire et forfaitaire est de </w:t>
      </w:r>
      <w:r w:rsidR="00623630">
        <w:t>:</w:t>
      </w:r>
    </w:p>
    <w:p w14:paraId="2B934DD7" w14:textId="77777777" w:rsidR="008B5D08" w:rsidRDefault="00623630">
      <w:pPr>
        <w:pStyle w:val="RedaliaNormal"/>
        <w:tabs>
          <w:tab w:val="left" w:leader="dot" w:pos="9540"/>
        </w:tabs>
      </w:pPr>
      <w:r>
        <w:t xml:space="preserve">Montant HT (en chiffres) (€) : </w:t>
      </w:r>
      <w:r>
        <w:tab/>
      </w:r>
    </w:p>
    <w:p w14:paraId="4D1DF55D" w14:textId="77777777" w:rsidR="008B5D08" w:rsidRDefault="00623630">
      <w:pPr>
        <w:pStyle w:val="RedaliaNormal"/>
        <w:tabs>
          <w:tab w:val="left" w:leader="dot" w:pos="9540"/>
        </w:tabs>
      </w:pPr>
      <w:r>
        <w:t xml:space="preserve">TVA au taux de 20,00 % Montant : </w:t>
      </w:r>
      <w:r>
        <w:tab/>
      </w:r>
    </w:p>
    <w:p w14:paraId="115ADCD6" w14:textId="77777777" w:rsidR="008B5D08" w:rsidRDefault="00623630">
      <w:pPr>
        <w:pStyle w:val="RedaliaNormal"/>
        <w:tabs>
          <w:tab w:val="left" w:leader="dot" w:pos="9540"/>
        </w:tabs>
      </w:pPr>
      <w:r>
        <w:t>Montant TTC (en chiffres) (€) :</w:t>
      </w:r>
      <w:r>
        <w:tab/>
      </w:r>
    </w:p>
    <w:p w14:paraId="65D6AE5E" w14:textId="77777777" w:rsidR="008B5D08" w:rsidRDefault="00623630">
      <w:pPr>
        <w:pStyle w:val="RedaliaNormal"/>
        <w:tabs>
          <w:tab w:val="left" w:leader="dot" w:pos="9540"/>
        </w:tabs>
      </w:pPr>
      <w:r>
        <w:t>Montant TTC (en lettres) (€) :</w:t>
      </w:r>
      <w:r>
        <w:tab/>
      </w:r>
    </w:p>
    <w:p w14:paraId="77EC47ED" w14:textId="77777777" w:rsidR="008B5D08" w:rsidRDefault="00623630">
      <w:pPr>
        <w:pStyle w:val="RedaliaNormal"/>
        <w:tabs>
          <w:tab w:val="left" w:leader="dot" w:pos="9540"/>
        </w:tabs>
      </w:pPr>
      <w:r>
        <w:tab/>
      </w:r>
    </w:p>
    <w:p w14:paraId="3E9051FF" w14:textId="77777777" w:rsidR="008B5D08" w:rsidRDefault="00623630">
      <w:pPr>
        <w:pStyle w:val="RedaliaNormal"/>
        <w:tabs>
          <w:tab w:val="left" w:leader="dot" w:pos="9540"/>
        </w:tabs>
      </w:pPr>
      <w:r>
        <w:tab/>
      </w:r>
    </w:p>
    <w:p w14:paraId="7A55872E" w14:textId="114C8043" w:rsidR="00AF59C8" w:rsidRDefault="00623630" w:rsidP="00543FEF">
      <w:pPr>
        <w:pStyle w:val="RedaliaNormal"/>
      </w:pPr>
      <w:r>
        <w:t xml:space="preserve">En cas de groupement, la répartition </w:t>
      </w:r>
      <w:r w:rsidR="00DE1536">
        <w:t>détaillée des</w:t>
      </w:r>
      <w:r>
        <w:t xml:space="preserve"> prestations à exécuter par chacun des membres du groupement et le montant du marché revenant à chacun </w:t>
      </w:r>
      <w:proofErr w:type="spellStart"/>
      <w:r>
        <w:t>sont</w:t>
      </w:r>
      <w:proofErr w:type="spellEnd"/>
      <w:r>
        <w:t xml:space="preserve"> décomposés dans l'annexe ci-jointe</w:t>
      </w:r>
    </w:p>
    <w:p w14:paraId="3E2FDFF4" w14:textId="77777777" w:rsidR="008B5D08" w:rsidRDefault="00623630">
      <w:pPr>
        <w:pStyle w:val="RedaliaTitre1"/>
      </w:pPr>
      <w:bookmarkStart w:id="126" w:name="_Toc180761340"/>
      <w:bookmarkStart w:id="127" w:name="_Toc180761349"/>
      <w:bookmarkStart w:id="128" w:name="_Toc180763763"/>
      <w:r>
        <w:t>Avanc</w:t>
      </w:r>
      <w:r w:rsidR="009409DF">
        <w:t>e</w:t>
      </w:r>
      <w:bookmarkEnd w:id="126"/>
      <w:bookmarkEnd w:id="127"/>
      <w:bookmarkEnd w:id="128"/>
    </w:p>
    <w:p w14:paraId="4DAF7160" w14:textId="77777777" w:rsidR="008B5D08" w:rsidRDefault="00623630">
      <w:pPr>
        <w:pStyle w:val="RedaliaNormal"/>
      </w:pPr>
      <w:r>
        <w:t>Une avance est prévue dans les conditions fixées par la réglementation en vigueur.</w:t>
      </w:r>
    </w:p>
    <w:p w14:paraId="5E9D52A1" w14:textId="77777777" w:rsidR="008B5D08" w:rsidRDefault="008B5D08">
      <w:pPr>
        <w:pStyle w:val="RedaliaNormal"/>
      </w:pPr>
    </w:p>
    <w:p w14:paraId="5477D3C3" w14:textId="77777777" w:rsidR="008B5D08" w:rsidRDefault="00623630">
      <w:pPr>
        <w:pStyle w:val="RedaliaNormal"/>
        <w:tabs>
          <w:tab w:val="left" w:leader="dot" w:pos="3261"/>
        </w:tabs>
      </w:pPr>
      <w:r>
        <w:t xml:space="preserve">Titulaire unique ou mandataire : </w:t>
      </w:r>
      <w:r>
        <w:tab/>
      </w:r>
      <w:r>
        <w:rPr>
          <w:rFonts w:ascii="Wingdings" w:eastAsia="Wingdings" w:hAnsi="Wingdings" w:cs="Wingdings"/>
          <w:szCs w:val="22"/>
        </w:rPr>
        <w:t></w:t>
      </w:r>
      <w:r>
        <w:t xml:space="preserve"> Refuse de percevoir l’avance</w:t>
      </w:r>
    </w:p>
    <w:p w14:paraId="1403C18D" w14:textId="77777777" w:rsidR="008B5D08" w:rsidRDefault="00623630">
      <w:pPr>
        <w:pStyle w:val="RedaliaNormal"/>
        <w:tabs>
          <w:tab w:val="left" w:pos="3261"/>
        </w:tabs>
      </w:pPr>
      <w:r>
        <w:tab/>
      </w:r>
      <w:r>
        <w:rPr>
          <w:rFonts w:ascii="Wingdings" w:eastAsia="Wingdings" w:hAnsi="Wingdings" w:cs="Wingdings"/>
          <w:szCs w:val="22"/>
        </w:rPr>
        <w:t></w:t>
      </w:r>
      <w:r>
        <w:rPr>
          <w:szCs w:val="22"/>
        </w:rPr>
        <w:t xml:space="preserve"> Accepte de percevoir l’avance</w:t>
      </w:r>
    </w:p>
    <w:p w14:paraId="6F24EC4D" w14:textId="77777777" w:rsidR="008B5D08" w:rsidRDefault="008B5D08">
      <w:pPr>
        <w:pStyle w:val="RedaliaNormal"/>
      </w:pPr>
    </w:p>
    <w:p w14:paraId="768A3B02" w14:textId="77777777" w:rsidR="00433C9E" w:rsidRPr="0032702C" w:rsidRDefault="00433C9E">
      <w:pPr>
        <w:pStyle w:val="RedaliaNormal"/>
        <w:rPr>
          <w:b/>
        </w:rPr>
      </w:pPr>
      <w:r w:rsidRPr="0032702C">
        <w:rPr>
          <w:b/>
        </w:rPr>
        <w:t>Si aucune case n’est cochée, ou si les deux cases sont cochées, le pouvoir adjudicateur considérera que l’entreprise renonce au bénéfice de l’avance.</w:t>
      </w:r>
    </w:p>
    <w:p w14:paraId="2B0CBF3E" w14:textId="77777777" w:rsidR="00543FEF" w:rsidRDefault="00543FEF">
      <w:pPr>
        <w:pStyle w:val="RedaliaNormal"/>
        <w:rPr>
          <w:ins w:id="129" w:author="FERRON Emmanuelle" w:date="2024-10-25T15:49:00Z"/>
        </w:rPr>
      </w:pPr>
    </w:p>
    <w:p w14:paraId="3006B171" w14:textId="3D601B86" w:rsidR="008B5D08" w:rsidRDefault="00623630">
      <w:pPr>
        <w:pStyle w:val="RedaliaNormal"/>
      </w:pPr>
      <w:bookmarkStart w:id="130" w:name="_GoBack"/>
      <w:bookmarkEnd w:id="130"/>
      <w:r>
        <w:t>La perception de l'avance par les cotraitants et sous-traitants est indiquée dans les annexes.</w:t>
      </w:r>
    </w:p>
    <w:p w14:paraId="0BD1FD51" w14:textId="67D30C98" w:rsidR="008B5D08" w:rsidRDefault="00623630">
      <w:pPr>
        <w:pStyle w:val="RedaliaNormal"/>
      </w:pPr>
      <w:r>
        <w:t xml:space="preserve">L’avance sera versée et résorbée dans les conditions fixées par l’article </w:t>
      </w:r>
      <w:r>
        <w:rPr>
          <w:i/>
        </w:rPr>
        <w:t>Avance</w:t>
      </w:r>
      <w:r>
        <w:t xml:space="preserve"> </w:t>
      </w:r>
      <w:proofErr w:type="gramStart"/>
      <w:r>
        <w:t>du  CCP</w:t>
      </w:r>
      <w:proofErr w:type="gramEnd"/>
      <w:r>
        <w:t xml:space="preserve"> qui détermine également les garanties à mettre en place par la ou les entreprises.</w:t>
      </w:r>
    </w:p>
    <w:p w14:paraId="26971BA1" w14:textId="3C9E8F4B" w:rsidR="003953CB" w:rsidRDefault="003953CB">
      <w:pPr>
        <w:pStyle w:val="RedaliaNormal"/>
      </w:pPr>
    </w:p>
    <w:p w14:paraId="29EBFAF4" w14:textId="0F8917F0" w:rsidR="003953CB" w:rsidRDefault="003953CB">
      <w:pPr>
        <w:pStyle w:val="RedaliaNormal"/>
      </w:pPr>
    </w:p>
    <w:p w14:paraId="1967F914" w14:textId="11AC3BB6" w:rsidR="003953CB" w:rsidRDefault="003953CB">
      <w:pPr>
        <w:pStyle w:val="RedaliaNormal"/>
      </w:pPr>
    </w:p>
    <w:p w14:paraId="177B690C" w14:textId="7B4CD1BB" w:rsidR="003953CB" w:rsidRDefault="003953CB">
      <w:pPr>
        <w:pStyle w:val="RedaliaNormal"/>
      </w:pPr>
    </w:p>
    <w:p w14:paraId="4D16F349" w14:textId="77777777" w:rsidR="003953CB" w:rsidRDefault="003953CB">
      <w:pPr>
        <w:pStyle w:val="RedaliaNormal"/>
      </w:pPr>
    </w:p>
    <w:p w14:paraId="11EFC7EC" w14:textId="77777777" w:rsidR="008B5D08" w:rsidRDefault="00623630">
      <w:pPr>
        <w:pStyle w:val="RedaliaTitre1"/>
      </w:pPr>
      <w:bookmarkStart w:id="131" w:name="_Toc180761341"/>
      <w:bookmarkStart w:id="132" w:name="_Toc180761350"/>
      <w:bookmarkStart w:id="133" w:name="_Toc180763764"/>
      <w:r>
        <w:lastRenderedPageBreak/>
        <w:t>Signature du candidat</w:t>
      </w:r>
      <w:bookmarkEnd w:id="131"/>
      <w:bookmarkEnd w:id="132"/>
      <w:bookmarkEnd w:id="133"/>
    </w:p>
    <w:p w14:paraId="36D564C1" w14:textId="77777777" w:rsidR="008B5D08" w:rsidRDefault="00623630">
      <w:pPr>
        <w:pStyle w:val="RedaliaNormal"/>
      </w:pPr>
      <w:r>
        <w:t>Il est rappelé au candidat que la signature de l’Acte d’Engagement vaut acceptation de toutes les pièces contractuelles.</w:t>
      </w:r>
    </w:p>
    <w:p w14:paraId="3387068C" w14:textId="77777777" w:rsidR="008B5D08" w:rsidRDefault="008B5D08">
      <w:pPr>
        <w:pStyle w:val="RedaliaNormal"/>
      </w:pPr>
    </w:p>
    <w:p w14:paraId="5E12F8CE" w14:textId="77777777" w:rsidR="008B5D08" w:rsidRDefault="00623630">
      <w:pPr>
        <w:pStyle w:val="RedaliaNormal"/>
      </w:pPr>
      <w:r>
        <w:t>Fait en un seul original</w:t>
      </w:r>
    </w:p>
    <w:p w14:paraId="18DFEFC6" w14:textId="77777777" w:rsidR="008B5D08" w:rsidRDefault="00623630">
      <w:pPr>
        <w:pStyle w:val="RedaliaNormal"/>
      </w:pPr>
      <w:r>
        <w:t xml:space="preserve">A : </w:t>
      </w:r>
      <w:r>
        <w:tab/>
      </w:r>
      <w:r>
        <w:tab/>
      </w:r>
    </w:p>
    <w:p w14:paraId="61FE38D9" w14:textId="77777777" w:rsidR="008B5D08" w:rsidRDefault="00623630">
      <w:pPr>
        <w:pStyle w:val="RedaliaNormal"/>
      </w:pPr>
      <w:r>
        <w:t xml:space="preserve">Le </w:t>
      </w:r>
      <w:r>
        <w:tab/>
      </w:r>
    </w:p>
    <w:p w14:paraId="70D7C654" w14:textId="77777777" w:rsidR="008B5D08" w:rsidRDefault="00623630">
      <w:pPr>
        <w:pStyle w:val="RedaliaNormal"/>
      </w:pPr>
      <w:r>
        <w:t>Mention(s) manuscrite(s)</w:t>
      </w:r>
    </w:p>
    <w:p w14:paraId="20E07B21" w14:textId="77777777" w:rsidR="008B5D08" w:rsidRDefault="00623630">
      <w:pPr>
        <w:pStyle w:val="RedaliaNormal"/>
      </w:pPr>
      <w:r>
        <w:t>"Lu et approuvé"</w:t>
      </w:r>
    </w:p>
    <w:p w14:paraId="5EE06925" w14:textId="77777777" w:rsidR="008B5D08" w:rsidRDefault="00623630">
      <w:pPr>
        <w:pStyle w:val="RedaliaNormal"/>
      </w:pPr>
      <w:r>
        <w:t>Signature(s) du titulaire, ou, en cas de groupement d’entreprises, du mandataire habilité ou de chaque membre du groupement :</w:t>
      </w:r>
    </w:p>
    <w:p w14:paraId="622E8735" w14:textId="77777777" w:rsidR="008B5D08" w:rsidRDefault="00623630">
      <w:pPr>
        <w:pStyle w:val="RedaliaNormal"/>
      </w:pPr>
      <w:r>
        <w:tab/>
      </w:r>
    </w:p>
    <w:p w14:paraId="2E05E322" w14:textId="59A7FC15" w:rsidR="008B5D08" w:rsidRDefault="00623630">
      <w:pPr>
        <w:pStyle w:val="RedaliaNormal"/>
      </w:pPr>
      <w:r>
        <w:tab/>
      </w:r>
    </w:p>
    <w:p w14:paraId="1C7EA552" w14:textId="671CAAA7" w:rsidR="00B60061" w:rsidRDefault="00B60061">
      <w:pPr>
        <w:pStyle w:val="RedaliaNormal"/>
      </w:pPr>
    </w:p>
    <w:p w14:paraId="51CBB7F0" w14:textId="5FB34F60" w:rsidR="00B60061" w:rsidRDefault="00B60061">
      <w:pPr>
        <w:pStyle w:val="RedaliaNormal"/>
      </w:pPr>
    </w:p>
    <w:p w14:paraId="7CF904FE" w14:textId="456F8A54" w:rsidR="00B60061" w:rsidRDefault="00B60061">
      <w:pPr>
        <w:pStyle w:val="RedaliaNormal"/>
      </w:pPr>
    </w:p>
    <w:p w14:paraId="631AA47C" w14:textId="7F9653A8" w:rsidR="00B60061" w:rsidRDefault="00B60061">
      <w:pPr>
        <w:pStyle w:val="RedaliaNormal"/>
      </w:pPr>
    </w:p>
    <w:p w14:paraId="45145462" w14:textId="1631AD47" w:rsidR="00B60061" w:rsidRDefault="00B60061">
      <w:pPr>
        <w:pStyle w:val="RedaliaNormal"/>
      </w:pPr>
    </w:p>
    <w:p w14:paraId="0AD12C3A" w14:textId="772F32AC" w:rsidR="00B60061" w:rsidRDefault="00B60061">
      <w:pPr>
        <w:pStyle w:val="RedaliaNormal"/>
      </w:pPr>
    </w:p>
    <w:p w14:paraId="68B7DFD3" w14:textId="4D1A0D6F" w:rsidR="00B60061" w:rsidRDefault="00B60061">
      <w:pPr>
        <w:pStyle w:val="RedaliaNormal"/>
      </w:pPr>
    </w:p>
    <w:p w14:paraId="7B822713" w14:textId="53088FBA" w:rsidR="00B60061" w:rsidRDefault="00B60061">
      <w:pPr>
        <w:pStyle w:val="RedaliaNormal"/>
      </w:pPr>
    </w:p>
    <w:p w14:paraId="0A7EC703" w14:textId="1EAF7B07" w:rsidR="00B60061" w:rsidRDefault="00B60061">
      <w:pPr>
        <w:pStyle w:val="RedaliaNormal"/>
      </w:pPr>
    </w:p>
    <w:p w14:paraId="4D0F6DBF" w14:textId="3EC9FBD0" w:rsidR="00B60061" w:rsidRDefault="00B60061">
      <w:pPr>
        <w:pStyle w:val="RedaliaNormal"/>
      </w:pPr>
    </w:p>
    <w:p w14:paraId="65CE1FB8" w14:textId="43ABDA56" w:rsidR="00B60061" w:rsidRDefault="00B60061">
      <w:pPr>
        <w:pStyle w:val="RedaliaNormal"/>
      </w:pPr>
    </w:p>
    <w:p w14:paraId="32E3E27F" w14:textId="1407F2E1" w:rsidR="00B60061" w:rsidRDefault="00B60061">
      <w:pPr>
        <w:pStyle w:val="RedaliaNormal"/>
      </w:pPr>
    </w:p>
    <w:p w14:paraId="0FFD6DB8" w14:textId="040072D9" w:rsidR="00B60061" w:rsidRDefault="00B60061">
      <w:pPr>
        <w:pStyle w:val="RedaliaNormal"/>
      </w:pPr>
    </w:p>
    <w:p w14:paraId="20429845" w14:textId="6739EDE0" w:rsidR="00B60061" w:rsidRDefault="00B60061">
      <w:pPr>
        <w:pStyle w:val="RedaliaNormal"/>
      </w:pPr>
    </w:p>
    <w:p w14:paraId="346791A1" w14:textId="6CF64F14" w:rsidR="00B60061" w:rsidRDefault="00B60061">
      <w:pPr>
        <w:pStyle w:val="RedaliaNormal"/>
      </w:pPr>
    </w:p>
    <w:p w14:paraId="40449492" w14:textId="723ABF3F" w:rsidR="00B60061" w:rsidRDefault="00B60061">
      <w:pPr>
        <w:pStyle w:val="RedaliaNormal"/>
      </w:pPr>
    </w:p>
    <w:p w14:paraId="52C7CDB8" w14:textId="3B274A80" w:rsidR="00B60061" w:rsidRDefault="00B60061">
      <w:pPr>
        <w:pStyle w:val="RedaliaNormal"/>
      </w:pPr>
    </w:p>
    <w:p w14:paraId="6D61DF79" w14:textId="25D47A5E" w:rsidR="00B60061" w:rsidRDefault="00B60061">
      <w:pPr>
        <w:pStyle w:val="RedaliaNormal"/>
      </w:pPr>
    </w:p>
    <w:p w14:paraId="636726DD" w14:textId="31AAB81F" w:rsidR="00B60061" w:rsidRDefault="00B60061">
      <w:pPr>
        <w:pStyle w:val="RedaliaNormal"/>
      </w:pPr>
    </w:p>
    <w:p w14:paraId="7D663DFF" w14:textId="7F9CFB6E" w:rsidR="00B60061" w:rsidRDefault="00B60061">
      <w:pPr>
        <w:pStyle w:val="RedaliaNormal"/>
      </w:pPr>
    </w:p>
    <w:p w14:paraId="4466BA39" w14:textId="352E60AA" w:rsidR="00B60061" w:rsidRDefault="00B60061">
      <w:pPr>
        <w:pStyle w:val="RedaliaNormal"/>
      </w:pPr>
    </w:p>
    <w:p w14:paraId="4F3F2A9B" w14:textId="50126D98" w:rsidR="00B60061" w:rsidRDefault="00B60061">
      <w:pPr>
        <w:pStyle w:val="RedaliaNormal"/>
      </w:pPr>
    </w:p>
    <w:p w14:paraId="6E034718" w14:textId="147B68D1" w:rsidR="00B60061" w:rsidRDefault="00B60061">
      <w:pPr>
        <w:pStyle w:val="RedaliaNormal"/>
      </w:pPr>
    </w:p>
    <w:p w14:paraId="5D70E980" w14:textId="3819A8D9" w:rsidR="00B60061" w:rsidRDefault="00B60061">
      <w:pPr>
        <w:pStyle w:val="RedaliaNormal"/>
      </w:pPr>
    </w:p>
    <w:p w14:paraId="4B6F6CF7" w14:textId="374BE2FB" w:rsidR="00B60061" w:rsidRDefault="00B60061">
      <w:pPr>
        <w:pStyle w:val="RedaliaNormal"/>
      </w:pPr>
    </w:p>
    <w:p w14:paraId="754F8E06" w14:textId="3CE261EC" w:rsidR="00B60061" w:rsidRDefault="00B60061">
      <w:pPr>
        <w:pStyle w:val="RedaliaNormal"/>
      </w:pPr>
    </w:p>
    <w:p w14:paraId="53D365BD" w14:textId="7E240C38" w:rsidR="00B60061" w:rsidRDefault="00B60061">
      <w:pPr>
        <w:pStyle w:val="RedaliaNormal"/>
      </w:pPr>
    </w:p>
    <w:p w14:paraId="47F5ABA4" w14:textId="38C4D8AF" w:rsidR="00B60061" w:rsidRDefault="00B60061">
      <w:pPr>
        <w:pStyle w:val="RedaliaNormal"/>
      </w:pPr>
    </w:p>
    <w:p w14:paraId="72B97AC7" w14:textId="76D9B3C9" w:rsidR="00B60061" w:rsidRDefault="00B60061">
      <w:pPr>
        <w:pStyle w:val="RedaliaNormal"/>
      </w:pPr>
    </w:p>
    <w:p w14:paraId="18D323AD" w14:textId="5D5D30D4" w:rsidR="00B60061" w:rsidRDefault="00B60061">
      <w:pPr>
        <w:pStyle w:val="RedaliaNormal"/>
      </w:pPr>
    </w:p>
    <w:p w14:paraId="5B272961" w14:textId="0204D97E" w:rsidR="00B60061" w:rsidRDefault="00B60061">
      <w:pPr>
        <w:pStyle w:val="RedaliaNormal"/>
      </w:pPr>
    </w:p>
    <w:p w14:paraId="0F187438" w14:textId="0087E56F" w:rsidR="00B60061" w:rsidRDefault="00B60061">
      <w:pPr>
        <w:pStyle w:val="RedaliaNormal"/>
      </w:pPr>
    </w:p>
    <w:p w14:paraId="78798992" w14:textId="77777777" w:rsidR="00B60061" w:rsidRDefault="00B60061">
      <w:pPr>
        <w:pStyle w:val="RedaliaNormal"/>
      </w:pPr>
    </w:p>
    <w:p w14:paraId="6F3D56B1" w14:textId="77777777" w:rsidR="008B5D08" w:rsidRDefault="00623630">
      <w:pPr>
        <w:pStyle w:val="RedaliaTitre1"/>
      </w:pPr>
      <w:bookmarkStart w:id="134" w:name="_Toc180761342"/>
      <w:bookmarkStart w:id="135" w:name="_Toc180761351"/>
      <w:bookmarkStart w:id="136" w:name="_Toc180763765"/>
      <w:r>
        <w:lastRenderedPageBreak/>
        <w:t>Acceptation de l’offre</w:t>
      </w:r>
      <w:bookmarkEnd w:id="134"/>
      <w:bookmarkEnd w:id="135"/>
      <w:bookmarkEnd w:id="136"/>
    </w:p>
    <w:p w14:paraId="26BA80CD" w14:textId="10CC6A4E" w:rsidR="008B5D08" w:rsidRDefault="00623630">
      <w:pPr>
        <w:pStyle w:val="RedaliaNormal"/>
      </w:pPr>
      <w:r>
        <w:t>Est acceptée la présente offre pour valoir acte d’engagement.</w:t>
      </w:r>
    </w:p>
    <w:p w14:paraId="5BEC07F8" w14:textId="77777777" w:rsidR="008B5D08" w:rsidRDefault="008B5D08">
      <w:pPr>
        <w:pStyle w:val="RedaliaNormal"/>
      </w:pPr>
    </w:p>
    <w:p w14:paraId="08FAAA96" w14:textId="77777777" w:rsidR="008B5D08" w:rsidRDefault="00623630">
      <w:pPr>
        <w:pStyle w:val="RedaliaNormal"/>
        <w:tabs>
          <w:tab w:val="left" w:leader="dot" w:pos="4140"/>
          <w:tab w:val="left" w:pos="8640"/>
        </w:tabs>
      </w:pPr>
      <w:r>
        <w:t>A</w:t>
      </w:r>
      <w:r>
        <w:tab/>
      </w:r>
    </w:p>
    <w:p w14:paraId="136EE8C7" w14:textId="77777777" w:rsidR="008B5D08" w:rsidRDefault="00623630">
      <w:pPr>
        <w:pStyle w:val="RedaliaNormal"/>
        <w:tabs>
          <w:tab w:val="left" w:leader="dot" w:pos="4140"/>
          <w:tab w:val="left" w:pos="8640"/>
        </w:tabs>
      </w:pPr>
      <w:r>
        <w:t xml:space="preserve">Le </w:t>
      </w:r>
      <w:r>
        <w:tab/>
      </w:r>
    </w:p>
    <w:p w14:paraId="20E4DB2F" w14:textId="77777777" w:rsidR="008B5D08" w:rsidRDefault="008B5D08">
      <w:pPr>
        <w:pStyle w:val="RedaliaNormal"/>
        <w:tabs>
          <w:tab w:val="left" w:leader="dot" w:pos="4140"/>
          <w:tab w:val="left" w:pos="8640"/>
        </w:tabs>
      </w:pPr>
    </w:p>
    <w:p w14:paraId="06B95918" w14:textId="77777777" w:rsidR="008B5D08" w:rsidRDefault="00623630">
      <w:pPr>
        <w:pStyle w:val="RedaliaNormal"/>
        <w:tabs>
          <w:tab w:val="left" w:leader="dot" w:pos="4140"/>
          <w:tab w:val="left" w:pos="8640"/>
        </w:tabs>
      </w:pPr>
      <w:r>
        <w:t>Le pouvoir adjudicateur</w:t>
      </w:r>
    </w:p>
    <w:p w14:paraId="0F9B97FB" w14:textId="77777777" w:rsidR="008B5D08" w:rsidRDefault="00623630">
      <w:pPr>
        <w:pStyle w:val="RedaliaNormal"/>
        <w:tabs>
          <w:tab w:val="left" w:leader="dot" w:pos="4140"/>
          <w:tab w:val="left" w:pos="8640"/>
        </w:tabs>
        <w:rPr>
          <w:color w:val="FFFFFF"/>
        </w:rPr>
      </w:pPr>
      <w:r>
        <w:rPr>
          <w:color w:val="FFFFFF"/>
        </w:rPr>
        <w:t>#signature#</w:t>
      </w:r>
    </w:p>
    <w:p w14:paraId="5F223CBE" w14:textId="77777777" w:rsidR="008B5D08" w:rsidRDefault="008B5D08">
      <w:pPr>
        <w:pStyle w:val="RedaliaNormal"/>
        <w:tabs>
          <w:tab w:val="left" w:leader="dot" w:pos="4140"/>
          <w:tab w:val="left" w:pos="8640"/>
        </w:tabs>
      </w:pPr>
    </w:p>
    <w:p w14:paraId="3F812695" w14:textId="77777777" w:rsidR="008B5D08" w:rsidRDefault="008B5D08">
      <w:pPr>
        <w:pStyle w:val="RedaliaNormal"/>
      </w:pPr>
    </w:p>
    <w:p w14:paraId="58B1E8A3" w14:textId="77777777" w:rsidR="008B5D08" w:rsidRDefault="00623630">
      <w:pPr>
        <w:pStyle w:val="RdaliaTitreparagraphe"/>
      </w:pPr>
      <w:r>
        <w:t>Date d'effet du marché</w:t>
      </w:r>
    </w:p>
    <w:p w14:paraId="3C368C22" w14:textId="77777777" w:rsidR="008B5D08" w:rsidRDefault="00623630">
      <w:pPr>
        <w:pStyle w:val="RedaliaNormal"/>
      </w:pPr>
      <w:r>
        <w:t>Reçu notification du marché le :</w:t>
      </w:r>
      <w:r>
        <w:tab/>
      </w:r>
    </w:p>
    <w:p w14:paraId="13AAC2CE" w14:textId="77777777" w:rsidR="008B5D08" w:rsidRDefault="00623630">
      <w:pPr>
        <w:pStyle w:val="RedaliaNormal"/>
      </w:pPr>
      <w:r>
        <w:rPr>
          <w:rFonts w:ascii="Wingdings" w:eastAsia="Wingdings" w:hAnsi="Wingdings" w:cs="Wingdings"/>
          <w:szCs w:val="22"/>
        </w:rPr>
        <w:t></w:t>
      </w:r>
      <w:r>
        <w:t xml:space="preserve"> Le prestataire</w:t>
      </w:r>
    </w:p>
    <w:p w14:paraId="19001322" w14:textId="77777777" w:rsidR="008B5D08" w:rsidRDefault="00623630">
      <w:pPr>
        <w:pStyle w:val="RedaliaNormal"/>
      </w:pPr>
      <w:r>
        <w:rPr>
          <w:rFonts w:ascii="Wingdings" w:eastAsia="Wingdings" w:hAnsi="Wingdings" w:cs="Wingdings"/>
          <w:szCs w:val="22"/>
        </w:rPr>
        <w:t></w:t>
      </w:r>
      <w:r>
        <w:t xml:space="preserve"> Le mandataire du groupement</w:t>
      </w:r>
    </w:p>
    <w:p w14:paraId="32EABEF8" w14:textId="77777777" w:rsidR="008B5D08" w:rsidRDefault="008B5D08">
      <w:pPr>
        <w:pStyle w:val="RedaliaNormal"/>
      </w:pPr>
    </w:p>
    <w:p w14:paraId="72ACEBBC" w14:textId="77777777" w:rsidR="008B5D08" w:rsidRDefault="00623630">
      <w:pPr>
        <w:pStyle w:val="RedaliaNormal"/>
      </w:pPr>
      <w:r>
        <w:t>Reçu l'avis de réception postal de la notification du marché signé le :</w:t>
      </w:r>
      <w:r>
        <w:tab/>
      </w:r>
    </w:p>
    <w:p w14:paraId="6EDC7B9D" w14:textId="77777777" w:rsidR="008B5D08" w:rsidRDefault="00623630">
      <w:pPr>
        <w:pStyle w:val="RedaliaNormal"/>
      </w:pPr>
      <w:r>
        <w:rPr>
          <w:rFonts w:ascii="Wingdings" w:eastAsia="Wingdings" w:hAnsi="Wingdings" w:cs="Wingdings"/>
          <w:szCs w:val="22"/>
        </w:rPr>
        <w:t></w:t>
      </w:r>
      <w:r>
        <w:t xml:space="preserve"> Par le prestataire.</w:t>
      </w:r>
    </w:p>
    <w:p w14:paraId="1B7F1AAB" w14:textId="77777777" w:rsidR="008B5D08" w:rsidRDefault="00623630">
      <w:pPr>
        <w:pStyle w:val="RedaliaNormal"/>
      </w:pPr>
      <w:r>
        <w:rPr>
          <w:rFonts w:ascii="Wingdings" w:eastAsia="Wingdings" w:hAnsi="Wingdings" w:cs="Wingdings"/>
          <w:szCs w:val="22"/>
        </w:rPr>
        <w:t></w:t>
      </w:r>
      <w:r>
        <w:t xml:space="preserve"> Par le mandataire du groupement destinataire.</w:t>
      </w:r>
    </w:p>
    <w:p w14:paraId="762EC37F" w14:textId="77777777" w:rsidR="008B5D08" w:rsidRDefault="008B5D08">
      <w:pPr>
        <w:pStyle w:val="RedaliaNormal"/>
      </w:pPr>
    </w:p>
    <w:p w14:paraId="7B0ED3DF" w14:textId="77777777" w:rsidR="008B5D08" w:rsidRDefault="00623630">
      <w:pPr>
        <w:pStyle w:val="RedaliaNormal"/>
      </w:pPr>
      <w:r>
        <w:t xml:space="preserve">Pour le représentant du pouvoir adjudicateur, </w:t>
      </w:r>
    </w:p>
    <w:p w14:paraId="02E31238" w14:textId="77777777" w:rsidR="008B5D08" w:rsidRDefault="008B5D08">
      <w:pPr>
        <w:pStyle w:val="RedaliaNormal"/>
      </w:pPr>
    </w:p>
    <w:p w14:paraId="5C3E99BA" w14:textId="77777777" w:rsidR="008B5D08" w:rsidRDefault="00623630">
      <w:pPr>
        <w:pStyle w:val="RedaliaNormal"/>
      </w:pPr>
      <w:r>
        <w:t>A …………………</w:t>
      </w:r>
      <w:proofErr w:type="gramStart"/>
      <w:r>
        <w:t>…….</w:t>
      </w:r>
      <w:proofErr w:type="gramEnd"/>
      <w:r>
        <w:t>.le ……………………… (Date d'apposition de la signature ci-après)</w:t>
      </w:r>
    </w:p>
    <w:p w14:paraId="689C54EE" w14:textId="77777777" w:rsidR="008B5D08" w:rsidRDefault="00623630">
      <w:pPr>
        <w:pStyle w:val="RedaliaNormal"/>
        <w:tabs>
          <w:tab w:val="left" w:leader="dot" w:pos="3827"/>
        </w:tabs>
        <w:ind w:left="4678"/>
        <w:rPr>
          <w:color w:val="FFFFFF"/>
        </w:rPr>
      </w:pPr>
      <w:r>
        <w:rPr>
          <w:color w:val="FFFFFF"/>
        </w:rPr>
        <w:t>#signature#</w:t>
      </w:r>
    </w:p>
    <w:p w14:paraId="50730F91" w14:textId="77777777" w:rsidR="008B5D08" w:rsidRDefault="00623630">
      <w:pPr>
        <w:pStyle w:val="RedaliaNormal"/>
        <w:tabs>
          <w:tab w:val="left" w:leader="dot" w:pos="3827"/>
        </w:tabs>
        <w:ind w:left="4678"/>
      </w:pPr>
      <w:r>
        <w:tab/>
      </w:r>
    </w:p>
    <w:p w14:paraId="69291719" w14:textId="77777777" w:rsidR="008B5D08" w:rsidRDefault="00623630">
      <w:pPr>
        <w:pStyle w:val="RedaliaNormal"/>
      </w:pPr>
      <w:r>
        <w:br w:type="page"/>
      </w:r>
    </w:p>
    <w:p w14:paraId="686809B9" w14:textId="77777777" w:rsidR="008B5D08" w:rsidRDefault="008B5D08">
      <w:pPr>
        <w:pStyle w:val="RedaliaNormal"/>
      </w:pPr>
    </w:p>
    <w:p w14:paraId="7A49F0C5" w14:textId="77777777" w:rsidR="008B5D08" w:rsidRDefault="00623630">
      <w:pPr>
        <w:pStyle w:val="RdaliaTitredossier"/>
      </w:pPr>
      <w:r>
        <w:t xml:space="preserve">Annexe à l’acte d’engagement </w:t>
      </w:r>
    </w:p>
    <w:p w14:paraId="01A6AB5C" w14:textId="77777777" w:rsidR="008B5D08" w:rsidRDefault="008B5D08">
      <w:pPr>
        <w:pStyle w:val="RdaliaTitredossier"/>
      </w:pPr>
    </w:p>
    <w:p w14:paraId="72088A36" w14:textId="77777777" w:rsidR="008B5D08" w:rsidRDefault="00623630">
      <w:pPr>
        <w:pStyle w:val="RdaliaTitredossier"/>
      </w:pPr>
      <w:r>
        <w:t>NANTISSEMENT OU CESSION DE CREANCES</w:t>
      </w:r>
    </w:p>
    <w:p w14:paraId="4CAB36C0" w14:textId="77777777" w:rsidR="008B5D08" w:rsidRDefault="008B5D08">
      <w:pPr>
        <w:pStyle w:val="RedaliaNormal"/>
      </w:pPr>
    </w:p>
    <w:p w14:paraId="5F602FCD" w14:textId="77777777" w:rsidR="008B5D08" w:rsidRDefault="00623630">
      <w:pPr>
        <w:pStyle w:val="RedaliaNormal"/>
      </w:pPr>
      <w:r>
        <w:rPr>
          <w:rFonts w:cs="Arial"/>
          <w:b/>
        </w:rPr>
        <w:t>●</w:t>
      </w:r>
      <w:r>
        <w:rPr>
          <w:b/>
        </w:rPr>
        <w:t xml:space="preserve"> Identification de l’acheteur</w:t>
      </w:r>
    </w:p>
    <w:p w14:paraId="0816B354" w14:textId="77777777" w:rsidR="008B5D08" w:rsidRDefault="00623630">
      <w:pPr>
        <w:pStyle w:val="RedaliaNormal"/>
      </w:pPr>
      <w:r>
        <w:t xml:space="preserve">Désignation de l’acheteur : </w:t>
      </w:r>
    </w:p>
    <w:p w14:paraId="69EA478C" w14:textId="77777777" w:rsidR="008B5D08" w:rsidRDefault="00623630">
      <w:pPr>
        <w:pStyle w:val="RedaliaNormal"/>
      </w:pPr>
      <w:r>
        <w:t>SIRET : 19830766200017</w:t>
      </w:r>
    </w:p>
    <w:p w14:paraId="5BC7C23D" w14:textId="77777777" w:rsidR="008B5D08" w:rsidRDefault="00623630">
      <w:pPr>
        <w:pStyle w:val="RedaliaNormal"/>
      </w:pPr>
      <w:r>
        <w:t>Nom : Université de Toulon</w:t>
      </w:r>
    </w:p>
    <w:p w14:paraId="19738C15" w14:textId="77777777" w:rsidR="008B5D08" w:rsidRDefault="00623630">
      <w:pPr>
        <w:pStyle w:val="RedaliaNormal"/>
      </w:pPr>
      <w:r>
        <w:t>Adresse :   CS 60584   83041 TOULON Cedex 9</w:t>
      </w:r>
    </w:p>
    <w:p w14:paraId="00D1C704" w14:textId="77777777" w:rsidR="008B5D08" w:rsidRDefault="008B5D08">
      <w:pPr>
        <w:pStyle w:val="RedaliaNormal"/>
      </w:pPr>
    </w:p>
    <w:p w14:paraId="0ACC9F93" w14:textId="77777777" w:rsidR="008B5D08" w:rsidRDefault="00623630">
      <w:pPr>
        <w:pStyle w:val="RedaliaNormal"/>
      </w:pPr>
      <w:r>
        <w:t>Désignation de la personne habilitée à donner les renseignements prévus aux articles R. 2191-60 et R. 2391-28 du Code de la commande publique : Sabine Carpentier Responsable du pôle achat – CS 60584 83041 Toulon cedex 9</w:t>
      </w:r>
    </w:p>
    <w:p w14:paraId="671289F1" w14:textId="77777777" w:rsidR="008B5D08" w:rsidRDefault="00623630">
      <w:pPr>
        <w:pStyle w:val="RedaliaNormal"/>
      </w:pPr>
      <w:r>
        <w:t xml:space="preserve">pole-achat@univ-tln.fr </w:t>
      </w:r>
    </w:p>
    <w:p w14:paraId="4D42C917" w14:textId="77777777" w:rsidR="008B5D08" w:rsidRDefault="00623630">
      <w:pPr>
        <w:pStyle w:val="RedaliaNormal"/>
      </w:pPr>
      <w:r>
        <w:t>04 94 14 26 88</w:t>
      </w:r>
    </w:p>
    <w:p w14:paraId="1629541F" w14:textId="77777777" w:rsidR="008B5D08" w:rsidRDefault="008B5D08">
      <w:pPr>
        <w:pStyle w:val="RedaliaNormal"/>
      </w:pPr>
    </w:p>
    <w:p w14:paraId="4A8CD7CB" w14:textId="77777777" w:rsidR="008B5D08" w:rsidRDefault="00623630">
      <w:pPr>
        <w:pStyle w:val="RedaliaNormal"/>
      </w:pPr>
      <w:r>
        <w:t>Désignation du comptable public assignataire : Madame l'agente comptable</w:t>
      </w:r>
    </w:p>
    <w:p w14:paraId="183F58DF" w14:textId="77777777" w:rsidR="008B5D08" w:rsidRDefault="008B5D08">
      <w:pPr>
        <w:pStyle w:val="RedaliaNormal"/>
      </w:pPr>
    </w:p>
    <w:p w14:paraId="5141197C" w14:textId="77777777" w:rsidR="008B5D08" w:rsidRDefault="00623630">
      <w:pPr>
        <w:pStyle w:val="RedaliaNormal"/>
      </w:pPr>
      <w:r>
        <w:rPr>
          <w:rFonts w:cs="Arial"/>
          <w:b/>
        </w:rPr>
        <w:t>●</w:t>
      </w:r>
      <w:r>
        <w:rPr>
          <w:b/>
        </w:rPr>
        <w:t xml:space="preserve"> Identification du créancier au titre du marché public</w:t>
      </w:r>
    </w:p>
    <w:p w14:paraId="497B85E9" w14:textId="77777777" w:rsidR="008B5D08" w:rsidRDefault="00623630">
      <w:pPr>
        <w:pStyle w:val="RedaliaNormal"/>
      </w:pPr>
      <w:r>
        <w:t>Désignation du créancier : ............................</w:t>
      </w:r>
    </w:p>
    <w:p w14:paraId="22CD09A6" w14:textId="77777777" w:rsidR="008B5D08" w:rsidRDefault="00623630">
      <w:pPr>
        <w:pStyle w:val="RedaliaNormal"/>
      </w:pPr>
      <w:r>
        <w:t>SIRET : ............................</w:t>
      </w:r>
    </w:p>
    <w:p w14:paraId="2EF7DC27" w14:textId="77777777" w:rsidR="008B5D08" w:rsidRDefault="00623630">
      <w:pPr>
        <w:pStyle w:val="RedaliaNormal"/>
      </w:pPr>
      <w:r>
        <w:t>Raison sociale : ............................</w:t>
      </w:r>
    </w:p>
    <w:p w14:paraId="75C59C81" w14:textId="77777777" w:rsidR="008B5D08" w:rsidRDefault="00623630">
      <w:pPr>
        <w:pStyle w:val="RedaliaNormal"/>
      </w:pPr>
      <w:r>
        <w:t>Adresse : ............................</w:t>
      </w:r>
    </w:p>
    <w:p w14:paraId="391206FC" w14:textId="77777777" w:rsidR="008B5D08" w:rsidRDefault="008B5D08">
      <w:pPr>
        <w:pStyle w:val="RedaliaNormal"/>
      </w:pPr>
    </w:p>
    <w:p w14:paraId="03A2D0C9" w14:textId="77777777" w:rsidR="008B5D08" w:rsidRDefault="00623630">
      <w:pPr>
        <w:pStyle w:val="RedaliaNormal"/>
      </w:pPr>
      <w:r>
        <w:t xml:space="preserve">Coordonnées bancaires du créancier : </w:t>
      </w:r>
    </w:p>
    <w:p w14:paraId="18305D54" w14:textId="77777777" w:rsidR="008B5D08" w:rsidRDefault="00623630">
      <w:pPr>
        <w:pStyle w:val="RedaliaNormal"/>
      </w:pPr>
      <w:r>
        <w:t>IBAN : ............................</w:t>
      </w:r>
    </w:p>
    <w:p w14:paraId="12791CBC" w14:textId="77777777" w:rsidR="008B5D08" w:rsidRDefault="008B5D08">
      <w:pPr>
        <w:pStyle w:val="RedaliaNormal"/>
      </w:pPr>
    </w:p>
    <w:p w14:paraId="4B501B22" w14:textId="77777777" w:rsidR="008B5D08" w:rsidRDefault="00623630">
      <w:pPr>
        <w:pStyle w:val="RedaliaNormal"/>
      </w:pPr>
      <w:r>
        <w:t>Renseignements complémentaires sur le créancier :</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3085"/>
        <w:gridCol w:w="4394"/>
        <w:gridCol w:w="2299"/>
      </w:tblGrid>
      <w:tr w:rsidR="008B5D08" w14:paraId="783E6008" w14:textId="77777777">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B2DC217" w14:textId="77777777" w:rsidR="008B5D08" w:rsidRDefault="00623630">
            <w:pPr>
              <w:pStyle w:val="RedaliaNormal"/>
              <w:rPr>
                <w:rFonts w:cs="Calibri"/>
              </w:rPr>
            </w:pPr>
            <w:r>
              <w:rPr>
                <w:rFonts w:cs="Calibri"/>
              </w:rPr>
              <w:t>Titulaire du marché</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57BC4ED" w14:textId="77777777" w:rsidR="008B5D08" w:rsidRDefault="00623630">
            <w:pPr>
              <w:pStyle w:val="RedaliaNormal"/>
            </w:pPr>
            <w:r>
              <w:rPr>
                <w:rFonts w:cs="Calibri"/>
              </w:rPr>
              <w:t xml:space="preserve"> </w:t>
            </w:r>
          </w:p>
        </w:tc>
      </w:tr>
      <w:tr w:rsidR="008B5D08" w14:paraId="05B0EE40" w14:textId="77777777">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BF70BFE" w14:textId="77777777" w:rsidR="008B5D08" w:rsidRDefault="00623630">
            <w:pPr>
              <w:pStyle w:val="RedaliaNormal"/>
              <w:rPr>
                <w:rFonts w:cs="Calibri"/>
              </w:rPr>
            </w:pPr>
            <w:r>
              <w:rPr>
                <w:rFonts w:cs="Calibri"/>
              </w:rPr>
              <w:t>Sous-traitant de premier rang</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F93D722" w14:textId="77777777" w:rsidR="008B5D08" w:rsidRDefault="00623630">
            <w:pPr>
              <w:pStyle w:val="RedaliaNormal"/>
            </w:pPr>
            <w:r>
              <w:rPr>
                <w:rFonts w:cs="Calibri"/>
              </w:rPr>
              <w:t xml:space="preserve"> </w:t>
            </w:r>
          </w:p>
        </w:tc>
      </w:tr>
      <w:tr w:rsidR="008B5D08" w14:paraId="1E3661D1" w14:textId="77777777">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FB0B7E2" w14:textId="77777777" w:rsidR="008B5D08" w:rsidRDefault="00623630">
            <w:pPr>
              <w:pStyle w:val="RedaliaNormal"/>
              <w:rPr>
                <w:rFonts w:cs="Calibri"/>
              </w:rPr>
            </w:pPr>
            <w:r>
              <w:rPr>
                <w:rFonts w:cs="Calibri"/>
              </w:rPr>
              <w:t>Membre d’un groupement solidaire</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98B4080" w14:textId="77777777" w:rsidR="008B5D08" w:rsidRDefault="00623630">
            <w:pPr>
              <w:pStyle w:val="RedaliaNormal"/>
            </w:pPr>
            <w:r>
              <w:rPr>
                <w:rFonts w:cs="Calibri"/>
              </w:rPr>
              <w:t xml:space="preserve"> </w:t>
            </w:r>
          </w:p>
        </w:tc>
      </w:tr>
      <w:tr w:rsidR="008B5D08" w14:paraId="6AD0223D" w14:textId="77777777">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753574F" w14:textId="77777777" w:rsidR="008B5D08" w:rsidRDefault="00623630">
            <w:pPr>
              <w:pStyle w:val="RedaliaNormal"/>
              <w:rPr>
                <w:rFonts w:cs="Calibri"/>
              </w:rPr>
            </w:pPr>
            <w:r>
              <w:rPr>
                <w:rFonts w:cs="Calibri"/>
              </w:rPr>
              <w:t>Membre d’un groupement conjoint</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3493702" w14:textId="77777777" w:rsidR="008B5D08" w:rsidRDefault="00623630">
            <w:pPr>
              <w:pStyle w:val="RedaliaNormal"/>
            </w:pPr>
            <w:r>
              <w:rPr>
                <w:rFonts w:cs="Calibri"/>
              </w:rPr>
              <w:t xml:space="preserve"> </w:t>
            </w:r>
          </w:p>
        </w:tc>
      </w:tr>
      <w:tr w:rsidR="008B5D08" w14:paraId="1AABDD21" w14:textId="77777777">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DBE682F" w14:textId="77777777" w:rsidR="008B5D08" w:rsidRDefault="00623630">
            <w:pPr>
              <w:pStyle w:val="RedaliaNormal"/>
              <w:rPr>
                <w:rFonts w:cs="Calibri"/>
              </w:rPr>
            </w:pPr>
            <w:r>
              <w:rPr>
                <w:rFonts w:cs="Calibri"/>
              </w:rPr>
              <w:t>Mandataire solidaire</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CAFADD1" w14:textId="77777777" w:rsidR="008B5D08" w:rsidRDefault="00623630">
            <w:pPr>
              <w:pStyle w:val="RedaliaNormal"/>
            </w:pPr>
            <w:r>
              <w:rPr>
                <w:rFonts w:cs="Calibri"/>
              </w:rPr>
              <w:t xml:space="preserve"> </w:t>
            </w:r>
          </w:p>
        </w:tc>
      </w:tr>
      <w:tr w:rsidR="008B5D08" w14:paraId="0C1CB82B" w14:textId="77777777">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E4F094A" w14:textId="77777777" w:rsidR="008B5D08" w:rsidRDefault="00623630">
            <w:pPr>
              <w:pStyle w:val="RedaliaNormal"/>
              <w:rPr>
                <w:rFonts w:cs="Calibri"/>
              </w:rPr>
            </w:pPr>
            <w:r>
              <w:rPr>
                <w:rFonts w:cs="Calibri"/>
              </w:rPr>
              <w:t>Mandataire conjoint</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9242E9A" w14:textId="77777777" w:rsidR="008B5D08" w:rsidRDefault="00623630">
            <w:pPr>
              <w:pStyle w:val="RedaliaNormal"/>
            </w:pPr>
            <w:r>
              <w:rPr>
                <w:rFonts w:cs="Calibri"/>
              </w:rPr>
              <w:t xml:space="preserve"> </w:t>
            </w:r>
          </w:p>
        </w:tc>
      </w:tr>
      <w:tr w:rsidR="008B5D08" w14:paraId="5E71ADAD" w14:textId="77777777">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4D20484" w14:textId="77777777" w:rsidR="008B5D08" w:rsidRDefault="00623630">
            <w:pPr>
              <w:pStyle w:val="RedaliaNormal"/>
              <w:rPr>
                <w:rFonts w:cs="Calibri"/>
              </w:rPr>
            </w:pPr>
            <w:r>
              <w:rPr>
                <w:rFonts w:cs="Calibri"/>
              </w:rPr>
              <w:t>Agissant pour son propre compte</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8040CF3" w14:textId="77777777" w:rsidR="008B5D08" w:rsidRDefault="00623630">
            <w:pPr>
              <w:pStyle w:val="RedaliaNormal"/>
            </w:pPr>
            <w:r>
              <w:rPr>
                <w:rFonts w:cs="Calibri"/>
              </w:rPr>
              <w:t xml:space="preserve"> </w:t>
            </w:r>
          </w:p>
        </w:tc>
      </w:tr>
      <w:tr w:rsidR="008B5D08" w14:paraId="292B80E3" w14:textId="77777777">
        <w:tc>
          <w:tcPr>
            <w:tcW w:w="7479"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A20B929" w14:textId="77777777" w:rsidR="008B5D08" w:rsidRDefault="00623630">
            <w:pPr>
              <w:pStyle w:val="RedaliaNormal"/>
              <w:rPr>
                <w:rFonts w:cs="Calibri"/>
              </w:rPr>
            </w:pPr>
            <w:r>
              <w:rPr>
                <w:rFonts w:cs="Calibri"/>
              </w:rPr>
              <w:t>Habilité à céder ou nantir la créance du groupement</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46C48A3" w14:textId="77777777" w:rsidR="008B5D08" w:rsidRDefault="00623630">
            <w:pPr>
              <w:pStyle w:val="RedaliaNormal"/>
            </w:pPr>
            <w:r>
              <w:rPr>
                <w:rFonts w:cs="Calibri"/>
              </w:rPr>
              <w:t xml:space="preserve"> </w:t>
            </w:r>
          </w:p>
        </w:tc>
      </w:tr>
      <w:tr w:rsidR="008B5D08" w14:paraId="5445E722" w14:textId="77777777">
        <w:tc>
          <w:tcPr>
            <w:tcW w:w="308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4FC5EFB" w14:textId="77777777" w:rsidR="008B5D08" w:rsidRDefault="00623630">
            <w:pPr>
              <w:pStyle w:val="RedaliaNormal"/>
              <w:rPr>
                <w:rFonts w:cs="Calibri"/>
              </w:rPr>
            </w:pPr>
            <w:r>
              <w:rPr>
                <w:rFonts w:cs="Calibri"/>
              </w:rPr>
              <w:t>Dans ce dernier cas, indiquer la référence de l’habilitation :</w:t>
            </w:r>
          </w:p>
        </w:tc>
        <w:tc>
          <w:tcPr>
            <w:tcW w:w="6693"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0D486D8" w14:textId="77777777" w:rsidR="008B5D08" w:rsidRDefault="00623630">
            <w:pPr>
              <w:pStyle w:val="RedaliaNormal"/>
              <w:rPr>
                <w:rFonts w:cs="Calibri"/>
              </w:rPr>
            </w:pPr>
            <w:r>
              <w:rPr>
                <w:rFonts w:cs="Calibri"/>
              </w:rPr>
              <w:t>............................</w:t>
            </w:r>
          </w:p>
        </w:tc>
      </w:tr>
    </w:tbl>
    <w:p w14:paraId="18C0D4F4" w14:textId="77777777" w:rsidR="008B5D08" w:rsidRDefault="008B5D08">
      <w:pPr>
        <w:pStyle w:val="RedaliaNormal"/>
      </w:pPr>
    </w:p>
    <w:p w14:paraId="38B640B3" w14:textId="77777777" w:rsidR="008B5D08" w:rsidRDefault="00623630">
      <w:pPr>
        <w:pStyle w:val="RedaliaNormal"/>
      </w:pPr>
      <w:r>
        <w:rPr>
          <w:rFonts w:cs="Arial"/>
          <w:b/>
        </w:rPr>
        <w:t>●</w:t>
      </w:r>
      <w:r>
        <w:rPr>
          <w:b/>
        </w:rPr>
        <w:t xml:space="preserve"> Identification de la créance cessible</w:t>
      </w:r>
    </w:p>
    <w:p w14:paraId="42DCE560" w14:textId="77777777" w:rsidR="008B5D08" w:rsidRDefault="00623630">
      <w:pPr>
        <w:pStyle w:val="RedaliaNormal"/>
      </w:pPr>
      <w:r>
        <w:t>Désignation du marché et de son montant :</w:t>
      </w:r>
    </w:p>
    <w:p w14:paraId="2F585F41" w14:textId="77777777" w:rsidR="008B5D08" w:rsidRDefault="00623630">
      <w:pPr>
        <w:pStyle w:val="RedaliaNormal"/>
      </w:pPr>
      <w:r>
        <w:t xml:space="preserve">Référence </w:t>
      </w:r>
      <w:proofErr w:type="gramStart"/>
      <w:r>
        <w:t>du marché obtenue</w:t>
      </w:r>
      <w:proofErr w:type="gramEnd"/>
      <w:r>
        <w:t xml:space="preserve"> au plus tard lors de la notification : ............................</w:t>
      </w:r>
    </w:p>
    <w:p w14:paraId="6C4B101C" w14:textId="77777777" w:rsidR="008B5D08" w:rsidRDefault="00623630">
      <w:pPr>
        <w:pStyle w:val="RedaliaNormal"/>
      </w:pPr>
      <w:r>
        <w:lastRenderedPageBreak/>
        <w:t>Date : ............................</w:t>
      </w:r>
    </w:p>
    <w:p w14:paraId="16B5F7AA" w14:textId="77777777" w:rsidR="008B5D08" w:rsidRDefault="00623630">
      <w:pPr>
        <w:pStyle w:val="RedaliaNormal"/>
      </w:pPr>
      <w:r>
        <w:t>Montant (HT, montant TVA et TTC) : ............................</w:t>
      </w:r>
    </w:p>
    <w:p w14:paraId="5DEAE10A" w14:textId="77777777" w:rsidR="008B5D08" w:rsidRDefault="008B5D08">
      <w:pPr>
        <w:pStyle w:val="RedaliaNormal"/>
      </w:pPr>
    </w:p>
    <w:p w14:paraId="16C823E3" w14:textId="77777777" w:rsidR="008B5D08" w:rsidRDefault="00623630">
      <w:pPr>
        <w:pStyle w:val="RedaliaNormal"/>
      </w:pPr>
      <w:r>
        <w:t>Le cas échéant :</w:t>
      </w:r>
    </w:p>
    <w:p w14:paraId="17157A7B" w14:textId="77777777" w:rsidR="008B5D08" w:rsidRDefault="00623630">
      <w:pPr>
        <w:pStyle w:val="RedaliaNormal"/>
      </w:pPr>
      <w:r>
        <w:t>Désignation de la tranche : ............................</w:t>
      </w:r>
    </w:p>
    <w:p w14:paraId="2E08914F" w14:textId="77777777" w:rsidR="008B5D08" w:rsidRDefault="00623630">
      <w:pPr>
        <w:pStyle w:val="RedaliaNormal"/>
      </w:pPr>
      <w:r>
        <w:t>Montant de la tranche (HT, montant TVA et TTC) : ............................</w:t>
      </w:r>
    </w:p>
    <w:p w14:paraId="19BB4843" w14:textId="77777777" w:rsidR="008B5D08" w:rsidRDefault="008B5D08">
      <w:pPr>
        <w:pStyle w:val="RedaliaNormal"/>
      </w:pPr>
    </w:p>
    <w:p w14:paraId="40CFED89" w14:textId="77777777" w:rsidR="008B5D08" w:rsidRDefault="00623630">
      <w:pPr>
        <w:pStyle w:val="RedaliaNormal"/>
      </w:pPr>
      <w:r>
        <w:t>Le cas échéant :</w:t>
      </w:r>
    </w:p>
    <w:p w14:paraId="03D86748" w14:textId="77777777" w:rsidR="008B5D08" w:rsidRDefault="00623630">
      <w:pPr>
        <w:pStyle w:val="RedaliaNormal"/>
      </w:pPr>
      <w:r>
        <w:t>Désignation du lot : ............................</w:t>
      </w:r>
    </w:p>
    <w:p w14:paraId="1FFEE5B6" w14:textId="77777777" w:rsidR="008B5D08" w:rsidRDefault="00623630">
      <w:pPr>
        <w:pStyle w:val="RedaliaNormal"/>
      </w:pPr>
      <w:r>
        <w:t>Montant du lot (HT, montant TVA et TTC) : ............................</w:t>
      </w:r>
    </w:p>
    <w:p w14:paraId="10BF4592" w14:textId="77777777" w:rsidR="008B5D08" w:rsidRDefault="008B5D08">
      <w:pPr>
        <w:pStyle w:val="RedaliaNormal"/>
      </w:pPr>
    </w:p>
    <w:p w14:paraId="14DCAC56" w14:textId="77777777" w:rsidR="008B5D08" w:rsidRDefault="00623630">
      <w:pPr>
        <w:pStyle w:val="RedaliaNormal"/>
      </w:pPr>
      <w:r>
        <w:t>Le cas échéant :</w:t>
      </w:r>
    </w:p>
    <w:p w14:paraId="70CC1EDB" w14:textId="77777777" w:rsidR="008B5D08" w:rsidRDefault="00623630">
      <w:pPr>
        <w:pStyle w:val="RedaliaNormal"/>
      </w:pPr>
      <w:r>
        <w:t>Désignation du bon de commande : ............................</w:t>
      </w:r>
    </w:p>
    <w:p w14:paraId="61C89990" w14:textId="77777777" w:rsidR="008B5D08" w:rsidRDefault="00623630">
      <w:pPr>
        <w:pStyle w:val="RedaliaNormal"/>
      </w:pPr>
      <w:r>
        <w:t>Montant du bon de commande (HT, montant TVA et TTC) : ............................</w:t>
      </w:r>
    </w:p>
    <w:p w14:paraId="67B819A1" w14:textId="77777777" w:rsidR="008B5D08" w:rsidRDefault="008B5D08">
      <w:pPr>
        <w:pStyle w:val="RedaliaNormal"/>
      </w:pPr>
    </w:p>
    <w:p w14:paraId="1CBC1A0B" w14:textId="77777777" w:rsidR="008B5D08" w:rsidRDefault="00623630">
      <w:pPr>
        <w:pStyle w:val="RedaliaNormal"/>
      </w:pPr>
      <w:r>
        <w:t>Le cas échéant, éléments relatifs aux clauses de variation de prix applicables à la créance :</w:t>
      </w:r>
    </w:p>
    <w:p w14:paraId="773FE8B1" w14:textId="77777777" w:rsidR="008B5D08" w:rsidRDefault="00623630">
      <w:pPr>
        <w:pStyle w:val="RedaliaNormal"/>
      </w:pPr>
      <w:r>
        <w:t>............................</w:t>
      </w:r>
    </w:p>
    <w:p w14:paraId="69CEC031" w14:textId="77777777" w:rsidR="008B5D08" w:rsidRDefault="008B5D08">
      <w:pPr>
        <w:pStyle w:val="RedaliaNormal"/>
      </w:pPr>
    </w:p>
    <w:p w14:paraId="3BAFF53D" w14:textId="77777777" w:rsidR="008B5D08" w:rsidRDefault="00623630">
      <w:pPr>
        <w:pStyle w:val="RedaliaNormal"/>
      </w:pPr>
      <w:r>
        <w:t xml:space="preserve">Le cas échéant, éléments relatifs aux clauses de pénalités susceptibles d’être appliquées à la créance : </w:t>
      </w:r>
    </w:p>
    <w:p w14:paraId="685FEC0A" w14:textId="77777777" w:rsidR="008B5D08" w:rsidRDefault="00623630">
      <w:pPr>
        <w:pStyle w:val="RedaliaNormal"/>
      </w:pPr>
      <w:r>
        <w:t>............................</w:t>
      </w:r>
    </w:p>
    <w:p w14:paraId="42EF3564" w14:textId="77777777" w:rsidR="008B5D08" w:rsidRDefault="008B5D08">
      <w:pPr>
        <w:pStyle w:val="RedaliaNormal"/>
      </w:pPr>
    </w:p>
    <w:p w14:paraId="6DE01D89" w14:textId="77777777" w:rsidR="008B5D08" w:rsidRDefault="00623630">
      <w:pPr>
        <w:pStyle w:val="RedaliaNormal"/>
      </w:pPr>
      <w:r>
        <w:t>Le cas échéant, autres renseignements : ............................</w:t>
      </w:r>
    </w:p>
    <w:p w14:paraId="49D9F34D" w14:textId="77777777" w:rsidR="008B5D08" w:rsidRDefault="008B5D08">
      <w:pPr>
        <w:pStyle w:val="RedaliaNormal"/>
      </w:pPr>
    </w:p>
    <w:p w14:paraId="4957A56B" w14:textId="77777777" w:rsidR="008B5D08" w:rsidRDefault="00623630">
      <w:pPr>
        <w:pStyle w:val="RedaliaNormal"/>
      </w:pPr>
      <w:r>
        <w:rPr>
          <w:rFonts w:cs="Arial"/>
          <w:b/>
        </w:rPr>
        <w:t>●</w:t>
      </w:r>
      <w:r>
        <w:rPr>
          <w:b/>
        </w:rPr>
        <w:t xml:space="preserve"> Renseignements complémentaires affectant le marché et/ou la créance</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7479"/>
        <w:gridCol w:w="2299"/>
      </w:tblGrid>
      <w:tr w:rsidR="008B5D08" w14:paraId="5E4F8310"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271C88C" w14:textId="77777777" w:rsidR="008B5D08" w:rsidRDefault="00623630">
            <w:pPr>
              <w:pStyle w:val="RedaliaNormal"/>
              <w:rPr>
                <w:rFonts w:cs="Calibri"/>
              </w:rPr>
            </w:pPr>
            <w:r>
              <w:rPr>
                <w:rFonts w:cs="Calibri"/>
              </w:rPr>
              <w:t>L’acheteur renvoie les parties aux documents du marché</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2277210" w14:textId="77777777" w:rsidR="008B5D08" w:rsidRDefault="00623630">
            <w:pPr>
              <w:pStyle w:val="RedaliaNormal"/>
            </w:pPr>
            <w:r>
              <w:rPr>
                <w:rFonts w:cs="Calibri"/>
              </w:rPr>
              <w:t xml:space="preserve"> </w:t>
            </w:r>
          </w:p>
        </w:tc>
      </w:tr>
    </w:tbl>
    <w:p w14:paraId="2B63DFF2" w14:textId="77777777" w:rsidR="008B5D08" w:rsidRDefault="008B5D08">
      <w:pPr>
        <w:pStyle w:val="LO-Normal"/>
      </w:pPr>
    </w:p>
    <w:p w14:paraId="3193064E" w14:textId="77777777" w:rsidR="008B5D08" w:rsidRDefault="00623630">
      <w:pPr>
        <w:pStyle w:val="LO-Normal"/>
      </w:pPr>
      <w:r>
        <w:t>Si la case précédente n’a pas été cochée, remplir les champs suivants :</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7479"/>
        <w:gridCol w:w="2299"/>
      </w:tblGrid>
      <w:tr w:rsidR="008B5D08" w14:paraId="3E7C0FCB"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065AB6F" w14:textId="77777777" w:rsidR="008B5D08" w:rsidRDefault="00623630">
            <w:pPr>
              <w:pStyle w:val="RedaliaNormal"/>
              <w:rPr>
                <w:rFonts w:cs="Calibri"/>
              </w:rPr>
            </w:pPr>
            <w:r>
              <w:rPr>
                <w:rFonts w:cs="Calibri"/>
              </w:rPr>
              <w:t>Le cas échéant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76EBE02" w14:textId="77777777" w:rsidR="008B5D08" w:rsidRDefault="008B5D08">
            <w:pPr>
              <w:pStyle w:val="RedaliaNormal"/>
              <w:rPr>
                <w:rFonts w:cs="Calibri"/>
              </w:rPr>
            </w:pPr>
          </w:p>
        </w:tc>
      </w:tr>
      <w:tr w:rsidR="008B5D08" w14:paraId="26761492"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876BA02" w14:textId="77777777" w:rsidR="008B5D08" w:rsidRDefault="00623630">
            <w:pPr>
              <w:pStyle w:val="RedaliaNormal"/>
              <w:rPr>
                <w:rFonts w:cs="Calibri"/>
              </w:rPr>
            </w:pPr>
            <w:r>
              <w:rPr>
                <w:rFonts w:cs="Calibri"/>
              </w:rPr>
              <w:t>Le marché prévoit le versement d’une avance au créancier au titre du marché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DCAC1B5" w14:textId="77777777" w:rsidR="008B5D08" w:rsidRDefault="00623630">
            <w:pPr>
              <w:pStyle w:val="RedaliaNormal"/>
            </w:pPr>
            <w:r>
              <w:rPr>
                <w:rFonts w:cs="Calibri"/>
              </w:rPr>
              <w:t xml:space="preserve"> </w:t>
            </w:r>
          </w:p>
        </w:tc>
      </w:tr>
      <w:tr w:rsidR="008B5D08" w14:paraId="3E5DF718"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AFFFA63" w14:textId="77777777" w:rsidR="008B5D08" w:rsidRDefault="00623630">
            <w:pPr>
              <w:pStyle w:val="RedaliaNormal"/>
              <w:rPr>
                <w:rFonts w:cs="Calibri"/>
              </w:rPr>
            </w:pPr>
            <w:r>
              <w:rPr>
                <w:rFonts w:cs="Calibri"/>
              </w:rPr>
              <w:t xml:space="preserve">      En cas d’avance, son pourcentage</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935572B" w14:textId="77777777" w:rsidR="008B5D08" w:rsidRDefault="00623630">
            <w:pPr>
              <w:pStyle w:val="RedaliaNormal"/>
              <w:rPr>
                <w:rFonts w:cs="Calibri"/>
              </w:rPr>
            </w:pPr>
            <w:r>
              <w:rPr>
                <w:rFonts w:cs="Calibri"/>
              </w:rPr>
              <w:t>............................ %</w:t>
            </w:r>
          </w:p>
        </w:tc>
      </w:tr>
      <w:tr w:rsidR="008B5D08" w14:paraId="417E78EB"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5DD31D4" w14:textId="77777777" w:rsidR="008B5D08" w:rsidRDefault="00623630">
            <w:pPr>
              <w:pStyle w:val="RedaliaNormal"/>
              <w:rPr>
                <w:rFonts w:cs="Calibri"/>
              </w:rPr>
            </w:pPr>
            <w:r>
              <w:rPr>
                <w:rFonts w:cs="Calibri"/>
              </w:rPr>
              <w:t>Le marché prévoit une retenue de garantie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1CD7141" w14:textId="77777777" w:rsidR="008B5D08" w:rsidRDefault="00623630">
            <w:pPr>
              <w:pStyle w:val="RedaliaNormal"/>
            </w:pPr>
            <w:r>
              <w:rPr>
                <w:rFonts w:cs="Calibri"/>
              </w:rPr>
              <w:t xml:space="preserve"> </w:t>
            </w:r>
          </w:p>
        </w:tc>
      </w:tr>
      <w:tr w:rsidR="008B5D08" w14:paraId="10FD845C"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BF1B2F4" w14:textId="77777777" w:rsidR="008B5D08" w:rsidRDefault="00623630">
            <w:pPr>
              <w:pStyle w:val="RedaliaNormal"/>
              <w:rPr>
                <w:rFonts w:cs="Calibri"/>
              </w:rPr>
            </w:pPr>
            <w:r>
              <w:rPr>
                <w:rFonts w:cs="Calibri"/>
              </w:rPr>
              <w:t xml:space="preserve">      En cas de retenue de garantie, son pourcentage</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26B147A" w14:textId="77777777" w:rsidR="008B5D08" w:rsidRDefault="00623630">
            <w:pPr>
              <w:pStyle w:val="RedaliaNormal"/>
              <w:rPr>
                <w:rFonts w:cs="Calibri"/>
              </w:rPr>
            </w:pPr>
            <w:r>
              <w:rPr>
                <w:rFonts w:cs="Calibri"/>
              </w:rPr>
              <w:t>............................ %</w:t>
            </w:r>
          </w:p>
        </w:tc>
      </w:tr>
      <w:tr w:rsidR="008B5D08" w14:paraId="506A57E5"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8CB7099" w14:textId="77777777" w:rsidR="008B5D08" w:rsidRDefault="00623630">
            <w:pPr>
              <w:pStyle w:val="RedaliaNormal"/>
              <w:rPr>
                <w:rFonts w:cs="Calibri"/>
              </w:rPr>
            </w:pPr>
            <w:r>
              <w:rPr>
                <w:rFonts w:cs="Calibri"/>
              </w:rPr>
              <w:t>Le marché prévoit un délai d’exécution des prestations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FAB79BE" w14:textId="77777777" w:rsidR="008B5D08" w:rsidRDefault="00623630">
            <w:pPr>
              <w:pStyle w:val="RedaliaNormal"/>
            </w:pPr>
            <w:r>
              <w:rPr>
                <w:rFonts w:cs="Calibri"/>
              </w:rPr>
              <w:t xml:space="preserve"> </w:t>
            </w:r>
          </w:p>
        </w:tc>
      </w:tr>
      <w:tr w:rsidR="008B5D08" w14:paraId="4957564F"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ABADF49" w14:textId="77777777" w:rsidR="008B5D08" w:rsidRDefault="00623630">
            <w:pPr>
              <w:pStyle w:val="RedaliaNormal"/>
              <w:rPr>
                <w:rFonts w:cs="Calibri"/>
              </w:rPr>
            </w:pPr>
            <w:r>
              <w:rPr>
                <w:rFonts w:cs="Calibri"/>
              </w:rPr>
              <w:t xml:space="preserve">      Si un délai d’exécution est prévu, le délai mentionné est de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E14A700" w14:textId="77777777" w:rsidR="008B5D08" w:rsidRDefault="00623630">
            <w:pPr>
              <w:pStyle w:val="RedaliaNormal"/>
              <w:rPr>
                <w:rFonts w:cs="Calibri"/>
              </w:rPr>
            </w:pPr>
            <w:r>
              <w:rPr>
                <w:rFonts w:cs="Calibri"/>
              </w:rPr>
              <w:t>............................</w:t>
            </w:r>
          </w:p>
        </w:tc>
      </w:tr>
      <w:tr w:rsidR="008B5D08" w14:paraId="35C13DE2"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696EE17" w14:textId="77777777" w:rsidR="008B5D08" w:rsidRDefault="00623630">
            <w:pPr>
              <w:pStyle w:val="RedaliaNormal"/>
              <w:rPr>
                <w:rFonts w:cs="Calibri"/>
              </w:rPr>
            </w:pPr>
            <w:r>
              <w:rPr>
                <w:rFonts w:cs="Calibri"/>
              </w:rPr>
              <w:t>Le marché prévoit des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738B694" w14:textId="77777777" w:rsidR="008B5D08" w:rsidRDefault="00623630">
            <w:pPr>
              <w:pStyle w:val="RedaliaNormal"/>
            </w:pPr>
            <w:r>
              <w:rPr>
                <w:rFonts w:cs="Calibri"/>
              </w:rPr>
              <w:t xml:space="preserve"> </w:t>
            </w:r>
          </w:p>
        </w:tc>
      </w:tr>
      <w:tr w:rsidR="008B5D08" w14:paraId="37AA9153"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16FD314" w14:textId="77777777" w:rsidR="008B5D08" w:rsidRDefault="00623630">
            <w:pPr>
              <w:pStyle w:val="RedaliaNormal"/>
              <w:rPr>
                <w:rFonts w:cs="Calibri"/>
              </w:rPr>
            </w:pPr>
            <w:r>
              <w:rPr>
                <w:rFonts w:cs="Calibri"/>
              </w:rPr>
              <w:t xml:space="preserve">      Si elles sont prévues, les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A018726" w14:textId="77777777" w:rsidR="008B5D08" w:rsidRDefault="00623630">
            <w:pPr>
              <w:pStyle w:val="RedaliaNormal"/>
              <w:rPr>
                <w:rFonts w:cs="Calibri"/>
              </w:rPr>
            </w:pPr>
            <w:r>
              <w:rPr>
                <w:rFonts w:cs="Calibri"/>
              </w:rPr>
              <w:t>............................</w:t>
            </w:r>
          </w:p>
        </w:tc>
      </w:tr>
      <w:tr w:rsidR="008B5D08" w14:paraId="2E07D66E"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595F2CC" w14:textId="77777777" w:rsidR="008B5D08" w:rsidRDefault="00623630">
            <w:pPr>
              <w:pStyle w:val="RedaliaNormal"/>
              <w:rPr>
                <w:rFonts w:cs="Calibri"/>
              </w:rPr>
            </w:pPr>
            <w:r>
              <w:rPr>
                <w:rFonts w:cs="Calibri"/>
              </w:rPr>
              <w:t>Le marché prévoit un délai maximum de paiement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4904731" w14:textId="77777777" w:rsidR="008B5D08" w:rsidRDefault="00623630">
            <w:pPr>
              <w:pStyle w:val="RedaliaNormal"/>
            </w:pPr>
            <w:r>
              <w:rPr>
                <w:rFonts w:cs="Calibri"/>
              </w:rPr>
              <w:t xml:space="preserve"> </w:t>
            </w:r>
          </w:p>
        </w:tc>
      </w:tr>
      <w:tr w:rsidR="008B5D08" w14:paraId="52D98377"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DB9F334" w14:textId="77777777" w:rsidR="008B5D08" w:rsidRDefault="00623630">
            <w:pPr>
              <w:pStyle w:val="RedaliaNormal"/>
              <w:rPr>
                <w:rFonts w:cs="Calibri"/>
              </w:rPr>
            </w:pPr>
            <w:r>
              <w:rPr>
                <w:rFonts w:cs="Calibri"/>
              </w:rPr>
              <w:t xml:space="preserve">      Si un délai maximum de paiement est prévu, il est de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1B40966" w14:textId="77777777" w:rsidR="008B5D08" w:rsidRDefault="00623630">
            <w:pPr>
              <w:pStyle w:val="RedaliaNormal"/>
              <w:rPr>
                <w:rFonts w:cs="Calibri"/>
              </w:rPr>
            </w:pPr>
            <w:r>
              <w:rPr>
                <w:rFonts w:cs="Calibri"/>
              </w:rPr>
              <w:t>............................</w:t>
            </w:r>
          </w:p>
        </w:tc>
      </w:tr>
      <w:tr w:rsidR="008B5D08" w14:paraId="690975C3"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D955E45" w14:textId="77777777" w:rsidR="008B5D08" w:rsidRDefault="00623630">
            <w:pPr>
              <w:pStyle w:val="RedaliaNormal"/>
              <w:rPr>
                <w:rFonts w:cs="Calibri"/>
              </w:rPr>
            </w:pPr>
            <w:r>
              <w:rPr>
                <w:rFonts w:cs="Calibri"/>
              </w:rPr>
              <w:t xml:space="preserve">      S’il est prévu, référence du taux des intérêts moratoires mentionné</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64E6870" w14:textId="77777777" w:rsidR="008B5D08" w:rsidRDefault="00623630">
            <w:pPr>
              <w:pStyle w:val="RedaliaNormal"/>
              <w:rPr>
                <w:rFonts w:cs="Calibri"/>
              </w:rPr>
            </w:pPr>
            <w:r>
              <w:rPr>
                <w:rFonts w:cs="Calibri"/>
              </w:rPr>
              <w:t>............................</w:t>
            </w:r>
          </w:p>
        </w:tc>
      </w:tr>
      <w:tr w:rsidR="008B5D08" w14:paraId="4E91C6A7"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AF7BB51" w14:textId="77777777" w:rsidR="008B5D08" w:rsidRDefault="00623630">
            <w:pPr>
              <w:pStyle w:val="RedaliaNormal"/>
              <w:rPr>
                <w:rFonts w:cs="Calibri"/>
              </w:rPr>
            </w:pPr>
            <w:r>
              <w:rPr>
                <w:rFonts w:cs="Calibri"/>
              </w:rPr>
              <w:t>Le marché prévoit un montant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CD9E777" w14:textId="77777777" w:rsidR="008B5D08" w:rsidRDefault="00623630">
            <w:pPr>
              <w:pStyle w:val="RedaliaNormal"/>
            </w:pPr>
            <w:r>
              <w:rPr>
                <w:rFonts w:cs="Calibri"/>
              </w:rPr>
              <w:t xml:space="preserve"> </w:t>
            </w:r>
          </w:p>
        </w:tc>
      </w:tr>
      <w:tr w:rsidR="008B5D08" w14:paraId="7B248A60"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97EC969" w14:textId="77777777" w:rsidR="008B5D08" w:rsidRDefault="00623630">
            <w:pPr>
              <w:pStyle w:val="RedaliaNormal"/>
              <w:rPr>
                <w:rFonts w:cs="Calibri"/>
              </w:rPr>
            </w:pPr>
            <w:r>
              <w:rPr>
                <w:rFonts w:cs="Calibri"/>
              </w:rPr>
              <w:t xml:space="preserve">      Montant prévu pour l’ensemble du marché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001ABB2" w14:textId="77777777" w:rsidR="008B5D08" w:rsidRDefault="00623630">
            <w:pPr>
              <w:pStyle w:val="RedaliaNormal"/>
              <w:rPr>
                <w:rFonts w:cs="Calibri"/>
              </w:rPr>
            </w:pPr>
            <w:r>
              <w:rPr>
                <w:rFonts w:cs="Calibri"/>
              </w:rPr>
              <w:t>...................... € TTC</w:t>
            </w:r>
          </w:p>
        </w:tc>
      </w:tr>
      <w:tr w:rsidR="008B5D08" w14:paraId="2A9AD5B8"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3DD865A" w14:textId="77777777" w:rsidR="008B5D08" w:rsidRDefault="00623630">
            <w:pPr>
              <w:pStyle w:val="RedaliaNormal"/>
              <w:rPr>
                <w:rFonts w:cs="Calibri"/>
              </w:rPr>
            </w:pPr>
            <w:r>
              <w:rPr>
                <w:rFonts w:cs="Calibri"/>
              </w:rPr>
              <w:t xml:space="preserve">      Montant prévu pour la tranche concernée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477FFBE" w14:textId="77777777" w:rsidR="008B5D08" w:rsidRDefault="00623630">
            <w:pPr>
              <w:pStyle w:val="RedaliaNormal"/>
              <w:rPr>
                <w:rFonts w:cs="Calibri"/>
              </w:rPr>
            </w:pPr>
            <w:r>
              <w:rPr>
                <w:rFonts w:cs="Calibri"/>
              </w:rPr>
              <w:t>...................... € TTC</w:t>
            </w:r>
          </w:p>
        </w:tc>
      </w:tr>
      <w:tr w:rsidR="008B5D08" w14:paraId="358D49EE"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105C871" w14:textId="77777777" w:rsidR="008B5D08" w:rsidRDefault="00623630">
            <w:pPr>
              <w:pStyle w:val="RedaliaNormal"/>
              <w:rPr>
                <w:rFonts w:cs="Calibri"/>
              </w:rPr>
            </w:pPr>
            <w:r>
              <w:rPr>
                <w:rFonts w:cs="Calibri"/>
              </w:rPr>
              <w:t xml:space="preserve">      Montant prévu pour le lot concerné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5E74D4D" w14:textId="77777777" w:rsidR="008B5D08" w:rsidRDefault="00623630">
            <w:pPr>
              <w:pStyle w:val="RedaliaNormal"/>
              <w:rPr>
                <w:rFonts w:cs="Calibri"/>
              </w:rPr>
            </w:pPr>
            <w:r>
              <w:rPr>
                <w:rFonts w:cs="Calibri"/>
              </w:rPr>
              <w:t>...................... € TTC</w:t>
            </w:r>
          </w:p>
        </w:tc>
      </w:tr>
      <w:tr w:rsidR="008B5D08" w14:paraId="52C39891"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85A09D4" w14:textId="77777777" w:rsidR="008B5D08" w:rsidRDefault="00623630">
            <w:pPr>
              <w:pStyle w:val="RedaliaNormal"/>
              <w:rPr>
                <w:rFonts w:cs="Calibri"/>
              </w:rPr>
            </w:pPr>
            <w:r>
              <w:rPr>
                <w:rFonts w:cs="Calibri"/>
              </w:rPr>
              <w:t>Pour les accords-cadres à bons de commande, indiquer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137BFBE" w14:textId="77777777" w:rsidR="008B5D08" w:rsidRDefault="008B5D08">
            <w:pPr>
              <w:pStyle w:val="RedaliaNormal"/>
              <w:rPr>
                <w:rFonts w:cs="Calibri"/>
              </w:rPr>
            </w:pPr>
          </w:p>
        </w:tc>
      </w:tr>
      <w:tr w:rsidR="008B5D08" w14:paraId="1364BDDA"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4C0C387" w14:textId="77777777" w:rsidR="008B5D08" w:rsidRDefault="00623630">
            <w:pPr>
              <w:pStyle w:val="RedaliaNormal"/>
              <w:rPr>
                <w:rFonts w:cs="Calibri"/>
              </w:rPr>
            </w:pPr>
            <w:r>
              <w:rPr>
                <w:rFonts w:cs="Calibri"/>
              </w:rPr>
              <w:lastRenderedPageBreak/>
              <w:t xml:space="preserve">      Montant minimum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219D09B" w14:textId="77777777" w:rsidR="008B5D08" w:rsidRDefault="00623630">
            <w:pPr>
              <w:pStyle w:val="RedaliaNormal"/>
              <w:rPr>
                <w:rFonts w:cs="Calibri"/>
              </w:rPr>
            </w:pPr>
            <w:r>
              <w:rPr>
                <w:rFonts w:cs="Calibri"/>
              </w:rPr>
              <w:t>...................... € TTC</w:t>
            </w:r>
          </w:p>
        </w:tc>
      </w:tr>
      <w:tr w:rsidR="008B5D08" w14:paraId="55F395E4"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AD40B1F" w14:textId="77777777" w:rsidR="008B5D08" w:rsidRDefault="00623630">
            <w:pPr>
              <w:pStyle w:val="RedaliaNormal"/>
              <w:rPr>
                <w:rFonts w:cs="Calibri"/>
              </w:rPr>
            </w:pPr>
            <w:r>
              <w:rPr>
                <w:rFonts w:cs="Calibri"/>
              </w:rPr>
              <w:t xml:space="preserve">      Montant maximum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3BB5D35" w14:textId="77777777" w:rsidR="008B5D08" w:rsidRDefault="00623630">
            <w:pPr>
              <w:pStyle w:val="RedaliaNormal"/>
              <w:rPr>
                <w:rFonts w:cs="Calibri"/>
              </w:rPr>
            </w:pPr>
            <w:r>
              <w:rPr>
                <w:rFonts w:cs="Calibri"/>
              </w:rPr>
              <w:t>...................... € TTC</w:t>
            </w:r>
          </w:p>
        </w:tc>
      </w:tr>
      <w:tr w:rsidR="008B5D08" w14:paraId="4E916502"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CCA2B49" w14:textId="77777777" w:rsidR="008B5D08" w:rsidRDefault="00623630">
            <w:pPr>
              <w:pStyle w:val="RedaliaNormal"/>
              <w:rPr>
                <w:rFonts w:cs="Calibri"/>
              </w:rPr>
            </w:pPr>
            <w:r>
              <w:rPr>
                <w:rFonts w:cs="Calibri"/>
              </w:rPr>
              <w:t xml:space="preserve">      Montant estimé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2EB7917" w14:textId="77777777" w:rsidR="008B5D08" w:rsidRDefault="00623630">
            <w:pPr>
              <w:pStyle w:val="RedaliaNormal"/>
              <w:rPr>
                <w:rFonts w:cs="Calibri"/>
              </w:rPr>
            </w:pPr>
            <w:r>
              <w:rPr>
                <w:rFonts w:cs="Calibri"/>
              </w:rPr>
              <w:t>...................... € TTC</w:t>
            </w:r>
          </w:p>
        </w:tc>
      </w:tr>
      <w:tr w:rsidR="008B5D08" w14:paraId="04ECBC65"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ADCEF18" w14:textId="77777777" w:rsidR="008B5D08" w:rsidRDefault="00623630">
            <w:pPr>
              <w:pStyle w:val="RedaliaNormal"/>
              <w:rPr>
                <w:rFonts w:cs="Calibri"/>
              </w:rPr>
            </w:pPr>
            <w:r>
              <w:rPr>
                <w:rFonts w:cs="Calibri"/>
              </w:rPr>
              <w:t>Le titulaire souhaite ne pas confier l’exécution d’une partie des prestations à des sous-traitants ayant droit au paiement direct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8CD3EBD" w14:textId="77777777" w:rsidR="008B5D08" w:rsidRDefault="008B5D08">
            <w:pPr>
              <w:pStyle w:val="RedaliaNormal"/>
            </w:pPr>
          </w:p>
        </w:tc>
      </w:tr>
      <w:tr w:rsidR="008B5D08" w14:paraId="2D1A12DE" w14:textId="77777777">
        <w:tc>
          <w:tcPr>
            <w:tcW w:w="747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904191B" w14:textId="77777777" w:rsidR="008B5D08" w:rsidRDefault="00623630">
            <w:pPr>
              <w:pStyle w:val="RedaliaNormal"/>
              <w:rPr>
                <w:rFonts w:cs="Calibri"/>
              </w:rPr>
            </w:pPr>
            <w:r>
              <w:rPr>
                <w:rFonts w:cs="Calibri"/>
              </w:rPr>
              <w:t xml:space="preserve">      Cette partie non sous-traitée est au maximum de :</w:t>
            </w:r>
          </w:p>
        </w:tc>
        <w:tc>
          <w:tcPr>
            <w:tcW w:w="229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D43CCF0" w14:textId="77777777" w:rsidR="008B5D08" w:rsidRDefault="00623630">
            <w:pPr>
              <w:pStyle w:val="RedaliaNormal"/>
              <w:rPr>
                <w:rFonts w:cs="Calibri"/>
              </w:rPr>
            </w:pPr>
            <w:r>
              <w:rPr>
                <w:rFonts w:cs="Calibri"/>
              </w:rPr>
              <w:t>...................... € TTC</w:t>
            </w:r>
          </w:p>
        </w:tc>
      </w:tr>
    </w:tbl>
    <w:p w14:paraId="5C5295E7" w14:textId="77777777" w:rsidR="008B5D08" w:rsidRDefault="008B5D08">
      <w:pPr>
        <w:pStyle w:val="RedaliaNormal"/>
      </w:pPr>
    </w:p>
    <w:p w14:paraId="674DB527" w14:textId="77777777" w:rsidR="008B5D08" w:rsidRDefault="00623630">
      <w:pPr>
        <w:pStyle w:val="RedaliaNormal"/>
      </w:pPr>
      <w:r>
        <w:rPr>
          <w:rFonts w:cs="Arial"/>
          <w:b/>
        </w:rPr>
        <w:t>●</w:t>
      </w:r>
      <w:r>
        <w:rPr>
          <w:b/>
        </w:rPr>
        <w:t xml:space="preserve"> Informations supplémentaires en cas de groupement</w:t>
      </w:r>
    </w:p>
    <w:p w14:paraId="2B2B8B23" w14:textId="77777777" w:rsidR="008B5D08" w:rsidRDefault="00623630">
      <w:pPr>
        <w:pStyle w:val="RedaliaNormal"/>
      </w:pPr>
      <w:r>
        <w:t>Désignation des membres du groupement :</w:t>
      </w:r>
    </w:p>
    <w:p w14:paraId="40857BC1" w14:textId="77777777" w:rsidR="008B5D08" w:rsidRDefault="00623630">
      <w:pPr>
        <w:pStyle w:val="RedaliaNormal"/>
      </w:pPr>
      <w:r>
        <w:t>SIRET pour chaque membre du groupement : ............................</w:t>
      </w:r>
    </w:p>
    <w:p w14:paraId="5BE9843C" w14:textId="77777777" w:rsidR="008B5D08" w:rsidRDefault="008B5D08">
      <w:pPr>
        <w:pStyle w:val="RedaliaNormal"/>
      </w:pPr>
    </w:p>
    <w:p w14:paraId="2882EBEF" w14:textId="77777777" w:rsidR="008B5D08" w:rsidRDefault="00623630">
      <w:pPr>
        <w:pStyle w:val="RedaliaNormal"/>
      </w:pPr>
      <w:r>
        <w:t>Désignation du mandataire : ............................</w:t>
      </w:r>
    </w:p>
    <w:p w14:paraId="41A1E626" w14:textId="77777777" w:rsidR="008B5D08" w:rsidRDefault="008B5D08">
      <w:pPr>
        <w:pStyle w:val="RedaliaNormal"/>
      </w:pPr>
    </w:p>
    <w:p w14:paraId="7B070DBA" w14:textId="77777777" w:rsidR="008B5D08" w:rsidRDefault="00623630">
      <w:pPr>
        <w:pStyle w:val="RedaliaNormal"/>
      </w:pPr>
      <w:r>
        <w:rPr>
          <w:rFonts w:cs="Arial"/>
          <w:b/>
        </w:rPr>
        <w:t>●</w:t>
      </w:r>
      <w:r>
        <w:rPr>
          <w:b/>
        </w:rPr>
        <w:t xml:space="preserve"> Modification(s) ultérieure(s) de la créance</w:t>
      </w:r>
    </w:p>
    <w:p w14:paraId="58A6952D" w14:textId="77777777" w:rsidR="008B5D08" w:rsidRDefault="00623630">
      <w:pPr>
        <w:pStyle w:val="RedaliaNormal"/>
      </w:pPr>
      <w:r>
        <w:t>(À renseigner autant de fois que nécessaire)</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2235"/>
        <w:gridCol w:w="4283"/>
        <w:gridCol w:w="3260"/>
      </w:tblGrid>
      <w:tr w:rsidR="008B5D08" w14:paraId="0B990F14" w14:textId="77777777">
        <w:tc>
          <w:tcPr>
            <w:tcW w:w="223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9B5BBE3" w14:textId="77777777" w:rsidR="008B5D08" w:rsidRDefault="00623630">
            <w:pPr>
              <w:pStyle w:val="RedaliaNormal"/>
              <w:rPr>
                <w:rFonts w:cs="Calibri"/>
              </w:rPr>
            </w:pPr>
            <w:r>
              <w:rPr>
                <w:rFonts w:cs="Calibri"/>
              </w:rPr>
              <w:t>1ère modification</w:t>
            </w:r>
          </w:p>
        </w:tc>
        <w:tc>
          <w:tcPr>
            <w:tcW w:w="428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BF5B375" w14:textId="77777777" w:rsidR="008B5D08" w:rsidRDefault="00623630">
            <w:pPr>
              <w:pStyle w:val="RedaliaNormal"/>
              <w:rPr>
                <w:rFonts w:cs="Calibri"/>
              </w:rPr>
            </w:pPr>
            <w:r>
              <w:rPr>
                <w:rFonts w:cs="Calibri"/>
              </w:rPr>
              <w:t xml:space="preserve">La créance cessible est ramenée/portée à : ...................... €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BF247A0" w14:textId="77777777" w:rsidR="008B5D08" w:rsidRDefault="00623630">
            <w:pPr>
              <w:pStyle w:val="RedaliaNormal"/>
              <w:rPr>
                <w:rFonts w:cs="Calibri"/>
              </w:rPr>
            </w:pPr>
            <w:r>
              <w:rPr>
                <w:rFonts w:cs="Calibri"/>
              </w:rPr>
              <w:t>Date/Signature</w:t>
            </w:r>
          </w:p>
          <w:p w14:paraId="58B2A0D6" w14:textId="77777777" w:rsidR="008B5D08" w:rsidRDefault="008B5D08">
            <w:pPr>
              <w:pStyle w:val="RedaliaNormal"/>
              <w:rPr>
                <w:rFonts w:cs="Calibri"/>
              </w:rPr>
            </w:pPr>
          </w:p>
          <w:p w14:paraId="57D1182B" w14:textId="77777777" w:rsidR="008B5D08" w:rsidRDefault="008B5D08">
            <w:pPr>
              <w:pStyle w:val="RedaliaNormal"/>
              <w:rPr>
                <w:rFonts w:cs="Calibri"/>
              </w:rPr>
            </w:pPr>
          </w:p>
        </w:tc>
      </w:tr>
      <w:tr w:rsidR="008B5D08" w14:paraId="7A785673" w14:textId="77777777">
        <w:tc>
          <w:tcPr>
            <w:tcW w:w="223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9E4237F" w14:textId="77777777" w:rsidR="008B5D08" w:rsidRDefault="00623630">
            <w:pPr>
              <w:pStyle w:val="RedaliaNormal"/>
              <w:rPr>
                <w:rFonts w:cs="Calibri"/>
              </w:rPr>
            </w:pPr>
            <w:r>
              <w:rPr>
                <w:rFonts w:cs="Calibri"/>
              </w:rPr>
              <w:t>2ème modification</w:t>
            </w:r>
          </w:p>
        </w:tc>
        <w:tc>
          <w:tcPr>
            <w:tcW w:w="428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0327F94" w14:textId="77777777" w:rsidR="008B5D08" w:rsidRDefault="00623630">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C550C55" w14:textId="77777777" w:rsidR="008B5D08" w:rsidRDefault="00623630">
            <w:pPr>
              <w:pStyle w:val="RedaliaNormal"/>
              <w:rPr>
                <w:rFonts w:cs="Calibri"/>
              </w:rPr>
            </w:pPr>
            <w:r>
              <w:rPr>
                <w:rFonts w:cs="Calibri"/>
              </w:rPr>
              <w:t>Date/Signature</w:t>
            </w:r>
          </w:p>
          <w:p w14:paraId="65C7023A" w14:textId="77777777" w:rsidR="008B5D08" w:rsidRDefault="008B5D08">
            <w:pPr>
              <w:pStyle w:val="RedaliaNormal"/>
              <w:rPr>
                <w:rFonts w:cs="Calibri"/>
              </w:rPr>
            </w:pPr>
          </w:p>
          <w:p w14:paraId="1EAD53E6" w14:textId="77777777" w:rsidR="008B5D08" w:rsidRDefault="008B5D08">
            <w:pPr>
              <w:pStyle w:val="RedaliaNormal"/>
              <w:rPr>
                <w:rFonts w:cs="Calibri"/>
              </w:rPr>
            </w:pPr>
          </w:p>
        </w:tc>
      </w:tr>
      <w:tr w:rsidR="008B5D08" w14:paraId="4A16FBC9" w14:textId="77777777">
        <w:tc>
          <w:tcPr>
            <w:tcW w:w="223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59966F2" w14:textId="77777777" w:rsidR="008B5D08" w:rsidRDefault="00623630">
            <w:pPr>
              <w:pStyle w:val="RedaliaNormal"/>
              <w:rPr>
                <w:rFonts w:cs="Calibri"/>
              </w:rPr>
            </w:pPr>
            <w:r>
              <w:rPr>
                <w:rFonts w:cs="Calibri"/>
              </w:rPr>
              <w:t>3ème modification</w:t>
            </w:r>
          </w:p>
        </w:tc>
        <w:tc>
          <w:tcPr>
            <w:tcW w:w="428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90F44C8" w14:textId="77777777" w:rsidR="008B5D08" w:rsidRDefault="00623630">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9CE71A9" w14:textId="77777777" w:rsidR="008B5D08" w:rsidRDefault="00623630">
            <w:pPr>
              <w:pStyle w:val="RedaliaNormal"/>
              <w:rPr>
                <w:rFonts w:cs="Calibri"/>
              </w:rPr>
            </w:pPr>
            <w:r>
              <w:rPr>
                <w:rFonts w:cs="Calibri"/>
              </w:rPr>
              <w:t>Date/Signature</w:t>
            </w:r>
          </w:p>
          <w:p w14:paraId="7FEB6BC2" w14:textId="77777777" w:rsidR="008B5D08" w:rsidRDefault="008B5D08">
            <w:pPr>
              <w:pStyle w:val="RedaliaNormal"/>
              <w:rPr>
                <w:rFonts w:cs="Calibri"/>
              </w:rPr>
            </w:pPr>
          </w:p>
          <w:p w14:paraId="0591EBFD" w14:textId="77777777" w:rsidR="008B5D08" w:rsidRDefault="008B5D08">
            <w:pPr>
              <w:pStyle w:val="RedaliaNormal"/>
              <w:rPr>
                <w:rFonts w:cs="Calibri"/>
              </w:rPr>
            </w:pPr>
          </w:p>
        </w:tc>
      </w:tr>
      <w:tr w:rsidR="008B5D08" w14:paraId="43376CE1" w14:textId="77777777">
        <w:tc>
          <w:tcPr>
            <w:tcW w:w="223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EC634AB" w14:textId="77777777" w:rsidR="008B5D08" w:rsidRDefault="00623630">
            <w:pPr>
              <w:pStyle w:val="RedaliaNormal"/>
              <w:rPr>
                <w:rFonts w:cs="Calibri"/>
              </w:rPr>
            </w:pPr>
            <w:r>
              <w:rPr>
                <w:rFonts w:cs="Calibri"/>
              </w:rPr>
              <w:t>4ème modification</w:t>
            </w:r>
          </w:p>
        </w:tc>
        <w:tc>
          <w:tcPr>
            <w:tcW w:w="428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4DF7E7B" w14:textId="77777777" w:rsidR="008B5D08" w:rsidRDefault="00623630">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D03FFFC" w14:textId="77777777" w:rsidR="008B5D08" w:rsidRDefault="00623630">
            <w:pPr>
              <w:pStyle w:val="RedaliaNormal"/>
              <w:rPr>
                <w:rFonts w:cs="Calibri"/>
              </w:rPr>
            </w:pPr>
            <w:r>
              <w:rPr>
                <w:rFonts w:cs="Calibri"/>
              </w:rPr>
              <w:t>Date/Signature</w:t>
            </w:r>
          </w:p>
          <w:p w14:paraId="2D805571" w14:textId="77777777" w:rsidR="008B5D08" w:rsidRDefault="008B5D08">
            <w:pPr>
              <w:pStyle w:val="RedaliaNormal"/>
              <w:rPr>
                <w:rFonts w:cs="Calibri"/>
              </w:rPr>
            </w:pPr>
          </w:p>
          <w:p w14:paraId="2F5AA34C" w14:textId="77777777" w:rsidR="008B5D08" w:rsidRDefault="008B5D08">
            <w:pPr>
              <w:pStyle w:val="RedaliaNormal"/>
              <w:rPr>
                <w:rFonts w:cs="Calibri"/>
              </w:rPr>
            </w:pPr>
          </w:p>
        </w:tc>
      </w:tr>
      <w:tr w:rsidR="008B5D08" w14:paraId="5F6A07E0" w14:textId="77777777">
        <w:tc>
          <w:tcPr>
            <w:tcW w:w="223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058DE83" w14:textId="77777777" w:rsidR="008B5D08" w:rsidRDefault="00623630">
            <w:pPr>
              <w:pStyle w:val="RedaliaNormal"/>
              <w:rPr>
                <w:rFonts w:cs="Calibri"/>
              </w:rPr>
            </w:pPr>
            <w:r>
              <w:rPr>
                <w:rFonts w:cs="Calibri"/>
              </w:rPr>
              <w:t>Nième modification</w:t>
            </w:r>
          </w:p>
        </w:tc>
        <w:tc>
          <w:tcPr>
            <w:tcW w:w="4283"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C5D1B36" w14:textId="77777777" w:rsidR="008B5D08" w:rsidRDefault="00623630">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AE9B55F" w14:textId="77777777" w:rsidR="008B5D08" w:rsidRDefault="00623630">
            <w:pPr>
              <w:pStyle w:val="RedaliaNormal"/>
              <w:rPr>
                <w:rFonts w:cs="Calibri"/>
              </w:rPr>
            </w:pPr>
            <w:r>
              <w:rPr>
                <w:rFonts w:cs="Calibri"/>
              </w:rPr>
              <w:t>Date/Signature</w:t>
            </w:r>
          </w:p>
          <w:p w14:paraId="42DFAD51" w14:textId="77777777" w:rsidR="008B5D08" w:rsidRDefault="008B5D08">
            <w:pPr>
              <w:pStyle w:val="RedaliaNormal"/>
              <w:rPr>
                <w:rFonts w:cs="Calibri"/>
              </w:rPr>
            </w:pPr>
          </w:p>
          <w:p w14:paraId="1A08D1EC" w14:textId="77777777" w:rsidR="008B5D08" w:rsidRDefault="008B5D08">
            <w:pPr>
              <w:pStyle w:val="RedaliaNormal"/>
              <w:rPr>
                <w:rFonts w:cs="Calibri"/>
              </w:rPr>
            </w:pPr>
          </w:p>
        </w:tc>
      </w:tr>
    </w:tbl>
    <w:p w14:paraId="01BCFE9C" w14:textId="77777777" w:rsidR="008B5D08" w:rsidRDefault="008B5D08">
      <w:pPr>
        <w:pStyle w:val="RedaliaNormal"/>
      </w:pPr>
    </w:p>
    <w:p w14:paraId="4A805F2B" w14:textId="77777777" w:rsidR="008B5D08" w:rsidRDefault="00623630">
      <w:pPr>
        <w:pStyle w:val="RedaliaNormal"/>
      </w:pPr>
      <w:r>
        <w:t>En cas de cession ou de nantissement, le cessionnaire ou le titulaire du nantissement transmet l’original du présent certificat au comptable public assignataire, conformément aux articles R. 2191-54, R. 2191-55 et R. 2391-28 du Code de la commande publique.</w:t>
      </w:r>
    </w:p>
    <w:p w14:paraId="39CFCCD1" w14:textId="77777777" w:rsidR="008B5D08" w:rsidRDefault="008B5D08">
      <w:pPr>
        <w:pStyle w:val="RedaliaNormal"/>
      </w:pPr>
    </w:p>
    <w:p w14:paraId="73F13062" w14:textId="77777777" w:rsidR="008B5D08" w:rsidRDefault="00623630">
      <w:pPr>
        <w:pStyle w:val="RedaliaNormal"/>
      </w:pPr>
      <w:r>
        <w:rPr>
          <w:rFonts w:cs="Arial"/>
          <w:b/>
        </w:rPr>
        <w:t>●</w:t>
      </w:r>
      <w:r>
        <w:rPr>
          <w:b/>
        </w:rPr>
        <w:t xml:space="preserve"> Signature de l’acheteur</w:t>
      </w: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4889"/>
        <w:gridCol w:w="4889"/>
      </w:tblGrid>
      <w:tr w:rsidR="008B5D08" w14:paraId="6B84C2E7" w14:textId="77777777">
        <w:tc>
          <w:tcPr>
            <w:tcW w:w="4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6DA243A" w14:textId="77777777" w:rsidR="008B5D08" w:rsidRDefault="00623630">
            <w:pPr>
              <w:pStyle w:val="RedaliaNormal"/>
              <w:rPr>
                <w:rFonts w:cs="Calibri"/>
              </w:rPr>
            </w:pPr>
            <w:r>
              <w:rPr>
                <w:rFonts w:cs="Calibri"/>
              </w:rPr>
              <w:t xml:space="preserve">A  </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9AC8C06" w14:textId="77777777" w:rsidR="008B5D08" w:rsidRDefault="00623630">
            <w:pPr>
              <w:pStyle w:val="RedaliaNormal"/>
              <w:rPr>
                <w:rFonts w:cs="Calibri"/>
              </w:rPr>
            </w:pPr>
            <w:r>
              <w:rPr>
                <w:rFonts w:cs="Calibri"/>
              </w:rPr>
              <w:t xml:space="preserve">Le </w:t>
            </w:r>
          </w:p>
        </w:tc>
      </w:tr>
      <w:tr w:rsidR="008B5D08" w14:paraId="71F9B504" w14:textId="77777777">
        <w:tc>
          <w:tcPr>
            <w:tcW w:w="4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F361A84" w14:textId="77777777" w:rsidR="008B5D08" w:rsidRDefault="008B5D08">
            <w:pPr>
              <w:pStyle w:val="RedaliaNormal"/>
              <w:rPr>
                <w:rFonts w:cs="Calibri"/>
              </w:rPr>
            </w:pP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9A42ADF" w14:textId="77777777" w:rsidR="008B5D08" w:rsidRDefault="00623630">
            <w:pPr>
              <w:pStyle w:val="RedaliaNormal"/>
              <w:rPr>
                <w:rFonts w:cs="Calibri"/>
              </w:rPr>
            </w:pPr>
            <w:r>
              <w:rPr>
                <w:rFonts w:cs="Calibri"/>
              </w:rPr>
              <w:t>Signature de l’acheteur ou de son représentant</w:t>
            </w:r>
          </w:p>
          <w:p w14:paraId="6A0D7C95" w14:textId="77777777" w:rsidR="008B5D08" w:rsidRDefault="008B5D08">
            <w:pPr>
              <w:pStyle w:val="RedaliaNormal"/>
              <w:rPr>
                <w:rFonts w:cs="Calibri"/>
              </w:rPr>
            </w:pPr>
          </w:p>
          <w:p w14:paraId="22715C96" w14:textId="77777777" w:rsidR="008B5D08" w:rsidRDefault="008B5D08">
            <w:pPr>
              <w:pStyle w:val="RedaliaNormal"/>
              <w:rPr>
                <w:rFonts w:cs="Calibri"/>
              </w:rPr>
            </w:pPr>
          </w:p>
        </w:tc>
      </w:tr>
    </w:tbl>
    <w:p w14:paraId="13A24215" w14:textId="77777777" w:rsidR="008B5D08" w:rsidRDefault="008B5D08">
      <w:pPr>
        <w:pStyle w:val="RedaliaNormal"/>
      </w:pPr>
    </w:p>
    <w:p w14:paraId="52CDDB32" w14:textId="77777777" w:rsidR="008B5D08" w:rsidRDefault="00623630">
      <w:pPr>
        <w:pStyle w:val="RedaliaNormal"/>
      </w:pPr>
      <w:r>
        <w:br w:type="page"/>
      </w:r>
    </w:p>
    <w:p w14:paraId="3E5EF683" w14:textId="77777777" w:rsidR="008B5D08" w:rsidRDefault="00623630">
      <w:pPr>
        <w:pStyle w:val="RedaliaNormal"/>
      </w:pPr>
      <w:r>
        <w:lastRenderedPageBreak/>
        <w:br w:type="page"/>
      </w:r>
    </w:p>
    <w:p w14:paraId="5C23E843" w14:textId="77777777" w:rsidR="008B5D08" w:rsidRDefault="008B5D08">
      <w:pPr>
        <w:pStyle w:val="RedaliaNormal"/>
      </w:pPr>
    </w:p>
    <w:p w14:paraId="68924906" w14:textId="77777777" w:rsidR="008B5D08" w:rsidRDefault="00623630">
      <w:pPr>
        <w:pStyle w:val="RdaliaTitredossier"/>
      </w:pPr>
      <w:r>
        <w:t xml:space="preserve">Annexe à l’acte d’engagement </w:t>
      </w:r>
    </w:p>
    <w:p w14:paraId="4F086097" w14:textId="77777777" w:rsidR="008B5D08" w:rsidRDefault="008B5D08">
      <w:pPr>
        <w:pStyle w:val="RdaliaTitredossier"/>
      </w:pPr>
    </w:p>
    <w:p w14:paraId="0F6E72E6" w14:textId="77777777" w:rsidR="008B5D08" w:rsidRDefault="00623630">
      <w:pPr>
        <w:pStyle w:val="RdaliaTitredossier"/>
      </w:pPr>
      <w:r>
        <w:t>DESIGNATION DES CO-TRAITANTS ET REPARTITION DES PRESTATIONS</w:t>
      </w:r>
    </w:p>
    <w:p w14:paraId="1B3AA691" w14:textId="77777777" w:rsidR="008B5D08" w:rsidRDefault="008B5D08">
      <w:pPr>
        <w:pStyle w:val="RedaliaNormal"/>
      </w:pPr>
    </w:p>
    <w:p w14:paraId="3414C751" w14:textId="77777777" w:rsidR="008B5D08" w:rsidRDefault="00623630">
      <w:pPr>
        <w:pStyle w:val="RedaliaNormal"/>
        <w:rPr>
          <w:i/>
        </w:rPr>
      </w:pPr>
      <w:r>
        <w:rPr>
          <w:i/>
        </w:rPr>
        <w:t xml:space="preserve">Remplir un exemplaire par </w:t>
      </w:r>
      <w:proofErr w:type="spellStart"/>
      <w:r>
        <w:rPr>
          <w:i/>
        </w:rPr>
        <w:t>co-traitant</w:t>
      </w:r>
      <w:proofErr w:type="spellEnd"/>
      <w:r>
        <w:rPr>
          <w:i/>
        </w:rPr>
        <w:t xml:space="preserve"> :</w:t>
      </w:r>
    </w:p>
    <w:p w14:paraId="1C2F4293" w14:textId="77777777" w:rsidR="008B5D08" w:rsidRDefault="008B5D08">
      <w:pPr>
        <w:pStyle w:val="RedaliaNormal"/>
      </w:pPr>
    </w:p>
    <w:p w14:paraId="5C19B434" w14:textId="77777777" w:rsidR="008B5D08" w:rsidRDefault="00623630">
      <w:pPr>
        <w:pStyle w:val="RedaliaNormal"/>
      </w:pPr>
      <w:r>
        <w:t xml:space="preserve">Nom commercial et dénomination sociale du candidat : </w:t>
      </w:r>
    </w:p>
    <w:p w14:paraId="61230E93" w14:textId="77777777" w:rsidR="008B5D08" w:rsidRDefault="00623630">
      <w:pPr>
        <w:pStyle w:val="RedaliaNormal"/>
      </w:pPr>
      <w:r>
        <w:t>...............................................................................................................................................</w:t>
      </w:r>
    </w:p>
    <w:p w14:paraId="18F2F585" w14:textId="77777777" w:rsidR="008B5D08" w:rsidRDefault="00623630">
      <w:pPr>
        <w:pStyle w:val="RedaliaNormal"/>
      </w:pPr>
      <w:r>
        <w:t xml:space="preserve">Adresse de l’établissement : </w:t>
      </w:r>
    </w:p>
    <w:p w14:paraId="3BC1BA2C" w14:textId="77777777" w:rsidR="008B5D08" w:rsidRDefault="00623630">
      <w:pPr>
        <w:pStyle w:val="RedaliaNormal"/>
      </w:pPr>
      <w:r>
        <w:t>...............................................................................................................................................</w:t>
      </w:r>
    </w:p>
    <w:p w14:paraId="120FEF12" w14:textId="77777777" w:rsidR="008B5D08" w:rsidRDefault="00623630">
      <w:pPr>
        <w:pStyle w:val="RedaliaNormal"/>
      </w:pPr>
      <w:r>
        <w:t>...............................................................................................................................................</w:t>
      </w:r>
    </w:p>
    <w:p w14:paraId="08534B27" w14:textId="77777777" w:rsidR="008B5D08" w:rsidRDefault="00623630">
      <w:pPr>
        <w:pStyle w:val="RedaliaNormal"/>
      </w:pPr>
      <w:r>
        <w:t>...............................................................................................................................................</w:t>
      </w:r>
    </w:p>
    <w:p w14:paraId="7E76C0D3" w14:textId="77777777" w:rsidR="008B5D08" w:rsidRDefault="00623630">
      <w:pPr>
        <w:pStyle w:val="RedaliaNormal"/>
      </w:pPr>
      <w:r>
        <w:t xml:space="preserve">Adresse du siège social (si différente de l’établissement) : </w:t>
      </w:r>
    </w:p>
    <w:p w14:paraId="2CD05E8E" w14:textId="77777777" w:rsidR="008B5D08" w:rsidRDefault="00623630">
      <w:pPr>
        <w:pStyle w:val="RedaliaNormal"/>
      </w:pPr>
      <w:r>
        <w:t>...............................................................................................................................................</w:t>
      </w:r>
    </w:p>
    <w:p w14:paraId="50C849D2" w14:textId="77777777" w:rsidR="008B5D08" w:rsidRDefault="00623630">
      <w:pPr>
        <w:pStyle w:val="RedaliaNormal"/>
      </w:pPr>
      <w:r>
        <w:t>...............................................................................................................................................</w:t>
      </w:r>
    </w:p>
    <w:p w14:paraId="2EC4EE22" w14:textId="77777777" w:rsidR="008B5D08" w:rsidRDefault="00623630">
      <w:pPr>
        <w:pStyle w:val="RedaliaNormal"/>
      </w:pPr>
      <w:r>
        <w:t>...............................................................................................................................................</w:t>
      </w:r>
    </w:p>
    <w:p w14:paraId="53F056F5" w14:textId="77777777" w:rsidR="008B5D08" w:rsidRDefault="00623630">
      <w:pPr>
        <w:pStyle w:val="RedaliaNormal"/>
      </w:pPr>
      <w:r>
        <w:t>Adresse électronique : ................................................</w:t>
      </w:r>
    </w:p>
    <w:p w14:paraId="4644CF38" w14:textId="77777777" w:rsidR="008B5D08" w:rsidRDefault="00623630">
      <w:pPr>
        <w:pStyle w:val="RedaliaNormal"/>
      </w:pPr>
      <w:r>
        <w:t>Téléphone : ................................................</w:t>
      </w:r>
    </w:p>
    <w:p w14:paraId="58CE657E" w14:textId="77777777" w:rsidR="008B5D08" w:rsidRDefault="00623630">
      <w:pPr>
        <w:pStyle w:val="RedaliaNormal"/>
      </w:pPr>
      <w:r>
        <w:t>Télécopie : ................................................</w:t>
      </w:r>
    </w:p>
    <w:p w14:paraId="01187DED" w14:textId="77777777" w:rsidR="008B5D08" w:rsidRDefault="00623630">
      <w:pPr>
        <w:pStyle w:val="RedaliaNormal"/>
      </w:pPr>
      <w:r>
        <w:t>SIRET : ................................................ APE : ................................................</w:t>
      </w:r>
    </w:p>
    <w:p w14:paraId="23A396D6" w14:textId="77777777" w:rsidR="008B5D08" w:rsidRDefault="00623630">
      <w:pPr>
        <w:pStyle w:val="RedaliaNormal"/>
      </w:pPr>
      <w:r>
        <w:t>Numéro de TVA intracommunautaire : ...........................................................</w:t>
      </w:r>
    </w:p>
    <w:p w14:paraId="55DE49E3" w14:textId="77777777" w:rsidR="008B5D08" w:rsidRDefault="008B5D08">
      <w:pPr>
        <w:pStyle w:val="RedaliaNormal"/>
      </w:pPr>
    </w:p>
    <w:p w14:paraId="4BC56D02" w14:textId="77777777" w:rsidR="008B5D08" w:rsidRDefault="00623630">
      <w:pPr>
        <w:pStyle w:val="RedaliaNormal"/>
      </w:pPr>
      <w:r>
        <w:t xml:space="preserve">Accepte de recevoir l’avance : </w:t>
      </w:r>
    </w:p>
    <w:p w14:paraId="6FF3B84C" w14:textId="77777777" w:rsidR="008B5D08" w:rsidRDefault="00623630">
      <w:pPr>
        <w:pStyle w:val="RedaliaNormal"/>
      </w:pPr>
      <w:bookmarkStart w:id="137" w:name="formcheckbox_off_30"/>
      <w:r>
        <w:rPr>
          <w:rFonts w:ascii="Wingdings" w:eastAsia="Wingdings" w:hAnsi="Wingdings" w:cs="Wingdings"/>
        </w:rPr>
        <w:t></w:t>
      </w:r>
      <w:bookmarkEnd w:id="137"/>
      <w:r>
        <w:rPr>
          <w:rFonts w:cs="Arial"/>
        </w:rPr>
        <w:t xml:space="preserve"> </w:t>
      </w:r>
      <w:r>
        <w:t>Oui</w:t>
      </w:r>
    </w:p>
    <w:p w14:paraId="73F21BE4" w14:textId="77777777" w:rsidR="008B5D08" w:rsidRDefault="00623630">
      <w:pPr>
        <w:pStyle w:val="RedaliaNormal"/>
      </w:pPr>
      <w:bookmarkStart w:id="138" w:name="formcheckbox_off_31"/>
      <w:r>
        <w:rPr>
          <w:rFonts w:ascii="Wingdings" w:eastAsia="Wingdings" w:hAnsi="Wingdings" w:cs="Wingdings"/>
        </w:rPr>
        <w:t></w:t>
      </w:r>
      <w:bookmarkEnd w:id="138"/>
      <w:r>
        <w:rPr>
          <w:rFonts w:cs="Arial"/>
        </w:rPr>
        <w:t xml:space="preserve"> </w:t>
      </w:r>
      <w:r>
        <w:t>Non</w:t>
      </w:r>
    </w:p>
    <w:p w14:paraId="2A24E367" w14:textId="77777777" w:rsidR="008B5D08" w:rsidRDefault="008B5D08">
      <w:pPr>
        <w:pStyle w:val="RedaliaNormal"/>
      </w:pPr>
    </w:p>
    <w:p w14:paraId="6434BDB5" w14:textId="77777777" w:rsidR="008B5D08" w:rsidRDefault="00623630">
      <w:pPr>
        <w:pStyle w:val="RedaliaNormal"/>
      </w:pPr>
      <w:r>
        <w:t xml:space="preserve">Références bancaires : </w:t>
      </w:r>
    </w:p>
    <w:p w14:paraId="565EBA0B" w14:textId="77777777" w:rsidR="008B5D08" w:rsidRDefault="00623630">
      <w:pPr>
        <w:pStyle w:val="RedaliaNormal"/>
      </w:pPr>
      <w:r>
        <w:t>IBAN : .......................................................................................................................................</w:t>
      </w:r>
    </w:p>
    <w:p w14:paraId="0B142A6A" w14:textId="77777777" w:rsidR="008B5D08" w:rsidRDefault="00623630">
      <w:pPr>
        <w:pStyle w:val="RedaliaNormal"/>
      </w:pPr>
      <w:r>
        <w:t>BIC : .........................................................................................................................................</w:t>
      </w:r>
    </w:p>
    <w:p w14:paraId="1FABE5FF" w14:textId="77777777" w:rsidR="008B5D08" w:rsidRDefault="00623630">
      <w:pPr>
        <w:pStyle w:val="RedaliaNormal"/>
      </w:pPr>
      <w:r>
        <w:br w:type="page"/>
      </w:r>
    </w:p>
    <w:p w14:paraId="20A33809" w14:textId="77777777" w:rsidR="008B5D08" w:rsidRDefault="008B5D08">
      <w:pPr>
        <w:pStyle w:val="RedaliaNormal"/>
      </w:pPr>
    </w:p>
    <w:tbl>
      <w:tblPr>
        <w:tblW w:w="9309" w:type="dxa"/>
        <w:tblInd w:w="-6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1" w:type="dxa"/>
          <w:right w:w="79" w:type="dxa"/>
        </w:tblCellMar>
        <w:tblLook w:val="04A0" w:firstRow="1" w:lastRow="0" w:firstColumn="1" w:lastColumn="0" w:noHBand="0" w:noVBand="1"/>
      </w:tblPr>
      <w:tblGrid>
        <w:gridCol w:w="2836"/>
        <w:gridCol w:w="2693"/>
        <w:gridCol w:w="1417"/>
        <w:gridCol w:w="943"/>
        <w:gridCol w:w="1420"/>
      </w:tblGrid>
      <w:tr w:rsidR="008B5D08" w14:paraId="05AFCD7C"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left w:w="71" w:type="dxa"/>
            </w:tcMar>
            <w:vAlign w:val="center"/>
          </w:tcPr>
          <w:p w14:paraId="30A9874A" w14:textId="77777777" w:rsidR="008B5D08" w:rsidRDefault="00623630">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left w:w="71" w:type="dxa"/>
            </w:tcMar>
            <w:vAlign w:val="center"/>
          </w:tcPr>
          <w:p w14:paraId="72B7E970" w14:textId="77777777" w:rsidR="008B5D08" w:rsidRDefault="00623630">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left w:w="71" w:type="dxa"/>
            </w:tcMar>
            <w:vAlign w:val="center"/>
          </w:tcPr>
          <w:p w14:paraId="14835970" w14:textId="77777777" w:rsidR="008B5D08" w:rsidRDefault="00623630">
            <w:pPr>
              <w:pStyle w:val="RedaliaNormal"/>
            </w:pPr>
            <w:r>
              <w:t>Montant 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left w:w="71" w:type="dxa"/>
            </w:tcMar>
            <w:vAlign w:val="center"/>
          </w:tcPr>
          <w:p w14:paraId="0E0AD8F6" w14:textId="77777777" w:rsidR="008B5D08" w:rsidRDefault="00623630">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left w:w="71" w:type="dxa"/>
            </w:tcMar>
            <w:vAlign w:val="center"/>
          </w:tcPr>
          <w:p w14:paraId="5131FC7B" w14:textId="77777777" w:rsidR="008B5D08" w:rsidRDefault="00623630">
            <w:pPr>
              <w:pStyle w:val="RedaliaNormal"/>
            </w:pPr>
            <w:r>
              <w:t>Montant T.T.C. (€)</w:t>
            </w:r>
          </w:p>
        </w:tc>
      </w:tr>
      <w:tr w:rsidR="008B5D08" w14:paraId="793DEB78"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446AB682" w14:textId="77777777" w:rsidR="008B5D08" w:rsidRDefault="00623630">
            <w:pPr>
              <w:pStyle w:val="RedaliaContenudetableau"/>
            </w:pPr>
            <w:r>
              <w:t>Dénomination sociale : ………….</w:t>
            </w:r>
          </w:p>
          <w:p w14:paraId="4CE8765D" w14:textId="77777777" w:rsidR="008B5D08" w:rsidRDefault="00623630">
            <w:pPr>
              <w:pStyle w:val="RedaliaContenudetableau"/>
            </w:pPr>
            <w:r>
              <w:t>...…………………………………...</w:t>
            </w:r>
          </w:p>
          <w:p w14:paraId="0D119F29" w14:textId="77777777" w:rsidR="008B5D08" w:rsidRDefault="00623630">
            <w:pPr>
              <w:pStyle w:val="RedaliaContenudetableau"/>
            </w:pPr>
            <w:r>
              <w:t>...…………………………………...</w:t>
            </w:r>
          </w:p>
          <w:p w14:paraId="7813A568" w14:textId="77777777" w:rsidR="008B5D08" w:rsidRDefault="00623630">
            <w:pPr>
              <w:pStyle w:val="RedaliaContenudetableau"/>
            </w:pPr>
            <w:r>
              <w:t>...…………………………………...</w:t>
            </w:r>
          </w:p>
          <w:p w14:paraId="24BD8BDB" w14:textId="77777777" w:rsidR="008B5D08" w:rsidRDefault="00623630">
            <w:pPr>
              <w:pStyle w:val="RedaliaContenudetableau"/>
            </w:pPr>
            <w:r>
              <w:t>...…………………………………...</w:t>
            </w:r>
          </w:p>
          <w:p w14:paraId="16AB1AD1" w14:textId="77777777" w:rsidR="008B5D08" w:rsidRDefault="00623630">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3D3077A0" w14:textId="77777777" w:rsidR="008B5D08" w:rsidRDefault="008B5D08">
            <w:pPr>
              <w:pStyle w:val="RedaliaContenudetableau"/>
              <w:rPr>
                <w:sz w:val="16"/>
              </w:rPr>
            </w:pPr>
          </w:p>
          <w:p w14:paraId="076A1BB5" w14:textId="77777777" w:rsidR="008B5D08" w:rsidRDefault="008B5D08">
            <w:pPr>
              <w:pStyle w:val="RedaliaContenudetableau"/>
              <w:rPr>
                <w:sz w:val="16"/>
              </w:rPr>
            </w:pPr>
          </w:p>
          <w:p w14:paraId="0CB5956C" w14:textId="77777777" w:rsidR="008B5D08" w:rsidRDefault="008B5D08">
            <w:pPr>
              <w:pStyle w:val="RedaliaContenudetableau"/>
              <w:rPr>
                <w:sz w:val="16"/>
              </w:rPr>
            </w:pPr>
          </w:p>
          <w:p w14:paraId="2D31F939" w14:textId="77777777" w:rsidR="008B5D08" w:rsidRDefault="008B5D08">
            <w:pPr>
              <w:pStyle w:val="RedaliaContenudetableau"/>
              <w:rPr>
                <w:sz w:val="16"/>
              </w:rPr>
            </w:pPr>
          </w:p>
          <w:p w14:paraId="7132C0E4" w14:textId="77777777" w:rsidR="008B5D08" w:rsidRDefault="008B5D08">
            <w:pPr>
              <w:pStyle w:val="RedaliaContenudetableau"/>
              <w:rPr>
                <w:sz w:val="16"/>
              </w:rPr>
            </w:pPr>
          </w:p>
          <w:p w14:paraId="431EEC14" w14:textId="77777777" w:rsidR="008B5D08" w:rsidRDefault="008B5D08">
            <w:pPr>
              <w:pStyle w:val="RedaliaContenudetableau"/>
              <w:rPr>
                <w:sz w:val="16"/>
              </w:rPr>
            </w:pPr>
          </w:p>
          <w:p w14:paraId="1453A1D8" w14:textId="77777777" w:rsidR="008B5D08" w:rsidRDefault="008B5D0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6774A87E" w14:textId="77777777" w:rsidR="008B5D08" w:rsidRDefault="008B5D0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0170DF7D" w14:textId="77777777" w:rsidR="008B5D08" w:rsidRDefault="008B5D0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623A7F99" w14:textId="77777777" w:rsidR="008B5D08" w:rsidRDefault="008B5D08">
            <w:pPr>
              <w:pStyle w:val="RedaliaContenudetableau"/>
              <w:rPr>
                <w:sz w:val="16"/>
              </w:rPr>
            </w:pPr>
          </w:p>
        </w:tc>
      </w:tr>
      <w:tr w:rsidR="008B5D08" w14:paraId="3ED40ED6"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577F4C8F" w14:textId="77777777" w:rsidR="008B5D08" w:rsidRDefault="00623630">
            <w:pPr>
              <w:pStyle w:val="RedaliaContenudetableau"/>
            </w:pPr>
            <w:r>
              <w:t>Dénomination sociale : ………….</w:t>
            </w:r>
          </w:p>
          <w:p w14:paraId="49A8EE6E" w14:textId="77777777" w:rsidR="008B5D08" w:rsidRDefault="00623630">
            <w:pPr>
              <w:pStyle w:val="RedaliaContenudetableau"/>
            </w:pPr>
            <w:r>
              <w:t>...…………………………………...</w:t>
            </w:r>
          </w:p>
          <w:p w14:paraId="70CFBBB0" w14:textId="77777777" w:rsidR="008B5D08" w:rsidRDefault="00623630">
            <w:pPr>
              <w:pStyle w:val="RedaliaContenudetableau"/>
            </w:pPr>
            <w:r>
              <w:t>...…………………………………...</w:t>
            </w:r>
          </w:p>
          <w:p w14:paraId="6C6044F2" w14:textId="77777777" w:rsidR="008B5D08" w:rsidRDefault="00623630">
            <w:pPr>
              <w:pStyle w:val="RedaliaContenudetableau"/>
            </w:pPr>
            <w:r>
              <w:t>...…………………………………...</w:t>
            </w:r>
          </w:p>
          <w:p w14:paraId="4441FB6A" w14:textId="77777777" w:rsidR="008B5D08" w:rsidRDefault="00623630">
            <w:pPr>
              <w:pStyle w:val="RedaliaContenudetableau"/>
            </w:pPr>
            <w:r>
              <w:t>...…………………………………...</w:t>
            </w:r>
          </w:p>
          <w:p w14:paraId="3256E2F5" w14:textId="77777777" w:rsidR="008B5D08" w:rsidRDefault="00623630">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4A4D957D" w14:textId="77777777" w:rsidR="008B5D08" w:rsidRDefault="008B5D08">
            <w:pPr>
              <w:pStyle w:val="RedaliaContenudetableau"/>
              <w:rPr>
                <w:sz w:val="16"/>
              </w:rPr>
            </w:pPr>
          </w:p>
          <w:p w14:paraId="1D6CB700" w14:textId="77777777" w:rsidR="008B5D08" w:rsidRDefault="008B5D08">
            <w:pPr>
              <w:pStyle w:val="RedaliaContenudetableau"/>
              <w:rPr>
                <w:sz w:val="16"/>
              </w:rPr>
            </w:pPr>
          </w:p>
          <w:p w14:paraId="6EB545A0" w14:textId="77777777" w:rsidR="008B5D08" w:rsidRDefault="008B5D08">
            <w:pPr>
              <w:pStyle w:val="RedaliaContenudetableau"/>
              <w:rPr>
                <w:sz w:val="16"/>
              </w:rPr>
            </w:pPr>
          </w:p>
          <w:p w14:paraId="3B3D0808" w14:textId="77777777" w:rsidR="008B5D08" w:rsidRDefault="008B5D08">
            <w:pPr>
              <w:pStyle w:val="RedaliaContenudetableau"/>
              <w:rPr>
                <w:sz w:val="16"/>
              </w:rPr>
            </w:pPr>
          </w:p>
          <w:p w14:paraId="2F69ECF4" w14:textId="77777777" w:rsidR="008B5D08" w:rsidRDefault="008B5D08">
            <w:pPr>
              <w:pStyle w:val="RedaliaContenudetableau"/>
              <w:rPr>
                <w:sz w:val="16"/>
              </w:rPr>
            </w:pPr>
          </w:p>
          <w:p w14:paraId="0DB42283" w14:textId="77777777" w:rsidR="008B5D08" w:rsidRDefault="008B5D08">
            <w:pPr>
              <w:pStyle w:val="RedaliaContenudetableau"/>
              <w:rPr>
                <w:sz w:val="16"/>
              </w:rPr>
            </w:pPr>
          </w:p>
          <w:p w14:paraId="529CB535" w14:textId="77777777" w:rsidR="008B5D08" w:rsidRDefault="008B5D0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60E0A63E" w14:textId="77777777" w:rsidR="008B5D08" w:rsidRDefault="008B5D08">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25567942" w14:textId="77777777" w:rsidR="008B5D08" w:rsidRDefault="008B5D0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01769F90" w14:textId="77777777" w:rsidR="008B5D08" w:rsidRDefault="008B5D08">
            <w:pPr>
              <w:pStyle w:val="RedaliaContenudetableau"/>
              <w:rPr>
                <w:sz w:val="16"/>
              </w:rPr>
            </w:pPr>
          </w:p>
        </w:tc>
      </w:tr>
      <w:tr w:rsidR="008B5D08" w14:paraId="1DFC502F"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6849F212" w14:textId="77777777" w:rsidR="008B5D08" w:rsidRDefault="00623630">
            <w:pPr>
              <w:pStyle w:val="RedaliaContenudetableau"/>
            </w:pPr>
            <w:r>
              <w:t>Dénomination sociale : ………….</w:t>
            </w:r>
          </w:p>
          <w:p w14:paraId="77D88908" w14:textId="77777777" w:rsidR="008B5D08" w:rsidRDefault="00623630">
            <w:pPr>
              <w:pStyle w:val="RedaliaContenudetableau"/>
            </w:pPr>
            <w:r>
              <w:t>...…………………………………...</w:t>
            </w:r>
          </w:p>
          <w:p w14:paraId="490DF8B5" w14:textId="77777777" w:rsidR="008B5D08" w:rsidRDefault="00623630">
            <w:pPr>
              <w:pStyle w:val="RedaliaContenudetableau"/>
            </w:pPr>
            <w:r>
              <w:t>...…………………………………...</w:t>
            </w:r>
          </w:p>
          <w:p w14:paraId="380B1AE3" w14:textId="77777777" w:rsidR="008B5D08" w:rsidRDefault="00623630">
            <w:pPr>
              <w:pStyle w:val="RedaliaContenudetableau"/>
            </w:pPr>
            <w:r>
              <w:t>...…………………………………...</w:t>
            </w:r>
          </w:p>
          <w:p w14:paraId="1D1335DB" w14:textId="77777777" w:rsidR="008B5D08" w:rsidRDefault="00623630">
            <w:pPr>
              <w:pStyle w:val="RedaliaContenudetableau"/>
            </w:pPr>
            <w:r>
              <w:t>...…………………………………...</w:t>
            </w:r>
          </w:p>
          <w:p w14:paraId="0505DFAA" w14:textId="77777777" w:rsidR="008B5D08" w:rsidRDefault="00623630">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4D622CB6" w14:textId="77777777" w:rsidR="008B5D08" w:rsidRDefault="008B5D08">
            <w:pPr>
              <w:pStyle w:val="RedaliaContenudetableau"/>
              <w:rPr>
                <w:sz w:val="16"/>
              </w:rPr>
            </w:pPr>
          </w:p>
          <w:p w14:paraId="4A5A258C" w14:textId="77777777" w:rsidR="008B5D08" w:rsidRDefault="008B5D08">
            <w:pPr>
              <w:pStyle w:val="RedaliaContenudetableau"/>
              <w:rPr>
                <w:sz w:val="16"/>
              </w:rPr>
            </w:pPr>
          </w:p>
          <w:p w14:paraId="7F5F471E" w14:textId="77777777" w:rsidR="008B5D08" w:rsidRDefault="008B5D08">
            <w:pPr>
              <w:pStyle w:val="RedaliaContenudetableau"/>
              <w:rPr>
                <w:sz w:val="16"/>
              </w:rPr>
            </w:pPr>
          </w:p>
          <w:p w14:paraId="0538533F" w14:textId="77777777" w:rsidR="008B5D08" w:rsidRDefault="008B5D08">
            <w:pPr>
              <w:pStyle w:val="RedaliaContenudetableau"/>
              <w:rPr>
                <w:sz w:val="16"/>
              </w:rPr>
            </w:pPr>
          </w:p>
          <w:p w14:paraId="5CDE496A" w14:textId="77777777" w:rsidR="008B5D08" w:rsidRDefault="008B5D08">
            <w:pPr>
              <w:pStyle w:val="RedaliaContenudetableau"/>
              <w:rPr>
                <w:sz w:val="16"/>
              </w:rPr>
            </w:pPr>
          </w:p>
          <w:p w14:paraId="56B343D2" w14:textId="77777777" w:rsidR="008B5D08" w:rsidRDefault="008B5D08">
            <w:pPr>
              <w:pStyle w:val="RedaliaContenudetableau"/>
              <w:rPr>
                <w:sz w:val="16"/>
              </w:rPr>
            </w:pPr>
          </w:p>
          <w:p w14:paraId="363DA0BD" w14:textId="77777777" w:rsidR="008B5D08" w:rsidRDefault="008B5D0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754C3724" w14:textId="77777777" w:rsidR="008B5D08" w:rsidRDefault="008B5D0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07EC6109" w14:textId="77777777" w:rsidR="008B5D08" w:rsidRDefault="008B5D0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12533A9D" w14:textId="77777777" w:rsidR="008B5D08" w:rsidRDefault="008B5D08">
            <w:pPr>
              <w:pStyle w:val="RedaliaContenudetableau"/>
              <w:rPr>
                <w:sz w:val="16"/>
              </w:rPr>
            </w:pPr>
          </w:p>
        </w:tc>
      </w:tr>
      <w:tr w:rsidR="008B5D08" w14:paraId="5FAA68BA"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739CE8EC" w14:textId="77777777" w:rsidR="008B5D08" w:rsidRDefault="00623630">
            <w:pPr>
              <w:pStyle w:val="RedaliaContenudetableau"/>
            </w:pPr>
            <w:r>
              <w:t>Dénomination sociale : ………….</w:t>
            </w:r>
          </w:p>
          <w:p w14:paraId="65A09B5F" w14:textId="77777777" w:rsidR="008B5D08" w:rsidRDefault="00623630">
            <w:pPr>
              <w:pStyle w:val="RedaliaContenudetableau"/>
            </w:pPr>
            <w:r>
              <w:t>...…………………………………...</w:t>
            </w:r>
          </w:p>
          <w:p w14:paraId="5D756C3E" w14:textId="77777777" w:rsidR="008B5D08" w:rsidRDefault="00623630">
            <w:pPr>
              <w:pStyle w:val="RedaliaContenudetableau"/>
            </w:pPr>
            <w:r>
              <w:t>...…………………………………...</w:t>
            </w:r>
          </w:p>
          <w:p w14:paraId="7CC67377" w14:textId="77777777" w:rsidR="008B5D08" w:rsidRDefault="00623630">
            <w:pPr>
              <w:pStyle w:val="RedaliaContenudetableau"/>
            </w:pPr>
            <w:r>
              <w:t>...…………………………………...</w:t>
            </w:r>
          </w:p>
          <w:p w14:paraId="6448A07A" w14:textId="77777777" w:rsidR="008B5D08" w:rsidRDefault="00623630">
            <w:pPr>
              <w:pStyle w:val="RedaliaContenudetableau"/>
            </w:pPr>
            <w:r>
              <w:t>...…………………………………...</w:t>
            </w:r>
          </w:p>
          <w:p w14:paraId="51415916" w14:textId="77777777" w:rsidR="008B5D08" w:rsidRDefault="00623630">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530388FE" w14:textId="77777777" w:rsidR="008B5D08" w:rsidRDefault="008B5D08">
            <w:pPr>
              <w:pStyle w:val="RedaliaContenudetableau"/>
              <w:rPr>
                <w:sz w:val="16"/>
              </w:rPr>
            </w:pPr>
          </w:p>
          <w:p w14:paraId="49AB569C" w14:textId="77777777" w:rsidR="008B5D08" w:rsidRDefault="008B5D08">
            <w:pPr>
              <w:pStyle w:val="RedaliaContenudetableau"/>
              <w:rPr>
                <w:sz w:val="16"/>
              </w:rPr>
            </w:pPr>
          </w:p>
          <w:p w14:paraId="4D266C72" w14:textId="77777777" w:rsidR="008B5D08" w:rsidRDefault="008B5D08">
            <w:pPr>
              <w:pStyle w:val="RedaliaContenudetableau"/>
              <w:rPr>
                <w:sz w:val="16"/>
              </w:rPr>
            </w:pPr>
          </w:p>
          <w:p w14:paraId="561B4015" w14:textId="77777777" w:rsidR="008B5D08" w:rsidRDefault="008B5D08">
            <w:pPr>
              <w:pStyle w:val="RedaliaContenudetableau"/>
              <w:rPr>
                <w:sz w:val="16"/>
              </w:rPr>
            </w:pPr>
          </w:p>
          <w:p w14:paraId="6E764A54" w14:textId="77777777" w:rsidR="008B5D08" w:rsidRDefault="008B5D08">
            <w:pPr>
              <w:pStyle w:val="RedaliaContenudetableau"/>
              <w:rPr>
                <w:sz w:val="16"/>
              </w:rPr>
            </w:pPr>
          </w:p>
          <w:p w14:paraId="4B0E7D83" w14:textId="77777777" w:rsidR="008B5D08" w:rsidRDefault="008B5D08">
            <w:pPr>
              <w:pStyle w:val="RedaliaContenudetableau"/>
              <w:rPr>
                <w:sz w:val="16"/>
              </w:rPr>
            </w:pPr>
          </w:p>
          <w:p w14:paraId="05F1F451" w14:textId="77777777" w:rsidR="008B5D08" w:rsidRDefault="008B5D0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2E368638" w14:textId="77777777" w:rsidR="008B5D08" w:rsidRDefault="008B5D0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7CC7CE0F" w14:textId="77777777" w:rsidR="008B5D08" w:rsidRDefault="008B5D0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18390CBD" w14:textId="77777777" w:rsidR="008B5D08" w:rsidRDefault="008B5D08">
            <w:pPr>
              <w:pStyle w:val="RedaliaContenudetableau"/>
              <w:rPr>
                <w:sz w:val="16"/>
              </w:rPr>
            </w:pPr>
          </w:p>
        </w:tc>
      </w:tr>
      <w:tr w:rsidR="008B5D08" w14:paraId="1A5A0FCA"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27809F02" w14:textId="77777777" w:rsidR="008B5D08" w:rsidRDefault="00623630">
            <w:pPr>
              <w:pStyle w:val="RedaliaContenudetableau"/>
            </w:pPr>
            <w:r>
              <w:t>Dénomination sociale : ………….</w:t>
            </w:r>
          </w:p>
          <w:p w14:paraId="0C60D7BC" w14:textId="77777777" w:rsidR="008B5D08" w:rsidRDefault="00623630">
            <w:pPr>
              <w:pStyle w:val="RedaliaContenudetableau"/>
            </w:pPr>
            <w:r>
              <w:t>...…………………………………...</w:t>
            </w:r>
          </w:p>
          <w:p w14:paraId="7A411020" w14:textId="77777777" w:rsidR="008B5D08" w:rsidRDefault="00623630">
            <w:pPr>
              <w:pStyle w:val="RedaliaContenudetableau"/>
            </w:pPr>
            <w:r>
              <w:t>...…………………………………...</w:t>
            </w:r>
          </w:p>
          <w:p w14:paraId="2D148ABF" w14:textId="77777777" w:rsidR="008B5D08" w:rsidRDefault="00623630">
            <w:pPr>
              <w:pStyle w:val="RedaliaContenudetableau"/>
            </w:pPr>
            <w:r>
              <w:t>...…………………………………...</w:t>
            </w:r>
          </w:p>
          <w:p w14:paraId="081B8341" w14:textId="77777777" w:rsidR="008B5D08" w:rsidRDefault="00623630">
            <w:pPr>
              <w:pStyle w:val="RedaliaContenudetableau"/>
            </w:pPr>
            <w:r>
              <w:t>...…………………………………...</w:t>
            </w:r>
          </w:p>
          <w:p w14:paraId="2286FB21" w14:textId="77777777" w:rsidR="008B5D08" w:rsidRDefault="00623630">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2F5CE267" w14:textId="77777777" w:rsidR="008B5D08" w:rsidRDefault="008B5D08">
            <w:pPr>
              <w:pStyle w:val="RedaliaContenudetableau"/>
              <w:rPr>
                <w:sz w:val="16"/>
              </w:rPr>
            </w:pPr>
          </w:p>
          <w:p w14:paraId="196652DA" w14:textId="77777777" w:rsidR="008B5D08" w:rsidRDefault="008B5D08">
            <w:pPr>
              <w:pStyle w:val="RedaliaContenudetableau"/>
              <w:rPr>
                <w:sz w:val="16"/>
              </w:rPr>
            </w:pPr>
          </w:p>
          <w:p w14:paraId="058528FA" w14:textId="77777777" w:rsidR="008B5D08" w:rsidRDefault="008B5D08">
            <w:pPr>
              <w:pStyle w:val="RedaliaContenudetableau"/>
              <w:rPr>
                <w:sz w:val="16"/>
              </w:rPr>
            </w:pPr>
          </w:p>
          <w:p w14:paraId="60819FA3" w14:textId="77777777" w:rsidR="008B5D08" w:rsidRDefault="008B5D08">
            <w:pPr>
              <w:pStyle w:val="RedaliaContenudetableau"/>
              <w:rPr>
                <w:sz w:val="16"/>
              </w:rPr>
            </w:pPr>
          </w:p>
          <w:p w14:paraId="67D61F7B" w14:textId="77777777" w:rsidR="008B5D08" w:rsidRDefault="008B5D08">
            <w:pPr>
              <w:pStyle w:val="RedaliaContenudetableau"/>
              <w:rPr>
                <w:sz w:val="16"/>
              </w:rPr>
            </w:pPr>
          </w:p>
          <w:p w14:paraId="1C82A7C6" w14:textId="77777777" w:rsidR="008B5D08" w:rsidRDefault="008B5D08">
            <w:pPr>
              <w:pStyle w:val="RedaliaContenudetableau"/>
              <w:rPr>
                <w:sz w:val="16"/>
              </w:rPr>
            </w:pPr>
          </w:p>
          <w:p w14:paraId="5B6B1498" w14:textId="77777777" w:rsidR="008B5D08" w:rsidRDefault="008B5D08">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3601F7DE" w14:textId="77777777" w:rsidR="008B5D08" w:rsidRDefault="008B5D08">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048EC1AA" w14:textId="77777777" w:rsidR="008B5D08" w:rsidRDefault="008B5D08">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73A84B34" w14:textId="77777777" w:rsidR="008B5D08" w:rsidRDefault="008B5D08">
            <w:pPr>
              <w:pStyle w:val="RedaliaContenudetableau"/>
              <w:rPr>
                <w:sz w:val="16"/>
              </w:rPr>
            </w:pPr>
          </w:p>
        </w:tc>
      </w:tr>
      <w:tr w:rsidR="008B5D08" w14:paraId="6A2B4313" w14:textId="77777777">
        <w:trPr>
          <w:cantSplit/>
          <w:trHeight w:val="547"/>
        </w:trPr>
        <w:tc>
          <w:tcPr>
            <w:tcW w:w="2836" w:type="dxa"/>
            <w:tcBorders>
              <w:top w:val="single" w:sz="6" w:space="0" w:color="000000"/>
              <w:right w:val="single" w:sz="6" w:space="0" w:color="000000"/>
            </w:tcBorders>
            <w:shd w:val="clear" w:color="auto" w:fill="auto"/>
          </w:tcPr>
          <w:p w14:paraId="0C1C82A4" w14:textId="77777777" w:rsidR="008B5D08" w:rsidRDefault="008B5D08">
            <w:pPr>
              <w:pStyle w:val="RedaliaNormal"/>
            </w:pPr>
          </w:p>
          <w:p w14:paraId="3CCC8147" w14:textId="77777777" w:rsidR="008B5D08" w:rsidRDefault="008B5D08">
            <w:pPr>
              <w:pStyle w:val="RedaliaNormal"/>
            </w:pPr>
          </w:p>
          <w:p w14:paraId="0C886760" w14:textId="77777777" w:rsidR="008B5D08" w:rsidRDefault="008B5D08">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left w:w="71" w:type="dxa"/>
            </w:tcMar>
            <w:vAlign w:val="center"/>
          </w:tcPr>
          <w:p w14:paraId="67F27489" w14:textId="77777777" w:rsidR="008B5D08" w:rsidRDefault="00623630">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5B6DA17B" w14:textId="77777777" w:rsidR="008B5D08" w:rsidRDefault="008B5D08">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17D8D33D" w14:textId="77777777" w:rsidR="008B5D08" w:rsidRDefault="008B5D08">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left w:w="71" w:type="dxa"/>
            </w:tcMar>
          </w:tcPr>
          <w:p w14:paraId="742C7FAF" w14:textId="77777777" w:rsidR="008B5D08" w:rsidRDefault="008B5D08">
            <w:pPr>
              <w:pStyle w:val="RedaliaNormal"/>
              <w:rPr>
                <w:sz w:val="16"/>
              </w:rPr>
            </w:pPr>
          </w:p>
        </w:tc>
      </w:tr>
    </w:tbl>
    <w:p w14:paraId="18B91C54" w14:textId="77777777" w:rsidR="008B5D08" w:rsidRDefault="00623630">
      <w:pPr>
        <w:pStyle w:val="RedaliaNormal"/>
      </w:pPr>
      <w:r>
        <w:br w:type="page"/>
      </w:r>
    </w:p>
    <w:p w14:paraId="10806FA0" w14:textId="77777777" w:rsidR="008B5D08" w:rsidRDefault="008B5D08">
      <w:pPr>
        <w:pStyle w:val="RedaliaNormal"/>
      </w:pPr>
    </w:p>
    <w:p w14:paraId="2A470DF1" w14:textId="77777777" w:rsidR="008B5D08" w:rsidRDefault="008B5D08">
      <w:pPr>
        <w:pStyle w:val="RedaliaNormal"/>
      </w:pPr>
    </w:p>
    <w:p w14:paraId="02EE8E9A" w14:textId="77777777" w:rsidR="008B5D08" w:rsidRDefault="00623630">
      <w:pPr>
        <w:pStyle w:val="RdaliaTitredossier"/>
      </w:pPr>
      <w:r>
        <w:t xml:space="preserve">Annexe à l’acte d’engagement </w:t>
      </w:r>
    </w:p>
    <w:p w14:paraId="14E15854" w14:textId="77777777" w:rsidR="008B5D08" w:rsidRDefault="008B5D08">
      <w:pPr>
        <w:pStyle w:val="RdaliaTitredossier"/>
      </w:pPr>
    </w:p>
    <w:p w14:paraId="240652B4" w14:textId="77777777" w:rsidR="008B5D08" w:rsidRDefault="00623630">
      <w:pPr>
        <w:pStyle w:val="RdaliaTitredossier"/>
      </w:pPr>
      <w:r>
        <w:t>MISE AU POINT</w:t>
      </w:r>
    </w:p>
    <w:p w14:paraId="219F991C" w14:textId="77777777" w:rsidR="008B5D08" w:rsidRDefault="00623630">
      <w:pPr>
        <w:pStyle w:val="RdaliaTitreparagraphe"/>
      </w:pPr>
      <w:r>
        <w:t xml:space="preserve">Pouvoir adjudicateur : </w:t>
      </w:r>
    </w:p>
    <w:p w14:paraId="02C19939" w14:textId="77777777" w:rsidR="008B5D08" w:rsidRDefault="00623630">
      <w:pPr>
        <w:pStyle w:val="RedaliaNormal"/>
      </w:pPr>
      <w:r>
        <w:t>Université de Toulon</w:t>
      </w:r>
    </w:p>
    <w:p w14:paraId="581FCF36" w14:textId="77777777" w:rsidR="008B5D08" w:rsidRDefault="00623630">
      <w:pPr>
        <w:pStyle w:val="RedaliaNormal"/>
      </w:pPr>
      <w:r>
        <w:t>Adresse :   CS 60584   83041 TOULON Cedex 9</w:t>
      </w:r>
    </w:p>
    <w:p w14:paraId="575D2A9A" w14:textId="77777777" w:rsidR="008B5D08" w:rsidRDefault="00623630">
      <w:pPr>
        <w:pStyle w:val="RedaliaNormal"/>
      </w:pPr>
      <w:r>
        <w:t>Téléphone : +33 0494142688</w:t>
      </w:r>
    </w:p>
    <w:p w14:paraId="2C383A93" w14:textId="77777777" w:rsidR="008B5D08" w:rsidRDefault="00623630">
      <w:pPr>
        <w:pStyle w:val="RedaliaNormal"/>
      </w:pPr>
      <w:r>
        <w:t xml:space="preserve">Télécopie : </w:t>
      </w:r>
    </w:p>
    <w:p w14:paraId="042BF113" w14:textId="77777777" w:rsidR="008B5D08" w:rsidRDefault="00623630">
      <w:pPr>
        <w:pStyle w:val="RdaliaTitreparagraphe"/>
      </w:pPr>
      <w:r>
        <w:t>Marché :</w:t>
      </w:r>
    </w:p>
    <w:p w14:paraId="24CC06F3" w14:textId="77777777" w:rsidR="008B5D08" w:rsidRDefault="00623630">
      <w:pPr>
        <w:pStyle w:val="RedaliaNormal"/>
      </w:pPr>
      <w:r>
        <w:t>Objet : Acquisition d'un spectromètre FT-IR infrarouge couplé à un microscope infrarouge et assorti d'accessoires dédiés pour l'analyse d'échantillons solides et des gaz de sortie d'ATG pour l'université de Toulon</w:t>
      </w:r>
    </w:p>
    <w:p w14:paraId="42334FB9" w14:textId="77777777" w:rsidR="008B5D08" w:rsidRDefault="00623630">
      <w:pPr>
        <w:pStyle w:val="RdaliaTitreparagraphe"/>
      </w:pPr>
      <w:r>
        <w:t>Identification du soumissionnaire retenu :</w:t>
      </w:r>
    </w:p>
    <w:p w14:paraId="458655EE" w14:textId="77777777" w:rsidR="008B5D08" w:rsidRDefault="00623630">
      <w:pPr>
        <w:pStyle w:val="RedaliaNormal"/>
        <w:rPr>
          <w:i/>
        </w:rPr>
      </w:pPr>
      <w:r>
        <w:rPr>
          <w:i/>
        </w:rPr>
        <w:t>Indiquer le nom commercial et la dénomination sociale du candidat individuel ou de chaque membre du groupement d’entreprises candidat, les adresses de son établissement et de son siège social (si elle est différente de celle de l’établissement), son adresse électronique, ses numéros de téléphone et de télécopie et son numéro SIRET. En cas de candidature groupée, identifier le mandataire désigné pour représenter l’ensemble des membres du groupement et coordonner les prestations</w:t>
      </w:r>
    </w:p>
    <w:p w14:paraId="4D9B709D" w14:textId="77777777" w:rsidR="008B5D08" w:rsidRDefault="008B5D08">
      <w:pPr>
        <w:pStyle w:val="RedaliaNormal"/>
      </w:pPr>
    </w:p>
    <w:p w14:paraId="5F3C191D" w14:textId="77777777" w:rsidR="008B5D08" w:rsidRDefault="00623630">
      <w:pPr>
        <w:pStyle w:val="RedaliaNormal"/>
        <w:tabs>
          <w:tab w:val="left" w:leader="dot" w:pos="9639"/>
        </w:tabs>
      </w:pPr>
      <w:r>
        <w:tab/>
      </w:r>
    </w:p>
    <w:p w14:paraId="1F9C64D3" w14:textId="77777777" w:rsidR="008B5D08" w:rsidRDefault="00623630">
      <w:pPr>
        <w:pStyle w:val="RedaliaNormal"/>
        <w:tabs>
          <w:tab w:val="left" w:leader="dot" w:pos="9639"/>
        </w:tabs>
      </w:pPr>
      <w:r>
        <w:tab/>
      </w:r>
    </w:p>
    <w:p w14:paraId="4DD4ACB9" w14:textId="77777777" w:rsidR="008B5D08" w:rsidRDefault="00623630">
      <w:pPr>
        <w:pStyle w:val="RedaliaNormal"/>
        <w:tabs>
          <w:tab w:val="left" w:leader="dot" w:pos="9639"/>
        </w:tabs>
      </w:pPr>
      <w:r>
        <w:tab/>
      </w:r>
    </w:p>
    <w:p w14:paraId="72F30647" w14:textId="77777777" w:rsidR="008B5D08" w:rsidRDefault="00623630">
      <w:pPr>
        <w:pStyle w:val="RedaliaNormal"/>
        <w:tabs>
          <w:tab w:val="left" w:leader="dot" w:pos="9639"/>
        </w:tabs>
      </w:pPr>
      <w:r>
        <w:tab/>
      </w:r>
    </w:p>
    <w:p w14:paraId="7044C029" w14:textId="77777777" w:rsidR="008B5D08" w:rsidRDefault="00623630">
      <w:pPr>
        <w:pStyle w:val="RedaliaNormal"/>
        <w:tabs>
          <w:tab w:val="left" w:leader="dot" w:pos="9639"/>
        </w:tabs>
      </w:pPr>
      <w:r>
        <w:tab/>
      </w:r>
    </w:p>
    <w:p w14:paraId="188CD42A" w14:textId="77777777" w:rsidR="008B5D08" w:rsidRDefault="00623630">
      <w:pPr>
        <w:pStyle w:val="RedaliaNormal"/>
        <w:tabs>
          <w:tab w:val="left" w:leader="dot" w:pos="9639"/>
        </w:tabs>
      </w:pPr>
      <w:r>
        <w:tab/>
      </w:r>
    </w:p>
    <w:p w14:paraId="6DB41F0E" w14:textId="77777777" w:rsidR="008B5D08" w:rsidRDefault="00623630">
      <w:pPr>
        <w:pStyle w:val="RdaliaTitreparagraphe"/>
      </w:pPr>
      <w:r>
        <w:t>Modifications apportées :</w:t>
      </w:r>
    </w:p>
    <w:p w14:paraId="32184716" w14:textId="77777777" w:rsidR="008B5D08" w:rsidRDefault="00623630">
      <w:pPr>
        <w:pStyle w:val="RedaliaNormal"/>
      </w:pPr>
      <w:r>
        <w:t>À l’occasion de la mise au point du marché, les modifications ci-dessous sont apportées aux stipulations contenues dans les pièces constitutives du marché.</w:t>
      </w:r>
    </w:p>
    <w:p w14:paraId="686BD927" w14:textId="77777777" w:rsidR="008B5D08" w:rsidRDefault="008B5D08">
      <w:pPr>
        <w:pStyle w:val="TitreN5"/>
        <w:widowControl/>
        <w:tabs>
          <w:tab w:val="right" w:leader="dot" w:pos="9000"/>
        </w:tabs>
        <w:spacing w:before="0" w:after="0"/>
        <w:rPr>
          <w:b/>
          <w:i w:val="0"/>
          <w:color w:val="0000FF"/>
          <w:sz w:val="20"/>
          <w:szCs w:val="24"/>
        </w:rPr>
      </w:pP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3510"/>
        <w:gridCol w:w="6268"/>
      </w:tblGrid>
      <w:tr w:rsidR="008B5D08" w14:paraId="1CEFC6FE" w14:textId="77777777">
        <w:tc>
          <w:tcPr>
            <w:tcW w:w="35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14:paraId="0C7695EC" w14:textId="77777777" w:rsidR="008B5D08" w:rsidRDefault="00623630">
            <w:pPr>
              <w:pStyle w:val="RedaliaNormal"/>
              <w:jc w:val="center"/>
              <w:rPr>
                <w:b/>
              </w:rPr>
            </w:pPr>
            <w:r>
              <w:rPr>
                <w:b/>
              </w:rPr>
              <w:t>Nature du document concerné</w:t>
            </w:r>
          </w:p>
          <w:p w14:paraId="3C622FAA" w14:textId="77777777" w:rsidR="008B5D08" w:rsidRDefault="00623630">
            <w:pPr>
              <w:pStyle w:val="RedaliaRetraitavecpuce"/>
              <w:numPr>
                <w:ilvl w:val="0"/>
                <w:numId w:val="0"/>
              </w:numPr>
              <w:jc w:val="center"/>
              <w:rPr>
                <w:b/>
              </w:rPr>
            </w:pPr>
            <w:r>
              <w:rPr>
                <w:b/>
              </w:rPr>
              <w:t>et numéro de l’article modifié</w:t>
            </w:r>
          </w:p>
        </w:tc>
        <w:tc>
          <w:tcPr>
            <w:tcW w:w="6268"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14:paraId="1DCB57B0" w14:textId="77777777" w:rsidR="008B5D08" w:rsidRDefault="00623630">
            <w:pPr>
              <w:pStyle w:val="RedaliaRetraitavecpuce"/>
              <w:numPr>
                <w:ilvl w:val="0"/>
                <w:numId w:val="0"/>
              </w:numPr>
              <w:jc w:val="center"/>
              <w:rPr>
                <w:b/>
              </w:rPr>
            </w:pPr>
            <w:r>
              <w:rPr>
                <w:b/>
              </w:rPr>
              <w:t>Nature de la modification apportée</w:t>
            </w:r>
          </w:p>
        </w:tc>
      </w:tr>
      <w:tr w:rsidR="008B5D08" w14:paraId="1A43362E" w14:textId="77777777">
        <w:trPr>
          <w:trHeight w:val="1134"/>
        </w:trPr>
        <w:tc>
          <w:tcPr>
            <w:tcW w:w="35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5B1BFC3" w14:textId="77777777" w:rsidR="008B5D08" w:rsidRDefault="008B5D08">
            <w:pPr>
              <w:pStyle w:val="TitreN5"/>
              <w:widowControl/>
              <w:tabs>
                <w:tab w:val="right" w:leader="dot" w:pos="9000"/>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F166C3C" w14:textId="77777777" w:rsidR="008B5D08" w:rsidRDefault="008B5D08">
            <w:pPr>
              <w:pStyle w:val="TitreN5"/>
              <w:widowControl/>
              <w:tabs>
                <w:tab w:val="right" w:leader="dot" w:pos="9000"/>
              </w:tabs>
              <w:spacing w:before="0" w:after="0"/>
              <w:rPr>
                <w:b/>
                <w:i w:val="0"/>
                <w:color w:val="0000FF"/>
                <w:sz w:val="20"/>
                <w:szCs w:val="24"/>
              </w:rPr>
            </w:pPr>
          </w:p>
        </w:tc>
      </w:tr>
      <w:tr w:rsidR="008B5D08" w14:paraId="04996343" w14:textId="77777777">
        <w:trPr>
          <w:trHeight w:val="1134"/>
        </w:trPr>
        <w:tc>
          <w:tcPr>
            <w:tcW w:w="35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F824A45" w14:textId="77777777" w:rsidR="008B5D08" w:rsidRDefault="008B5D08">
            <w:pPr>
              <w:pStyle w:val="TitreN5"/>
              <w:widowControl/>
              <w:tabs>
                <w:tab w:val="right" w:leader="dot" w:pos="9000"/>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467FE73" w14:textId="77777777" w:rsidR="008B5D08" w:rsidRDefault="008B5D08">
            <w:pPr>
              <w:pStyle w:val="TitreN5"/>
              <w:widowControl/>
              <w:tabs>
                <w:tab w:val="right" w:leader="dot" w:pos="9000"/>
              </w:tabs>
              <w:spacing w:before="0" w:after="0"/>
              <w:rPr>
                <w:b/>
                <w:i w:val="0"/>
                <w:color w:val="0000FF"/>
                <w:sz w:val="20"/>
                <w:szCs w:val="24"/>
              </w:rPr>
            </w:pPr>
          </w:p>
        </w:tc>
      </w:tr>
      <w:tr w:rsidR="008B5D08" w14:paraId="78616A5D" w14:textId="77777777">
        <w:trPr>
          <w:trHeight w:val="1134"/>
        </w:trPr>
        <w:tc>
          <w:tcPr>
            <w:tcW w:w="35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B81C0E2" w14:textId="77777777" w:rsidR="008B5D08" w:rsidRDefault="008B5D08">
            <w:pPr>
              <w:pStyle w:val="TitreN5"/>
              <w:widowControl/>
              <w:tabs>
                <w:tab w:val="right" w:leader="dot" w:pos="9000"/>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BD152C8" w14:textId="77777777" w:rsidR="008B5D08" w:rsidRDefault="008B5D08">
            <w:pPr>
              <w:pStyle w:val="TitreN5"/>
              <w:widowControl/>
              <w:tabs>
                <w:tab w:val="right" w:leader="dot" w:pos="9000"/>
              </w:tabs>
              <w:spacing w:before="0" w:after="0"/>
              <w:rPr>
                <w:b/>
                <w:i w:val="0"/>
                <w:color w:val="0000FF"/>
                <w:sz w:val="20"/>
                <w:szCs w:val="24"/>
              </w:rPr>
            </w:pPr>
          </w:p>
        </w:tc>
      </w:tr>
      <w:tr w:rsidR="008B5D08" w14:paraId="449ACA4D" w14:textId="77777777">
        <w:trPr>
          <w:trHeight w:val="1134"/>
        </w:trPr>
        <w:tc>
          <w:tcPr>
            <w:tcW w:w="35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C3A7C54" w14:textId="77777777" w:rsidR="008B5D08" w:rsidRDefault="008B5D08">
            <w:pPr>
              <w:pStyle w:val="TitreN5"/>
              <w:widowControl/>
              <w:tabs>
                <w:tab w:val="right" w:leader="dot" w:pos="9000"/>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AC076CF" w14:textId="77777777" w:rsidR="008B5D08" w:rsidRDefault="008B5D08">
            <w:pPr>
              <w:pStyle w:val="TitreN5"/>
              <w:widowControl/>
              <w:tabs>
                <w:tab w:val="right" w:leader="dot" w:pos="9000"/>
              </w:tabs>
              <w:spacing w:before="0" w:after="0"/>
              <w:rPr>
                <w:b/>
                <w:i w:val="0"/>
                <w:color w:val="0000FF"/>
                <w:sz w:val="20"/>
                <w:szCs w:val="24"/>
              </w:rPr>
            </w:pPr>
          </w:p>
        </w:tc>
      </w:tr>
      <w:tr w:rsidR="008B5D08" w14:paraId="1FE430B0" w14:textId="77777777">
        <w:trPr>
          <w:trHeight w:val="1134"/>
        </w:trPr>
        <w:tc>
          <w:tcPr>
            <w:tcW w:w="35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14FC36B" w14:textId="77777777" w:rsidR="008B5D08" w:rsidRDefault="008B5D08">
            <w:pPr>
              <w:pStyle w:val="TitreN5"/>
              <w:widowControl/>
              <w:tabs>
                <w:tab w:val="right" w:leader="dot" w:pos="9000"/>
              </w:tabs>
              <w:spacing w:before="0" w:after="0"/>
              <w:rPr>
                <w:b/>
                <w:i w:val="0"/>
                <w:color w:val="0000FF"/>
                <w:sz w:val="20"/>
                <w:szCs w:val="24"/>
              </w:rPr>
            </w:pPr>
          </w:p>
        </w:tc>
        <w:tc>
          <w:tcPr>
            <w:tcW w:w="626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6C08925F" w14:textId="77777777" w:rsidR="008B5D08" w:rsidRDefault="008B5D08">
            <w:pPr>
              <w:pStyle w:val="RedaliaNormal"/>
            </w:pPr>
          </w:p>
        </w:tc>
      </w:tr>
    </w:tbl>
    <w:p w14:paraId="102C9DCB" w14:textId="77777777" w:rsidR="008B5D08" w:rsidRDefault="00623630">
      <w:pPr>
        <w:pStyle w:val="RdaliaTitreparagraphe"/>
      </w:pPr>
      <w:r>
        <w:t>Signature de la mise au point.</w:t>
      </w:r>
    </w:p>
    <w:p w14:paraId="1AAE1DA9" w14:textId="77777777" w:rsidR="008B5D08" w:rsidRDefault="00623630">
      <w:pPr>
        <w:pStyle w:val="RedaliaNormal"/>
        <w:rPr>
          <w:b/>
        </w:rPr>
      </w:pPr>
      <w:r>
        <w:rPr>
          <w:b/>
        </w:rPr>
        <w:t>Signature du candidat retenu :</w:t>
      </w:r>
    </w:p>
    <w:p w14:paraId="24B4969E" w14:textId="77777777" w:rsidR="008B5D08" w:rsidRDefault="008B5D08">
      <w:pPr>
        <w:pStyle w:val="RedaliaNormal"/>
      </w:pPr>
    </w:p>
    <w:p w14:paraId="3F02E40B" w14:textId="77777777" w:rsidR="008B5D08" w:rsidRDefault="00623630">
      <w:pPr>
        <w:pStyle w:val="RedaliaNormal"/>
      </w:pPr>
      <w:r>
        <w:t xml:space="preserve">Nom, prénom et qualité du signataire </w:t>
      </w:r>
      <w:r>
        <w:tab/>
      </w:r>
    </w:p>
    <w:p w14:paraId="6CF3601F" w14:textId="77777777" w:rsidR="008B5D08" w:rsidRDefault="00623630">
      <w:pPr>
        <w:pStyle w:val="RedaliaNormal"/>
      </w:pPr>
      <w:r>
        <w:t>Lieu et date de signature</w:t>
      </w:r>
      <w:r>
        <w:tab/>
      </w:r>
    </w:p>
    <w:p w14:paraId="4FBB7534" w14:textId="77777777" w:rsidR="008B5D08" w:rsidRDefault="00623630">
      <w:pPr>
        <w:pStyle w:val="RedaliaNormal"/>
      </w:pPr>
      <w:r>
        <w:t>Signature</w:t>
      </w:r>
    </w:p>
    <w:p w14:paraId="658C341D" w14:textId="77777777" w:rsidR="008B5D08" w:rsidRDefault="00623630">
      <w:pPr>
        <w:pStyle w:val="RedaliaNormal"/>
      </w:pPr>
      <w:r>
        <w:tab/>
      </w:r>
      <w:r>
        <w:tab/>
      </w:r>
    </w:p>
    <w:p w14:paraId="4EB82FC6" w14:textId="77777777" w:rsidR="008B5D08" w:rsidRDefault="00623630">
      <w:pPr>
        <w:pStyle w:val="RedaliaNormal"/>
      </w:pPr>
      <w:r>
        <w:tab/>
      </w:r>
      <w:r>
        <w:tab/>
      </w:r>
    </w:p>
    <w:p w14:paraId="0B0DA6B5" w14:textId="77777777" w:rsidR="008B5D08" w:rsidRDefault="008B5D08">
      <w:pPr>
        <w:pStyle w:val="RedaliaNormal"/>
      </w:pPr>
    </w:p>
    <w:p w14:paraId="25C13730" w14:textId="77777777" w:rsidR="008B5D08" w:rsidRDefault="00623630">
      <w:pPr>
        <w:pStyle w:val="RedaliaNormal"/>
        <w:rPr>
          <w:b/>
        </w:rPr>
      </w:pPr>
      <w:r>
        <w:rPr>
          <w:b/>
        </w:rPr>
        <w:t>Signature du représentant du pouvoir adjudicateur :</w:t>
      </w:r>
    </w:p>
    <w:p w14:paraId="006EE038" w14:textId="77777777" w:rsidR="008B5D08" w:rsidRDefault="008B5D08">
      <w:pPr>
        <w:pStyle w:val="RedaliaNormal"/>
      </w:pPr>
    </w:p>
    <w:p w14:paraId="389C652A" w14:textId="77777777" w:rsidR="008B5D08" w:rsidRDefault="00623630">
      <w:pPr>
        <w:pStyle w:val="RedaliaNormal"/>
      </w:pPr>
      <w:r>
        <w:t xml:space="preserve">Nom, prénom et qualité du signataire </w:t>
      </w:r>
      <w:r>
        <w:tab/>
      </w:r>
    </w:p>
    <w:p w14:paraId="62E1C52A" w14:textId="77777777" w:rsidR="008B5D08" w:rsidRDefault="00623630">
      <w:pPr>
        <w:pStyle w:val="RedaliaNormal"/>
      </w:pPr>
      <w:r>
        <w:t>Lieu et date de signature</w:t>
      </w:r>
      <w:r>
        <w:tab/>
      </w:r>
    </w:p>
    <w:p w14:paraId="0A55B773" w14:textId="77777777" w:rsidR="008B5D08" w:rsidRDefault="00623630">
      <w:pPr>
        <w:pStyle w:val="RedaliaNormal"/>
      </w:pPr>
      <w:r>
        <w:t>Signature</w:t>
      </w:r>
    </w:p>
    <w:p w14:paraId="156B6C6E" w14:textId="77777777" w:rsidR="008B5D08" w:rsidRDefault="00623630">
      <w:pPr>
        <w:pStyle w:val="RedaliaNormal"/>
      </w:pPr>
      <w:r>
        <w:tab/>
      </w:r>
      <w:r>
        <w:tab/>
      </w:r>
    </w:p>
    <w:p w14:paraId="552B6D89" w14:textId="77777777" w:rsidR="008B5D08" w:rsidRDefault="00623630">
      <w:pPr>
        <w:pStyle w:val="RedaliaNormal"/>
      </w:pPr>
      <w:r>
        <w:tab/>
      </w:r>
      <w:r>
        <w:tab/>
      </w:r>
    </w:p>
    <w:p w14:paraId="7E15F5BC" w14:textId="77777777" w:rsidR="008B5D08" w:rsidRDefault="008B5D08">
      <w:pPr>
        <w:pStyle w:val="RedaliaNormal"/>
        <w:tabs>
          <w:tab w:val="left" w:leader="dot" w:pos="4320"/>
        </w:tabs>
      </w:pPr>
    </w:p>
    <w:sectPr w:rsidR="008B5D08">
      <w:headerReference w:type="default" r:id="rId9"/>
      <w:footerReference w:type="default" r:id="rId10"/>
      <w:pgSz w:w="11906" w:h="16838"/>
      <w:pgMar w:top="1417" w:right="1417" w:bottom="1417" w:left="1417" w:header="708" w:footer="708" w:gutter="0"/>
      <w:cols w:space="720"/>
      <w:formProt w:val="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D20B119" w16cid:durableId="277951F5"/>
  <w16cid:commentId w16cid:paraId="6A3703E4" w16cid:durableId="2779521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6DBCFB" w14:textId="77777777" w:rsidR="00F32000" w:rsidRDefault="00F32000">
      <w:r>
        <w:separator/>
      </w:r>
    </w:p>
  </w:endnote>
  <w:endnote w:type="continuationSeparator" w:id="0">
    <w:p w14:paraId="6BD339E6" w14:textId="77777777" w:rsidR="00F32000" w:rsidRDefault="00F32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2AFF" w:usb1="4000ACF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2" w:type="dxa"/>
      <w:tblInd w:w="-70" w:type="dxa"/>
      <w:tblBorders>
        <w:top w:val="single" w:sz="4" w:space="0" w:color="000000"/>
      </w:tblBorders>
      <w:tblCellMar>
        <w:left w:w="70" w:type="dxa"/>
        <w:right w:w="70" w:type="dxa"/>
      </w:tblCellMar>
      <w:tblLook w:val="04A0" w:firstRow="1" w:lastRow="0" w:firstColumn="1" w:lastColumn="0" w:noHBand="0" w:noVBand="1"/>
    </w:tblPr>
    <w:tblGrid>
      <w:gridCol w:w="3070"/>
      <w:gridCol w:w="3071"/>
      <w:gridCol w:w="3071"/>
    </w:tblGrid>
    <w:tr w:rsidR="00F32000" w14:paraId="4351F06A" w14:textId="77777777">
      <w:tc>
        <w:tcPr>
          <w:tcW w:w="3070" w:type="dxa"/>
          <w:tcBorders>
            <w:top w:val="single" w:sz="4" w:space="0" w:color="000000"/>
          </w:tcBorders>
          <w:shd w:val="clear" w:color="auto" w:fill="auto"/>
        </w:tcPr>
        <w:p w14:paraId="16AF295B" w14:textId="3BE4C292" w:rsidR="00F32000" w:rsidRDefault="00F32000">
          <w:pPr>
            <w:pStyle w:val="RdaliaLgende"/>
          </w:pPr>
          <w:r>
            <w:t>Acte d’engagement 2</w:t>
          </w:r>
          <w:r w:rsidR="00F1662A">
            <w:t>4-29</w:t>
          </w:r>
        </w:p>
      </w:tc>
      <w:tc>
        <w:tcPr>
          <w:tcW w:w="3071" w:type="dxa"/>
          <w:tcBorders>
            <w:top w:val="single" w:sz="4" w:space="0" w:color="000000"/>
          </w:tcBorders>
          <w:shd w:val="clear" w:color="auto" w:fill="auto"/>
        </w:tcPr>
        <w:p w14:paraId="58D243C6" w14:textId="77777777" w:rsidR="00F32000" w:rsidRDefault="00F32000">
          <w:pPr>
            <w:pStyle w:val="RdaliaLgende"/>
          </w:pPr>
        </w:p>
      </w:tc>
      <w:tc>
        <w:tcPr>
          <w:tcW w:w="3071" w:type="dxa"/>
          <w:tcBorders>
            <w:top w:val="single" w:sz="4" w:space="0" w:color="000000"/>
          </w:tcBorders>
          <w:shd w:val="clear" w:color="auto" w:fill="auto"/>
        </w:tcPr>
        <w:p w14:paraId="157EFA38" w14:textId="2E0A4860" w:rsidR="00F32000" w:rsidRDefault="00F32000">
          <w:pPr>
            <w:pStyle w:val="RdaliaLgende"/>
            <w:jc w:val="right"/>
          </w:pPr>
          <w:r>
            <w:t xml:space="preserve">Page </w:t>
          </w:r>
          <w:r>
            <w:fldChar w:fldCharType="begin"/>
          </w:r>
          <w:r>
            <w:instrText>PAGE</w:instrText>
          </w:r>
          <w:r>
            <w:fldChar w:fldCharType="separate"/>
          </w:r>
          <w:r w:rsidR="00543FEF">
            <w:rPr>
              <w:noProof/>
            </w:rPr>
            <w:t>9</w:t>
          </w:r>
          <w:r>
            <w:fldChar w:fldCharType="end"/>
          </w:r>
          <w:r>
            <w:t xml:space="preserve"> sur </w:t>
          </w:r>
          <w:r>
            <w:fldChar w:fldCharType="begin"/>
          </w:r>
          <w:r>
            <w:instrText>NUMPAGES</w:instrText>
          </w:r>
          <w:r>
            <w:fldChar w:fldCharType="separate"/>
          </w:r>
          <w:r w:rsidR="00543FEF">
            <w:rPr>
              <w:noProof/>
            </w:rPr>
            <w:t>15</w:t>
          </w:r>
          <w: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CAA34F" w14:textId="77777777" w:rsidR="00F32000" w:rsidRDefault="00F32000">
      <w:r>
        <w:separator/>
      </w:r>
    </w:p>
  </w:footnote>
  <w:footnote w:type="continuationSeparator" w:id="0">
    <w:p w14:paraId="1FC4CC2C" w14:textId="77777777" w:rsidR="00F32000" w:rsidRDefault="00F320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Borders>
        <w:bottom w:val="single" w:sz="4" w:space="0" w:color="000000"/>
        <w:insideH w:val="single" w:sz="4" w:space="0" w:color="000000"/>
      </w:tblBorders>
      <w:tblCellMar>
        <w:left w:w="70" w:type="dxa"/>
        <w:right w:w="70" w:type="dxa"/>
      </w:tblCellMar>
      <w:tblLook w:val="04A0" w:firstRow="1" w:lastRow="0" w:firstColumn="1" w:lastColumn="0" w:noHBand="0" w:noVBand="1"/>
    </w:tblPr>
    <w:tblGrid>
      <w:gridCol w:w="3070"/>
      <w:gridCol w:w="3071"/>
      <w:gridCol w:w="3498"/>
    </w:tblGrid>
    <w:tr w:rsidR="00F32000" w14:paraId="2905DD0F" w14:textId="77777777" w:rsidTr="00543FEF">
      <w:tc>
        <w:tcPr>
          <w:tcW w:w="3070" w:type="dxa"/>
          <w:tcBorders>
            <w:bottom w:val="single" w:sz="4" w:space="0" w:color="000000"/>
          </w:tcBorders>
          <w:shd w:val="clear" w:color="auto" w:fill="auto"/>
        </w:tcPr>
        <w:p w14:paraId="259D7BA4" w14:textId="77777777" w:rsidR="00F32000" w:rsidRDefault="00F32000">
          <w:pPr>
            <w:pStyle w:val="RdaliaLgende"/>
          </w:pPr>
        </w:p>
      </w:tc>
      <w:tc>
        <w:tcPr>
          <w:tcW w:w="3071" w:type="dxa"/>
          <w:tcBorders>
            <w:bottom w:val="single" w:sz="4" w:space="0" w:color="000000"/>
          </w:tcBorders>
          <w:shd w:val="clear" w:color="auto" w:fill="auto"/>
        </w:tcPr>
        <w:p w14:paraId="259D1A3F" w14:textId="77777777" w:rsidR="00F32000" w:rsidRDefault="00F32000">
          <w:pPr>
            <w:pStyle w:val="RdaliaLgende"/>
          </w:pPr>
        </w:p>
      </w:tc>
      <w:tc>
        <w:tcPr>
          <w:tcW w:w="3498" w:type="dxa"/>
          <w:tcBorders>
            <w:bottom w:val="single" w:sz="4" w:space="0" w:color="000000"/>
          </w:tcBorders>
          <w:shd w:val="clear" w:color="auto" w:fill="auto"/>
        </w:tcPr>
        <w:p w14:paraId="56F91F52" w14:textId="7ADBD250" w:rsidR="00F32000" w:rsidRDefault="00F32000">
          <w:pPr>
            <w:pStyle w:val="RdaliaLgende"/>
            <w:jc w:val="right"/>
          </w:pPr>
          <w:r>
            <w:t>Procédure : 2</w:t>
          </w:r>
          <w:r w:rsidR="007021C1">
            <w:t>4</w:t>
          </w:r>
          <w:r>
            <w:t>-</w:t>
          </w:r>
          <w:r w:rsidR="00B60061">
            <w:t>29</w:t>
          </w:r>
        </w:p>
        <w:p w14:paraId="1704AA4C" w14:textId="10596EFF" w:rsidR="007021C1" w:rsidRDefault="007021C1" w:rsidP="00543FEF">
          <w:pPr>
            <w:pStyle w:val="RdaliaLgende"/>
          </w:pP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360BB"/>
    <w:multiLevelType w:val="multilevel"/>
    <w:tmpl w:val="49E2BDFE"/>
    <w:lvl w:ilvl="0">
      <w:start w:val="1"/>
      <w:numFmt w:val="bullet"/>
      <w:pStyle w:val="RdaliaTableau"/>
      <w:lvlText w:val=""/>
      <w:lvlJc w:val="left"/>
      <w:pPr>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06D66E5"/>
    <w:multiLevelType w:val="multilevel"/>
    <w:tmpl w:val="7862BB1E"/>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17D73F95"/>
    <w:multiLevelType w:val="multilevel"/>
    <w:tmpl w:val="E0AE102C"/>
    <w:lvl w:ilvl="0">
      <w:start w:val="1"/>
      <w:numFmt w:val="bullet"/>
      <w:pStyle w:val="RdaliaRetraitniveau1"/>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3842728A"/>
    <w:multiLevelType w:val="multilevel"/>
    <w:tmpl w:val="D862A97E"/>
    <w:lvl w:ilvl="0">
      <w:start w:val="1"/>
      <w:numFmt w:val="bullet"/>
      <w:pStyle w:val="Redaliapuces"/>
      <w:lvlText w:val=""/>
      <w:lvlJc w:val="left"/>
      <w:pPr>
        <w:ind w:left="284" w:hanging="114"/>
      </w:pPr>
      <w:rPr>
        <w:rFonts w:ascii="Symbol"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Times New Roman" w:hint="default"/>
      </w:rPr>
    </w:lvl>
    <w:lvl w:ilvl="3">
      <w:start w:val="1"/>
      <w:numFmt w:val="bullet"/>
      <w:lvlText w:val=""/>
      <w:lvlJc w:val="left"/>
      <w:pPr>
        <w:ind w:left="2880" w:hanging="360"/>
      </w:pPr>
      <w:rPr>
        <w:rFonts w:ascii="Symbol" w:hAnsi="Symbol" w:cs="Times New Roman"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Times New Roman" w:hint="default"/>
      </w:rPr>
    </w:lvl>
    <w:lvl w:ilvl="6">
      <w:start w:val="1"/>
      <w:numFmt w:val="bullet"/>
      <w:lvlText w:val=""/>
      <w:lvlJc w:val="left"/>
      <w:pPr>
        <w:ind w:left="5040" w:hanging="360"/>
      </w:pPr>
      <w:rPr>
        <w:rFonts w:ascii="Symbol" w:hAnsi="Symbol" w:cs="Times New Roman"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Times New Roman" w:hint="default"/>
      </w:rPr>
    </w:lvl>
  </w:abstractNum>
  <w:abstractNum w:abstractNumId="4" w15:restartNumberingAfterBreak="0">
    <w:nsid w:val="592C362E"/>
    <w:multiLevelType w:val="multilevel"/>
    <w:tmpl w:val="8A9ACDF2"/>
    <w:lvl w:ilvl="0">
      <w:start w:val="1"/>
      <w:numFmt w:val="bullet"/>
      <w:pStyle w:val="RdaliaRetraitniveau2"/>
      <w:lvlText w:val=""/>
      <w:lvlJc w:val="left"/>
      <w:pPr>
        <w:ind w:left="1060" w:hanging="360"/>
      </w:pPr>
      <w:rPr>
        <w:rFonts w:ascii="Symbol" w:hAnsi="Symbol" w:cs="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642058DC"/>
    <w:multiLevelType w:val="multilevel"/>
    <w:tmpl w:val="6A7C8C12"/>
    <w:lvl w:ilvl="0">
      <w:start w:val="1"/>
      <w:numFmt w:val="bullet"/>
      <w:pStyle w:val="RedaliaRetraitavecpuce"/>
      <w:lvlText w:val=""/>
      <w:lvlJc w:val="left"/>
      <w:pPr>
        <w:ind w:left="720" w:hanging="360"/>
      </w:pPr>
      <w:rPr>
        <w:rFonts w:ascii="Symbol"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Times New Roman" w:hint="default"/>
      </w:rPr>
    </w:lvl>
    <w:lvl w:ilvl="3">
      <w:start w:val="1"/>
      <w:numFmt w:val="bullet"/>
      <w:lvlText w:val=""/>
      <w:lvlJc w:val="left"/>
      <w:pPr>
        <w:ind w:left="2880" w:hanging="360"/>
      </w:pPr>
      <w:rPr>
        <w:rFonts w:ascii="Symbol" w:hAnsi="Symbol" w:cs="Times New Roman"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Times New Roman" w:hint="default"/>
      </w:rPr>
    </w:lvl>
    <w:lvl w:ilvl="6">
      <w:start w:val="1"/>
      <w:numFmt w:val="bullet"/>
      <w:lvlText w:val=""/>
      <w:lvlJc w:val="left"/>
      <w:pPr>
        <w:ind w:left="5040" w:hanging="360"/>
      </w:pPr>
      <w:rPr>
        <w:rFonts w:ascii="Symbol" w:hAnsi="Symbol" w:cs="Times New Roman"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Times New Roman" w:hint="default"/>
      </w:rPr>
    </w:lvl>
  </w:abstractNum>
  <w:abstractNum w:abstractNumId="6" w15:restartNumberingAfterBreak="0">
    <w:nsid w:val="6EDB17F1"/>
    <w:multiLevelType w:val="multilevel"/>
    <w:tmpl w:val="5052B9FE"/>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8192D52"/>
    <w:multiLevelType w:val="multilevel"/>
    <w:tmpl w:val="E14A8A38"/>
    <w:lvl w:ilvl="0">
      <w:start w:val="1"/>
      <w:numFmt w:val="decimal"/>
      <w:pStyle w:val="RedaliaTitre1"/>
      <w:suff w:val="space"/>
      <w:lvlText w:val="%1."/>
      <w:lvlJc w:val="left"/>
      <w:pPr>
        <w:ind w:left="360" w:hanging="360"/>
      </w:pPr>
    </w:lvl>
    <w:lvl w:ilvl="1">
      <w:start w:val="1"/>
      <w:numFmt w:val="decimal"/>
      <w:pStyle w:val="RedaliaTitre2"/>
      <w:suff w:val="space"/>
      <w:lvlText w:val="%1.%2"/>
      <w:lvlJc w:val="left"/>
      <w:pPr>
        <w:ind w:left="720" w:hanging="360"/>
      </w:pPr>
    </w:lvl>
    <w:lvl w:ilvl="2">
      <w:start w:val="1"/>
      <w:numFmt w:val="decimal"/>
      <w:pStyle w:val="RedaliaTitre3"/>
      <w:suff w:val="space"/>
      <w:lvlText w:val="%1.%2.%3"/>
      <w:lvlJc w:val="left"/>
      <w:pPr>
        <w:ind w:left="2771" w:hanging="360"/>
      </w:pPr>
    </w:lvl>
    <w:lvl w:ilvl="3">
      <w:start w:val="1"/>
      <w:numFmt w:val="none"/>
      <w:pStyle w:val="Titre4"/>
      <w:suff w:val="nothing"/>
      <w:lvlText w:val=""/>
      <w:lvlJc w:val="left"/>
      <w:pPr>
        <w:tabs>
          <w:tab w:val="num" w:pos="864"/>
        </w:tabs>
        <w:ind w:left="864" w:hanging="864"/>
      </w:pPr>
    </w:lvl>
    <w:lvl w:ilvl="4">
      <w:start w:val="1"/>
      <w:numFmt w:val="none"/>
      <w:pStyle w:val="Titre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7"/>
  </w:num>
  <w:num w:numId="2">
    <w:abstractNumId w:val="0"/>
  </w:num>
  <w:num w:numId="3">
    <w:abstractNumId w:val="2"/>
  </w:num>
  <w:num w:numId="4">
    <w:abstractNumId w:val="4"/>
  </w:num>
  <w:num w:numId="5">
    <w:abstractNumId w:val="3"/>
  </w:num>
  <w:num w:numId="6">
    <w:abstractNumId w:val="5"/>
  </w:num>
  <w:num w:numId="7">
    <w:abstractNumId w:val="1"/>
  </w:num>
  <w:num w:numId="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ERRON Emmanuelle">
    <w15:presenceInfo w15:providerId="Windows Live" w15:userId="527c8ec8c40ce1b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markup="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D08"/>
    <w:rsid w:val="00057980"/>
    <w:rsid w:val="001A7619"/>
    <w:rsid w:val="001E5B2A"/>
    <w:rsid w:val="00217D51"/>
    <w:rsid w:val="0032702C"/>
    <w:rsid w:val="003953CB"/>
    <w:rsid w:val="003D3342"/>
    <w:rsid w:val="00433C9E"/>
    <w:rsid w:val="004C4DB2"/>
    <w:rsid w:val="004D6254"/>
    <w:rsid w:val="00501B32"/>
    <w:rsid w:val="00543FEF"/>
    <w:rsid w:val="0055426A"/>
    <w:rsid w:val="005A0A21"/>
    <w:rsid w:val="00623630"/>
    <w:rsid w:val="007021C1"/>
    <w:rsid w:val="00763321"/>
    <w:rsid w:val="008B0976"/>
    <w:rsid w:val="008B0A7E"/>
    <w:rsid w:val="008B5D08"/>
    <w:rsid w:val="009409DF"/>
    <w:rsid w:val="009D39DC"/>
    <w:rsid w:val="00AB50DA"/>
    <w:rsid w:val="00AE435A"/>
    <w:rsid w:val="00AF59C8"/>
    <w:rsid w:val="00B60061"/>
    <w:rsid w:val="00B71EED"/>
    <w:rsid w:val="00D85933"/>
    <w:rsid w:val="00DA0DF8"/>
    <w:rsid w:val="00DE0794"/>
    <w:rsid w:val="00DE1536"/>
    <w:rsid w:val="00E40426"/>
    <w:rsid w:val="00EE4DF7"/>
    <w:rsid w:val="00F1662A"/>
    <w:rsid w:val="00F23009"/>
    <w:rsid w:val="00F320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1B99E"/>
  <w15:docId w15:val="{12C976D5-DCF6-4D8C-9AEE-C5AF348B5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hd w:val="clear" w:color="auto" w:fill="FFFFFF"/>
    </w:pPr>
  </w:style>
  <w:style w:type="paragraph" w:styleId="Titre1">
    <w:name w:val="heading 1"/>
    <w:basedOn w:val="LO-Normal"/>
    <w:next w:val="LO-Normal"/>
    <w:qFormat/>
    <w:pPr>
      <w:keepNext/>
      <w:spacing w:before="240" w:after="160"/>
      <w:outlineLvl w:val="0"/>
    </w:pPr>
    <w:rPr>
      <w:b/>
      <w:kern w:val="2"/>
      <w:sz w:val="32"/>
    </w:rPr>
  </w:style>
  <w:style w:type="paragraph" w:styleId="Titre2">
    <w:name w:val="heading 2"/>
    <w:basedOn w:val="LO-Normal"/>
    <w:next w:val="LO-Normal"/>
    <w:qFormat/>
    <w:pPr>
      <w:keepNext/>
      <w:spacing w:before="240" w:after="160"/>
      <w:outlineLvl w:val="1"/>
    </w:pPr>
    <w:rPr>
      <w:sz w:val="28"/>
      <w:u w:val="single"/>
    </w:rPr>
  </w:style>
  <w:style w:type="paragraph" w:styleId="Titre3">
    <w:name w:val="heading 3"/>
    <w:basedOn w:val="LO-Normal"/>
    <w:next w:val="LO-Normal"/>
    <w:qFormat/>
    <w:pPr>
      <w:keepNext/>
      <w:spacing w:before="240" w:after="160"/>
      <w:outlineLvl w:val="2"/>
    </w:pPr>
    <w:rPr>
      <w:sz w:val="24"/>
      <w:u w:val="single"/>
    </w:rPr>
  </w:style>
  <w:style w:type="paragraph" w:styleId="Titre4">
    <w:name w:val="heading 4"/>
    <w:basedOn w:val="LO-Normal"/>
    <w:next w:val="LO-Normal"/>
    <w:qFormat/>
    <w:pPr>
      <w:keepNext/>
      <w:numPr>
        <w:ilvl w:val="3"/>
        <w:numId w:val="1"/>
      </w:numPr>
      <w:spacing w:before="240" w:after="60"/>
      <w:ind w:left="567" w:firstLine="0"/>
      <w:outlineLvl w:val="3"/>
    </w:pPr>
    <w:rPr>
      <w:i/>
      <w:sz w:val="24"/>
    </w:rPr>
  </w:style>
  <w:style w:type="paragraph" w:styleId="Titre5">
    <w:name w:val="heading 5"/>
    <w:basedOn w:val="LO-Normal"/>
    <w:next w:val="LO-Normal"/>
    <w:qFormat/>
    <w:pPr>
      <w:numPr>
        <w:ilvl w:val="4"/>
        <w:numId w:val="1"/>
      </w:numPr>
      <w:spacing w:before="240" w:after="60"/>
      <w:ind w:left="1134" w:firstLine="0"/>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qFormat/>
    <w:rPr>
      <w:rFonts w:ascii="Arial" w:hAnsi="Arial"/>
      <w:b/>
      <w:kern w:val="2"/>
      <w:sz w:val="32"/>
    </w:rPr>
  </w:style>
  <w:style w:type="character" w:customStyle="1" w:styleId="Titre2Car">
    <w:name w:val="Titre 2 Car"/>
    <w:qFormat/>
    <w:rPr>
      <w:rFonts w:ascii="Arial" w:hAnsi="Arial"/>
      <w:sz w:val="28"/>
      <w:u w:val="single"/>
    </w:rPr>
  </w:style>
  <w:style w:type="character" w:customStyle="1" w:styleId="Titre3Car">
    <w:name w:val="Titre 3 Car"/>
    <w:basedOn w:val="Policepardfaut"/>
    <w:qFormat/>
    <w:rPr>
      <w:rFonts w:ascii="Arial" w:hAnsi="Arial"/>
      <w:sz w:val="24"/>
      <w:u w:val="single"/>
    </w:rPr>
  </w:style>
  <w:style w:type="character" w:customStyle="1" w:styleId="Titre4Car">
    <w:name w:val="Titre 4 Car"/>
    <w:basedOn w:val="Policepardfaut"/>
    <w:qFormat/>
    <w:rPr>
      <w:rFonts w:ascii="Arial" w:hAnsi="Arial"/>
      <w:i/>
      <w:sz w:val="24"/>
    </w:rPr>
  </w:style>
  <w:style w:type="character" w:customStyle="1" w:styleId="Titre5Car">
    <w:name w:val="Titre 5 Car"/>
    <w:basedOn w:val="Policepardfaut"/>
    <w:qFormat/>
    <w:rPr>
      <w:rFonts w:ascii="Arial" w:hAnsi="Arial"/>
      <w:i/>
      <w:sz w:val="22"/>
    </w:rPr>
  </w:style>
  <w:style w:type="character" w:customStyle="1" w:styleId="Titre6Car">
    <w:name w:val="Titre 6 Car"/>
    <w:qFormat/>
    <w:rPr>
      <w:rFonts w:ascii="Arial" w:hAnsi="Arial"/>
      <w:b/>
      <w:bCs/>
      <w:sz w:val="22"/>
    </w:rPr>
  </w:style>
  <w:style w:type="character" w:styleId="Lienhypertexte">
    <w:name w:val="Hyperlink"/>
    <w:basedOn w:val="Policepardfaut"/>
    <w:uiPriority w:val="99"/>
    <w:qFormat/>
    <w:rPr>
      <w:rFonts w:ascii="Arial" w:hAnsi="Arial" w:cs="Times New Roman"/>
      <w:color w:val="0000FF"/>
      <w:u w:val="single"/>
    </w:rPr>
  </w:style>
  <w:style w:type="character" w:customStyle="1" w:styleId="En-tteCar">
    <w:name w:val="En-tête Car"/>
    <w:qFormat/>
    <w:rPr>
      <w:rFonts w:ascii="Arial" w:hAnsi="Arial"/>
      <w:sz w:val="22"/>
    </w:rPr>
  </w:style>
  <w:style w:type="character" w:customStyle="1" w:styleId="PieddepageCar">
    <w:name w:val="Pied de page Car"/>
    <w:qFormat/>
    <w:rPr>
      <w:rFonts w:ascii="Arial" w:hAnsi="Arial"/>
      <w:sz w:val="22"/>
    </w:rPr>
  </w:style>
  <w:style w:type="character" w:styleId="Numrodepage">
    <w:name w:val="page number"/>
    <w:rPr>
      <w:rFonts w:ascii="Times New Roman" w:hAnsi="Times New Roman" w:cs="Times New Roman"/>
    </w:rPr>
  </w:style>
  <w:style w:type="character" w:customStyle="1" w:styleId="DateCar">
    <w:name w:val="Date Car"/>
    <w:basedOn w:val="Policepardfaut"/>
    <w:qFormat/>
    <w:rPr>
      <w:rFonts w:ascii="Arial" w:hAnsi="Arial" w:cs="Times New Roman"/>
      <w:sz w:val="22"/>
    </w:rPr>
  </w:style>
  <w:style w:type="character" w:customStyle="1" w:styleId="IconeWeb">
    <w:name w:val="IconeWeb"/>
    <w:qFormat/>
    <w:rPr>
      <w:rFonts w:ascii="Webdings" w:hAnsi="Webdings" w:cs="Webdings"/>
    </w:rPr>
  </w:style>
  <w:style w:type="character" w:customStyle="1" w:styleId="EmailStyle136">
    <w:name w:val="EmailStyle136"/>
    <w:qFormat/>
    <w:rPr>
      <w:rFonts w:ascii="Century Gothic" w:hAnsi="Century Gothic"/>
      <w:color w:val="auto"/>
      <w:sz w:val="20"/>
    </w:rPr>
  </w:style>
  <w:style w:type="character" w:customStyle="1" w:styleId="EmailStyle1371">
    <w:name w:val="EmailStyle1371"/>
    <w:qFormat/>
    <w:rPr>
      <w:rFonts w:ascii="Arial" w:hAnsi="Arial"/>
      <w:color w:val="auto"/>
      <w:sz w:val="16"/>
    </w:rPr>
  </w:style>
  <w:style w:type="character" w:customStyle="1" w:styleId="EmailStyle1381">
    <w:name w:val="EmailStyle1381"/>
    <w:qFormat/>
    <w:rPr>
      <w:rFonts w:ascii="Century Gothic" w:hAnsi="Century Gothic"/>
      <w:color w:val="auto"/>
      <w:sz w:val="20"/>
    </w:rPr>
  </w:style>
  <w:style w:type="character" w:customStyle="1" w:styleId="EmailStyle139">
    <w:name w:val="EmailStyle139"/>
    <w:qFormat/>
    <w:rPr>
      <w:rFonts w:ascii="Arial" w:hAnsi="Arial"/>
      <w:color w:val="auto"/>
      <w:sz w:val="16"/>
    </w:rPr>
  </w:style>
  <w:style w:type="character" w:customStyle="1" w:styleId="EmailStyle140">
    <w:name w:val="EmailStyle140"/>
    <w:qFormat/>
    <w:rPr>
      <w:rFonts w:ascii="Century Gothic" w:hAnsi="Century Gothic"/>
      <w:color w:val="auto"/>
      <w:sz w:val="20"/>
    </w:rPr>
  </w:style>
  <w:style w:type="character" w:customStyle="1" w:styleId="EmailStyle1411">
    <w:name w:val="EmailStyle1411"/>
    <w:qFormat/>
    <w:rPr>
      <w:rFonts w:ascii="Arial" w:hAnsi="Arial"/>
      <w:color w:val="auto"/>
      <w:sz w:val="16"/>
    </w:rPr>
  </w:style>
  <w:style w:type="character" w:customStyle="1" w:styleId="EmailStyle1421">
    <w:name w:val="EmailStyle1421"/>
    <w:qFormat/>
    <w:rPr>
      <w:rFonts w:ascii="Century Gothic" w:hAnsi="Century Gothic"/>
      <w:color w:val="auto"/>
      <w:sz w:val="20"/>
    </w:rPr>
  </w:style>
  <w:style w:type="character" w:customStyle="1" w:styleId="EmailStyle143">
    <w:name w:val="EmailStyle143"/>
    <w:qFormat/>
    <w:rPr>
      <w:rFonts w:ascii="Arial" w:hAnsi="Arial"/>
      <w:color w:val="auto"/>
      <w:sz w:val="16"/>
    </w:rPr>
  </w:style>
  <w:style w:type="character" w:customStyle="1" w:styleId="EmailStyle144">
    <w:name w:val="EmailStyle144"/>
    <w:qFormat/>
    <w:rPr>
      <w:rFonts w:ascii="Century Gothic" w:hAnsi="Century Gothic"/>
      <w:color w:val="auto"/>
      <w:sz w:val="20"/>
    </w:rPr>
  </w:style>
  <w:style w:type="character" w:customStyle="1" w:styleId="EmailStyle1451">
    <w:name w:val="EmailStyle1451"/>
    <w:qFormat/>
    <w:rPr>
      <w:rFonts w:ascii="Arial" w:hAnsi="Arial"/>
      <w:color w:val="auto"/>
      <w:sz w:val="16"/>
    </w:rPr>
  </w:style>
  <w:style w:type="character" w:customStyle="1" w:styleId="EmailStyle1461">
    <w:name w:val="EmailStyle1461"/>
    <w:qFormat/>
    <w:rPr>
      <w:rFonts w:ascii="Century Gothic" w:hAnsi="Century Gothic"/>
      <w:color w:val="auto"/>
      <w:sz w:val="20"/>
    </w:rPr>
  </w:style>
  <w:style w:type="character" w:customStyle="1" w:styleId="EmailStyle147">
    <w:name w:val="EmailStyle147"/>
    <w:qFormat/>
    <w:rPr>
      <w:rFonts w:ascii="Arial" w:hAnsi="Arial"/>
      <w:color w:val="auto"/>
      <w:sz w:val="16"/>
    </w:rPr>
  </w:style>
  <w:style w:type="character" w:customStyle="1" w:styleId="EmailStyle148">
    <w:name w:val="EmailStyle148"/>
    <w:qFormat/>
    <w:rPr>
      <w:rFonts w:ascii="Century Gothic" w:hAnsi="Century Gothic"/>
      <w:color w:val="auto"/>
      <w:sz w:val="20"/>
    </w:rPr>
  </w:style>
  <w:style w:type="character" w:customStyle="1" w:styleId="EmailStyle1491">
    <w:name w:val="EmailStyle1491"/>
    <w:qFormat/>
    <w:rPr>
      <w:rFonts w:ascii="Arial" w:hAnsi="Arial"/>
      <w:color w:val="auto"/>
      <w:sz w:val="16"/>
    </w:rPr>
  </w:style>
  <w:style w:type="character" w:customStyle="1" w:styleId="EmailStyle1501">
    <w:name w:val="EmailStyle1501"/>
    <w:qFormat/>
    <w:rPr>
      <w:rFonts w:ascii="Century Gothic" w:hAnsi="Century Gothic"/>
      <w:color w:val="auto"/>
      <w:sz w:val="20"/>
    </w:rPr>
  </w:style>
  <w:style w:type="character" w:customStyle="1" w:styleId="EmailStyle151">
    <w:name w:val="EmailStyle151"/>
    <w:qFormat/>
    <w:rPr>
      <w:rFonts w:ascii="Arial" w:hAnsi="Arial"/>
      <w:color w:val="auto"/>
      <w:sz w:val="16"/>
    </w:rPr>
  </w:style>
  <w:style w:type="character" w:customStyle="1" w:styleId="EmailStyle152">
    <w:name w:val="EmailStyle152"/>
    <w:qFormat/>
    <w:rPr>
      <w:rFonts w:ascii="Century Gothic" w:hAnsi="Century Gothic"/>
      <w:color w:val="auto"/>
      <w:sz w:val="20"/>
    </w:rPr>
  </w:style>
  <w:style w:type="character" w:customStyle="1" w:styleId="EmailStyle1531">
    <w:name w:val="EmailStyle1531"/>
    <w:qFormat/>
    <w:rPr>
      <w:rFonts w:ascii="Arial" w:hAnsi="Arial"/>
      <w:color w:val="auto"/>
      <w:sz w:val="16"/>
    </w:rPr>
  </w:style>
  <w:style w:type="character" w:customStyle="1" w:styleId="EmailStyle1541">
    <w:name w:val="EmailStyle1541"/>
    <w:qFormat/>
    <w:rPr>
      <w:rFonts w:ascii="Century Gothic" w:hAnsi="Century Gothic"/>
      <w:color w:val="auto"/>
      <w:sz w:val="20"/>
    </w:rPr>
  </w:style>
  <w:style w:type="character" w:customStyle="1" w:styleId="EmailStyle155">
    <w:name w:val="EmailStyle155"/>
    <w:qFormat/>
    <w:rPr>
      <w:rFonts w:ascii="Arial" w:hAnsi="Arial"/>
      <w:color w:val="auto"/>
      <w:sz w:val="16"/>
    </w:rPr>
  </w:style>
  <w:style w:type="character" w:customStyle="1" w:styleId="EmailStyle156">
    <w:name w:val="EmailStyle156"/>
    <w:qFormat/>
    <w:rPr>
      <w:rFonts w:ascii="Century Gothic" w:hAnsi="Century Gothic"/>
      <w:color w:val="auto"/>
      <w:sz w:val="20"/>
    </w:rPr>
  </w:style>
  <w:style w:type="character" w:customStyle="1" w:styleId="EmailStyle1571">
    <w:name w:val="EmailStyle1571"/>
    <w:qFormat/>
    <w:rPr>
      <w:rFonts w:ascii="Arial" w:hAnsi="Arial"/>
      <w:color w:val="auto"/>
      <w:sz w:val="16"/>
    </w:rPr>
  </w:style>
  <w:style w:type="character" w:customStyle="1" w:styleId="EmailStyle1581">
    <w:name w:val="EmailStyle1581"/>
    <w:qFormat/>
    <w:rPr>
      <w:rFonts w:ascii="Century Gothic" w:hAnsi="Century Gothic"/>
      <w:color w:val="auto"/>
      <w:sz w:val="20"/>
    </w:rPr>
  </w:style>
  <w:style w:type="character" w:customStyle="1" w:styleId="EmailStyle159">
    <w:name w:val="EmailStyle159"/>
    <w:qFormat/>
    <w:rPr>
      <w:rFonts w:ascii="Arial" w:hAnsi="Arial"/>
      <w:color w:val="auto"/>
      <w:sz w:val="16"/>
    </w:rPr>
  </w:style>
  <w:style w:type="character" w:customStyle="1" w:styleId="EmailStyle160">
    <w:name w:val="EmailStyle160"/>
    <w:qFormat/>
    <w:rPr>
      <w:rFonts w:ascii="Century Gothic" w:hAnsi="Century Gothic"/>
      <w:color w:val="auto"/>
      <w:sz w:val="20"/>
    </w:rPr>
  </w:style>
  <w:style w:type="character" w:customStyle="1" w:styleId="EmailStyle1611">
    <w:name w:val="EmailStyle1611"/>
    <w:qFormat/>
    <w:rPr>
      <w:rFonts w:ascii="Arial" w:hAnsi="Arial"/>
      <w:color w:val="auto"/>
      <w:sz w:val="16"/>
    </w:rPr>
  </w:style>
  <w:style w:type="character" w:customStyle="1" w:styleId="EmailStyle1621">
    <w:name w:val="EmailStyle1621"/>
    <w:qFormat/>
    <w:rPr>
      <w:rFonts w:ascii="Century Gothic" w:hAnsi="Century Gothic"/>
      <w:color w:val="auto"/>
      <w:sz w:val="20"/>
    </w:rPr>
  </w:style>
  <w:style w:type="character" w:customStyle="1" w:styleId="EmailStyle163">
    <w:name w:val="EmailStyle163"/>
    <w:qFormat/>
    <w:rPr>
      <w:rFonts w:ascii="Arial" w:hAnsi="Arial"/>
      <w:color w:val="auto"/>
      <w:sz w:val="16"/>
    </w:rPr>
  </w:style>
  <w:style w:type="character" w:customStyle="1" w:styleId="EmailStyle164">
    <w:name w:val="EmailStyle164"/>
    <w:qFormat/>
    <w:rPr>
      <w:rFonts w:ascii="Century Gothic" w:hAnsi="Century Gothic"/>
      <w:color w:val="auto"/>
      <w:sz w:val="20"/>
    </w:rPr>
  </w:style>
  <w:style w:type="character" w:customStyle="1" w:styleId="EmailStyle1651">
    <w:name w:val="EmailStyle1651"/>
    <w:qFormat/>
    <w:rPr>
      <w:rFonts w:ascii="Arial" w:hAnsi="Arial"/>
      <w:color w:val="auto"/>
      <w:sz w:val="16"/>
    </w:rPr>
  </w:style>
  <w:style w:type="character" w:customStyle="1" w:styleId="EmailStyle1661">
    <w:name w:val="EmailStyle1661"/>
    <w:qFormat/>
    <w:rPr>
      <w:rFonts w:ascii="Century Gothic" w:hAnsi="Century Gothic"/>
      <w:color w:val="auto"/>
      <w:sz w:val="20"/>
    </w:rPr>
  </w:style>
  <w:style w:type="character" w:customStyle="1" w:styleId="EmailStyle167">
    <w:name w:val="EmailStyle167"/>
    <w:qFormat/>
    <w:rPr>
      <w:rFonts w:ascii="Arial" w:hAnsi="Arial"/>
      <w:color w:val="auto"/>
      <w:sz w:val="16"/>
    </w:rPr>
  </w:style>
  <w:style w:type="character" w:customStyle="1" w:styleId="EmailStyle168">
    <w:name w:val="EmailStyle168"/>
    <w:qFormat/>
    <w:rPr>
      <w:rFonts w:ascii="Century Gothic" w:hAnsi="Century Gothic"/>
      <w:color w:val="auto"/>
      <w:sz w:val="20"/>
    </w:rPr>
  </w:style>
  <w:style w:type="character" w:customStyle="1" w:styleId="EmailStyle169">
    <w:name w:val="EmailStyle169"/>
    <w:qFormat/>
    <w:rPr>
      <w:rFonts w:ascii="Arial" w:hAnsi="Arial"/>
      <w:color w:val="auto"/>
      <w:sz w:val="16"/>
    </w:rPr>
  </w:style>
  <w:style w:type="character" w:customStyle="1" w:styleId="EmailStyle170">
    <w:name w:val="EmailStyle170"/>
    <w:qFormat/>
    <w:rPr>
      <w:rFonts w:ascii="Century Gothic" w:hAnsi="Century Gothic"/>
      <w:color w:val="auto"/>
      <w:sz w:val="20"/>
    </w:rPr>
  </w:style>
  <w:style w:type="character" w:customStyle="1" w:styleId="EmailStyle171">
    <w:name w:val="EmailStyle171"/>
    <w:qFormat/>
    <w:rPr>
      <w:rFonts w:ascii="Arial" w:hAnsi="Arial"/>
      <w:color w:val="auto"/>
      <w:sz w:val="16"/>
    </w:rPr>
  </w:style>
  <w:style w:type="character" w:customStyle="1" w:styleId="EmailStyle172">
    <w:name w:val="EmailStyle172"/>
    <w:qFormat/>
    <w:rPr>
      <w:rFonts w:ascii="Century Gothic" w:hAnsi="Century Gothic"/>
      <w:color w:val="auto"/>
      <w:sz w:val="20"/>
    </w:rPr>
  </w:style>
  <w:style w:type="character" w:customStyle="1" w:styleId="EmailStyle173">
    <w:name w:val="EmailStyle173"/>
    <w:qFormat/>
    <w:rPr>
      <w:rFonts w:ascii="Arial" w:hAnsi="Arial"/>
      <w:color w:val="auto"/>
      <w:sz w:val="16"/>
    </w:rPr>
  </w:style>
  <w:style w:type="character" w:customStyle="1" w:styleId="EmailStyle174">
    <w:name w:val="EmailStyle174"/>
    <w:qFormat/>
    <w:rPr>
      <w:rFonts w:ascii="Century Gothic" w:hAnsi="Century Gothic"/>
      <w:color w:val="auto"/>
      <w:sz w:val="20"/>
    </w:rPr>
  </w:style>
  <w:style w:type="character" w:customStyle="1" w:styleId="EmailStyle175">
    <w:name w:val="EmailStyle175"/>
    <w:qFormat/>
    <w:rPr>
      <w:rFonts w:ascii="Arial" w:hAnsi="Arial"/>
      <w:color w:val="auto"/>
      <w:sz w:val="16"/>
    </w:rPr>
  </w:style>
  <w:style w:type="character" w:customStyle="1" w:styleId="EmailStyle176">
    <w:name w:val="EmailStyle176"/>
    <w:qFormat/>
    <w:rPr>
      <w:rFonts w:ascii="Century Gothic" w:hAnsi="Century Gothic"/>
      <w:color w:val="auto"/>
      <w:sz w:val="20"/>
    </w:rPr>
  </w:style>
  <w:style w:type="character" w:customStyle="1" w:styleId="EmailStyle177">
    <w:name w:val="EmailStyle177"/>
    <w:qFormat/>
    <w:rPr>
      <w:rFonts w:ascii="Arial" w:hAnsi="Arial"/>
      <w:color w:val="auto"/>
      <w:sz w:val="16"/>
    </w:rPr>
  </w:style>
  <w:style w:type="character" w:customStyle="1" w:styleId="EmailStyle178">
    <w:name w:val="EmailStyle178"/>
    <w:qFormat/>
    <w:rPr>
      <w:rFonts w:ascii="Century Gothic" w:hAnsi="Century Gothic"/>
      <w:color w:val="auto"/>
      <w:sz w:val="20"/>
    </w:rPr>
  </w:style>
  <w:style w:type="character" w:customStyle="1" w:styleId="EmailStyle179">
    <w:name w:val="EmailStyle179"/>
    <w:qFormat/>
    <w:rPr>
      <w:rFonts w:ascii="Arial" w:hAnsi="Arial"/>
      <w:color w:val="auto"/>
      <w:sz w:val="16"/>
    </w:rPr>
  </w:style>
  <w:style w:type="character" w:customStyle="1" w:styleId="EmailStyle1801">
    <w:name w:val="EmailStyle1801"/>
    <w:qFormat/>
    <w:rPr>
      <w:rFonts w:ascii="Century Gothic" w:hAnsi="Century Gothic"/>
      <w:color w:val="auto"/>
      <w:sz w:val="20"/>
    </w:rPr>
  </w:style>
  <w:style w:type="character" w:customStyle="1" w:styleId="EmailStyle1811">
    <w:name w:val="EmailStyle1811"/>
    <w:qFormat/>
    <w:rPr>
      <w:rFonts w:ascii="Arial" w:hAnsi="Arial"/>
      <w:color w:val="auto"/>
      <w:sz w:val="16"/>
    </w:rPr>
  </w:style>
  <w:style w:type="character" w:customStyle="1" w:styleId="EmailStyle1821">
    <w:name w:val="EmailStyle1821"/>
    <w:qFormat/>
    <w:rPr>
      <w:rFonts w:ascii="Century Gothic" w:hAnsi="Century Gothic"/>
      <w:color w:val="auto"/>
      <w:sz w:val="20"/>
    </w:rPr>
  </w:style>
  <w:style w:type="character" w:customStyle="1" w:styleId="EmailStyle1831">
    <w:name w:val="EmailStyle1831"/>
    <w:qFormat/>
    <w:rPr>
      <w:rFonts w:ascii="Arial" w:hAnsi="Arial"/>
      <w:color w:val="auto"/>
      <w:sz w:val="16"/>
    </w:rPr>
  </w:style>
  <w:style w:type="character" w:customStyle="1" w:styleId="EmailStyle1841">
    <w:name w:val="EmailStyle1841"/>
    <w:qFormat/>
    <w:rPr>
      <w:rFonts w:ascii="Century Gothic" w:hAnsi="Century Gothic"/>
      <w:color w:val="auto"/>
      <w:sz w:val="20"/>
    </w:rPr>
  </w:style>
  <w:style w:type="character" w:customStyle="1" w:styleId="EmailStyle1851">
    <w:name w:val="EmailStyle1851"/>
    <w:qFormat/>
    <w:rPr>
      <w:rFonts w:ascii="Arial" w:hAnsi="Arial"/>
      <w:color w:val="auto"/>
      <w:sz w:val="16"/>
    </w:rPr>
  </w:style>
  <w:style w:type="character" w:customStyle="1" w:styleId="EmailStyle1861">
    <w:name w:val="EmailStyle1861"/>
    <w:qFormat/>
    <w:rPr>
      <w:rFonts w:ascii="Century Gothic" w:hAnsi="Century Gothic"/>
      <w:color w:val="auto"/>
      <w:sz w:val="20"/>
    </w:rPr>
  </w:style>
  <w:style w:type="character" w:customStyle="1" w:styleId="EmailStyle1871">
    <w:name w:val="EmailStyle1871"/>
    <w:qFormat/>
    <w:rPr>
      <w:rFonts w:ascii="Arial" w:hAnsi="Arial"/>
      <w:color w:val="auto"/>
      <w:sz w:val="16"/>
    </w:rPr>
  </w:style>
  <w:style w:type="character" w:customStyle="1" w:styleId="EmailStyle1881">
    <w:name w:val="EmailStyle1881"/>
    <w:qFormat/>
    <w:rPr>
      <w:rFonts w:ascii="Century Gothic" w:hAnsi="Century Gothic"/>
      <w:color w:val="auto"/>
      <w:sz w:val="20"/>
    </w:rPr>
  </w:style>
  <w:style w:type="character" w:customStyle="1" w:styleId="EmailStyle1891">
    <w:name w:val="EmailStyle1891"/>
    <w:qFormat/>
    <w:rPr>
      <w:rFonts w:ascii="Arial" w:hAnsi="Arial"/>
      <w:color w:val="auto"/>
      <w:sz w:val="16"/>
    </w:rPr>
  </w:style>
  <w:style w:type="character" w:customStyle="1" w:styleId="EmailStyle1901">
    <w:name w:val="EmailStyle1901"/>
    <w:qFormat/>
    <w:rPr>
      <w:rFonts w:ascii="Century Gothic" w:hAnsi="Century Gothic"/>
      <w:color w:val="auto"/>
      <w:sz w:val="20"/>
    </w:rPr>
  </w:style>
  <w:style w:type="character" w:customStyle="1" w:styleId="EmailStyle1911">
    <w:name w:val="EmailStyle1911"/>
    <w:qFormat/>
    <w:rPr>
      <w:rFonts w:ascii="Arial" w:hAnsi="Arial"/>
      <w:color w:val="auto"/>
      <w:sz w:val="16"/>
    </w:rPr>
  </w:style>
  <w:style w:type="character" w:customStyle="1" w:styleId="EmailStyle1921">
    <w:name w:val="EmailStyle1921"/>
    <w:qFormat/>
    <w:rPr>
      <w:rFonts w:ascii="Century Gothic" w:hAnsi="Century Gothic"/>
      <w:color w:val="auto"/>
      <w:sz w:val="20"/>
    </w:rPr>
  </w:style>
  <w:style w:type="character" w:customStyle="1" w:styleId="EmailStyle1931">
    <w:name w:val="EmailStyle1931"/>
    <w:qFormat/>
    <w:rPr>
      <w:rFonts w:ascii="Arial" w:hAnsi="Arial"/>
      <w:color w:val="auto"/>
      <w:sz w:val="16"/>
    </w:rPr>
  </w:style>
  <w:style w:type="character" w:customStyle="1" w:styleId="EmailStyle1941">
    <w:name w:val="EmailStyle1941"/>
    <w:qFormat/>
    <w:rPr>
      <w:rFonts w:ascii="Century Gothic" w:hAnsi="Century Gothic"/>
      <w:color w:val="auto"/>
      <w:sz w:val="20"/>
    </w:rPr>
  </w:style>
  <w:style w:type="character" w:customStyle="1" w:styleId="EmailStyle1951">
    <w:name w:val="EmailStyle1951"/>
    <w:qFormat/>
    <w:rPr>
      <w:rFonts w:ascii="Arial" w:hAnsi="Arial"/>
      <w:color w:val="auto"/>
      <w:sz w:val="16"/>
    </w:rPr>
  </w:style>
  <w:style w:type="character" w:customStyle="1" w:styleId="EmailStyle1961">
    <w:name w:val="EmailStyle1961"/>
    <w:qFormat/>
    <w:rPr>
      <w:rFonts w:ascii="Century Gothic" w:hAnsi="Century Gothic"/>
      <w:color w:val="auto"/>
      <w:sz w:val="20"/>
    </w:rPr>
  </w:style>
  <w:style w:type="character" w:customStyle="1" w:styleId="EmailStyle1971">
    <w:name w:val="EmailStyle1971"/>
    <w:qFormat/>
    <w:rPr>
      <w:rFonts w:ascii="Arial" w:hAnsi="Arial"/>
      <w:color w:val="auto"/>
      <w:sz w:val="16"/>
    </w:rPr>
  </w:style>
  <w:style w:type="character" w:customStyle="1" w:styleId="EmailStyle1981">
    <w:name w:val="EmailStyle1981"/>
    <w:qFormat/>
    <w:rPr>
      <w:rFonts w:ascii="Century Gothic" w:hAnsi="Century Gothic"/>
      <w:color w:val="auto"/>
      <w:sz w:val="20"/>
    </w:rPr>
  </w:style>
  <w:style w:type="character" w:customStyle="1" w:styleId="EmailStyle1991">
    <w:name w:val="EmailStyle1991"/>
    <w:qFormat/>
    <w:rPr>
      <w:rFonts w:ascii="Arial" w:hAnsi="Arial"/>
      <w:color w:val="auto"/>
      <w:sz w:val="16"/>
    </w:rPr>
  </w:style>
  <w:style w:type="character" w:customStyle="1" w:styleId="EmailStyle2001">
    <w:name w:val="EmailStyle2001"/>
    <w:qFormat/>
    <w:rPr>
      <w:rFonts w:ascii="Century Gothic" w:hAnsi="Century Gothic"/>
      <w:color w:val="auto"/>
      <w:sz w:val="20"/>
    </w:rPr>
  </w:style>
  <w:style w:type="character" w:customStyle="1" w:styleId="EmailStyle2011">
    <w:name w:val="EmailStyle2011"/>
    <w:qFormat/>
    <w:rPr>
      <w:rFonts w:ascii="Arial" w:hAnsi="Arial"/>
      <w:color w:val="auto"/>
      <w:sz w:val="16"/>
    </w:rPr>
  </w:style>
  <w:style w:type="character" w:customStyle="1" w:styleId="EmailStyle2021">
    <w:name w:val="EmailStyle2021"/>
    <w:qFormat/>
    <w:rPr>
      <w:rFonts w:ascii="Century Gothic" w:hAnsi="Century Gothic"/>
      <w:color w:val="auto"/>
      <w:sz w:val="20"/>
    </w:rPr>
  </w:style>
  <w:style w:type="character" w:customStyle="1" w:styleId="EmailStyle2031">
    <w:name w:val="EmailStyle2031"/>
    <w:qFormat/>
    <w:rPr>
      <w:rFonts w:ascii="Arial" w:hAnsi="Arial"/>
      <w:color w:val="auto"/>
      <w:sz w:val="16"/>
    </w:rPr>
  </w:style>
  <w:style w:type="character" w:customStyle="1" w:styleId="EmailStyle2041">
    <w:name w:val="EmailStyle2041"/>
    <w:qFormat/>
    <w:rPr>
      <w:rFonts w:ascii="Century Gothic" w:hAnsi="Century Gothic"/>
      <w:color w:val="auto"/>
      <w:sz w:val="20"/>
    </w:rPr>
  </w:style>
  <w:style w:type="character" w:customStyle="1" w:styleId="EmailStyle2051">
    <w:name w:val="EmailStyle2051"/>
    <w:qFormat/>
    <w:rPr>
      <w:rFonts w:ascii="Arial" w:hAnsi="Arial"/>
      <w:color w:val="auto"/>
      <w:sz w:val="16"/>
    </w:rPr>
  </w:style>
  <w:style w:type="character" w:customStyle="1" w:styleId="EmailStyle2061">
    <w:name w:val="EmailStyle2061"/>
    <w:qFormat/>
    <w:rPr>
      <w:rFonts w:ascii="Century Gothic" w:hAnsi="Century Gothic"/>
      <w:color w:val="auto"/>
      <w:sz w:val="20"/>
    </w:rPr>
  </w:style>
  <w:style w:type="character" w:customStyle="1" w:styleId="EmailStyle2071">
    <w:name w:val="EmailStyle2071"/>
    <w:qFormat/>
    <w:rPr>
      <w:rFonts w:ascii="Arial" w:hAnsi="Arial"/>
      <w:color w:val="auto"/>
      <w:sz w:val="16"/>
    </w:rPr>
  </w:style>
  <w:style w:type="character" w:customStyle="1" w:styleId="EmailStyle2081">
    <w:name w:val="EmailStyle2081"/>
    <w:qFormat/>
    <w:rPr>
      <w:rFonts w:ascii="Century Gothic" w:hAnsi="Century Gothic"/>
      <w:color w:val="auto"/>
      <w:sz w:val="20"/>
    </w:rPr>
  </w:style>
  <w:style w:type="character" w:customStyle="1" w:styleId="EmailStyle2091">
    <w:name w:val="EmailStyle2091"/>
    <w:qFormat/>
    <w:rPr>
      <w:rFonts w:ascii="Arial" w:hAnsi="Arial"/>
      <w:color w:val="auto"/>
      <w:sz w:val="16"/>
    </w:rPr>
  </w:style>
  <w:style w:type="character" w:customStyle="1" w:styleId="EmailStyle2101">
    <w:name w:val="EmailStyle2101"/>
    <w:qFormat/>
    <w:rPr>
      <w:rFonts w:ascii="Century Gothic" w:hAnsi="Century Gothic"/>
      <w:color w:val="auto"/>
      <w:sz w:val="20"/>
    </w:rPr>
  </w:style>
  <w:style w:type="character" w:customStyle="1" w:styleId="EmailStyle2111">
    <w:name w:val="EmailStyle2111"/>
    <w:qFormat/>
    <w:rPr>
      <w:rFonts w:ascii="Arial" w:hAnsi="Arial"/>
      <w:color w:val="auto"/>
      <w:sz w:val="16"/>
    </w:rPr>
  </w:style>
  <w:style w:type="character" w:customStyle="1" w:styleId="EmailStyle2121">
    <w:name w:val="EmailStyle2121"/>
    <w:qFormat/>
    <w:rPr>
      <w:rFonts w:ascii="Century Gothic" w:hAnsi="Century Gothic"/>
      <w:color w:val="auto"/>
      <w:sz w:val="20"/>
    </w:rPr>
  </w:style>
  <w:style w:type="character" w:customStyle="1" w:styleId="EmailStyle2131">
    <w:name w:val="EmailStyle2131"/>
    <w:qFormat/>
    <w:rPr>
      <w:rFonts w:ascii="Arial" w:hAnsi="Arial"/>
      <w:color w:val="auto"/>
      <w:sz w:val="16"/>
    </w:rPr>
  </w:style>
  <w:style w:type="character" w:customStyle="1" w:styleId="EmailStyle2141">
    <w:name w:val="EmailStyle2141"/>
    <w:qFormat/>
    <w:rPr>
      <w:rFonts w:ascii="Century Gothic" w:hAnsi="Century Gothic"/>
      <w:color w:val="auto"/>
      <w:sz w:val="20"/>
    </w:rPr>
  </w:style>
  <w:style w:type="character" w:customStyle="1" w:styleId="EmailStyle2151">
    <w:name w:val="EmailStyle2151"/>
    <w:qFormat/>
    <w:rPr>
      <w:rFonts w:ascii="Arial" w:hAnsi="Arial"/>
      <w:color w:val="auto"/>
      <w:sz w:val="16"/>
    </w:rPr>
  </w:style>
  <w:style w:type="character" w:customStyle="1" w:styleId="EmailStyle2161">
    <w:name w:val="EmailStyle2161"/>
    <w:qFormat/>
    <w:rPr>
      <w:rFonts w:ascii="Century Gothic" w:hAnsi="Century Gothic"/>
      <w:color w:val="auto"/>
      <w:sz w:val="20"/>
    </w:rPr>
  </w:style>
  <w:style w:type="character" w:customStyle="1" w:styleId="EmailStyle2171">
    <w:name w:val="EmailStyle2171"/>
    <w:qFormat/>
    <w:rPr>
      <w:rFonts w:ascii="Arial" w:hAnsi="Arial"/>
      <w:color w:val="auto"/>
      <w:sz w:val="16"/>
    </w:rPr>
  </w:style>
  <w:style w:type="character" w:customStyle="1" w:styleId="EmailStyle2181">
    <w:name w:val="EmailStyle2181"/>
    <w:qFormat/>
    <w:rPr>
      <w:rFonts w:ascii="Century Gothic" w:hAnsi="Century Gothic"/>
      <w:color w:val="auto"/>
      <w:sz w:val="20"/>
    </w:rPr>
  </w:style>
  <w:style w:type="character" w:customStyle="1" w:styleId="EmailStyle2191">
    <w:name w:val="EmailStyle2191"/>
    <w:qFormat/>
    <w:rPr>
      <w:rFonts w:ascii="Arial" w:hAnsi="Arial"/>
      <w:color w:val="auto"/>
      <w:sz w:val="16"/>
    </w:rPr>
  </w:style>
  <w:style w:type="character" w:customStyle="1" w:styleId="EmailStyle2201">
    <w:name w:val="EmailStyle2201"/>
    <w:qFormat/>
    <w:rPr>
      <w:rFonts w:ascii="Century Gothic" w:hAnsi="Century Gothic"/>
      <w:color w:val="auto"/>
      <w:sz w:val="20"/>
    </w:rPr>
  </w:style>
  <w:style w:type="character" w:customStyle="1" w:styleId="EmailStyle2211">
    <w:name w:val="EmailStyle2211"/>
    <w:qFormat/>
    <w:rPr>
      <w:rFonts w:ascii="Arial" w:hAnsi="Arial"/>
      <w:color w:val="auto"/>
      <w:sz w:val="16"/>
    </w:rPr>
  </w:style>
  <w:style w:type="character" w:customStyle="1" w:styleId="EmailStyle2221">
    <w:name w:val="EmailStyle2221"/>
    <w:qFormat/>
    <w:rPr>
      <w:rFonts w:ascii="Century Gothic" w:hAnsi="Century Gothic"/>
      <w:color w:val="auto"/>
      <w:sz w:val="20"/>
    </w:rPr>
  </w:style>
  <w:style w:type="character" w:customStyle="1" w:styleId="EmailStyle2231">
    <w:name w:val="EmailStyle2231"/>
    <w:qFormat/>
    <w:rPr>
      <w:rFonts w:ascii="Arial" w:hAnsi="Arial"/>
      <w:color w:val="auto"/>
      <w:sz w:val="16"/>
    </w:rPr>
  </w:style>
  <w:style w:type="character" w:customStyle="1" w:styleId="EmailStyle224">
    <w:name w:val="EmailStyle224"/>
    <w:qFormat/>
    <w:rPr>
      <w:rFonts w:ascii="Century Gothic" w:hAnsi="Century Gothic"/>
      <w:color w:val="auto"/>
      <w:sz w:val="20"/>
    </w:rPr>
  </w:style>
  <w:style w:type="character" w:customStyle="1" w:styleId="EmailStyle225">
    <w:name w:val="EmailStyle225"/>
    <w:qFormat/>
    <w:rPr>
      <w:rFonts w:ascii="Arial" w:hAnsi="Arial"/>
      <w:color w:val="auto"/>
      <w:sz w:val="16"/>
    </w:rPr>
  </w:style>
  <w:style w:type="character" w:customStyle="1" w:styleId="EmailStyle226">
    <w:name w:val="EmailStyle226"/>
    <w:qFormat/>
    <w:rPr>
      <w:rFonts w:ascii="Century Gothic" w:hAnsi="Century Gothic"/>
      <w:color w:val="auto"/>
      <w:sz w:val="20"/>
    </w:rPr>
  </w:style>
  <w:style w:type="character" w:customStyle="1" w:styleId="EmailStyle227">
    <w:name w:val="EmailStyle227"/>
    <w:qFormat/>
    <w:rPr>
      <w:rFonts w:ascii="Arial" w:hAnsi="Arial"/>
      <w:color w:val="auto"/>
      <w:sz w:val="16"/>
    </w:rPr>
  </w:style>
  <w:style w:type="character" w:customStyle="1" w:styleId="EmailStyle228">
    <w:name w:val="EmailStyle228"/>
    <w:qFormat/>
    <w:rPr>
      <w:rFonts w:ascii="Century Gothic" w:hAnsi="Century Gothic"/>
      <w:color w:val="auto"/>
      <w:sz w:val="20"/>
    </w:rPr>
  </w:style>
  <w:style w:type="character" w:customStyle="1" w:styleId="EmailStyle229">
    <w:name w:val="EmailStyle229"/>
    <w:qFormat/>
    <w:rPr>
      <w:rFonts w:ascii="Arial" w:hAnsi="Arial"/>
      <w:color w:val="auto"/>
      <w:sz w:val="16"/>
    </w:rPr>
  </w:style>
  <w:style w:type="character" w:customStyle="1" w:styleId="EmailStyle230">
    <w:name w:val="EmailStyle230"/>
    <w:qFormat/>
    <w:rPr>
      <w:rFonts w:ascii="Century Gothic" w:hAnsi="Century Gothic"/>
      <w:color w:val="auto"/>
      <w:sz w:val="20"/>
    </w:rPr>
  </w:style>
  <w:style w:type="character" w:customStyle="1" w:styleId="EmailStyle231">
    <w:name w:val="EmailStyle231"/>
    <w:qFormat/>
    <w:rPr>
      <w:rFonts w:ascii="Arial" w:hAnsi="Arial"/>
      <w:color w:val="auto"/>
      <w:sz w:val="16"/>
    </w:rPr>
  </w:style>
  <w:style w:type="character" w:customStyle="1" w:styleId="EmailStyle232">
    <w:name w:val="EmailStyle232"/>
    <w:qFormat/>
    <w:rPr>
      <w:rFonts w:ascii="Century Gothic" w:hAnsi="Century Gothic"/>
      <w:color w:val="auto"/>
      <w:sz w:val="20"/>
    </w:rPr>
  </w:style>
  <w:style w:type="character" w:customStyle="1" w:styleId="EmailStyle233">
    <w:name w:val="EmailStyle233"/>
    <w:qFormat/>
    <w:rPr>
      <w:rFonts w:ascii="Arial" w:hAnsi="Arial"/>
      <w:color w:val="auto"/>
      <w:sz w:val="16"/>
    </w:rPr>
  </w:style>
  <w:style w:type="character" w:customStyle="1" w:styleId="EmailStyle234">
    <w:name w:val="EmailStyle234"/>
    <w:qFormat/>
    <w:rPr>
      <w:rFonts w:ascii="Century Gothic" w:hAnsi="Century Gothic"/>
      <w:color w:val="auto"/>
      <w:sz w:val="20"/>
    </w:rPr>
  </w:style>
  <w:style w:type="character" w:customStyle="1" w:styleId="EmailStyle235">
    <w:name w:val="EmailStyle235"/>
    <w:qFormat/>
    <w:rPr>
      <w:rFonts w:ascii="Arial" w:hAnsi="Arial"/>
      <w:color w:val="auto"/>
      <w:sz w:val="16"/>
    </w:rPr>
  </w:style>
  <w:style w:type="character" w:customStyle="1" w:styleId="EmailStyle236">
    <w:name w:val="EmailStyle236"/>
    <w:qFormat/>
    <w:rPr>
      <w:rFonts w:ascii="Century Gothic" w:hAnsi="Century Gothic"/>
      <w:color w:val="auto"/>
      <w:sz w:val="20"/>
    </w:rPr>
  </w:style>
  <w:style w:type="character" w:customStyle="1" w:styleId="EmailStyle237">
    <w:name w:val="EmailStyle237"/>
    <w:qFormat/>
    <w:rPr>
      <w:rFonts w:ascii="Arial" w:hAnsi="Arial"/>
      <w:color w:val="auto"/>
      <w:sz w:val="16"/>
    </w:rPr>
  </w:style>
  <w:style w:type="character" w:customStyle="1" w:styleId="EmailStyle238">
    <w:name w:val="EmailStyle238"/>
    <w:qFormat/>
    <w:rPr>
      <w:rFonts w:ascii="Century Gothic" w:hAnsi="Century Gothic"/>
      <w:color w:val="auto"/>
      <w:sz w:val="20"/>
    </w:rPr>
  </w:style>
  <w:style w:type="character" w:customStyle="1" w:styleId="EmailStyle239">
    <w:name w:val="EmailStyle239"/>
    <w:qFormat/>
    <w:rPr>
      <w:rFonts w:ascii="Arial" w:hAnsi="Arial"/>
      <w:color w:val="auto"/>
      <w:sz w:val="16"/>
    </w:rPr>
  </w:style>
  <w:style w:type="character" w:customStyle="1" w:styleId="EmailStyle240">
    <w:name w:val="EmailStyle240"/>
    <w:qFormat/>
    <w:rPr>
      <w:rFonts w:ascii="Century Gothic" w:hAnsi="Century Gothic"/>
      <w:color w:val="auto"/>
      <w:sz w:val="20"/>
    </w:rPr>
  </w:style>
  <w:style w:type="character" w:customStyle="1" w:styleId="EmailStyle241">
    <w:name w:val="EmailStyle241"/>
    <w:qFormat/>
    <w:rPr>
      <w:rFonts w:ascii="Arial" w:hAnsi="Arial"/>
      <w:color w:val="auto"/>
      <w:sz w:val="16"/>
    </w:rPr>
  </w:style>
  <w:style w:type="character" w:customStyle="1" w:styleId="EmailStyle242">
    <w:name w:val="EmailStyle242"/>
    <w:qFormat/>
    <w:rPr>
      <w:rFonts w:ascii="Century Gothic" w:hAnsi="Century Gothic"/>
      <w:color w:val="auto"/>
      <w:sz w:val="20"/>
    </w:rPr>
  </w:style>
  <w:style w:type="character" w:customStyle="1" w:styleId="EmailStyle243">
    <w:name w:val="EmailStyle243"/>
    <w:qFormat/>
    <w:rPr>
      <w:rFonts w:ascii="Arial" w:hAnsi="Arial"/>
      <w:color w:val="auto"/>
      <w:sz w:val="16"/>
    </w:rPr>
  </w:style>
  <w:style w:type="character" w:customStyle="1" w:styleId="EmailStyle244">
    <w:name w:val="EmailStyle244"/>
    <w:qFormat/>
    <w:rPr>
      <w:rFonts w:ascii="Century Gothic" w:hAnsi="Century Gothic"/>
      <w:color w:val="auto"/>
      <w:sz w:val="20"/>
    </w:rPr>
  </w:style>
  <w:style w:type="character" w:customStyle="1" w:styleId="EmailStyle245">
    <w:name w:val="EmailStyle245"/>
    <w:qFormat/>
    <w:rPr>
      <w:rFonts w:ascii="Arial" w:hAnsi="Arial"/>
      <w:color w:val="auto"/>
      <w:sz w:val="16"/>
    </w:rPr>
  </w:style>
  <w:style w:type="character" w:customStyle="1" w:styleId="EmailStyle246">
    <w:name w:val="EmailStyle246"/>
    <w:qFormat/>
    <w:rPr>
      <w:rFonts w:ascii="Century Gothic" w:hAnsi="Century Gothic"/>
      <w:color w:val="auto"/>
      <w:sz w:val="20"/>
    </w:rPr>
  </w:style>
  <w:style w:type="character" w:customStyle="1" w:styleId="EmailStyle247">
    <w:name w:val="EmailStyle247"/>
    <w:qFormat/>
    <w:rPr>
      <w:rFonts w:ascii="Arial" w:hAnsi="Arial"/>
      <w:color w:val="auto"/>
      <w:sz w:val="16"/>
    </w:rPr>
  </w:style>
  <w:style w:type="character" w:customStyle="1" w:styleId="EmailStyle248">
    <w:name w:val="EmailStyle248"/>
    <w:qFormat/>
    <w:rPr>
      <w:rFonts w:ascii="Century Gothic" w:hAnsi="Century Gothic"/>
      <w:color w:val="auto"/>
      <w:sz w:val="20"/>
    </w:rPr>
  </w:style>
  <w:style w:type="character" w:customStyle="1" w:styleId="EmailStyle249">
    <w:name w:val="EmailStyle249"/>
    <w:qFormat/>
    <w:rPr>
      <w:rFonts w:ascii="Arial" w:hAnsi="Arial"/>
      <w:color w:val="auto"/>
      <w:sz w:val="16"/>
    </w:rPr>
  </w:style>
  <w:style w:type="character" w:customStyle="1" w:styleId="EmailStyle250">
    <w:name w:val="EmailStyle250"/>
    <w:qFormat/>
    <w:rPr>
      <w:rFonts w:ascii="Century Gothic" w:hAnsi="Century Gothic"/>
      <w:color w:val="auto"/>
      <w:sz w:val="20"/>
    </w:rPr>
  </w:style>
  <w:style w:type="character" w:customStyle="1" w:styleId="EmailStyle251">
    <w:name w:val="EmailStyle251"/>
    <w:qFormat/>
    <w:rPr>
      <w:rFonts w:ascii="Arial" w:hAnsi="Arial"/>
      <w:color w:val="auto"/>
      <w:sz w:val="16"/>
    </w:rPr>
  </w:style>
  <w:style w:type="character" w:customStyle="1" w:styleId="EmailStyle252">
    <w:name w:val="EmailStyle252"/>
    <w:qFormat/>
    <w:rPr>
      <w:rFonts w:ascii="Century Gothic" w:hAnsi="Century Gothic"/>
      <w:color w:val="auto"/>
      <w:sz w:val="20"/>
    </w:rPr>
  </w:style>
  <w:style w:type="character" w:customStyle="1" w:styleId="EmailStyle253">
    <w:name w:val="EmailStyle253"/>
    <w:qFormat/>
    <w:rPr>
      <w:rFonts w:ascii="Arial" w:hAnsi="Arial"/>
      <w:color w:val="auto"/>
      <w:sz w:val="16"/>
    </w:rPr>
  </w:style>
  <w:style w:type="character" w:customStyle="1" w:styleId="EmailStyle254">
    <w:name w:val="EmailStyle254"/>
    <w:qFormat/>
    <w:rPr>
      <w:rFonts w:ascii="Century Gothic" w:hAnsi="Century Gothic"/>
      <w:color w:val="auto"/>
      <w:sz w:val="20"/>
    </w:rPr>
  </w:style>
  <w:style w:type="character" w:customStyle="1" w:styleId="EmailStyle255">
    <w:name w:val="EmailStyle255"/>
    <w:qFormat/>
    <w:rPr>
      <w:rFonts w:ascii="Arial" w:hAnsi="Arial"/>
      <w:color w:val="auto"/>
      <w:sz w:val="16"/>
    </w:rPr>
  </w:style>
  <w:style w:type="character" w:customStyle="1" w:styleId="EmailStyle256">
    <w:name w:val="EmailStyle256"/>
    <w:qFormat/>
    <w:rPr>
      <w:rFonts w:ascii="Century Gothic" w:hAnsi="Century Gothic"/>
      <w:color w:val="auto"/>
      <w:sz w:val="20"/>
    </w:rPr>
  </w:style>
  <w:style w:type="character" w:customStyle="1" w:styleId="EmailStyle257">
    <w:name w:val="EmailStyle257"/>
    <w:qFormat/>
    <w:rPr>
      <w:rFonts w:ascii="Arial" w:hAnsi="Arial"/>
      <w:color w:val="auto"/>
      <w:sz w:val="16"/>
    </w:rPr>
  </w:style>
  <w:style w:type="character" w:customStyle="1" w:styleId="EmailStyle258">
    <w:name w:val="EmailStyle258"/>
    <w:qFormat/>
    <w:rPr>
      <w:rFonts w:ascii="Century Gothic" w:hAnsi="Century Gothic"/>
      <w:color w:val="auto"/>
      <w:sz w:val="20"/>
    </w:rPr>
  </w:style>
  <w:style w:type="character" w:customStyle="1" w:styleId="EmailStyle259">
    <w:name w:val="EmailStyle259"/>
    <w:qFormat/>
    <w:rPr>
      <w:rFonts w:ascii="Arial" w:hAnsi="Arial"/>
      <w:color w:val="auto"/>
      <w:sz w:val="16"/>
    </w:rPr>
  </w:style>
  <w:style w:type="character" w:customStyle="1" w:styleId="EmailStyle260">
    <w:name w:val="EmailStyle260"/>
    <w:qFormat/>
    <w:rPr>
      <w:rFonts w:ascii="Century Gothic" w:hAnsi="Century Gothic"/>
      <w:color w:val="auto"/>
      <w:sz w:val="20"/>
    </w:rPr>
  </w:style>
  <w:style w:type="character" w:customStyle="1" w:styleId="EmailStyle261">
    <w:name w:val="EmailStyle261"/>
    <w:qFormat/>
    <w:rPr>
      <w:rFonts w:ascii="Arial" w:hAnsi="Arial"/>
      <w:color w:val="auto"/>
      <w:sz w:val="16"/>
    </w:rPr>
  </w:style>
  <w:style w:type="character" w:customStyle="1" w:styleId="EmailStyle262">
    <w:name w:val="EmailStyle262"/>
    <w:qFormat/>
    <w:rPr>
      <w:rFonts w:ascii="Century Gothic" w:hAnsi="Century Gothic"/>
      <w:color w:val="auto"/>
      <w:sz w:val="20"/>
    </w:rPr>
  </w:style>
  <w:style w:type="character" w:customStyle="1" w:styleId="EmailStyle263">
    <w:name w:val="EmailStyle263"/>
    <w:qFormat/>
    <w:rPr>
      <w:rFonts w:ascii="Arial" w:hAnsi="Arial"/>
      <w:color w:val="auto"/>
      <w:sz w:val="16"/>
    </w:rPr>
  </w:style>
  <w:style w:type="character" w:customStyle="1" w:styleId="EmailStyle264">
    <w:name w:val="EmailStyle264"/>
    <w:qFormat/>
    <w:rPr>
      <w:rFonts w:ascii="Century Gothic" w:hAnsi="Century Gothic"/>
      <w:color w:val="auto"/>
      <w:sz w:val="20"/>
    </w:rPr>
  </w:style>
  <w:style w:type="character" w:customStyle="1" w:styleId="EmailStyle265">
    <w:name w:val="EmailStyle265"/>
    <w:qFormat/>
    <w:rPr>
      <w:rFonts w:ascii="Arial" w:hAnsi="Arial"/>
      <w:color w:val="auto"/>
      <w:sz w:val="16"/>
    </w:rPr>
  </w:style>
  <w:style w:type="character" w:customStyle="1" w:styleId="EmailStyle266">
    <w:name w:val="EmailStyle266"/>
    <w:qFormat/>
    <w:rPr>
      <w:rFonts w:ascii="Century Gothic" w:hAnsi="Century Gothic"/>
      <w:color w:val="auto"/>
      <w:sz w:val="20"/>
    </w:rPr>
  </w:style>
  <w:style w:type="character" w:customStyle="1" w:styleId="EmailStyle267">
    <w:name w:val="EmailStyle267"/>
    <w:qFormat/>
    <w:rPr>
      <w:rFonts w:ascii="Arial" w:hAnsi="Arial"/>
      <w:color w:val="auto"/>
      <w:sz w:val="16"/>
    </w:rPr>
  </w:style>
  <w:style w:type="character" w:customStyle="1" w:styleId="EmailStyle269">
    <w:name w:val="EmailStyle269"/>
    <w:qFormat/>
    <w:rPr>
      <w:rFonts w:ascii="Century Gothic" w:hAnsi="Century Gothic"/>
      <w:color w:val="auto"/>
      <w:sz w:val="20"/>
    </w:rPr>
  </w:style>
  <w:style w:type="character" w:customStyle="1" w:styleId="EmailStyle270">
    <w:name w:val="EmailStyle270"/>
    <w:qFormat/>
    <w:rPr>
      <w:rFonts w:ascii="Arial" w:hAnsi="Arial"/>
      <w:color w:val="auto"/>
      <w:sz w:val="16"/>
    </w:rPr>
  </w:style>
  <w:style w:type="character" w:customStyle="1" w:styleId="EmailStyle271">
    <w:name w:val="EmailStyle271"/>
    <w:qFormat/>
    <w:rPr>
      <w:rFonts w:ascii="Century Gothic" w:hAnsi="Century Gothic"/>
      <w:color w:val="auto"/>
      <w:sz w:val="20"/>
    </w:rPr>
  </w:style>
  <w:style w:type="character" w:customStyle="1" w:styleId="EmailStyle272">
    <w:name w:val="EmailStyle272"/>
    <w:qFormat/>
    <w:rPr>
      <w:rFonts w:ascii="Arial" w:hAnsi="Arial"/>
      <w:color w:val="auto"/>
      <w:sz w:val="16"/>
    </w:rPr>
  </w:style>
  <w:style w:type="character" w:customStyle="1" w:styleId="EmailStyle273">
    <w:name w:val="EmailStyle273"/>
    <w:qFormat/>
    <w:rPr>
      <w:rFonts w:ascii="Century Gothic" w:hAnsi="Century Gothic"/>
      <w:color w:val="auto"/>
      <w:sz w:val="20"/>
    </w:rPr>
  </w:style>
  <w:style w:type="character" w:customStyle="1" w:styleId="EmailStyle274">
    <w:name w:val="EmailStyle274"/>
    <w:qFormat/>
    <w:rPr>
      <w:rFonts w:ascii="Arial" w:hAnsi="Arial"/>
      <w:color w:val="auto"/>
      <w:sz w:val="16"/>
    </w:rPr>
  </w:style>
  <w:style w:type="character" w:customStyle="1" w:styleId="EmailStyle275">
    <w:name w:val="EmailStyle275"/>
    <w:qFormat/>
    <w:rPr>
      <w:rFonts w:ascii="Century Gothic" w:hAnsi="Century Gothic"/>
      <w:color w:val="auto"/>
      <w:sz w:val="20"/>
    </w:rPr>
  </w:style>
  <w:style w:type="character" w:customStyle="1" w:styleId="EmailStyle276">
    <w:name w:val="EmailStyle276"/>
    <w:qFormat/>
    <w:rPr>
      <w:rFonts w:ascii="Arial" w:hAnsi="Arial"/>
      <w:color w:val="auto"/>
      <w:sz w:val="16"/>
    </w:rPr>
  </w:style>
  <w:style w:type="character" w:customStyle="1" w:styleId="EmailStyle277">
    <w:name w:val="EmailStyle277"/>
    <w:qFormat/>
    <w:rPr>
      <w:rFonts w:ascii="Century Gothic" w:hAnsi="Century Gothic"/>
      <w:color w:val="auto"/>
      <w:sz w:val="20"/>
    </w:rPr>
  </w:style>
  <w:style w:type="character" w:customStyle="1" w:styleId="EmailStyle278">
    <w:name w:val="EmailStyle278"/>
    <w:qFormat/>
    <w:rPr>
      <w:rFonts w:ascii="Arial" w:hAnsi="Arial"/>
      <w:color w:val="auto"/>
      <w:sz w:val="16"/>
    </w:rPr>
  </w:style>
  <w:style w:type="character" w:customStyle="1" w:styleId="EmailStyle279">
    <w:name w:val="EmailStyle279"/>
    <w:qFormat/>
    <w:rPr>
      <w:rFonts w:ascii="Century Gothic" w:hAnsi="Century Gothic"/>
      <w:color w:val="auto"/>
      <w:sz w:val="20"/>
    </w:rPr>
  </w:style>
  <w:style w:type="character" w:customStyle="1" w:styleId="EmailStyle280">
    <w:name w:val="EmailStyle280"/>
    <w:qFormat/>
    <w:rPr>
      <w:rFonts w:ascii="Arial" w:hAnsi="Arial"/>
      <w:color w:val="auto"/>
      <w:sz w:val="16"/>
    </w:rPr>
  </w:style>
  <w:style w:type="character" w:customStyle="1" w:styleId="EmailStyle281">
    <w:name w:val="EmailStyle281"/>
    <w:qFormat/>
    <w:rPr>
      <w:rFonts w:ascii="Century Gothic" w:hAnsi="Century Gothic"/>
      <w:color w:val="auto"/>
      <w:sz w:val="20"/>
    </w:rPr>
  </w:style>
  <w:style w:type="character" w:customStyle="1" w:styleId="EmailStyle282">
    <w:name w:val="EmailStyle282"/>
    <w:qFormat/>
    <w:rPr>
      <w:rFonts w:ascii="Arial" w:hAnsi="Arial"/>
      <w:color w:val="auto"/>
      <w:sz w:val="16"/>
    </w:rPr>
  </w:style>
  <w:style w:type="character" w:customStyle="1" w:styleId="EmailStyle283">
    <w:name w:val="EmailStyle283"/>
    <w:qFormat/>
    <w:rPr>
      <w:rFonts w:ascii="Century Gothic" w:hAnsi="Century Gothic"/>
      <w:color w:val="auto"/>
      <w:sz w:val="20"/>
    </w:rPr>
  </w:style>
  <w:style w:type="character" w:customStyle="1" w:styleId="EmailStyle284">
    <w:name w:val="EmailStyle284"/>
    <w:qFormat/>
    <w:rPr>
      <w:rFonts w:ascii="Arial" w:hAnsi="Arial"/>
      <w:color w:val="auto"/>
      <w:sz w:val="16"/>
    </w:rPr>
  </w:style>
  <w:style w:type="character" w:customStyle="1" w:styleId="EmailStyle285">
    <w:name w:val="EmailStyle285"/>
    <w:qFormat/>
    <w:rPr>
      <w:rFonts w:ascii="Century Gothic" w:hAnsi="Century Gothic"/>
      <w:color w:val="auto"/>
      <w:sz w:val="20"/>
    </w:rPr>
  </w:style>
  <w:style w:type="character" w:customStyle="1" w:styleId="EmailStyle286">
    <w:name w:val="EmailStyle286"/>
    <w:qFormat/>
    <w:rPr>
      <w:rFonts w:ascii="Arial" w:hAnsi="Arial"/>
      <w:color w:val="auto"/>
      <w:sz w:val="16"/>
    </w:rPr>
  </w:style>
  <w:style w:type="character" w:customStyle="1" w:styleId="EmailStyle287">
    <w:name w:val="EmailStyle287"/>
    <w:qFormat/>
    <w:rPr>
      <w:rFonts w:ascii="Century Gothic" w:hAnsi="Century Gothic"/>
      <w:color w:val="auto"/>
      <w:sz w:val="20"/>
    </w:rPr>
  </w:style>
  <w:style w:type="character" w:customStyle="1" w:styleId="EmailStyle288">
    <w:name w:val="EmailStyle288"/>
    <w:qFormat/>
    <w:rPr>
      <w:rFonts w:ascii="Arial" w:hAnsi="Arial"/>
      <w:color w:val="auto"/>
      <w:sz w:val="16"/>
    </w:rPr>
  </w:style>
  <w:style w:type="character" w:customStyle="1" w:styleId="EmailStyle289">
    <w:name w:val="EmailStyle289"/>
    <w:qFormat/>
    <w:rPr>
      <w:rFonts w:ascii="Century Gothic" w:hAnsi="Century Gothic"/>
      <w:color w:val="auto"/>
      <w:sz w:val="20"/>
    </w:rPr>
  </w:style>
  <w:style w:type="character" w:customStyle="1" w:styleId="EmailStyle290">
    <w:name w:val="EmailStyle290"/>
    <w:qFormat/>
    <w:rPr>
      <w:rFonts w:ascii="Arial" w:hAnsi="Arial"/>
      <w:color w:val="auto"/>
      <w:sz w:val="16"/>
    </w:rPr>
  </w:style>
  <w:style w:type="character" w:customStyle="1" w:styleId="EmailStyle291">
    <w:name w:val="EmailStyle291"/>
    <w:qFormat/>
    <w:rPr>
      <w:rFonts w:ascii="Century Gothic" w:hAnsi="Century Gothic"/>
      <w:color w:val="auto"/>
      <w:sz w:val="20"/>
    </w:rPr>
  </w:style>
  <w:style w:type="character" w:customStyle="1" w:styleId="EmailStyle292">
    <w:name w:val="EmailStyle292"/>
    <w:qFormat/>
    <w:rPr>
      <w:rFonts w:ascii="Arial" w:hAnsi="Arial"/>
      <w:color w:val="auto"/>
      <w:sz w:val="16"/>
    </w:rPr>
  </w:style>
  <w:style w:type="character" w:customStyle="1" w:styleId="EmailStyle293">
    <w:name w:val="EmailStyle293"/>
    <w:qFormat/>
    <w:rPr>
      <w:rFonts w:ascii="Century Gothic" w:hAnsi="Century Gothic"/>
      <w:color w:val="auto"/>
      <w:sz w:val="20"/>
    </w:rPr>
  </w:style>
  <w:style w:type="character" w:customStyle="1" w:styleId="EmailStyle294">
    <w:name w:val="EmailStyle294"/>
    <w:qFormat/>
    <w:rPr>
      <w:rFonts w:ascii="Arial" w:hAnsi="Arial"/>
      <w:color w:val="auto"/>
      <w:sz w:val="16"/>
    </w:rPr>
  </w:style>
  <w:style w:type="character" w:customStyle="1" w:styleId="EmailStyle295">
    <w:name w:val="EmailStyle295"/>
    <w:qFormat/>
    <w:rPr>
      <w:rFonts w:ascii="Century Gothic" w:hAnsi="Century Gothic"/>
      <w:color w:val="auto"/>
      <w:sz w:val="20"/>
    </w:rPr>
  </w:style>
  <w:style w:type="character" w:customStyle="1" w:styleId="EmailStyle296">
    <w:name w:val="EmailStyle296"/>
    <w:qFormat/>
    <w:rPr>
      <w:rFonts w:ascii="Arial" w:hAnsi="Arial"/>
      <w:color w:val="auto"/>
      <w:sz w:val="16"/>
    </w:rPr>
  </w:style>
  <w:style w:type="character" w:customStyle="1" w:styleId="EmailStyle297">
    <w:name w:val="EmailStyle297"/>
    <w:qFormat/>
    <w:rPr>
      <w:rFonts w:ascii="Century Gothic" w:hAnsi="Century Gothic"/>
      <w:color w:val="auto"/>
      <w:sz w:val="20"/>
    </w:rPr>
  </w:style>
  <w:style w:type="character" w:customStyle="1" w:styleId="EmailStyle298">
    <w:name w:val="EmailStyle298"/>
    <w:qFormat/>
    <w:rPr>
      <w:rFonts w:ascii="Arial" w:hAnsi="Arial"/>
      <w:color w:val="auto"/>
      <w:sz w:val="16"/>
    </w:rPr>
  </w:style>
  <w:style w:type="character" w:customStyle="1" w:styleId="EmailStyle299">
    <w:name w:val="EmailStyle299"/>
    <w:qFormat/>
    <w:rPr>
      <w:rFonts w:ascii="Century Gothic" w:hAnsi="Century Gothic"/>
      <w:color w:val="auto"/>
      <w:sz w:val="20"/>
    </w:rPr>
  </w:style>
  <w:style w:type="character" w:customStyle="1" w:styleId="EmailStyle300">
    <w:name w:val="EmailStyle300"/>
    <w:qFormat/>
    <w:rPr>
      <w:rFonts w:ascii="Arial" w:hAnsi="Arial"/>
      <w:color w:val="auto"/>
      <w:sz w:val="16"/>
    </w:rPr>
  </w:style>
  <w:style w:type="character" w:customStyle="1" w:styleId="EmailStyle301">
    <w:name w:val="EmailStyle301"/>
    <w:qFormat/>
    <w:rPr>
      <w:rFonts w:ascii="Century Gothic" w:hAnsi="Century Gothic"/>
      <w:color w:val="auto"/>
      <w:sz w:val="20"/>
    </w:rPr>
  </w:style>
  <w:style w:type="character" w:customStyle="1" w:styleId="EmailStyle302">
    <w:name w:val="EmailStyle302"/>
    <w:qFormat/>
    <w:rPr>
      <w:rFonts w:ascii="Arial" w:hAnsi="Arial"/>
      <w:color w:val="auto"/>
      <w:sz w:val="16"/>
    </w:rPr>
  </w:style>
  <w:style w:type="character" w:customStyle="1" w:styleId="EmailStyle303">
    <w:name w:val="EmailStyle303"/>
    <w:qFormat/>
    <w:rPr>
      <w:rFonts w:ascii="Century Gothic" w:hAnsi="Century Gothic"/>
      <w:color w:val="auto"/>
      <w:sz w:val="20"/>
    </w:rPr>
  </w:style>
  <w:style w:type="character" w:customStyle="1" w:styleId="EmailStyle304">
    <w:name w:val="EmailStyle304"/>
    <w:qFormat/>
    <w:rPr>
      <w:rFonts w:ascii="Arial" w:hAnsi="Arial"/>
      <w:color w:val="auto"/>
      <w:sz w:val="16"/>
    </w:rPr>
  </w:style>
  <w:style w:type="character" w:customStyle="1" w:styleId="EmailStyle305">
    <w:name w:val="EmailStyle305"/>
    <w:qFormat/>
    <w:rPr>
      <w:rFonts w:ascii="Century Gothic" w:hAnsi="Century Gothic"/>
      <w:color w:val="auto"/>
      <w:sz w:val="20"/>
    </w:rPr>
  </w:style>
  <w:style w:type="character" w:customStyle="1" w:styleId="EmailStyle306">
    <w:name w:val="EmailStyle306"/>
    <w:qFormat/>
    <w:rPr>
      <w:rFonts w:ascii="Arial" w:hAnsi="Arial"/>
      <w:color w:val="auto"/>
      <w:sz w:val="16"/>
    </w:rPr>
  </w:style>
  <w:style w:type="character" w:customStyle="1" w:styleId="EmailStyle307">
    <w:name w:val="EmailStyle307"/>
    <w:qFormat/>
    <w:rPr>
      <w:rFonts w:ascii="Century Gothic" w:hAnsi="Century Gothic"/>
      <w:color w:val="auto"/>
      <w:sz w:val="20"/>
    </w:rPr>
  </w:style>
  <w:style w:type="character" w:customStyle="1" w:styleId="EmailStyle308">
    <w:name w:val="EmailStyle308"/>
    <w:qFormat/>
    <w:rPr>
      <w:rFonts w:ascii="Arial" w:hAnsi="Arial"/>
      <w:color w:val="auto"/>
      <w:sz w:val="16"/>
    </w:rPr>
  </w:style>
  <w:style w:type="character" w:customStyle="1" w:styleId="EmailStyle309">
    <w:name w:val="EmailStyle309"/>
    <w:qFormat/>
    <w:rPr>
      <w:rFonts w:ascii="Century Gothic" w:hAnsi="Century Gothic"/>
      <w:color w:val="auto"/>
      <w:sz w:val="20"/>
    </w:rPr>
  </w:style>
  <w:style w:type="character" w:customStyle="1" w:styleId="EmailStyle310">
    <w:name w:val="EmailStyle310"/>
    <w:qFormat/>
    <w:rPr>
      <w:rFonts w:ascii="Arial" w:hAnsi="Arial"/>
      <w:color w:val="auto"/>
      <w:sz w:val="16"/>
    </w:rPr>
  </w:style>
  <w:style w:type="character" w:customStyle="1" w:styleId="EmailStyle311">
    <w:name w:val="EmailStyle311"/>
    <w:qFormat/>
    <w:rPr>
      <w:rFonts w:ascii="Century Gothic" w:hAnsi="Century Gothic"/>
      <w:color w:val="auto"/>
      <w:sz w:val="20"/>
    </w:rPr>
  </w:style>
  <w:style w:type="character" w:customStyle="1" w:styleId="EmailStyle312">
    <w:name w:val="EmailStyle312"/>
    <w:qFormat/>
    <w:rPr>
      <w:rFonts w:ascii="Arial" w:hAnsi="Arial"/>
      <w:color w:val="auto"/>
      <w:sz w:val="16"/>
    </w:rPr>
  </w:style>
  <w:style w:type="character" w:customStyle="1" w:styleId="EmailStyle3141">
    <w:name w:val="EmailStyle3141"/>
    <w:qFormat/>
    <w:rPr>
      <w:rFonts w:ascii="Century Gothic" w:hAnsi="Century Gothic"/>
      <w:color w:val="auto"/>
      <w:sz w:val="20"/>
    </w:rPr>
  </w:style>
  <w:style w:type="character" w:customStyle="1" w:styleId="EmailStyle3151">
    <w:name w:val="EmailStyle3151"/>
    <w:qFormat/>
    <w:rPr>
      <w:rFonts w:ascii="Arial" w:hAnsi="Arial"/>
      <w:color w:val="auto"/>
      <w:sz w:val="16"/>
    </w:rPr>
  </w:style>
  <w:style w:type="character" w:customStyle="1" w:styleId="EmailStyle3161">
    <w:name w:val="EmailStyle3161"/>
    <w:qFormat/>
    <w:rPr>
      <w:rFonts w:ascii="Century Gothic" w:hAnsi="Century Gothic"/>
      <w:color w:val="auto"/>
      <w:sz w:val="20"/>
    </w:rPr>
  </w:style>
  <w:style w:type="character" w:customStyle="1" w:styleId="EmailStyle3171">
    <w:name w:val="EmailStyle3171"/>
    <w:qFormat/>
    <w:rPr>
      <w:rFonts w:ascii="Arial" w:hAnsi="Arial"/>
      <w:color w:val="auto"/>
      <w:sz w:val="16"/>
    </w:rPr>
  </w:style>
  <w:style w:type="character" w:customStyle="1" w:styleId="EmailStyle3181">
    <w:name w:val="EmailStyle3181"/>
    <w:qFormat/>
    <w:rPr>
      <w:rFonts w:ascii="Century Gothic" w:hAnsi="Century Gothic"/>
      <w:color w:val="auto"/>
      <w:sz w:val="20"/>
    </w:rPr>
  </w:style>
  <w:style w:type="character" w:customStyle="1" w:styleId="EmailStyle3191">
    <w:name w:val="EmailStyle3191"/>
    <w:qFormat/>
    <w:rPr>
      <w:rFonts w:ascii="Arial" w:hAnsi="Arial"/>
      <w:color w:val="auto"/>
      <w:sz w:val="16"/>
    </w:rPr>
  </w:style>
  <w:style w:type="character" w:customStyle="1" w:styleId="EmailStyle3201">
    <w:name w:val="EmailStyle3201"/>
    <w:qFormat/>
    <w:rPr>
      <w:rFonts w:ascii="Century Gothic" w:hAnsi="Century Gothic"/>
      <w:color w:val="auto"/>
      <w:sz w:val="20"/>
    </w:rPr>
  </w:style>
  <w:style w:type="character" w:customStyle="1" w:styleId="EmailStyle3211">
    <w:name w:val="EmailStyle3211"/>
    <w:qFormat/>
    <w:rPr>
      <w:rFonts w:ascii="Arial" w:hAnsi="Arial"/>
      <w:color w:val="auto"/>
      <w:sz w:val="16"/>
    </w:rPr>
  </w:style>
  <w:style w:type="character" w:customStyle="1" w:styleId="EmailStyle3221">
    <w:name w:val="EmailStyle3221"/>
    <w:qFormat/>
    <w:rPr>
      <w:rFonts w:ascii="Century Gothic" w:hAnsi="Century Gothic"/>
      <w:color w:val="auto"/>
      <w:sz w:val="20"/>
    </w:rPr>
  </w:style>
  <w:style w:type="character" w:customStyle="1" w:styleId="EmailStyle3231">
    <w:name w:val="EmailStyle3231"/>
    <w:qFormat/>
    <w:rPr>
      <w:rFonts w:ascii="Arial" w:hAnsi="Arial"/>
      <w:color w:val="auto"/>
      <w:sz w:val="16"/>
    </w:rPr>
  </w:style>
  <w:style w:type="character" w:customStyle="1" w:styleId="EmailStyle3241">
    <w:name w:val="EmailStyle3241"/>
    <w:qFormat/>
    <w:rPr>
      <w:rFonts w:ascii="Century Gothic" w:hAnsi="Century Gothic"/>
      <w:color w:val="auto"/>
      <w:sz w:val="20"/>
    </w:rPr>
  </w:style>
  <w:style w:type="character" w:customStyle="1" w:styleId="EmailStyle3251">
    <w:name w:val="EmailStyle3251"/>
    <w:qFormat/>
    <w:rPr>
      <w:rFonts w:ascii="Arial" w:hAnsi="Arial"/>
      <w:color w:val="auto"/>
      <w:sz w:val="16"/>
    </w:rPr>
  </w:style>
  <w:style w:type="character" w:customStyle="1" w:styleId="EmailStyle3261">
    <w:name w:val="EmailStyle3261"/>
    <w:qFormat/>
    <w:rPr>
      <w:rFonts w:ascii="Century Gothic" w:hAnsi="Century Gothic"/>
      <w:color w:val="auto"/>
      <w:sz w:val="20"/>
    </w:rPr>
  </w:style>
  <w:style w:type="character" w:customStyle="1" w:styleId="EmailStyle3271">
    <w:name w:val="EmailStyle3271"/>
    <w:qFormat/>
    <w:rPr>
      <w:rFonts w:ascii="Arial" w:hAnsi="Arial"/>
      <w:color w:val="auto"/>
      <w:sz w:val="16"/>
    </w:rPr>
  </w:style>
  <w:style w:type="character" w:customStyle="1" w:styleId="EmailStyle3281">
    <w:name w:val="EmailStyle3281"/>
    <w:qFormat/>
    <w:rPr>
      <w:rFonts w:ascii="Century Gothic" w:hAnsi="Century Gothic"/>
      <w:color w:val="auto"/>
      <w:sz w:val="20"/>
    </w:rPr>
  </w:style>
  <w:style w:type="character" w:customStyle="1" w:styleId="EmailStyle3291">
    <w:name w:val="EmailStyle3291"/>
    <w:qFormat/>
    <w:rPr>
      <w:rFonts w:ascii="Arial" w:hAnsi="Arial"/>
      <w:color w:val="auto"/>
      <w:sz w:val="16"/>
    </w:rPr>
  </w:style>
  <w:style w:type="character" w:customStyle="1" w:styleId="EmailStyle3301">
    <w:name w:val="EmailStyle3301"/>
    <w:qFormat/>
    <w:rPr>
      <w:rFonts w:ascii="Century Gothic" w:hAnsi="Century Gothic"/>
      <w:color w:val="auto"/>
      <w:sz w:val="20"/>
    </w:rPr>
  </w:style>
  <w:style w:type="character" w:customStyle="1" w:styleId="EmailStyle3311">
    <w:name w:val="EmailStyle3311"/>
    <w:qFormat/>
    <w:rPr>
      <w:rFonts w:ascii="Arial" w:hAnsi="Arial"/>
      <w:color w:val="auto"/>
      <w:sz w:val="16"/>
    </w:rPr>
  </w:style>
  <w:style w:type="character" w:customStyle="1" w:styleId="EmailStyle3321">
    <w:name w:val="EmailStyle3321"/>
    <w:qFormat/>
    <w:rPr>
      <w:rFonts w:ascii="Century Gothic" w:hAnsi="Century Gothic"/>
      <w:color w:val="auto"/>
      <w:sz w:val="20"/>
    </w:rPr>
  </w:style>
  <w:style w:type="character" w:customStyle="1" w:styleId="EmailStyle3331">
    <w:name w:val="EmailStyle3331"/>
    <w:qFormat/>
    <w:rPr>
      <w:rFonts w:ascii="Arial" w:hAnsi="Arial"/>
      <w:color w:val="auto"/>
      <w:sz w:val="16"/>
    </w:rPr>
  </w:style>
  <w:style w:type="character" w:customStyle="1" w:styleId="EmailStyle3341">
    <w:name w:val="EmailStyle3341"/>
    <w:qFormat/>
    <w:rPr>
      <w:rFonts w:ascii="Century Gothic" w:hAnsi="Century Gothic"/>
      <w:color w:val="auto"/>
      <w:sz w:val="20"/>
    </w:rPr>
  </w:style>
  <w:style w:type="character" w:customStyle="1" w:styleId="EmailStyle3351">
    <w:name w:val="EmailStyle3351"/>
    <w:qFormat/>
    <w:rPr>
      <w:rFonts w:ascii="Arial" w:hAnsi="Arial"/>
      <w:color w:val="auto"/>
      <w:sz w:val="16"/>
    </w:rPr>
  </w:style>
  <w:style w:type="character" w:customStyle="1" w:styleId="EmailStyle3361">
    <w:name w:val="EmailStyle3361"/>
    <w:qFormat/>
    <w:rPr>
      <w:rFonts w:ascii="Century Gothic" w:hAnsi="Century Gothic"/>
      <w:color w:val="auto"/>
      <w:sz w:val="20"/>
    </w:rPr>
  </w:style>
  <w:style w:type="character" w:customStyle="1" w:styleId="EmailStyle3371">
    <w:name w:val="EmailStyle3371"/>
    <w:qFormat/>
    <w:rPr>
      <w:rFonts w:ascii="Arial" w:hAnsi="Arial"/>
      <w:color w:val="auto"/>
      <w:sz w:val="16"/>
    </w:rPr>
  </w:style>
  <w:style w:type="character" w:customStyle="1" w:styleId="EmailStyle3381">
    <w:name w:val="EmailStyle3381"/>
    <w:qFormat/>
    <w:rPr>
      <w:rFonts w:ascii="Century Gothic" w:hAnsi="Century Gothic"/>
      <w:color w:val="auto"/>
      <w:sz w:val="20"/>
    </w:rPr>
  </w:style>
  <w:style w:type="character" w:customStyle="1" w:styleId="EmailStyle3391">
    <w:name w:val="EmailStyle3391"/>
    <w:qFormat/>
    <w:rPr>
      <w:rFonts w:ascii="Arial" w:hAnsi="Arial"/>
      <w:color w:val="auto"/>
      <w:sz w:val="16"/>
    </w:rPr>
  </w:style>
  <w:style w:type="character" w:customStyle="1" w:styleId="EmailStyle3401">
    <w:name w:val="EmailStyle3401"/>
    <w:qFormat/>
    <w:rPr>
      <w:rFonts w:ascii="Century Gothic" w:hAnsi="Century Gothic"/>
      <w:color w:val="auto"/>
      <w:sz w:val="20"/>
    </w:rPr>
  </w:style>
  <w:style w:type="character" w:customStyle="1" w:styleId="EmailStyle3411">
    <w:name w:val="EmailStyle3411"/>
    <w:qFormat/>
    <w:rPr>
      <w:rFonts w:ascii="Arial" w:hAnsi="Arial"/>
      <w:color w:val="auto"/>
      <w:sz w:val="16"/>
    </w:rPr>
  </w:style>
  <w:style w:type="character" w:customStyle="1" w:styleId="EmailStyle3421">
    <w:name w:val="EmailStyle3421"/>
    <w:qFormat/>
    <w:rPr>
      <w:rFonts w:ascii="Century Gothic" w:hAnsi="Century Gothic"/>
      <w:color w:val="auto"/>
      <w:sz w:val="20"/>
    </w:rPr>
  </w:style>
  <w:style w:type="character" w:customStyle="1" w:styleId="EmailStyle3431">
    <w:name w:val="EmailStyle3431"/>
    <w:qFormat/>
    <w:rPr>
      <w:rFonts w:ascii="Arial" w:hAnsi="Arial"/>
      <w:color w:val="auto"/>
      <w:sz w:val="16"/>
    </w:rPr>
  </w:style>
  <w:style w:type="character" w:customStyle="1" w:styleId="EmailStyle3441">
    <w:name w:val="EmailStyle3441"/>
    <w:qFormat/>
    <w:rPr>
      <w:rFonts w:ascii="Century Gothic" w:hAnsi="Century Gothic"/>
      <w:color w:val="auto"/>
      <w:sz w:val="20"/>
    </w:rPr>
  </w:style>
  <w:style w:type="character" w:customStyle="1" w:styleId="EmailStyle3451">
    <w:name w:val="EmailStyle3451"/>
    <w:qFormat/>
    <w:rPr>
      <w:rFonts w:ascii="Arial" w:hAnsi="Arial"/>
      <w:color w:val="auto"/>
      <w:sz w:val="16"/>
    </w:rPr>
  </w:style>
  <w:style w:type="character" w:customStyle="1" w:styleId="EmailStyle3461">
    <w:name w:val="EmailStyle3461"/>
    <w:qFormat/>
    <w:rPr>
      <w:rFonts w:ascii="Century Gothic" w:hAnsi="Century Gothic"/>
      <w:color w:val="auto"/>
      <w:sz w:val="20"/>
    </w:rPr>
  </w:style>
  <w:style w:type="character" w:customStyle="1" w:styleId="EmailStyle3471">
    <w:name w:val="EmailStyle3471"/>
    <w:qFormat/>
    <w:rPr>
      <w:rFonts w:ascii="Arial" w:hAnsi="Arial"/>
      <w:color w:val="auto"/>
      <w:sz w:val="16"/>
    </w:rPr>
  </w:style>
  <w:style w:type="character" w:customStyle="1" w:styleId="EmailStyle3481">
    <w:name w:val="EmailStyle3481"/>
    <w:qFormat/>
    <w:rPr>
      <w:rFonts w:ascii="Century Gothic" w:hAnsi="Century Gothic"/>
      <w:color w:val="auto"/>
      <w:sz w:val="20"/>
    </w:rPr>
  </w:style>
  <w:style w:type="character" w:customStyle="1" w:styleId="EmailStyle3491">
    <w:name w:val="EmailStyle3491"/>
    <w:qFormat/>
    <w:rPr>
      <w:rFonts w:ascii="Arial" w:hAnsi="Arial"/>
      <w:color w:val="auto"/>
      <w:sz w:val="16"/>
    </w:rPr>
  </w:style>
  <w:style w:type="character" w:customStyle="1" w:styleId="EmailStyle3501">
    <w:name w:val="EmailStyle3501"/>
    <w:qFormat/>
    <w:rPr>
      <w:rFonts w:ascii="Century Gothic" w:hAnsi="Century Gothic"/>
      <w:color w:val="auto"/>
      <w:sz w:val="20"/>
    </w:rPr>
  </w:style>
  <w:style w:type="character" w:customStyle="1" w:styleId="EmailStyle3511">
    <w:name w:val="EmailStyle3511"/>
    <w:qFormat/>
    <w:rPr>
      <w:rFonts w:ascii="Arial" w:hAnsi="Arial"/>
      <w:color w:val="auto"/>
      <w:sz w:val="16"/>
    </w:rPr>
  </w:style>
  <w:style w:type="character" w:customStyle="1" w:styleId="EmailStyle3521">
    <w:name w:val="EmailStyle3521"/>
    <w:qFormat/>
    <w:rPr>
      <w:rFonts w:ascii="Century Gothic" w:hAnsi="Century Gothic"/>
      <w:color w:val="auto"/>
      <w:sz w:val="20"/>
    </w:rPr>
  </w:style>
  <w:style w:type="character" w:customStyle="1" w:styleId="EmailStyle3531">
    <w:name w:val="EmailStyle3531"/>
    <w:qFormat/>
    <w:rPr>
      <w:rFonts w:ascii="Arial" w:hAnsi="Arial"/>
      <w:color w:val="auto"/>
      <w:sz w:val="16"/>
    </w:rPr>
  </w:style>
  <w:style w:type="character" w:customStyle="1" w:styleId="EmailStyle3541">
    <w:name w:val="EmailStyle3541"/>
    <w:qFormat/>
    <w:rPr>
      <w:rFonts w:ascii="Century Gothic" w:hAnsi="Century Gothic"/>
      <w:color w:val="auto"/>
      <w:sz w:val="20"/>
    </w:rPr>
  </w:style>
  <w:style w:type="character" w:customStyle="1" w:styleId="EmailStyle3551">
    <w:name w:val="EmailStyle3551"/>
    <w:qFormat/>
    <w:rPr>
      <w:rFonts w:ascii="Arial" w:hAnsi="Arial"/>
      <w:color w:val="auto"/>
      <w:sz w:val="16"/>
    </w:rPr>
  </w:style>
  <w:style w:type="character" w:customStyle="1" w:styleId="EmailStyle3561">
    <w:name w:val="EmailStyle3561"/>
    <w:qFormat/>
    <w:rPr>
      <w:rFonts w:ascii="Century Gothic" w:hAnsi="Century Gothic"/>
      <w:color w:val="auto"/>
      <w:sz w:val="20"/>
    </w:rPr>
  </w:style>
  <w:style w:type="character" w:customStyle="1" w:styleId="EmailStyle3571">
    <w:name w:val="EmailStyle3571"/>
    <w:qFormat/>
    <w:rPr>
      <w:rFonts w:ascii="Arial" w:hAnsi="Arial"/>
      <w:color w:val="auto"/>
      <w:sz w:val="16"/>
    </w:rPr>
  </w:style>
  <w:style w:type="character" w:customStyle="1" w:styleId="EmailStyle781">
    <w:name w:val="EmailStyle781"/>
    <w:qFormat/>
    <w:rPr>
      <w:rFonts w:ascii="Century Gothic" w:hAnsi="Century Gothic" w:cs="Century Gothic"/>
      <w:color w:val="auto"/>
      <w:sz w:val="20"/>
      <w:szCs w:val="20"/>
    </w:rPr>
  </w:style>
  <w:style w:type="character" w:customStyle="1" w:styleId="EmailStyle791">
    <w:name w:val="EmailStyle791"/>
    <w:qFormat/>
    <w:rPr>
      <w:rFonts w:ascii="Arial" w:hAnsi="Arial" w:cs="Arial"/>
      <w:color w:val="auto"/>
      <w:sz w:val="16"/>
      <w:szCs w:val="16"/>
    </w:rPr>
  </w:style>
  <w:style w:type="character" w:customStyle="1" w:styleId="EmailStyle110">
    <w:name w:val="EmailStyle110"/>
    <w:qFormat/>
    <w:rPr>
      <w:rFonts w:ascii="Century Gothic" w:hAnsi="Century Gothic" w:cs="Century Gothic"/>
      <w:color w:val="auto"/>
      <w:sz w:val="20"/>
      <w:szCs w:val="20"/>
    </w:rPr>
  </w:style>
  <w:style w:type="character" w:customStyle="1" w:styleId="EmailStyle111">
    <w:name w:val="EmailStyle111"/>
    <w:qFormat/>
    <w:rPr>
      <w:rFonts w:ascii="Arial" w:hAnsi="Arial" w:cs="Arial"/>
      <w:color w:val="auto"/>
      <w:sz w:val="16"/>
      <w:szCs w:val="16"/>
    </w:rPr>
  </w:style>
  <w:style w:type="character" w:customStyle="1" w:styleId="EmailStyle1271">
    <w:name w:val="EmailStyle1271"/>
    <w:qFormat/>
    <w:rPr>
      <w:rFonts w:ascii="Century Gothic" w:hAnsi="Century Gothic" w:cs="Century Gothic"/>
      <w:color w:val="auto"/>
      <w:sz w:val="20"/>
      <w:szCs w:val="20"/>
    </w:rPr>
  </w:style>
  <w:style w:type="character" w:customStyle="1" w:styleId="EmailStyle1281">
    <w:name w:val="EmailStyle1281"/>
    <w:qFormat/>
    <w:rPr>
      <w:rFonts w:ascii="Arial" w:hAnsi="Arial" w:cs="Arial"/>
      <w:color w:val="auto"/>
      <w:sz w:val="16"/>
      <w:szCs w:val="16"/>
    </w:rPr>
  </w:style>
  <w:style w:type="character" w:customStyle="1" w:styleId="EmailStyle129">
    <w:name w:val="EmailStyle129"/>
    <w:qFormat/>
    <w:rPr>
      <w:rFonts w:ascii="Century Gothic" w:hAnsi="Century Gothic" w:cs="Century Gothic"/>
      <w:color w:val="auto"/>
      <w:sz w:val="20"/>
      <w:szCs w:val="20"/>
    </w:rPr>
  </w:style>
  <w:style w:type="character" w:customStyle="1" w:styleId="EmailStyle130">
    <w:name w:val="EmailStyle130"/>
    <w:qFormat/>
    <w:rPr>
      <w:rFonts w:ascii="Arial" w:hAnsi="Arial" w:cs="Arial"/>
      <w:color w:val="auto"/>
      <w:sz w:val="16"/>
      <w:szCs w:val="16"/>
    </w:rPr>
  </w:style>
  <w:style w:type="character" w:customStyle="1" w:styleId="EmailStyle1311">
    <w:name w:val="EmailStyle1311"/>
    <w:qFormat/>
    <w:rPr>
      <w:rFonts w:ascii="Century Gothic" w:hAnsi="Century Gothic" w:cs="Century Gothic"/>
      <w:color w:val="auto"/>
      <w:sz w:val="20"/>
      <w:szCs w:val="20"/>
    </w:rPr>
  </w:style>
  <w:style w:type="character" w:customStyle="1" w:styleId="EmailStyle1321">
    <w:name w:val="EmailStyle1321"/>
    <w:qFormat/>
    <w:rPr>
      <w:rFonts w:ascii="Arial" w:hAnsi="Arial" w:cs="Arial"/>
      <w:color w:val="auto"/>
      <w:sz w:val="16"/>
      <w:szCs w:val="16"/>
    </w:rPr>
  </w:style>
  <w:style w:type="character" w:customStyle="1" w:styleId="EmailStyle133">
    <w:name w:val="EmailStyle133"/>
    <w:qFormat/>
    <w:rPr>
      <w:rFonts w:ascii="Century Gothic" w:hAnsi="Century Gothic" w:cs="Century Gothic"/>
      <w:color w:val="auto"/>
      <w:sz w:val="20"/>
      <w:szCs w:val="20"/>
    </w:rPr>
  </w:style>
  <w:style w:type="character" w:customStyle="1" w:styleId="EmailStyle134">
    <w:name w:val="EmailStyle134"/>
    <w:qFormat/>
    <w:rPr>
      <w:rFonts w:ascii="Arial" w:hAnsi="Arial" w:cs="Arial"/>
      <w:color w:val="auto"/>
      <w:sz w:val="16"/>
      <w:szCs w:val="16"/>
    </w:rPr>
  </w:style>
  <w:style w:type="character" w:customStyle="1" w:styleId="EmailStyle1351">
    <w:name w:val="EmailStyle1351"/>
    <w:qFormat/>
    <w:rPr>
      <w:rFonts w:ascii="Century Gothic" w:hAnsi="Century Gothic" w:cs="Century Gothic"/>
      <w:color w:val="auto"/>
      <w:sz w:val="20"/>
      <w:szCs w:val="20"/>
    </w:rPr>
  </w:style>
  <w:style w:type="character" w:customStyle="1" w:styleId="EmailStyle1361">
    <w:name w:val="EmailStyle1361"/>
    <w:qFormat/>
    <w:rPr>
      <w:rFonts w:ascii="Arial" w:hAnsi="Arial" w:cs="Arial"/>
      <w:color w:val="auto"/>
      <w:sz w:val="16"/>
      <w:szCs w:val="16"/>
    </w:rPr>
  </w:style>
  <w:style w:type="character" w:customStyle="1" w:styleId="EmailStyle137">
    <w:name w:val="EmailStyle137"/>
    <w:qFormat/>
    <w:rPr>
      <w:rFonts w:ascii="Century Gothic" w:hAnsi="Century Gothic" w:cs="Century Gothic"/>
      <w:color w:val="auto"/>
      <w:sz w:val="20"/>
      <w:szCs w:val="20"/>
    </w:rPr>
  </w:style>
  <w:style w:type="character" w:customStyle="1" w:styleId="EmailStyle138">
    <w:name w:val="EmailStyle138"/>
    <w:qFormat/>
    <w:rPr>
      <w:rFonts w:ascii="Arial" w:hAnsi="Arial" w:cs="Arial"/>
      <w:color w:val="auto"/>
      <w:sz w:val="16"/>
      <w:szCs w:val="16"/>
    </w:rPr>
  </w:style>
  <w:style w:type="character" w:customStyle="1" w:styleId="EmailStyle1391">
    <w:name w:val="EmailStyle1391"/>
    <w:qFormat/>
    <w:rPr>
      <w:rFonts w:ascii="Century Gothic" w:hAnsi="Century Gothic" w:cs="Century Gothic"/>
      <w:color w:val="auto"/>
      <w:sz w:val="20"/>
      <w:szCs w:val="20"/>
    </w:rPr>
  </w:style>
  <w:style w:type="character" w:customStyle="1" w:styleId="EmailStyle1401">
    <w:name w:val="EmailStyle1401"/>
    <w:qFormat/>
    <w:rPr>
      <w:rFonts w:ascii="Arial" w:hAnsi="Arial" w:cs="Arial"/>
      <w:color w:val="auto"/>
      <w:sz w:val="16"/>
      <w:szCs w:val="16"/>
    </w:rPr>
  </w:style>
  <w:style w:type="character" w:customStyle="1" w:styleId="EmailStyle141">
    <w:name w:val="EmailStyle141"/>
    <w:qFormat/>
    <w:rPr>
      <w:rFonts w:ascii="Century Gothic" w:hAnsi="Century Gothic" w:cs="Century Gothic"/>
      <w:color w:val="auto"/>
      <w:sz w:val="20"/>
      <w:szCs w:val="20"/>
    </w:rPr>
  </w:style>
  <w:style w:type="character" w:customStyle="1" w:styleId="EmailStyle142">
    <w:name w:val="EmailStyle142"/>
    <w:qFormat/>
    <w:rPr>
      <w:rFonts w:ascii="Arial" w:hAnsi="Arial" w:cs="Arial"/>
      <w:color w:val="auto"/>
      <w:sz w:val="16"/>
      <w:szCs w:val="16"/>
    </w:rPr>
  </w:style>
  <w:style w:type="character" w:customStyle="1" w:styleId="EmailStyle1431">
    <w:name w:val="EmailStyle1431"/>
    <w:qFormat/>
    <w:rPr>
      <w:rFonts w:ascii="Century Gothic" w:hAnsi="Century Gothic" w:cs="Century Gothic"/>
      <w:color w:val="auto"/>
      <w:sz w:val="20"/>
      <w:szCs w:val="20"/>
    </w:rPr>
  </w:style>
  <w:style w:type="character" w:customStyle="1" w:styleId="EmailStyle1441">
    <w:name w:val="EmailStyle1441"/>
    <w:qFormat/>
    <w:rPr>
      <w:rFonts w:ascii="Arial" w:hAnsi="Arial" w:cs="Arial"/>
      <w:color w:val="auto"/>
      <w:sz w:val="16"/>
      <w:szCs w:val="16"/>
    </w:rPr>
  </w:style>
  <w:style w:type="character" w:customStyle="1" w:styleId="EmailStyle145">
    <w:name w:val="EmailStyle145"/>
    <w:qFormat/>
    <w:rPr>
      <w:rFonts w:ascii="Century Gothic" w:hAnsi="Century Gothic" w:cs="Century Gothic"/>
      <w:color w:val="auto"/>
      <w:sz w:val="20"/>
      <w:szCs w:val="20"/>
    </w:rPr>
  </w:style>
  <w:style w:type="character" w:customStyle="1" w:styleId="EmailStyle146">
    <w:name w:val="EmailStyle146"/>
    <w:qFormat/>
    <w:rPr>
      <w:rFonts w:ascii="Arial" w:hAnsi="Arial" w:cs="Arial"/>
      <w:color w:val="auto"/>
      <w:sz w:val="16"/>
      <w:szCs w:val="16"/>
    </w:rPr>
  </w:style>
  <w:style w:type="character" w:customStyle="1" w:styleId="EmailStyle1471">
    <w:name w:val="EmailStyle1471"/>
    <w:qFormat/>
    <w:rPr>
      <w:rFonts w:ascii="Century Gothic" w:hAnsi="Century Gothic" w:cs="Century Gothic"/>
      <w:color w:val="auto"/>
      <w:sz w:val="20"/>
      <w:szCs w:val="20"/>
    </w:rPr>
  </w:style>
  <w:style w:type="character" w:customStyle="1" w:styleId="EmailStyle1481">
    <w:name w:val="EmailStyle1481"/>
    <w:qFormat/>
    <w:rPr>
      <w:rFonts w:ascii="Arial" w:hAnsi="Arial" w:cs="Arial"/>
      <w:color w:val="auto"/>
      <w:sz w:val="16"/>
      <w:szCs w:val="16"/>
    </w:rPr>
  </w:style>
  <w:style w:type="character" w:customStyle="1" w:styleId="EmailStyle149">
    <w:name w:val="EmailStyle149"/>
    <w:qFormat/>
    <w:rPr>
      <w:rFonts w:ascii="Century Gothic" w:hAnsi="Century Gothic" w:cs="Century Gothic"/>
      <w:color w:val="auto"/>
      <w:sz w:val="20"/>
      <w:szCs w:val="20"/>
    </w:rPr>
  </w:style>
  <w:style w:type="character" w:customStyle="1" w:styleId="EmailStyle150">
    <w:name w:val="EmailStyle150"/>
    <w:qFormat/>
    <w:rPr>
      <w:rFonts w:ascii="Arial" w:hAnsi="Arial" w:cs="Arial"/>
      <w:color w:val="auto"/>
      <w:sz w:val="16"/>
      <w:szCs w:val="16"/>
    </w:rPr>
  </w:style>
  <w:style w:type="character" w:customStyle="1" w:styleId="EmailStyle1511">
    <w:name w:val="EmailStyle1511"/>
    <w:qFormat/>
    <w:rPr>
      <w:rFonts w:ascii="Century Gothic" w:hAnsi="Century Gothic" w:cs="Century Gothic"/>
      <w:color w:val="auto"/>
      <w:sz w:val="20"/>
      <w:szCs w:val="20"/>
    </w:rPr>
  </w:style>
  <w:style w:type="character" w:customStyle="1" w:styleId="EmailStyle1521">
    <w:name w:val="EmailStyle1521"/>
    <w:qFormat/>
    <w:rPr>
      <w:rFonts w:ascii="Arial" w:hAnsi="Arial" w:cs="Arial"/>
      <w:color w:val="auto"/>
      <w:sz w:val="16"/>
      <w:szCs w:val="16"/>
    </w:rPr>
  </w:style>
  <w:style w:type="character" w:customStyle="1" w:styleId="EmailStyle153">
    <w:name w:val="EmailStyle153"/>
    <w:qFormat/>
    <w:rPr>
      <w:rFonts w:ascii="Century Gothic" w:hAnsi="Century Gothic" w:cs="Century Gothic"/>
      <w:color w:val="auto"/>
      <w:sz w:val="20"/>
      <w:szCs w:val="20"/>
    </w:rPr>
  </w:style>
  <w:style w:type="character" w:customStyle="1" w:styleId="EmailStyle154">
    <w:name w:val="EmailStyle154"/>
    <w:qFormat/>
    <w:rPr>
      <w:rFonts w:ascii="Arial" w:hAnsi="Arial" w:cs="Arial"/>
      <w:color w:val="auto"/>
      <w:sz w:val="16"/>
      <w:szCs w:val="16"/>
    </w:rPr>
  </w:style>
  <w:style w:type="character" w:customStyle="1" w:styleId="EmailStyle1551">
    <w:name w:val="EmailStyle1551"/>
    <w:qFormat/>
    <w:rPr>
      <w:rFonts w:ascii="Century Gothic" w:hAnsi="Century Gothic" w:cs="Century Gothic"/>
      <w:color w:val="auto"/>
      <w:sz w:val="20"/>
      <w:szCs w:val="20"/>
    </w:rPr>
  </w:style>
  <w:style w:type="character" w:customStyle="1" w:styleId="EmailStyle1561">
    <w:name w:val="EmailStyle1561"/>
    <w:qFormat/>
    <w:rPr>
      <w:rFonts w:ascii="Arial" w:hAnsi="Arial" w:cs="Arial"/>
      <w:color w:val="auto"/>
      <w:sz w:val="16"/>
      <w:szCs w:val="16"/>
    </w:rPr>
  </w:style>
  <w:style w:type="character" w:customStyle="1" w:styleId="EmailStyle157">
    <w:name w:val="EmailStyle157"/>
    <w:qFormat/>
    <w:rPr>
      <w:rFonts w:ascii="Century Gothic" w:hAnsi="Century Gothic" w:cs="Century Gothic"/>
      <w:color w:val="auto"/>
      <w:sz w:val="20"/>
      <w:szCs w:val="20"/>
    </w:rPr>
  </w:style>
  <w:style w:type="character" w:customStyle="1" w:styleId="EmailStyle158">
    <w:name w:val="EmailStyle158"/>
    <w:qFormat/>
    <w:rPr>
      <w:rFonts w:ascii="Arial" w:hAnsi="Arial" w:cs="Arial"/>
      <w:color w:val="auto"/>
      <w:sz w:val="16"/>
      <w:szCs w:val="16"/>
    </w:rPr>
  </w:style>
  <w:style w:type="character" w:customStyle="1" w:styleId="EmailStyle1591">
    <w:name w:val="EmailStyle1591"/>
    <w:qFormat/>
    <w:rPr>
      <w:rFonts w:ascii="Century Gothic" w:hAnsi="Century Gothic" w:cs="Century Gothic"/>
      <w:color w:val="auto"/>
      <w:sz w:val="20"/>
      <w:szCs w:val="20"/>
    </w:rPr>
  </w:style>
  <w:style w:type="character" w:customStyle="1" w:styleId="EmailStyle1601">
    <w:name w:val="EmailStyle1601"/>
    <w:qFormat/>
    <w:rPr>
      <w:rFonts w:ascii="Arial" w:hAnsi="Arial" w:cs="Arial"/>
      <w:color w:val="auto"/>
      <w:sz w:val="16"/>
      <w:szCs w:val="16"/>
    </w:rPr>
  </w:style>
  <w:style w:type="character" w:customStyle="1" w:styleId="EmailStyle161">
    <w:name w:val="EmailStyle161"/>
    <w:qFormat/>
    <w:rPr>
      <w:rFonts w:ascii="Century Gothic" w:hAnsi="Century Gothic" w:cs="Century Gothic"/>
      <w:color w:val="auto"/>
      <w:sz w:val="20"/>
      <w:szCs w:val="20"/>
    </w:rPr>
  </w:style>
  <w:style w:type="character" w:customStyle="1" w:styleId="EmailStyle162">
    <w:name w:val="EmailStyle162"/>
    <w:qFormat/>
    <w:rPr>
      <w:rFonts w:ascii="Arial" w:hAnsi="Arial" w:cs="Arial"/>
      <w:color w:val="auto"/>
      <w:sz w:val="16"/>
      <w:szCs w:val="16"/>
    </w:rPr>
  </w:style>
  <w:style w:type="character" w:customStyle="1" w:styleId="EmailStyle1631">
    <w:name w:val="EmailStyle1631"/>
    <w:qFormat/>
    <w:rPr>
      <w:rFonts w:ascii="Century Gothic" w:hAnsi="Century Gothic" w:cs="Century Gothic"/>
      <w:color w:val="auto"/>
      <w:sz w:val="20"/>
      <w:szCs w:val="20"/>
    </w:rPr>
  </w:style>
  <w:style w:type="character" w:customStyle="1" w:styleId="EmailStyle1641">
    <w:name w:val="EmailStyle1641"/>
    <w:qFormat/>
    <w:rPr>
      <w:rFonts w:ascii="Arial" w:hAnsi="Arial" w:cs="Arial"/>
      <w:color w:val="auto"/>
      <w:sz w:val="16"/>
      <w:szCs w:val="16"/>
    </w:rPr>
  </w:style>
  <w:style w:type="character" w:customStyle="1" w:styleId="EmailStyle165">
    <w:name w:val="EmailStyle165"/>
    <w:qFormat/>
    <w:rPr>
      <w:rFonts w:ascii="Century Gothic" w:hAnsi="Century Gothic" w:cs="Century Gothic"/>
      <w:color w:val="auto"/>
      <w:sz w:val="20"/>
      <w:szCs w:val="20"/>
    </w:rPr>
  </w:style>
  <w:style w:type="character" w:customStyle="1" w:styleId="EmailStyle166">
    <w:name w:val="EmailStyle166"/>
    <w:qFormat/>
    <w:rPr>
      <w:rFonts w:ascii="Arial" w:hAnsi="Arial" w:cs="Arial"/>
      <w:color w:val="auto"/>
      <w:sz w:val="16"/>
      <w:szCs w:val="16"/>
    </w:rPr>
  </w:style>
  <w:style w:type="character" w:styleId="Lienhypertextesuivivisit">
    <w:name w:val="FollowedHyperlink"/>
    <w:basedOn w:val="Policepardfaut"/>
    <w:qFormat/>
    <w:rPr>
      <w:rFonts w:cs="Times New Roman"/>
      <w:color w:val="954F72"/>
      <w:u w:val="single"/>
    </w:rPr>
  </w:style>
  <w:style w:type="character" w:customStyle="1" w:styleId="TitreCar">
    <w:name w:val="Titre Car"/>
    <w:qFormat/>
    <w:rPr>
      <w:rFonts w:ascii="Arial" w:hAnsi="Arial"/>
      <w:spacing w:val="-10"/>
      <w:kern w:val="2"/>
      <w:sz w:val="56"/>
      <w:szCs w:val="56"/>
      <w:lang w:eastAsia="en-US"/>
    </w:rPr>
  </w:style>
  <w:style w:type="character" w:customStyle="1" w:styleId="Sous-titreCar">
    <w:name w:val="Sous-titre Car"/>
    <w:qFormat/>
    <w:rPr>
      <w:rFonts w:ascii="Arial" w:hAnsi="Arial"/>
      <w:color w:val="5A5A5A"/>
      <w:spacing w:val="15"/>
      <w:sz w:val="22"/>
      <w:szCs w:val="22"/>
      <w:lang w:eastAsia="en-US"/>
    </w:rPr>
  </w:style>
  <w:style w:type="character" w:customStyle="1" w:styleId="Accentuationlgre1">
    <w:name w:val="Accentuation légère1"/>
    <w:qFormat/>
    <w:rPr>
      <w:rFonts w:ascii="Arial" w:hAnsi="Arial"/>
      <w:i/>
      <w:iCs/>
      <w:color w:val="404040"/>
    </w:rPr>
  </w:style>
  <w:style w:type="character" w:styleId="Accentuation">
    <w:name w:val="Emphasis"/>
    <w:qFormat/>
    <w:rPr>
      <w:rFonts w:ascii="Arial" w:hAnsi="Arial"/>
      <w:i/>
      <w:iCs/>
    </w:rPr>
  </w:style>
  <w:style w:type="character" w:customStyle="1" w:styleId="Accentuationintense1">
    <w:name w:val="Accentuation intense1"/>
    <w:qFormat/>
    <w:rPr>
      <w:rFonts w:ascii="Arial" w:hAnsi="Arial"/>
      <w:i/>
      <w:iCs/>
      <w:color w:val="4472C4"/>
    </w:rPr>
  </w:style>
  <w:style w:type="character" w:styleId="lev">
    <w:name w:val="Strong"/>
    <w:qFormat/>
    <w:rPr>
      <w:rFonts w:ascii="Arial" w:hAnsi="Arial"/>
      <w:b/>
      <w:bCs/>
    </w:rPr>
  </w:style>
  <w:style w:type="character" w:customStyle="1" w:styleId="CitationCar">
    <w:name w:val="Citation Car"/>
    <w:qFormat/>
    <w:rPr>
      <w:rFonts w:ascii="Arial" w:eastAsia="Calibri" w:hAnsi="Arial" w:cs="Arial"/>
      <w:i/>
      <w:iCs/>
      <w:color w:val="404040"/>
      <w:sz w:val="22"/>
      <w:szCs w:val="22"/>
      <w:lang w:eastAsia="en-US"/>
    </w:rPr>
  </w:style>
  <w:style w:type="character" w:customStyle="1" w:styleId="CitationintenseCar">
    <w:name w:val="Citation intense Car"/>
    <w:qFormat/>
    <w:rPr>
      <w:rFonts w:ascii="Arial" w:eastAsia="Calibri" w:hAnsi="Arial" w:cs="Arial"/>
      <w:i/>
      <w:iCs/>
      <w:color w:val="4472C4"/>
      <w:sz w:val="22"/>
      <w:szCs w:val="22"/>
      <w:lang w:eastAsia="en-US"/>
    </w:rPr>
  </w:style>
  <w:style w:type="character" w:customStyle="1" w:styleId="Rfrencelgre1">
    <w:name w:val="Référence légère1"/>
    <w:qFormat/>
    <w:rPr>
      <w:rFonts w:ascii="Arial" w:hAnsi="Arial"/>
      <w:smallCaps/>
      <w:color w:val="5A5A5A"/>
    </w:rPr>
  </w:style>
  <w:style w:type="character" w:styleId="Rfrenceintense">
    <w:name w:val="Intense Reference"/>
    <w:qFormat/>
    <w:rPr>
      <w:rFonts w:ascii="Arial" w:hAnsi="Arial"/>
      <w:b/>
      <w:bCs/>
      <w:smallCaps/>
      <w:color w:val="4472C4"/>
      <w:spacing w:val="5"/>
    </w:rPr>
  </w:style>
  <w:style w:type="character" w:styleId="Titredulivre">
    <w:name w:val="Book Title"/>
    <w:qFormat/>
    <w:rPr>
      <w:rFonts w:ascii="Arial" w:hAnsi="Arial"/>
      <w:b/>
      <w:bCs/>
      <w:i/>
      <w:iCs/>
      <w:spacing w:val="5"/>
    </w:rPr>
  </w:style>
  <w:style w:type="character" w:customStyle="1" w:styleId="WWCharLFO1LVL1">
    <w:name w:val="WW_CharLFO1LVL1"/>
    <w:qFormat/>
    <w:rPr>
      <w:rFonts w:ascii="Symbol" w:hAnsi="Symbol"/>
    </w:rPr>
  </w:style>
  <w:style w:type="character" w:customStyle="1" w:styleId="WWCharLFO2LVL1">
    <w:name w:val="WW_CharLFO2LVL1"/>
    <w:qFormat/>
    <w:rPr>
      <w:rFonts w:ascii="Times New Roman" w:hAnsi="Times New Roman" w:cs="Times New Roman"/>
    </w:rPr>
  </w:style>
  <w:style w:type="character" w:customStyle="1" w:styleId="WWCharLFO3LVL1">
    <w:name w:val="WW_CharLFO3LVL1"/>
    <w:qFormat/>
    <w:rPr>
      <w:rFonts w:ascii="Times New Roman" w:hAnsi="Times New Roman"/>
      <w:sz w:val="18"/>
    </w:rPr>
  </w:style>
  <w:style w:type="character" w:customStyle="1" w:styleId="WWCharLFO4LVL1">
    <w:name w:val="WW_CharLFO4LVL1"/>
    <w:qFormat/>
    <w:rPr>
      <w:rFonts w:ascii="Wingdings" w:hAnsi="Wingdings"/>
    </w:rPr>
  </w:style>
  <w:style w:type="character" w:customStyle="1" w:styleId="WWCharLFO5LVL2">
    <w:name w:val="WW_CharLFO5LVL2"/>
    <w:qFormat/>
    <w:rPr>
      <w:rFonts w:ascii="Courier New" w:hAnsi="Courier New"/>
    </w:rPr>
  </w:style>
  <w:style w:type="character" w:customStyle="1" w:styleId="WWCharLFO5LVL3">
    <w:name w:val="WW_CharLFO5LVL3"/>
    <w:qFormat/>
    <w:rPr>
      <w:rFonts w:ascii="Wingdings" w:hAnsi="Wingdings"/>
    </w:rPr>
  </w:style>
  <w:style w:type="character" w:customStyle="1" w:styleId="WWCharLFO5LVL4">
    <w:name w:val="WW_CharLFO5LVL4"/>
    <w:qFormat/>
    <w:rPr>
      <w:rFonts w:ascii="Symbol" w:hAnsi="Symbol"/>
    </w:rPr>
  </w:style>
  <w:style w:type="character" w:customStyle="1" w:styleId="WWCharLFO5LVL5">
    <w:name w:val="WW_CharLFO5LVL5"/>
    <w:qFormat/>
    <w:rPr>
      <w:rFonts w:ascii="Courier New" w:hAnsi="Courier New"/>
    </w:rPr>
  </w:style>
  <w:style w:type="character" w:customStyle="1" w:styleId="WWCharLFO5LVL6">
    <w:name w:val="WW_CharLFO5LVL6"/>
    <w:qFormat/>
    <w:rPr>
      <w:rFonts w:ascii="Wingdings" w:hAnsi="Wingdings"/>
    </w:rPr>
  </w:style>
  <w:style w:type="character" w:customStyle="1" w:styleId="WWCharLFO5LVL7">
    <w:name w:val="WW_CharLFO5LVL7"/>
    <w:qFormat/>
    <w:rPr>
      <w:rFonts w:ascii="Symbol" w:hAnsi="Symbol"/>
    </w:rPr>
  </w:style>
  <w:style w:type="character" w:customStyle="1" w:styleId="WWCharLFO5LVL8">
    <w:name w:val="WW_CharLFO5LVL8"/>
    <w:qFormat/>
    <w:rPr>
      <w:rFonts w:ascii="Courier New" w:hAnsi="Courier New"/>
    </w:rPr>
  </w:style>
  <w:style w:type="character" w:customStyle="1" w:styleId="WWCharLFO5LVL9">
    <w:name w:val="WW_CharLFO5LVL9"/>
    <w:qFormat/>
    <w:rPr>
      <w:rFonts w:ascii="Wingdings" w:hAnsi="Wingdings"/>
    </w:rPr>
  </w:style>
  <w:style w:type="character" w:customStyle="1" w:styleId="WWCharLFO6LVL1">
    <w:name w:val="WW_CharLFO6LVL1"/>
    <w:qFormat/>
    <w:rPr>
      <w:rFonts w:ascii="Symbol" w:hAnsi="Symbol"/>
      <w:color w:val="auto"/>
    </w:rPr>
  </w:style>
  <w:style w:type="character" w:customStyle="1" w:styleId="WWCharLFO6LVL2">
    <w:name w:val="WW_CharLFO6LVL2"/>
    <w:qFormat/>
    <w:rPr>
      <w:rFonts w:ascii="Courier New" w:hAnsi="Courier New"/>
    </w:rPr>
  </w:style>
  <w:style w:type="character" w:customStyle="1" w:styleId="WWCharLFO6LVL3">
    <w:name w:val="WW_CharLFO6LVL3"/>
    <w:qFormat/>
    <w:rPr>
      <w:rFonts w:ascii="Wingdings" w:hAnsi="Wingdings"/>
    </w:rPr>
  </w:style>
  <w:style w:type="character" w:customStyle="1" w:styleId="WWCharLFO6LVL4">
    <w:name w:val="WW_CharLFO6LVL4"/>
    <w:qFormat/>
    <w:rPr>
      <w:rFonts w:ascii="Symbol" w:hAnsi="Symbol"/>
    </w:rPr>
  </w:style>
  <w:style w:type="character" w:customStyle="1" w:styleId="WWCharLFO6LVL5">
    <w:name w:val="WW_CharLFO6LVL5"/>
    <w:qFormat/>
    <w:rPr>
      <w:rFonts w:ascii="Courier New" w:hAnsi="Courier New"/>
    </w:rPr>
  </w:style>
  <w:style w:type="character" w:customStyle="1" w:styleId="WWCharLFO6LVL6">
    <w:name w:val="WW_CharLFO6LVL6"/>
    <w:qFormat/>
    <w:rPr>
      <w:rFonts w:ascii="Wingdings" w:hAnsi="Wingdings"/>
    </w:rPr>
  </w:style>
  <w:style w:type="character" w:customStyle="1" w:styleId="WWCharLFO6LVL7">
    <w:name w:val="WW_CharLFO6LVL7"/>
    <w:qFormat/>
    <w:rPr>
      <w:rFonts w:ascii="Symbol" w:hAnsi="Symbol"/>
    </w:rPr>
  </w:style>
  <w:style w:type="character" w:customStyle="1" w:styleId="WWCharLFO6LVL8">
    <w:name w:val="WW_CharLFO6LVL8"/>
    <w:qFormat/>
    <w:rPr>
      <w:rFonts w:ascii="Courier New" w:hAnsi="Courier New"/>
    </w:rPr>
  </w:style>
  <w:style w:type="character" w:customStyle="1" w:styleId="WWCharLFO6LVL9">
    <w:name w:val="WW_CharLFO6LVL9"/>
    <w:qFormat/>
    <w:rPr>
      <w:rFonts w:ascii="Wingdings" w:hAnsi="Wingdings"/>
    </w:rPr>
  </w:style>
  <w:style w:type="character" w:customStyle="1" w:styleId="WWCharLFO7LVL1">
    <w:name w:val="WW_CharLFO7LVL1"/>
    <w:qFormat/>
    <w:rPr>
      <w:rFonts w:cs="Times New Roman"/>
    </w:rPr>
  </w:style>
  <w:style w:type="character" w:customStyle="1" w:styleId="WWCharLFO7LVL2">
    <w:name w:val="WW_CharLFO7LVL2"/>
    <w:qFormat/>
    <w:rPr>
      <w:rFonts w:cs="Times New Roman"/>
    </w:rPr>
  </w:style>
  <w:style w:type="character" w:customStyle="1" w:styleId="WWCharLFO7LVL3">
    <w:name w:val="WW_CharLFO7LVL3"/>
    <w:qFormat/>
    <w:rPr>
      <w:rFonts w:cs="Times New Roman"/>
    </w:rPr>
  </w:style>
  <w:style w:type="character" w:customStyle="1" w:styleId="WWCharLFO7LVL4">
    <w:name w:val="WW_CharLFO7LVL4"/>
    <w:qFormat/>
    <w:rPr>
      <w:rFonts w:cs="Times New Roman"/>
    </w:rPr>
  </w:style>
  <w:style w:type="character" w:customStyle="1" w:styleId="WWCharLFO7LVL5">
    <w:name w:val="WW_CharLFO7LVL5"/>
    <w:qFormat/>
    <w:rPr>
      <w:rFonts w:cs="Times New Roman"/>
    </w:rPr>
  </w:style>
  <w:style w:type="character" w:customStyle="1" w:styleId="WWCharLFO7LVL6">
    <w:name w:val="WW_CharLFO7LVL6"/>
    <w:qFormat/>
    <w:rPr>
      <w:rFonts w:cs="Times New Roman"/>
    </w:rPr>
  </w:style>
  <w:style w:type="character" w:customStyle="1" w:styleId="WWCharLFO7LVL7">
    <w:name w:val="WW_CharLFO7LVL7"/>
    <w:qFormat/>
    <w:rPr>
      <w:rFonts w:cs="Times New Roman"/>
    </w:rPr>
  </w:style>
  <w:style w:type="character" w:customStyle="1" w:styleId="WWCharLFO7LVL8">
    <w:name w:val="WW_CharLFO7LVL8"/>
    <w:qFormat/>
    <w:rPr>
      <w:rFonts w:cs="Times New Roman"/>
    </w:rPr>
  </w:style>
  <w:style w:type="character" w:customStyle="1" w:styleId="WWCharLFO7LVL9">
    <w:name w:val="WW_CharLFO7LVL9"/>
    <w:qFormat/>
    <w:rPr>
      <w:rFonts w:cs="Times New Roman"/>
    </w:rPr>
  </w:style>
  <w:style w:type="character" w:customStyle="1" w:styleId="WWCharLFO8LVL1">
    <w:name w:val="WW_CharLFO8LVL1"/>
    <w:qFormat/>
    <w:rPr>
      <w:rFonts w:cs="Times New Roman"/>
    </w:rPr>
  </w:style>
  <w:style w:type="character" w:customStyle="1" w:styleId="WWCharLFO8LVL2">
    <w:name w:val="WW_CharLFO8LVL2"/>
    <w:qFormat/>
    <w:rPr>
      <w:rFonts w:cs="Times New Roman"/>
    </w:rPr>
  </w:style>
  <w:style w:type="character" w:customStyle="1" w:styleId="WWCharLFO8LVL3">
    <w:name w:val="WW_CharLFO8LVL3"/>
    <w:qFormat/>
    <w:rPr>
      <w:rFonts w:cs="Times New Roman"/>
    </w:rPr>
  </w:style>
  <w:style w:type="character" w:customStyle="1" w:styleId="WWCharLFO8LVL4">
    <w:name w:val="WW_CharLFO8LVL4"/>
    <w:qFormat/>
    <w:rPr>
      <w:rFonts w:cs="Times New Roman"/>
    </w:rPr>
  </w:style>
  <w:style w:type="character" w:customStyle="1" w:styleId="WWCharLFO8LVL5">
    <w:name w:val="WW_CharLFO8LVL5"/>
    <w:qFormat/>
    <w:rPr>
      <w:rFonts w:cs="Times New Roman"/>
    </w:rPr>
  </w:style>
  <w:style w:type="character" w:customStyle="1" w:styleId="WWCharLFO8LVL6">
    <w:name w:val="WW_CharLFO8LVL6"/>
    <w:qFormat/>
    <w:rPr>
      <w:rFonts w:cs="Times New Roman"/>
    </w:rPr>
  </w:style>
  <w:style w:type="character" w:customStyle="1" w:styleId="WWCharLFO8LVL7">
    <w:name w:val="WW_CharLFO8LVL7"/>
    <w:qFormat/>
    <w:rPr>
      <w:rFonts w:cs="Times New Roman"/>
    </w:rPr>
  </w:style>
  <w:style w:type="character" w:customStyle="1" w:styleId="WWCharLFO8LVL8">
    <w:name w:val="WW_CharLFO8LVL8"/>
    <w:qFormat/>
    <w:rPr>
      <w:rFonts w:cs="Times New Roman"/>
    </w:rPr>
  </w:style>
  <w:style w:type="character" w:customStyle="1" w:styleId="WWCharLFO8LVL9">
    <w:name w:val="WW_CharLFO8LVL9"/>
    <w:qFormat/>
    <w:rPr>
      <w:rFonts w:cs="Times New Roman"/>
    </w:rPr>
  </w:style>
  <w:style w:type="character" w:customStyle="1" w:styleId="WWCharLFO9LVL1">
    <w:name w:val="WW_CharLFO9LVL1"/>
    <w:qFormat/>
    <w:rPr>
      <w:rFonts w:cs="Times New Roman"/>
    </w:rPr>
  </w:style>
  <w:style w:type="character" w:customStyle="1" w:styleId="WWCharLFO9LVL2">
    <w:name w:val="WW_CharLFO9LVL2"/>
    <w:qFormat/>
    <w:rPr>
      <w:rFonts w:cs="Times New Roman"/>
    </w:rPr>
  </w:style>
  <w:style w:type="character" w:customStyle="1" w:styleId="WWCharLFO9LVL3">
    <w:name w:val="WW_CharLFO9LVL3"/>
    <w:qFormat/>
    <w:rPr>
      <w:rFonts w:cs="Times New Roman"/>
    </w:rPr>
  </w:style>
  <w:style w:type="character" w:customStyle="1" w:styleId="WWCharLFO9LVL4">
    <w:name w:val="WW_CharLFO9LVL4"/>
    <w:qFormat/>
    <w:rPr>
      <w:rFonts w:cs="Times New Roman"/>
    </w:rPr>
  </w:style>
  <w:style w:type="character" w:customStyle="1" w:styleId="WWCharLFO9LVL5">
    <w:name w:val="WW_CharLFO9LVL5"/>
    <w:qFormat/>
    <w:rPr>
      <w:rFonts w:cs="Times New Roman"/>
    </w:rPr>
  </w:style>
  <w:style w:type="character" w:customStyle="1" w:styleId="WWCharLFO9LVL6">
    <w:name w:val="WW_CharLFO9LVL6"/>
    <w:qFormat/>
    <w:rPr>
      <w:rFonts w:cs="Times New Roman"/>
    </w:rPr>
  </w:style>
  <w:style w:type="character" w:customStyle="1" w:styleId="WWCharLFO9LVL7">
    <w:name w:val="WW_CharLFO9LVL7"/>
    <w:qFormat/>
    <w:rPr>
      <w:rFonts w:cs="Times New Roman"/>
    </w:rPr>
  </w:style>
  <w:style w:type="character" w:customStyle="1" w:styleId="WWCharLFO9LVL8">
    <w:name w:val="WW_CharLFO9LVL8"/>
    <w:qFormat/>
    <w:rPr>
      <w:rFonts w:cs="Times New Roman"/>
    </w:rPr>
  </w:style>
  <w:style w:type="character" w:customStyle="1" w:styleId="WWCharLFO9LVL9">
    <w:name w:val="WW_CharLFO9LVL9"/>
    <w:qFormat/>
    <w:rPr>
      <w:rFonts w:cs="Times New Roman"/>
    </w:rPr>
  </w:style>
  <w:style w:type="character" w:customStyle="1" w:styleId="WWCharLFO10LVL1">
    <w:name w:val="WW_CharLFO10LVL1"/>
    <w:qFormat/>
    <w:rPr>
      <w:rFonts w:cs="Times New Roman"/>
    </w:rPr>
  </w:style>
  <w:style w:type="character" w:customStyle="1" w:styleId="WWCharLFO10LVL2">
    <w:name w:val="WW_CharLFO10LVL2"/>
    <w:qFormat/>
    <w:rPr>
      <w:rFonts w:cs="Times New Roman"/>
    </w:rPr>
  </w:style>
  <w:style w:type="character" w:customStyle="1" w:styleId="WWCharLFO10LVL3">
    <w:name w:val="WW_CharLFO10LVL3"/>
    <w:qFormat/>
    <w:rPr>
      <w:rFonts w:cs="Times New Roman"/>
    </w:rPr>
  </w:style>
  <w:style w:type="character" w:customStyle="1" w:styleId="WWCharLFO10LVL4">
    <w:name w:val="WW_CharLFO10LVL4"/>
    <w:qFormat/>
    <w:rPr>
      <w:rFonts w:cs="Times New Roman"/>
    </w:rPr>
  </w:style>
  <w:style w:type="character" w:customStyle="1" w:styleId="WWCharLFO10LVL5">
    <w:name w:val="WW_CharLFO10LVL5"/>
    <w:qFormat/>
    <w:rPr>
      <w:rFonts w:cs="Times New Roman"/>
    </w:rPr>
  </w:style>
  <w:style w:type="character" w:customStyle="1" w:styleId="WWCharLFO10LVL6">
    <w:name w:val="WW_CharLFO10LVL6"/>
    <w:qFormat/>
    <w:rPr>
      <w:rFonts w:cs="Times New Roman"/>
    </w:rPr>
  </w:style>
  <w:style w:type="character" w:customStyle="1" w:styleId="WWCharLFO10LVL7">
    <w:name w:val="WW_CharLFO10LVL7"/>
    <w:qFormat/>
    <w:rPr>
      <w:rFonts w:cs="Times New Roman"/>
    </w:rPr>
  </w:style>
  <w:style w:type="character" w:customStyle="1" w:styleId="WWCharLFO10LVL8">
    <w:name w:val="WW_CharLFO10LVL8"/>
    <w:qFormat/>
    <w:rPr>
      <w:rFonts w:cs="Times New Roman"/>
    </w:rPr>
  </w:style>
  <w:style w:type="character" w:customStyle="1" w:styleId="WWCharLFO10LVL9">
    <w:name w:val="WW_CharLFO10LVL9"/>
    <w:qFormat/>
    <w:rPr>
      <w:rFonts w:cs="Times New Roman"/>
    </w:rPr>
  </w:style>
  <w:style w:type="character" w:customStyle="1" w:styleId="WWCharLFO11LVL1">
    <w:name w:val="WW_CharLFO11LVL1"/>
    <w:qFormat/>
    <w:rPr>
      <w:rFonts w:cs="Times New Roman"/>
    </w:rPr>
  </w:style>
  <w:style w:type="character" w:customStyle="1" w:styleId="WWCharLFO11LVL2">
    <w:name w:val="WW_CharLFO11LVL2"/>
    <w:qFormat/>
    <w:rPr>
      <w:rFonts w:cs="Times New Roman"/>
    </w:rPr>
  </w:style>
  <w:style w:type="character" w:customStyle="1" w:styleId="WWCharLFO11LVL3">
    <w:name w:val="WW_CharLFO11LVL3"/>
    <w:qFormat/>
    <w:rPr>
      <w:rFonts w:cs="Times New Roman"/>
    </w:rPr>
  </w:style>
  <w:style w:type="character" w:customStyle="1" w:styleId="WWCharLFO11LVL4">
    <w:name w:val="WW_CharLFO11LVL4"/>
    <w:qFormat/>
    <w:rPr>
      <w:rFonts w:cs="Times New Roman"/>
    </w:rPr>
  </w:style>
  <w:style w:type="character" w:customStyle="1" w:styleId="WWCharLFO11LVL5">
    <w:name w:val="WW_CharLFO11LVL5"/>
    <w:qFormat/>
    <w:rPr>
      <w:rFonts w:cs="Times New Roman"/>
    </w:rPr>
  </w:style>
  <w:style w:type="character" w:customStyle="1" w:styleId="WWCharLFO11LVL6">
    <w:name w:val="WW_CharLFO11LVL6"/>
    <w:qFormat/>
    <w:rPr>
      <w:rFonts w:cs="Times New Roman"/>
    </w:rPr>
  </w:style>
  <w:style w:type="character" w:customStyle="1" w:styleId="WWCharLFO11LVL7">
    <w:name w:val="WW_CharLFO11LVL7"/>
    <w:qFormat/>
    <w:rPr>
      <w:rFonts w:cs="Times New Roman"/>
    </w:rPr>
  </w:style>
  <w:style w:type="character" w:customStyle="1" w:styleId="WWCharLFO11LVL8">
    <w:name w:val="WW_CharLFO11LVL8"/>
    <w:qFormat/>
    <w:rPr>
      <w:rFonts w:cs="Times New Roman"/>
    </w:rPr>
  </w:style>
  <w:style w:type="character" w:customStyle="1" w:styleId="WWCharLFO11LVL9">
    <w:name w:val="WW_CharLFO11LVL9"/>
    <w:qFormat/>
    <w:rPr>
      <w:rFonts w:cs="Times New Roman"/>
    </w:rPr>
  </w:style>
  <w:style w:type="character" w:customStyle="1" w:styleId="WWCharLFO12LVL1">
    <w:name w:val="WW_CharLFO12LVL1"/>
    <w:qFormat/>
    <w:rPr>
      <w:rFonts w:cs="Times New Roman"/>
    </w:rPr>
  </w:style>
  <w:style w:type="character" w:customStyle="1" w:styleId="WWCharLFO12LVL2">
    <w:name w:val="WW_CharLFO12LVL2"/>
    <w:qFormat/>
    <w:rPr>
      <w:rFonts w:cs="Times New Roman"/>
    </w:rPr>
  </w:style>
  <w:style w:type="character" w:customStyle="1" w:styleId="WWCharLFO12LVL3">
    <w:name w:val="WW_CharLFO12LVL3"/>
    <w:qFormat/>
    <w:rPr>
      <w:rFonts w:cs="Times New Roman"/>
    </w:rPr>
  </w:style>
  <w:style w:type="character" w:customStyle="1" w:styleId="WWCharLFO12LVL4">
    <w:name w:val="WW_CharLFO12LVL4"/>
    <w:qFormat/>
    <w:rPr>
      <w:rFonts w:cs="Times New Roman"/>
    </w:rPr>
  </w:style>
  <w:style w:type="character" w:customStyle="1" w:styleId="WWCharLFO12LVL5">
    <w:name w:val="WW_CharLFO12LVL5"/>
    <w:qFormat/>
    <w:rPr>
      <w:rFonts w:cs="Times New Roman"/>
    </w:rPr>
  </w:style>
  <w:style w:type="character" w:customStyle="1" w:styleId="WWCharLFO12LVL6">
    <w:name w:val="WW_CharLFO12LVL6"/>
    <w:qFormat/>
    <w:rPr>
      <w:rFonts w:cs="Times New Roman"/>
    </w:rPr>
  </w:style>
  <w:style w:type="character" w:customStyle="1" w:styleId="WWCharLFO12LVL7">
    <w:name w:val="WW_CharLFO12LVL7"/>
    <w:qFormat/>
    <w:rPr>
      <w:rFonts w:cs="Times New Roman"/>
    </w:rPr>
  </w:style>
  <w:style w:type="character" w:customStyle="1" w:styleId="WWCharLFO12LVL8">
    <w:name w:val="WW_CharLFO12LVL8"/>
    <w:qFormat/>
    <w:rPr>
      <w:rFonts w:cs="Times New Roman"/>
    </w:rPr>
  </w:style>
  <w:style w:type="character" w:customStyle="1" w:styleId="WWCharLFO12LVL9">
    <w:name w:val="WW_CharLFO12LVL9"/>
    <w:qFormat/>
    <w:rPr>
      <w:rFonts w:cs="Times New Roman"/>
    </w:rPr>
  </w:style>
  <w:style w:type="character" w:customStyle="1" w:styleId="WWCharLFO13LVL1">
    <w:name w:val="WW_CharLFO13LVL1"/>
    <w:qFormat/>
    <w:rPr>
      <w:rFonts w:cs="Times New Roman"/>
    </w:rPr>
  </w:style>
  <w:style w:type="character" w:customStyle="1" w:styleId="WWCharLFO13LVL2">
    <w:name w:val="WW_CharLFO13LVL2"/>
    <w:qFormat/>
    <w:rPr>
      <w:rFonts w:cs="Times New Roman"/>
    </w:rPr>
  </w:style>
  <w:style w:type="character" w:customStyle="1" w:styleId="WWCharLFO13LVL3">
    <w:name w:val="WW_CharLFO13LVL3"/>
    <w:qFormat/>
    <w:rPr>
      <w:rFonts w:cs="Times New Roman"/>
    </w:rPr>
  </w:style>
  <w:style w:type="character" w:customStyle="1" w:styleId="WWCharLFO13LVL4">
    <w:name w:val="WW_CharLFO13LVL4"/>
    <w:qFormat/>
    <w:rPr>
      <w:rFonts w:cs="Times New Roman"/>
    </w:rPr>
  </w:style>
  <w:style w:type="character" w:customStyle="1" w:styleId="WWCharLFO13LVL5">
    <w:name w:val="WW_CharLFO13LVL5"/>
    <w:qFormat/>
    <w:rPr>
      <w:rFonts w:cs="Times New Roman"/>
    </w:rPr>
  </w:style>
  <w:style w:type="character" w:customStyle="1" w:styleId="WWCharLFO13LVL6">
    <w:name w:val="WW_CharLFO13LVL6"/>
    <w:qFormat/>
    <w:rPr>
      <w:rFonts w:cs="Times New Roman"/>
    </w:rPr>
  </w:style>
  <w:style w:type="character" w:customStyle="1" w:styleId="WWCharLFO13LVL7">
    <w:name w:val="WW_CharLFO13LVL7"/>
    <w:qFormat/>
    <w:rPr>
      <w:rFonts w:cs="Times New Roman"/>
    </w:rPr>
  </w:style>
  <w:style w:type="character" w:customStyle="1" w:styleId="WWCharLFO13LVL8">
    <w:name w:val="WW_CharLFO13LVL8"/>
    <w:qFormat/>
    <w:rPr>
      <w:rFonts w:cs="Times New Roman"/>
    </w:rPr>
  </w:style>
  <w:style w:type="character" w:customStyle="1" w:styleId="WWCharLFO13LVL9">
    <w:name w:val="WW_CharLFO13LVL9"/>
    <w:qFormat/>
    <w:rPr>
      <w:rFonts w:cs="Times New Roman"/>
    </w:rPr>
  </w:style>
  <w:style w:type="character" w:customStyle="1" w:styleId="WWCharLFO14LVL1">
    <w:name w:val="WW_CharLFO14LVL1"/>
    <w:qFormat/>
    <w:rPr>
      <w:rFonts w:cs="Times New Roman"/>
    </w:rPr>
  </w:style>
  <w:style w:type="character" w:customStyle="1" w:styleId="WWCharLFO14LVL2">
    <w:name w:val="WW_CharLFO14LVL2"/>
    <w:qFormat/>
    <w:rPr>
      <w:rFonts w:cs="Times New Roman"/>
    </w:rPr>
  </w:style>
  <w:style w:type="character" w:customStyle="1" w:styleId="WWCharLFO14LVL3">
    <w:name w:val="WW_CharLFO14LVL3"/>
    <w:qFormat/>
    <w:rPr>
      <w:rFonts w:cs="Times New Roman"/>
    </w:rPr>
  </w:style>
  <w:style w:type="character" w:customStyle="1" w:styleId="WWCharLFO14LVL4">
    <w:name w:val="WW_CharLFO14LVL4"/>
    <w:qFormat/>
    <w:rPr>
      <w:rFonts w:cs="Times New Roman"/>
    </w:rPr>
  </w:style>
  <w:style w:type="character" w:customStyle="1" w:styleId="WWCharLFO14LVL5">
    <w:name w:val="WW_CharLFO14LVL5"/>
    <w:qFormat/>
    <w:rPr>
      <w:rFonts w:cs="Times New Roman"/>
    </w:rPr>
  </w:style>
  <w:style w:type="character" w:customStyle="1" w:styleId="WWCharLFO14LVL6">
    <w:name w:val="WW_CharLFO14LVL6"/>
    <w:qFormat/>
    <w:rPr>
      <w:rFonts w:cs="Times New Roman"/>
    </w:rPr>
  </w:style>
  <w:style w:type="character" w:customStyle="1" w:styleId="WWCharLFO14LVL7">
    <w:name w:val="WW_CharLFO14LVL7"/>
    <w:qFormat/>
    <w:rPr>
      <w:rFonts w:cs="Times New Roman"/>
    </w:rPr>
  </w:style>
  <w:style w:type="character" w:customStyle="1" w:styleId="WWCharLFO14LVL8">
    <w:name w:val="WW_CharLFO14LVL8"/>
    <w:qFormat/>
    <w:rPr>
      <w:rFonts w:cs="Times New Roman"/>
    </w:rPr>
  </w:style>
  <w:style w:type="character" w:customStyle="1" w:styleId="WWCharLFO14LVL9">
    <w:name w:val="WW_CharLFO14LVL9"/>
    <w:qFormat/>
    <w:rPr>
      <w:rFonts w:cs="Times New Roman"/>
    </w:rPr>
  </w:style>
  <w:style w:type="character" w:customStyle="1" w:styleId="WWCharLFO16LVL1">
    <w:name w:val="WW_CharLFO16LVL1"/>
    <w:qFormat/>
    <w:rPr>
      <w:rFonts w:cs="Times New Roman"/>
    </w:rPr>
  </w:style>
  <w:style w:type="character" w:customStyle="1" w:styleId="WWCharLFO16LVL2">
    <w:name w:val="WW_CharLFO16LVL2"/>
    <w:qFormat/>
    <w:rPr>
      <w:rFonts w:cs="Times New Roman"/>
    </w:rPr>
  </w:style>
  <w:style w:type="character" w:customStyle="1" w:styleId="WWCharLFO16LVL3">
    <w:name w:val="WW_CharLFO16LVL3"/>
    <w:qFormat/>
    <w:rPr>
      <w:rFonts w:cs="Times New Roman"/>
    </w:rPr>
  </w:style>
  <w:style w:type="character" w:customStyle="1" w:styleId="WWCharLFO16LVL4">
    <w:name w:val="WW_CharLFO16LVL4"/>
    <w:qFormat/>
    <w:rPr>
      <w:rFonts w:cs="Times New Roman"/>
    </w:rPr>
  </w:style>
  <w:style w:type="character" w:customStyle="1" w:styleId="WWCharLFO16LVL5">
    <w:name w:val="WW_CharLFO16LVL5"/>
    <w:qFormat/>
    <w:rPr>
      <w:rFonts w:cs="Times New Roman"/>
    </w:rPr>
  </w:style>
  <w:style w:type="character" w:customStyle="1" w:styleId="WWCharLFO16LVL6">
    <w:name w:val="WW_CharLFO16LVL6"/>
    <w:qFormat/>
    <w:rPr>
      <w:rFonts w:cs="Times New Roman"/>
    </w:rPr>
  </w:style>
  <w:style w:type="character" w:customStyle="1" w:styleId="WWCharLFO16LVL7">
    <w:name w:val="WW_CharLFO16LVL7"/>
    <w:qFormat/>
    <w:rPr>
      <w:rFonts w:cs="Times New Roman"/>
    </w:rPr>
  </w:style>
  <w:style w:type="character" w:customStyle="1" w:styleId="WWCharLFO16LVL8">
    <w:name w:val="WW_CharLFO16LVL8"/>
    <w:qFormat/>
    <w:rPr>
      <w:rFonts w:cs="Times New Roman"/>
    </w:rPr>
  </w:style>
  <w:style w:type="character" w:customStyle="1" w:styleId="WWCharLFO16LVL9">
    <w:name w:val="WW_CharLFO16LVL9"/>
    <w:qFormat/>
    <w:rPr>
      <w:rFonts w:cs="Times New Roman"/>
    </w:rPr>
  </w:style>
  <w:style w:type="character" w:customStyle="1" w:styleId="WWCharLFO17LVL1">
    <w:name w:val="WW_CharLFO17LVL1"/>
    <w:qFormat/>
    <w:rPr>
      <w:rFonts w:cs="Times New Roman"/>
    </w:rPr>
  </w:style>
  <w:style w:type="character" w:customStyle="1" w:styleId="WWCharLFO17LVL2">
    <w:name w:val="WW_CharLFO17LVL2"/>
    <w:qFormat/>
    <w:rPr>
      <w:rFonts w:cs="Times New Roman"/>
    </w:rPr>
  </w:style>
  <w:style w:type="character" w:customStyle="1" w:styleId="WWCharLFO17LVL3">
    <w:name w:val="WW_CharLFO17LVL3"/>
    <w:qFormat/>
    <w:rPr>
      <w:rFonts w:cs="Times New Roman"/>
    </w:rPr>
  </w:style>
  <w:style w:type="character" w:customStyle="1" w:styleId="WWCharLFO17LVL4">
    <w:name w:val="WW_CharLFO17LVL4"/>
    <w:qFormat/>
    <w:rPr>
      <w:rFonts w:cs="Times New Roman"/>
    </w:rPr>
  </w:style>
  <w:style w:type="character" w:customStyle="1" w:styleId="WWCharLFO17LVL5">
    <w:name w:val="WW_CharLFO17LVL5"/>
    <w:qFormat/>
    <w:rPr>
      <w:rFonts w:cs="Times New Roman"/>
    </w:rPr>
  </w:style>
  <w:style w:type="character" w:customStyle="1" w:styleId="WWCharLFO17LVL6">
    <w:name w:val="WW_CharLFO17LVL6"/>
    <w:qFormat/>
    <w:rPr>
      <w:rFonts w:cs="Times New Roman"/>
    </w:rPr>
  </w:style>
  <w:style w:type="character" w:customStyle="1" w:styleId="WWCharLFO17LVL7">
    <w:name w:val="WW_CharLFO17LVL7"/>
    <w:qFormat/>
    <w:rPr>
      <w:rFonts w:cs="Times New Roman"/>
    </w:rPr>
  </w:style>
  <w:style w:type="character" w:customStyle="1" w:styleId="WWCharLFO17LVL8">
    <w:name w:val="WW_CharLFO17LVL8"/>
    <w:qFormat/>
    <w:rPr>
      <w:rFonts w:cs="Times New Roman"/>
    </w:rPr>
  </w:style>
  <w:style w:type="character" w:customStyle="1" w:styleId="WWCharLFO17LVL9">
    <w:name w:val="WW_CharLFO17LVL9"/>
    <w:qFormat/>
    <w:rPr>
      <w:rFonts w:cs="Times New Roman"/>
    </w:rPr>
  </w:style>
  <w:style w:type="character" w:customStyle="1" w:styleId="WWCharLFO18LVL1">
    <w:name w:val="WW_CharLFO18LVL1"/>
    <w:qFormat/>
    <w:rPr>
      <w:rFonts w:cs="Times New Roman"/>
    </w:rPr>
  </w:style>
  <w:style w:type="character" w:customStyle="1" w:styleId="WWCharLFO18LVL2">
    <w:name w:val="WW_CharLFO18LVL2"/>
    <w:qFormat/>
    <w:rPr>
      <w:rFonts w:cs="Times New Roman"/>
    </w:rPr>
  </w:style>
  <w:style w:type="character" w:customStyle="1" w:styleId="WWCharLFO18LVL3">
    <w:name w:val="WW_CharLFO18LVL3"/>
    <w:qFormat/>
    <w:rPr>
      <w:rFonts w:cs="Times New Roman"/>
    </w:rPr>
  </w:style>
  <w:style w:type="character" w:customStyle="1" w:styleId="WWCharLFO18LVL4">
    <w:name w:val="WW_CharLFO18LVL4"/>
    <w:qFormat/>
    <w:rPr>
      <w:rFonts w:cs="Times New Roman"/>
    </w:rPr>
  </w:style>
  <w:style w:type="character" w:customStyle="1" w:styleId="WWCharLFO18LVL5">
    <w:name w:val="WW_CharLFO18LVL5"/>
    <w:qFormat/>
    <w:rPr>
      <w:rFonts w:cs="Times New Roman"/>
    </w:rPr>
  </w:style>
  <w:style w:type="character" w:customStyle="1" w:styleId="WWCharLFO18LVL6">
    <w:name w:val="WW_CharLFO18LVL6"/>
    <w:qFormat/>
    <w:rPr>
      <w:rFonts w:cs="Times New Roman"/>
    </w:rPr>
  </w:style>
  <w:style w:type="character" w:customStyle="1" w:styleId="WWCharLFO18LVL7">
    <w:name w:val="WW_CharLFO18LVL7"/>
    <w:qFormat/>
    <w:rPr>
      <w:rFonts w:cs="Times New Roman"/>
    </w:rPr>
  </w:style>
  <w:style w:type="character" w:customStyle="1" w:styleId="WWCharLFO18LVL8">
    <w:name w:val="WW_CharLFO18LVL8"/>
    <w:qFormat/>
    <w:rPr>
      <w:rFonts w:cs="Times New Roman"/>
    </w:rPr>
  </w:style>
  <w:style w:type="character" w:customStyle="1" w:styleId="WWCharLFO18LVL9">
    <w:name w:val="WW_CharLFO18LVL9"/>
    <w:qFormat/>
    <w:rPr>
      <w:rFonts w:cs="Times New Roman"/>
    </w:rPr>
  </w:style>
  <w:style w:type="character" w:customStyle="1" w:styleId="WWCharLFO20LVL1">
    <w:name w:val="WW_CharLFO20LVL1"/>
    <w:qFormat/>
    <w:rPr>
      <w:rFonts w:ascii="Symbol" w:hAnsi="Symbol"/>
    </w:rPr>
  </w:style>
  <w:style w:type="character" w:customStyle="1" w:styleId="WWCharLFO21LVL1">
    <w:name w:val="WW_CharLFO21LVL1"/>
    <w:qFormat/>
    <w:rPr>
      <w:rFonts w:ascii="Symbol" w:hAnsi="Symbol" w:cs="Times New Roman"/>
    </w:rPr>
  </w:style>
  <w:style w:type="character" w:customStyle="1" w:styleId="WWCharLFO21LVL2">
    <w:name w:val="WW_CharLFO21LVL2"/>
    <w:qFormat/>
    <w:rPr>
      <w:rFonts w:ascii="Courier New" w:hAnsi="Courier New" w:cs="Courier New"/>
    </w:rPr>
  </w:style>
  <w:style w:type="character" w:customStyle="1" w:styleId="WWCharLFO21LVL3">
    <w:name w:val="WW_CharLFO21LVL3"/>
    <w:qFormat/>
    <w:rPr>
      <w:rFonts w:ascii="Wingdings" w:hAnsi="Wingdings" w:cs="Times New Roman"/>
    </w:rPr>
  </w:style>
  <w:style w:type="character" w:customStyle="1" w:styleId="WWCharLFO21LVL4">
    <w:name w:val="WW_CharLFO21LVL4"/>
    <w:qFormat/>
    <w:rPr>
      <w:rFonts w:ascii="Symbol" w:hAnsi="Symbol" w:cs="Times New Roman"/>
    </w:rPr>
  </w:style>
  <w:style w:type="character" w:customStyle="1" w:styleId="WWCharLFO21LVL5">
    <w:name w:val="WW_CharLFO21LVL5"/>
    <w:qFormat/>
    <w:rPr>
      <w:rFonts w:ascii="Courier New" w:hAnsi="Courier New" w:cs="Courier New"/>
    </w:rPr>
  </w:style>
  <w:style w:type="character" w:customStyle="1" w:styleId="WWCharLFO21LVL6">
    <w:name w:val="WW_CharLFO21LVL6"/>
    <w:qFormat/>
    <w:rPr>
      <w:rFonts w:ascii="Wingdings" w:hAnsi="Wingdings" w:cs="Times New Roman"/>
    </w:rPr>
  </w:style>
  <w:style w:type="character" w:customStyle="1" w:styleId="WWCharLFO21LVL7">
    <w:name w:val="WW_CharLFO21LVL7"/>
    <w:qFormat/>
    <w:rPr>
      <w:rFonts w:ascii="Symbol" w:hAnsi="Symbol" w:cs="Times New Roman"/>
    </w:rPr>
  </w:style>
  <w:style w:type="character" w:customStyle="1" w:styleId="WWCharLFO21LVL8">
    <w:name w:val="WW_CharLFO21LVL8"/>
    <w:qFormat/>
    <w:rPr>
      <w:rFonts w:ascii="Courier New" w:hAnsi="Courier New" w:cs="Courier New"/>
    </w:rPr>
  </w:style>
  <w:style w:type="character" w:customStyle="1" w:styleId="WWCharLFO21LVL9">
    <w:name w:val="WW_CharLFO21LVL9"/>
    <w:qFormat/>
    <w:rPr>
      <w:rFonts w:ascii="Wingdings" w:hAnsi="Wingdings" w:cs="Times New Roman"/>
    </w:rPr>
  </w:style>
  <w:style w:type="character" w:customStyle="1" w:styleId="WWCharLFO22LVL1">
    <w:name w:val="WW_CharLFO22LVL1"/>
    <w:qFormat/>
    <w:rPr>
      <w:rFonts w:ascii="Symbol" w:hAnsi="Symbol" w:cs="Times New Roman"/>
    </w:rPr>
  </w:style>
  <w:style w:type="character" w:customStyle="1" w:styleId="WWCharLFO22LVL2">
    <w:name w:val="WW_CharLFO22LVL2"/>
    <w:qFormat/>
    <w:rPr>
      <w:rFonts w:ascii="Courier New" w:hAnsi="Courier New" w:cs="Courier New"/>
    </w:rPr>
  </w:style>
  <w:style w:type="character" w:customStyle="1" w:styleId="WWCharLFO22LVL3">
    <w:name w:val="WW_CharLFO22LVL3"/>
    <w:qFormat/>
    <w:rPr>
      <w:rFonts w:ascii="Wingdings" w:hAnsi="Wingdings" w:cs="Times New Roman"/>
    </w:rPr>
  </w:style>
  <w:style w:type="character" w:customStyle="1" w:styleId="WWCharLFO22LVL4">
    <w:name w:val="WW_CharLFO22LVL4"/>
    <w:qFormat/>
    <w:rPr>
      <w:rFonts w:ascii="Symbol" w:hAnsi="Symbol" w:cs="Times New Roman"/>
    </w:rPr>
  </w:style>
  <w:style w:type="character" w:customStyle="1" w:styleId="WWCharLFO22LVL5">
    <w:name w:val="WW_CharLFO22LVL5"/>
    <w:qFormat/>
    <w:rPr>
      <w:rFonts w:ascii="Courier New" w:hAnsi="Courier New" w:cs="Courier New"/>
    </w:rPr>
  </w:style>
  <w:style w:type="character" w:customStyle="1" w:styleId="WWCharLFO22LVL6">
    <w:name w:val="WW_CharLFO22LVL6"/>
    <w:qFormat/>
    <w:rPr>
      <w:rFonts w:ascii="Wingdings" w:hAnsi="Wingdings" w:cs="Times New Roman"/>
    </w:rPr>
  </w:style>
  <w:style w:type="character" w:customStyle="1" w:styleId="WWCharLFO22LVL7">
    <w:name w:val="WW_CharLFO22LVL7"/>
    <w:qFormat/>
    <w:rPr>
      <w:rFonts w:ascii="Symbol" w:hAnsi="Symbol" w:cs="Times New Roman"/>
    </w:rPr>
  </w:style>
  <w:style w:type="character" w:customStyle="1" w:styleId="WWCharLFO22LVL8">
    <w:name w:val="WW_CharLFO22LVL8"/>
    <w:qFormat/>
    <w:rPr>
      <w:rFonts w:ascii="Courier New" w:hAnsi="Courier New" w:cs="Courier New"/>
    </w:rPr>
  </w:style>
  <w:style w:type="character" w:customStyle="1" w:styleId="WWCharLFO22LVL9">
    <w:name w:val="WW_CharLFO22LVL9"/>
    <w:qFormat/>
    <w:rPr>
      <w:rFonts w:ascii="Wingdings" w:hAnsi="Wingdings" w:cs="Times New Roman"/>
    </w:rPr>
  </w:style>
  <w:style w:type="character" w:customStyle="1" w:styleId="WWCharLFO23LVL2">
    <w:name w:val="WW_CharLFO23LVL2"/>
    <w:qFormat/>
    <w:rPr>
      <w:rFonts w:cs="Times New Roman"/>
    </w:rPr>
  </w:style>
  <w:style w:type="character" w:customStyle="1" w:styleId="WWCharLFO23LVL3">
    <w:name w:val="WW_CharLFO23LVL3"/>
    <w:qFormat/>
    <w:rPr>
      <w:rFonts w:cs="Times New Roman"/>
    </w:rPr>
  </w:style>
  <w:style w:type="character" w:customStyle="1" w:styleId="WWCharLFO23LVL4">
    <w:name w:val="WW_CharLFO23LVL4"/>
    <w:qFormat/>
    <w:rPr>
      <w:rFonts w:cs="Times New Roman"/>
    </w:rPr>
  </w:style>
  <w:style w:type="character" w:customStyle="1" w:styleId="WWCharLFO23LVL5">
    <w:name w:val="WW_CharLFO23LVL5"/>
    <w:qFormat/>
    <w:rPr>
      <w:rFonts w:cs="Times New Roman"/>
    </w:rPr>
  </w:style>
  <w:style w:type="character" w:customStyle="1" w:styleId="WWCharLFO23LVL6">
    <w:name w:val="WW_CharLFO23LVL6"/>
    <w:qFormat/>
    <w:rPr>
      <w:rFonts w:cs="Times New Roman"/>
    </w:rPr>
  </w:style>
  <w:style w:type="character" w:customStyle="1" w:styleId="WWCharLFO23LVL7">
    <w:name w:val="WW_CharLFO23LVL7"/>
    <w:qFormat/>
    <w:rPr>
      <w:rFonts w:cs="Times New Roman"/>
    </w:rPr>
  </w:style>
  <w:style w:type="character" w:customStyle="1" w:styleId="WWCharLFO23LVL8">
    <w:name w:val="WW_CharLFO23LVL8"/>
    <w:qFormat/>
    <w:rPr>
      <w:rFonts w:cs="Times New Roman"/>
    </w:rPr>
  </w:style>
  <w:style w:type="character" w:customStyle="1" w:styleId="WWCharLFO23LVL9">
    <w:name w:val="WW_CharLFO23LVL9"/>
    <w:qFormat/>
    <w:rPr>
      <w:rFonts w:cs="Times New Roman"/>
    </w:rPr>
  </w:style>
  <w:style w:type="character" w:customStyle="1" w:styleId="WWCharLFO25LVL1">
    <w:name w:val="WW_CharLFO25LVL1"/>
    <w:qFormat/>
    <w:rPr>
      <w:rFonts w:cs="Times New Roman"/>
    </w:rPr>
  </w:style>
  <w:style w:type="character" w:customStyle="1" w:styleId="WWCharLFO26LVL1">
    <w:name w:val="WW_CharLFO26LVL1"/>
    <w:qFormat/>
    <w:rPr>
      <w:rFonts w:cs="Times New Roman"/>
    </w:rPr>
  </w:style>
  <w:style w:type="character" w:customStyle="1" w:styleId="WWCharLFO27LVL1">
    <w:name w:val="WW_CharLFO27LVL1"/>
    <w:qFormat/>
    <w:rPr>
      <w:rFonts w:cs="Times New Roman"/>
    </w:rPr>
  </w:style>
  <w:style w:type="character" w:customStyle="1" w:styleId="WWCharLFO28LVL1">
    <w:name w:val="WW_CharLFO28LVL1"/>
    <w:qFormat/>
    <w:rPr>
      <w:rFonts w:cs="Times New Roman"/>
    </w:rPr>
  </w:style>
  <w:style w:type="character" w:customStyle="1" w:styleId="WWCharLFO29LVL1">
    <w:name w:val="WW_CharLFO29LVL1"/>
    <w:qFormat/>
    <w:rPr>
      <w:rFonts w:ascii="Symbol" w:hAnsi="Symbol"/>
    </w:rPr>
  </w:style>
  <w:style w:type="character" w:customStyle="1" w:styleId="WWCharLFO30LVL1">
    <w:name w:val="WW_CharLFO30LVL1"/>
    <w:qFormat/>
    <w:rPr>
      <w:rFonts w:ascii="Symbol" w:hAnsi="Symbol"/>
    </w:rPr>
  </w:style>
  <w:style w:type="character" w:customStyle="1" w:styleId="WWCharLFO31LVL1">
    <w:name w:val="WW_CharLFO31LVL1"/>
    <w:qFormat/>
    <w:rPr>
      <w:rFonts w:ascii="Symbol" w:hAnsi="Symbol"/>
    </w:rPr>
  </w:style>
  <w:style w:type="character" w:customStyle="1" w:styleId="WWCharLFO32LVL1">
    <w:name w:val="WW_CharLFO32LVL1"/>
    <w:qFormat/>
    <w:rPr>
      <w:rFonts w:ascii="Symbol" w:hAnsi="Symbol"/>
    </w:rPr>
  </w:style>
  <w:style w:type="character" w:customStyle="1" w:styleId="LienInternet">
    <w:name w:val="Lien Internet"/>
    <w:rPr>
      <w:color w:val="000080"/>
      <w:u w:val="single"/>
    </w:rPr>
  </w:style>
  <w:style w:type="paragraph" w:customStyle="1" w:styleId="RedaliaTitre1">
    <w:name w:val="Redalia Titre 1"/>
    <w:basedOn w:val="LO-Normal"/>
    <w:qFormat/>
    <w:pPr>
      <w:numPr>
        <w:numId w:val="1"/>
      </w:numPr>
      <w:spacing w:before="240" w:after="160"/>
      <w:outlineLvl w:val="0"/>
    </w:pPr>
    <w:rPr>
      <w:b/>
      <w:sz w:val="32"/>
    </w:rPr>
  </w:style>
  <w:style w:type="paragraph" w:customStyle="1" w:styleId="RedaliaTitre2">
    <w:name w:val="Redalia Titre 2"/>
    <w:basedOn w:val="LO-Normal"/>
    <w:next w:val="LO-Normal"/>
    <w:qFormat/>
    <w:pPr>
      <w:numPr>
        <w:ilvl w:val="1"/>
        <w:numId w:val="1"/>
      </w:numPr>
      <w:spacing w:before="240" w:after="160"/>
      <w:outlineLvl w:val="1"/>
    </w:pPr>
    <w:rPr>
      <w:sz w:val="28"/>
      <w:u w:val="single"/>
    </w:rPr>
  </w:style>
  <w:style w:type="paragraph" w:customStyle="1" w:styleId="RedaliaTitre3">
    <w:name w:val="Redalia Titre 3"/>
    <w:basedOn w:val="LO-Normal"/>
    <w:qFormat/>
    <w:pPr>
      <w:numPr>
        <w:ilvl w:val="2"/>
        <w:numId w:val="1"/>
      </w:numPr>
      <w:overflowPunct w:val="0"/>
      <w:autoSpaceDE w:val="0"/>
      <w:spacing w:before="240" w:after="160"/>
      <w:ind w:left="1080"/>
      <w:jc w:val="both"/>
      <w:textAlignment w:val="baseline"/>
      <w:outlineLvl w:val="2"/>
    </w:pPr>
    <w:rPr>
      <w:sz w:val="24"/>
      <w:u w:val="single"/>
    </w:rPr>
  </w:style>
  <w:style w:type="paragraph" w:customStyle="1" w:styleId="LO-Normal">
    <w:name w:val="LO-Normal"/>
    <w:qFormat/>
    <w:pPr>
      <w:widowControl w:val="0"/>
      <w:shd w:val="clear" w:color="auto" w:fill="FFFFFF"/>
      <w:suppressAutoHyphens/>
    </w:pPr>
    <w:rPr>
      <w:rFonts w:ascii="Arial" w:hAnsi="Arial"/>
      <w:sz w:val="22"/>
    </w:rPr>
  </w:style>
  <w:style w:type="paragraph" w:styleId="Titre">
    <w:name w:val="Title"/>
    <w:basedOn w:val="LO-Normal"/>
    <w:next w:val="LO-Normal"/>
    <w:qFormat/>
    <w:rPr>
      <w:spacing w:val="-10"/>
      <w:kern w:val="2"/>
      <w:sz w:val="56"/>
      <w:szCs w:val="56"/>
    </w:rPr>
  </w:style>
  <w:style w:type="paragraph" w:styleId="Corpsdetexte">
    <w:name w:val="Body Text"/>
    <w:basedOn w:val="Normal"/>
    <w:pPr>
      <w:spacing w:after="120"/>
    </w:pPr>
  </w:style>
  <w:style w:type="paragraph" w:customStyle="1" w:styleId="Courriercivilit">
    <w:name w:val="Courrier civilité"/>
    <w:basedOn w:val="LO-Normal"/>
    <w:qFormat/>
    <w:pPr>
      <w:tabs>
        <w:tab w:val="left" w:pos="1134"/>
      </w:tabs>
    </w:pPr>
  </w:style>
  <w:style w:type="paragraph" w:customStyle="1" w:styleId="Courrierdate">
    <w:name w:val="Courrier date"/>
    <w:basedOn w:val="LO-Normal"/>
    <w:qFormat/>
    <w:pPr>
      <w:jc w:val="right"/>
    </w:pPr>
  </w:style>
  <w:style w:type="paragraph" w:customStyle="1" w:styleId="Courrierdest">
    <w:name w:val="Courrier dest"/>
    <w:basedOn w:val="LO-Normal"/>
    <w:qFormat/>
  </w:style>
  <w:style w:type="paragraph" w:customStyle="1" w:styleId="Courriersign">
    <w:name w:val="Courrier sign"/>
    <w:basedOn w:val="Courrierdest"/>
    <w:qFormat/>
    <w:rPr>
      <w:caps/>
    </w:rPr>
  </w:style>
  <w:style w:type="paragraph" w:customStyle="1" w:styleId="Courriertext">
    <w:name w:val="Courrier text"/>
    <w:basedOn w:val="LO-Normal"/>
    <w:qFormat/>
    <w:pPr>
      <w:jc w:val="both"/>
    </w:pPr>
  </w:style>
  <w:style w:type="paragraph" w:customStyle="1" w:styleId="Dossierune">
    <w:name w:val="Dossier une"/>
    <w:basedOn w:val="LO-Normal"/>
    <w:qFormat/>
    <w:pPr>
      <w:jc w:val="center"/>
    </w:pPr>
    <w:rPr>
      <w:sz w:val="72"/>
    </w:rPr>
  </w:style>
  <w:style w:type="paragraph" w:customStyle="1" w:styleId="Dossierobjet">
    <w:name w:val="Dossier objet"/>
    <w:basedOn w:val="Dossierune"/>
    <w:qFormat/>
    <w:rPr>
      <w:sz w:val="48"/>
    </w:rPr>
  </w:style>
  <w:style w:type="paragraph" w:customStyle="1" w:styleId="DossierobjetRdalia">
    <w:name w:val="Dossier objet Rédalia"/>
    <w:basedOn w:val="Dossierobjet"/>
    <w:next w:val="LO-Normal"/>
    <w:qFormat/>
    <w:rPr>
      <w:sz w:val="36"/>
    </w:rPr>
  </w:style>
  <w:style w:type="paragraph" w:customStyle="1" w:styleId="Dossiertitre">
    <w:name w:val="Dossier titre"/>
    <w:basedOn w:val="Dossierobjet"/>
    <w:qFormat/>
    <w:pPr>
      <w:pBdr>
        <w:bottom w:val="single" w:sz="6" w:space="1" w:color="000000"/>
      </w:pBdr>
    </w:pPr>
    <w:rPr>
      <w:sz w:val="40"/>
    </w:rPr>
  </w:style>
  <w:style w:type="paragraph" w:customStyle="1" w:styleId="DossiertitreRedalia">
    <w:name w:val="Dossier titre Redalia"/>
    <w:basedOn w:val="Dossiertitre"/>
    <w:qFormat/>
    <w:pPr>
      <w:jc w:val="left"/>
    </w:pPr>
    <w:rPr>
      <w:sz w:val="32"/>
    </w:rPr>
  </w:style>
  <w:style w:type="paragraph" w:customStyle="1" w:styleId="Enttecentre">
    <w:name w:val="Entête centre"/>
    <w:basedOn w:val="LO-Normal"/>
    <w:qFormat/>
    <w:pPr>
      <w:jc w:val="center"/>
    </w:pPr>
  </w:style>
  <w:style w:type="paragraph" w:customStyle="1" w:styleId="Enttedrte">
    <w:name w:val="Entête drte"/>
    <w:basedOn w:val="LO-Normal"/>
    <w:qFormat/>
    <w:pPr>
      <w:jc w:val="right"/>
    </w:pPr>
  </w:style>
  <w:style w:type="paragraph" w:customStyle="1" w:styleId="Enttegche">
    <w:name w:val="Entête gche"/>
    <w:basedOn w:val="LO-Normal"/>
    <w:qFormat/>
  </w:style>
  <w:style w:type="paragraph" w:customStyle="1" w:styleId="Enttemilieu">
    <w:name w:val="Entête milieu"/>
    <w:basedOn w:val="LO-Normal"/>
    <w:qFormat/>
    <w:pPr>
      <w:jc w:val="center"/>
    </w:pPr>
    <w:rPr>
      <w:sz w:val="28"/>
    </w:rPr>
  </w:style>
  <w:style w:type="paragraph" w:customStyle="1" w:styleId="PagedegardeRdalia">
    <w:name w:val="Page de garde Rédalia"/>
    <w:basedOn w:val="LO-Normal"/>
    <w:next w:val="LO-Normal"/>
    <w:qFormat/>
    <w:rPr>
      <w:b/>
      <w:sz w:val="28"/>
    </w:rPr>
  </w:style>
  <w:style w:type="paragraph" w:customStyle="1" w:styleId="Piedpagecentre">
    <w:name w:val="Piedpage centre"/>
    <w:basedOn w:val="LO-Normal"/>
    <w:qFormat/>
    <w:pPr>
      <w:jc w:val="center"/>
    </w:pPr>
  </w:style>
  <w:style w:type="paragraph" w:customStyle="1" w:styleId="Piedpagedrte">
    <w:name w:val="Piedpage drte"/>
    <w:basedOn w:val="LO-Normal"/>
    <w:qFormat/>
    <w:pPr>
      <w:jc w:val="right"/>
    </w:pPr>
  </w:style>
  <w:style w:type="paragraph" w:customStyle="1" w:styleId="Piedpagegche">
    <w:name w:val="Piedpage gche"/>
    <w:basedOn w:val="LO-Normal"/>
    <w:qFormat/>
  </w:style>
  <w:style w:type="paragraph" w:customStyle="1" w:styleId="Tableau10centre">
    <w:name w:val="Tableau 10 centre"/>
    <w:basedOn w:val="LO-Normal"/>
    <w:qFormat/>
    <w:pPr>
      <w:jc w:val="center"/>
    </w:pPr>
  </w:style>
  <w:style w:type="paragraph" w:customStyle="1" w:styleId="Tableau10drte">
    <w:name w:val="Tableau 10 drte"/>
    <w:basedOn w:val="LO-Normal"/>
    <w:qFormat/>
    <w:pPr>
      <w:jc w:val="right"/>
    </w:pPr>
  </w:style>
  <w:style w:type="paragraph" w:customStyle="1" w:styleId="Tableau10gche">
    <w:name w:val="Tableau 10 gche"/>
    <w:basedOn w:val="LO-Normal"/>
    <w:qFormat/>
  </w:style>
  <w:style w:type="paragraph" w:customStyle="1" w:styleId="Tableau11centre">
    <w:name w:val="Tableau 11 centre"/>
    <w:basedOn w:val="LO-Normal"/>
    <w:qFormat/>
    <w:pPr>
      <w:jc w:val="center"/>
    </w:pPr>
  </w:style>
  <w:style w:type="paragraph" w:customStyle="1" w:styleId="Tableau11drte">
    <w:name w:val="Tableau 11 drte"/>
    <w:basedOn w:val="LO-Normal"/>
    <w:qFormat/>
    <w:pPr>
      <w:jc w:val="right"/>
    </w:pPr>
  </w:style>
  <w:style w:type="paragraph" w:customStyle="1" w:styleId="Tableau11gche">
    <w:name w:val="Tableau 11 gche"/>
    <w:basedOn w:val="LO-Normal"/>
    <w:qFormat/>
  </w:style>
  <w:style w:type="paragraph" w:customStyle="1" w:styleId="Tableau8centre">
    <w:name w:val="Tableau 8 centre"/>
    <w:basedOn w:val="LO-Normal"/>
    <w:qFormat/>
    <w:pPr>
      <w:jc w:val="center"/>
    </w:pPr>
    <w:rPr>
      <w:sz w:val="16"/>
    </w:rPr>
  </w:style>
  <w:style w:type="paragraph" w:customStyle="1" w:styleId="Tableau8drte">
    <w:name w:val="Tableau 8 drte"/>
    <w:basedOn w:val="LO-Normal"/>
    <w:qFormat/>
    <w:pPr>
      <w:jc w:val="right"/>
    </w:pPr>
    <w:rPr>
      <w:sz w:val="16"/>
    </w:rPr>
  </w:style>
  <w:style w:type="paragraph" w:customStyle="1" w:styleId="Tableau8gche">
    <w:name w:val="Tableau 8 gche"/>
    <w:basedOn w:val="LO-Normal"/>
    <w:qFormat/>
    <w:rPr>
      <w:sz w:val="16"/>
    </w:rPr>
  </w:style>
  <w:style w:type="paragraph" w:customStyle="1" w:styleId="Contenudetableau">
    <w:name w:val="Contenu de tableau"/>
    <w:basedOn w:val="Normal"/>
    <w:qFormat/>
    <w:pPr>
      <w:suppressLineNumbers/>
    </w:pPr>
  </w:style>
  <w:style w:type="paragraph" w:customStyle="1" w:styleId="Titredetableau">
    <w:name w:val="Titre de tableau"/>
    <w:basedOn w:val="Tableau11centre"/>
    <w:qFormat/>
    <w:rPr>
      <w:b/>
    </w:rPr>
  </w:style>
  <w:style w:type="paragraph" w:customStyle="1" w:styleId="TitreN1">
    <w:name w:val="Titre N1"/>
    <w:basedOn w:val="Titre1"/>
    <w:qFormat/>
    <w:pPr>
      <w:ind w:left="283" w:hanging="283"/>
    </w:pPr>
  </w:style>
  <w:style w:type="paragraph" w:customStyle="1" w:styleId="TitreN2">
    <w:name w:val="Titre N2"/>
    <w:basedOn w:val="Titre2"/>
    <w:qFormat/>
    <w:pPr>
      <w:ind w:left="283" w:hanging="283"/>
    </w:pPr>
  </w:style>
  <w:style w:type="paragraph" w:customStyle="1" w:styleId="TitreN3">
    <w:name w:val="Titre N3"/>
    <w:basedOn w:val="Titre3"/>
    <w:qFormat/>
    <w:pPr>
      <w:ind w:left="283" w:hanging="283"/>
    </w:pPr>
  </w:style>
  <w:style w:type="paragraph" w:customStyle="1" w:styleId="TitreN4">
    <w:name w:val="Titre N4"/>
    <w:basedOn w:val="Titre4"/>
    <w:qFormat/>
    <w:pPr>
      <w:numPr>
        <w:ilvl w:val="0"/>
        <w:numId w:val="0"/>
      </w:numPr>
      <w:ind w:left="850" w:hanging="283"/>
    </w:pPr>
  </w:style>
  <w:style w:type="paragraph" w:customStyle="1" w:styleId="TitreN5">
    <w:name w:val="Titre N5"/>
    <w:basedOn w:val="Titre5"/>
    <w:qFormat/>
    <w:pPr>
      <w:numPr>
        <w:ilvl w:val="0"/>
        <w:numId w:val="0"/>
      </w:numPr>
      <w:ind w:left="1417" w:hanging="283"/>
    </w:pPr>
  </w:style>
  <w:style w:type="paragraph" w:styleId="TM1">
    <w:name w:val="toc 1"/>
    <w:basedOn w:val="Titre1"/>
    <w:next w:val="LO-Normal"/>
    <w:uiPriority w:val="39"/>
    <w:qFormat/>
    <w:pPr>
      <w:keepNext w:val="0"/>
      <w:tabs>
        <w:tab w:val="right" w:leader="dot" w:pos="9072"/>
      </w:tabs>
      <w:spacing w:before="120" w:after="0"/>
    </w:pPr>
    <w:rPr>
      <w:sz w:val="24"/>
    </w:rPr>
  </w:style>
  <w:style w:type="paragraph" w:styleId="TM2">
    <w:name w:val="toc 2"/>
    <w:basedOn w:val="Titre2"/>
    <w:next w:val="LO-Normal"/>
    <w:uiPriority w:val="39"/>
    <w:qFormat/>
    <w:pPr>
      <w:keepNext w:val="0"/>
      <w:tabs>
        <w:tab w:val="right" w:leader="dot" w:pos="8874"/>
      </w:tabs>
      <w:spacing w:before="120" w:after="0"/>
      <w:ind w:left="198"/>
    </w:pPr>
    <w:rPr>
      <w:sz w:val="22"/>
      <w:u w:val="none"/>
    </w:rPr>
  </w:style>
  <w:style w:type="paragraph" w:styleId="TM3">
    <w:name w:val="toc 3"/>
    <w:basedOn w:val="Titre3"/>
    <w:next w:val="LO-Normal"/>
    <w:uiPriority w:val="39"/>
    <w:qFormat/>
    <w:pPr>
      <w:keepNext w:val="0"/>
      <w:tabs>
        <w:tab w:val="right" w:leader="dot" w:pos="8669"/>
      </w:tabs>
      <w:spacing w:before="120" w:after="0"/>
      <w:ind w:left="403"/>
    </w:pPr>
    <w:rPr>
      <w:sz w:val="20"/>
      <w:u w:val="none"/>
    </w:rPr>
  </w:style>
  <w:style w:type="paragraph" w:styleId="TM4">
    <w:name w:val="toc 4"/>
    <w:basedOn w:val="Titre4"/>
    <w:next w:val="LO-Normal"/>
    <w:qFormat/>
    <w:pPr>
      <w:keepNext w:val="0"/>
      <w:numPr>
        <w:ilvl w:val="0"/>
        <w:numId w:val="0"/>
      </w:numPr>
      <w:tabs>
        <w:tab w:val="right" w:leader="dot" w:pos="8471"/>
      </w:tabs>
      <w:spacing w:before="120" w:after="0"/>
      <w:ind w:left="601"/>
    </w:pPr>
    <w:rPr>
      <w:sz w:val="22"/>
    </w:rPr>
  </w:style>
  <w:style w:type="paragraph" w:styleId="TM5">
    <w:name w:val="toc 5"/>
    <w:basedOn w:val="Titre5"/>
    <w:next w:val="LO-Normal"/>
    <w:qFormat/>
    <w:pPr>
      <w:numPr>
        <w:ilvl w:val="0"/>
        <w:numId w:val="0"/>
      </w:numPr>
      <w:tabs>
        <w:tab w:val="right" w:leader="dot" w:pos="8273"/>
      </w:tabs>
      <w:spacing w:before="120" w:after="0"/>
      <w:ind w:left="799"/>
    </w:pPr>
  </w:style>
  <w:style w:type="paragraph" w:customStyle="1" w:styleId="CondInsert">
    <w:name w:val="Cond Insert"/>
    <w:basedOn w:val="LO-Normal"/>
    <w:next w:val="LO-Normal"/>
    <w:qFormat/>
    <w:pPr>
      <w:tabs>
        <w:tab w:val="right" w:leader="dot" w:pos="9000"/>
      </w:tabs>
    </w:pPr>
    <w:rPr>
      <w:rFonts w:cs="Arial"/>
      <w:b/>
      <w:bCs/>
      <w:color w:val="0000FF"/>
    </w:rPr>
  </w:style>
  <w:style w:type="paragraph" w:customStyle="1" w:styleId="RdaliaCondens">
    <w:name w:val="Rédalia : Condensé"/>
    <w:basedOn w:val="LO-Normal"/>
    <w:qFormat/>
    <w:pPr>
      <w:spacing w:before="40"/>
      <w:jc w:val="both"/>
    </w:pPr>
    <w:rPr>
      <w:sz w:val="16"/>
    </w:rPr>
  </w:style>
  <w:style w:type="paragraph" w:customStyle="1" w:styleId="RdaliaLgende">
    <w:name w:val="Rédalia : Légende"/>
    <w:basedOn w:val="LO-Normal"/>
    <w:qFormat/>
    <w:pPr>
      <w:ind w:left="284" w:hanging="284"/>
      <w:jc w:val="both"/>
    </w:pPr>
    <w:rPr>
      <w:i/>
      <w:sz w:val="16"/>
    </w:rPr>
  </w:style>
  <w:style w:type="paragraph" w:customStyle="1" w:styleId="RedaliaNormal">
    <w:name w:val="Redalia : Normal"/>
    <w:basedOn w:val="LO-Normal"/>
    <w:qFormat/>
    <w:pPr>
      <w:tabs>
        <w:tab w:val="left" w:leader="dot" w:pos="8505"/>
      </w:tabs>
      <w:spacing w:before="40"/>
      <w:jc w:val="both"/>
    </w:pPr>
  </w:style>
  <w:style w:type="paragraph" w:customStyle="1" w:styleId="RdaliaRetraitniveau1">
    <w:name w:val="Rédalia : Retrait niveau 1"/>
    <w:basedOn w:val="RedaliaNormal"/>
    <w:qFormat/>
    <w:pPr>
      <w:numPr>
        <w:numId w:val="3"/>
      </w:numPr>
    </w:pPr>
  </w:style>
  <w:style w:type="paragraph" w:customStyle="1" w:styleId="RdaliaRetraitniveau2">
    <w:name w:val="Rédalia : Retrait niveau 2"/>
    <w:basedOn w:val="RedaliaNormal"/>
    <w:qFormat/>
    <w:pPr>
      <w:numPr>
        <w:numId w:val="4"/>
      </w:numPr>
    </w:pPr>
  </w:style>
  <w:style w:type="paragraph" w:customStyle="1" w:styleId="RdaliaTableau">
    <w:name w:val="Rédalia : Tableau"/>
    <w:basedOn w:val="RedaliaNormal"/>
    <w:qFormat/>
    <w:pPr>
      <w:numPr>
        <w:numId w:val="2"/>
      </w:numPr>
    </w:pPr>
    <w:rPr>
      <w:b/>
      <w:color w:val="0000FF"/>
    </w:rPr>
  </w:style>
  <w:style w:type="paragraph" w:customStyle="1" w:styleId="RdaliaTextemasqu">
    <w:name w:val="Rédalia : Texte masqué"/>
    <w:basedOn w:val="RdaliaRetraitniveau1"/>
    <w:qFormat/>
    <w:rPr>
      <w:vanish/>
      <w:sz w:val="20"/>
    </w:rPr>
  </w:style>
  <w:style w:type="paragraph" w:customStyle="1" w:styleId="RdaliaTitredestableaux">
    <w:name w:val="Rédalia : Titre des tableaux"/>
    <w:basedOn w:val="RedaliaNormal"/>
    <w:qFormat/>
    <w:pPr>
      <w:jc w:val="center"/>
    </w:pPr>
    <w:rPr>
      <w:b/>
    </w:rPr>
  </w:style>
  <w:style w:type="paragraph" w:customStyle="1" w:styleId="RdaliaTitredossier">
    <w:name w:val="Rédalia : Titre dossier"/>
    <w:basedOn w:val="Dossierune"/>
    <w:qFormat/>
    <w:rPr>
      <w:sz w:val="48"/>
    </w:rPr>
  </w:style>
  <w:style w:type="paragraph" w:customStyle="1" w:styleId="RdaliaTitreparagraphe">
    <w:name w:val="Rédalia : Titre paragraphe"/>
    <w:basedOn w:val="Dossiertitre"/>
    <w:qFormat/>
    <w:pPr>
      <w:spacing w:before="320" w:after="240"/>
      <w:jc w:val="left"/>
    </w:pPr>
    <w:rPr>
      <w:sz w:val="32"/>
    </w:rPr>
  </w:style>
  <w:style w:type="paragraph" w:customStyle="1" w:styleId="RdaliaTitretableaucondens">
    <w:name w:val="Rédalia : Titre tableau condensé"/>
    <w:basedOn w:val="LO-Normal"/>
    <w:qFormat/>
    <w:pPr>
      <w:spacing w:before="40"/>
      <w:jc w:val="both"/>
    </w:pPr>
    <w:rPr>
      <w:b/>
      <w:sz w:val="18"/>
    </w:rPr>
  </w:style>
  <w:style w:type="paragraph" w:customStyle="1" w:styleId="RdaliaZonecandidat">
    <w:name w:val="Rédalia : Zone candidat"/>
    <w:basedOn w:val="LO-Normal"/>
    <w:qFormat/>
    <w:pPr>
      <w:shd w:val="clear" w:color="auto" w:fill="00FFFF"/>
      <w:spacing w:before="40"/>
      <w:jc w:val="center"/>
    </w:pPr>
    <w:rPr>
      <w:sz w:val="18"/>
    </w:rPr>
  </w:style>
  <w:style w:type="paragraph" w:customStyle="1" w:styleId="Concilianormal">
    <w:name w:val="Concilia normal"/>
    <w:basedOn w:val="LO-Normal"/>
    <w:qFormat/>
    <w:rPr>
      <w:rFonts w:cs="Arial"/>
      <w:szCs w:val="22"/>
    </w:rPr>
  </w:style>
  <w:style w:type="paragraph" w:customStyle="1" w:styleId="Conciliatitre">
    <w:name w:val="Concilia titre"/>
    <w:basedOn w:val="Concilianormal"/>
    <w:qFormat/>
    <w:pPr>
      <w:jc w:val="center"/>
    </w:pPr>
    <w:rPr>
      <w:b/>
      <w:bCs/>
      <w:sz w:val="32"/>
      <w:szCs w:val="32"/>
    </w:rPr>
  </w:style>
  <w:style w:type="paragraph" w:customStyle="1" w:styleId="LIANormal">
    <w:name w:val="LIA : Normal"/>
    <w:basedOn w:val="LO-Normal"/>
    <w:qFormat/>
    <w:pPr>
      <w:overflowPunct w:val="0"/>
      <w:autoSpaceDE w:val="0"/>
      <w:jc w:val="both"/>
      <w:textAlignment w:val="baseline"/>
    </w:pPr>
    <w:rPr>
      <w:szCs w:val="18"/>
    </w:rPr>
  </w:style>
  <w:style w:type="paragraph" w:customStyle="1" w:styleId="LIACasecocher">
    <w:name w:val="LIA : Case à cocher"/>
    <w:basedOn w:val="LIANormal"/>
    <w:qFormat/>
    <w:rPr>
      <w:rFonts w:ascii="Wingdings" w:hAnsi="Wingdings" w:cs="Wingdings"/>
    </w:rPr>
  </w:style>
  <w:style w:type="paragraph" w:customStyle="1" w:styleId="LIACondense">
    <w:name w:val="LIA : Condense"/>
    <w:basedOn w:val="LIANormal"/>
    <w:autoRedefine/>
    <w:qFormat/>
    <w:pPr>
      <w:spacing w:before="120" w:after="120"/>
    </w:pPr>
    <w:rPr>
      <w:sz w:val="18"/>
      <w:szCs w:val="16"/>
    </w:rPr>
  </w:style>
  <w:style w:type="paragraph" w:customStyle="1" w:styleId="LiaTitre">
    <w:name w:val="Lia : Titre"/>
    <w:basedOn w:val="LO-Normal"/>
    <w:qFormat/>
    <w:pPr>
      <w:tabs>
        <w:tab w:val="left" w:leader="dot" w:pos="8505"/>
      </w:tabs>
      <w:overflowPunct w:val="0"/>
      <w:autoSpaceDE w:val="0"/>
      <w:spacing w:before="40"/>
      <w:jc w:val="both"/>
      <w:textAlignment w:val="baseline"/>
    </w:pPr>
    <w:rPr>
      <w:b/>
      <w:bCs/>
      <w:i/>
      <w:iCs/>
    </w:rPr>
  </w:style>
  <w:style w:type="paragraph" w:customStyle="1" w:styleId="LIAErreur">
    <w:name w:val="LIA : Erreur"/>
    <w:basedOn w:val="LIANormal"/>
    <w:qFormat/>
    <w:pPr>
      <w:jc w:val="center"/>
    </w:pPr>
    <w:rPr>
      <w:b/>
      <w:bCs/>
      <w:i/>
      <w:iCs/>
      <w:sz w:val="24"/>
      <w:szCs w:val="24"/>
    </w:rPr>
  </w:style>
  <w:style w:type="paragraph" w:customStyle="1" w:styleId="LILIATitre1">
    <w:name w:val="LILIA : Titre 1"/>
    <w:basedOn w:val="LiaTitre"/>
    <w:qFormat/>
    <w:pPr>
      <w:jc w:val="center"/>
    </w:pPr>
    <w:rPr>
      <w:caps/>
    </w:rPr>
  </w:style>
  <w:style w:type="paragraph" w:customStyle="1" w:styleId="LILIATitre2">
    <w:name w:val="LILIA : Titre 2"/>
    <w:basedOn w:val="LILIATitre1"/>
    <w:next w:val="LO-Normal"/>
    <w:qFormat/>
    <w:pPr>
      <w:jc w:val="left"/>
    </w:pPr>
  </w:style>
  <w:style w:type="paragraph" w:customStyle="1" w:styleId="STabCentre">
    <w:name w:val="STab Centre"/>
    <w:basedOn w:val="LO-Normal"/>
    <w:qFormat/>
    <w:pPr>
      <w:jc w:val="center"/>
    </w:pPr>
  </w:style>
  <w:style w:type="paragraph" w:customStyle="1" w:styleId="LiaLibell">
    <w:name w:val="Lia_Libellé"/>
    <w:basedOn w:val="LO-Normal"/>
    <w:qFormat/>
    <w:rPr>
      <w:b/>
    </w:rPr>
  </w:style>
  <w:style w:type="paragraph" w:customStyle="1" w:styleId="LiaDescription">
    <w:name w:val="Lia_Description"/>
    <w:basedOn w:val="LO-Normal"/>
    <w:qFormat/>
  </w:style>
  <w:style w:type="paragraph" w:customStyle="1" w:styleId="LiaUnit">
    <w:name w:val="Lia_Unité"/>
    <w:basedOn w:val="LO-Normal"/>
    <w:qFormat/>
    <w:rPr>
      <w:i/>
    </w:rPr>
  </w:style>
  <w:style w:type="paragraph" w:customStyle="1" w:styleId="DCENormal">
    <w:name w:val="DCE Normal"/>
    <w:basedOn w:val="LO-Normal"/>
    <w:qFormat/>
    <w:pPr>
      <w:jc w:val="both"/>
    </w:pPr>
    <w:rPr>
      <w:sz w:val="24"/>
    </w:rPr>
  </w:style>
  <w:style w:type="paragraph" w:customStyle="1" w:styleId="DCETableau">
    <w:name w:val="DCE Tableau"/>
    <w:basedOn w:val="LO-Normal"/>
    <w:qFormat/>
  </w:style>
  <w:style w:type="paragraph" w:customStyle="1" w:styleId="DCETitreTableau">
    <w:name w:val="DCE TitreTableau"/>
    <w:basedOn w:val="LO-Normal"/>
    <w:qFormat/>
    <w:pPr>
      <w:jc w:val="center"/>
    </w:pPr>
    <w:rPr>
      <w:b/>
    </w:rPr>
  </w:style>
  <w:style w:type="paragraph" w:customStyle="1" w:styleId="GnliaMarquedeparagraphe">
    <w:name w:val="Génélia : Marque de paragraphe"/>
    <w:basedOn w:val="LO-Normal"/>
    <w:qFormat/>
    <w:pPr>
      <w:keepNext/>
      <w:keepLines/>
      <w:tabs>
        <w:tab w:val="right" w:leader="dot" w:pos="11339"/>
      </w:tabs>
      <w:spacing w:before="40"/>
      <w:ind w:left="-1134"/>
      <w:jc w:val="both"/>
    </w:pPr>
    <w:rPr>
      <w:b/>
      <w:color w:val="008080"/>
    </w:rPr>
  </w:style>
  <w:style w:type="paragraph" w:customStyle="1" w:styleId="Redaliapuces">
    <w:name w:val="Redalia : puces"/>
    <w:basedOn w:val="RedaliaNormal"/>
    <w:qFormat/>
    <w:pPr>
      <w:numPr>
        <w:numId w:val="5"/>
      </w:numPr>
    </w:pPr>
  </w:style>
  <w:style w:type="paragraph" w:customStyle="1" w:styleId="RedaliaContenudetableau">
    <w:name w:val="Redalia : Contenu de tableau"/>
    <w:basedOn w:val="RedaliaNormal"/>
    <w:qFormat/>
    <w:rPr>
      <w:sz w:val="18"/>
      <w:szCs w:val="18"/>
    </w:rPr>
  </w:style>
  <w:style w:type="paragraph" w:customStyle="1" w:styleId="RedaliaPartievaloriser">
    <w:name w:val="Redalia : Partie à valoriser"/>
    <w:basedOn w:val="RedaliaNormal"/>
    <w:next w:val="RedaliaNormal"/>
    <w:qFormat/>
    <w:pPr>
      <w:tabs>
        <w:tab w:val="left" w:leader="dot" w:pos="8820"/>
      </w:tabs>
      <w:spacing w:before="240" w:line="360" w:lineRule="auto"/>
    </w:pPr>
  </w:style>
  <w:style w:type="paragraph" w:customStyle="1" w:styleId="RedaliaRetraitavecpuce">
    <w:name w:val="Redalia : Retrait avec puce"/>
    <w:basedOn w:val="RedaliaNormal"/>
    <w:qFormat/>
    <w:pPr>
      <w:numPr>
        <w:numId w:val="6"/>
      </w:numPr>
    </w:pPr>
  </w:style>
  <w:style w:type="paragraph" w:customStyle="1" w:styleId="RedaliaCentr">
    <w:name w:val="Redalia : Centré"/>
    <w:basedOn w:val="RedaliaNormal"/>
    <w:next w:val="RedaliaNormal"/>
    <w:qFormat/>
    <w:pPr>
      <w:jc w:val="center"/>
    </w:pPr>
  </w:style>
  <w:style w:type="paragraph" w:styleId="TM6">
    <w:name w:val="toc 6"/>
    <w:basedOn w:val="LO-Normal"/>
    <w:next w:val="LO-Normal"/>
    <w:autoRedefine/>
    <w:qFormat/>
    <w:pPr>
      <w:ind w:left="1000"/>
    </w:pPr>
  </w:style>
  <w:style w:type="paragraph" w:styleId="TM7">
    <w:name w:val="toc 7"/>
    <w:basedOn w:val="LO-Normal"/>
    <w:next w:val="LO-Normal"/>
    <w:autoRedefine/>
    <w:qFormat/>
    <w:pPr>
      <w:ind w:left="1200"/>
    </w:pPr>
  </w:style>
  <w:style w:type="paragraph" w:styleId="TM8">
    <w:name w:val="toc 8"/>
    <w:basedOn w:val="LO-Normal"/>
    <w:next w:val="LO-Normal"/>
    <w:autoRedefine/>
    <w:qFormat/>
    <w:pPr>
      <w:ind w:left="1400"/>
    </w:pPr>
  </w:style>
  <w:style w:type="paragraph" w:styleId="TM9">
    <w:name w:val="toc 9"/>
    <w:basedOn w:val="LO-Normal"/>
    <w:next w:val="LO-Normal"/>
    <w:autoRedefine/>
    <w:qFormat/>
    <w:pPr>
      <w:ind w:left="1600"/>
    </w:pPr>
  </w:style>
  <w:style w:type="paragraph" w:styleId="En-tte">
    <w:name w:val="header"/>
    <w:basedOn w:val="Normal"/>
    <w:pPr>
      <w:suppressLineNumbers/>
      <w:tabs>
        <w:tab w:val="center" w:pos="4819"/>
        <w:tab w:val="right" w:pos="9638"/>
      </w:tabs>
    </w:pPr>
  </w:style>
  <w:style w:type="paragraph" w:styleId="Pieddepage">
    <w:name w:val="footer"/>
    <w:basedOn w:val="Normal"/>
    <w:pPr>
      <w:suppressLineNumbers/>
      <w:tabs>
        <w:tab w:val="center" w:pos="4819"/>
        <w:tab w:val="right" w:pos="9638"/>
      </w:tabs>
    </w:pPr>
  </w:style>
  <w:style w:type="paragraph" w:customStyle="1" w:styleId="RedaliaRetrait2avecpuce">
    <w:name w:val="Redalia : Retrait 2 avec puce"/>
    <w:basedOn w:val="RedaliaRetraitavecpuce"/>
    <w:qFormat/>
    <w:pPr>
      <w:tabs>
        <w:tab w:val="left" w:pos="0"/>
        <w:tab w:val="left" w:leader="dot" w:pos="6804"/>
      </w:tabs>
      <w:ind w:left="1701" w:hanging="567"/>
    </w:pPr>
  </w:style>
  <w:style w:type="paragraph" w:customStyle="1" w:styleId="RdaliaDrogations">
    <w:name w:val="Rédalia : Dérogations"/>
    <w:basedOn w:val="RedaliaNormal"/>
    <w:next w:val="RedaliaNormal"/>
    <w:qFormat/>
    <w:rPr>
      <w:sz w:val="18"/>
      <w:szCs w:val="18"/>
    </w:rPr>
  </w:style>
  <w:style w:type="paragraph" w:customStyle="1" w:styleId="RdaliaCommentairesAE">
    <w:name w:val="Rédalia : Commentaires AE"/>
    <w:basedOn w:val="RedaliaNormal"/>
    <w:qFormat/>
    <w:pPr>
      <w:overflowPunct w:val="0"/>
      <w:autoSpaceDE w:val="0"/>
      <w:textAlignment w:val="baseline"/>
    </w:pPr>
    <w:rPr>
      <w:rFonts w:ascii="Verdana" w:hAnsi="Verdana"/>
      <w:i/>
      <w:iCs/>
      <w:color w:val="808080"/>
      <w:sz w:val="14"/>
      <w:szCs w:val="14"/>
    </w:rPr>
  </w:style>
  <w:style w:type="paragraph" w:customStyle="1" w:styleId="RedaliaSoustitredocument">
    <w:name w:val="Redalia : Sous titre document"/>
    <w:basedOn w:val="RedaliaNormal"/>
    <w:next w:val="RedaliaNormal"/>
    <w:qFormat/>
    <w:pPr>
      <w:jc w:val="center"/>
    </w:pPr>
    <w:rPr>
      <w:sz w:val="28"/>
    </w:rPr>
  </w:style>
  <w:style w:type="paragraph" w:customStyle="1" w:styleId="RedaliaTitredocument">
    <w:name w:val="Redalia : Titre document"/>
    <w:basedOn w:val="RedaliaNormal"/>
    <w:qFormat/>
    <w:pPr>
      <w:jc w:val="center"/>
    </w:pPr>
    <w:rPr>
      <w:b/>
      <w:sz w:val="40"/>
    </w:rPr>
  </w:style>
  <w:style w:type="paragraph" w:customStyle="1" w:styleId="adresse">
    <w:name w:val="adresse"/>
    <w:basedOn w:val="LO-Normal"/>
    <w:qFormat/>
    <w:pPr>
      <w:overflowPunct w:val="0"/>
      <w:autoSpaceDE w:val="0"/>
      <w:textAlignment w:val="baseline"/>
    </w:pPr>
    <w:rPr>
      <w:color w:val="000000"/>
    </w:rPr>
  </w:style>
  <w:style w:type="paragraph" w:styleId="Date">
    <w:name w:val="Date"/>
    <w:basedOn w:val="LO-Normal"/>
    <w:qFormat/>
    <w:pPr>
      <w:overflowPunct w:val="0"/>
      <w:autoSpaceDE w:val="0"/>
      <w:spacing w:after="3940"/>
      <w:ind w:right="1701"/>
      <w:jc w:val="right"/>
      <w:textAlignment w:val="baseline"/>
    </w:pPr>
    <w:rPr>
      <w:color w:val="000000"/>
    </w:rPr>
  </w:style>
  <w:style w:type="paragraph" w:customStyle="1" w:styleId="Etat-icone">
    <w:name w:val="Etat - icone"/>
    <w:basedOn w:val="LO-Normal"/>
    <w:qFormat/>
    <w:rPr>
      <w:rFonts w:ascii="Webdings" w:hAnsi="Webdings" w:cs="Webdings"/>
    </w:rPr>
  </w:style>
  <w:style w:type="paragraph" w:customStyle="1" w:styleId="LIARetrait">
    <w:name w:val="LIA : Retrait"/>
    <w:basedOn w:val="LIANormal"/>
    <w:qFormat/>
    <w:pPr>
      <w:ind w:firstLine="709"/>
    </w:pPr>
    <w:rPr>
      <w:sz w:val="20"/>
      <w:szCs w:val="20"/>
    </w:rPr>
  </w:style>
  <w:style w:type="paragraph" w:customStyle="1" w:styleId="LIATOTAL">
    <w:name w:val="LIA : TOTAL"/>
    <w:basedOn w:val="LO-Normal"/>
    <w:qFormat/>
    <w:pPr>
      <w:jc w:val="right"/>
    </w:pPr>
    <w:rPr>
      <w:b/>
      <w:bCs/>
    </w:rPr>
  </w:style>
  <w:style w:type="paragraph" w:customStyle="1" w:styleId="rfrence">
    <w:name w:val="référence"/>
    <w:basedOn w:val="LO-Normal"/>
    <w:qFormat/>
    <w:pPr>
      <w:overflowPunct w:val="0"/>
      <w:autoSpaceDE w:val="0"/>
      <w:textAlignment w:val="baseline"/>
    </w:pPr>
    <w:rPr>
      <w:color w:val="000000"/>
      <w:sz w:val="16"/>
      <w:szCs w:val="16"/>
    </w:rPr>
  </w:style>
  <w:style w:type="paragraph" w:styleId="Lgende">
    <w:name w:val="caption"/>
    <w:basedOn w:val="Normal"/>
    <w:qFormat/>
    <w:pPr>
      <w:suppressLineNumbers/>
      <w:spacing w:before="120" w:after="120"/>
    </w:pPr>
    <w:rPr>
      <w:i/>
      <w:iCs/>
    </w:rPr>
  </w:style>
  <w:style w:type="paragraph" w:customStyle="1" w:styleId="Tableau">
    <w:name w:val="Tableau"/>
    <w:basedOn w:val="LO-Normal"/>
    <w:qFormat/>
    <w:rPr>
      <w:sz w:val="16"/>
      <w:szCs w:val="16"/>
    </w:rPr>
  </w:style>
  <w:style w:type="paragraph" w:customStyle="1" w:styleId="texte">
    <w:name w:val="texte"/>
    <w:basedOn w:val="LO-Normal"/>
    <w:qFormat/>
    <w:pPr>
      <w:overflowPunct w:val="0"/>
      <w:autoSpaceDE w:val="0"/>
      <w:spacing w:before="120" w:after="120"/>
      <w:ind w:firstLine="680"/>
      <w:jc w:val="both"/>
      <w:textAlignment w:val="baseline"/>
    </w:pPr>
    <w:rPr>
      <w:color w:val="000000"/>
    </w:rPr>
  </w:style>
  <w:style w:type="paragraph" w:customStyle="1" w:styleId="Textepardfaut">
    <w:name w:val="Texte par défaut"/>
    <w:basedOn w:val="LO-Normal"/>
    <w:qFormat/>
    <w:pPr>
      <w:overflowPunct w:val="0"/>
      <w:autoSpaceDE w:val="0"/>
      <w:textAlignment w:val="baseline"/>
    </w:pPr>
    <w:rPr>
      <w:color w:val="000000"/>
    </w:rPr>
  </w:style>
  <w:style w:type="paragraph" w:customStyle="1" w:styleId="LIANomdecolonne">
    <w:name w:val="LIA : Nom de colonne"/>
    <w:basedOn w:val="LIANormal"/>
    <w:autoRedefine/>
    <w:qFormat/>
    <w:pPr>
      <w:spacing w:before="120" w:after="120"/>
      <w:jc w:val="center"/>
    </w:pPr>
    <w:rPr>
      <w:rFonts w:cs="Verdana"/>
      <w:b/>
      <w:bCs/>
      <w:sz w:val="18"/>
      <w:szCs w:val="22"/>
    </w:rPr>
  </w:style>
  <w:style w:type="paragraph" w:customStyle="1" w:styleId="titre1c">
    <w:name w:val="titre 1c"/>
    <w:basedOn w:val="LO-Normal"/>
    <w:next w:val="LO-Normal"/>
    <w:qFormat/>
    <w:pPr>
      <w:keepLines/>
      <w:spacing w:before="1920"/>
      <w:jc w:val="center"/>
    </w:pPr>
    <w:rPr>
      <w:rFonts w:ascii="Verdana" w:hAnsi="Verdana" w:cs="Verdana"/>
      <w:sz w:val="28"/>
      <w:szCs w:val="28"/>
    </w:rPr>
  </w:style>
  <w:style w:type="paragraph" w:customStyle="1" w:styleId="LIATITREPPAL">
    <w:name w:val="LIA : TITRE PPAL"/>
    <w:basedOn w:val="LIANormal"/>
    <w:autoRedefine/>
    <w:qFormat/>
    <w:pPr>
      <w:jc w:val="center"/>
    </w:pPr>
    <w:rPr>
      <w:b/>
      <w:bCs/>
      <w:sz w:val="40"/>
      <w:szCs w:val="40"/>
    </w:rPr>
  </w:style>
  <w:style w:type="paragraph" w:customStyle="1" w:styleId="LIATitre0">
    <w:name w:val="LIA : Titre"/>
    <w:basedOn w:val="LIANormal"/>
    <w:next w:val="LIANormal"/>
    <w:autoRedefine/>
    <w:qFormat/>
    <w:rPr>
      <w:b/>
      <w:sz w:val="24"/>
      <w:szCs w:val="24"/>
    </w:rPr>
  </w:style>
  <w:style w:type="paragraph" w:customStyle="1" w:styleId="LIAParagrapheA">
    <w:name w:val="LIA Paragraphe A"/>
    <w:basedOn w:val="LO-Normal"/>
    <w:autoRedefine/>
    <w:qFormat/>
    <w:pPr>
      <w:numPr>
        <w:numId w:val="8"/>
      </w:numPr>
      <w:tabs>
        <w:tab w:val="left" w:pos="-153"/>
      </w:tabs>
      <w:spacing w:before="120" w:after="120"/>
      <w:jc w:val="both"/>
    </w:pPr>
    <w:rPr>
      <w:rFonts w:cs="Calibri"/>
      <w:b/>
      <w:bCs/>
      <w:sz w:val="24"/>
      <w:szCs w:val="28"/>
    </w:rPr>
  </w:style>
  <w:style w:type="paragraph" w:customStyle="1" w:styleId="LIALgende">
    <w:name w:val="LIA : Légende"/>
    <w:basedOn w:val="LIANormal"/>
    <w:autoRedefine/>
    <w:qFormat/>
    <w:rPr>
      <w:rFonts w:cs="Calibri"/>
      <w:i/>
      <w:iCs/>
      <w:sz w:val="16"/>
      <w:szCs w:val="16"/>
    </w:rPr>
  </w:style>
  <w:style w:type="paragraph" w:customStyle="1" w:styleId="LIASSTITRE">
    <w:name w:val="LIA : SS TITRE"/>
    <w:basedOn w:val="LIATITREPPAL"/>
    <w:autoRedefine/>
    <w:qFormat/>
    <w:pPr>
      <w:jc w:val="right"/>
    </w:pPr>
    <w:rPr>
      <w:sz w:val="28"/>
      <w:szCs w:val="28"/>
      <w:u w:val="single"/>
    </w:rPr>
  </w:style>
  <w:style w:type="paragraph" w:customStyle="1" w:styleId="LIAParagraphe1">
    <w:name w:val="LIA Paragraphe 1"/>
    <w:basedOn w:val="LO-Normal"/>
    <w:autoRedefine/>
    <w:qFormat/>
    <w:pPr>
      <w:numPr>
        <w:numId w:val="7"/>
      </w:numPr>
      <w:tabs>
        <w:tab w:val="left" w:pos="207"/>
      </w:tabs>
      <w:spacing w:before="120" w:after="120"/>
      <w:jc w:val="both"/>
    </w:pPr>
    <w:rPr>
      <w:rFonts w:cs="Calibri"/>
      <w:b/>
      <w:bCs/>
      <w:sz w:val="24"/>
      <w:szCs w:val="28"/>
    </w:rPr>
  </w:style>
  <w:style w:type="paragraph" w:customStyle="1" w:styleId="DGATitre1">
    <w:name w:val="DGA Titre1"/>
    <w:basedOn w:val="Titre1"/>
    <w:qFormat/>
    <w:pPr>
      <w:tabs>
        <w:tab w:val="left" w:pos="0"/>
      </w:tabs>
      <w:overflowPunct w:val="0"/>
      <w:autoSpaceDE w:val="0"/>
      <w:ind w:left="360" w:hanging="360"/>
      <w:textAlignment w:val="baseline"/>
    </w:pPr>
    <w:rPr>
      <w:sz w:val="28"/>
    </w:rPr>
  </w:style>
  <w:style w:type="paragraph" w:styleId="En-ttedetabledesmatires">
    <w:name w:val="TOC Heading"/>
    <w:basedOn w:val="Titre1"/>
    <w:next w:val="LO-Normal"/>
    <w:uiPriority w:val="39"/>
    <w:qFormat/>
    <w:pPr>
      <w:keepLines/>
      <w:widowControl/>
      <w:spacing w:before="0" w:after="0" w:line="256" w:lineRule="auto"/>
    </w:pPr>
    <w:rPr>
      <w:rFonts w:ascii="Calibri Light" w:hAnsi="Calibri Light"/>
      <w:b w:val="0"/>
      <w:color w:val="2E74B5"/>
      <w:kern w:val="0"/>
      <w:szCs w:val="32"/>
    </w:rPr>
  </w:style>
  <w:style w:type="paragraph" w:styleId="Sous-titre">
    <w:name w:val="Subtitle"/>
    <w:basedOn w:val="LO-Normal"/>
    <w:next w:val="LO-Normal"/>
    <w:qFormat/>
    <w:rPr>
      <w:color w:val="5A5A5A"/>
      <w:spacing w:val="15"/>
    </w:rPr>
  </w:style>
  <w:style w:type="paragraph" w:styleId="Citation">
    <w:name w:val="Quote"/>
    <w:basedOn w:val="LO-Normal"/>
    <w:next w:val="LO-Normal"/>
    <w:qFormat/>
    <w:pPr>
      <w:spacing w:before="200"/>
      <w:ind w:left="864" w:right="864"/>
      <w:jc w:val="center"/>
    </w:pPr>
    <w:rPr>
      <w:i/>
      <w:iCs/>
      <w:color w:val="404040"/>
    </w:rPr>
  </w:style>
  <w:style w:type="paragraph" w:styleId="Citationintense">
    <w:name w:val="Intense Quote"/>
    <w:basedOn w:val="LO-Normal"/>
    <w:next w:val="LO-Normal"/>
    <w:qFormat/>
    <w:pPr>
      <w:pBdr>
        <w:top w:val="single" w:sz="4" w:space="10" w:color="4472C4"/>
        <w:bottom w:val="single" w:sz="4" w:space="10" w:color="4472C4"/>
      </w:pBdr>
      <w:spacing w:before="360" w:after="360"/>
      <w:ind w:left="864" w:right="864"/>
      <w:jc w:val="center"/>
    </w:pPr>
    <w:rPr>
      <w:i/>
      <w:iCs/>
      <w:color w:val="4472C4"/>
    </w:rPr>
  </w:style>
  <w:style w:type="paragraph" w:styleId="Paragraphedeliste">
    <w:name w:val="List Paragraph"/>
    <w:basedOn w:val="LO-Normal"/>
    <w:qFormat/>
    <w:pPr>
      <w:ind w:left="720"/>
    </w:pPr>
    <w:rPr>
      <w:rFonts w:eastAsia="Calibri"/>
    </w:rPr>
  </w:style>
  <w:style w:type="numbering" w:customStyle="1" w:styleId="LFO1">
    <w:name w:val="LFO1"/>
    <w:qFormat/>
  </w:style>
  <w:style w:type="numbering" w:customStyle="1" w:styleId="LFO5">
    <w:name w:val="LFO5"/>
    <w:qFormat/>
  </w:style>
  <w:style w:type="numbering" w:customStyle="1" w:styleId="LFO6">
    <w:name w:val="LFO6"/>
    <w:qFormat/>
  </w:style>
  <w:style w:type="numbering" w:customStyle="1" w:styleId="LFO21">
    <w:name w:val="LFO21"/>
    <w:qFormat/>
  </w:style>
  <w:style w:type="numbering" w:customStyle="1" w:styleId="LFO22">
    <w:name w:val="LFO22"/>
    <w:qFormat/>
  </w:style>
  <w:style w:type="numbering" w:customStyle="1" w:styleId="LFO23">
    <w:name w:val="LFO23"/>
    <w:qFormat/>
  </w:style>
  <w:style w:type="numbering" w:customStyle="1" w:styleId="LFO24">
    <w:name w:val="LFO24"/>
    <w:qFormat/>
  </w:style>
  <w:style w:type="character" w:styleId="Marquedecommentaire">
    <w:name w:val="annotation reference"/>
    <w:basedOn w:val="Policepardfaut"/>
    <w:uiPriority w:val="99"/>
    <w:semiHidden/>
    <w:unhideWhenUsed/>
    <w:rsid w:val="00DE1536"/>
    <w:rPr>
      <w:sz w:val="16"/>
      <w:szCs w:val="16"/>
    </w:rPr>
  </w:style>
  <w:style w:type="paragraph" w:styleId="Commentaire">
    <w:name w:val="annotation text"/>
    <w:basedOn w:val="Normal"/>
    <w:link w:val="CommentaireCar"/>
    <w:uiPriority w:val="99"/>
    <w:semiHidden/>
    <w:unhideWhenUsed/>
    <w:rsid w:val="00DE1536"/>
  </w:style>
  <w:style w:type="character" w:customStyle="1" w:styleId="CommentaireCar">
    <w:name w:val="Commentaire Car"/>
    <w:basedOn w:val="Policepardfaut"/>
    <w:link w:val="Commentaire"/>
    <w:uiPriority w:val="99"/>
    <w:semiHidden/>
    <w:rsid w:val="00DE1536"/>
    <w:rPr>
      <w:shd w:val="clear" w:color="auto" w:fill="FFFFFF"/>
    </w:rPr>
  </w:style>
  <w:style w:type="paragraph" w:styleId="Objetducommentaire">
    <w:name w:val="annotation subject"/>
    <w:basedOn w:val="Commentaire"/>
    <w:next w:val="Commentaire"/>
    <w:link w:val="ObjetducommentaireCar"/>
    <w:uiPriority w:val="99"/>
    <w:semiHidden/>
    <w:unhideWhenUsed/>
    <w:rsid w:val="00DE1536"/>
    <w:rPr>
      <w:b/>
      <w:bCs/>
    </w:rPr>
  </w:style>
  <w:style w:type="character" w:customStyle="1" w:styleId="ObjetducommentaireCar">
    <w:name w:val="Objet du commentaire Car"/>
    <w:basedOn w:val="CommentaireCar"/>
    <w:link w:val="Objetducommentaire"/>
    <w:uiPriority w:val="99"/>
    <w:semiHidden/>
    <w:rsid w:val="00DE1536"/>
    <w:rPr>
      <w:b/>
      <w:bCs/>
      <w:shd w:val="clear" w:color="auto" w:fill="FFFFFF"/>
    </w:rPr>
  </w:style>
  <w:style w:type="paragraph" w:styleId="Textedebulles">
    <w:name w:val="Balloon Text"/>
    <w:basedOn w:val="Normal"/>
    <w:link w:val="TextedebullesCar"/>
    <w:uiPriority w:val="99"/>
    <w:semiHidden/>
    <w:unhideWhenUsed/>
    <w:rsid w:val="00DE1536"/>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1536"/>
    <w:rPr>
      <w:rFonts w:ascii="Segoe UI" w:hAnsi="Segoe UI" w:cs="Segoe UI"/>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6/09/relationships/commentsIds" Target="commentsId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D38230-3194-47E3-9F68-8EF70749F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2820</Words>
  <Characters>15516</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
  <LinksUpToDate>false</LinksUpToDate>
  <CharactersWithSpaces>18300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Patrick MORERE</dc:creator>
  <dc:description/>
  <cp:lastModifiedBy>FERRON Emmanuelle</cp:lastModifiedBy>
  <cp:revision>3</cp:revision>
  <dcterms:created xsi:type="dcterms:W3CDTF">2024-10-25T13:37:00Z</dcterms:created>
  <dcterms:modified xsi:type="dcterms:W3CDTF">2024-10-25T13:49:00Z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C:\Users\dac\AppData\Local\Temp</vt:lpwstr>
  </property>
  <property fmtid="{D5CDD505-2E9C-101B-9397-08002B2CF9AE}" pid="4" name="DernierElement">
    <vt:lpwstr/>
  </property>
  <property fmtid="{D5CDD505-2E9C-101B-9397-08002B2CF9AE}" pid="5" name="ElementContenant">
    <vt:lpwstr>GptCommandes</vt:lpwstr>
  </property>
  <property fmtid="{D5CDD505-2E9C-101B-9397-08002B2CF9AE}" pid="6" name="ElementPrecedent">
    <vt:lpwstr/>
  </property>
  <property fmtid="{D5CDD505-2E9C-101B-9397-08002B2CF9AE}" pid="7" name="IdentifiantEdition">
    <vt:lpwstr>AE_COM</vt:lpwstr>
  </property>
  <property fmtid="{D5CDD505-2E9C-101B-9397-08002B2CF9AE}" pid="8" name="NomSegment">
    <vt:lpwstr>GroupementDeCommande</vt:lpwstr>
  </property>
  <property fmtid="{D5CDD505-2E9C-101B-9397-08002B2CF9AE}" pid="9" name="NouveauElement">
    <vt:lpwstr>AE_COM_Groupement_commandes</vt:lpwstr>
  </property>
  <property fmtid="{D5CDD505-2E9C-101B-9397-08002B2CF9AE}" pid="10" name="ResultatCommande">
    <vt:lpwstr>Ok</vt:lpwstr>
  </property>
</Properties>
</file>