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bookmarkStart w:id="0" w:name="_GoBack"/>
            <w:bookmarkEnd w:id="0"/>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1" w:name="_Toc392669625"/>
            <w:r w:rsidRPr="001B5605">
              <w:rPr>
                <w:rFonts w:asciiTheme="minorHAnsi" w:hAnsiTheme="minorHAnsi"/>
                <w:b/>
                <w:sz w:val="36"/>
              </w:rPr>
              <w:t>CONTRAT D</w:t>
            </w:r>
            <w:r w:rsidR="009D60D5" w:rsidRPr="001B5605">
              <w:rPr>
                <w:rFonts w:asciiTheme="minorHAnsi" w:hAnsiTheme="minorHAnsi"/>
                <w:b/>
                <w:sz w:val="36"/>
              </w:rPr>
              <w:t>’ACHAT</w:t>
            </w:r>
            <w:bookmarkEnd w:id="1"/>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2210BB0C" w:rsidR="009D60D5" w:rsidRPr="001B5605" w:rsidRDefault="00E90121"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7E0340">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2"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2"/>
          </w:p>
          <w:p w14:paraId="2684327E" w14:textId="27E3810C" w:rsidR="00741D2D" w:rsidRPr="001B5605" w:rsidRDefault="00283C5E" w:rsidP="00996FEA">
            <w:pPr>
              <w:rPr>
                <w:rFonts w:asciiTheme="minorHAnsi" w:hAnsiTheme="minorHAnsi" w:cs="Arial"/>
                <w:sz w:val="24"/>
              </w:rPr>
            </w:pPr>
            <w:r w:rsidRPr="00283C5E">
              <w:rPr>
                <w:rFonts w:asciiTheme="minorHAnsi" w:hAnsiTheme="minorHAnsi" w:cs="Arial"/>
                <w:i/>
                <w:sz w:val="24"/>
              </w:rPr>
              <w:t>ETUDE DES POTENTIALITES DE VALORISATION/TRANSFORMATION DES PRODUITS DE LA PECHE ET DE L'AQUACULTURE SUR LES MARCHES BTOB</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3" w:name="_Toc392669628"/>
            <w:r w:rsidRPr="001B5605">
              <w:rPr>
                <w:rFonts w:asciiTheme="minorHAnsi" w:hAnsiTheme="minorHAnsi"/>
                <w:b/>
                <w:smallCaps/>
                <w:sz w:val="24"/>
              </w:rPr>
              <w:t>MONTANT MAXIMAL DU CONTRAT :</w:t>
            </w:r>
            <w:bookmarkEnd w:id="3"/>
          </w:p>
          <w:p w14:paraId="7E809CC5" w14:textId="77777777" w:rsidR="00741D2D" w:rsidRPr="001B5605" w:rsidRDefault="00540DA7" w:rsidP="00E953FE">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r w:rsidR="00E953FE" w:rsidRPr="001B5605">
              <w:rPr>
                <w:rFonts w:asciiTheme="minorHAnsi" w:hAnsiTheme="minorHAnsi" w:cs="Arial"/>
                <w:i/>
                <w:sz w:val="24"/>
                <w:highlight w:val="yellow"/>
              </w:rPr>
              <w:t>/fournitures</w:t>
            </w:r>
            <w:r w:rsidRPr="001B5605">
              <w:rPr>
                <w:rFonts w:asciiTheme="minorHAnsi" w:hAnsiTheme="minorHAnsi" w:cs="Arial"/>
                <w:i/>
                <w:sz w:val="24"/>
                <w:highlight w:val="yellow"/>
              </w:rPr>
              <w:t xml:space="preserve"> qui pourront être réalisées</w:t>
            </w:r>
            <w:r w:rsidR="00E953FE" w:rsidRPr="001B5605">
              <w:rPr>
                <w:rFonts w:asciiTheme="minorHAnsi" w:hAnsiTheme="minorHAnsi" w:cs="Arial"/>
                <w:i/>
                <w:sz w:val="24"/>
                <w:highlight w:val="yellow"/>
              </w:rPr>
              <w:t xml:space="preserve">/fournies </w:t>
            </w:r>
            <w:r w:rsidRPr="001B5605">
              <w:rPr>
                <w:rFonts w:asciiTheme="minorHAnsi" w:hAnsiTheme="minorHAnsi" w:cs="Arial"/>
                <w:i/>
                <w:sz w:val="24"/>
                <w:highlight w:val="yellow"/>
              </w:rPr>
              <w:t>au titre du contrat (</w:t>
            </w:r>
            <w:r w:rsidR="00863B49" w:rsidRPr="001B5605">
              <w:rPr>
                <w:rFonts w:asciiTheme="minorHAnsi" w:hAnsiTheme="minorHAnsi" w:cs="Arial"/>
                <w:i/>
                <w:sz w:val="24"/>
                <w:highlight w:val="yellow"/>
              </w:rPr>
              <w:t xml:space="preserve">prix des </w:t>
            </w:r>
            <w:r w:rsidR="00E953FE" w:rsidRPr="001B5605">
              <w:rPr>
                <w:rFonts w:asciiTheme="minorHAnsi" w:hAnsiTheme="minorHAnsi" w:cs="Arial"/>
                <w:i/>
                <w:sz w:val="24"/>
                <w:highlight w:val="yellow"/>
              </w:rPr>
              <w:t xml:space="preserve">postes </w:t>
            </w:r>
            <w:r w:rsidRPr="001B5605">
              <w:rPr>
                <w:rFonts w:asciiTheme="minorHAnsi" w:hAnsiTheme="minorHAnsi" w:cs="Arial"/>
                <w:i/>
                <w:sz w:val="24"/>
                <w:highlight w:val="yellow"/>
              </w:rPr>
              <w:t xml:space="preserve">fermes </w:t>
            </w:r>
            <w:r w:rsidR="00863B49" w:rsidRPr="001B5605">
              <w:rPr>
                <w:rFonts w:asciiTheme="minorHAnsi" w:hAnsiTheme="minorHAnsi" w:cs="Arial"/>
                <w:i/>
                <w:sz w:val="24"/>
                <w:highlight w:val="yellow"/>
              </w:rPr>
              <w:t>+</w:t>
            </w:r>
            <w:r w:rsidRPr="001B5605">
              <w:rPr>
                <w:rFonts w:asciiTheme="minorHAnsi" w:hAnsiTheme="minorHAnsi" w:cs="Arial"/>
                <w:i/>
                <w:sz w:val="24"/>
                <w:highlight w:val="yellow"/>
              </w:rPr>
              <w:t xml:space="preserve"> </w:t>
            </w:r>
            <w:r w:rsidR="00863B49" w:rsidRPr="001B5605">
              <w:rPr>
                <w:rFonts w:asciiTheme="minorHAnsi" w:hAnsiTheme="minorHAnsi" w:cs="Arial"/>
                <w:i/>
                <w:sz w:val="24"/>
                <w:highlight w:val="yellow"/>
              </w:rPr>
              <w:t xml:space="preserve">montant max des postes </w:t>
            </w:r>
            <w:r w:rsidR="00883C5C" w:rsidRPr="001B5605">
              <w:rPr>
                <w:rFonts w:asciiTheme="minorHAnsi" w:hAnsiTheme="minorHAnsi" w:cs="Arial"/>
                <w:i/>
                <w:sz w:val="24"/>
                <w:highlight w:val="yellow"/>
              </w:rPr>
              <w:t>à</w:t>
            </w:r>
            <w:r w:rsidRPr="001B5605">
              <w:rPr>
                <w:rFonts w:asciiTheme="minorHAnsi" w:hAnsiTheme="minorHAnsi" w:cs="Arial"/>
                <w:i/>
                <w:sz w:val="24"/>
                <w:highlight w:val="yellow"/>
              </w:rPr>
              <w:t xml:space="preserve"> bons de commande)</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7E0340">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667716A2" w:rsidR="00554974" w:rsidRPr="005468A0" w:rsidRDefault="00801ECC">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6B585C">
              <w:rPr>
                <w:rFonts w:asciiTheme="minorHAnsi" w:hAnsiTheme="minorHAnsi" w:cstheme="minorHAnsi"/>
                <w:sz w:val="22"/>
                <w:szCs w:val="22"/>
              </w:rPr>
              <w:t>p</w:t>
            </w:r>
            <w:r w:rsidRPr="005468A0">
              <w:rPr>
                <w:rFonts w:asciiTheme="minorHAnsi" w:hAnsiTheme="minorHAnsi" w:cstheme="minorHAnsi"/>
                <w:sz w:val="22"/>
                <w:szCs w:val="22"/>
              </w:rPr>
              <w:t xml:space="preserve">rocédure adaptée en application </w:t>
            </w:r>
            <w:r w:rsidR="00554974" w:rsidRPr="005468A0">
              <w:rPr>
                <w:rFonts w:asciiTheme="minorHAnsi" w:hAnsiTheme="minorHAnsi" w:cstheme="minorHAnsi"/>
                <w:sz w:val="22"/>
                <w:szCs w:val="22"/>
              </w:rPr>
              <w:t>des articles L. 2123-1 et R. 2123-1 au R. 2123-7 du CCP</w:t>
            </w:r>
            <w:r w:rsidR="006B585C">
              <w:rPr>
                <w:rFonts w:asciiTheme="minorHAnsi" w:hAnsiTheme="minorHAnsi" w:cstheme="minorHAnsi"/>
                <w:sz w:val="22"/>
                <w:szCs w:val="22"/>
              </w:rPr>
              <w:t>.</w:t>
            </w:r>
          </w:p>
          <w:p w14:paraId="42614EF7" w14:textId="2880DE03"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E90121">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E90121">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E90121">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E90121">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E90121">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E90121">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E90121">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E90121">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E90121">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E90121">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E90121">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E90121">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E90121">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E90121">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E90121">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E90121">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E90121">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E90121">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E90121">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E90121">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E90121">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E90121">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E90121">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E90121">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E90121">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E90121">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E90121">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E90121">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E90121">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E90121">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E90121">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E90121">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E90121">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E90121">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E90121">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E90121">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E90121">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E90121">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E90121">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E90121">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E90121">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E90121">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15EED10E" w14:textId="05D6B106" w:rsidR="005468A0" w:rsidRDefault="005468A0" w:rsidP="005468A0">
      <w:pPr>
        <w:spacing w:line="240" w:lineRule="auto"/>
        <w:jc w:val="both"/>
        <w:rPr>
          <w:rFonts w:asciiTheme="minorHAnsi" w:hAnsiTheme="minorHAnsi" w:cs="Arial"/>
          <w:b/>
        </w:rPr>
      </w:pPr>
      <w:r>
        <w:rPr>
          <w:rFonts w:asciiTheme="minorHAnsi" w:hAnsiTheme="minorHAnsi" w:cs="Arial"/>
        </w:rPr>
        <w:t>Le présent Contrat de prestation de services s’inscrit dans le cadre du projet de coopération ci-après dénommé le « </w:t>
      </w:r>
      <w:r>
        <w:rPr>
          <w:rFonts w:asciiTheme="minorHAnsi" w:hAnsiTheme="minorHAnsi" w:cs="Arial"/>
          <w:smallCaps/>
        </w:rPr>
        <w:t>contrat principal »</w:t>
      </w:r>
      <w:r>
        <w:rPr>
          <w:rFonts w:asciiTheme="minorHAnsi" w:hAnsiTheme="minorHAnsi" w:cs="Arial"/>
        </w:rPr>
        <w:t xml:space="preserve"> signé le </w:t>
      </w:r>
      <w:r>
        <w:rPr>
          <w:rFonts w:asciiTheme="minorHAnsi" w:hAnsiTheme="minorHAnsi" w:cs="Arial"/>
          <w:i/>
        </w:rPr>
        <w:t>01/12/2021</w:t>
      </w:r>
      <w:r>
        <w:rPr>
          <w:rFonts w:asciiTheme="minorHAnsi" w:hAnsiTheme="minorHAnsi" w:cs="Arial"/>
        </w:rPr>
        <w:t xml:space="preserve"> </w:t>
      </w:r>
      <w:r>
        <w:rPr>
          <w:rFonts w:asciiTheme="minorHAnsi" w:hAnsiTheme="minorHAnsi" w:cs="Arial"/>
          <w:szCs w:val="22"/>
        </w:rPr>
        <w:t xml:space="preserve">entre </w:t>
      </w:r>
      <w:r>
        <w:rPr>
          <w:rFonts w:asciiTheme="minorHAnsi" w:hAnsiTheme="minorHAnsi" w:cs="Arial"/>
        </w:rPr>
        <w:t xml:space="preserve">la Délégation de l’Union Européenne en Algérie </w:t>
      </w:r>
      <w:r>
        <w:rPr>
          <w:rFonts w:asciiTheme="minorHAnsi" w:hAnsiTheme="minorHAnsi" w:cs="Arial"/>
          <w:szCs w:val="22"/>
        </w:rPr>
        <w:t xml:space="preserve">et </w:t>
      </w:r>
      <w:r>
        <w:rPr>
          <w:rFonts w:asciiTheme="minorHAnsi" w:hAnsiTheme="minorHAnsi" w:cs="Arial"/>
        </w:rPr>
        <w:t>E</w:t>
      </w:r>
      <w:r>
        <w:rPr>
          <w:rFonts w:asciiTheme="minorHAnsi" w:hAnsiTheme="minorHAnsi" w:cs="Arial"/>
          <w:smallCaps/>
        </w:rPr>
        <w:t>xpertise France</w:t>
      </w:r>
      <w:r>
        <w:rPr>
          <w:rFonts w:asciiTheme="minorHAnsi" w:hAnsiTheme="minorHAnsi" w:cs="Arial"/>
          <w:szCs w:val="22"/>
        </w:rPr>
        <w:t xml:space="preserve">, portant sur le développement de l’économie bleue, la pêche et l’aquaculture en Algérie, </w:t>
      </w:r>
      <w:r>
        <w:rPr>
          <w:rFonts w:asciiTheme="minorHAnsi" w:hAnsiTheme="minorHAnsi" w:cs="Arial"/>
        </w:rPr>
        <w:t>au profit du Ministère de la Pêche et des Ressources Halieutiques algérien, mis en œuvre par Expertise France et l’Agence Européenne de Contrôle des Pêches et dont E</w:t>
      </w:r>
      <w:r>
        <w:rPr>
          <w:rFonts w:asciiTheme="minorHAnsi" w:hAnsiTheme="minorHAnsi" w:cs="Arial"/>
          <w:smallCaps/>
        </w:rPr>
        <w:t>xpertise France</w:t>
      </w:r>
      <w:r>
        <w:rPr>
          <w:rFonts w:asciiTheme="minorHAnsi" w:hAnsiTheme="minorHAnsi" w:cs="Arial"/>
        </w:rPr>
        <w:t xml:space="preserve"> est partenaire.</w:t>
      </w:r>
      <w:r w:rsidRPr="005468A0">
        <w:t xml:space="preserve"> </w:t>
      </w:r>
      <w:r w:rsidRPr="005468A0">
        <w:rPr>
          <w:rFonts w:asciiTheme="minorHAnsi" w:hAnsiTheme="minorHAnsi" w:cs="Arial"/>
        </w:rPr>
        <w:t>», EXPERTISE FRANCE demande au CONTRACTANT qui l’accepte, de réaliser au titre du présent CONTRAT les prestations décrites dans l’annexe technique jointe « Cahier des charges ».</w:t>
      </w:r>
    </w:p>
    <w:p w14:paraId="704EEA84" w14:textId="454F8003" w:rsidR="00DE1070" w:rsidRPr="005468A0" w:rsidRDefault="00DE1070" w:rsidP="005468A0">
      <w:pPr>
        <w:spacing w:line="240" w:lineRule="auto"/>
        <w:jc w:val="both"/>
        <w:rPr>
          <w:rFonts w:asciiTheme="minorHAnsi" w:hAnsiTheme="minorHAnsi" w:cs="Arial"/>
          <w:b/>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26921969"/>
      <w:r w:rsidRPr="00A86E43">
        <w:rPr>
          <w:rFonts w:asciiTheme="minorHAnsi" w:hAnsiTheme="minorHAnsi"/>
          <w:b/>
          <w:caps/>
          <w:sz w:val="24"/>
          <w:u w:val="single"/>
        </w:rPr>
        <w:lastRenderedPageBreak/>
        <w:t>Objet du contrat</w:t>
      </w:r>
      <w:bookmarkEnd w:id="6"/>
    </w:p>
    <w:p w14:paraId="34E60E59" w14:textId="22B129D1"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5468A0" w:rsidRPr="005468A0">
        <w:rPr>
          <w:rFonts w:asciiTheme="minorHAnsi" w:hAnsiTheme="minorHAnsi" w:cs="Arial"/>
          <w:i/>
        </w:rPr>
        <w:t>Etude des potentialités de valorisation/transformation des produits de la pêche et de l'aquaculture sur les marchés BtoB</w:t>
      </w:r>
      <w:r w:rsidR="00DE0E61" w:rsidRPr="00A86E43">
        <w:rPr>
          <w:rFonts w:asciiTheme="minorHAnsi" w:hAnsiTheme="minorHAnsi" w:cs="Arial"/>
        </w:rPr>
        <w:t>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26921970"/>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019E086A" w:rsidR="00663C0B" w:rsidRPr="00A86E43"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w:t>
      </w:r>
    </w:p>
    <w:p w14:paraId="4AD0908E" w14:textId="1BE14BF6"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de prestations intellectuelles approuvé par arrêté du </w:t>
      </w:r>
      <w:r w:rsidR="002E7338" w:rsidRPr="00A86E43">
        <w:rPr>
          <w:rFonts w:asciiTheme="minorHAnsi" w:hAnsiTheme="minorHAnsi" w:cstheme="minorHAnsi"/>
          <w:szCs w:val="22"/>
        </w:rPr>
        <w:t>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12D886CE" w:rsidR="00A246CE" w:rsidRPr="00A86E43" w:rsidRDefault="00804BED" w:rsidP="00A86E43">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F0451" w:rsidRPr="00A86E43">
        <w:rPr>
          <w:rFonts w:asciiTheme="minorHAnsi" w:hAnsiTheme="minorHAnsi" w:cstheme="minorHAnsi"/>
          <w:szCs w:val="22"/>
        </w:rPr>
        <w:t>marché public de services</w:t>
      </w:r>
      <w:r w:rsidR="005468A0">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5468A0">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2" w:name="_Toc392669632"/>
      <w:bookmarkStart w:id="13" w:name="_Toc126921973"/>
      <w:bookmarkEnd w:id="11"/>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498EFF98"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283C5E">
        <w:rPr>
          <w:rFonts w:asciiTheme="minorHAnsi" w:hAnsiTheme="minorHAnsi" w:cs="Arial"/>
        </w:rPr>
        <w:t>5</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r w:rsidR="007474C3">
        <w:rPr>
          <w:rFonts w:asciiTheme="minorHAnsi" w:hAnsiTheme="minorHAnsi" w:cs="Arial"/>
        </w:rPr>
        <w:t xml:space="preserve"> </w:t>
      </w:r>
      <w:r w:rsidR="007474C3" w:rsidRPr="007474C3">
        <w:rPr>
          <w:rFonts w:asciiTheme="minorHAnsi" w:hAnsiTheme="minorHAnsi" w:cs="Arial"/>
        </w:rPr>
        <w:t>Il est reconductible 1 fois par décision tacite prise par l’autorité contractante sans pouvoir excéder une durée totale de 10 mois.</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F1A0FC2" w:rsidR="001E12A9" w:rsidRPr="00A86E43" w:rsidRDefault="001E12A9" w:rsidP="001E12A9">
      <w:pPr>
        <w:pStyle w:val="Titre2"/>
        <w:spacing w:before="120" w:after="60"/>
        <w:rPr>
          <w:rFonts w:asciiTheme="minorHAnsi" w:hAnsiTheme="minorHAnsi"/>
          <w:sz w:val="22"/>
        </w:rPr>
      </w:pPr>
      <w:bookmarkStart w:id="14"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w:t>
      </w:r>
      <w:r w:rsidR="005468A0">
        <w:rPr>
          <w:rFonts w:asciiTheme="minorHAnsi" w:hAnsiTheme="minorHAnsi"/>
          <w:sz w:val="22"/>
        </w:rPr>
        <w:t xml:space="preserve"> </w:t>
      </w:r>
      <w:r w:rsidRPr="00A86E43">
        <w:rPr>
          <w:rFonts w:asciiTheme="minorHAnsi" w:hAnsiTheme="minorHAnsi"/>
          <w:sz w:val="22"/>
        </w:rPr>
        <w:t>d’exécution</w:t>
      </w:r>
      <w:r w:rsidR="003B5A58" w:rsidRPr="00A86E43">
        <w:rPr>
          <w:rFonts w:asciiTheme="minorHAnsi" w:hAnsiTheme="minorHAnsi"/>
          <w:sz w:val="22"/>
        </w:rPr>
        <w:t xml:space="preserve"> des prestations</w:t>
      </w:r>
      <w:bookmarkEnd w:id="14"/>
    </w:p>
    <w:p w14:paraId="48DFE8F3" w14:textId="7A99B7AB"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5468A0">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5468A0">
        <w:rPr>
          <w:rFonts w:asciiTheme="minorHAnsi" w:hAnsiTheme="minorHAnsi" w:cs="Arial"/>
          <w:smallCaps/>
        </w:rPr>
        <w:t xml:space="preserve"> </w:t>
      </w:r>
      <w:r w:rsidR="00B30BC2" w:rsidRPr="00A86E43">
        <w:rPr>
          <w:rFonts w:asciiTheme="minorHAnsi" w:hAnsiTheme="minorHAnsi" w:cs="Arial"/>
        </w:rPr>
        <w:t xml:space="preserve">est fixé à </w:t>
      </w:r>
      <w:r w:rsidR="005468A0">
        <w:rPr>
          <w:rFonts w:asciiTheme="minorHAnsi" w:hAnsiTheme="minorHAnsi" w:cs="Arial"/>
        </w:rPr>
        <w:t>05</w:t>
      </w:r>
      <w:r w:rsidR="00B30BC2" w:rsidRPr="00A86E43">
        <w:rPr>
          <w:rFonts w:asciiTheme="minorHAnsi" w:hAnsiTheme="minorHAnsi" w:cs="Arial"/>
        </w:rPr>
        <w:t xml:space="preserve"> </w:t>
      </w:r>
      <w:r w:rsidR="005468A0">
        <w:rPr>
          <w:rFonts w:asciiTheme="minorHAnsi" w:hAnsiTheme="minorHAnsi" w:cs="Arial"/>
        </w:rPr>
        <w:t>mois</w:t>
      </w:r>
      <w:r w:rsidR="00B30BC2" w:rsidRPr="00A86E43">
        <w:rPr>
          <w:rFonts w:asciiTheme="minorHAnsi" w:hAnsiTheme="minorHAnsi" w:cs="Arial"/>
        </w:rPr>
        <w:t xml:space="preserve"> à compter de la date de notification du présent </w:t>
      </w:r>
      <w:r w:rsidR="00B30BC2" w:rsidRPr="00A86E43">
        <w:rPr>
          <w:rFonts w:asciiTheme="minorHAnsi" w:hAnsiTheme="minorHAnsi" w:cs="Arial"/>
          <w:smallCaps/>
        </w:rPr>
        <w:t>contrat</w:t>
      </w:r>
      <w:r w:rsidRPr="00A86E43">
        <w:rPr>
          <w:rFonts w:asciiTheme="minorHAnsi" w:hAnsiTheme="minorHAnsi" w:cs="Arial"/>
        </w:rPr>
        <w:t>.</w:t>
      </w:r>
    </w:p>
    <w:p w14:paraId="2B0A5C7F" w14:textId="00164637" w:rsidR="00E849ED" w:rsidRPr="00A86E43" w:rsidRDefault="00E326F3" w:rsidP="005468A0">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0BF7BD6E" w14:textId="71905F9A"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7E0340">
        <w:rPr>
          <w:rFonts w:asciiTheme="minorHAnsi" w:hAnsiTheme="minorHAnsi" w:cstheme="minorHAnsi"/>
          <w:szCs w:val="22"/>
        </w:rPr>
        <w:t>Indiquer montant € HT (hors taxe).</w:t>
      </w:r>
    </w:p>
    <w:p w14:paraId="5DAD44EC" w14:textId="0C502B30" w:rsidR="00D23E07" w:rsidRPr="00A86E43" w:rsidRDefault="00123D1A" w:rsidP="007E0340">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5468A0"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t>Forme des prix</w:t>
      </w:r>
      <w:bookmarkEnd w:id="19"/>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t>Avance</w:t>
      </w:r>
      <w:bookmarkEnd w:id="21"/>
    </w:p>
    <w:p w14:paraId="0F90FA4C" w14:textId="2DA67238"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de </w:t>
      </w:r>
      <w:r w:rsidR="005468A0">
        <w:rPr>
          <w:rFonts w:asciiTheme="minorHAnsi" w:hAnsiTheme="minorHAnsi" w:cstheme="minorHAnsi"/>
          <w:szCs w:val="22"/>
        </w:rPr>
        <w:t xml:space="preserve">10% </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04562170"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L’avance doit être entièrement reversée lorsque le montant de ce cumul des paiements atteint </w:t>
      </w:r>
      <w:r w:rsidR="003B182A">
        <w:rPr>
          <w:rFonts w:asciiTheme="minorHAnsi" w:hAnsiTheme="minorHAnsi" w:cstheme="minorHAnsi"/>
          <w:szCs w:val="22"/>
        </w:rPr>
        <w:t>5</w:t>
      </w:r>
      <w:r w:rsidRPr="00A86E43">
        <w:rPr>
          <w:rFonts w:asciiTheme="minorHAnsi" w:hAnsiTheme="minorHAnsi" w:cstheme="minorHAnsi"/>
          <w:szCs w:val="22"/>
        </w:rPr>
        <w:t>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lastRenderedPageBreak/>
        <w:t>Modalités de paiement</w:t>
      </w:r>
      <w:bookmarkEnd w:id="22"/>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4D8B0254"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trimestriels </w:t>
      </w:r>
      <w:r w:rsidR="003B182A">
        <w:rPr>
          <w:rFonts w:asciiTheme="minorHAnsi" w:hAnsiTheme="minorHAnsi" w:cs="Arial"/>
          <w:szCs w:val="22"/>
        </w:rPr>
        <w:t xml:space="preserve">de 10% </w:t>
      </w:r>
      <w:r w:rsidRPr="00A86E43">
        <w:rPr>
          <w:rFonts w:asciiTheme="minorHAnsi" w:hAnsiTheme="minorHAnsi" w:cs="Arial"/>
          <w:szCs w:val="22"/>
        </w:rPr>
        <w:t xml:space="preserve">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6E80FAE5" w14:textId="6798341A"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D830F2" w:rsidRPr="00A86E43">
        <w:rPr>
          <w:rFonts w:asciiTheme="minorHAnsi" w:hAnsiTheme="minorHAnsi" w:cs="Arial"/>
          <w:szCs w:val="22"/>
        </w:rPr>
        <w:t xml:space="preserve"> </w:t>
      </w:r>
      <w:r w:rsidR="003B182A">
        <w:rPr>
          <w:rFonts w:asciiTheme="minorHAnsi" w:hAnsiTheme="minorHAnsi" w:cs="Arial"/>
          <w:szCs w:val="22"/>
        </w:rPr>
        <w:t>d</w:t>
      </w:r>
      <w:r w:rsidR="00D830F2" w:rsidRPr="00A86E43">
        <w:rPr>
          <w:rFonts w:asciiTheme="minorHAnsi" w:hAnsiTheme="minorHAnsi" w:cs="Arial"/>
          <w:szCs w:val="22"/>
        </w:rPr>
        <w:t>u contrat</w:t>
      </w:r>
      <w:r w:rsidR="003B182A">
        <w:rPr>
          <w:rFonts w:asciiTheme="minorHAnsi" w:hAnsiTheme="minorHAnsi" w:cs="Arial"/>
          <w:szCs w:val="22"/>
        </w:rPr>
        <w:t>.</w:t>
      </w:r>
    </w:p>
    <w:p w14:paraId="30D00A23" w14:textId="77777777" w:rsidR="003B182A" w:rsidRDefault="007B473C" w:rsidP="003B182A">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0E5F4C1E" w14:textId="6B3379AE" w:rsidR="00E637E0" w:rsidRPr="003B182A" w:rsidRDefault="00E637E0" w:rsidP="003B182A">
      <w:pPr>
        <w:pStyle w:val="u"/>
        <w:widowControl w:val="0"/>
        <w:numPr>
          <w:ilvl w:val="0"/>
          <w:numId w:val="54"/>
        </w:numPr>
        <w:spacing w:after="120"/>
        <w:ind w:left="567" w:hanging="283"/>
        <w:jc w:val="left"/>
        <w:rPr>
          <w:rFonts w:asciiTheme="minorHAnsi" w:hAnsiTheme="minorHAnsi" w:cs="Arial"/>
          <w:szCs w:val="22"/>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49257D84"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3B182A"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7CF77CAE"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5A362A" w:rsidRPr="00A86E43">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5A362A" w:rsidRPr="00A86E43">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4AD254FE" w14:textId="1FBFBC0F" w:rsidR="00D00B3A" w:rsidRPr="00A86E43" w:rsidRDefault="003B182A"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Pr>
          <w:rFonts w:asciiTheme="minorHAnsi" w:hAnsiTheme="minorHAnsi" w:cstheme="minorHAnsi"/>
          <w:szCs w:val="22"/>
        </w:rPr>
        <w:t>’Expert référent P&amp; - Mohamed Haouchine</w:t>
      </w:r>
    </w:p>
    <w:p w14:paraId="02136460" w14:textId="712FD64E" w:rsidR="00F766D6" w:rsidRPr="00A86E43" w:rsidRDefault="003B182A"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chef de projet adjoint – Bertrand Cazalet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26921989"/>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31D014CD"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B73974" w:rsidRPr="00A86E43">
        <w:rPr>
          <w:rFonts w:asciiTheme="minorHAnsi" w:hAnsiTheme="minorHAnsi" w:cstheme="minorHAnsi"/>
          <w:szCs w:val="22"/>
        </w:rPr>
        <w:t>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56E1B741" w14:textId="77777777" w:rsidR="003B182A" w:rsidRPr="00A86E43" w:rsidRDefault="003B182A" w:rsidP="003B182A">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Pr>
          <w:rFonts w:asciiTheme="minorHAnsi" w:hAnsiTheme="minorHAnsi" w:cstheme="minorHAnsi"/>
          <w:szCs w:val="22"/>
        </w:rPr>
        <w:t>’Expert référent P&amp; - Mohamed Haouchine</w:t>
      </w:r>
    </w:p>
    <w:p w14:paraId="2C40178D" w14:textId="77777777" w:rsidR="003B182A" w:rsidRPr="00A86E43" w:rsidRDefault="003B182A" w:rsidP="003B182A">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chef de projet adjoint – Bertrand Cazalet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0CEF9F11" w14:textId="77777777" w:rsidR="000A6914" w:rsidRDefault="000A6914" w:rsidP="000A6914">
      <w:pPr>
        <w:pStyle w:val="Titre2"/>
        <w:spacing w:before="120" w:after="60"/>
        <w:rPr>
          <w:rFonts w:asciiTheme="minorHAnsi" w:hAnsiTheme="minorHAnsi" w:cstheme="minorHAnsi"/>
          <w:sz w:val="22"/>
          <w:szCs w:val="22"/>
        </w:rPr>
      </w:pPr>
      <w:bookmarkStart w:id="38" w:name="_Toc126921991"/>
      <w:bookmarkStart w:id="39" w:name="_Toc392669643"/>
      <w:r w:rsidRPr="00A86E43">
        <w:rPr>
          <w:rFonts w:asciiTheme="minorHAnsi" w:hAnsiTheme="minorHAnsi" w:cstheme="minorHAnsi"/>
          <w:sz w:val="22"/>
          <w:szCs w:val="22"/>
        </w:rPr>
        <w:t>Tableau des livrables</w:t>
      </w:r>
      <w:bookmarkEnd w:id="38"/>
    </w:p>
    <w:tbl>
      <w:tblPr>
        <w:tblStyle w:val="Grilledutableau"/>
        <w:tblpPr w:leftFromText="141" w:rightFromText="141" w:vertAnchor="text" w:horzAnchor="page" w:tblpX="1861" w:tblpY="298"/>
        <w:tblW w:w="0" w:type="auto"/>
        <w:tblLook w:val="04A0" w:firstRow="1" w:lastRow="0" w:firstColumn="1" w:lastColumn="0" w:noHBand="0" w:noVBand="1"/>
      </w:tblPr>
      <w:tblGrid>
        <w:gridCol w:w="1129"/>
        <w:gridCol w:w="5670"/>
        <w:gridCol w:w="1150"/>
      </w:tblGrid>
      <w:tr w:rsidR="003B182A" w:rsidRPr="00B05AB8" w14:paraId="3CF650B0" w14:textId="77777777" w:rsidTr="00004C0E">
        <w:tc>
          <w:tcPr>
            <w:tcW w:w="1129" w:type="dxa"/>
          </w:tcPr>
          <w:p w14:paraId="5A332188" w14:textId="77777777" w:rsidR="003B182A" w:rsidRPr="00B05AB8" w:rsidRDefault="003B182A" w:rsidP="00004C0E">
            <w:pPr>
              <w:spacing w:after="160"/>
              <w:rPr>
                <w:rFonts w:asciiTheme="minorBidi" w:hAnsiTheme="minorBidi"/>
                <w:b/>
                <w:bCs/>
                <w:i/>
                <w:iCs/>
              </w:rPr>
            </w:pPr>
            <w:r w:rsidRPr="00B05AB8">
              <w:rPr>
                <w:rFonts w:asciiTheme="minorBidi" w:hAnsiTheme="minorBidi"/>
                <w:b/>
                <w:bCs/>
                <w:i/>
                <w:iCs/>
              </w:rPr>
              <w:t xml:space="preserve">Livrables </w:t>
            </w:r>
          </w:p>
        </w:tc>
        <w:tc>
          <w:tcPr>
            <w:tcW w:w="5670" w:type="dxa"/>
          </w:tcPr>
          <w:p w14:paraId="769A4EB9" w14:textId="77777777" w:rsidR="003B182A" w:rsidRPr="00B05AB8" w:rsidRDefault="003B182A" w:rsidP="00004C0E">
            <w:pPr>
              <w:spacing w:after="160"/>
              <w:rPr>
                <w:rFonts w:asciiTheme="minorBidi" w:hAnsiTheme="minorBidi"/>
                <w:b/>
                <w:bCs/>
                <w:i/>
                <w:iCs/>
              </w:rPr>
            </w:pPr>
            <w:r w:rsidRPr="00B05AB8">
              <w:rPr>
                <w:rFonts w:asciiTheme="minorBidi" w:hAnsiTheme="minorBidi"/>
                <w:b/>
                <w:bCs/>
                <w:i/>
                <w:iCs/>
              </w:rPr>
              <w:t>Intitulé</w:t>
            </w:r>
          </w:p>
        </w:tc>
        <w:tc>
          <w:tcPr>
            <w:tcW w:w="1134" w:type="dxa"/>
          </w:tcPr>
          <w:p w14:paraId="18CAF3C3" w14:textId="0C1E68A2" w:rsidR="003B182A" w:rsidRPr="00B05AB8" w:rsidRDefault="003B182A" w:rsidP="00004C0E">
            <w:pPr>
              <w:spacing w:after="160"/>
              <w:rPr>
                <w:rFonts w:asciiTheme="minorBidi" w:hAnsiTheme="minorBidi"/>
                <w:b/>
                <w:i/>
                <w:iCs/>
              </w:rPr>
            </w:pPr>
            <w:r w:rsidRPr="00B05AB8">
              <w:rPr>
                <w:rFonts w:asciiTheme="minorBidi" w:hAnsiTheme="minorBidi"/>
                <w:b/>
                <w:bCs/>
                <w:i/>
                <w:iCs/>
              </w:rPr>
              <w:t>Délais</w:t>
            </w:r>
            <w:ins w:id="40" w:author="Clémence GAUDET" w:date="2024-10-24T14:59:00Z">
              <w:r w:rsidR="00345300">
                <w:rPr>
                  <w:rFonts w:asciiTheme="minorBidi" w:hAnsiTheme="minorBidi"/>
                  <w:b/>
                  <w:bCs/>
                  <w:i/>
                  <w:iCs/>
                </w:rPr>
                <w:t xml:space="preserve"> </w:t>
              </w:r>
            </w:ins>
            <w:r w:rsidR="00345300">
              <w:rPr>
                <w:rFonts w:asciiTheme="minorBidi" w:hAnsiTheme="minorBidi"/>
                <w:b/>
                <w:bCs/>
                <w:i/>
                <w:iCs/>
              </w:rPr>
              <w:t>estimatifs</w:t>
            </w:r>
            <w:ins w:id="41" w:author="Clémence GAUDET" w:date="2024-10-24T14:59:00Z">
              <w:r w:rsidR="00345300">
                <w:rPr>
                  <w:rFonts w:asciiTheme="minorBidi" w:hAnsiTheme="minorBidi"/>
                  <w:b/>
                  <w:bCs/>
                  <w:i/>
                  <w:iCs/>
                </w:rPr>
                <w:t xml:space="preserve"> </w:t>
              </w:r>
            </w:ins>
            <w:r w:rsidR="007474C3">
              <w:rPr>
                <w:rFonts w:asciiTheme="minorBidi" w:hAnsiTheme="minorBidi"/>
                <w:b/>
                <w:bCs/>
                <w:i/>
                <w:iCs/>
              </w:rPr>
              <w:t>de remise des livrables</w:t>
            </w:r>
          </w:p>
        </w:tc>
      </w:tr>
      <w:tr w:rsidR="003B182A" w:rsidRPr="00B05AB8" w14:paraId="44E39379" w14:textId="77777777" w:rsidTr="00004C0E">
        <w:tc>
          <w:tcPr>
            <w:tcW w:w="1129" w:type="dxa"/>
          </w:tcPr>
          <w:p w14:paraId="50824967" w14:textId="77777777" w:rsidR="003B182A" w:rsidRPr="00B05AB8" w:rsidRDefault="003B182A" w:rsidP="00004C0E">
            <w:pPr>
              <w:spacing w:after="160"/>
              <w:rPr>
                <w:rFonts w:asciiTheme="minorBidi" w:hAnsiTheme="minorBidi"/>
                <w:b/>
                <w:bCs/>
                <w:i/>
                <w:iCs/>
              </w:rPr>
            </w:pPr>
            <w:r>
              <w:rPr>
                <w:rFonts w:asciiTheme="minorBidi" w:hAnsiTheme="minorBidi"/>
                <w:b/>
                <w:bCs/>
                <w:i/>
                <w:iCs/>
              </w:rPr>
              <w:t>A</w:t>
            </w:r>
          </w:p>
        </w:tc>
        <w:tc>
          <w:tcPr>
            <w:tcW w:w="5670" w:type="dxa"/>
          </w:tcPr>
          <w:p w14:paraId="3146C99D" w14:textId="77777777" w:rsidR="003B182A" w:rsidRPr="00B05AB8" w:rsidRDefault="003B182A" w:rsidP="00004C0E">
            <w:pPr>
              <w:spacing w:after="160"/>
              <w:rPr>
                <w:rFonts w:asciiTheme="minorBidi" w:hAnsiTheme="minorBidi"/>
                <w:b/>
                <w:i/>
                <w:iCs/>
              </w:rPr>
            </w:pPr>
            <w:r>
              <w:rPr>
                <w:rFonts w:asciiTheme="minorBidi" w:hAnsiTheme="minorBidi"/>
                <w:i/>
                <w:iCs/>
              </w:rPr>
              <w:t>Etat de l’art</w:t>
            </w:r>
          </w:p>
        </w:tc>
        <w:tc>
          <w:tcPr>
            <w:tcW w:w="1134" w:type="dxa"/>
          </w:tcPr>
          <w:p w14:paraId="03B153AC" w14:textId="3A010A86" w:rsidR="003B182A" w:rsidRPr="00B05AB8" w:rsidRDefault="007474C3" w:rsidP="00004C0E">
            <w:pPr>
              <w:spacing w:after="160"/>
              <w:rPr>
                <w:rFonts w:asciiTheme="minorBidi" w:hAnsiTheme="minorBidi"/>
                <w:b/>
                <w:i/>
                <w:iCs/>
              </w:rPr>
            </w:pPr>
            <w:r>
              <w:rPr>
                <w:rFonts w:asciiTheme="minorBidi" w:hAnsiTheme="minorBidi"/>
                <w:b/>
                <w:i/>
                <w:iCs/>
              </w:rPr>
              <w:t>0+</w:t>
            </w:r>
            <w:r w:rsidR="003B182A">
              <w:rPr>
                <w:rFonts w:asciiTheme="minorBidi" w:hAnsiTheme="minorBidi"/>
                <w:b/>
                <w:i/>
                <w:iCs/>
              </w:rPr>
              <w:t>15 jours</w:t>
            </w:r>
          </w:p>
        </w:tc>
      </w:tr>
      <w:tr w:rsidR="003B182A" w:rsidRPr="00B05AB8" w14:paraId="7496431D" w14:textId="77777777" w:rsidTr="00004C0E">
        <w:tc>
          <w:tcPr>
            <w:tcW w:w="1129" w:type="dxa"/>
          </w:tcPr>
          <w:p w14:paraId="699D6651" w14:textId="77777777" w:rsidR="003B182A" w:rsidRPr="00B05AB8" w:rsidRDefault="003B182A" w:rsidP="00004C0E">
            <w:pPr>
              <w:spacing w:after="160"/>
              <w:rPr>
                <w:rFonts w:asciiTheme="minorBidi" w:hAnsiTheme="minorBidi"/>
                <w:b/>
                <w:bCs/>
                <w:i/>
                <w:iCs/>
              </w:rPr>
            </w:pPr>
            <w:r>
              <w:rPr>
                <w:rFonts w:asciiTheme="minorBidi" w:hAnsiTheme="minorBidi"/>
                <w:b/>
                <w:bCs/>
                <w:i/>
                <w:iCs/>
              </w:rPr>
              <w:t>B</w:t>
            </w:r>
          </w:p>
        </w:tc>
        <w:tc>
          <w:tcPr>
            <w:tcW w:w="5670" w:type="dxa"/>
          </w:tcPr>
          <w:p w14:paraId="566B17B4" w14:textId="77777777" w:rsidR="003B182A" w:rsidRPr="00B05AB8" w:rsidRDefault="003B182A" w:rsidP="00004C0E">
            <w:pPr>
              <w:spacing w:after="160"/>
              <w:rPr>
                <w:rFonts w:asciiTheme="minorBidi" w:hAnsiTheme="minorBidi"/>
                <w:b/>
                <w:i/>
                <w:iCs/>
              </w:rPr>
            </w:pPr>
            <w:r w:rsidRPr="0013200E">
              <w:rPr>
                <w:rFonts w:asciiTheme="minorBidi" w:hAnsiTheme="minorBidi"/>
                <w:i/>
                <w:iCs/>
              </w:rPr>
              <w:t>Note d’orientation méthodologique</w:t>
            </w:r>
          </w:p>
        </w:tc>
        <w:tc>
          <w:tcPr>
            <w:tcW w:w="1134" w:type="dxa"/>
          </w:tcPr>
          <w:p w14:paraId="65792BE8" w14:textId="0BC5A084" w:rsidR="003B182A" w:rsidRPr="00B05AB8" w:rsidRDefault="007474C3" w:rsidP="00004C0E">
            <w:pPr>
              <w:spacing w:after="160"/>
              <w:rPr>
                <w:rFonts w:asciiTheme="minorBidi" w:hAnsiTheme="minorBidi"/>
                <w:b/>
                <w:i/>
                <w:iCs/>
              </w:rPr>
            </w:pPr>
            <w:r>
              <w:rPr>
                <w:rFonts w:asciiTheme="minorBidi" w:hAnsiTheme="minorBidi"/>
                <w:b/>
                <w:i/>
                <w:iCs/>
              </w:rPr>
              <w:t>0+</w:t>
            </w:r>
            <w:r w:rsidR="003B182A">
              <w:rPr>
                <w:rFonts w:asciiTheme="minorBidi" w:hAnsiTheme="minorBidi"/>
                <w:b/>
                <w:i/>
                <w:iCs/>
              </w:rPr>
              <w:t>1</w:t>
            </w:r>
            <w:r w:rsidR="003B182A" w:rsidRPr="00B05AB8">
              <w:rPr>
                <w:rFonts w:asciiTheme="minorBidi" w:hAnsiTheme="minorBidi"/>
                <w:b/>
                <w:i/>
                <w:iCs/>
              </w:rPr>
              <w:t xml:space="preserve"> mois</w:t>
            </w:r>
          </w:p>
        </w:tc>
      </w:tr>
      <w:tr w:rsidR="003B182A" w:rsidRPr="00B05AB8" w14:paraId="4BC3CF75" w14:textId="77777777" w:rsidTr="00004C0E">
        <w:tc>
          <w:tcPr>
            <w:tcW w:w="1129" w:type="dxa"/>
          </w:tcPr>
          <w:p w14:paraId="43999596" w14:textId="77777777" w:rsidR="003B182A" w:rsidRPr="00B05AB8" w:rsidRDefault="003B182A" w:rsidP="00004C0E">
            <w:pPr>
              <w:spacing w:after="160"/>
              <w:rPr>
                <w:rFonts w:asciiTheme="minorBidi" w:hAnsiTheme="minorBidi"/>
                <w:b/>
                <w:bCs/>
                <w:i/>
                <w:iCs/>
              </w:rPr>
            </w:pPr>
            <w:r>
              <w:rPr>
                <w:rFonts w:asciiTheme="minorBidi" w:hAnsiTheme="minorBidi"/>
                <w:b/>
                <w:bCs/>
                <w:i/>
                <w:iCs/>
              </w:rPr>
              <w:t>C</w:t>
            </w:r>
          </w:p>
        </w:tc>
        <w:tc>
          <w:tcPr>
            <w:tcW w:w="5670" w:type="dxa"/>
          </w:tcPr>
          <w:p w14:paraId="760C849D" w14:textId="77777777" w:rsidR="003B182A" w:rsidRPr="00B05AB8" w:rsidRDefault="003B182A" w:rsidP="00004C0E">
            <w:pPr>
              <w:spacing w:after="160"/>
              <w:rPr>
                <w:rFonts w:asciiTheme="minorBidi" w:hAnsiTheme="minorBidi"/>
                <w:b/>
                <w:i/>
                <w:iCs/>
              </w:rPr>
            </w:pPr>
            <w:r w:rsidRPr="0013200E">
              <w:rPr>
                <w:rFonts w:asciiTheme="minorBidi" w:hAnsiTheme="minorBidi"/>
                <w:i/>
                <w:iCs/>
              </w:rPr>
              <w:t xml:space="preserve">Rapport intermédiaire – Etude </w:t>
            </w:r>
            <w:r>
              <w:rPr>
                <w:rFonts w:asciiTheme="minorBidi" w:hAnsiTheme="minorBidi"/>
                <w:i/>
                <w:iCs/>
              </w:rPr>
              <w:t>des pratiques d’achat BtoB</w:t>
            </w:r>
          </w:p>
        </w:tc>
        <w:tc>
          <w:tcPr>
            <w:tcW w:w="1134" w:type="dxa"/>
          </w:tcPr>
          <w:p w14:paraId="5948752B" w14:textId="19682DBE" w:rsidR="003B182A" w:rsidRPr="00B05AB8" w:rsidRDefault="007474C3" w:rsidP="00004C0E">
            <w:pPr>
              <w:spacing w:after="160"/>
              <w:rPr>
                <w:rFonts w:asciiTheme="minorBidi" w:hAnsiTheme="minorBidi"/>
                <w:b/>
                <w:i/>
                <w:iCs/>
              </w:rPr>
            </w:pPr>
            <w:r>
              <w:rPr>
                <w:rFonts w:asciiTheme="minorBidi" w:hAnsiTheme="minorBidi"/>
                <w:b/>
                <w:i/>
                <w:iCs/>
              </w:rPr>
              <w:t xml:space="preserve">0+ </w:t>
            </w:r>
            <w:r w:rsidR="003B182A">
              <w:rPr>
                <w:rFonts w:asciiTheme="minorBidi" w:hAnsiTheme="minorBidi"/>
                <w:b/>
                <w:i/>
                <w:iCs/>
              </w:rPr>
              <w:t xml:space="preserve">2 </w:t>
            </w:r>
            <w:r w:rsidR="003B182A" w:rsidRPr="00B05AB8">
              <w:rPr>
                <w:rFonts w:asciiTheme="minorBidi" w:hAnsiTheme="minorBidi"/>
                <w:b/>
                <w:i/>
                <w:iCs/>
              </w:rPr>
              <w:t>mois</w:t>
            </w:r>
          </w:p>
        </w:tc>
      </w:tr>
      <w:tr w:rsidR="003B182A" w:rsidRPr="00B05AB8" w14:paraId="25535BCC" w14:textId="77777777" w:rsidTr="00004C0E">
        <w:tc>
          <w:tcPr>
            <w:tcW w:w="1129" w:type="dxa"/>
          </w:tcPr>
          <w:p w14:paraId="31FA975E" w14:textId="77777777" w:rsidR="003B182A" w:rsidRPr="00B05AB8" w:rsidRDefault="003B182A" w:rsidP="00004C0E">
            <w:pPr>
              <w:rPr>
                <w:rFonts w:asciiTheme="minorBidi" w:hAnsiTheme="minorBidi"/>
                <w:b/>
                <w:bCs/>
                <w:i/>
                <w:iCs/>
              </w:rPr>
            </w:pPr>
            <w:r>
              <w:rPr>
                <w:rFonts w:asciiTheme="minorBidi" w:hAnsiTheme="minorBidi"/>
                <w:b/>
                <w:bCs/>
                <w:i/>
                <w:iCs/>
              </w:rPr>
              <w:lastRenderedPageBreak/>
              <w:t>D</w:t>
            </w:r>
          </w:p>
        </w:tc>
        <w:tc>
          <w:tcPr>
            <w:tcW w:w="5670" w:type="dxa"/>
          </w:tcPr>
          <w:p w14:paraId="758DBF25" w14:textId="77777777" w:rsidR="003B182A" w:rsidRPr="004848A5" w:rsidRDefault="003B182A" w:rsidP="00004C0E">
            <w:pPr>
              <w:spacing w:after="160"/>
              <w:rPr>
                <w:rFonts w:asciiTheme="minorBidi" w:hAnsiTheme="minorBidi"/>
                <w:b/>
                <w:i/>
                <w:iCs/>
              </w:rPr>
            </w:pPr>
            <w:r w:rsidRPr="000B56A3">
              <w:rPr>
                <w:rFonts w:asciiTheme="minorBidi" w:hAnsiTheme="minorBidi"/>
                <w:i/>
                <w:iCs/>
              </w:rPr>
              <w:t xml:space="preserve">Rapport finaux et restitution – Etude de </w:t>
            </w:r>
            <w:r>
              <w:rPr>
                <w:rFonts w:asciiTheme="minorBidi" w:hAnsiTheme="minorBidi"/>
                <w:i/>
                <w:iCs/>
              </w:rPr>
              <w:t>l’offre</w:t>
            </w:r>
            <w:r w:rsidRPr="000B56A3">
              <w:rPr>
                <w:rFonts w:asciiTheme="minorBidi" w:hAnsiTheme="minorBidi"/>
                <w:i/>
                <w:iCs/>
              </w:rPr>
              <w:t xml:space="preserve"> / Etude consommation</w:t>
            </w:r>
            <w:r>
              <w:rPr>
                <w:rFonts w:asciiTheme="minorBidi" w:hAnsiTheme="minorBidi"/>
                <w:i/>
                <w:iCs/>
              </w:rPr>
              <w:t>. Recommandations</w:t>
            </w:r>
            <w:r w:rsidRPr="000B56A3">
              <w:rPr>
                <w:rFonts w:asciiTheme="minorBidi" w:hAnsiTheme="minorBidi"/>
                <w:i/>
                <w:iCs/>
              </w:rPr>
              <w:t>).</w:t>
            </w:r>
          </w:p>
        </w:tc>
        <w:tc>
          <w:tcPr>
            <w:tcW w:w="1134" w:type="dxa"/>
          </w:tcPr>
          <w:p w14:paraId="59EAF204" w14:textId="31F8274E" w:rsidR="003B182A" w:rsidRDefault="007474C3" w:rsidP="00004C0E">
            <w:pPr>
              <w:rPr>
                <w:rFonts w:asciiTheme="minorBidi" w:hAnsiTheme="minorBidi"/>
                <w:b/>
                <w:i/>
                <w:iCs/>
              </w:rPr>
            </w:pPr>
            <w:r>
              <w:rPr>
                <w:rFonts w:asciiTheme="minorBidi" w:hAnsiTheme="minorBidi"/>
                <w:b/>
                <w:i/>
                <w:iCs/>
              </w:rPr>
              <w:t xml:space="preserve">0+ </w:t>
            </w:r>
            <w:r w:rsidR="003B182A">
              <w:rPr>
                <w:rFonts w:asciiTheme="minorBidi" w:hAnsiTheme="minorBidi"/>
                <w:b/>
                <w:i/>
                <w:iCs/>
              </w:rPr>
              <w:t xml:space="preserve">4 </w:t>
            </w:r>
            <w:r w:rsidR="003B182A" w:rsidRPr="00B05AB8">
              <w:rPr>
                <w:rFonts w:asciiTheme="minorBidi" w:hAnsiTheme="minorBidi"/>
                <w:b/>
                <w:i/>
                <w:iCs/>
              </w:rPr>
              <w:t>mois</w:t>
            </w:r>
          </w:p>
        </w:tc>
      </w:tr>
      <w:tr w:rsidR="003B182A" w:rsidRPr="00B05AB8" w14:paraId="763BD28C" w14:textId="77777777" w:rsidTr="00004C0E">
        <w:tc>
          <w:tcPr>
            <w:tcW w:w="1129" w:type="dxa"/>
          </w:tcPr>
          <w:p w14:paraId="09F55A82" w14:textId="77777777" w:rsidR="003B182A" w:rsidRDefault="003B182A" w:rsidP="00004C0E">
            <w:pPr>
              <w:rPr>
                <w:rFonts w:asciiTheme="minorBidi" w:hAnsiTheme="minorBidi"/>
                <w:b/>
                <w:bCs/>
                <w:i/>
                <w:iCs/>
              </w:rPr>
            </w:pPr>
            <w:r>
              <w:rPr>
                <w:rFonts w:asciiTheme="minorBidi" w:hAnsiTheme="minorBidi"/>
                <w:b/>
                <w:bCs/>
                <w:i/>
                <w:iCs/>
              </w:rPr>
              <w:t>E</w:t>
            </w:r>
          </w:p>
        </w:tc>
        <w:tc>
          <w:tcPr>
            <w:tcW w:w="5670" w:type="dxa"/>
          </w:tcPr>
          <w:p w14:paraId="249DE5F3" w14:textId="77777777" w:rsidR="003B182A" w:rsidRPr="00B05AB8" w:rsidRDefault="003B182A" w:rsidP="00004C0E">
            <w:pPr>
              <w:spacing w:after="160"/>
              <w:rPr>
                <w:rFonts w:asciiTheme="minorBidi" w:hAnsiTheme="minorBidi"/>
                <w:b/>
                <w:i/>
                <w:iCs/>
              </w:rPr>
            </w:pPr>
            <w:r w:rsidRPr="000B56A3">
              <w:rPr>
                <w:rFonts w:asciiTheme="minorBidi" w:hAnsiTheme="minorBidi"/>
                <w:i/>
                <w:iCs/>
              </w:rPr>
              <w:t>Supports de restitution</w:t>
            </w:r>
          </w:p>
        </w:tc>
        <w:tc>
          <w:tcPr>
            <w:tcW w:w="1134" w:type="dxa"/>
          </w:tcPr>
          <w:p w14:paraId="588B6202" w14:textId="798E9D95" w:rsidR="003B182A" w:rsidRDefault="007474C3" w:rsidP="00004C0E">
            <w:pPr>
              <w:rPr>
                <w:rFonts w:asciiTheme="minorBidi" w:hAnsiTheme="minorBidi"/>
                <w:b/>
                <w:i/>
                <w:iCs/>
              </w:rPr>
            </w:pPr>
            <w:r>
              <w:rPr>
                <w:rFonts w:asciiTheme="minorBidi" w:hAnsiTheme="minorBidi"/>
                <w:b/>
                <w:i/>
                <w:iCs/>
              </w:rPr>
              <w:t>0+</w:t>
            </w:r>
            <w:r w:rsidR="003B182A">
              <w:rPr>
                <w:rFonts w:asciiTheme="minorBidi" w:hAnsiTheme="minorBidi"/>
                <w:b/>
                <w:i/>
                <w:iCs/>
              </w:rPr>
              <w:t xml:space="preserve">5 </w:t>
            </w:r>
            <w:r w:rsidR="003B182A" w:rsidRPr="00B05AB8">
              <w:rPr>
                <w:rFonts w:asciiTheme="minorBidi" w:hAnsiTheme="minorBidi"/>
                <w:b/>
                <w:i/>
                <w:iCs/>
              </w:rPr>
              <w:t>mois</w:t>
            </w:r>
          </w:p>
        </w:tc>
      </w:tr>
    </w:tbl>
    <w:p w14:paraId="3502CE85" w14:textId="77777777" w:rsidR="003B182A" w:rsidRPr="003B182A" w:rsidRDefault="003B182A" w:rsidP="003B182A"/>
    <w:p w14:paraId="7D6830CF" w14:textId="77777777" w:rsidR="003B182A" w:rsidRDefault="003B182A" w:rsidP="00EF653D">
      <w:pPr>
        <w:pStyle w:val="Titre2"/>
        <w:spacing w:before="120" w:after="60"/>
        <w:rPr>
          <w:rFonts w:asciiTheme="minorHAnsi" w:hAnsiTheme="minorHAnsi" w:cstheme="minorHAnsi"/>
          <w:sz w:val="22"/>
          <w:szCs w:val="22"/>
        </w:rPr>
      </w:pPr>
      <w:bookmarkStart w:id="42" w:name="_Toc392669642"/>
      <w:bookmarkStart w:id="43" w:name="_Toc126921992"/>
      <w:bookmarkStart w:id="44" w:name="_Toc392669644"/>
      <w:bookmarkEnd w:id="39"/>
    </w:p>
    <w:p w14:paraId="35E1D90F" w14:textId="77777777" w:rsidR="003B182A" w:rsidRDefault="003B182A" w:rsidP="00EF653D">
      <w:pPr>
        <w:pStyle w:val="Titre2"/>
        <w:spacing w:before="120" w:after="60"/>
        <w:rPr>
          <w:rFonts w:asciiTheme="minorHAnsi" w:hAnsiTheme="minorHAnsi" w:cstheme="minorHAnsi"/>
          <w:sz w:val="22"/>
          <w:szCs w:val="22"/>
        </w:rPr>
      </w:pPr>
    </w:p>
    <w:p w14:paraId="54E0CF83" w14:textId="77777777" w:rsidR="003B182A" w:rsidRDefault="003B182A" w:rsidP="003B182A"/>
    <w:p w14:paraId="58CBF4B7" w14:textId="77777777" w:rsidR="003B182A" w:rsidRPr="003B182A" w:rsidRDefault="003B182A" w:rsidP="003B182A"/>
    <w:p w14:paraId="15B70C93" w14:textId="6EAD3F52" w:rsidR="00EF653D" w:rsidRPr="00A86E43" w:rsidRDefault="00EF653D" w:rsidP="00EF653D">
      <w:pPr>
        <w:pStyle w:val="Titre2"/>
        <w:spacing w:before="120" w:after="60"/>
        <w:rPr>
          <w:rFonts w:asciiTheme="minorHAnsi" w:hAnsiTheme="minorHAnsi" w:cstheme="minorHAnsi"/>
          <w:sz w:val="22"/>
          <w:szCs w:val="22"/>
        </w:rPr>
      </w:pPr>
      <w:r w:rsidRPr="00A86E43">
        <w:rPr>
          <w:rFonts w:asciiTheme="minorHAnsi" w:hAnsiTheme="minorHAnsi" w:cstheme="minorHAnsi"/>
          <w:sz w:val="22"/>
          <w:szCs w:val="22"/>
        </w:rPr>
        <w:t>Expert en charge de l’exécution de la mission</w:t>
      </w:r>
      <w:bookmarkEnd w:id="42"/>
      <w:bookmarkEnd w:id="43"/>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5" w:name="_Toc126921993"/>
      <w:r w:rsidRPr="00A86E43">
        <w:rPr>
          <w:rFonts w:asciiTheme="minorHAnsi" w:hAnsiTheme="minorHAnsi" w:cstheme="minorHAnsi"/>
          <w:sz w:val="22"/>
          <w:szCs w:val="22"/>
        </w:rPr>
        <w:t>Lieu d’exécution</w:t>
      </w:r>
      <w:bookmarkEnd w:id="44"/>
      <w:bookmarkEnd w:id="45"/>
    </w:p>
    <w:p w14:paraId="211EA0ED" w14:textId="44433950"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3B182A">
        <w:rPr>
          <w:rFonts w:asciiTheme="minorHAnsi" w:hAnsiTheme="minorHAnsi" w:cstheme="minorHAnsi"/>
          <w:szCs w:val="22"/>
        </w:rPr>
        <w:t>Algérie.</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6" w:name="_Toc126921996"/>
      <w:bookmarkStart w:id="47" w:name="_Toc392669645"/>
      <w:r>
        <w:rPr>
          <w:rFonts w:asciiTheme="minorHAnsi" w:hAnsiTheme="minorHAnsi" w:cstheme="minorHAnsi"/>
          <w:sz w:val="22"/>
          <w:szCs w:val="22"/>
        </w:rPr>
        <w:t>Langue du contrat</w:t>
      </w:r>
      <w:bookmarkEnd w:id="46"/>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126921997"/>
      <w:r w:rsidRPr="00A86E43">
        <w:rPr>
          <w:rFonts w:asciiTheme="minorHAnsi" w:hAnsiTheme="minorHAnsi" w:cstheme="minorHAnsi"/>
          <w:sz w:val="22"/>
          <w:szCs w:val="22"/>
        </w:rPr>
        <w:t xml:space="preserve">Engagement du </w:t>
      </w:r>
      <w:bookmarkEnd w:id="47"/>
      <w:r w:rsidR="00825236" w:rsidRPr="003A0706">
        <w:rPr>
          <w:rFonts w:asciiTheme="minorHAnsi" w:hAnsiTheme="minorHAnsi" w:cstheme="minorHAnsi"/>
          <w:smallCaps/>
          <w:sz w:val="22"/>
          <w:szCs w:val="22"/>
        </w:rPr>
        <w:t>Contractant</w:t>
      </w:r>
      <w:bookmarkEnd w:id="48"/>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9" w:name="_Toc392669646"/>
      <w:bookmarkStart w:id="50" w:name="_Toc126921998"/>
      <w:r w:rsidRPr="00A86E43">
        <w:rPr>
          <w:rFonts w:asciiTheme="minorHAnsi" w:hAnsiTheme="minorHAnsi" w:cstheme="minorHAnsi"/>
          <w:sz w:val="22"/>
          <w:szCs w:val="22"/>
        </w:rPr>
        <w:t>Confidentialité</w:t>
      </w:r>
      <w:bookmarkEnd w:id="49"/>
      <w:bookmarkEnd w:id="50"/>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8"/>
      <w:bookmarkStart w:id="52"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1"/>
      <w:bookmarkEnd w:id="52"/>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1E9D8BC" w14:textId="583C4D5B" w:rsidR="00122959" w:rsidRPr="003B182A" w:rsidRDefault="003B182A" w:rsidP="00A1761D">
      <w:pPr>
        <w:pStyle w:val="u"/>
        <w:widowControl w:val="0"/>
        <w:numPr>
          <w:ilvl w:val="0"/>
          <w:numId w:val="13"/>
        </w:numPr>
        <w:rPr>
          <w:rFonts w:asciiTheme="minorHAnsi" w:hAnsiTheme="minorHAnsi" w:cstheme="minorHAnsi"/>
          <w:szCs w:val="22"/>
        </w:rPr>
      </w:pPr>
      <w:r w:rsidRPr="003B182A">
        <w:rPr>
          <w:rFonts w:asciiTheme="minorHAnsi" w:hAnsiTheme="minorHAnsi" w:cstheme="minorHAnsi"/>
          <w:szCs w:val="22"/>
        </w:rPr>
        <w:t>Présentation du Programme</w:t>
      </w:r>
    </w:p>
    <w:p w14:paraId="332CA3C0" w14:textId="561C78E8" w:rsidR="00122959" w:rsidRPr="003B182A" w:rsidRDefault="003B182A" w:rsidP="00A1761D">
      <w:pPr>
        <w:pStyle w:val="u"/>
        <w:widowControl w:val="0"/>
        <w:numPr>
          <w:ilvl w:val="0"/>
          <w:numId w:val="13"/>
        </w:numPr>
        <w:rPr>
          <w:rFonts w:asciiTheme="minorHAnsi" w:hAnsiTheme="minorHAnsi" w:cstheme="minorHAnsi"/>
          <w:szCs w:val="22"/>
        </w:rPr>
      </w:pPr>
      <w:r w:rsidRPr="003B182A">
        <w:rPr>
          <w:rFonts w:asciiTheme="minorHAnsi" w:hAnsiTheme="minorHAnsi" w:cstheme="minorHAnsi"/>
          <w:szCs w:val="22"/>
        </w:rPr>
        <w:t>Travaux valorisations/transformations</w:t>
      </w:r>
      <w:r w:rsidR="004E68F7">
        <w:rPr>
          <w:rFonts w:asciiTheme="minorHAnsi" w:hAnsiTheme="minorHAnsi" w:cstheme="minorHAnsi"/>
          <w:szCs w:val="22"/>
        </w:rPr>
        <w:t xml:space="preserve"> après attribution du contrat.</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3" w:name="_Toc392669649"/>
      <w:bookmarkStart w:id="54" w:name="_Toc126922000"/>
      <w:r w:rsidRPr="00A86E43">
        <w:rPr>
          <w:rFonts w:asciiTheme="minorHAnsi" w:hAnsiTheme="minorHAnsi" w:cstheme="minorHAnsi"/>
          <w:sz w:val="22"/>
          <w:szCs w:val="22"/>
        </w:rPr>
        <w:t>Assurance</w:t>
      </w:r>
      <w:bookmarkEnd w:id="53"/>
      <w:bookmarkEnd w:id="54"/>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5" w:name="_Ref464060009"/>
      <w:bookmarkStart w:id="56" w:name="_Toc525912441"/>
      <w:bookmarkStart w:id="57" w:name="_Toc126922001"/>
      <w:r w:rsidRPr="00A86E43">
        <w:rPr>
          <w:rFonts w:asciiTheme="minorHAnsi" w:hAnsiTheme="minorHAnsi" w:cstheme="minorHAnsi"/>
          <w:sz w:val="22"/>
          <w:szCs w:val="22"/>
        </w:rPr>
        <w:lastRenderedPageBreak/>
        <w:t>Point de contact et communication</w:t>
      </w:r>
      <w:bookmarkEnd w:id="55"/>
      <w:bookmarkEnd w:id="56"/>
      <w:bookmarkEnd w:id="57"/>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1D5C3724" w:rsidR="00D07897" w:rsidRPr="004E68F7" w:rsidRDefault="004E68F7" w:rsidP="00B2733D">
            <w:pPr>
              <w:widowControl w:val="0"/>
              <w:numPr>
                <w:ilvl w:val="12"/>
                <w:numId w:val="0"/>
              </w:numPr>
              <w:spacing w:line="240" w:lineRule="auto"/>
              <w:jc w:val="both"/>
              <w:rPr>
                <w:rFonts w:asciiTheme="minorHAnsi" w:hAnsiTheme="minorHAnsi" w:cstheme="minorHAnsi"/>
                <w:sz w:val="22"/>
                <w:szCs w:val="22"/>
              </w:rPr>
            </w:pPr>
            <w:r w:rsidRPr="004E68F7">
              <w:rPr>
                <w:rFonts w:asciiTheme="minorHAnsi" w:hAnsiTheme="minorHAnsi" w:cstheme="minorHAnsi"/>
                <w:sz w:val="22"/>
                <w:szCs w:val="22"/>
              </w:rPr>
              <w:t>Sylvain Gasquet</w:t>
            </w:r>
          </w:p>
          <w:p w14:paraId="38DD0932" w14:textId="0305C4A5" w:rsidR="00D07897" w:rsidRPr="004E68F7" w:rsidRDefault="00D07897" w:rsidP="00B2733D">
            <w:pPr>
              <w:widowControl w:val="0"/>
              <w:numPr>
                <w:ilvl w:val="12"/>
                <w:numId w:val="0"/>
              </w:numPr>
              <w:spacing w:line="240" w:lineRule="auto"/>
              <w:jc w:val="both"/>
              <w:rPr>
                <w:rFonts w:asciiTheme="minorHAnsi" w:hAnsiTheme="minorHAnsi" w:cstheme="minorHAnsi"/>
                <w:sz w:val="22"/>
                <w:szCs w:val="22"/>
              </w:rPr>
            </w:pPr>
            <w:r w:rsidRPr="004E68F7">
              <w:rPr>
                <w:rFonts w:asciiTheme="minorHAnsi" w:hAnsiTheme="minorHAnsi" w:cstheme="minorHAnsi"/>
                <w:sz w:val="22"/>
                <w:szCs w:val="22"/>
              </w:rPr>
              <w:t xml:space="preserve">Département </w:t>
            </w:r>
            <w:r w:rsidR="004E68F7" w:rsidRPr="004E68F7">
              <w:rPr>
                <w:rFonts w:asciiTheme="minorHAnsi" w:hAnsiTheme="minorHAnsi" w:cstheme="minorHAnsi"/>
                <w:sz w:val="22"/>
                <w:szCs w:val="22"/>
              </w:rPr>
              <w:t>Développement Durable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8" w:name="_Toc126922002"/>
      <w:r>
        <w:rPr>
          <w:rFonts w:asciiTheme="minorHAnsi" w:hAnsiTheme="minorHAnsi" w:cstheme="minorHAnsi"/>
          <w:sz w:val="22"/>
          <w:szCs w:val="22"/>
        </w:rPr>
        <w:t>Engagement contre la déforestation</w:t>
      </w:r>
      <w:bookmarkEnd w:id="58"/>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26922003"/>
      <w:r w:rsidRPr="00A86E43">
        <w:rPr>
          <w:rFonts w:asciiTheme="minorHAnsi" w:hAnsiTheme="minorHAnsi"/>
          <w:b/>
          <w:caps/>
          <w:sz w:val="24"/>
          <w:u w:val="single"/>
        </w:rPr>
        <w:lastRenderedPageBreak/>
        <w:t>Clause de réexamen</w:t>
      </w:r>
      <w:bookmarkEnd w:id="59"/>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16B1A219" w:rsidR="009766DB" w:rsidRPr="004E68F7" w:rsidRDefault="009766DB" w:rsidP="0089576F">
      <w:pPr>
        <w:pStyle w:val="u"/>
        <w:widowControl w:val="0"/>
        <w:numPr>
          <w:ilvl w:val="0"/>
          <w:numId w:val="51"/>
        </w:numPr>
        <w:spacing w:before="120"/>
        <w:rPr>
          <w:rFonts w:asciiTheme="minorHAnsi" w:hAnsiTheme="minorHAnsi" w:cs="Arial"/>
          <w:szCs w:val="22"/>
        </w:rPr>
      </w:pPr>
      <w:r w:rsidRPr="004E68F7">
        <w:rPr>
          <w:rFonts w:asciiTheme="minorHAnsi" w:hAnsiTheme="minorHAnsi" w:cs="Arial"/>
          <w:szCs w:val="22"/>
        </w:rPr>
        <w:t>La mise à jour d’éléments techniques (précisions sur les livrables</w:t>
      </w:r>
      <w:r w:rsidR="004E68F7" w:rsidRPr="004E68F7">
        <w:rPr>
          <w:rFonts w:asciiTheme="minorHAnsi" w:hAnsiTheme="minorHAnsi" w:cs="Arial"/>
          <w:szCs w:val="22"/>
        </w:rPr>
        <w:t>,</w:t>
      </w:r>
      <w:r w:rsidRPr="004E68F7">
        <w:rPr>
          <w:rFonts w:asciiTheme="minorHAnsi" w:hAnsiTheme="minorHAnsi" w:cs="Arial"/>
          <w:szCs w:val="22"/>
        </w:rPr>
        <w:t xml:space="preserve"> évolution </w:t>
      </w:r>
      <w:r w:rsidR="004E68F7" w:rsidRPr="004E68F7">
        <w:rPr>
          <w:rFonts w:asciiTheme="minorHAnsi" w:hAnsiTheme="minorHAnsi" w:cs="Arial"/>
          <w:szCs w:val="22"/>
        </w:rPr>
        <w:t>de l’étude</w:t>
      </w:r>
      <w:r w:rsidRPr="004E68F7">
        <w:rPr>
          <w:rFonts w:asciiTheme="minorHAnsi" w:hAnsiTheme="minorHAnsi" w:cs="Arial"/>
          <w:szCs w:val="22"/>
        </w:rPr>
        <w:t>…).</w:t>
      </w:r>
    </w:p>
    <w:p w14:paraId="2AC74079" w14:textId="74840B02"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w:t>
      </w:r>
      <w:r w:rsidR="00047F71" w:rsidRPr="00047F71">
        <w:rPr>
          <w:rFonts w:asciiTheme="minorHAnsi" w:hAnsiTheme="minorHAnsi" w:cs="Arial"/>
          <w:szCs w:val="22"/>
        </w:rPr>
        <w:t>par tout moyen défini par EXPERTISE FRANCE et permettant de garantir la traçabilité des échanges</w:t>
      </w:r>
      <w:r w:rsidRPr="00A86E43">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70411395"/>
      <w:bookmarkStart w:id="61"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60"/>
      <w:bookmarkEnd w:id="61"/>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2"/>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3"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3"/>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4"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4"/>
    </w:p>
    <w:p w14:paraId="32CD4477" w14:textId="0ED0281B" w:rsidR="00783DE8" w:rsidRPr="00A86E43" w:rsidRDefault="00197CF8" w:rsidP="004E68F7">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5"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5"/>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6" w:name="_Toc126922009"/>
      <w:bookmarkStart w:id="67" w:name="_Toc392669651"/>
      <w:r w:rsidRPr="00A86E43">
        <w:rPr>
          <w:rFonts w:asciiTheme="minorHAnsi" w:hAnsiTheme="minorHAnsi"/>
          <w:sz w:val="22"/>
          <w:szCs w:val="22"/>
        </w:rPr>
        <w:t>Définitions</w:t>
      </w:r>
      <w:bookmarkEnd w:id="66"/>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8" w:name="_Toc126922010"/>
      <w:r w:rsidRPr="00A86E43">
        <w:rPr>
          <w:rFonts w:asciiTheme="minorHAnsi" w:hAnsiTheme="minorHAnsi"/>
          <w:sz w:val="22"/>
          <w:szCs w:val="22"/>
        </w:rPr>
        <w:lastRenderedPageBreak/>
        <w:t>Propriété des résultats</w:t>
      </w:r>
      <w:bookmarkEnd w:id="68"/>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9" w:name="_Toc126922011"/>
      <w:r w:rsidRPr="00A86E43">
        <w:rPr>
          <w:rFonts w:asciiTheme="minorHAnsi" w:hAnsiTheme="minorHAnsi"/>
          <w:sz w:val="22"/>
          <w:szCs w:val="22"/>
        </w:rPr>
        <w:t>Exploitation des résultats</w:t>
      </w:r>
      <w:bookmarkEnd w:id="69"/>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70"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70"/>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lastRenderedPageBreak/>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1" w:name="_Toc126922013"/>
      <w:r w:rsidRPr="00A86E43">
        <w:rPr>
          <w:rFonts w:asciiTheme="minorHAnsi" w:hAnsiTheme="minorHAnsi"/>
          <w:sz w:val="22"/>
          <w:szCs w:val="22"/>
        </w:rPr>
        <w:t>Garanties</w:t>
      </w:r>
      <w:bookmarkEnd w:id="71"/>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2" w:name="_Toc126922014"/>
      <w:r w:rsidRPr="00A86E43">
        <w:rPr>
          <w:rFonts w:asciiTheme="minorHAnsi" w:hAnsiTheme="minorHAnsi"/>
          <w:sz w:val="22"/>
          <w:szCs w:val="22"/>
        </w:rPr>
        <w:t>Droits à l’image</w:t>
      </w:r>
      <w:bookmarkEnd w:id="72"/>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3" w:name="_Toc126922015"/>
      <w:bookmarkEnd w:id="67"/>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3"/>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4" w:name="_Toc126922016"/>
      <w:r w:rsidRPr="00A86E43">
        <w:rPr>
          <w:rFonts w:asciiTheme="minorHAnsi" w:hAnsiTheme="minorHAnsi" w:cstheme="minorHAnsi"/>
          <w:sz w:val="22"/>
          <w:szCs w:val="22"/>
        </w:rPr>
        <w:t>Modalités générales de résiliation</w:t>
      </w:r>
      <w:bookmarkEnd w:id="74"/>
    </w:p>
    <w:p w14:paraId="1D7F1F4E" w14:textId="48A6E687" w:rsidR="0000635E" w:rsidRPr="004E68F7" w:rsidRDefault="0000635E" w:rsidP="00A1761D">
      <w:pPr>
        <w:spacing w:line="240" w:lineRule="auto"/>
        <w:ind w:left="567"/>
        <w:jc w:val="both"/>
        <w:rPr>
          <w:rFonts w:asciiTheme="minorHAnsi" w:hAnsiTheme="minorHAnsi" w:cstheme="minorHAnsi"/>
          <w:sz w:val="22"/>
          <w:szCs w:val="22"/>
        </w:rPr>
      </w:pPr>
      <w:r w:rsidRPr="004E68F7">
        <w:rPr>
          <w:rFonts w:asciiTheme="minorHAnsi" w:hAnsiTheme="minorHAnsi" w:cstheme="minorHAnsi"/>
          <w:sz w:val="22"/>
          <w:szCs w:val="22"/>
        </w:rPr>
        <w:t xml:space="preserve">Le présent </w:t>
      </w:r>
      <w:r w:rsidRPr="004E68F7">
        <w:rPr>
          <w:rFonts w:asciiTheme="minorHAnsi" w:hAnsiTheme="minorHAnsi" w:cstheme="minorHAnsi"/>
          <w:smallCaps/>
          <w:sz w:val="22"/>
          <w:szCs w:val="22"/>
        </w:rPr>
        <w:t>contrat</w:t>
      </w:r>
      <w:r w:rsidRPr="004E68F7">
        <w:rPr>
          <w:rFonts w:asciiTheme="minorHAnsi" w:hAnsiTheme="minorHAnsi" w:cstheme="minorHAnsi"/>
          <w:sz w:val="22"/>
          <w:szCs w:val="22"/>
        </w:rPr>
        <w:t xml:space="preserve"> est soumis aux clauses de résiliation telle que défini</w:t>
      </w:r>
      <w:r w:rsidR="00884FDC" w:rsidRPr="004E68F7">
        <w:rPr>
          <w:rFonts w:asciiTheme="minorHAnsi" w:hAnsiTheme="minorHAnsi" w:cstheme="minorHAnsi"/>
          <w:sz w:val="22"/>
          <w:szCs w:val="22"/>
        </w:rPr>
        <w:t xml:space="preserve">es aux articles </w:t>
      </w:r>
      <w:r w:rsidR="004E68F7" w:rsidRPr="004E68F7">
        <w:rPr>
          <w:rFonts w:asciiTheme="minorHAnsi" w:hAnsiTheme="minorHAnsi" w:cstheme="minorHAnsi"/>
          <w:sz w:val="22"/>
          <w:szCs w:val="22"/>
        </w:rPr>
        <w:t>36</w:t>
      </w:r>
      <w:r w:rsidR="00884FDC" w:rsidRPr="004E68F7">
        <w:rPr>
          <w:rFonts w:asciiTheme="minorHAnsi" w:hAnsiTheme="minorHAnsi" w:cstheme="minorHAnsi"/>
          <w:sz w:val="22"/>
          <w:szCs w:val="22"/>
        </w:rPr>
        <w:t xml:space="preserve"> à </w:t>
      </w:r>
      <w:r w:rsidR="004E68F7" w:rsidRPr="004E68F7">
        <w:rPr>
          <w:rFonts w:asciiTheme="minorHAnsi" w:hAnsiTheme="minorHAnsi" w:cstheme="minorHAnsi"/>
          <w:sz w:val="22"/>
          <w:szCs w:val="22"/>
        </w:rPr>
        <w:t>42</w:t>
      </w:r>
      <w:r w:rsidR="00884FDC" w:rsidRPr="004E68F7">
        <w:rPr>
          <w:rFonts w:asciiTheme="minorHAnsi" w:hAnsiTheme="minorHAnsi" w:cstheme="minorHAnsi"/>
          <w:sz w:val="22"/>
          <w:szCs w:val="22"/>
        </w:rPr>
        <w:t xml:space="preserve"> du CCAG</w:t>
      </w:r>
      <w:r w:rsidR="00B813FE" w:rsidRPr="004E68F7">
        <w:rPr>
          <w:rFonts w:asciiTheme="minorHAnsi" w:hAnsiTheme="minorHAnsi" w:cstheme="minorHAnsi"/>
          <w:sz w:val="22"/>
          <w:szCs w:val="22"/>
        </w:rPr>
        <w:t xml:space="preserve"> PI</w:t>
      </w:r>
      <w:r w:rsidRPr="004E68F7">
        <w:rPr>
          <w:rFonts w:asciiTheme="minorHAnsi" w:hAnsiTheme="minorHAnsi" w:cstheme="minorHAnsi"/>
          <w:sz w:val="22"/>
          <w:szCs w:val="22"/>
        </w:rPr>
        <w:t>.</w:t>
      </w:r>
    </w:p>
    <w:p w14:paraId="58C218A4" w14:textId="0294EF46" w:rsidR="00704355" w:rsidRPr="004E68F7" w:rsidRDefault="00704355" w:rsidP="00A1761D">
      <w:pPr>
        <w:spacing w:line="240" w:lineRule="auto"/>
        <w:ind w:left="567"/>
        <w:jc w:val="both"/>
        <w:rPr>
          <w:rFonts w:asciiTheme="minorHAnsi" w:hAnsiTheme="minorHAnsi" w:cstheme="minorHAnsi"/>
          <w:sz w:val="22"/>
          <w:szCs w:val="22"/>
        </w:rPr>
      </w:pPr>
    </w:p>
    <w:p w14:paraId="26AC07CE" w14:textId="132309EC" w:rsidR="00704355" w:rsidRPr="00A86E43" w:rsidRDefault="00912BFE" w:rsidP="00A1761D">
      <w:pPr>
        <w:spacing w:line="240" w:lineRule="auto"/>
        <w:ind w:left="567"/>
        <w:jc w:val="both"/>
        <w:rPr>
          <w:rFonts w:asciiTheme="minorHAnsi" w:hAnsiTheme="minorHAnsi" w:cstheme="minorHAnsi"/>
          <w:sz w:val="22"/>
          <w:szCs w:val="22"/>
        </w:rPr>
      </w:pPr>
      <w:r w:rsidRPr="004E68F7">
        <w:rPr>
          <w:rFonts w:asciiTheme="minorHAnsi" w:hAnsiTheme="minorHAnsi" w:cstheme="minorHAnsi"/>
          <w:sz w:val="22"/>
          <w:szCs w:val="22"/>
        </w:rPr>
        <w:t>Par dérogation à l’article 40 du CCAG PI, la résiliation pour motif d’intérêt générale n’est pas applicable au présent contrat. Toutefois les parties s’accordent la possibilité de recourir à la résiliation d’un commun accord.</w:t>
      </w:r>
      <w:r>
        <w:rPr>
          <w:rFonts w:asciiTheme="minorHAnsi" w:hAnsiTheme="minorHAnsi" w:cstheme="minorHAnsi"/>
          <w:sz w:val="22"/>
          <w:szCs w:val="22"/>
        </w:rPr>
        <w:t xml:space="preserve">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5"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5"/>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3BBC0A52"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expert désigné reste indisponible sur une durée cumulée de </w:t>
      </w:r>
      <w:r w:rsidR="004E68F7">
        <w:rPr>
          <w:rFonts w:asciiTheme="minorHAnsi" w:hAnsiTheme="minorHAnsi" w:cstheme="minorHAnsi"/>
          <w:sz w:val="22"/>
          <w:szCs w:val="22"/>
        </w:rPr>
        <w:t>2</w:t>
      </w:r>
      <w:r w:rsidRPr="00A86E43">
        <w:rPr>
          <w:rFonts w:asciiTheme="minorHAnsi" w:hAnsiTheme="minorHAnsi" w:cstheme="minorHAnsi"/>
          <w:sz w:val="22"/>
          <w:szCs w:val="22"/>
        </w:rPr>
        <w:t xml:space="preserve">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6" w:name="_Toc126922018"/>
      <w:r w:rsidRPr="00A86E43">
        <w:rPr>
          <w:rFonts w:asciiTheme="minorHAnsi" w:hAnsiTheme="minorHAnsi" w:cstheme="minorHAnsi"/>
          <w:sz w:val="22"/>
          <w:szCs w:val="22"/>
        </w:rPr>
        <w:t>Procédure</w:t>
      </w:r>
      <w:bookmarkEnd w:id="76"/>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7" w:name="_Toc126922019"/>
      <w:r w:rsidR="00386EE8" w:rsidRPr="00E41C9A">
        <w:rPr>
          <w:rFonts w:asciiTheme="minorHAnsi" w:hAnsiTheme="minorHAnsi"/>
          <w:b/>
          <w:caps/>
          <w:sz w:val="24"/>
          <w:u w:val="single"/>
        </w:rPr>
        <w:t>Mesures et responsabilités en matière de sûreté et de sécurité</w:t>
      </w:r>
      <w:bookmarkEnd w:id="77"/>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8"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8"/>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9" w:name="_Toc126922020"/>
      <w:r w:rsidRPr="00A86E43">
        <w:rPr>
          <w:rFonts w:asciiTheme="minorHAnsi" w:hAnsiTheme="minorHAnsi"/>
          <w:b/>
          <w:caps/>
          <w:sz w:val="24"/>
          <w:u w:val="single"/>
        </w:rPr>
        <w:t>Éthique</w:t>
      </w:r>
      <w:bookmarkEnd w:id="79"/>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80"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80"/>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1" w:name="_Toc70410857"/>
      <w:bookmarkStart w:id="82" w:name="_Toc70410991"/>
      <w:bookmarkStart w:id="83" w:name="_Toc70411545"/>
      <w:bookmarkStart w:id="84" w:name="_Toc70410858"/>
      <w:bookmarkStart w:id="85" w:name="_Toc70410992"/>
      <w:bookmarkStart w:id="86" w:name="_Toc70411546"/>
      <w:bookmarkStart w:id="87" w:name="_Toc70410859"/>
      <w:bookmarkStart w:id="88" w:name="_Toc70410993"/>
      <w:bookmarkStart w:id="89" w:name="_Toc70411547"/>
      <w:bookmarkStart w:id="90" w:name="_Toc70410860"/>
      <w:bookmarkStart w:id="91" w:name="_Toc70410994"/>
      <w:bookmarkStart w:id="92" w:name="_Toc70411548"/>
      <w:bookmarkStart w:id="93" w:name="_Toc70410861"/>
      <w:bookmarkStart w:id="94" w:name="_Toc70410995"/>
      <w:bookmarkStart w:id="95" w:name="_Toc70411549"/>
      <w:bookmarkStart w:id="96" w:name="_Toc70410862"/>
      <w:bookmarkStart w:id="97" w:name="_Toc70410996"/>
      <w:bookmarkStart w:id="98" w:name="_Toc70411550"/>
      <w:bookmarkStart w:id="99" w:name="_Toc70410863"/>
      <w:bookmarkStart w:id="100" w:name="_Toc70410997"/>
      <w:bookmarkStart w:id="101" w:name="_Toc70411551"/>
      <w:bookmarkStart w:id="102" w:name="_Toc70410866"/>
      <w:bookmarkStart w:id="103" w:name="_Toc70411000"/>
      <w:bookmarkStart w:id="104" w:name="_Toc70411554"/>
      <w:bookmarkStart w:id="105" w:name="_Toc70410867"/>
      <w:bookmarkStart w:id="106" w:name="_Toc70411001"/>
      <w:bookmarkStart w:id="107" w:name="_Toc70411555"/>
      <w:bookmarkStart w:id="108" w:name="_Toc70410868"/>
      <w:bookmarkStart w:id="109" w:name="_Toc70411002"/>
      <w:bookmarkStart w:id="110" w:name="_Toc70411556"/>
      <w:bookmarkStart w:id="111" w:name="_Toc70410871"/>
      <w:bookmarkStart w:id="112" w:name="_Toc70411005"/>
      <w:bookmarkStart w:id="113" w:name="_Toc70411559"/>
      <w:bookmarkStart w:id="114" w:name="_Toc70410872"/>
      <w:bookmarkStart w:id="115" w:name="_Toc70411006"/>
      <w:bookmarkStart w:id="116" w:name="_Toc70411560"/>
      <w:bookmarkStart w:id="117" w:name="_Toc70410876"/>
      <w:bookmarkStart w:id="118" w:name="_Toc70411010"/>
      <w:bookmarkStart w:id="119" w:name="_Toc70411564"/>
      <w:bookmarkStart w:id="120" w:name="_Toc70410877"/>
      <w:bookmarkStart w:id="121" w:name="_Toc70411011"/>
      <w:bookmarkStart w:id="122" w:name="_Toc70411565"/>
      <w:bookmarkStart w:id="123" w:name="_Toc70410878"/>
      <w:bookmarkStart w:id="124" w:name="_Toc70411012"/>
      <w:bookmarkStart w:id="125" w:name="_Toc70411566"/>
      <w:bookmarkStart w:id="126" w:name="_Toc126922021"/>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6"/>
    </w:p>
    <w:p w14:paraId="02EA39B7" w14:textId="7A2BE056"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77777777"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non-respect des dispositions précitées.]</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7"/>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8"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lastRenderedPageBreak/>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9" w:name="_Toc126922022"/>
      <w:r w:rsidRPr="00A86E43">
        <w:rPr>
          <w:rFonts w:asciiTheme="minorHAnsi" w:hAnsiTheme="minorHAnsi"/>
          <w:b/>
          <w:caps/>
          <w:sz w:val="24"/>
          <w:u w:val="single"/>
        </w:rPr>
        <w:t>RÈglement des litiges - DROIT Français APPLICABLE</w:t>
      </w:r>
      <w:bookmarkEnd w:id="129"/>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8"/>
    </w:p>
    <w:p w14:paraId="48B71179" w14:textId="77777777" w:rsidR="00800C6C" w:rsidRDefault="00800C6C" w:rsidP="00A1761D">
      <w:pPr>
        <w:pStyle w:val="Titre2"/>
        <w:spacing w:before="120" w:after="60"/>
        <w:jc w:val="both"/>
        <w:rPr>
          <w:rFonts w:asciiTheme="minorHAnsi" w:hAnsiTheme="minorHAnsi"/>
          <w:sz w:val="22"/>
          <w:szCs w:val="22"/>
        </w:rPr>
      </w:pPr>
      <w:bookmarkStart w:id="130" w:name="_Toc392669654"/>
      <w:bookmarkStart w:id="131" w:name="_Toc126922025"/>
      <w:r w:rsidRPr="00A86E43">
        <w:rPr>
          <w:rFonts w:asciiTheme="minorHAnsi" w:hAnsiTheme="minorHAnsi"/>
          <w:sz w:val="22"/>
          <w:szCs w:val="22"/>
        </w:rPr>
        <w:t>Déclaration</w:t>
      </w:r>
      <w:bookmarkEnd w:id="130"/>
      <w:bookmarkEnd w:id="131"/>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lastRenderedPageBreak/>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2"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3"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4"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5"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7"/>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2"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2"/>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footerReference w:type="default" r:id="rId30"/>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A9CA4" w14:textId="77777777" w:rsidR="00E90121" w:rsidRDefault="00E90121">
      <w:r>
        <w:separator/>
      </w:r>
    </w:p>
  </w:endnote>
  <w:endnote w:type="continuationSeparator" w:id="0">
    <w:p w14:paraId="5F49E532" w14:textId="77777777" w:rsidR="00E90121" w:rsidRDefault="00E90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22AEE" w14:textId="77777777" w:rsidR="00004C0E" w:rsidRDefault="00004C0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27432" w14:textId="77777777" w:rsidR="00004C0E" w:rsidRDefault="00004C0E"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7A8A5900" w:rsidR="00004C0E" w:rsidRDefault="00004C0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E3FA0">
              <w:rPr>
                <w:rFonts w:asciiTheme="minorHAnsi" w:hAnsiTheme="minorHAnsi"/>
                <w:b/>
                <w:bCs/>
                <w:noProof/>
                <w:sz w:val="22"/>
                <w:szCs w:val="22"/>
              </w:rPr>
              <w:t>8</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E3FA0">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004C0E" w:rsidRDefault="00E90121"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9F8AC" w14:textId="77777777" w:rsidR="00004C0E" w:rsidRDefault="00004C0E"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30A922B1" w:rsidR="00004C0E" w:rsidRDefault="00004C0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E3FA0">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E3FA0">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004C0E" w:rsidRDefault="00004C0E"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004C0E" w:rsidRDefault="00004C0E"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004C0E" w:rsidRPr="00065565" w:rsidRDefault="00004C0E"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A58BD" w14:textId="77777777" w:rsidR="00004C0E" w:rsidRDefault="00004C0E">
    <w:pPr>
      <w:pStyle w:val="Pieddepage"/>
      <w:ind w:right="360"/>
      <w:rPr>
        <w:lang w:val="nl-NL"/>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2AF97" w14:textId="77777777" w:rsidR="00004C0E" w:rsidRPr="00EE0FDD" w:rsidRDefault="00004C0E"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549E1E9A" w:rsidR="00004C0E" w:rsidRPr="00FF1F8E" w:rsidRDefault="00004C0E"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4E3FA0">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4E3FA0">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B14DA" w14:textId="77777777" w:rsidR="00E90121" w:rsidRDefault="00E90121">
      <w:r>
        <w:separator/>
      </w:r>
    </w:p>
  </w:footnote>
  <w:footnote w:type="continuationSeparator" w:id="0">
    <w:p w14:paraId="5999E441" w14:textId="77777777" w:rsidR="00E90121" w:rsidRDefault="00E90121">
      <w:r>
        <w:continuationSeparator/>
      </w:r>
    </w:p>
  </w:footnote>
  <w:footnote w:id="1">
    <w:p w14:paraId="3C25A372" w14:textId="77777777" w:rsidR="00004C0E" w:rsidRPr="005E2563" w:rsidRDefault="00004C0E"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004C0E" w:rsidRPr="00A86E43" w:rsidRDefault="00E90121" w:rsidP="00996FEA">
      <w:pPr>
        <w:pStyle w:val="Notedebasdepage"/>
        <w:spacing w:before="0"/>
        <w:rPr>
          <w:rFonts w:ascii="Calibri" w:hAnsi="Calibri"/>
          <w:sz w:val="16"/>
          <w:szCs w:val="16"/>
        </w:rPr>
      </w:pPr>
      <w:hyperlink r:id="rId1" w:history="1">
        <w:r w:rsidR="00004C0E" w:rsidRPr="00A86E43">
          <w:rPr>
            <w:rStyle w:val="Lienhypertexte"/>
            <w:rFonts w:ascii="Calibri" w:hAnsi="Calibri"/>
            <w:sz w:val="16"/>
            <w:szCs w:val="16"/>
          </w:rPr>
          <w:t>https://www.economie.gouv.fr/daj/cahiers-clauses-administratives-generales-et-techniques</w:t>
        </w:r>
      </w:hyperlink>
      <w:r w:rsidR="00004C0E" w:rsidRPr="00A86E43">
        <w:rPr>
          <w:rFonts w:ascii="Calibri" w:hAnsi="Calibri"/>
          <w:sz w:val="16"/>
          <w:szCs w:val="16"/>
        </w:rPr>
        <w:t xml:space="preserve"> </w:t>
      </w:r>
    </w:p>
  </w:footnote>
  <w:footnote w:id="2">
    <w:p w14:paraId="73F627CC" w14:textId="77777777" w:rsidR="00004C0E" w:rsidRPr="00B21564" w:rsidRDefault="00004C0E"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004C0E" w:rsidRPr="00A86E43" w:rsidRDefault="00004C0E"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004C0E" w:rsidRDefault="00004C0E"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846E8" w14:textId="77777777" w:rsidR="00004C0E" w:rsidRDefault="00004C0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1EFD9" w14:textId="77777777" w:rsidR="00004C0E" w:rsidRPr="00707B69" w:rsidRDefault="00004C0E"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004C0E" w:rsidRPr="00AC48DD" w:rsidRDefault="00004C0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004C0E" w:rsidRDefault="00004C0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004C0E" w:rsidRPr="00AC48DD" w:rsidRDefault="00004C0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C354D" w14:textId="77777777" w:rsidR="00004C0E" w:rsidRDefault="00004C0E">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004C0E" w:rsidRDefault="00004C0E">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80C47" w14:textId="77777777" w:rsidR="00004C0E" w:rsidRPr="00707B69" w:rsidRDefault="00004C0E"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004C0E" w:rsidRPr="00AC48DD" w:rsidRDefault="00004C0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004C0E" w:rsidRDefault="00004C0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004C0E" w:rsidRPr="00AC48DD" w:rsidRDefault="00004C0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A3F23" w14:textId="77777777" w:rsidR="00004C0E" w:rsidRPr="00707B69" w:rsidRDefault="00004C0E"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004C0E" w:rsidRPr="00AC48DD" w:rsidRDefault="00004C0E"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004C0E" w:rsidRDefault="00004C0E"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004C0E" w:rsidRPr="00996FEA" w:rsidRDefault="00004C0E"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60409FC"/>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émence GAUDET">
    <w15:presenceInfo w15:providerId="AD" w15:userId="S-1-5-21-3406572209-2354835200-999462638-105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4C0E"/>
    <w:rsid w:val="0000635E"/>
    <w:rsid w:val="000243D6"/>
    <w:rsid w:val="00024709"/>
    <w:rsid w:val="0003445A"/>
    <w:rsid w:val="00037915"/>
    <w:rsid w:val="00043222"/>
    <w:rsid w:val="000455A6"/>
    <w:rsid w:val="000458C9"/>
    <w:rsid w:val="000461BD"/>
    <w:rsid w:val="00047F71"/>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6200"/>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3C5E"/>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300"/>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182A"/>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299A"/>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3FA0"/>
    <w:rsid w:val="004E42F4"/>
    <w:rsid w:val="004E68F7"/>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317A5"/>
    <w:rsid w:val="00540DA7"/>
    <w:rsid w:val="005436FE"/>
    <w:rsid w:val="005468A0"/>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5F7BBE"/>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585C"/>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4C3"/>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0340"/>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718E2"/>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A04"/>
    <w:rsid w:val="00C05CC0"/>
    <w:rsid w:val="00C136A7"/>
    <w:rsid w:val="00C13716"/>
    <w:rsid w:val="00C162E1"/>
    <w:rsid w:val="00C20435"/>
    <w:rsid w:val="00C21011"/>
    <w:rsid w:val="00C2145A"/>
    <w:rsid w:val="00C249E5"/>
    <w:rsid w:val="00C25BF9"/>
    <w:rsid w:val="00C27993"/>
    <w:rsid w:val="00C32092"/>
    <w:rsid w:val="00C3308A"/>
    <w:rsid w:val="00C34D26"/>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07A76"/>
    <w:rsid w:val="00D10387"/>
    <w:rsid w:val="00D1129B"/>
    <w:rsid w:val="00D11F49"/>
    <w:rsid w:val="00D127A4"/>
    <w:rsid w:val="00D143FE"/>
    <w:rsid w:val="00D23E07"/>
    <w:rsid w:val="00D25794"/>
    <w:rsid w:val="00D26361"/>
    <w:rsid w:val="00D307D0"/>
    <w:rsid w:val="00D3292F"/>
    <w:rsid w:val="00D36501"/>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3F0"/>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04EAE"/>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6C90"/>
    <w:rsid w:val="00E87088"/>
    <w:rsid w:val="00E90121"/>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3F15"/>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home.treasury.gov/policy-issues/financial-sanctions/sanctions-programs-and-country-informatio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gels-avoirs.dgtresor.gouv.fr/List"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oter" Target="footer5.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D823A-25F3-473C-B1A7-5F0A038CC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21</Pages>
  <Words>6942</Words>
  <Characters>38183</Characters>
  <Application>Microsoft Office Word</Application>
  <DocSecurity>0</DocSecurity>
  <Lines>318</Lines>
  <Paragraphs>90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45035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Clémence GAUDET</cp:lastModifiedBy>
  <cp:revision>2</cp:revision>
  <cp:lastPrinted>2014-11-19T14:39:00Z</cp:lastPrinted>
  <dcterms:created xsi:type="dcterms:W3CDTF">2024-10-25T09:48:00Z</dcterms:created>
  <dcterms:modified xsi:type="dcterms:W3CDTF">2024-10-25T09:48:00Z</dcterms:modified>
</cp:coreProperties>
</file>