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628"/>
        <w:gridCol w:w="10"/>
      </w:tblGrid>
      <w:tr>
        <w:trPr>
          <w:trHeight w:val="1701"/>
          <w:del w:id="0" w:author="Kevin LACHAUD (CHUB)" w:date="2024-10-24T14:34:00Z"/>
        </w:trPr>
        <w:tc>
          <w:tcPr>
            <w:tcW w:w="9298" w:type="dxa"/>
            <w:gridSpan w:val="3"/>
            <w:tcBorders>
              <w:top w:val="single" w:sz="8" w:space="0" w:color="7F7F7F"/>
              <w:left w:val="single" w:sz="8" w:space="0" w:color="7F7F7F"/>
              <w:bottom w:val="single" w:sz="8" w:space="0" w:color="7F7F7F"/>
              <w:right w:val="single" w:sz="8" w:space="0" w:color="7F7F7F"/>
            </w:tcBorders>
            <w:shd w:val="clear" w:color="auto" w:fill="A6A6A6" w:themeFill="background1" w:themeFillShade="A6"/>
            <w:vAlign w:val="center"/>
          </w:tcPr>
          <w:p>
            <w:pPr>
              <w:ind w:right="1"/>
              <w:jc w:val="center"/>
              <w:rPr>
                <w:del w:id="1" w:author="Kevin LACHAUD (CHUB)" w:date="2024-10-24T14:34:00Z"/>
                <w:rFonts w:asciiTheme="majorHAnsi" w:hAnsiTheme="majorHAnsi" w:cstheme="majorHAnsi"/>
                <w:b/>
                <w:color w:val="FFFFFF"/>
                <w:sz w:val="22"/>
                <w:szCs w:val="22"/>
              </w:rPr>
            </w:pPr>
            <w:del w:id="2" w:author="Kevin LACHAUD (CHUB)" w:date="2024-10-24T14:34:00Z">
              <w:r>
                <w:rPr>
                  <w:rFonts w:asciiTheme="majorHAnsi" w:hAnsiTheme="majorHAnsi" w:cstheme="majorHAnsi"/>
                  <w:b/>
                  <w:color w:val="FFFFFF"/>
                  <w:sz w:val="22"/>
                  <w:szCs w:val="22"/>
                </w:rPr>
                <w:delText>MARCHE DE SERVICES</w:delText>
              </w:r>
            </w:del>
          </w:p>
          <w:p>
            <w:pPr>
              <w:ind w:right="1"/>
              <w:jc w:val="center"/>
              <w:rPr>
                <w:del w:id="3" w:author="Kevin LACHAUD (CHUB)" w:date="2024-10-24T14:34:00Z"/>
                <w:rFonts w:asciiTheme="majorHAnsi" w:hAnsiTheme="majorHAnsi" w:cstheme="majorHAnsi"/>
                <w:b/>
                <w:color w:val="FFFFFF"/>
                <w:sz w:val="22"/>
                <w:szCs w:val="22"/>
              </w:rPr>
            </w:pPr>
          </w:p>
          <w:p>
            <w:pPr>
              <w:ind w:right="1"/>
              <w:jc w:val="center"/>
              <w:rPr>
                <w:del w:id="4" w:author="Kevin LACHAUD (CHUB)" w:date="2024-10-24T14:34:00Z"/>
                <w:rFonts w:asciiTheme="majorHAnsi" w:hAnsiTheme="majorHAnsi" w:cstheme="majorHAnsi"/>
                <w:b/>
                <w:color w:val="FFFFFF"/>
                <w:sz w:val="22"/>
                <w:szCs w:val="22"/>
              </w:rPr>
            </w:pPr>
            <w:del w:id="5" w:author="Kevin LACHAUD (CHUB)" w:date="2024-10-24T14:34:00Z">
              <w:r>
                <w:rPr>
                  <w:rFonts w:asciiTheme="majorHAnsi" w:hAnsiTheme="majorHAnsi" w:cstheme="majorHAnsi"/>
                  <w:b/>
                  <w:color w:val="FFFFFF"/>
                  <w:sz w:val="22"/>
                  <w:szCs w:val="22"/>
                </w:rPr>
                <w:delText>ACTE D’ENGAGEMENT</w:delText>
              </w:r>
            </w:del>
          </w:p>
        </w:tc>
      </w:tr>
      <w:tr>
        <w:trPr>
          <w:gridAfter w:val="1"/>
          <w:wAfter w:w="10" w:type="dxa"/>
          <w:trHeight w:val="2494"/>
          <w:del w:id="6" w:author="Kevin LACHAUD (CHUB)" w:date="2024-10-24T14:34:00Z"/>
        </w:trPr>
        <w:tc>
          <w:tcPr>
            <w:tcW w:w="2660" w:type="dxa"/>
            <w:tcBorders>
              <w:top w:val="single" w:sz="8" w:space="0" w:color="7F7F7F"/>
              <w:left w:val="single" w:sz="8" w:space="0" w:color="7F7F7F"/>
              <w:bottom w:val="single" w:sz="8" w:space="0" w:color="7F7F7F"/>
              <w:right w:val="single" w:sz="8" w:space="0" w:color="7F7F7F"/>
            </w:tcBorders>
            <w:shd w:val="clear" w:color="auto" w:fill="A6A6A6" w:themeFill="background1" w:themeFillShade="A6"/>
            <w:vAlign w:val="center"/>
          </w:tcPr>
          <w:p>
            <w:pPr>
              <w:ind w:right="1"/>
              <w:jc w:val="center"/>
              <w:rPr>
                <w:del w:id="7" w:author="Kevin LACHAUD (CHUB)" w:date="2024-10-24T14:34:00Z"/>
                <w:rFonts w:asciiTheme="majorHAnsi" w:hAnsiTheme="majorHAnsi" w:cstheme="majorHAnsi"/>
                <w:b/>
                <w:color w:val="FFFFFF"/>
                <w:sz w:val="22"/>
                <w:szCs w:val="22"/>
              </w:rPr>
            </w:pPr>
            <w:del w:id="8" w:author="Kevin LACHAUD (CHUB)" w:date="2024-10-24T14:34:00Z">
              <w:r>
                <w:rPr>
                  <w:rFonts w:asciiTheme="majorHAnsi" w:hAnsiTheme="majorHAnsi" w:cstheme="majorHAnsi"/>
                  <w:b/>
                  <w:color w:val="FFFFFF"/>
                  <w:sz w:val="22"/>
                  <w:szCs w:val="22"/>
                </w:rPr>
                <w:delText>Pouvoir Adjudica</w:delText>
              </w:r>
              <w:r>
                <w:rPr>
                  <w:rFonts w:asciiTheme="majorHAnsi" w:hAnsiTheme="majorHAnsi" w:cstheme="majorHAnsi"/>
                  <w:b/>
                  <w:color w:val="FFFFFF" w:themeColor="background1"/>
                  <w:sz w:val="22"/>
                  <w:szCs w:val="22"/>
                </w:rPr>
                <w:delText>t</w:delText>
              </w:r>
              <w:r>
                <w:rPr>
                  <w:rFonts w:asciiTheme="majorHAnsi" w:hAnsiTheme="majorHAnsi" w:cstheme="majorHAnsi"/>
                  <w:b/>
                  <w:color w:val="FFFFFF"/>
                  <w:sz w:val="22"/>
                  <w:szCs w:val="22"/>
                </w:rPr>
                <w:delText>eur/</w:delText>
              </w:r>
            </w:del>
          </w:p>
          <w:p>
            <w:pPr>
              <w:ind w:right="1"/>
              <w:jc w:val="center"/>
              <w:rPr>
                <w:del w:id="9" w:author="Kevin LACHAUD (CHUB)" w:date="2024-10-24T14:34:00Z"/>
                <w:rFonts w:asciiTheme="majorHAnsi" w:hAnsiTheme="majorHAnsi" w:cstheme="majorHAnsi"/>
                <w:b/>
                <w:color w:val="FFFFFF"/>
                <w:sz w:val="22"/>
                <w:szCs w:val="22"/>
              </w:rPr>
            </w:pPr>
            <w:del w:id="10" w:author="Kevin LACHAUD (CHUB)" w:date="2024-10-24T14:34:00Z">
              <w:r>
                <w:rPr>
                  <w:rFonts w:asciiTheme="majorHAnsi" w:hAnsiTheme="majorHAnsi" w:cstheme="majorHAnsi"/>
                  <w:b/>
                  <w:color w:val="FFFFFF"/>
                  <w:sz w:val="22"/>
                  <w:szCs w:val="22"/>
                </w:rPr>
                <w:delText>Maître d’Ouvrage</w:delText>
              </w:r>
            </w:del>
          </w:p>
        </w:tc>
        <w:tc>
          <w:tcPr>
            <w:tcW w:w="6628" w:type="dxa"/>
            <w:tcBorders>
              <w:top w:val="single" w:sz="8" w:space="0" w:color="7F7F7F"/>
              <w:left w:val="single" w:sz="8" w:space="0" w:color="7F7F7F"/>
              <w:bottom w:val="single" w:sz="8" w:space="0" w:color="7F7F7F"/>
              <w:right w:val="single" w:sz="8" w:space="0" w:color="7F7F7F"/>
            </w:tcBorders>
            <w:shd w:val="clear" w:color="auto" w:fill="auto"/>
            <w:vAlign w:val="center"/>
          </w:tcPr>
          <w:p>
            <w:pPr>
              <w:ind w:right="1"/>
              <w:jc w:val="center"/>
              <w:rPr>
                <w:ins w:id="11" w:author="Edith BOUVERET" w:date="2023-06-16T15:15:00Z"/>
                <w:del w:id="12" w:author="Kevin LACHAUD (CHUB)" w:date="2024-10-24T14:34:00Z"/>
                <w:rFonts w:ascii="Calibri Light" w:hAnsi="Calibri Light" w:cs="Calibri Light"/>
                <w:b/>
                <w:color w:val="215868"/>
                <w:sz w:val="22"/>
                <w:szCs w:val="22"/>
              </w:rPr>
            </w:pPr>
            <w:del w:id="13" w:author="Kevin LACHAUD (CHUB)" w:date="2024-10-24T14:34:00Z">
              <w:r>
                <w:rPr>
                  <w:rFonts w:ascii="Calibri Light" w:hAnsi="Calibri Light" w:cs="Calibri Light"/>
                  <w:b/>
                  <w:color w:val="215868"/>
                  <w:sz w:val="22"/>
                  <w:szCs w:val="22"/>
                </w:rPr>
                <w:delText xml:space="preserve">Maître d’ouvrage : </w:delText>
              </w:r>
            </w:del>
          </w:p>
          <w:p>
            <w:pPr>
              <w:ind w:right="1"/>
              <w:jc w:val="center"/>
              <w:rPr>
                <w:del w:id="14" w:author="Kevin LACHAUD (CHUB)" w:date="2024-10-24T14:34:00Z"/>
                <w:rFonts w:ascii="Calibri Light" w:hAnsi="Calibri Light" w:cs="Calibri Light"/>
                <w:b/>
                <w:color w:val="215868"/>
                <w:sz w:val="22"/>
                <w:szCs w:val="22"/>
              </w:rPr>
            </w:pPr>
            <w:ins w:id="15" w:author="Edith BOUVERET" w:date="2023-06-16T15:16:00Z">
              <w:del w:id="16" w:author="Kevin LACHAUD (CHUB)" w:date="2024-10-24T14:34:00Z">
                <w:r>
                  <w:rPr>
                    <w:noProof/>
                    <w:lang w:eastAsia="fr-FR"/>
                  </w:rPr>
                  <w:drawing>
                    <wp:inline distT="0" distB="0" distL="0" distR="0">
                      <wp:extent cx="1322070" cy="57150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2070" cy="571500"/>
                              </a:xfrm>
                              <a:prstGeom prst="rect">
                                <a:avLst/>
                              </a:prstGeom>
                              <a:noFill/>
                              <a:ln>
                                <a:noFill/>
                              </a:ln>
                            </pic:spPr>
                          </pic:pic>
                        </a:graphicData>
                      </a:graphic>
                    </wp:inline>
                  </w:drawing>
                </w:r>
              </w:del>
            </w:ins>
          </w:p>
          <w:p>
            <w:pPr>
              <w:ind w:right="1"/>
              <w:jc w:val="center"/>
              <w:rPr>
                <w:del w:id="17" w:author="Kevin LACHAUD (CHUB)" w:date="2024-10-24T14:34:00Z"/>
                <w:rFonts w:ascii="Calibri Light" w:hAnsi="Calibri Light" w:cs="Calibri Light"/>
                <w:b/>
                <w:color w:val="215868"/>
                <w:sz w:val="22"/>
                <w:szCs w:val="22"/>
              </w:rPr>
              <w:pPrChange w:id="18" w:author="Edith BOUVERET" w:date="2023-06-16T15:16:00Z">
                <w:pPr>
                  <w:jc w:val="center"/>
                </w:pPr>
              </w:pPrChange>
            </w:pPr>
            <w:del w:id="19" w:author="Kevin LACHAUD (CHUB)" w:date="2024-10-24T14:34:00Z">
              <w:r>
                <w:rPr>
                  <w:rFonts w:ascii="Times New Roman" w:hAnsi="Times New Roman" w:cs="Times New Roman"/>
                  <w:noProof/>
                  <w:color w:val="1F497D"/>
                  <w:sz w:val="10"/>
                  <w:szCs w:val="10"/>
                  <w:lang w:eastAsia="fr-FR"/>
                </w:rPr>
                <w:drawing>
                  <wp:anchor distT="0" distB="0" distL="114300" distR="114300" simplePos="0" relativeHeight="251658240" behindDoc="0" locked="0" layoutInCell="1" allowOverlap="1">
                    <wp:simplePos x="0" y="0"/>
                    <wp:positionH relativeFrom="column">
                      <wp:posOffset>1612900</wp:posOffset>
                    </wp:positionH>
                    <wp:positionV relativeFrom="paragraph">
                      <wp:posOffset>-1270</wp:posOffset>
                    </wp:positionV>
                    <wp:extent cx="828675" cy="561975"/>
                    <wp:effectExtent l="0" t="0" r="9525" b="9525"/>
                    <wp:wrapThrough wrapText="bothSides">
                      <wp:wrapPolygon edited="0">
                        <wp:start x="0" y="0"/>
                        <wp:lineTo x="0" y="21234"/>
                        <wp:lineTo x="21352" y="21234"/>
                        <wp:lineTo x="21352" y="0"/>
                        <wp:lineTo x="0" y="0"/>
                      </wp:wrapPolygon>
                    </wp:wrapThrough>
                    <wp:docPr id="8223532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28675" cy="561975"/>
                            </a:xfrm>
                            <a:prstGeom prst="rect">
                              <a:avLst/>
                            </a:prstGeom>
                            <a:noFill/>
                            <a:ln>
                              <a:noFill/>
                            </a:ln>
                          </pic:spPr>
                        </pic:pic>
                      </a:graphicData>
                    </a:graphic>
                  </wp:anchor>
                </w:drawing>
              </w:r>
            </w:del>
          </w:p>
          <w:p>
            <w:pPr>
              <w:jc w:val="center"/>
              <w:rPr>
                <w:del w:id="20" w:author="Kevin LACHAUD (CHUB)" w:date="2024-10-24T14:34:00Z"/>
                <w:rFonts w:ascii="Calibri Light" w:hAnsi="Calibri Light" w:cs="Calibri Light"/>
                <w:b/>
                <w:color w:val="215868"/>
                <w:sz w:val="22"/>
                <w:szCs w:val="22"/>
              </w:rPr>
            </w:pPr>
          </w:p>
          <w:p>
            <w:pPr>
              <w:jc w:val="center"/>
              <w:rPr>
                <w:ins w:id="21" w:author="Edith BOUVERET" w:date="2023-06-16T15:14:00Z"/>
                <w:del w:id="22" w:author="Kevin LACHAUD (CHUB)" w:date="2024-10-24T14:34:00Z"/>
                <w:rFonts w:ascii="Calibri Light" w:hAnsi="Calibri Light" w:cs="Calibri Light"/>
                <w:b/>
                <w:color w:val="215868"/>
                <w:sz w:val="22"/>
                <w:szCs w:val="22"/>
              </w:rPr>
            </w:pPr>
          </w:p>
          <w:p>
            <w:pPr>
              <w:jc w:val="center"/>
              <w:rPr>
                <w:del w:id="23" w:author="Kevin LACHAUD (CHUB)" w:date="2024-10-24T14:34:00Z"/>
                <w:rFonts w:ascii="Calibri Light" w:hAnsi="Calibri Light" w:cs="Calibri Light"/>
                <w:b/>
                <w:color w:val="215868"/>
                <w:sz w:val="22"/>
                <w:szCs w:val="22"/>
              </w:rPr>
            </w:pPr>
            <w:del w:id="24" w:author="Kevin LACHAUD (CHUB)" w:date="2024-10-24T14:34:00Z">
              <w:r>
                <w:rPr>
                  <w:rFonts w:ascii="Calibri Light" w:hAnsi="Calibri Light" w:cs="Calibri Light"/>
                  <w:b/>
                  <w:color w:val="215868"/>
                  <w:sz w:val="22"/>
                  <w:szCs w:val="22"/>
                </w:rPr>
                <w:delText>Centre Hospitalier Régional Universitaire</w:delText>
              </w:r>
            </w:del>
          </w:p>
          <w:p>
            <w:pPr>
              <w:jc w:val="center"/>
              <w:rPr>
                <w:del w:id="25" w:author="Kevin LACHAUD (CHUB)" w:date="2024-10-24T14:34:00Z"/>
                <w:rFonts w:ascii="Calibri Light" w:hAnsi="Calibri Light" w:cs="Calibri Light"/>
                <w:b/>
                <w:color w:val="215868"/>
                <w:sz w:val="22"/>
                <w:szCs w:val="22"/>
              </w:rPr>
            </w:pPr>
            <w:del w:id="26" w:author="Kevin LACHAUD (CHUB)" w:date="2024-10-24T14:34:00Z">
              <w:r>
                <w:rPr>
                  <w:rFonts w:ascii="Calibri Light" w:hAnsi="Calibri Light" w:cs="Calibri Light"/>
                  <w:b/>
                  <w:color w:val="215868"/>
                  <w:sz w:val="22"/>
                  <w:szCs w:val="22"/>
                </w:rPr>
                <w:delText>de Besançon</w:delText>
              </w:r>
            </w:del>
          </w:p>
          <w:p>
            <w:pPr>
              <w:ind w:right="1"/>
              <w:jc w:val="center"/>
              <w:rPr>
                <w:del w:id="27" w:author="Kevin LACHAUD (CHUB)" w:date="2024-10-24T14:34:00Z"/>
                <w:rFonts w:ascii="Calibri Light" w:hAnsi="Calibri Light" w:cs="Calibri Light"/>
                <w:b/>
                <w:color w:val="215868"/>
              </w:rPr>
            </w:pPr>
          </w:p>
          <w:p>
            <w:pPr>
              <w:jc w:val="center"/>
              <w:rPr>
                <w:del w:id="28" w:author="Kevin LACHAUD (CHUB)" w:date="2024-10-24T14:34:00Z"/>
                <w:rFonts w:ascii="Calibri Light" w:hAnsi="Calibri Light" w:cs="Calibri Light"/>
                <w:b/>
                <w:color w:val="215868"/>
                <w:sz w:val="22"/>
                <w:szCs w:val="22"/>
              </w:rPr>
            </w:pPr>
            <w:del w:id="29" w:author="Kevin LACHAUD (CHUB)" w:date="2024-10-24T14:34:00Z">
              <w:r>
                <w:rPr>
                  <w:rFonts w:ascii="Calibri Light" w:hAnsi="Calibri Light" w:cs="Calibri Light"/>
                  <w:b/>
                  <w:color w:val="215868"/>
                  <w:sz w:val="22"/>
                  <w:szCs w:val="22"/>
                </w:rPr>
                <w:delText>3, boulevard Alexandre Fleming</w:delText>
              </w:r>
            </w:del>
          </w:p>
          <w:p>
            <w:pPr>
              <w:jc w:val="center"/>
              <w:rPr>
                <w:del w:id="30" w:author="Kevin LACHAUD (CHUB)" w:date="2024-10-24T14:34:00Z"/>
                <w:rFonts w:ascii="Calibri Light" w:hAnsi="Calibri Light" w:cs="Calibri Light"/>
                <w:b/>
                <w:color w:val="215868"/>
                <w:sz w:val="22"/>
                <w:szCs w:val="22"/>
              </w:rPr>
            </w:pPr>
            <w:del w:id="31" w:author="Kevin LACHAUD (CHUB)" w:date="2024-10-24T14:34:00Z">
              <w:r>
                <w:rPr>
                  <w:rFonts w:ascii="Calibri Light" w:hAnsi="Calibri Light" w:cs="Calibri Light"/>
                  <w:b/>
                  <w:color w:val="215868"/>
                  <w:sz w:val="22"/>
                  <w:szCs w:val="22"/>
                </w:rPr>
                <w:delText>(Bâtiment Blanc – 2</w:delText>
              </w:r>
              <w:r>
                <w:rPr>
                  <w:rFonts w:ascii="Calibri Light" w:hAnsi="Calibri Light" w:cs="Calibri Light"/>
                  <w:b/>
                  <w:color w:val="215868"/>
                  <w:sz w:val="22"/>
                  <w:szCs w:val="22"/>
                  <w:vertAlign w:val="superscript"/>
                </w:rPr>
                <w:delText>ème</w:delText>
              </w:r>
              <w:r>
                <w:rPr>
                  <w:rFonts w:ascii="Calibri Light" w:hAnsi="Calibri Light" w:cs="Calibri Light"/>
                  <w:b/>
                  <w:color w:val="215868"/>
                  <w:sz w:val="22"/>
                  <w:szCs w:val="22"/>
                </w:rPr>
                <w:delText xml:space="preserve"> étage )</w:delText>
              </w:r>
            </w:del>
          </w:p>
          <w:p>
            <w:pPr>
              <w:jc w:val="center"/>
              <w:rPr>
                <w:del w:id="32" w:author="Kevin LACHAUD (CHUB)" w:date="2024-10-24T14:34:00Z"/>
                <w:rFonts w:asciiTheme="majorHAnsi" w:hAnsiTheme="majorHAnsi" w:cstheme="majorHAnsi"/>
                <w:b/>
                <w:i/>
                <w:color w:val="215868"/>
                <w:sz w:val="22"/>
                <w:szCs w:val="22"/>
              </w:rPr>
            </w:pPr>
            <w:del w:id="33" w:author="Kevin LACHAUD (CHUB)" w:date="2024-10-24T14:34:00Z">
              <w:r>
                <w:rPr>
                  <w:rFonts w:asciiTheme="majorHAnsi" w:hAnsiTheme="majorHAnsi" w:cstheme="majorHAnsi"/>
                  <w:b/>
                  <w:i/>
                  <w:color w:val="215868"/>
                  <w:sz w:val="22"/>
                  <w:szCs w:val="22"/>
                </w:rPr>
                <w:delText>25030 BESANCON CEDEX</w:delText>
              </w:r>
            </w:del>
          </w:p>
          <w:p>
            <w:pPr>
              <w:ind w:right="1"/>
              <w:jc w:val="center"/>
              <w:rPr>
                <w:del w:id="34" w:author="Kevin LACHAUD (CHUB)" w:date="2024-10-24T14:34:00Z"/>
                <w:rFonts w:ascii="Calibri Light" w:hAnsi="Calibri Light" w:cs="Calibri Light"/>
                <w:b/>
                <w:color w:val="215868"/>
                <w:sz w:val="22"/>
                <w:szCs w:val="22"/>
              </w:rPr>
            </w:pPr>
          </w:p>
        </w:tc>
      </w:tr>
      <w:tr>
        <w:trPr>
          <w:gridAfter w:val="1"/>
          <w:wAfter w:w="10" w:type="dxa"/>
          <w:trHeight w:val="3490"/>
          <w:del w:id="35" w:author="Kevin LACHAUD (CHUB)" w:date="2024-10-24T14:34:00Z"/>
        </w:trPr>
        <w:tc>
          <w:tcPr>
            <w:tcW w:w="2660" w:type="dxa"/>
            <w:tcBorders>
              <w:top w:val="single" w:sz="8" w:space="0" w:color="7F7F7F"/>
              <w:left w:val="single" w:sz="8" w:space="0" w:color="7F7F7F"/>
              <w:bottom w:val="single" w:sz="8" w:space="0" w:color="7F7F7F"/>
              <w:right w:val="single" w:sz="8" w:space="0" w:color="7F7F7F"/>
            </w:tcBorders>
            <w:shd w:val="clear" w:color="auto" w:fill="A6A6A6" w:themeFill="background1" w:themeFillShade="A6"/>
            <w:vAlign w:val="center"/>
          </w:tcPr>
          <w:p>
            <w:pPr>
              <w:ind w:right="1"/>
              <w:jc w:val="center"/>
              <w:rPr>
                <w:del w:id="36" w:author="Kevin LACHAUD (CHUB)" w:date="2024-10-24T14:34:00Z"/>
                <w:rFonts w:asciiTheme="majorHAnsi" w:hAnsiTheme="majorHAnsi" w:cstheme="majorHAnsi"/>
                <w:b/>
                <w:color w:val="FFFFFF" w:themeColor="background1"/>
                <w:sz w:val="22"/>
                <w:szCs w:val="22"/>
              </w:rPr>
            </w:pPr>
            <w:del w:id="37" w:author="Kevin LACHAUD (CHUB)" w:date="2024-10-24T14:34:00Z">
              <w:r>
                <w:rPr>
                  <w:rFonts w:asciiTheme="majorHAnsi" w:hAnsiTheme="majorHAnsi" w:cstheme="majorHAnsi"/>
                  <w:b/>
                  <w:color w:val="FFFFFF"/>
                  <w:sz w:val="22"/>
                  <w:szCs w:val="22"/>
                </w:rPr>
                <w:delText>Assurances</w:delText>
              </w:r>
            </w:del>
          </w:p>
        </w:tc>
        <w:tc>
          <w:tcPr>
            <w:tcW w:w="6628" w:type="dxa"/>
            <w:tcBorders>
              <w:top w:val="single" w:sz="8" w:space="0" w:color="7F7F7F"/>
              <w:left w:val="single" w:sz="8" w:space="0" w:color="7F7F7F"/>
              <w:bottom w:val="single" w:sz="8" w:space="0" w:color="7F7F7F"/>
              <w:right w:val="single" w:sz="8" w:space="0" w:color="7F7F7F"/>
            </w:tcBorders>
            <w:shd w:val="clear" w:color="auto" w:fill="auto"/>
            <w:vAlign w:val="center"/>
          </w:tcPr>
          <w:p>
            <w:pPr>
              <w:ind w:right="1"/>
              <w:jc w:val="center"/>
              <w:rPr>
                <w:del w:id="38" w:author="Kevin LACHAUD (CHUB)" w:date="2024-10-24T14:34:00Z"/>
                <w:rFonts w:ascii="Calibri Light" w:hAnsi="Calibri Light" w:cs="Calibri Light"/>
                <w:b/>
                <w:color w:val="215868"/>
                <w:sz w:val="22"/>
                <w:szCs w:val="22"/>
              </w:rPr>
            </w:pPr>
            <w:del w:id="39" w:author="Kevin LACHAUD (CHUB)" w:date="2024-10-24T14:34:00Z">
              <w:r>
                <w:rPr>
                  <w:rFonts w:ascii="Calibri Light" w:hAnsi="Calibri Light" w:cs="Calibri Light"/>
                  <w:b/>
                  <w:color w:val="215868"/>
                  <w:sz w:val="22"/>
                  <w:szCs w:val="22"/>
                </w:rPr>
                <w:delText xml:space="preserve">ASSURANCES DOMMAGES-OUVRAGE - TOUS RISQUES CHANTIER &amp; RC MAITRE D’OUVRAGE </w:delText>
              </w:r>
            </w:del>
          </w:p>
          <w:p>
            <w:pPr>
              <w:spacing w:after="120"/>
              <w:ind w:left="176"/>
              <w:jc w:val="center"/>
              <w:rPr>
                <w:del w:id="40" w:author="Kevin LACHAUD (CHUB)" w:date="2024-10-24T14:34:00Z"/>
                <w:rFonts w:asciiTheme="majorHAnsi" w:hAnsiTheme="majorHAnsi" w:cstheme="majorHAnsi"/>
                <w:b/>
                <w:color w:val="215868"/>
                <w:sz w:val="22"/>
                <w:szCs w:val="22"/>
              </w:rPr>
            </w:pPr>
          </w:p>
          <w:p>
            <w:pPr>
              <w:spacing w:after="120"/>
              <w:ind w:left="176"/>
              <w:jc w:val="center"/>
              <w:rPr>
                <w:del w:id="41" w:author="Kevin LACHAUD (CHUB)" w:date="2024-10-24T14:34:00Z"/>
                <w:rFonts w:asciiTheme="majorHAnsi" w:hAnsiTheme="majorHAnsi" w:cstheme="majorHAnsi"/>
                <w:b/>
                <w:color w:val="215868"/>
                <w:sz w:val="22"/>
                <w:szCs w:val="22"/>
              </w:rPr>
            </w:pPr>
            <w:del w:id="42" w:author="Kevin LACHAUD (CHUB)" w:date="2024-10-24T14:34:00Z">
              <w:r>
                <w:rPr>
                  <w:rFonts w:asciiTheme="majorHAnsi" w:hAnsiTheme="majorHAnsi" w:cstheme="majorHAnsi"/>
                  <w:b/>
                  <w:color w:val="215868"/>
                  <w:sz w:val="22"/>
                  <w:szCs w:val="22"/>
                </w:rPr>
                <w:delText xml:space="preserve">Construction d’un centre d’enseignement en soins dentaires </w:delText>
              </w:r>
            </w:del>
          </w:p>
          <w:p>
            <w:pPr>
              <w:spacing w:after="120"/>
              <w:ind w:left="176"/>
              <w:jc w:val="center"/>
              <w:rPr>
                <w:del w:id="43" w:author="Kevin LACHAUD (CHUB)" w:date="2024-10-24T14:34:00Z"/>
                <w:rFonts w:asciiTheme="majorHAnsi" w:hAnsiTheme="majorHAnsi" w:cstheme="majorHAnsi"/>
                <w:b/>
                <w:color w:val="215868"/>
                <w:sz w:val="22"/>
                <w:szCs w:val="22"/>
              </w:rPr>
            </w:pPr>
            <w:del w:id="44" w:author="Kevin LACHAUD (CHUB)" w:date="2024-10-24T14:34:00Z">
              <w:r>
                <w:rPr>
                  <w:rFonts w:asciiTheme="majorHAnsi" w:hAnsiTheme="majorHAnsi" w:cstheme="majorHAnsi"/>
                  <w:b/>
                  <w:color w:val="215868"/>
                  <w:sz w:val="22"/>
                  <w:szCs w:val="22"/>
                </w:rPr>
                <w:delText>Rue Charles Bried 25000 Besançon</w:delText>
              </w:r>
            </w:del>
          </w:p>
          <w:p>
            <w:pPr>
              <w:spacing w:after="120"/>
              <w:ind w:left="176"/>
              <w:jc w:val="center"/>
              <w:rPr>
                <w:del w:id="45" w:author="Kevin LACHAUD (CHUB)" w:date="2024-10-24T14:34:00Z"/>
                <w:rFonts w:asciiTheme="minorHAnsi" w:hAnsiTheme="minorHAnsi" w:cstheme="minorHAnsi"/>
                <w:b/>
                <w:color w:val="215868"/>
                <w:sz w:val="28"/>
                <w:szCs w:val="28"/>
                <w:lang w:eastAsia="ja-JP"/>
              </w:rPr>
            </w:pPr>
            <w:del w:id="46" w:author="Kevin LACHAUD (CHUB)" w:date="2024-10-24T14:34:00Z">
              <w:r>
                <w:rPr>
                  <w:rFonts w:asciiTheme="minorHAnsi" w:hAnsiTheme="minorHAnsi" w:cstheme="minorHAnsi"/>
                  <w:b/>
                  <w:color w:val="215868"/>
                  <w:sz w:val="22"/>
                  <w:szCs w:val="22"/>
                </w:rPr>
                <w:delText xml:space="preserve">Marché référencé : ( </w:delText>
              </w:r>
              <w:r>
                <w:rPr>
                  <w:rFonts w:asciiTheme="minorHAnsi" w:hAnsiTheme="minorHAnsi" w:cstheme="minorHAnsi"/>
                  <w:b/>
                  <w:color w:val="FF0000"/>
                  <w:sz w:val="22"/>
                  <w:szCs w:val="22"/>
                </w:rPr>
                <w:delText xml:space="preserve">à compléter </w:delText>
              </w:r>
              <w:r>
                <w:rPr>
                  <w:rFonts w:asciiTheme="minorHAnsi" w:hAnsiTheme="minorHAnsi" w:cstheme="minorHAnsi"/>
                  <w:b/>
                  <w:color w:val="215868"/>
                  <w:sz w:val="22"/>
                  <w:szCs w:val="22"/>
                </w:rPr>
                <w:delText>)</w:delText>
              </w:r>
            </w:del>
          </w:p>
        </w:tc>
      </w:tr>
      <w:tr>
        <w:trPr>
          <w:gridAfter w:val="1"/>
          <w:wAfter w:w="10" w:type="dxa"/>
          <w:trHeight w:val="2551"/>
          <w:del w:id="47" w:author="Kevin LACHAUD (CHUB)" w:date="2024-10-24T14:34:00Z"/>
        </w:trPr>
        <w:tc>
          <w:tcPr>
            <w:tcW w:w="2660" w:type="dxa"/>
            <w:tcBorders>
              <w:top w:val="single" w:sz="8" w:space="0" w:color="7F7F7F"/>
              <w:left w:val="single" w:sz="8" w:space="0" w:color="7F7F7F"/>
              <w:bottom w:val="single" w:sz="8" w:space="0" w:color="7F7F7F"/>
              <w:right w:val="single" w:sz="8" w:space="0" w:color="7F7F7F"/>
            </w:tcBorders>
            <w:shd w:val="clear" w:color="auto" w:fill="A6A6A6" w:themeFill="background1" w:themeFillShade="A6"/>
            <w:vAlign w:val="center"/>
          </w:tcPr>
          <w:p>
            <w:pPr>
              <w:ind w:right="1"/>
              <w:jc w:val="center"/>
              <w:rPr>
                <w:del w:id="48" w:author="Kevin LACHAUD (CHUB)" w:date="2024-10-24T14:34:00Z"/>
                <w:rFonts w:asciiTheme="majorHAnsi" w:hAnsiTheme="majorHAnsi" w:cstheme="majorHAnsi"/>
                <w:b/>
                <w:color w:val="FFFFFF"/>
                <w:sz w:val="22"/>
                <w:szCs w:val="22"/>
              </w:rPr>
            </w:pPr>
            <w:del w:id="49" w:author="Kevin LACHAUD (CHUB)" w:date="2024-10-24T14:34:00Z">
              <w:r>
                <w:rPr>
                  <w:rFonts w:asciiTheme="majorHAnsi" w:hAnsiTheme="majorHAnsi" w:cstheme="majorHAnsi"/>
                  <w:b/>
                  <w:color w:val="FFFFFF"/>
                  <w:sz w:val="22"/>
                  <w:szCs w:val="22"/>
                </w:rPr>
                <w:delText>Procédure de passation</w:delText>
              </w:r>
            </w:del>
          </w:p>
        </w:tc>
        <w:tc>
          <w:tcPr>
            <w:tcW w:w="6628" w:type="dxa"/>
            <w:tcBorders>
              <w:top w:val="single" w:sz="8" w:space="0" w:color="7F7F7F"/>
              <w:left w:val="single" w:sz="8" w:space="0" w:color="7F7F7F"/>
              <w:bottom w:val="single" w:sz="8" w:space="0" w:color="7F7F7F"/>
              <w:right w:val="single" w:sz="8" w:space="0" w:color="7F7F7F"/>
            </w:tcBorders>
            <w:shd w:val="clear" w:color="auto" w:fill="auto"/>
            <w:vAlign w:val="center"/>
          </w:tcPr>
          <w:p>
            <w:pPr>
              <w:jc w:val="center"/>
              <w:rPr>
                <w:del w:id="50" w:author="Kevin LACHAUD (CHUB)" w:date="2024-10-24T14:34:00Z"/>
                <w:rFonts w:ascii="Calibri Light" w:hAnsi="Calibri Light" w:cs="Calibri Light"/>
                <w:color w:val="215868"/>
                <w:sz w:val="22"/>
                <w:szCs w:val="22"/>
              </w:rPr>
            </w:pPr>
            <w:del w:id="51" w:author="Kevin LACHAUD (CHUB)" w:date="2024-10-24T14:34:00Z">
              <w:r>
                <w:rPr>
                  <w:rFonts w:asciiTheme="majorHAnsi" w:hAnsiTheme="majorHAnsi" w:cstheme="majorHAnsi"/>
                  <w:b/>
                  <w:color w:val="FF0000"/>
                  <w:sz w:val="22"/>
                  <w:szCs w:val="22"/>
                </w:rPr>
                <w:delText>Le présent marché est passé selon la procédure d’appel d’offre</w:delText>
              </w:r>
              <w:r>
                <w:rPr>
                  <w:rFonts w:asciiTheme="majorHAnsi" w:hAnsiTheme="majorHAnsi" w:cstheme="majorHAnsi"/>
                  <w:b/>
                  <w:noProof/>
                  <w:color w:val="FF0000"/>
                  <w:sz w:val="22"/>
                  <w:szCs w:val="22"/>
                </w:rPr>
                <w:delText xml:space="preserve"> ouvert </w:delText>
              </w:r>
              <w:r>
                <w:rPr>
                  <w:rFonts w:asciiTheme="majorHAnsi" w:hAnsiTheme="majorHAnsi" w:cstheme="majorHAnsi"/>
                  <w:b/>
                  <w:color w:val="FF0000"/>
                  <w:sz w:val="22"/>
                  <w:szCs w:val="22"/>
                </w:rPr>
                <w:delText xml:space="preserve">en application </w:delText>
              </w:r>
              <w:r>
                <w:rPr>
                  <w:rFonts w:asciiTheme="majorHAnsi" w:hAnsiTheme="majorHAnsi" w:cstheme="majorHAnsi"/>
                  <w:b/>
                  <w:color w:val="70AD47" w:themeColor="accent6"/>
                  <w:sz w:val="22"/>
                  <w:szCs w:val="22"/>
                  <w:rPrChange w:id="52" w:author="Edith BOUVERET" w:date="2023-06-16T16:04:00Z">
                    <w:rPr>
                      <w:rFonts w:asciiTheme="majorHAnsi" w:hAnsiTheme="majorHAnsi" w:cstheme="majorHAnsi"/>
                      <w:b/>
                      <w:color w:val="FF0000"/>
                      <w:sz w:val="22"/>
                      <w:szCs w:val="22"/>
                    </w:rPr>
                  </w:rPrChange>
                </w:rPr>
                <w:delText>de</w:delText>
              </w:r>
            </w:del>
            <w:ins w:id="53" w:author="Edith BOUVERET" w:date="2023-06-16T14:45:00Z">
              <w:del w:id="54" w:author="Kevin LACHAUD (CHUB)" w:date="2024-10-24T14:34:00Z">
                <w:r>
                  <w:rPr>
                    <w:rFonts w:asciiTheme="majorHAnsi" w:hAnsiTheme="majorHAnsi" w:cstheme="majorHAnsi"/>
                    <w:b/>
                    <w:color w:val="70AD47" w:themeColor="accent6"/>
                    <w:sz w:val="22"/>
                    <w:szCs w:val="22"/>
                    <w:rPrChange w:id="55" w:author="Edith BOUVERET" w:date="2023-06-16T16:04:00Z">
                      <w:rPr>
                        <w:rFonts w:asciiTheme="majorHAnsi" w:hAnsiTheme="majorHAnsi" w:cstheme="majorHAnsi"/>
                        <w:b/>
                        <w:color w:val="FF0000"/>
                        <w:sz w:val="22"/>
                        <w:szCs w:val="22"/>
                      </w:rPr>
                    </w:rPrChange>
                  </w:rPr>
                  <w:delText>s articles</w:delText>
                </w:r>
              </w:del>
            </w:ins>
            <w:del w:id="56" w:author="Kevin LACHAUD (CHUB)" w:date="2024-10-24T14:34:00Z">
              <w:r>
                <w:rPr>
                  <w:rFonts w:asciiTheme="majorHAnsi" w:hAnsiTheme="majorHAnsi" w:cstheme="majorHAnsi"/>
                  <w:b/>
                  <w:color w:val="70AD47" w:themeColor="accent6"/>
                  <w:sz w:val="22"/>
                  <w:szCs w:val="22"/>
                  <w:rPrChange w:id="57" w:author="Edith BOUVERET" w:date="2023-06-16T16:04:00Z">
                    <w:rPr>
                      <w:rFonts w:asciiTheme="majorHAnsi" w:hAnsiTheme="majorHAnsi" w:cstheme="majorHAnsi"/>
                      <w:b/>
                      <w:color w:val="FF0000"/>
                      <w:sz w:val="22"/>
                      <w:szCs w:val="22"/>
                    </w:rPr>
                  </w:rPrChange>
                </w:rPr>
                <w:delText xml:space="preserve">  l’article  R 2124-1 </w:delText>
              </w:r>
            </w:del>
            <w:ins w:id="58" w:author="Edith BOUVERET" w:date="2023-06-16T14:45:00Z">
              <w:del w:id="59" w:author="Kevin LACHAUD (CHUB)" w:date="2024-10-24T14:34:00Z">
                <w:r>
                  <w:rPr>
                    <w:rFonts w:asciiTheme="majorHAnsi" w:hAnsiTheme="majorHAnsi" w:cstheme="majorHAnsi"/>
                    <w:b/>
                    <w:color w:val="70AD47" w:themeColor="accent6"/>
                    <w:sz w:val="22"/>
                    <w:szCs w:val="22"/>
                    <w:rPrChange w:id="60" w:author="Edith BOUVERET" w:date="2023-06-16T16:04:00Z">
                      <w:rPr>
                        <w:rFonts w:asciiTheme="majorHAnsi" w:hAnsiTheme="majorHAnsi" w:cstheme="majorHAnsi"/>
                        <w:b/>
                        <w:color w:val="FF0000"/>
                        <w:sz w:val="22"/>
                        <w:szCs w:val="22"/>
                      </w:rPr>
                    </w:rPrChange>
                  </w:rPr>
                  <w:delText>L 2124-2 et R 2124-2</w:delText>
                </w:r>
                <w:r>
                  <w:rPr>
                    <w:rFonts w:asciiTheme="majorHAnsi" w:hAnsiTheme="majorHAnsi" w:cstheme="majorHAnsi"/>
                    <w:b/>
                    <w:color w:val="FF0000"/>
                    <w:sz w:val="22"/>
                    <w:szCs w:val="22"/>
                  </w:rPr>
                  <w:delText xml:space="preserve"> </w:delText>
                </w:r>
              </w:del>
            </w:ins>
            <w:del w:id="61" w:author="Kevin LACHAUD (CHUB)" w:date="2024-10-24T14:34:00Z">
              <w:r>
                <w:rPr>
                  <w:rFonts w:asciiTheme="majorHAnsi" w:hAnsiTheme="majorHAnsi" w:cstheme="majorHAnsi"/>
                  <w:b/>
                  <w:color w:val="FF0000"/>
                  <w:sz w:val="22"/>
                  <w:szCs w:val="22"/>
                </w:rPr>
                <w:delText>du Code de la commande publique</w:delText>
              </w:r>
            </w:del>
          </w:p>
        </w:tc>
      </w:tr>
    </w:tbl>
    <w:p>
      <w:pPr>
        <w:ind w:left="3660" w:right="3660"/>
        <w:rPr>
          <w:ins w:id="62" w:author="Kevin LACHAUD (CHUB)" w:date="2024-10-24T14:35:00Z"/>
          <w:sz w:val="2"/>
        </w:rPr>
      </w:pPr>
      <w:ins w:id="63" w:author="Kevin LACHAUD (CHUB)" w:date="2024-10-24T14:35:00Z">
        <w:r>
          <w:rPr>
            <w:noProof/>
            <w:lang w:eastAsia="fr-FR"/>
          </w:rPr>
          <w:drawing>
            <wp:inline distT="0" distB="0" distL="0" distR="0">
              <wp:extent cx="145732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325" cy="971550"/>
                      </a:xfrm>
                      <a:prstGeom prst="rect">
                        <a:avLst/>
                      </a:prstGeom>
                      <a:noFill/>
                      <a:ln>
                        <a:noFill/>
                      </a:ln>
                    </pic:spPr>
                  </pic:pic>
                </a:graphicData>
              </a:graphic>
            </wp:inline>
          </w:drawing>
        </w:r>
      </w:ins>
    </w:p>
    <w:p>
      <w:pPr>
        <w:spacing w:after="160" w:line="240" w:lineRule="exact"/>
        <w:rPr>
          <w:ins w:id="64" w:author="Kevin LACHAUD (CHUB)" w:date="2024-10-24T14:35:00Z"/>
        </w:rPr>
      </w:pPr>
    </w:p>
    <w:tbl>
      <w:tblPr>
        <w:tblW w:w="0" w:type="auto"/>
        <w:tblLayout w:type="fixed"/>
        <w:tblLook w:val="04A0" w:firstRow="1" w:lastRow="0" w:firstColumn="1" w:lastColumn="0" w:noHBand="0" w:noVBand="1"/>
      </w:tblPr>
      <w:tblGrid>
        <w:gridCol w:w="9620"/>
      </w:tblGrid>
      <w:tr>
        <w:trPr>
          <w:ins w:id="65" w:author="Kevin LACHAUD (CHUB)" w:date="2024-10-24T14:35:00Z"/>
        </w:trPr>
        <w:tc>
          <w:tcPr>
            <w:tcW w:w="9620" w:type="dxa"/>
            <w:shd w:val="clear" w:color="666553" w:fill="666553"/>
            <w:tcMar>
              <w:top w:w="30" w:type="dxa"/>
              <w:left w:w="0" w:type="dxa"/>
              <w:bottom w:w="0" w:type="dxa"/>
              <w:right w:w="0" w:type="dxa"/>
            </w:tcMar>
            <w:vAlign w:val="center"/>
          </w:tcPr>
          <w:p>
            <w:pPr>
              <w:jc w:val="center"/>
              <w:rPr>
                <w:ins w:id="66" w:author="Kevin LACHAUD (CHUB)" w:date="2024-10-24T14:35:00Z"/>
                <w:rFonts w:ascii="Trebuchet MS" w:eastAsia="Trebuchet MS" w:hAnsi="Trebuchet MS" w:cs="Trebuchet MS"/>
                <w:b/>
                <w:color w:val="FFFFFF"/>
                <w:sz w:val="28"/>
              </w:rPr>
            </w:pPr>
            <w:ins w:id="67" w:author="Kevin LACHAUD (CHUB)" w:date="2024-10-24T14:35:00Z">
              <w:r>
                <w:rPr>
                  <w:rFonts w:ascii="Trebuchet MS" w:eastAsia="Trebuchet MS" w:hAnsi="Trebuchet MS" w:cs="Trebuchet MS"/>
                  <w:b/>
                  <w:color w:val="FFFFFF"/>
                  <w:sz w:val="28"/>
                </w:rPr>
                <w:t>ACTE D'ENGAGEMENT</w:t>
              </w:r>
            </w:ins>
          </w:p>
        </w:tc>
      </w:tr>
    </w:tbl>
    <w:p>
      <w:pPr>
        <w:spacing w:line="240" w:lineRule="exact"/>
        <w:rPr>
          <w:ins w:id="68" w:author="Kevin LACHAUD (CHUB)" w:date="2024-10-24T14:35:00Z"/>
        </w:rPr>
      </w:pPr>
      <w:ins w:id="69" w:author="Kevin LACHAUD (CHUB)" w:date="2024-10-24T14:35:00Z">
        <w:r>
          <w:t xml:space="preserve"> </w:t>
        </w:r>
      </w:ins>
    </w:p>
    <w:p>
      <w:pPr>
        <w:spacing w:after="120" w:line="240" w:lineRule="exact"/>
        <w:rPr>
          <w:ins w:id="70" w:author="Kevin LACHAUD (CHUB)" w:date="2024-10-24T14:35:00Z"/>
        </w:rPr>
      </w:pPr>
    </w:p>
    <w:p>
      <w:pPr>
        <w:spacing w:before="20"/>
        <w:jc w:val="center"/>
        <w:rPr>
          <w:ins w:id="71" w:author="Kevin LACHAUD (CHUB)" w:date="2024-10-24T14:35:00Z"/>
          <w:rFonts w:ascii="Trebuchet MS" w:eastAsia="Trebuchet MS" w:hAnsi="Trebuchet MS" w:cs="Trebuchet MS"/>
          <w:b/>
          <w:sz w:val="28"/>
        </w:rPr>
      </w:pPr>
      <w:ins w:id="72" w:author="Kevin LACHAUD (CHUB)" w:date="2024-10-24T14:35:00Z">
        <w:r>
          <w:rPr>
            <w:rFonts w:ascii="Trebuchet MS" w:eastAsia="Trebuchet MS" w:hAnsi="Trebuchet MS" w:cs="Trebuchet MS"/>
            <w:b/>
            <w:sz w:val="28"/>
          </w:rPr>
          <w:t>MARCHÉ PUBLIC DE TRAVAUX</w:t>
        </w:r>
      </w:ins>
    </w:p>
    <w:p>
      <w:pPr>
        <w:spacing w:line="240" w:lineRule="exact"/>
        <w:rPr>
          <w:ins w:id="73" w:author="Kevin LACHAUD (CHUB)" w:date="2024-10-24T14:35:00Z"/>
        </w:rPr>
      </w:pPr>
    </w:p>
    <w:p>
      <w:pPr>
        <w:spacing w:line="240" w:lineRule="exact"/>
        <w:rPr>
          <w:ins w:id="74" w:author="Kevin LACHAUD (CHUB)" w:date="2024-10-24T14:35:00Z"/>
        </w:rPr>
      </w:pPr>
    </w:p>
    <w:p>
      <w:pPr>
        <w:spacing w:line="240" w:lineRule="exact"/>
        <w:rPr>
          <w:ins w:id="75" w:author="Kevin LACHAUD (CHUB)" w:date="2024-10-24T14:35:00Z"/>
        </w:rPr>
      </w:pPr>
    </w:p>
    <w:p>
      <w:pPr>
        <w:spacing w:line="240" w:lineRule="exact"/>
        <w:rPr>
          <w:ins w:id="76" w:author="Kevin LACHAUD (CHUB)" w:date="2024-10-24T14:35:00Z"/>
        </w:rPr>
      </w:pPr>
    </w:p>
    <w:p>
      <w:pPr>
        <w:spacing w:line="240" w:lineRule="exact"/>
        <w:rPr>
          <w:ins w:id="77" w:author="Kevin LACHAUD (CHUB)" w:date="2024-10-24T14:35:00Z"/>
        </w:rPr>
      </w:pPr>
    </w:p>
    <w:p>
      <w:pPr>
        <w:spacing w:line="240" w:lineRule="exact"/>
        <w:rPr>
          <w:ins w:id="78" w:author="Kevin LACHAUD (CHUB)" w:date="2024-10-24T14:35:00Z"/>
        </w:rPr>
      </w:pPr>
    </w:p>
    <w:p>
      <w:pPr>
        <w:spacing w:line="240" w:lineRule="exact"/>
        <w:rPr>
          <w:ins w:id="79" w:author="Kevin LACHAUD (CHUB)" w:date="2024-10-24T14:35:00Z"/>
        </w:rPr>
      </w:pPr>
    </w:p>
    <w:p>
      <w:pPr>
        <w:spacing w:after="180" w:line="240" w:lineRule="exact"/>
        <w:rPr>
          <w:ins w:id="80" w:author="Kevin LACHAUD (CHUB)" w:date="2024-10-24T14:35:00Z"/>
        </w:rPr>
      </w:pPr>
    </w:p>
    <w:tbl>
      <w:tblPr>
        <w:tblW w:w="0" w:type="auto"/>
        <w:tblInd w:w="1260" w:type="dxa"/>
        <w:tblLayout w:type="fixed"/>
        <w:tblLook w:val="04A0" w:firstRow="1" w:lastRow="0" w:firstColumn="1" w:lastColumn="0" w:noHBand="0" w:noVBand="1"/>
      </w:tblPr>
      <w:tblGrid>
        <w:gridCol w:w="7100"/>
      </w:tblGrid>
      <w:tr>
        <w:trPr>
          <w:ins w:id="81" w:author="Kevin LACHAUD (CHUB)" w:date="2024-10-24T14:35:00Z"/>
        </w:trP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after="20" w:line="259" w:lineRule="auto"/>
              <w:jc w:val="center"/>
              <w:rPr>
                <w:ins w:id="82" w:author="Kevin LACHAUD (CHUB)" w:date="2024-10-24T14:35:00Z"/>
                <w:rFonts w:ascii="Calibri" w:hAnsi="Calibri"/>
                <w:sz w:val="28"/>
                <w:szCs w:val="28"/>
              </w:rPr>
            </w:pPr>
            <w:ins w:id="83" w:author="Kevin LACHAUD (CHUB)" w:date="2024-10-24T14:35:00Z">
              <w:r>
                <w:rPr>
                  <w:b/>
                  <w:bCs/>
                  <w:sz w:val="28"/>
                  <w:szCs w:val="28"/>
                </w:rPr>
                <w:t>ASSURANCES ET SES GARANTIES COMPLEMENTAIRES POUR LA CONSTRUCTION D’UN BATIMENT DE PSYCHIATRIE</w:t>
              </w:r>
            </w:ins>
          </w:p>
          <w:p>
            <w:pPr>
              <w:spacing w:line="325" w:lineRule="exact"/>
              <w:jc w:val="center"/>
              <w:rPr>
                <w:ins w:id="84" w:author="Kevin LACHAUD (CHUB)" w:date="2024-10-24T14:35:00Z"/>
                <w:rFonts w:ascii="Trebuchet MS" w:eastAsia="Trebuchet MS" w:hAnsi="Trebuchet MS" w:cs="Trebuchet MS"/>
                <w:b/>
                <w:sz w:val="28"/>
              </w:rPr>
            </w:pPr>
          </w:p>
        </w:tc>
      </w:tr>
    </w:tbl>
    <w:p>
      <w:pPr>
        <w:spacing w:line="240" w:lineRule="exact"/>
        <w:rPr>
          <w:ins w:id="85" w:author="Kevin LACHAUD (CHUB)" w:date="2024-10-24T14:35:00Z"/>
        </w:rPr>
      </w:pPr>
      <w:ins w:id="86" w:author="Kevin LACHAUD (CHUB)" w:date="2024-10-24T14:35:00Z">
        <w:r>
          <w:t xml:space="preserve"> </w:t>
        </w:r>
      </w:ins>
    </w:p>
    <w:p>
      <w:pPr>
        <w:spacing w:line="240" w:lineRule="exact"/>
        <w:rPr>
          <w:ins w:id="87" w:author="Kevin LACHAUD (CHUB)" w:date="2024-10-24T14:35:00Z"/>
        </w:rPr>
      </w:pPr>
    </w:p>
    <w:p>
      <w:pPr>
        <w:spacing w:line="240" w:lineRule="exact"/>
        <w:rPr>
          <w:ins w:id="88" w:author="Kevin LACHAUD (CHUB)" w:date="2024-10-24T14:35:00Z"/>
        </w:rPr>
      </w:pPr>
    </w:p>
    <w:p>
      <w:pPr>
        <w:spacing w:line="240" w:lineRule="exact"/>
        <w:rPr>
          <w:ins w:id="89" w:author="Kevin LACHAUD (CHUB)" w:date="2024-10-24T14:35:00Z"/>
        </w:rPr>
      </w:pPr>
    </w:p>
    <w:p>
      <w:pPr>
        <w:spacing w:line="240" w:lineRule="exact"/>
        <w:rPr>
          <w:ins w:id="90" w:author="Kevin LACHAUD (CHUB)" w:date="2024-10-24T14:35:00Z"/>
        </w:rPr>
      </w:pPr>
    </w:p>
    <w:p>
      <w:pPr>
        <w:spacing w:after="40" w:line="240" w:lineRule="exact"/>
        <w:rPr>
          <w:ins w:id="91" w:author="Kevin LACHAUD (CHUB)" w:date="2024-10-24T14:35:00Z"/>
        </w:rPr>
      </w:pPr>
    </w:p>
    <w:p>
      <w:pPr>
        <w:spacing w:after="40"/>
        <w:ind w:left="1780" w:right="1680"/>
        <w:rPr>
          <w:ins w:id="92" w:author="Kevin LACHAUD (CHUB)" w:date="2024-10-24T14:35:00Z"/>
          <w:rFonts w:ascii="Trebuchet MS" w:eastAsia="Trebuchet MS" w:hAnsi="Trebuchet MS" w:cs="Trebuchet MS"/>
          <w:sz w:val="14"/>
        </w:rPr>
      </w:pPr>
      <w:ins w:id="93" w:author="Kevin LACHAUD (CHUB)" w:date="2024-10-24T14:35:00Z">
        <w:r>
          <w:rPr>
            <w:rFonts w:ascii="Trebuchet MS" w:eastAsia="Trebuchet MS" w:hAnsi="Trebuchet MS" w:cs="Trebuchet MS"/>
            <w:sz w:val="14"/>
          </w:rPr>
          <w:t>Cadre réservé à l'acheteur</w:t>
        </w:r>
      </w:ins>
    </w:p>
    <w:p>
      <w:pPr>
        <w:rPr>
          <w:ins w:id="94" w:author="Kevin LACHAUD (CHUB)" w:date="2024-10-24T14:36:00Z"/>
        </w:rPr>
      </w:pPr>
      <w:ins w:id="95" w:author="Kevin LACHAUD (CHUB)" w:date="2024-10-24T14:35:00Z">
        <w:r>
          <w:t xml:space="preserve"> </w:t>
        </w:r>
        <w:r>
          <w:t xml:space="preserve">                              </w:t>
        </w:r>
      </w:ins>
      <w:ins w:id="96" w:author="Kevin LACHAUD (CHUB)" w:date="2024-10-24T14:36:00Z">
        <w:r>
          <w:t xml:space="preserve"> </w:t>
        </w:r>
      </w:ins>
      <w:ins w:id="97" w:author="Kevin LACHAUD (CHUB)" w:date="2024-10-24T14:35:00Z">
        <w:r>
          <w:rPr>
            <w:rFonts w:ascii="Trebuchet MS" w:eastAsia="Trebuchet MS" w:hAnsi="Trebuchet MS" w:cs="Trebuchet MS"/>
            <w:b/>
            <w:rPrChange w:id="98" w:author="Kevin LACHAUD (CHUB)" w:date="2024-10-24T14:36:00Z">
              <w:rPr/>
            </w:rPrChange>
          </w:rPr>
          <w:t>Contrat N°</w:t>
        </w:r>
        <w:r>
          <w:t xml:space="preserve"> </w:t>
        </w:r>
      </w:ins>
    </w:p>
    <w:p>
      <w:pPr>
        <w:rPr>
          <w:ins w:id="99" w:author="Kevin LACHAUD (CHUB)" w:date="2024-10-24T14:35:00Z"/>
        </w:rPr>
        <w:pPrChange w:id="100" w:author="Kevin LACHAUD (CHUB)" w:date="2024-10-24T14:36:00Z">
          <w:pPr>
            <w:spacing w:after="40" w:line="240" w:lineRule="exact"/>
          </w:pPr>
        </w:pPrChange>
      </w:pPr>
    </w:p>
    <w:tbl>
      <w:tblPr>
        <w:tblW w:w="0" w:type="auto"/>
        <w:tblInd w:w="1780" w:type="dxa"/>
        <w:tblLayout w:type="fixed"/>
        <w:tblLook w:val="04A0" w:firstRow="1" w:lastRow="0" w:firstColumn="1" w:lastColumn="0" w:noHBand="0" w:noVBand="1"/>
      </w:tblPr>
      <w:tblGrid>
        <w:gridCol w:w="1940"/>
        <w:gridCol w:w="20"/>
        <w:gridCol w:w="4200"/>
      </w:tblGrid>
      <w:tr>
        <w:trPr>
          <w:trHeight w:val="346"/>
          <w:ins w:id="101" w:author="Kevin LACHAUD (CHUB)" w:date="2024-10-24T14:35:00Z"/>
        </w:trPr>
        <w:tc>
          <w:tcPr>
            <w:tcW w:w="1940" w:type="dxa"/>
            <w:tcMar>
              <w:top w:w="0" w:type="dxa"/>
              <w:left w:w="0" w:type="dxa"/>
              <w:bottom w:w="0" w:type="dxa"/>
              <w:right w:w="0" w:type="dxa"/>
            </w:tcMar>
            <w:vAlign w:val="center"/>
          </w:tcPr>
          <w:p>
            <w:pPr>
              <w:rPr>
                <w:ins w:id="102" w:author="Kevin LACHAUD (CHUB)" w:date="2024-10-24T14:35:00Z"/>
                <w:rFonts w:ascii="Trebuchet MS" w:eastAsia="Trebuchet MS" w:hAnsi="Trebuchet MS" w:cs="Trebuchet MS"/>
                <w:b/>
              </w:rPr>
            </w:pPr>
            <w:ins w:id="103" w:author="Kevin LACHAUD (CHUB)" w:date="2024-10-24T14:35:00Z">
              <w:r>
                <w:rPr>
                  <w:rFonts w:ascii="Trebuchet MS" w:eastAsia="Trebuchet MS" w:hAnsi="Trebuchet MS" w:cs="Trebuchet MS"/>
                  <w:b/>
                </w:rPr>
                <w:t>NOTIFIE LE</w:t>
              </w:r>
            </w:ins>
          </w:p>
        </w:tc>
        <w:tc>
          <w:tcPr>
            <w:tcW w:w="20" w:type="dxa"/>
            <w:tcMar>
              <w:top w:w="0" w:type="dxa"/>
              <w:left w:w="0" w:type="dxa"/>
              <w:bottom w:w="0" w:type="dxa"/>
              <w:right w:w="0" w:type="dxa"/>
            </w:tcMar>
          </w:tcPr>
          <w:p>
            <w:pPr>
              <w:rPr>
                <w:ins w:id="104" w:author="Kevin LACHAUD (CHUB)" w:date="2024-10-24T14:35:00Z"/>
                <w:sz w:val="2"/>
              </w:rPr>
            </w:pPr>
          </w:p>
        </w:tc>
        <w:tc>
          <w:tcPr>
            <w:tcW w:w="4200" w:type="dxa"/>
            <w:tcMar>
              <w:top w:w="0" w:type="dxa"/>
              <w:left w:w="0" w:type="dxa"/>
              <w:bottom w:w="0" w:type="dxa"/>
              <w:right w:w="0" w:type="dxa"/>
            </w:tcMar>
            <w:vAlign w:val="center"/>
          </w:tcPr>
          <w:p>
            <w:pPr>
              <w:rPr>
                <w:ins w:id="105" w:author="Kevin LACHAUD (CHUB)" w:date="2024-10-24T14:35:00Z"/>
                <w:rFonts w:ascii="Trebuchet MS" w:eastAsia="Trebuchet MS" w:hAnsi="Trebuchet MS" w:cs="Trebuchet MS"/>
                <w:sz w:val="16"/>
              </w:rPr>
            </w:pPr>
            <w:ins w:id="106" w:author="Kevin LACHAUD (CHUB)" w:date="2024-10-24T14:35:00Z">
              <w:r>
                <w:rPr>
                  <w:rFonts w:ascii="Trebuchet MS" w:eastAsia="Trebuchet MS" w:hAnsi="Trebuchet MS" w:cs="Trebuchet MS"/>
                  <w:sz w:val="16"/>
                </w:rPr>
                <w:t>....... ....... / ....... ....... / ....... ....... ....... .......</w:t>
              </w:r>
            </w:ins>
          </w:p>
        </w:tc>
      </w:tr>
    </w:tbl>
    <w:p>
      <w:pPr>
        <w:spacing w:line="240" w:lineRule="exact"/>
        <w:rPr>
          <w:ins w:id="107" w:author="Kevin LACHAUD (CHUB)" w:date="2024-10-24T14:35:00Z"/>
        </w:rPr>
      </w:pPr>
      <w:ins w:id="108" w:author="Kevin LACHAUD (CHUB)" w:date="2024-10-24T14:35:00Z">
        <w:r>
          <w:t xml:space="preserve"> </w:t>
        </w:r>
      </w:ins>
    </w:p>
    <w:p>
      <w:pPr>
        <w:spacing w:after="100" w:line="240" w:lineRule="exact"/>
        <w:rPr>
          <w:ins w:id="109" w:author="Kevin LACHAUD (CHUB)" w:date="2024-10-24T14:35:00Z"/>
        </w:rPr>
      </w:pPr>
    </w:p>
    <w:p>
      <w:pPr>
        <w:spacing w:line="279" w:lineRule="exact"/>
        <w:jc w:val="center"/>
        <w:rPr>
          <w:ins w:id="110" w:author="Kevin LACHAUD (CHUB)" w:date="2024-10-24T14:35:00Z"/>
          <w:rFonts w:ascii="Trebuchet MS" w:eastAsia="Trebuchet MS" w:hAnsi="Trebuchet MS" w:cs="Trebuchet MS"/>
          <w:b/>
        </w:rPr>
      </w:pPr>
      <w:ins w:id="111" w:author="Kevin LACHAUD (CHUB)" w:date="2024-10-24T14:35:00Z">
        <w:r>
          <w:rPr>
            <w:rFonts w:ascii="Trebuchet MS" w:eastAsia="Trebuchet MS" w:hAnsi="Trebuchet MS" w:cs="Trebuchet MS"/>
            <w:b/>
          </w:rPr>
          <w:t>CHU de BESANCON</w:t>
        </w:r>
      </w:ins>
    </w:p>
    <w:p>
      <w:pPr>
        <w:spacing w:line="279" w:lineRule="exact"/>
        <w:jc w:val="center"/>
        <w:rPr>
          <w:ins w:id="112" w:author="Kevin LACHAUD (CHUB)" w:date="2024-10-24T14:35:00Z"/>
          <w:rFonts w:ascii="Trebuchet MS" w:eastAsia="Trebuchet MS" w:hAnsi="Trebuchet MS" w:cs="Trebuchet MS"/>
        </w:rPr>
      </w:pPr>
      <w:ins w:id="113" w:author="Kevin LACHAUD (CHUB)" w:date="2024-10-24T14:35:00Z">
        <w:r>
          <w:rPr>
            <w:rFonts w:ascii="Trebuchet MS" w:eastAsia="Trebuchet MS" w:hAnsi="Trebuchet MS" w:cs="Trebuchet MS"/>
            <w:b/>
          </w:rPr>
          <w:t xml:space="preserve">Etablissement support du GHT-CFC </w:t>
        </w:r>
      </w:ins>
    </w:p>
    <w:p>
      <w:pPr>
        <w:spacing w:line="279" w:lineRule="exact"/>
        <w:jc w:val="center"/>
        <w:rPr>
          <w:ins w:id="114" w:author="Kevin LACHAUD (CHUB)" w:date="2024-10-24T14:35:00Z"/>
          <w:rFonts w:ascii="Trebuchet MS" w:eastAsia="Trebuchet MS" w:hAnsi="Trebuchet MS" w:cs="Trebuchet MS"/>
        </w:rPr>
      </w:pPr>
      <w:ins w:id="115" w:author="Kevin LACHAUD (CHUB)" w:date="2024-10-24T14:35:00Z">
        <w:r>
          <w:rPr>
            <w:rFonts w:ascii="Trebuchet MS" w:eastAsia="Trebuchet MS" w:hAnsi="Trebuchet MS" w:cs="Trebuchet MS"/>
          </w:rPr>
          <w:t>DPIMS -TRAVAUX - Bât Blanc +2</w:t>
        </w:r>
      </w:ins>
    </w:p>
    <w:p>
      <w:pPr>
        <w:spacing w:line="279" w:lineRule="exact"/>
        <w:jc w:val="center"/>
        <w:rPr>
          <w:ins w:id="116" w:author="Kevin LACHAUD (CHUB)" w:date="2024-10-24T14:35:00Z"/>
          <w:rFonts w:ascii="Trebuchet MS" w:eastAsia="Trebuchet MS" w:hAnsi="Trebuchet MS" w:cs="Trebuchet MS"/>
        </w:rPr>
      </w:pPr>
      <w:ins w:id="117" w:author="Kevin LACHAUD (CHUB)" w:date="2024-10-24T14:35:00Z">
        <w:r>
          <w:rPr>
            <w:rFonts w:ascii="Trebuchet MS" w:eastAsia="Trebuchet MS" w:hAnsi="Trebuchet MS" w:cs="Trebuchet MS"/>
          </w:rPr>
          <w:t>3 Boulevard Alexandre Fleming</w:t>
        </w:r>
      </w:ins>
    </w:p>
    <w:p>
      <w:pPr>
        <w:spacing w:line="279" w:lineRule="exact"/>
        <w:jc w:val="center"/>
        <w:rPr>
          <w:ins w:id="118" w:author="Kevin LACHAUD (CHUB)" w:date="2024-10-24T14:35:00Z"/>
          <w:rFonts w:ascii="Trebuchet MS" w:eastAsia="Trebuchet MS" w:hAnsi="Trebuchet MS" w:cs="Trebuchet MS"/>
        </w:rPr>
      </w:pPr>
      <w:ins w:id="119" w:author="Kevin LACHAUD (CHUB)" w:date="2024-10-24T14:35:00Z">
        <w:r>
          <w:rPr>
            <w:rFonts w:ascii="Trebuchet MS" w:eastAsia="Trebuchet MS" w:hAnsi="Trebuchet MS" w:cs="Trebuchet MS"/>
          </w:rPr>
          <w:t>25030 Besançon Cedex</w:t>
        </w:r>
      </w:ins>
    </w:p>
    <w:p>
      <w:pPr>
        <w:spacing w:line="240" w:lineRule="auto"/>
        <w:rPr>
          <w:rFonts w:asciiTheme="majorHAnsi" w:hAnsiTheme="majorHAnsi" w:cstheme="majorHAnsi"/>
          <w:sz w:val="22"/>
          <w:szCs w:val="22"/>
        </w:rPr>
      </w:pPr>
      <w:r>
        <w:rPr>
          <w:rFonts w:asciiTheme="majorHAnsi" w:hAnsiTheme="majorHAnsi" w:cstheme="majorHAnsi"/>
          <w:sz w:val="22"/>
          <w:szCs w:val="22"/>
        </w:rPr>
        <w:br w:type="page"/>
      </w:r>
    </w:p>
    <w:customXmlInsRangeStart w:id="120" w:author="Kevin LACHAUD (CHUB)" w:date="2024-10-24T14:49:00Z"/>
    <w:sdt>
      <w:sdtPr>
        <w:id w:val="1024979955"/>
        <w:docPartObj>
          <w:docPartGallery w:val="Table of Contents"/>
          <w:docPartUnique/>
        </w:docPartObj>
      </w:sdtPr>
      <w:sdtEndPr>
        <w:rPr>
          <w:rFonts w:ascii="Arial" w:eastAsia="Calibri" w:hAnsi="Arial" w:cs="Arial"/>
          <w:color w:val="000000"/>
          <w:sz w:val="20"/>
          <w:szCs w:val="20"/>
        </w:rPr>
      </w:sdtEndPr>
      <w:sdtContent>
        <w:customXmlInsRangeEnd w:id="120"/>
        <w:p>
          <w:pPr>
            <w:pStyle w:val="En-ttedetabledesmatires"/>
            <w:rPr>
              <w:ins w:id="121" w:author="Kevin LACHAUD (CHUB)" w:date="2024-10-24T14:49:00Z"/>
            </w:rPr>
          </w:pPr>
          <w:ins w:id="122" w:author="Kevin LACHAUD (CHUB)" w:date="2024-10-24T14:49:00Z">
            <w:r>
              <w:t>Table des matières</w:t>
            </w:r>
          </w:ins>
        </w:p>
        <w:p>
          <w:pPr>
            <w:pStyle w:val="TM1"/>
            <w:tabs>
              <w:tab w:val="right" w:leader="dot" w:pos="9062"/>
            </w:tabs>
            <w:rPr>
              <w:ins w:id="123" w:author="Kevin LACHAUD (CHUB)" w:date="2024-10-24T14:58:00Z"/>
              <w:rFonts w:ascii="Verdana" w:eastAsiaTheme="minorEastAsia" w:hAnsi="Verdana" w:cstheme="minorBidi"/>
              <w:b w:val="0"/>
              <w:bCs w:val="0"/>
              <w:caps w:val="0"/>
              <w:noProof/>
              <w:color w:val="auto"/>
              <w:sz w:val="22"/>
              <w:szCs w:val="22"/>
              <w:lang w:eastAsia="fr-FR"/>
              <w:rPrChange w:id="124" w:author="Kevin LACHAUD (CHUB)" w:date="2024-10-24T14:58:00Z">
                <w:rPr>
                  <w:ins w:id="125"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126" w:author="Kevin LACHAUD (CHUB)" w:date="2024-10-24T14:49:00Z">
            <w:r>
              <w:fldChar w:fldCharType="begin"/>
            </w:r>
            <w:r>
              <w:instrText xml:space="preserve"> TOC \o "1-3" \h \z \u </w:instrText>
            </w:r>
            <w:r>
              <w:fldChar w:fldCharType="separate"/>
            </w:r>
          </w:ins>
          <w:ins w:id="127" w:author="Kevin LACHAUD (CHUB)" w:date="2024-10-24T14:58:00Z">
            <w:r>
              <w:rPr>
                <w:rStyle w:val="Lienhypertexte"/>
                <w:rFonts w:ascii="Verdana" w:hAnsi="Verdana"/>
                <w:noProof/>
                <w:sz w:val="22"/>
                <w:szCs w:val="22"/>
                <w:rPrChange w:id="128" w:author="Kevin LACHAUD (CHUB)" w:date="2024-10-24T14:58:00Z">
                  <w:rPr>
                    <w:rStyle w:val="Lienhypertexte"/>
                    <w:noProof/>
                  </w:rPr>
                </w:rPrChange>
              </w:rPr>
              <w:fldChar w:fldCharType="begin"/>
            </w:r>
            <w:r>
              <w:rPr>
                <w:rStyle w:val="Lienhypertexte"/>
                <w:rFonts w:ascii="Verdana" w:hAnsi="Verdana"/>
                <w:noProof/>
                <w:sz w:val="22"/>
                <w:szCs w:val="22"/>
                <w:rPrChange w:id="129" w:author="Kevin LACHAUD (CHUB)" w:date="2024-10-24T14:58:00Z">
                  <w:rPr>
                    <w:rStyle w:val="Lienhypertexte"/>
                    <w:noProof/>
                  </w:rPr>
                </w:rPrChange>
              </w:rPr>
              <w:instrText xml:space="preserve"> </w:instrText>
            </w:r>
            <w:r>
              <w:rPr>
                <w:rFonts w:ascii="Verdana" w:hAnsi="Verdana"/>
                <w:noProof/>
                <w:sz w:val="22"/>
                <w:szCs w:val="22"/>
                <w:rPrChange w:id="130" w:author="Kevin LACHAUD (CHUB)" w:date="2024-10-24T14:58:00Z">
                  <w:rPr>
                    <w:noProof/>
                  </w:rPr>
                </w:rPrChange>
              </w:rPr>
              <w:instrText>HYPERLINK \l "_Toc180674349"</w:instrText>
            </w:r>
            <w:r>
              <w:rPr>
                <w:rStyle w:val="Lienhypertexte"/>
                <w:rFonts w:ascii="Verdana" w:hAnsi="Verdana"/>
                <w:noProof/>
                <w:sz w:val="22"/>
                <w:szCs w:val="22"/>
                <w:rPrChange w:id="131" w:author="Kevin LACHAUD (CHUB)" w:date="2024-10-24T14:58:00Z">
                  <w:rPr>
                    <w:rStyle w:val="Lienhypertexte"/>
                    <w:noProof/>
                  </w:rPr>
                </w:rPrChange>
              </w:rPr>
              <w:instrText xml:space="preserve"> </w:instrText>
            </w:r>
            <w:r>
              <w:rPr>
                <w:rStyle w:val="Lienhypertexte"/>
                <w:rFonts w:ascii="Verdana" w:hAnsi="Verdana"/>
                <w:noProof/>
                <w:sz w:val="22"/>
                <w:szCs w:val="22"/>
                <w:rPrChange w:id="132" w:author="Kevin LACHAUD (CHUB)" w:date="2024-10-24T14:58:00Z">
                  <w:rPr>
                    <w:rStyle w:val="Lienhypertexte"/>
                    <w:noProof/>
                  </w:rPr>
                </w:rPrChange>
              </w:rPr>
            </w:r>
            <w:r>
              <w:rPr>
                <w:rStyle w:val="Lienhypertexte"/>
                <w:rFonts w:ascii="Verdana" w:hAnsi="Verdana"/>
                <w:noProof/>
                <w:sz w:val="22"/>
                <w:szCs w:val="22"/>
                <w:rPrChange w:id="13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134" w:author="Kevin LACHAUD (CHUB)" w:date="2024-10-24T14:58:00Z">
                  <w:rPr>
                    <w:rStyle w:val="Lienhypertexte"/>
                    <w:rFonts w:eastAsia="Trebuchet MS"/>
                    <w:noProof/>
                    <w:kern w:val="32"/>
                  </w:rPr>
                </w:rPrChange>
              </w:rPr>
              <w:t>1-</w:t>
            </w:r>
            <w:r>
              <w:rPr>
                <w:rStyle w:val="Lienhypertexte"/>
                <w:rFonts w:ascii="Verdana" w:hAnsi="Verdana"/>
                <w:noProof/>
                <w:sz w:val="22"/>
                <w:szCs w:val="22"/>
                <w:rPrChange w:id="135" w:author="Kevin LACHAUD (CHUB)" w:date="2024-10-24T14:58:00Z">
                  <w:rPr>
                    <w:rStyle w:val="Lienhypertexte"/>
                    <w:noProof/>
                  </w:rPr>
                </w:rPrChange>
              </w:rPr>
              <w:fldChar w:fldCharType="end"/>
            </w:r>
          </w:ins>
          <w:ins w:id="136"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137" w:author="Kevin LACHAUD (CHUB)" w:date="2024-10-24T14:58:00Z">
            <w:r>
              <w:rPr>
                <w:rStyle w:val="Lienhypertexte"/>
                <w:rFonts w:ascii="Verdana" w:hAnsi="Verdana"/>
                <w:noProof/>
                <w:sz w:val="22"/>
                <w:szCs w:val="22"/>
                <w:rPrChange w:id="138" w:author="Kevin LACHAUD (CHUB)" w:date="2024-10-24T14:58:00Z">
                  <w:rPr>
                    <w:rStyle w:val="Lienhypertexte"/>
                    <w:noProof/>
                  </w:rPr>
                </w:rPrChange>
              </w:rPr>
              <w:fldChar w:fldCharType="begin"/>
            </w:r>
            <w:r>
              <w:rPr>
                <w:rStyle w:val="Lienhypertexte"/>
                <w:rFonts w:ascii="Verdana" w:hAnsi="Verdana"/>
                <w:noProof/>
                <w:sz w:val="22"/>
                <w:szCs w:val="22"/>
                <w:rPrChange w:id="139" w:author="Kevin LACHAUD (CHUB)" w:date="2024-10-24T14:58:00Z">
                  <w:rPr>
                    <w:rStyle w:val="Lienhypertexte"/>
                    <w:noProof/>
                  </w:rPr>
                </w:rPrChange>
              </w:rPr>
              <w:instrText xml:space="preserve"> </w:instrText>
            </w:r>
            <w:r>
              <w:rPr>
                <w:rFonts w:ascii="Verdana" w:hAnsi="Verdana"/>
                <w:noProof/>
                <w:sz w:val="22"/>
                <w:szCs w:val="22"/>
                <w:rPrChange w:id="140" w:author="Kevin LACHAUD (CHUB)" w:date="2024-10-24T14:58:00Z">
                  <w:rPr>
                    <w:noProof/>
                  </w:rPr>
                </w:rPrChange>
              </w:rPr>
              <w:instrText>HYPERLINK \l "_Toc180674350"</w:instrText>
            </w:r>
            <w:r>
              <w:rPr>
                <w:rStyle w:val="Lienhypertexte"/>
                <w:rFonts w:ascii="Verdana" w:hAnsi="Verdana"/>
                <w:noProof/>
                <w:sz w:val="22"/>
                <w:szCs w:val="22"/>
                <w:rPrChange w:id="141" w:author="Kevin LACHAUD (CHUB)" w:date="2024-10-24T14:58:00Z">
                  <w:rPr>
                    <w:rStyle w:val="Lienhypertexte"/>
                    <w:noProof/>
                  </w:rPr>
                </w:rPrChange>
              </w:rPr>
              <w:instrText xml:space="preserve"> </w:instrText>
            </w:r>
            <w:r>
              <w:rPr>
                <w:rStyle w:val="Lienhypertexte"/>
                <w:rFonts w:ascii="Verdana" w:hAnsi="Verdana"/>
                <w:noProof/>
                <w:sz w:val="22"/>
                <w:szCs w:val="22"/>
                <w:rPrChange w:id="142" w:author="Kevin LACHAUD (CHUB)" w:date="2024-10-24T14:58:00Z">
                  <w:rPr>
                    <w:rStyle w:val="Lienhypertexte"/>
                    <w:noProof/>
                  </w:rPr>
                </w:rPrChange>
              </w:rPr>
            </w:r>
            <w:r>
              <w:rPr>
                <w:rStyle w:val="Lienhypertexte"/>
                <w:rFonts w:ascii="Verdana" w:hAnsi="Verdana"/>
                <w:noProof/>
                <w:sz w:val="22"/>
                <w:szCs w:val="22"/>
                <w:rPrChange w:id="14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144" w:author="Kevin LACHAUD (CHUB)" w:date="2024-10-24T14:58:00Z">
                  <w:rPr>
                    <w:rStyle w:val="Lienhypertexte"/>
                    <w:rFonts w:eastAsia="Trebuchet MS"/>
                    <w:noProof/>
                    <w:kern w:val="32"/>
                  </w:rPr>
                </w:rPrChange>
              </w:rPr>
              <w:t>CONTRACTANT</w:t>
            </w:r>
            <w:r>
              <w:rPr>
                <w:rFonts w:ascii="Verdana" w:hAnsi="Verdana"/>
                <w:noProof/>
                <w:webHidden/>
                <w:sz w:val="22"/>
                <w:szCs w:val="22"/>
                <w:rPrChange w:id="145" w:author="Kevin LACHAUD (CHUB)" w:date="2024-10-24T14:58:00Z">
                  <w:rPr>
                    <w:noProof/>
                    <w:webHidden/>
                  </w:rPr>
                </w:rPrChange>
              </w:rPr>
              <w:tab/>
            </w:r>
            <w:r>
              <w:rPr>
                <w:rFonts w:ascii="Verdana" w:hAnsi="Verdana"/>
                <w:noProof/>
                <w:webHidden/>
                <w:sz w:val="22"/>
                <w:szCs w:val="22"/>
                <w:rPrChange w:id="146" w:author="Kevin LACHAUD (CHUB)" w:date="2024-10-24T14:58:00Z">
                  <w:rPr>
                    <w:noProof/>
                    <w:webHidden/>
                  </w:rPr>
                </w:rPrChange>
              </w:rPr>
              <w:fldChar w:fldCharType="begin"/>
            </w:r>
            <w:r>
              <w:rPr>
                <w:rFonts w:ascii="Verdana" w:hAnsi="Verdana"/>
                <w:noProof/>
                <w:webHidden/>
                <w:sz w:val="22"/>
                <w:szCs w:val="22"/>
                <w:rPrChange w:id="147" w:author="Kevin LACHAUD (CHUB)" w:date="2024-10-24T14:58:00Z">
                  <w:rPr>
                    <w:noProof/>
                    <w:webHidden/>
                  </w:rPr>
                </w:rPrChange>
              </w:rPr>
              <w:instrText xml:space="preserve"> PAGEREF _Toc180674350 \h </w:instrText>
            </w:r>
            <w:r>
              <w:rPr>
                <w:rFonts w:ascii="Verdana" w:hAnsi="Verdana"/>
                <w:noProof/>
                <w:webHidden/>
                <w:sz w:val="22"/>
                <w:szCs w:val="22"/>
                <w:rPrChange w:id="148" w:author="Kevin LACHAUD (CHUB)" w:date="2024-10-24T14:58:00Z">
                  <w:rPr>
                    <w:noProof/>
                    <w:webHidden/>
                  </w:rPr>
                </w:rPrChange>
              </w:rPr>
            </w:r>
          </w:ins>
          <w:r>
            <w:rPr>
              <w:rFonts w:ascii="Verdana" w:hAnsi="Verdana"/>
              <w:noProof/>
              <w:webHidden/>
              <w:sz w:val="22"/>
              <w:szCs w:val="22"/>
              <w:rPrChange w:id="149" w:author="Kevin LACHAUD (CHUB)" w:date="2024-10-24T14:58:00Z">
                <w:rPr>
                  <w:noProof/>
                  <w:webHidden/>
                </w:rPr>
              </w:rPrChange>
            </w:rPr>
            <w:fldChar w:fldCharType="separate"/>
          </w:r>
          <w:ins w:id="150" w:author="Kevin LACHAUD (CHUB)" w:date="2024-10-24T14:58:00Z">
            <w:r>
              <w:rPr>
                <w:rFonts w:ascii="Verdana" w:hAnsi="Verdana"/>
                <w:noProof/>
                <w:webHidden/>
                <w:sz w:val="22"/>
                <w:szCs w:val="22"/>
                <w:rPrChange w:id="151" w:author="Kevin LACHAUD (CHUB)" w:date="2024-10-24T14:58:00Z">
                  <w:rPr>
                    <w:noProof/>
                    <w:webHidden/>
                  </w:rPr>
                </w:rPrChange>
              </w:rPr>
              <w:t>3</w:t>
            </w:r>
            <w:r>
              <w:rPr>
                <w:rFonts w:ascii="Verdana" w:hAnsi="Verdana"/>
                <w:noProof/>
                <w:webHidden/>
                <w:sz w:val="22"/>
                <w:szCs w:val="22"/>
                <w:rPrChange w:id="152" w:author="Kevin LACHAUD (CHUB)" w:date="2024-10-24T14:58:00Z">
                  <w:rPr>
                    <w:noProof/>
                    <w:webHidden/>
                  </w:rPr>
                </w:rPrChange>
              </w:rPr>
              <w:fldChar w:fldCharType="end"/>
            </w:r>
            <w:r>
              <w:rPr>
                <w:rStyle w:val="Lienhypertexte"/>
                <w:rFonts w:ascii="Verdana" w:hAnsi="Verdana"/>
                <w:noProof/>
                <w:sz w:val="22"/>
                <w:szCs w:val="22"/>
                <w:rPrChange w:id="153" w:author="Kevin LACHAUD (CHUB)" w:date="2024-10-24T14:58:00Z">
                  <w:rPr>
                    <w:rStyle w:val="Lienhypertexte"/>
                    <w:noProof/>
                  </w:rPr>
                </w:rPrChange>
              </w:rPr>
              <w:fldChar w:fldCharType="end"/>
            </w:r>
          </w:ins>
        </w:p>
        <w:p>
          <w:pPr>
            <w:pStyle w:val="TM1"/>
            <w:tabs>
              <w:tab w:val="right" w:leader="dot" w:pos="9062"/>
            </w:tabs>
            <w:rPr>
              <w:ins w:id="154" w:author="Kevin LACHAUD (CHUB)" w:date="2024-10-24T14:58:00Z"/>
              <w:rFonts w:ascii="Verdana" w:eastAsiaTheme="minorEastAsia" w:hAnsi="Verdana" w:cstheme="minorBidi"/>
              <w:b w:val="0"/>
              <w:bCs w:val="0"/>
              <w:caps w:val="0"/>
              <w:noProof/>
              <w:color w:val="auto"/>
              <w:sz w:val="22"/>
              <w:szCs w:val="22"/>
              <w:lang w:eastAsia="fr-FR"/>
              <w:rPrChange w:id="155" w:author="Kevin LACHAUD (CHUB)" w:date="2024-10-24T14:58:00Z">
                <w:rPr>
                  <w:ins w:id="156"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157" w:author="Kevin LACHAUD (CHUB)" w:date="2024-10-24T14:59:00Z">
            <w:r>
              <w:rPr>
                <w:rStyle w:val="Lienhypertexte"/>
                <w:rFonts w:ascii="Verdana" w:hAnsi="Verdana"/>
                <w:noProof/>
                <w:color w:val="auto"/>
                <w:sz w:val="22"/>
                <w:szCs w:val="22"/>
                <w:u w:val="none"/>
                <w:rPrChange w:id="158" w:author="Kevin LACHAUD (CHUB)" w:date="2024-10-24T14:59:00Z">
                  <w:rPr>
                    <w:rStyle w:val="Lienhypertexte"/>
                    <w:rFonts w:ascii="Verdana" w:hAnsi="Verdana"/>
                    <w:b w:val="0"/>
                    <w:bCs w:val="0"/>
                    <w:noProof/>
                    <w:color w:val="auto"/>
                    <w:sz w:val="22"/>
                    <w:szCs w:val="22"/>
                    <w:u w:val="none"/>
                  </w:rPr>
                </w:rPrChange>
              </w:rPr>
              <w:t>2-</w:t>
            </w:r>
            <w:r>
              <w:rPr>
                <w:rStyle w:val="Lienhypertexte"/>
                <w:rFonts w:ascii="Verdana" w:hAnsi="Verdana"/>
                <w:b w:val="0"/>
                <w:bCs w:val="0"/>
                <w:noProof/>
                <w:color w:val="auto"/>
                <w:sz w:val="22"/>
                <w:szCs w:val="22"/>
                <w:u w:val="none"/>
              </w:rPr>
              <w:t xml:space="preserve"> </w:t>
            </w:r>
          </w:ins>
          <w:ins w:id="159" w:author="Kevin LACHAUD (CHUB)" w:date="2024-10-24T14:58:00Z">
            <w:r>
              <w:rPr>
                <w:rStyle w:val="Lienhypertexte"/>
                <w:rFonts w:ascii="Verdana" w:hAnsi="Verdana"/>
                <w:noProof/>
                <w:sz w:val="22"/>
                <w:szCs w:val="22"/>
                <w:rPrChange w:id="160" w:author="Kevin LACHAUD (CHUB)" w:date="2024-10-24T14:58:00Z">
                  <w:rPr>
                    <w:rStyle w:val="Lienhypertexte"/>
                    <w:noProof/>
                  </w:rPr>
                </w:rPrChange>
              </w:rPr>
              <w:fldChar w:fldCharType="begin"/>
            </w:r>
            <w:r>
              <w:rPr>
                <w:rStyle w:val="Lienhypertexte"/>
                <w:rFonts w:ascii="Verdana" w:hAnsi="Verdana"/>
                <w:noProof/>
                <w:sz w:val="22"/>
                <w:szCs w:val="22"/>
                <w:rPrChange w:id="161" w:author="Kevin LACHAUD (CHUB)" w:date="2024-10-24T14:58:00Z">
                  <w:rPr>
                    <w:rStyle w:val="Lienhypertexte"/>
                    <w:noProof/>
                  </w:rPr>
                </w:rPrChange>
              </w:rPr>
              <w:instrText xml:space="preserve"> </w:instrText>
            </w:r>
            <w:r>
              <w:rPr>
                <w:rFonts w:ascii="Verdana" w:hAnsi="Verdana"/>
                <w:noProof/>
                <w:sz w:val="22"/>
                <w:szCs w:val="22"/>
                <w:rPrChange w:id="162" w:author="Kevin LACHAUD (CHUB)" w:date="2024-10-24T14:58:00Z">
                  <w:rPr>
                    <w:noProof/>
                  </w:rPr>
                </w:rPrChange>
              </w:rPr>
              <w:instrText>HYPERLINK \l "_Toc180674352"</w:instrText>
            </w:r>
            <w:r>
              <w:rPr>
                <w:rStyle w:val="Lienhypertexte"/>
                <w:rFonts w:ascii="Verdana" w:hAnsi="Verdana"/>
                <w:noProof/>
                <w:sz w:val="22"/>
                <w:szCs w:val="22"/>
                <w:rPrChange w:id="163" w:author="Kevin LACHAUD (CHUB)" w:date="2024-10-24T14:58:00Z">
                  <w:rPr>
                    <w:rStyle w:val="Lienhypertexte"/>
                    <w:noProof/>
                  </w:rPr>
                </w:rPrChange>
              </w:rPr>
              <w:instrText xml:space="preserve"> </w:instrText>
            </w:r>
            <w:r>
              <w:rPr>
                <w:rStyle w:val="Lienhypertexte"/>
                <w:rFonts w:ascii="Verdana" w:hAnsi="Verdana"/>
                <w:noProof/>
                <w:sz w:val="22"/>
                <w:szCs w:val="22"/>
                <w:rPrChange w:id="164" w:author="Kevin LACHAUD (CHUB)" w:date="2024-10-24T14:58:00Z">
                  <w:rPr>
                    <w:rStyle w:val="Lienhypertexte"/>
                    <w:noProof/>
                  </w:rPr>
                </w:rPrChange>
              </w:rPr>
            </w:r>
            <w:r>
              <w:rPr>
                <w:rStyle w:val="Lienhypertexte"/>
                <w:rFonts w:ascii="Verdana" w:hAnsi="Verdana"/>
                <w:noProof/>
                <w:sz w:val="22"/>
                <w:szCs w:val="22"/>
                <w:rPrChange w:id="16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166" w:author="Kevin LACHAUD (CHUB)" w:date="2024-10-24T14:58:00Z">
                  <w:rPr>
                    <w:rStyle w:val="Lienhypertexte"/>
                    <w:rFonts w:eastAsia="Trebuchet MS"/>
                    <w:noProof/>
                    <w:kern w:val="32"/>
                  </w:rPr>
                </w:rPrChange>
              </w:rPr>
              <w:t>OBJET DU MARCHE</w:t>
            </w:r>
            <w:r>
              <w:rPr>
                <w:rFonts w:ascii="Verdana" w:hAnsi="Verdana"/>
                <w:noProof/>
                <w:webHidden/>
                <w:sz w:val="22"/>
                <w:szCs w:val="22"/>
                <w:rPrChange w:id="167" w:author="Kevin LACHAUD (CHUB)" w:date="2024-10-24T14:58:00Z">
                  <w:rPr>
                    <w:noProof/>
                    <w:webHidden/>
                  </w:rPr>
                </w:rPrChange>
              </w:rPr>
              <w:tab/>
            </w:r>
            <w:r>
              <w:rPr>
                <w:rFonts w:ascii="Verdana" w:hAnsi="Verdana"/>
                <w:noProof/>
                <w:webHidden/>
                <w:sz w:val="22"/>
                <w:szCs w:val="22"/>
                <w:rPrChange w:id="168" w:author="Kevin LACHAUD (CHUB)" w:date="2024-10-24T14:58:00Z">
                  <w:rPr>
                    <w:noProof/>
                    <w:webHidden/>
                  </w:rPr>
                </w:rPrChange>
              </w:rPr>
              <w:fldChar w:fldCharType="begin"/>
            </w:r>
            <w:r>
              <w:rPr>
                <w:rFonts w:ascii="Verdana" w:hAnsi="Verdana"/>
                <w:noProof/>
                <w:webHidden/>
                <w:sz w:val="22"/>
                <w:szCs w:val="22"/>
                <w:rPrChange w:id="169" w:author="Kevin LACHAUD (CHUB)" w:date="2024-10-24T14:58:00Z">
                  <w:rPr>
                    <w:noProof/>
                    <w:webHidden/>
                  </w:rPr>
                </w:rPrChange>
              </w:rPr>
              <w:instrText xml:space="preserve"> PAGEREF _Toc180674352 \h </w:instrText>
            </w:r>
            <w:r>
              <w:rPr>
                <w:rFonts w:ascii="Verdana" w:hAnsi="Verdana"/>
                <w:noProof/>
                <w:webHidden/>
                <w:sz w:val="22"/>
                <w:szCs w:val="22"/>
                <w:rPrChange w:id="170" w:author="Kevin LACHAUD (CHUB)" w:date="2024-10-24T14:58:00Z">
                  <w:rPr>
                    <w:noProof/>
                    <w:webHidden/>
                  </w:rPr>
                </w:rPrChange>
              </w:rPr>
            </w:r>
          </w:ins>
          <w:r>
            <w:rPr>
              <w:rFonts w:ascii="Verdana" w:hAnsi="Verdana"/>
              <w:noProof/>
              <w:webHidden/>
              <w:sz w:val="22"/>
              <w:szCs w:val="22"/>
              <w:rPrChange w:id="171" w:author="Kevin LACHAUD (CHUB)" w:date="2024-10-24T14:58:00Z">
                <w:rPr>
                  <w:noProof/>
                  <w:webHidden/>
                </w:rPr>
              </w:rPrChange>
            </w:rPr>
            <w:fldChar w:fldCharType="separate"/>
          </w:r>
          <w:ins w:id="172" w:author="Kevin LACHAUD (CHUB)" w:date="2024-10-24T14:58:00Z">
            <w:r>
              <w:rPr>
                <w:rFonts w:ascii="Verdana" w:hAnsi="Verdana"/>
                <w:noProof/>
                <w:webHidden/>
                <w:sz w:val="22"/>
                <w:szCs w:val="22"/>
                <w:rPrChange w:id="173" w:author="Kevin LACHAUD (CHUB)" w:date="2024-10-24T14:58:00Z">
                  <w:rPr>
                    <w:noProof/>
                    <w:webHidden/>
                  </w:rPr>
                </w:rPrChange>
              </w:rPr>
              <w:t>5</w:t>
            </w:r>
            <w:r>
              <w:rPr>
                <w:rFonts w:ascii="Verdana" w:hAnsi="Verdana"/>
                <w:noProof/>
                <w:webHidden/>
                <w:sz w:val="22"/>
                <w:szCs w:val="22"/>
                <w:rPrChange w:id="174" w:author="Kevin LACHAUD (CHUB)" w:date="2024-10-24T14:58:00Z">
                  <w:rPr>
                    <w:noProof/>
                    <w:webHidden/>
                  </w:rPr>
                </w:rPrChange>
              </w:rPr>
              <w:fldChar w:fldCharType="end"/>
            </w:r>
            <w:r>
              <w:rPr>
                <w:rStyle w:val="Lienhypertexte"/>
                <w:rFonts w:ascii="Verdana" w:hAnsi="Verdana"/>
                <w:noProof/>
                <w:sz w:val="22"/>
                <w:szCs w:val="22"/>
                <w:rPrChange w:id="175" w:author="Kevin LACHAUD (CHUB)" w:date="2024-10-24T14:58:00Z">
                  <w:rPr>
                    <w:rStyle w:val="Lienhypertexte"/>
                    <w:noProof/>
                  </w:rPr>
                </w:rPrChange>
              </w:rPr>
              <w:fldChar w:fldCharType="end"/>
            </w:r>
          </w:ins>
        </w:p>
        <w:p>
          <w:pPr>
            <w:pStyle w:val="TM1"/>
            <w:tabs>
              <w:tab w:val="right" w:leader="dot" w:pos="9062"/>
            </w:tabs>
            <w:rPr>
              <w:ins w:id="176" w:author="Kevin LACHAUD (CHUB)" w:date="2024-10-24T14:58:00Z"/>
              <w:rFonts w:ascii="Verdana" w:eastAsiaTheme="minorEastAsia" w:hAnsi="Verdana" w:cstheme="minorBidi"/>
              <w:b w:val="0"/>
              <w:bCs w:val="0"/>
              <w:caps w:val="0"/>
              <w:noProof/>
              <w:color w:val="auto"/>
              <w:sz w:val="22"/>
              <w:szCs w:val="22"/>
              <w:lang w:eastAsia="fr-FR"/>
              <w:rPrChange w:id="177" w:author="Kevin LACHAUD (CHUB)" w:date="2024-10-24T14:58:00Z">
                <w:rPr>
                  <w:ins w:id="178"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179" w:author="Kevin LACHAUD (CHUB)" w:date="2024-10-24T14:58:00Z">
            <w:r>
              <w:rPr>
                <w:rStyle w:val="Lienhypertexte"/>
                <w:rFonts w:ascii="Verdana" w:hAnsi="Verdana"/>
                <w:noProof/>
                <w:sz w:val="22"/>
                <w:szCs w:val="22"/>
                <w:rPrChange w:id="180" w:author="Kevin LACHAUD (CHUB)" w:date="2024-10-24T14:58:00Z">
                  <w:rPr>
                    <w:rStyle w:val="Lienhypertexte"/>
                    <w:noProof/>
                  </w:rPr>
                </w:rPrChange>
              </w:rPr>
              <w:fldChar w:fldCharType="begin"/>
            </w:r>
            <w:r>
              <w:rPr>
                <w:rStyle w:val="Lienhypertexte"/>
                <w:rFonts w:ascii="Verdana" w:hAnsi="Verdana"/>
                <w:noProof/>
                <w:sz w:val="22"/>
                <w:szCs w:val="22"/>
                <w:rPrChange w:id="181" w:author="Kevin LACHAUD (CHUB)" w:date="2024-10-24T14:58:00Z">
                  <w:rPr>
                    <w:rStyle w:val="Lienhypertexte"/>
                    <w:noProof/>
                  </w:rPr>
                </w:rPrChange>
              </w:rPr>
              <w:instrText xml:space="preserve"> </w:instrText>
            </w:r>
            <w:r>
              <w:rPr>
                <w:rFonts w:ascii="Verdana" w:hAnsi="Verdana"/>
                <w:noProof/>
                <w:sz w:val="22"/>
                <w:szCs w:val="22"/>
                <w:rPrChange w:id="182" w:author="Kevin LACHAUD (CHUB)" w:date="2024-10-24T14:58:00Z">
                  <w:rPr>
                    <w:noProof/>
                  </w:rPr>
                </w:rPrChange>
              </w:rPr>
              <w:instrText>HYPERLINK \l "_Toc180674353"</w:instrText>
            </w:r>
            <w:r>
              <w:rPr>
                <w:rStyle w:val="Lienhypertexte"/>
                <w:rFonts w:ascii="Verdana" w:hAnsi="Verdana"/>
                <w:noProof/>
                <w:sz w:val="22"/>
                <w:szCs w:val="22"/>
                <w:rPrChange w:id="183" w:author="Kevin LACHAUD (CHUB)" w:date="2024-10-24T14:58:00Z">
                  <w:rPr>
                    <w:rStyle w:val="Lienhypertexte"/>
                    <w:noProof/>
                  </w:rPr>
                </w:rPrChange>
              </w:rPr>
              <w:instrText xml:space="preserve"> </w:instrText>
            </w:r>
            <w:r>
              <w:rPr>
                <w:rStyle w:val="Lienhypertexte"/>
                <w:rFonts w:ascii="Verdana" w:hAnsi="Verdana"/>
                <w:noProof/>
                <w:sz w:val="22"/>
                <w:szCs w:val="22"/>
                <w:rPrChange w:id="184" w:author="Kevin LACHAUD (CHUB)" w:date="2024-10-24T14:58:00Z">
                  <w:rPr>
                    <w:rStyle w:val="Lienhypertexte"/>
                    <w:noProof/>
                  </w:rPr>
                </w:rPrChange>
              </w:rPr>
            </w:r>
            <w:r>
              <w:rPr>
                <w:rStyle w:val="Lienhypertexte"/>
                <w:rFonts w:ascii="Verdana" w:hAnsi="Verdana"/>
                <w:noProof/>
                <w:sz w:val="22"/>
                <w:szCs w:val="22"/>
                <w:rPrChange w:id="18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186" w:author="Kevin LACHAUD (CHUB)" w:date="2024-10-24T14:58:00Z">
                  <w:rPr>
                    <w:rStyle w:val="Lienhypertexte"/>
                    <w:rFonts w:eastAsia="Trebuchet MS"/>
                    <w:noProof/>
                    <w:kern w:val="32"/>
                  </w:rPr>
                </w:rPrChange>
              </w:rPr>
              <w:t>3-</w:t>
            </w:r>
            <w:r>
              <w:rPr>
                <w:rStyle w:val="Lienhypertexte"/>
                <w:rFonts w:ascii="Verdana" w:hAnsi="Verdana"/>
                <w:noProof/>
                <w:sz w:val="22"/>
                <w:szCs w:val="22"/>
                <w:rPrChange w:id="187" w:author="Kevin LACHAUD (CHUB)" w:date="2024-10-24T14:58:00Z">
                  <w:rPr>
                    <w:rStyle w:val="Lienhypertexte"/>
                    <w:noProof/>
                  </w:rPr>
                </w:rPrChange>
              </w:rPr>
              <w:fldChar w:fldCharType="end"/>
            </w:r>
          </w:ins>
          <w:ins w:id="188"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189" w:author="Kevin LACHAUD (CHUB)" w:date="2024-10-24T14:58:00Z">
            <w:r>
              <w:rPr>
                <w:rStyle w:val="Lienhypertexte"/>
                <w:rFonts w:ascii="Verdana" w:hAnsi="Verdana"/>
                <w:noProof/>
                <w:sz w:val="22"/>
                <w:szCs w:val="22"/>
                <w:rPrChange w:id="190" w:author="Kevin LACHAUD (CHUB)" w:date="2024-10-24T14:58:00Z">
                  <w:rPr>
                    <w:rStyle w:val="Lienhypertexte"/>
                    <w:noProof/>
                  </w:rPr>
                </w:rPrChange>
              </w:rPr>
              <w:fldChar w:fldCharType="begin"/>
            </w:r>
            <w:r>
              <w:rPr>
                <w:rStyle w:val="Lienhypertexte"/>
                <w:rFonts w:ascii="Verdana" w:hAnsi="Verdana"/>
                <w:noProof/>
                <w:sz w:val="22"/>
                <w:szCs w:val="22"/>
                <w:rPrChange w:id="191" w:author="Kevin LACHAUD (CHUB)" w:date="2024-10-24T14:58:00Z">
                  <w:rPr>
                    <w:rStyle w:val="Lienhypertexte"/>
                    <w:noProof/>
                  </w:rPr>
                </w:rPrChange>
              </w:rPr>
              <w:instrText xml:space="preserve"> </w:instrText>
            </w:r>
            <w:r>
              <w:rPr>
                <w:rFonts w:ascii="Verdana" w:hAnsi="Verdana"/>
                <w:noProof/>
                <w:sz w:val="22"/>
                <w:szCs w:val="22"/>
                <w:rPrChange w:id="192" w:author="Kevin LACHAUD (CHUB)" w:date="2024-10-24T14:58:00Z">
                  <w:rPr>
                    <w:noProof/>
                  </w:rPr>
                </w:rPrChange>
              </w:rPr>
              <w:instrText>HYPERLINK \l "_Toc180674354"</w:instrText>
            </w:r>
            <w:r>
              <w:rPr>
                <w:rStyle w:val="Lienhypertexte"/>
                <w:rFonts w:ascii="Verdana" w:hAnsi="Verdana"/>
                <w:noProof/>
                <w:sz w:val="22"/>
                <w:szCs w:val="22"/>
                <w:rPrChange w:id="193" w:author="Kevin LACHAUD (CHUB)" w:date="2024-10-24T14:58:00Z">
                  <w:rPr>
                    <w:rStyle w:val="Lienhypertexte"/>
                    <w:noProof/>
                  </w:rPr>
                </w:rPrChange>
              </w:rPr>
              <w:instrText xml:space="preserve"> </w:instrText>
            </w:r>
            <w:r>
              <w:rPr>
                <w:rStyle w:val="Lienhypertexte"/>
                <w:rFonts w:ascii="Verdana" w:hAnsi="Verdana"/>
                <w:noProof/>
                <w:sz w:val="22"/>
                <w:szCs w:val="22"/>
                <w:rPrChange w:id="194" w:author="Kevin LACHAUD (CHUB)" w:date="2024-10-24T14:58:00Z">
                  <w:rPr>
                    <w:rStyle w:val="Lienhypertexte"/>
                    <w:noProof/>
                  </w:rPr>
                </w:rPrChange>
              </w:rPr>
            </w:r>
            <w:r>
              <w:rPr>
                <w:rStyle w:val="Lienhypertexte"/>
                <w:rFonts w:ascii="Verdana" w:hAnsi="Verdana"/>
                <w:noProof/>
                <w:sz w:val="22"/>
                <w:szCs w:val="22"/>
                <w:rPrChange w:id="19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196" w:author="Kevin LACHAUD (CHUB)" w:date="2024-10-24T14:58:00Z">
                  <w:rPr>
                    <w:rStyle w:val="Lienhypertexte"/>
                    <w:rFonts w:eastAsia="Trebuchet MS"/>
                    <w:noProof/>
                    <w:kern w:val="32"/>
                  </w:rPr>
                </w:rPrChange>
              </w:rPr>
              <w:t>DURÉE DU MARCHÉ – DURÉE DES GARANTIES</w:t>
            </w:r>
            <w:r>
              <w:rPr>
                <w:rFonts w:ascii="Verdana" w:hAnsi="Verdana"/>
                <w:noProof/>
                <w:webHidden/>
                <w:sz w:val="22"/>
                <w:szCs w:val="22"/>
                <w:rPrChange w:id="197" w:author="Kevin LACHAUD (CHUB)" w:date="2024-10-24T14:58:00Z">
                  <w:rPr>
                    <w:noProof/>
                    <w:webHidden/>
                  </w:rPr>
                </w:rPrChange>
              </w:rPr>
              <w:tab/>
            </w:r>
            <w:r>
              <w:rPr>
                <w:rFonts w:ascii="Verdana" w:hAnsi="Verdana"/>
                <w:noProof/>
                <w:webHidden/>
                <w:sz w:val="22"/>
                <w:szCs w:val="22"/>
                <w:rPrChange w:id="198" w:author="Kevin LACHAUD (CHUB)" w:date="2024-10-24T14:58:00Z">
                  <w:rPr>
                    <w:noProof/>
                    <w:webHidden/>
                  </w:rPr>
                </w:rPrChange>
              </w:rPr>
              <w:fldChar w:fldCharType="begin"/>
            </w:r>
            <w:r>
              <w:rPr>
                <w:rFonts w:ascii="Verdana" w:hAnsi="Verdana"/>
                <w:noProof/>
                <w:webHidden/>
                <w:sz w:val="22"/>
                <w:szCs w:val="22"/>
                <w:rPrChange w:id="199" w:author="Kevin LACHAUD (CHUB)" w:date="2024-10-24T14:58:00Z">
                  <w:rPr>
                    <w:noProof/>
                    <w:webHidden/>
                  </w:rPr>
                </w:rPrChange>
              </w:rPr>
              <w:instrText xml:space="preserve"> PAGEREF _Toc180674354 \h </w:instrText>
            </w:r>
            <w:r>
              <w:rPr>
                <w:rFonts w:ascii="Verdana" w:hAnsi="Verdana"/>
                <w:noProof/>
                <w:webHidden/>
                <w:sz w:val="22"/>
                <w:szCs w:val="22"/>
                <w:rPrChange w:id="200" w:author="Kevin LACHAUD (CHUB)" w:date="2024-10-24T14:58:00Z">
                  <w:rPr>
                    <w:noProof/>
                    <w:webHidden/>
                  </w:rPr>
                </w:rPrChange>
              </w:rPr>
            </w:r>
          </w:ins>
          <w:r>
            <w:rPr>
              <w:rFonts w:ascii="Verdana" w:hAnsi="Verdana"/>
              <w:noProof/>
              <w:webHidden/>
              <w:sz w:val="22"/>
              <w:szCs w:val="22"/>
              <w:rPrChange w:id="201" w:author="Kevin LACHAUD (CHUB)" w:date="2024-10-24T14:58:00Z">
                <w:rPr>
                  <w:noProof/>
                  <w:webHidden/>
                </w:rPr>
              </w:rPrChange>
            </w:rPr>
            <w:fldChar w:fldCharType="separate"/>
          </w:r>
          <w:ins w:id="202" w:author="Kevin LACHAUD (CHUB)" w:date="2024-10-24T14:58:00Z">
            <w:r>
              <w:rPr>
                <w:rFonts w:ascii="Verdana" w:hAnsi="Verdana"/>
                <w:noProof/>
                <w:webHidden/>
                <w:sz w:val="22"/>
                <w:szCs w:val="22"/>
                <w:rPrChange w:id="203" w:author="Kevin LACHAUD (CHUB)" w:date="2024-10-24T14:58:00Z">
                  <w:rPr>
                    <w:noProof/>
                    <w:webHidden/>
                  </w:rPr>
                </w:rPrChange>
              </w:rPr>
              <w:t>5</w:t>
            </w:r>
            <w:r>
              <w:rPr>
                <w:rFonts w:ascii="Verdana" w:hAnsi="Verdana"/>
                <w:noProof/>
                <w:webHidden/>
                <w:sz w:val="22"/>
                <w:szCs w:val="22"/>
                <w:rPrChange w:id="204" w:author="Kevin LACHAUD (CHUB)" w:date="2024-10-24T14:58:00Z">
                  <w:rPr>
                    <w:noProof/>
                    <w:webHidden/>
                  </w:rPr>
                </w:rPrChange>
              </w:rPr>
              <w:fldChar w:fldCharType="end"/>
            </w:r>
            <w:r>
              <w:rPr>
                <w:rStyle w:val="Lienhypertexte"/>
                <w:rFonts w:ascii="Verdana" w:hAnsi="Verdana"/>
                <w:noProof/>
                <w:sz w:val="22"/>
                <w:szCs w:val="22"/>
                <w:rPrChange w:id="205" w:author="Kevin LACHAUD (CHUB)" w:date="2024-10-24T14:58:00Z">
                  <w:rPr>
                    <w:rStyle w:val="Lienhypertexte"/>
                    <w:noProof/>
                  </w:rPr>
                </w:rPrChange>
              </w:rPr>
              <w:fldChar w:fldCharType="end"/>
            </w:r>
          </w:ins>
        </w:p>
        <w:p>
          <w:pPr>
            <w:pStyle w:val="TM1"/>
            <w:tabs>
              <w:tab w:val="right" w:leader="dot" w:pos="9062"/>
            </w:tabs>
            <w:rPr>
              <w:ins w:id="206" w:author="Kevin LACHAUD (CHUB)" w:date="2024-10-24T14:58:00Z"/>
              <w:rFonts w:ascii="Verdana" w:eastAsiaTheme="minorEastAsia" w:hAnsi="Verdana" w:cstheme="minorBidi"/>
              <w:b w:val="0"/>
              <w:bCs w:val="0"/>
              <w:caps w:val="0"/>
              <w:noProof/>
              <w:color w:val="auto"/>
              <w:sz w:val="22"/>
              <w:szCs w:val="22"/>
              <w:lang w:eastAsia="fr-FR"/>
              <w:rPrChange w:id="207" w:author="Kevin LACHAUD (CHUB)" w:date="2024-10-24T14:58:00Z">
                <w:rPr>
                  <w:ins w:id="208"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209" w:author="Kevin LACHAUD (CHUB)" w:date="2024-10-24T14:58:00Z">
            <w:r>
              <w:rPr>
                <w:rStyle w:val="Lienhypertexte"/>
                <w:rFonts w:ascii="Verdana" w:hAnsi="Verdana"/>
                <w:noProof/>
                <w:sz w:val="22"/>
                <w:szCs w:val="22"/>
                <w:rPrChange w:id="210" w:author="Kevin LACHAUD (CHUB)" w:date="2024-10-24T14:58:00Z">
                  <w:rPr>
                    <w:rStyle w:val="Lienhypertexte"/>
                    <w:noProof/>
                  </w:rPr>
                </w:rPrChange>
              </w:rPr>
              <w:fldChar w:fldCharType="begin"/>
            </w:r>
            <w:r>
              <w:rPr>
                <w:rStyle w:val="Lienhypertexte"/>
                <w:rFonts w:ascii="Verdana" w:hAnsi="Verdana"/>
                <w:noProof/>
                <w:sz w:val="22"/>
                <w:szCs w:val="22"/>
                <w:rPrChange w:id="211" w:author="Kevin LACHAUD (CHUB)" w:date="2024-10-24T14:58:00Z">
                  <w:rPr>
                    <w:rStyle w:val="Lienhypertexte"/>
                    <w:noProof/>
                  </w:rPr>
                </w:rPrChange>
              </w:rPr>
              <w:instrText xml:space="preserve"> </w:instrText>
            </w:r>
            <w:r>
              <w:rPr>
                <w:rFonts w:ascii="Verdana" w:hAnsi="Verdana"/>
                <w:noProof/>
                <w:sz w:val="22"/>
                <w:szCs w:val="22"/>
                <w:rPrChange w:id="212" w:author="Kevin LACHAUD (CHUB)" w:date="2024-10-24T14:58:00Z">
                  <w:rPr>
                    <w:noProof/>
                  </w:rPr>
                </w:rPrChange>
              </w:rPr>
              <w:instrText>HYPERLINK \l "_Toc180674355"</w:instrText>
            </w:r>
            <w:r>
              <w:rPr>
                <w:rStyle w:val="Lienhypertexte"/>
                <w:rFonts w:ascii="Verdana" w:hAnsi="Verdana"/>
                <w:noProof/>
                <w:sz w:val="22"/>
                <w:szCs w:val="22"/>
                <w:rPrChange w:id="213" w:author="Kevin LACHAUD (CHUB)" w:date="2024-10-24T14:58:00Z">
                  <w:rPr>
                    <w:rStyle w:val="Lienhypertexte"/>
                    <w:noProof/>
                  </w:rPr>
                </w:rPrChange>
              </w:rPr>
              <w:instrText xml:space="preserve"> </w:instrText>
            </w:r>
            <w:r>
              <w:rPr>
                <w:rStyle w:val="Lienhypertexte"/>
                <w:rFonts w:ascii="Verdana" w:hAnsi="Verdana"/>
                <w:noProof/>
                <w:sz w:val="22"/>
                <w:szCs w:val="22"/>
                <w:rPrChange w:id="214" w:author="Kevin LACHAUD (CHUB)" w:date="2024-10-24T14:58:00Z">
                  <w:rPr>
                    <w:rStyle w:val="Lienhypertexte"/>
                    <w:noProof/>
                  </w:rPr>
                </w:rPrChange>
              </w:rPr>
            </w:r>
            <w:r>
              <w:rPr>
                <w:rStyle w:val="Lienhypertexte"/>
                <w:rFonts w:ascii="Verdana" w:hAnsi="Verdana"/>
                <w:noProof/>
                <w:sz w:val="22"/>
                <w:szCs w:val="22"/>
                <w:rPrChange w:id="21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216" w:author="Kevin LACHAUD (CHUB)" w:date="2024-10-24T14:58:00Z">
                  <w:rPr>
                    <w:rStyle w:val="Lienhypertexte"/>
                    <w:rFonts w:eastAsia="Trebuchet MS"/>
                    <w:noProof/>
                    <w:kern w:val="32"/>
                  </w:rPr>
                </w:rPrChange>
              </w:rPr>
              <w:t>4-</w:t>
            </w:r>
            <w:r>
              <w:rPr>
                <w:rStyle w:val="Lienhypertexte"/>
                <w:rFonts w:ascii="Verdana" w:hAnsi="Verdana"/>
                <w:noProof/>
                <w:sz w:val="22"/>
                <w:szCs w:val="22"/>
                <w:rPrChange w:id="217" w:author="Kevin LACHAUD (CHUB)" w:date="2024-10-24T14:58:00Z">
                  <w:rPr>
                    <w:rStyle w:val="Lienhypertexte"/>
                    <w:noProof/>
                  </w:rPr>
                </w:rPrChange>
              </w:rPr>
              <w:fldChar w:fldCharType="end"/>
            </w:r>
          </w:ins>
          <w:ins w:id="218"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219" w:author="Kevin LACHAUD (CHUB)" w:date="2024-10-24T14:58:00Z">
            <w:r>
              <w:rPr>
                <w:rStyle w:val="Lienhypertexte"/>
                <w:rFonts w:ascii="Verdana" w:hAnsi="Verdana"/>
                <w:noProof/>
                <w:sz w:val="22"/>
                <w:szCs w:val="22"/>
                <w:rPrChange w:id="220" w:author="Kevin LACHAUD (CHUB)" w:date="2024-10-24T14:58:00Z">
                  <w:rPr>
                    <w:rStyle w:val="Lienhypertexte"/>
                    <w:noProof/>
                  </w:rPr>
                </w:rPrChange>
              </w:rPr>
              <w:fldChar w:fldCharType="begin"/>
            </w:r>
            <w:r>
              <w:rPr>
                <w:rStyle w:val="Lienhypertexte"/>
                <w:rFonts w:ascii="Verdana" w:hAnsi="Verdana"/>
                <w:noProof/>
                <w:sz w:val="22"/>
                <w:szCs w:val="22"/>
                <w:rPrChange w:id="221" w:author="Kevin LACHAUD (CHUB)" w:date="2024-10-24T14:58:00Z">
                  <w:rPr>
                    <w:rStyle w:val="Lienhypertexte"/>
                    <w:noProof/>
                  </w:rPr>
                </w:rPrChange>
              </w:rPr>
              <w:instrText xml:space="preserve"> </w:instrText>
            </w:r>
            <w:r>
              <w:rPr>
                <w:rFonts w:ascii="Verdana" w:hAnsi="Verdana"/>
                <w:noProof/>
                <w:sz w:val="22"/>
                <w:szCs w:val="22"/>
                <w:rPrChange w:id="222" w:author="Kevin LACHAUD (CHUB)" w:date="2024-10-24T14:58:00Z">
                  <w:rPr>
                    <w:noProof/>
                  </w:rPr>
                </w:rPrChange>
              </w:rPr>
              <w:instrText>HYPERLINK \l "_Toc180674356"</w:instrText>
            </w:r>
            <w:r>
              <w:rPr>
                <w:rStyle w:val="Lienhypertexte"/>
                <w:rFonts w:ascii="Verdana" w:hAnsi="Verdana"/>
                <w:noProof/>
                <w:sz w:val="22"/>
                <w:szCs w:val="22"/>
                <w:rPrChange w:id="223" w:author="Kevin LACHAUD (CHUB)" w:date="2024-10-24T14:58:00Z">
                  <w:rPr>
                    <w:rStyle w:val="Lienhypertexte"/>
                    <w:noProof/>
                  </w:rPr>
                </w:rPrChange>
              </w:rPr>
              <w:instrText xml:space="preserve"> </w:instrText>
            </w:r>
            <w:r>
              <w:rPr>
                <w:rStyle w:val="Lienhypertexte"/>
                <w:rFonts w:ascii="Verdana" w:hAnsi="Verdana"/>
                <w:noProof/>
                <w:sz w:val="22"/>
                <w:szCs w:val="22"/>
                <w:rPrChange w:id="224" w:author="Kevin LACHAUD (CHUB)" w:date="2024-10-24T14:58:00Z">
                  <w:rPr>
                    <w:rStyle w:val="Lienhypertexte"/>
                    <w:noProof/>
                  </w:rPr>
                </w:rPrChange>
              </w:rPr>
            </w:r>
            <w:r>
              <w:rPr>
                <w:rStyle w:val="Lienhypertexte"/>
                <w:rFonts w:ascii="Verdana" w:hAnsi="Verdana"/>
                <w:noProof/>
                <w:sz w:val="22"/>
                <w:szCs w:val="22"/>
                <w:rPrChange w:id="22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226" w:author="Kevin LACHAUD (CHUB)" w:date="2024-10-24T14:58:00Z">
                  <w:rPr>
                    <w:rStyle w:val="Lienhypertexte"/>
                    <w:rFonts w:eastAsia="Trebuchet MS"/>
                    <w:noProof/>
                    <w:kern w:val="32"/>
                  </w:rPr>
                </w:rPrChange>
              </w:rPr>
              <w:t>DELAI DE VALIDITE DE L’OFFRE</w:t>
            </w:r>
            <w:r>
              <w:rPr>
                <w:rFonts w:ascii="Verdana" w:hAnsi="Verdana"/>
                <w:noProof/>
                <w:webHidden/>
                <w:sz w:val="22"/>
                <w:szCs w:val="22"/>
                <w:rPrChange w:id="227" w:author="Kevin LACHAUD (CHUB)" w:date="2024-10-24T14:58:00Z">
                  <w:rPr>
                    <w:noProof/>
                    <w:webHidden/>
                  </w:rPr>
                </w:rPrChange>
              </w:rPr>
              <w:tab/>
            </w:r>
            <w:r>
              <w:rPr>
                <w:rFonts w:ascii="Verdana" w:hAnsi="Verdana"/>
                <w:noProof/>
                <w:webHidden/>
                <w:sz w:val="22"/>
                <w:szCs w:val="22"/>
                <w:rPrChange w:id="228" w:author="Kevin LACHAUD (CHUB)" w:date="2024-10-24T14:58:00Z">
                  <w:rPr>
                    <w:noProof/>
                    <w:webHidden/>
                  </w:rPr>
                </w:rPrChange>
              </w:rPr>
              <w:fldChar w:fldCharType="begin"/>
            </w:r>
            <w:r>
              <w:rPr>
                <w:rFonts w:ascii="Verdana" w:hAnsi="Verdana"/>
                <w:noProof/>
                <w:webHidden/>
                <w:sz w:val="22"/>
                <w:szCs w:val="22"/>
                <w:rPrChange w:id="229" w:author="Kevin LACHAUD (CHUB)" w:date="2024-10-24T14:58:00Z">
                  <w:rPr>
                    <w:noProof/>
                    <w:webHidden/>
                  </w:rPr>
                </w:rPrChange>
              </w:rPr>
              <w:instrText xml:space="preserve"> PAGEREF _Toc180674356 \h </w:instrText>
            </w:r>
            <w:r>
              <w:rPr>
                <w:rFonts w:ascii="Verdana" w:hAnsi="Verdana"/>
                <w:noProof/>
                <w:webHidden/>
                <w:sz w:val="22"/>
                <w:szCs w:val="22"/>
                <w:rPrChange w:id="230" w:author="Kevin LACHAUD (CHUB)" w:date="2024-10-24T14:58:00Z">
                  <w:rPr>
                    <w:noProof/>
                    <w:webHidden/>
                  </w:rPr>
                </w:rPrChange>
              </w:rPr>
            </w:r>
          </w:ins>
          <w:r>
            <w:rPr>
              <w:rFonts w:ascii="Verdana" w:hAnsi="Verdana"/>
              <w:noProof/>
              <w:webHidden/>
              <w:sz w:val="22"/>
              <w:szCs w:val="22"/>
              <w:rPrChange w:id="231" w:author="Kevin LACHAUD (CHUB)" w:date="2024-10-24T14:58:00Z">
                <w:rPr>
                  <w:noProof/>
                  <w:webHidden/>
                </w:rPr>
              </w:rPrChange>
            </w:rPr>
            <w:fldChar w:fldCharType="separate"/>
          </w:r>
          <w:ins w:id="232" w:author="Kevin LACHAUD (CHUB)" w:date="2024-10-24T14:58:00Z">
            <w:r>
              <w:rPr>
                <w:rFonts w:ascii="Verdana" w:hAnsi="Verdana"/>
                <w:noProof/>
                <w:webHidden/>
                <w:sz w:val="22"/>
                <w:szCs w:val="22"/>
                <w:rPrChange w:id="233" w:author="Kevin LACHAUD (CHUB)" w:date="2024-10-24T14:58:00Z">
                  <w:rPr>
                    <w:noProof/>
                    <w:webHidden/>
                  </w:rPr>
                </w:rPrChange>
              </w:rPr>
              <w:t>5</w:t>
            </w:r>
            <w:r>
              <w:rPr>
                <w:rFonts w:ascii="Verdana" w:hAnsi="Verdana"/>
                <w:noProof/>
                <w:webHidden/>
                <w:sz w:val="22"/>
                <w:szCs w:val="22"/>
                <w:rPrChange w:id="234" w:author="Kevin LACHAUD (CHUB)" w:date="2024-10-24T14:58:00Z">
                  <w:rPr>
                    <w:noProof/>
                    <w:webHidden/>
                  </w:rPr>
                </w:rPrChange>
              </w:rPr>
              <w:fldChar w:fldCharType="end"/>
            </w:r>
            <w:r>
              <w:rPr>
                <w:rStyle w:val="Lienhypertexte"/>
                <w:rFonts w:ascii="Verdana" w:hAnsi="Verdana"/>
                <w:noProof/>
                <w:sz w:val="22"/>
                <w:szCs w:val="22"/>
                <w:rPrChange w:id="235" w:author="Kevin LACHAUD (CHUB)" w:date="2024-10-24T14:58:00Z">
                  <w:rPr>
                    <w:rStyle w:val="Lienhypertexte"/>
                    <w:noProof/>
                  </w:rPr>
                </w:rPrChange>
              </w:rPr>
              <w:fldChar w:fldCharType="end"/>
            </w:r>
          </w:ins>
        </w:p>
        <w:p>
          <w:pPr>
            <w:pStyle w:val="TM1"/>
            <w:tabs>
              <w:tab w:val="right" w:leader="dot" w:pos="9062"/>
            </w:tabs>
            <w:rPr>
              <w:ins w:id="236" w:author="Kevin LACHAUD (CHUB)" w:date="2024-10-24T14:58:00Z"/>
              <w:rFonts w:ascii="Verdana" w:eastAsiaTheme="minorEastAsia" w:hAnsi="Verdana" w:cstheme="minorBidi"/>
              <w:b w:val="0"/>
              <w:bCs w:val="0"/>
              <w:caps w:val="0"/>
              <w:noProof/>
              <w:color w:val="auto"/>
              <w:sz w:val="22"/>
              <w:szCs w:val="22"/>
              <w:lang w:eastAsia="fr-FR"/>
              <w:rPrChange w:id="237" w:author="Kevin LACHAUD (CHUB)" w:date="2024-10-24T14:58:00Z">
                <w:rPr>
                  <w:ins w:id="238"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239" w:author="Kevin LACHAUD (CHUB)" w:date="2024-10-24T14:58:00Z">
            <w:r>
              <w:rPr>
                <w:rStyle w:val="Lienhypertexte"/>
                <w:rFonts w:ascii="Verdana" w:hAnsi="Verdana"/>
                <w:noProof/>
                <w:sz w:val="22"/>
                <w:szCs w:val="22"/>
                <w:rPrChange w:id="240" w:author="Kevin LACHAUD (CHUB)" w:date="2024-10-24T14:58:00Z">
                  <w:rPr>
                    <w:rStyle w:val="Lienhypertexte"/>
                    <w:noProof/>
                  </w:rPr>
                </w:rPrChange>
              </w:rPr>
              <w:fldChar w:fldCharType="begin"/>
            </w:r>
            <w:r>
              <w:rPr>
                <w:rStyle w:val="Lienhypertexte"/>
                <w:rFonts w:ascii="Verdana" w:hAnsi="Verdana"/>
                <w:noProof/>
                <w:sz w:val="22"/>
                <w:szCs w:val="22"/>
                <w:rPrChange w:id="241" w:author="Kevin LACHAUD (CHUB)" w:date="2024-10-24T14:58:00Z">
                  <w:rPr>
                    <w:rStyle w:val="Lienhypertexte"/>
                    <w:noProof/>
                  </w:rPr>
                </w:rPrChange>
              </w:rPr>
              <w:instrText xml:space="preserve"> </w:instrText>
            </w:r>
            <w:r>
              <w:rPr>
                <w:rFonts w:ascii="Verdana" w:hAnsi="Verdana"/>
                <w:noProof/>
                <w:sz w:val="22"/>
                <w:szCs w:val="22"/>
                <w:rPrChange w:id="242" w:author="Kevin LACHAUD (CHUB)" w:date="2024-10-24T14:58:00Z">
                  <w:rPr>
                    <w:noProof/>
                  </w:rPr>
                </w:rPrChange>
              </w:rPr>
              <w:instrText>HYPERLINK \l "_Toc180674357"</w:instrText>
            </w:r>
            <w:r>
              <w:rPr>
                <w:rStyle w:val="Lienhypertexte"/>
                <w:rFonts w:ascii="Verdana" w:hAnsi="Verdana"/>
                <w:noProof/>
                <w:sz w:val="22"/>
                <w:szCs w:val="22"/>
                <w:rPrChange w:id="243" w:author="Kevin LACHAUD (CHUB)" w:date="2024-10-24T14:58:00Z">
                  <w:rPr>
                    <w:rStyle w:val="Lienhypertexte"/>
                    <w:noProof/>
                  </w:rPr>
                </w:rPrChange>
              </w:rPr>
              <w:instrText xml:space="preserve"> </w:instrText>
            </w:r>
            <w:r>
              <w:rPr>
                <w:rStyle w:val="Lienhypertexte"/>
                <w:rFonts w:ascii="Verdana" w:hAnsi="Verdana"/>
                <w:noProof/>
                <w:sz w:val="22"/>
                <w:szCs w:val="22"/>
                <w:rPrChange w:id="244" w:author="Kevin LACHAUD (CHUB)" w:date="2024-10-24T14:58:00Z">
                  <w:rPr>
                    <w:rStyle w:val="Lienhypertexte"/>
                    <w:noProof/>
                  </w:rPr>
                </w:rPrChange>
              </w:rPr>
            </w:r>
            <w:r>
              <w:rPr>
                <w:rStyle w:val="Lienhypertexte"/>
                <w:rFonts w:ascii="Verdana" w:hAnsi="Verdana"/>
                <w:noProof/>
                <w:sz w:val="22"/>
                <w:szCs w:val="22"/>
                <w:rPrChange w:id="24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246" w:author="Kevin LACHAUD (CHUB)" w:date="2024-10-24T14:58:00Z">
                  <w:rPr>
                    <w:rStyle w:val="Lienhypertexte"/>
                    <w:rFonts w:eastAsia="Trebuchet MS"/>
                    <w:noProof/>
                    <w:kern w:val="32"/>
                  </w:rPr>
                </w:rPrChange>
              </w:rPr>
              <w:t>5-</w:t>
            </w:r>
            <w:r>
              <w:rPr>
                <w:rStyle w:val="Lienhypertexte"/>
                <w:rFonts w:ascii="Verdana" w:hAnsi="Verdana"/>
                <w:noProof/>
                <w:sz w:val="22"/>
                <w:szCs w:val="22"/>
                <w:rPrChange w:id="247" w:author="Kevin LACHAUD (CHUB)" w:date="2024-10-24T14:58:00Z">
                  <w:rPr>
                    <w:rStyle w:val="Lienhypertexte"/>
                    <w:noProof/>
                  </w:rPr>
                </w:rPrChange>
              </w:rPr>
              <w:fldChar w:fldCharType="end"/>
            </w:r>
          </w:ins>
          <w:ins w:id="248"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249" w:author="Kevin LACHAUD (CHUB)" w:date="2024-10-24T14:58:00Z">
            <w:r>
              <w:rPr>
                <w:rStyle w:val="Lienhypertexte"/>
                <w:rFonts w:ascii="Verdana" w:hAnsi="Verdana"/>
                <w:noProof/>
                <w:sz w:val="22"/>
                <w:szCs w:val="22"/>
                <w:rPrChange w:id="250" w:author="Kevin LACHAUD (CHUB)" w:date="2024-10-24T14:58:00Z">
                  <w:rPr>
                    <w:rStyle w:val="Lienhypertexte"/>
                    <w:noProof/>
                  </w:rPr>
                </w:rPrChange>
              </w:rPr>
              <w:fldChar w:fldCharType="begin"/>
            </w:r>
            <w:r>
              <w:rPr>
                <w:rStyle w:val="Lienhypertexte"/>
                <w:rFonts w:ascii="Verdana" w:hAnsi="Verdana"/>
                <w:noProof/>
                <w:sz w:val="22"/>
                <w:szCs w:val="22"/>
                <w:rPrChange w:id="251" w:author="Kevin LACHAUD (CHUB)" w:date="2024-10-24T14:58:00Z">
                  <w:rPr>
                    <w:rStyle w:val="Lienhypertexte"/>
                    <w:noProof/>
                  </w:rPr>
                </w:rPrChange>
              </w:rPr>
              <w:instrText xml:space="preserve"> </w:instrText>
            </w:r>
            <w:r>
              <w:rPr>
                <w:rFonts w:ascii="Verdana" w:hAnsi="Verdana"/>
                <w:noProof/>
                <w:sz w:val="22"/>
                <w:szCs w:val="22"/>
                <w:rPrChange w:id="252" w:author="Kevin LACHAUD (CHUB)" w:date="2024-10-24T14:58:00Z">
                  <w:rPr>
                    <w:noProof/>
                  </w:rPr>
                </w:rPrChange>
              </w:rPr>
              <w:instrText>HYPERLINK \l "_Toc180674358"</w:instrText>
            </w:r>
            <w:r>
              <w:rPr>
                <w:rStyle w:val="Lienhypertexte"/>
                <w:rFonts w:ascii="Verdana" w:hAnsi="Verdana"/>
                <w:noProof/>
                <w:sz w:val="22"/>
                <w:szCs w:val="22"/>
                <w:rPrChange w:id="253" w:author="Kevin LACHAUD (CHUB)" w:date="2024-10-24T14:58:00Z">
                  <w:rPr>
                    <w:rStyle w:val="Lienhypertexte"/>
                    <w:noProof/>
                  </w:rPr>
                </w:rPrChange>
              </w:rPr>
              <w:instrText xml:space="preserve"> </w:instrText>
            </w:r>
            <w:r>
              <w:rPr>
                <w:rStyle w:val="Lienhypertexte"/>
                <w:rFonts w:ascii="Verdana" w:hAnsi="Verdana"/>
                <w:noProof/>
                <w:sz w:val="22"/>
                <w:szCs w:val="22"/>
                <w:rPrChange w:id="254" w:author="Kevin LACHAUD (CHUB)" w:date="2024-10-24T14:58:00Z">
                  <w:rPr>
                    <w:rStyle w:val="Lienhypertexte"/>
                    <w:noProof/>
                  </w:rPr>
                </w:rPrChange>
              </w:rPr>
            </w:r>
            <w:r>
              <w:rPr>
                <w:rStyle w:val="Lienhypertexte"/>
                <w:rFonts w:ascii="Verdana" w:hAnsi="Verdana"/>
                <w:noProof/>
                <w:sz w:val="22"/>
                <w:szCs w:val="22"/>
                <w:rPrChange w:id="255"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256" w:author="Kevin LACHAUD (CHUB)" w:date="2024-10-24T14:58:00Z">
                  <w:rPr>
                    <w:rStyle w:val="Lienhypertexte"/>
                    <w:rFonts w:eastAsia="Trebuchet MS"/>
                    <w:noProof/>
                    <w:kern w:val="32"/>
                  </w:rPr>
                </w:rPrChange>
              </w:rPr>
              <w:t>COTISATIONS</w:t>
            </w:r>
            <w:r>
              <w:rPr>
                <w:rFonts w:ascii="Verdana" w:hAnsi="Verdana"/>
                <w:noProof/>
                <w:webHidden/>
                <w:sz w:val="22"/>
                <w:szCs w:val="22"/>
                <w:rPrChange w:id="257" w:author="Kevin LACHAUD (CHUB)" w:date="2024-10-24T14:58:00Z">
                  <w:rPr>
                    <w:noProof/>
                    <w:webHidden/>
                  </w:rPr>
                </w:rPrChange>
              </w:rPr>
              <w:tab/>
            </w:r>
            <w:r>
              <w:rPr>
                <w:rFonts w:ascii="Verdana" w:hAnsi="Verdana"/>
                <w:noProof/>
                <w:webHidden/>
                <w:sz w:val="22"/>
                <w:szCs w:val="22"/>
                <w:rPrChange w:id="258" w:author="Kevin LACHAUD (CHUB)" w:date="2024-10-24T14:58:00Z">
                  <w:rPr>
                    <w:noProof/>
                    <w:webHidden/>
                  </w:rPr>
                </w:rPrChange>
              </w:rPr>
              <w:fldChar w:fldCharType="begin"/>
            </w:r>
            <w:r>
              <w:rPr>
                <w:rFonts w:ascii="Verdana" w:hAnsi="Verdana"/>
                <w:noProof/>
                <w:webHidden/>
                <w:sz w:val="22"/>
                <w:szCs w:val="22"/>
                <w:rPrChange w:id="259" w:author="Kevin LACHAUD (CHUB)" w:date="2024-10-24T14:58:00Z">
                  <w:rPr>
                    <w:noProof/>
                    <w:webHidden/>
                  </w:rPr>
                </w:rPrChange>
              </w:rPr>
              <w:instrText xml:space="preserve"> PAGEREF _Toc180674358 \h </w:instrText>
            </w:r>
            <w:r>
              <w:rPr>
                <w:rFonts w:ascii="Verdana" w:hAnsi="Verdana"/>
                <w:noProof/>
                <w:webHidden/>
                <w:sz w:val="22"/>
                <w:szCs w:val="22"/>
                <w:rPrChange w:id="260" w:author="Kevin LACHAUD (CHUB)" w:date="2024-10-24T14:58:00Z">
                  <w:rPr>
                    <w:noProof/>
                    <w:webHidden/>
                  </w:rPr>
                </w:rPrChange>
              </w:rPr>
            </w:r>
          </w:ins>
          <w:r>
            <w:rPr>
              <w:rFonts w:ascii="Verdana" w:hAnsi="Verdana"/>
              <w:noProof/>
              <w:webHidden/>
              <w:sz w:val="22"/>
              <w:szCs w:val="22"/>
              <w:rPrChange w:id="261" w:author="Kevin LACHAUD (CHUB)" w:date="2024-10-24T14:58:00Z">
                <w:rPr>
                  <w:noProof/>
                  <w:webHidden/>
                </w:rPr>
              </w:rPrChange>
            </w:rPr>
            <w:fldChar w:fldCharType="separate"/>
          </w:r>
          <w:ins w:id="262" w:author="Kevin LACHAUD (CHUB)" w:date="2024-10-24T14:58:00Z">
            <w:r>
              <w:rPr>
                <w:rFonts w:ascii="Verdana" w:hAnsi="Verdana"/>
                <w:noProof/>
                <w:webHidden/>
                <w:sz w:val="22"/>
                <w:szCs w:val="22"/>
                <w:rPrChange w:id="263" w:author="Kevin LACHAUD (CHUB)" w:date="2024-10-24T14:58:00Z">
                  <w:rPr>
                    <w:noProof/>
                    <w:webHidden/>
                  </w:rPr>
                </w:rPrChange>
              </w:rPr>
              <w:t>5</w:t>
            </w:r>
            <w:r>
              <w:rPr>
                <w:rFonts w:ascii="Verdana" w:hAnsi="Verdana"/>
                <w:noProof/>
                <w:webHidden/>
                <w:sz w:val="22"/>
                <w:szCs w:val="22"/>
                <w:rPrChange w:id="264" w:author="Kevin LACHAUD (CHUB)" w:date="2024-10-24T14:58:00Z">
                  <w:rPr>
                    <w:noProof/>
                    <w:webHidden/>
                  </w:rPr>
                </w:rPrChange>
              </w:rPr>
              <w:fldChar w:fldCharType="end"/>
            </w:r>
            <w:r>
              <w:rPr>
                <w:rStyle w:val="Lienhypertexte"/>
                <w:rFonts w:ascii="Verdana" w:hAnsi="Verdana"/>
                <w:noProof/>
                <w:sz w:val="22"/>
                <w:szCs w:val="22"/>
                <w:rPrChange w:id="265" w:author="Kevin LACHAUD (CHUB)" w:date="2024-10-24T14:58:00Z">
                  <w:rPr>
                    <w:rStyle w:val="Lienhypertexte"/>
                    <w:noProof/>
                  </w:rPr>
                </w:rPrChange>
              </w:rPr>
              <w:fldChar w:fldCharType="end"/>
            </w:r>
          </w:ins>
        </w:p>
        <w:p>
          <w:pPr>
            <w:pStyle w:val="TM2"/>
            <w:tabs>
              <w:tab w:val="left" w:pos="660"/>
              <w:tab w:val="right" w:leader="dot" w:pos="9062"/>
            </w:tabs>
            <w:rPr>
              <w:ins w:id="266" w:author="Kevin LACHAUD (CHUB)" w:date="2024-10-24T14:58:00Z"/>
              <w:rFonts w:ascii="Verdana" w:eastAsiaTheme="minorEastAsia" w:hAnsi="Verdana" w:cstheme="minorBidi"/>
              <w:smallCaps w:val="0"/>
              <w:noProof/>
              <w:color w:val="auto"/>
              <w:sz w:val="22"/>
              <w:szCs w:val="22"/>
              <w:lang w:eastAsia="fr-FR"/>
              <w:rPrChange w:id="267" w:author="Kevin LACHAUD (CHUB)" w:date="2024-10-24T14:58:00Z">
                <w:rPr>
                  <w:ins w:id="268" w:author="Kevin LACHAUD (CHUB)" w:date="2024-10-24T14:58:00Z"/>
                  <w:rFonts w:asciiTheme="minorHAnsi" w:eastAsiaTheme="minorEastAsia" w:hAnsiTheme="minorHAnsi" w:cstheme="minorBidi"/>
                  <w:smallCaps w:val="0"/>
                  <w:noProof/>
                  <w:color w:val="auto"/>
                  <w:sz w:val="22"/>
                  <w:szCs w:val="22"/>
                  <w:lang w:eastAsia="fr-FR"/>
                </w:rPr>
              </w:rPrChange>
            </w:rPr>
          </w:pPr>
          <w:ins w:id="269" w:author="Kevin LACHAUD (CHUB)" w:date="2024-10-24T14:58:00Z">
            <w:r>
              <w:rPr>
                <w:rStyle w:val="Lienhypertexte"/>
                <w:rFonts w:ascii="Verdana" w:hAnsi="Verdana"/>
                <w:noProof/>
                <w:sz w:val="22"/>
                <w:szCs w:val="22"/>
                <w:rPrChange w:id="270" w:author="Kevin LACHAUD (CHUB)" w:date="2024-10-24T14:58:00Z">
                  <w:rPr>
                    <w:rStyle w:val="Lienhypertexte"/>
                    <w:noProof/>
                  </w:rPr>
                </w:rPrChange>
              </w:rPr>
              <w:fldChar w:fldCharType="begin"/>
            </w:r>
            <w:r>
              <w:rPr>
                <w:rStyle w:val="Lienhypertexte"/>
                <w:rFonts w:ascii="Verdana" w:hAnsi="Verdana"/>
                <w:noProof/>
                <w:sz w:val="22"/>
                <w:szCs w:val="22"/>
                <w:rPrChange w:id="271" w:author="Kevin LACHAUD (CHUB)" w:date="2024-10-24T14:58:00Z">
                  <w:rPr>
                    <w:rStyle w:val="Lienhypertexte"/>
                    <w:noProof/>
                  </w:rPr>
                </w:rPrChange>
              </w:rPr>
              <w:instrText xml:space="preserve"> </w:instrText>
            </w:r>
            <w:r>
              <w:rPr>
                <w:rFonts w:ascii="Verdana" w:hAnsi="Verdana"/>
                <w:noProof/>
                <w:sz w:val="22"/>
                <w:szCs w:val="22"/>
                <w:rPrChange w:id="272" w:author="Kevin LACHAUD (CHUB)" w:date="2024-10-24T14:58:00Z">
                  <w:rPr>
                    <w:noProof/>
                  </w:rPr>
                </w:rPrChange>
              </w:rPr>
              <w:instrText>HYPERLINK \l "_Toc180674359"</w:instrText>
            </w:r>
            <w:r>
              <w:rPr>
                <w:rStyle w:val="Lienhypertexte"/>
                <w:rFonts w:ascii="Verdana" w:hAnsi="Verdana"/>
                <w:noProof/>
                <w:sz w:val="22"/>
                <w:szCs w:val="22"/>
                <w:rPrChange w:id="273" w:author="Kevin LACHAUD (CHUB)" w:date="2024-10-24T14:58:00Z">
                  <w:rPr>
                    <w:rStyle w:val="Lienhypertexte"/>
                    <w:noProof/>
                  </w:rPr>
                </w:rPrChange>
              </w:rPr>
              <w:instrText xml:space="preserve"> </w:instrText>
            </w:r>
            <w:r>
              <w:rPr>
                <w:rStyle w:val="Lienhypertexte"/>
                <w:rFonts w:ascii="Verdana" w:hAnsi="Verdana"/>
                <w:noProof/>
                <w:sz w:val="22"/>
                <w:szCs w:val="22"/>
                <w:rPrChange w:id="274" w:author="Kevin LACHAUD (CHUB)" w:date="2024-10-24T14:58:00Z">
                  <w:rPr>
                    <w:rStyle w:val="Lienhypertexte"/>
                    <w:noProof/>
                  </w:rPr>
                </w:rPrChange>
              </w:rPr>
            </w:r>
            <w:r>
              <w:rPr>
                <w:rStyle w:val="Lienhypertexte"/>
                <w:rFonts w:ascii="Verdana" w:hAnsi="Verdana"/>
                <w:noProof/>
                <w:sz w:val="22"/>
                <w:szCs w:val="22"/>
                <w:rPrChange w:id="275"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276" w:author="Kevin LACHAUD (CHUB)" w:date="2024-10-24T14:58:00Z">
                  <w:rPr>
                    <w:rStyle w:val="Lienhypertexte"/>
                    <w:rFonts w:eastAsia="Trebuchet MS"/>
                    <w:bCs/>
                    <w:iCs/>
                    <w:noProof/>
                  </w:rPr>
                </w:rPrChange>
              </w:rPr>
              <w:t>1)</w:t>
            </w:r>
            <w:r>
              <w:rPr>
                <w:rFonts w:ascii="Verdana" w:eastAsiaTheme="minorEastAsia" w:hAnsi="Verdana" w:cstheme="minorBidi"/>
                <w:smallCaps w:val="0"/>
                <w:noProof/>
                <w:color w:val="auto"/>
                <w:sz w:val="22"/>
                <w:szCs w:val="22"/>
                <w:lang w:eastAsia="fr-FR"/>
                <w:rPrChange w:id="277"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278" w:author="Kevin LACHAUD (CHUB)" w:date="2024-10-24T14:58:00Z">
                  <w:rPr>
                    <w:rStyle w:val="Lienhypertexte"/>
                    <w:rFonts w:eastAsia="Trebuchet MS"/>
                    <w:bCs/>
                    <w:iCs/>
                    <w:noProof/>
                  </w:rPr>
                </w:rPrChange>
              </w:rPr>
              <w:t>Assurance dommages-ouvrage</w:t>
            </w:r>
            <w:r>
              <w:rPr>
                <w:rFonts w:ascii="Verdana" w:hAnsi="Verdana"/>
                <w:noProof/>
                <w:webHidden/>
                <w:sz w:val="22"/>
                <w:szCs w:val="22"/>
                <w:rPrChange w:id="279" w:author="Kevin LACHAUD (CHUB)" w:date="2024-10-24T14:58:00Z">
                  <w:rPr>
                    <w:noProof/>
                    <w:webHidden/>
                  </w:rPr>
                </w:rPrChange>
              </w:rPr>
              <w:tab/>
            </w:r>
            <w:r>
              <w:rPr>
                <w:rFonts w:ascii="Verdana" w:hAnsi="Verdana"/>
                <w:noProof/>
                <w:webHidden/>
                <w:sz w:val="22"/>
                <w:szCs w:val="22"/>
                <w:rPrChange w:id="280" w:author="Kevin LACHAUD (CHUB)" w:date="2024-10-24T14:58:00Z">
                  <w:rPr>
                    <w:noProof/>
                    <w:webHidden/>
                  </w:rPr>
                </w:rPrChange>
              </w:rPr>
              <w:fldChar w:fldCharType="begin"/>
            </w:r>
            <w:r>
              <w:rPr>
                <w:rFonts w:ascii="Verdana" w:hAnsi="Verdana"/>
                <w:noProof/>
                <w:webHidden/>
                <w:sz w:val="22"/>
                <w:szCs w:val="22"/>
                <w:rPrChange w:id="281" w:author="Kevin LACHAUD (CHUB)" w:date="2024-10-24T14:58:00Z">
                  <w:rPr>
                    <w:noProof/>
                    <w:webHidden/>
                  </w:rPr>
                </w:rPrChange>
              </w:rPr>
              <w:instrText xml:space="preserve"> PAGEREF _Toc180674359 \h </w:instrText>
            </w:r>
            <w:r>
              <w:rPr>
                <w:rFonts w:ascii="Verdana" w:hAnsi="Verdana"/>
                <w:noProof/>
                <w:webHidden/>
                <w:sz w:val="22"/>
                <w:szCs w:val="22"/>
                <w:rPrChange w:id="282" w:author="Kevin LACHAUD (CHUB)" w:date="2024-10-24T14:58:00Z">
                  <w:rPr>
                    <w:noProof/>
                    <w:webHidden/>
                  </w:rPr>
                </w:rPrChange>
              </w:rPr>
            </w:r>
          </w:ins>
          <w:r>
            <w:rPr>
              <w:rFonts w:ascii="Verdana" w:hAnsi="Verdana"/>
              <w:noProof/>
              <w:webHidden/>
              <w:sz w:val="22"/>
              <w:szCs w:val="22"/>
              <w:rPrChange w:id="283" w:author="Kevin LACHAUD (CHUB)" w:date="2024-10-24T14:58:00Z">
                <w:rPr>
                  <w:noProof/>
                  <w:webHidden/>
                </w:rPr>
              </w:rPrChange>
            </w:rPr>
            <w:fldChar w:fldCharType="separate"/>
          </w:r>
          <w:ins w:id="284" w:author="Kevin LACHAUD (CHUB)" w:date="2024-10-24T14:58:00Z">
            <w:r>
              <w:rPr>
                <w:rFonts w:ascii="Verdana" w:hAnsi="Verdana"/>
                <w:noProof/>
                <w:webHidden/>
                <w:sz w:val="22"/>
                <w:szCs w:val="22"/>
                <w:rPrChange w:id="285" w:author="Kevin LACHAUD (CHUB)" w:date="2024-10-24T14:58:00Z">
                  <w:rPr>
                    <w:noProof/>
                    <w:webHidden/>
                  </w:rPr>
                </w:rPrChange>
              </w:rPr>
              <w:t>6</w:t>
            </w:r>
            <w:r>
              <w:rPr>
                <w:rFonts w:ascii="Verdana" w:hAnsi="Verdana"/>
                <w:noProof/>
                <w:webHidden/>
                <w:sz w:val="22"/>
                <w:szCs w:val="22"/>
                <w:rPrChange w:id="286" w:author="Kevin LACHAUD (CHUB)" w:date="2024-10-24T14:58:00Z">
                  <w:rPr>
                    <w:noProof/>
                    <w:webHidden/>
                  </w:rPr>
                </w:rPrChange>
              </w:rPr>
              <w:fldChar w:fldCharType="end"/>
            </w:r>
            <w:r>
              <w:rPr>
                <w:rStyle w:val="Lienhypertexte"/>
                <w:rFonts w:ascii="Verdana" w:hAnsi="Verdana"/>
                <w:noProof/>
                <w:sz w:val="22"/>
                <w:szCs w:val="22"/>
                <w:rPrChange w:id="287" w:author="Kevin LACHAUD (CHUB)" w:date="2024-10-24T14:58:00Z">
                  <w:rPr>
                    <w:rStyle w:val="Lienhypertexte"/>
                    <w:noProof/>
                  </w:rPr>
                </w:rPrChange>
              </w:rPr>
              <w:fldChar w:fldCharType="end"/>
            </w:r>
          </w:ins>
        </w:p>
        <w:p>
          <w:pPr>
            <w:pStyle w:val="TM2"/>
            <w:tabs>
              <w:tab w:val="left" w:pos="660"/>
              <w:tab w:val="right" w:leader="dot" w:pos="9062"/>
            </w:tabs>
            <w:rPr>
              <w:ins w:id="288" w:author="Kevin LACHAUD (CHUB)" w:date="2024-10-24T14:58:00Z"/>
              <w:rFonts w:ascii="Verdana" w:eastAsiaTheme="minorEastAsia" w:hAnsi="Verdana" w:cstheme="minorBidi"/>
              <w:smallCaps w:val="0"/>
              <w:noProof/>
              <w:color w:val="auto"/>
              <w:sz w:val="22"/>
              <w:szCs w:val="22"/>
              <w:lang w:eastAsia="fr-FR"/>
              <w:rPrChange w:id="289" w:author="Kevin LACHAUD (CHUB)" w:date="2024-10-24T14:58:00Z">
                <w:rPr>
                  <w:ins w:id="290" w:author="Kevin LACHAUD (CHUB)" w:date="2024-10-24T14:58:00Z"/>
                  <w:rFonts w:asciiTheme="minorHAnsi" w:eastAsiaTheme="minorEastAsia" w:hAnsiTheme="minorHAnsi" w:cstheme="minorBidi"/>
                  <w:smallCaps w:val="0"/>
                  <w:noProof/>
                  <w:color w:val="auto"/>
                  <w:sz w:val="22"/>
                  <w:szCs w:val="22"/>
                  <w:lang w:eastAsia="fr-FR"/>
                </w:rPr>
              </w:rPrChange>
            </w:rPr>
          </w:pPr>
          <w:ins w:id="291" w:author="Kevin LACHAUD (CHUB)" w:date="2024-10-24T14:58:00Z">
            <w:r>
              <w:rPr>
                <w:rStyle w:val="Lienhypertexte"/>
                <w:rFonts w:ascii="Verdana" w:hAnsi="Verdana"/>
                <w:noProof/>
                <w:sz w:val="22"/>
                <w:szCs w:val="22"/>
                <w:rPrChange w:id="292" w:author="Kevin LACHAUD (CHUB)" w:date="2024-10-24T14:58:00Z">
                  <w:rPr>
                    <w:rStyle w:val="Lienhypertexte"/>
                    <w:noProof/>
                  </w:rPr>
                </w:rPrChange>
              </w:rPr>
              <w:fldChar w:fldCharType="begin"/>
            </w:r>
            <w:r>
              <w:rPr>
                <w:rStyle w:val="Lienhypertexte"/>
                <w:rFonts w:ascii="Verdana" w:hAnsi="Verdana"/>
                <w:noProof/>
                <w:sz w:val="22"/>
                <w:szCs w:val="22"/>
                <w:rPrChange w:id="293" w:author="Kevin LACHAUD (CHUB)" w:date="2024-10-24T14:58:00Z">
                  <w:rPr>
                    <w:rStyle w:val="Lienhypertexte"/>
                    <w:noProof/>
                  </w:rPr>
                </w:rPrChange>
              </w:rPr>
              <w:instrText xml:space="preserve"> </w:instrText>
            </w:r>
            <w:r>
              <w:rPr>
                <w:rFonts w:ascii="Verdana" w:hAnsi="Verdana"/>
                <w:noProof/>
                <w:sz w:val="22"/>
                <w:szCs w:val="22"/>
                <w:rPrChange w:id="294" w:author="Kevin LACHAUD (CHUB)" w:date="2024-10-24T14:58:00Z">
                  <w:rPr>
                    <w:noProof/>
                  </w:rPr>
                </w:rPrChange>
              </w:rPr>
              <w:instrText>HYPERLINK \l "_Toc180674360"</w:instrText>
            </w:r>
            <w:r>
              <w:rPr>
                <w:rStyle w:val="Lienhypertexte"/>
                <w:rFonts w:ascii="Verdana" w:hAnsi="Verdana"/>
                <w:noProof/>
                <w:sz w:val="22"/>
                <w:szCs w:val="22"/>
                <w:rPrChange w:id="295" w:author="Kevin LACHAUD (CHUB)" w:date="2024-10-24T14:58:00Z">
                  <w:rPr>
                    <w:rStyle w:val="Lienhypertexte"/>
                    <w:noProof/>
                  </w:rPr>
                </w:rPrChange>
              </w:rPr>
              <w:instrText xml:space="preserve"> </w:instrText>
            </w:r>
            <w:r>
              <w:rPr>
                <w:rStyle w:val="Lienhypertexte"/>
                <w:rFonts w:ascii="Verdana" w:hAnsi="Verdana"/>
                <w:noProof/>
                <w:sz w:val="22"/>
                <w:szCs w:val="22"/>
                <w:rPrChange w:id="296" w:author="Kevin LACHAUD (CHUB)" w:date="2024-10-24T14:58:00Z">
                  <w:rPr>
                    <w:rStyle w:val="Lienhypertexte"/>
                    <w:noProof/>
                  </w:rPr>
                </w:rPrChange>
              </w:rPr>
            </w:r>
            <w:r>
              <w:rPr>
                <w:rStyle w:val="Lienhypertexte"/>
                <w:rFonts w:ascii="Verdana" w:hAnsi="Verdana"/>
                <w:noProof/>
                <w:sz w:val="22"/>
                <w:szCs w:val="22"/>
                <w:rPrChange w:id="297"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298" w:author="Kevin LACHAUD (CHUB)" w:date="2024-10-24T14:58:00Z">
                  <w:rPr>
                    <w:rStyle w:val="Lienhypertexte"/>
                    <w:rFonts w:eastAsia="Trebuchet MS"/>
                    <w:bCs/>
                    <w:iCs/>
                    <w:noProof/>
                  </w:rPr>
                </w:rPrChange>
              </w:rPr>
              <w:t>2)</w:t>
            </w:r>
            <w:r>
              <w:rPr>
                <w:rFonts w:ascii="Verdana" w:eastAsiaTheme="minorEastAsia" w:hAnsi="Verdana" w:cstheme="minorBidi"/>
                <w:smallCaps w:val="0"/>
                <w:noProof/>
                <w:color w:val="auto"/>
                <w:sz w:val="22"/>
                <w:szCs w:val="22"/>
                <w:lang w:eastAsia="fr-FR"/>
                <w:rPrChange w:id="299"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300" w:author="Kevin LACHAUD (CHUB)" w:date="2024-10-24T14:58:00Z">
                  <w:rPr>
                    <w:rStyle w:val="Lienhypertexte"/>
                    <w:rFonts w:eastAsia="Trebuchet MS"/>
                    <w:bCs/>
                    <w:iCs/>
                    <w:noProof/>
                  </w:rPr>
                </w:rPrChange>
              </w:rPr>
              <w:t>Assurance Tous Risques Chantier</w:t>
            </w:r>
            <w:r>
              <w:rPr>
                <w:rFonts w:ascii="Verdana" w:hAnsi="Verdana"/>
                <w:noProof/>
                <w:webHidden/>
                <w:sz w:val="22"/>
                <w:szCs w:val="22"/>
                <w:rPrChange w:id="301" w:author="Kevin LACHAUD (CHUB)" w:date="2024-10-24T14:58:00Z">
                  <w:rPr>
                    <w:noProof/>
                    <w:webHidden/>
                  </w:rPr>
                </w:rPrChange>
              </w:rPr>
              <w:tab/>
            </w:r>
            <w:r>
              <w:rPr>
                <w:rFonts w:ascii="Verdana" w:hAnsi="Verdana"/>
                <w:noProof/>
                <w:webHidden/>
                <w:sz w:val="22"/>
                <w:szCs w:val="22"/>
                <w:rPrChange w:id="302" w:author="Kevin LACHAUD (CHUB)" w:date="2024-10-24T14:58:00Z">
                  <w:rPr>
                    <w:noProof/>
                    <w:webHidden/>
                  </w:rPr>
                </w:rPrChange>
              </w:rPr>
              <w:fldChar w:fldCharType="begin"/>
            </w:r>
            <w:r>
              <w:rPr>
                <w:rFonts w:ascii="Verdana" w:hAnsi="Verdana"/>
                <w:noProof/>
                <w:webHidden/>
                <w:sz w:val="22"/>
                <w:szCs w:val="22"/>
                <w:rPrChange w:id="303" w:author="Kevin LACHAUD (CHUB)" w:date="2024-10-24T14:58:00Z">
                  <w:rPr>
                    <w:noProof/>
                    <w:webHidden/>
                  </w:rPr>
                </w:rPrChange>
              </w:rPr>
              <w:instrText xml:space="preserve"> PAGEREF _Toc180674360 \h </w:instrText>
            </w:r>
            <w:r>
              <w:rPr>
                <w:rFonts w:ascii="Verdana" w:hAnsi="Verdana"/>
                <w:noProof/>
                <w:webHidden/>
                <w:sz w:val="22"/>
                <w:szCs w:val="22"/>
                <w:rPrChange w:id="304" w:author="Kevin LACHAUD (CHUB)" w:date="2024-10-24T14:58:00Z">
                  <w:rPr>
                    <w:noProof/>
                    <w:webHidden/>
                  </w:rPr>
                </w:rPrChange>
              </w:rPr>
            </w:r>
          </w:ins>
          <w:r>
            <w:rPr>
              <w:rFonts w:ascii="Verdana" w:hAnsi="Verdana"/>
              <w:noProof/>
              <w:webHidden/>
              <w:sz w:val="22"/>
              <w:szCs w:val="22"/>
              <w:rPrChange w:id="305" w:author="Kevin LACHAUD (CHUB)" w:date="2024-10-24T14:58:00Z">
                <w:rPr>
                  <w:noProof/>
                  <w:webHidden/>
                </w:rPr>
              </w:rPrChange>
            </w:rPr>
            <w:fldChar w:fldCharType="separate"/>
          </w:r>
          <w:ins w:id="306" w:author="Kevin LACHAUD (CHUB)" w:date="2024-10-24T14:58:00Z">
            <w:r>
              <w:rPr>
                <w:rFonts w:ascii="Verdana" w:hAnsi="Verdana"/>
                <w:noProof/>
                <w:webHidden/>
                <w:sz w:val="22"/>
                <w:szCs w:val="22"/>
                <w:rPrChange w:id="307" w:author="Kevin LACHAUD (CHUB)" w:date="2024-10-24T14:58:00Z">
                  <w:rPr>
                    <w:noProof/>
                    <w:webHidden/>
                  </w:rPr>
                </w:rPrChange>
              </w:rPr>
              <w:t>6</w:t>
            </w:r>
            <w:r>
              <w:rPr>
                <w:rFonts w:ascii="Verdana" w:hAnsi="Verdana"/>
                <w:noProof/>
                <w:webHidden/>
                <w:sz w:val="22"/>
                <w:szCs w:val="22"/>
                <w:rPrChange w:id="308" w:author="Kevin LACHAUD (CHUB)" w:date="2024-10-24T14:58:00Z">
                  <w:rPr>
                    <w:noProof/>
                    <w:webHidden/>
                  </w:rPr>
                </w:rPrChange>
              </w:rPr>
              <w:fldChar w:fldCharType="end"/>
            </w:r>
            <w:r>
              <w:rPr>
                <w:rStyle w:val="Lienhypertexte"/>
                <w:rFonts w:ascii="Verdana" w:hAnsi="Verdana"/>
                <w:noProof/>
                <w:sz w:val="22"/>
                <w:szCs w:val="22"/>
                <w:rPrChange w:id="309" w:author="Kevin LACHAUD (CHUB)" w:date="2024-10-24T14:58:00Z">
                  <w:rPr>
                    <w:rStyle w:val="Lienhypertexte"/>
                    <w:noProof/>
                  </w:rPr>
                </w:rPrChange>
              </w:rPr>
              <w:fldChar w:fldCharType="end"/>
            </w:r>
          </w:ins>
        </w:p>
        <w:p>
          <w:pPr>
            <w:pStyle w:val="TM2"/>
            <w:tabs>
              <w:tab w:val="left" w:pos="660"/>
              <w:tab w:val="right" w:leader="dot" w:pos="9062"/>
            </w:tabs>
            <w:rPr>
              <w:ins w:id="310" w:author="Kevin LACHAUD (CHUB)" w:date="2024-10-24T14:58:00Z"/>
              <w:rFonts w:ascii="Verdana" w:eastAsiaTheme="minorEastAsia" w:hAnsi="Verdana" w:cstheme="minorBidi"/>
              <w:smallCaps w:val="0"/>
              <w:noProof/>
              <w:color w:val="auto"/>
              <w:sz w:val="22"/>
              <w:szCs w:val="22"/>
              <w:lang w:eastAsia="fr-FR"/>
              <w:rPrChange w:id="311" w:author="Kevin LACHAUD (CHUB)" w:date="2024-10-24T14:58:00Z">
                <w:rPr>
                  <w:ins w:id="312" w:author="Kevin LACHAUD (CHUB)" w:date="2024-10-24T14:58:00Z"/>
                  <w:rFonts w:asciiTheme="minorHAnsi" w:eastAsiaTheme="minorEastAsia" w:hAnsiTheme="minorHAnsi" w:cstheme="minorBidi"/>
                  <w:smallCaps w:val="0"/>
                  <w:noProof/>
                  <w:color w:val="auto"/>
                  <w:sz w:val="22"/>
                  <w:szCs w:val="22"/>
                  <w:lang w:eastAsia="fr-FR"/>
                </w:rPr>
              </w:rPrChange>
            </w:rPr>
          </w:pPr>
          <w:ins w:id="313" w:author="Kevin LACHAUD (CHUB)" w:date="2024-10-24T14:58:00Z">
            <w:r>
              <w:rPr>
                <w:rStyle w:val="Lienhypertexte"/>
                <w:rFonts w:ascii="Verdana" w:hAnsi="Verdana"/>
                <w:noProof/>
                <w:sz w:val="22"/>
                <w:szCs w:val="22"/>
                <w:rPrChange w:id="314" w:author="Kevin LACHAUD (CHUB)" w:date="2024-10-24T14:58:00Z">
                  <w:rPr>
                    <w:rStyle w:val="Lienhypertexte"/>
                    <w:noProof/>
                  </w:rPr>
                </w:rPrChange>
              </w:rPr>
              <w:fldChar w:fldCharType="begin"/>
            </w:r>
            <w:r>
              <w:rPr>
                <w:rStyle w:val="Lienhypertexte"/>
                <w:rFonts w:ascii="Verdana" w:hAnsi="Verdana"/>
                <w:noProof/>
                <w:sz w:val="22"/>
                <w:szCs w:val="22"/>
                <w:rPrChange w:id="315" w:author="Kevin LACHAUD (CHUB)" w:date="2024-10-24T14:58:00Z">
                  <w:rPr>
                    <w:rStyle w:val="Lienhypertexte"/>
                    <w:noProof/>
                  </w:rPr>
                </w:rPrChange>
              </w:rPr>
              <w:instrText xml:space="preserve"> </w:instrText>
            </w:r>
            <w:r>
              <w:rPr>
                <w:rFonts w:ascii="Verdana" w:hAnsi="Verdana"/>
                <w:noProof/>
                <w:sz w:val="22"/>
                <w:szCs w:val="22"/>
                <w:rPrChange w:id="316" w:author="Kevin LACHAUD (CHUB)" w:date="2024-10-24T14:58:00Z">
                  <w:rPr>
                    <w:noProof/>
                  </w:rPr>
                </w:rPrChange>
              </w:rPr>
              <w:instrText>HYPERLINK \l "_Toc180674361"</w:instrText>
            </w:r>
            <w:r>
              <w:rPr>
                <w:rStyle w:val="Lienhypertexte"/>
                <w:rFonts w:ascii="Verdana" w:hAnsi="Verdana"/>
                <w:noProof/>
                <w:sz w:val="22"/>
                <w:szCs w:val="22"/>
                <w:rPrChange w:id="317" w:author="Kevin LACHAUD (CHUB)" w:date="2024-10-24T14:58:00Z">
                  <w:rPr>
                    <w:rStyle w:val="Lienhypertexte"/>
                    <w:noProof/>
                  </w:rPr>
                </w:rPrChange>
              </w:rPr>
              <w:instrText xml:space="preserve"> </w:instrText>
            </w:r>
            <w:r>
              <w:rPr>
                <w:rStyle w:val="Lienhypertexte"/>
                <w:rFonts w:ascii="Verdana" w:hAnsi="Verdana"/>
                <w:noProof/>
                <w:sz w:val="22"/>
                <w:szCs w:val="22"/>
                <w:rPrChange w:id="318" w:author="Kevin LACHAUD (CHUB)" w:date="2024-10-24T14:58:00Z">
                  <w:rPr>
                    <w:rStyle w:val="Lienhypertexte"/>
                    <w:noProof/>
                  </w:rPr>
                </w:rPrChange>
              </w:rPr>
            </w:r>
            <w:r>
              <w:rPr>
                <w:rStyle w:val="Lienhypertexte"/>
                <w:rFonts w:ascii="Verdana" w:hAnsi="Verdana"/>
                <w:noProof/>
                <w:sz w:val="22"/>
                <w:szCs w:val="22"/>
                <w:rPrChange w:id="319"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320" w:author="Kevin LACHAUD (CHUB)" w:date="2024-10-24T14:58:00Z">
                  <w:rPr>
                    <w:rStyle w:val="Lienhypertexte"/>
                    <w:rFonts w:eastAsia="Trebuchet MS"/>
                    <w:bCs/>
                    <w:iCs/>
                    <w:noProof/>
                  </w:rPr>
                </w:rPrChange>
              </w:rPr>
              <w:t>3)</w:t>
            </w:r>
            <w:r>
              <w:rPr>
                <w:rFonts w:ascii="Verdana" w:eastAsiaTheme="minorEastAsia" w:hAnsi="Verdana" w:cstheme="minorBidi"/>
                <w:smallCaps w:val="0"/>
                <w:noProof/>
                <w:color w:val="auto"/>
                <w:sz w:val="22"/>
                <w:szCs w:val="22"/>
                <w:lang w:eastAsia="fr-FR"/>
                <w:rPrChange w:id="321"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322" w:author="Kevin LACHAUD (CHUB)" w:date="2024-10-24T14:58:00Z">
                  <w:rPr>
                    <w:rStyle w:val="Lienhypertexte"/>
                    <w:rFonts w:eastAsia="Trebuchet MS"/>
                    <w:bCs/>
                    <w:iCs/>
                    <w:noProof/>
                  </w:rPr>
                </w:rPrChange>
              </w:rPr>
              <w:t>Assurance RC Maître d’ouvrage</w:t>
            </w:r>
            <w:r>
              <w:rPr>
                <w:rFonts w:ascii="Verdana" w:hAnsi="Verdana"/>
                <w:noProof/>
                <w:webHidden/>
                <w:sz w:val="22"/>
                <w:szCs w:val="22"/>
                <w:rPrChange w:id="323" w:author="Kevin LACHAUD (CHUB)" w:date="2024-10-24T14:58:00Z">
                  <w:rPr>
                    <w:noProof/>
                    <w:webHidden/>
                  </w:rPr>
                </w:rPrChange>
              </w:rPr>
              <w:tab/>
            </w:r>
            <w:r>
              <w:rPr>
                <w:rFonts w:ascii="Verdana" w:hAnsi="Verdana"/>
                <w:noProof/>
                <w:webHidden/>
                <w:sz w:val="22"/>
                <w:szCs w:val="22"/>
                <w:rPrChange w:id="324" w:author="Kevin LACHAUD (CHUB)" w:date="2024-10-24T14:58:00Z">
                  <w:rPr>
                    <w:noProof/>
                    <w:webHidden/>
                  </w:rPr>
                </w:rPrChange>
              </w:rPr>
              <w:fldChar w:fldCharType="begin"/>
            </w:r>
            <w:r>
              <w:rPr>
                <w:rFonts w:ascii="Verdana" w:hAnsi="Verdana"/>
                <w:noProof/>
                <w:webHidden/>
                <w:sz w:val="22"/>
                <w:szCs w:val="22"/>
                <w:rPrChange w:id="325" w:author="Kevin LACHAUD (CHUB)" w:date="2024-10-24T14:58:00Z">
                  <w:rPr>
                    <w:noProof/>
                    <w:webHidden/>
                  </w:rPr>
                </w:rPrChange>
              </w:rPr>
              <w:instrText xml:space="preserve"> PAGEREF _Toc180674361 \h </w:instrText>
            </w:r>
            <w:r>
              <w:rPr>
                <w:rFonts w:ascii="Verdana" w:hAnsi="Verdana"/>
                <w:noProof/>
                <w:webHidden/>
                <w:sz w:val="22"/>
                <w:szCs w:val="22"/>
                <w:rPrChange w:id="326" w:author="Kevin LACHAUD (CHUB)" w:date="2024-10-24T14:58:00Z">
                  <w:rPr>
                    <w:noProof/>
                    <w:webHidden/>
                  </w:rPr>
                </w:rPrChange>
              </w:rPr>
            </w:r>
          </w:ins>
          <w:r>
            <w:rPr>
              <w:rFonts w:ascii="Verdana" w:hAnsi="Verdana"/>
              <w:noProof/>
              <w:webHidden/>
              <w:sz w:val="22"/>
              <w:szCs w:val="22"/>
              <w:rPrChange w:id="327" w:author="Kevin LACHAUD (CHUB)" w:date="2024-10-24T14:58:00Z">
                <w:rPr>
                  <w:noProof/>
                  <w:webHidden/>
                </w:rPr>
              </w:rPrChange>
            </w:rPr>
            <w:fldChar w:fldCharType="separate"/>
          </w:r>
          <w:ins w:id="328" w:author="Kevin LACHAUD (CHUB)" w:date="2024-10-24T14:58:00Z">
            <w:r>
              <w:rPr>
                <w:rFonts w:ascii="Verdana" w:hAnsi="Verdana"/>
                <w:noProof/>
                <w:webHidden/>
                <w:sz w:val="22"/>
                <w:szCs w:val="22"/>
                <w:rPrChange w:id="329" w:author="Kevin LACHAUD (CHUB)" w:date="2024-10-24T14:58:00Z">
                  <w:rPr>
                    <w:noProof/>
                    <w:webHidden/>
                  </w:rPr>
                </w:rPrChange>
              </w:rPr>
              <w:t>6</w:t>
            </w:r>
            <w:r>
              <w:rPr>
                <w:rFonts w:ascii="Verdana" w:hAnsi="Verdana"/>
                <w:noProof/>
                <w:webHidden/>
                <w:sz w:val="22"/>
                <w:szCs w:val="22"/>
                <w:rPrChange w:id="330" w:author="Kevin LACHAUD (CHUB)" w:date="2024-10-24T14:58:00Z">
                  <w:rPr>
                    <w:noProof/>
                    <w:webHidden/>
                  </w:rPr>
                </w:rPrChange>
              </w:rPr>
              <w:fldChar w:fldCharType="end"/>
            </w:r>
            <w:r>
              <w:rPr>
                <w:rStyle w:val="Lienhypertexte"/>
                <w:rFonts w:ascii="Verdana" w:hAnsi="Verdana"/>
                <w:noProof/>
                <w:sz w:val="22"/>
                <w:szCs w:val="22"/>
                <w:rPrChange w:id="331" w:author="Kevin LACHAUD (CHUB)" w:date="2024-10-24T14:58:00Z">
                  <w:rPr>
                    <w:rStyle w:val="Lienhypertexte"/>
                    <w:noProof/>
                  </w:rPr>
                </w:rPrChange>
              </w:rPr>
              <w:fldChar w:fldCharType="end"/>
            </w:r>
          </w:ins>
        </w:p>
        <w:p>
          <w:pPr>
            <w:pStyle w:val="TM2"/>
            <w:tabs>
              <w:tab w:val="left" w:pos="660"/>
              <w:tab w:val="right" w:leader="dot" w:pos="9062"/>
            </w:tabs>
            <w:rPr>
              <w:ins w:id="332" w:author="Kevin LACHAUD (CHUB)" w:date="2024-10-24T14:58:00Z"/>
              <w:rFonts w:ascii="Verdana" w:eastAsiaTheme="minorEastAsia" w:hAnsi="Verdana" w:cstheme="minorBidi"/>
              <w:smallCaps w:val="0"/>
              <w:noProof/>
              <w:color w:val="auto"/>
              <w:sz w:val="22"/>
              <w:szCs w:val="22"/>
              <w:lang w:eastAsia="fr-FR"/>
              <w:rPrChange w:id="333" w:author="Kevin LACHAUD (CHUB)" w:date="2024-10-24T14:58:00Z">
                <w:rPr>
                  <w:ins w:id="334" w:author="Kevin LACHAUD (CHUB)" w:date="2024-10-24T14:58:00Z"/>
                  <w:rFonts w:asciiTheme="minorHAnsi" w:eastAsiaTheme="minorEastAsia" w:hAnsiTheme="minorHAnsi" w:cstheme="minorBidi"/>
                  <w:smallCaps w:val="0"/>
                  <w:noProof/>
                  <w:color w:val="auto"/>
                  <w:sz w:val="22"/>
                  <w:szCs w:val="22"/>
                  <w:lang w:eastAsia="fr-FR"/>
                </w:rPr>
              </w:rPrChange>
            </w:rPr>
          </w:pPr>
          <w:ins w:id="335" w:author="Kevin LACHAUD (CHUB)" w:date="2024-10-24T14:58:00Z">
            <w:r>
              <w:rPr>
                <w:rStyle w:val="Lienhypertexte"/>
                <w:rFonts w:ascii="Verdana" w:hAnsi="Verdana"/>
                <w:noProof/>
                <w:sz w:val="22"/>
                <w:szCs w:val="22"/>
                <w:rPrChange w:id="336" w:author="Kevin LACHAUD (CHUB)" w:date="2024-10-24T14:58:00Z">
                  <w:rPr>
                    <w:rStyle w:val="Lienhypertexte"/>
                    <w:noProof/>
                  </w:rPr>
                </w:rPrChange>
              </w:rPr>
              <w:fldChar w:fldCharType="begin"/>
            </w:r>
            <w:r>
              <w:rPr>
                <w:rStyle w:val="Lienhypertexte"/>
                <w:rFonts w:ascii="Verdana" w:hAnsi="Verdana"/>
                <w:noProof/>
                <w:sz w:val="22"/>
                <w:szCs w:val="22"/>
                <w:rPrChange w:id="337" w:author="Kevin LACHAUD (CHUB)" w:date="2024-10-24T14:58:00Z">
                  <w:rPr>
                    <w:rStyle w:val="Lienhypertexte"/>
                    <w:noProof/>
                  </w:rPr>
                </w:rPrChange>
              </w:rPr>
              <w:instrText xml:space="preserve"> </w:instrText>
            </w:r>
            <w:r>
              <w:rPr>
                <w:rFonts w:ascii="Verdana" w:hAnsi="Verdana"/>
                <w:noProof/>
                <w:sz w:val="22"/>
                <w:szCs w:val="22"/>
                <w:rPrChange w:id="338" w:author="Kevin LACHAUD (CHUB)" w:date="2024-10-24T14:58:00Z">
                  <w:rPr>
                    <w:noProof/>
                  </w:rPr>
                </w:rPrChange>
              </w:rPr>
              <w:instrText>HYPERLINK \l "_Toc180674362"</w:instrText>
            </w:r>
            <w:r>
              <w:rPr>
                <w:rStyle w:val="Lienhypertexte"/>
                <w:rFonts w:ascii="Verdana" w:hAnsi="Verdana"/>
                <w:noProof/>
                <w:sz w:val="22"/>
                <w:szCs w:val="22"/>
                <w:rPrChange w:id="339" w:author="Kevin LACHAUD (CHUB)" w:date="2024-10-24T14:58:00Z">
                  <w:rPr>
                    <w:rStyle w:val="Lienhypertexte"/>
                    <w:noProof/>
                  </w:rPr>
                </w:rPrChange>
              </w:rPr>
              <w:instrText xml:space="preserve"> </w:instrText>
            </w:r>
            <w:r>
              <w:rPr>
                <w:rStyle w:val="Lienhypertexte"/>
                <w:rFonts w:ascii="Verdana" w:hAnsi="Verdana"/>
                <w:noProof/>
                <w:sz w:val="22"/>
                <w:szCs w:val="22"/>
                <w:rPrChange w:id="340" w:author="Kevin LACHAUD (CHUB)" w:date="2024-10-24T14:58:00Z">
                  <w:rPr>
                    <w:rStyle w:val="Lienhypertexte"/>
                    <w:noProof/>
                  </w:rPr>
                </w:rPrChange>
              </w:rPr>
            </w:r>
            <w:r>
              <w:rPr>
                <w:rStyle w:val="Lienhypertexte"/>
                <w:rFonts w:ascii="Verdana" w:hAnsi="Verdana"/>
                <w:noProof/>
                <w:sz w:val="22"/>
                <w:szCs w:val="22"/>
                <w:rPrChange w:id="341"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342" w:author="Kevin LACHAUD (CHUB)" w:date="2024-10-24T14:58:00Z">
                  <w:rPr>
                    <w:rStyle w:val="Lienhypertexte"/>
                    <w:rFonts w:eastAsia="Trebuchet MS"/>
                    <w:bCs/>
                    <w:iCs/>
                    <w:noProof/>
                  </w:rPr>
                </w:rPrChange>
              </w:rPr>
              <w:t>4)</w:t>
            </w:r>
            <w:r>
              <w:rPr>
                <w:rFonts w:ascii="Verdana" w:eastAsiaTheme="minorEastAsia" w:hAnsi="Verdana" w:cstheme="minorBidi"/>
                <w:smallCaps w:val="0"/>
                <w:noProof/>
                <w:color w:val="auto"/>
                <w:sz w:val="22"/>
                <w:szCs w:val="22"/>
                <w:lang w:eastAsia="fr-FR"/>
                <w:rPrChange w:id="343"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344" w:author="Kevin LACHAUD (CHUB)" w:date="2024-10-24T14:58:00Z">
                  <w:rPr>
                    <w:rStyle w:val="Lienhypertexte"/>
                    <w:rFonts w:eastAsia="Trebuchet MS"/>
                    <w:bCs/>
                    <w:iCs/>
                    <w:noProof/>
                  </w:rPr>
                </w:rPrChange>
              </w:rPr>
              <w:t>Contrat Collectif de Responsabilité Décennale (CCRD)</w:t>
            </w:r>
            <w:r>
              <w:rPr>
                <w:rFonts w:ascii="Verdana" w:hAnsi="Verdana"/>
                <w:noProof/>
                <w:webHidden/>
                <w:sz w:val="22"/>
                <w:szCs w:val="22"/>
                <w:rPrChange w:id="345" w:author="Kevin LACHAUD (CHUB)" w:date="2024-10-24T14:58:00Z">
                  <w:rPr>
                    <w:noProof/>
                    <w:webHidden/>
                  </w:rPr>
                </w:rPrChange>
              </w:rPr>
              <w:tab/>
            </w:r>
            <w:r>
              <w:rPr>
                <w:rFonts w:ascii="Verdana" w:hAnsi="Verdana"/>
                <w:noProof/>
                <w:webHidden/>
                <w:sz w:val="22"/>
                <w:szCs w:val="22"/>
                <w:rPrChange w:id="346" w:author="Kevin LACHAUD (CHUB)" w:date="2024-10-24T14:58:00Z">
                  <w:rPr>
                    <w:noProof/>
                    <w:webHidden/>
                  </w:rPr>
                </w:rPrChange>
              </w:rPr>
              <w:fldChar w:fldCharType="begin"/>
            </w:r>
            <w:r>
              <w:rPr>
                <w:rFonts w:ascii="Verdana" w:hAnsi="Verdana"/>
                <w:noProof/>
                <w:webHidden/>
                <w:sz w:val="22"/>
                <w:szCs w:val="22"/>
                <w:rPrChange w:id="347" w:author="Kevin LACHAUD (CHUB)" w:date="2024-10-24T14:58:00Z">
                  <w:rPr>
                    <w:noProof/>
                    <w:webHidden/>
                  </w:rPr>
                </w:rPrChange>
              </w:rPr>
              <w:instrText xml:space="preserve"> PAGEREF _Toc180674362 \h </w:instrText>
            </w:r>
            <w:r>
              <w:rPr>
                <w:rFonts w:ascii="Verdana" w:hAnsi="Verdana"/>
                <w:noProof/>
                <w:webHidden/>
                <w:sz w:val="22"/>
                <w:szCs w:val="22"/>
                <w:rPrChange w:id="348" w:author="Kevin LACHAUD (CHUB)" w:date="2024-10-24T14:58:00Z">
                  <w:rPr>
                    <w:noProof/>
                    <w:webHidden/>
                  </w:rPr>
                </w:rPrChange>
              </w:rPr>
            </w:r>
          </w:ins>
          <w:r>
            <w:rPr>
              <w:rFonts w:ascii="Verdana" w:hAnsi="Verdana"/>
              <w:noProof/>
              <w:webHidden/>
              <w:sz w:val="22"/>
              <w:szCs w:val="22"/>
              <w:rPrChange w:id="349" w:author="Kevin LACHAUD (CHUB)" w:date="2024-10-24T14:58:00Z">
                <w:rPr>
                  <w:noProof/>
                  <w:webHidden/>
                </w:rPr>
              </w:rPrChange>
            </w:rPr>
            <w:fldChar w:fldCharType="separate"/>
          </w:r>
          <w:ins w:id="350" w:author="Kevin LACHAUD (CHUB)" w:date="2024-10-24T14:58:00Z">
            <w:r>
              <w:rPr>
                <w:rFonts w:ascii="Verdana" w:hAnsi="Verdana"/>
                <w:noProof/>
                <w:webHidden/>
                <w:sz w:val="22"/>
                <w:szCs w:val="22"/>
                <w:rPrChange w:id="351" w:author="Kevin LACHAUD (CHUB)" w:date="2024-10-24T14:58:00Z">
                  <w:rPr>
                    <w:noProof/>
                    <w:webHidden/>
                  </w:rPr>
                </w:rPrChange>
              </w:rPr>
              <w:t>7</w:t>
            </w:r>
            <w:r>
              <w:rPr>
                <w:rFonts w:ascii="Verdana" w:hAnsi="Verdana"/>
                <w:noProof/>
                <w:webHidden/>
                <w:sz w:val="22"/>
                <w:szCs w:val="22"/>
                <w:rPrChange w:id="352" w:author="Kevin LACHAUD (CHUB)" w:date="2024-10-24T14:58:00Z">
                  <w:rPr>
                    <w:noProof/>
                    <w:webHidden/>
                  </w:rPr>
                </w:rPrChange>
              </w:rPr>
              <w:fldChar w:fldCharType="end"/>
            </w:r>
            <w:r>
              <w:rPr>
                <w:rStyle w:val="Lienhypertexte"/>
                <w:rFonts w:ascii="Verdana" w:hAnsi="Verdana"/>
                <w:noProof/>
                <w:sz w:val="22"/>
                <w:szCs w:val="22"/>
                <w:rPrChange w:id="353" w:author="Kevin LACHAUD (CHUB)" w:date="2024-10-24T14:58:00Z">
                  <w:rPr>
                    <w:rStyle w:val="Lienhypertexte"/>
                    <w:noProof/>
                  </w:rPr>
                </w:rPrChange>
              </w:rPr>
              <w:fldChar w:fldCharType="end"/>
            </w:r>
          </w:ins>
        </w:p>
        <w:p>
          <w:pPr>
            <w:pStyle w:val="TM1"/>
            <w:tabs>
              <w:tab w:val="right" w:leader="dot" w:pos="9062"/>
            </w:tabs>
            <w:rPr>
              <w:ins w:id="354" w:author="Kevin LACHAUD (CHUB)" w:date="2024-10-24T14:58:00Z"/>
              <w:rFonts w:ascii="Verdana" w:eastAsiaTheme="minorEastAsia" w:hAnsi="Verdana" w:cstheme="minorBidi"/>
              <w:b w:val="0"/>
              <w:bCs w:val="0"/>
              <w:caps w:val="0"/>
              <w:noProof/>
              <w:color w:val="auto"/>
              <w:sz w:val="22"/>
              <w:szCs w:val="22"/>
              <w:lang w:eastAsia="fr-FR"/>
              <w:rPrChange w:id="355" w:author="Kevin LACHAUD (CHUB)" w:date="2024-10-24T14:58:00Z">
                <w:rPr>
                  <w:ins w:id="356"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357" w:author="Kevin LACHAUD (CHUB)" w:date="2024-10-24T14:58:00Z">
            <w:r>
              <w:rPr>
                <w:rStyle w:val="Lienhypertexte"/>
                <w:rFonts w:ascii="Verdana" w:hAnsi="Verdana"/>
                <w:noProof/>
                <w:sz w:val="22"/>
                <w:szCs w:val="22"/>
                <w:rPrChange w:id="358" w:author="Kevin LACHAUD (CHUB)" w:date="2024-10-24T14:58:00Z">
                  <w:rPr>
                    <w:rStyle w:val="Lienhypertexte"/>
                    <w:noProof/>
                  </w:rPr>
                </w:rPrChange>
              </w:rPr>
              <w:fldChar w:fldCharType="begin"/>
            </w:r>
            <w:r>
              <w:rPr>
                <w:rStyle w:val="Lienhypertexte"/>
                <w:rFonts w:ascii="Verdana" w:hAnsi="Verdana"/>
                <w:noProof/>
                <w:sz w:val="22"/>
                <w:szCs w:val="22"/>
                <w:rPrChange w:id="359" w:author="Kevin LACHAUD (CHUB)" w:date="2024-10-24T14:58:00Z">
                  <w:rPr>
                    <w:rStyle w:val="Lienhypertexte"/>
                    <w:noProof/>
                  </w:rPr>
                </w:rPrChange>
              </w:rPr>
              <w:instrText xml:space="preserve"> </w:instrText>
            </w:r>
            <w:r>
              <w:rPr>
                <w:rFonts w:ascii="Verdana" w:hAnsi="Verdana"/>
                <w:noProof/>
                <w:sz w:val="22"/>
                <w:szCs w:val="22"/>
                <w:rPrChange w:id="360" w:author="Kevin LACHAUD (CHUB)" w:date="2024-10-24T14:58:00Z">
                  <w:rPr>
                    <w:noProof/>
                  </w:rPr>
                </w:rPrChange>
              </w:rPr>
              <w:instrText>HYPERLINK \l "_Toc180674363"</w:instrText>
            </w:r>
            <w:r>
              <w:rPr>
                <w:rStyle w:val="Lienhypertexte"/>
                <w:rFonts w:ascii="Verdana" w:hAnsi="Verdana"/>
                <w:noProof/>
                <w:sz w:val="22"/>
                <w:szCs w:val="22"/>
                <w:rPrChange w:id="361" w:author="Kevin LACHAUD (CHUB)" w:date="2024-10-24T14:58:00Z">
                  <w:rPr>
                    <w:rStyle w:val="Lienhypertexte"/>
                    <w:noProof/>
                  </w:rPr>
                </w:rPrChange>
              </w:rPr>
              <w:instrText xml:space="preserve"> </w:instrText>
            </w:r>
            <w:r>
              <w:rPr>
                <w:rStyle w:val="Lienhypertexte"/>
                <w:rFonts w:ascii="Verdana" w:hAnsi="Verdana"/>
                <w:noProof/>
                <w:sz w:val="22"/>
                <w:szCs w:val="22"/>
                <w:rPrChange w:id="362" w:author="Kevin LACHAUD (CHUB)" w:date="2024-10-24T14:58:00Z">
                  <w:rPr>
                    <w:rStyle w:val="Lienhypertexte"/>
                    <w:noProof/>
                  </w:rPr>
                </w:rPrChange>
              </w:rPr>
            </w:r>
            <w:r>
              <w:rPr>
                <w:rStyle w:val="Lienhypertexte"/>
                <w:rFonts w:ascii="Verdana" w:hAnsi="Verdana"/>
                <w:noProof/>
                <w:sz w:val="22"/>
                <w:szCs w:val="22"/>
                <w:rPrChange w:id="36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364" w:author="Kevin LACHAUD (CHUB)" w:date="2024-10-24T14:58:00Z">
                  <w:rPr>
                    <w:rStyle w:val="Lienhypertexte"/>
                    <w:rFonts w:eastAsia="Trebuchet MS"/>
                    <w:noProof/>
                    <w:kern w:val="32"/>
                  </w:rPr>
                </w:rPrChange>
              </w:rPr>
              <w:t>6-</w:t>
            </w:r>
            <w:r>
              <w:rPr>
                <w:rStyle w:val="Lienhypertexte"/>
                <w:rFonts w:ascii="Verdana" w:hAnsi="Verdana"/>
                <w:noProof/>
                <w:sz w:val="22"/>
                <w:szCs w:val="22"/>
                <w:rPrChange w:id="365" w:author="Kevin LACHAUD (CHUB)" w:date="2024-10-24T14:58:00Z">
                  <w:rPr>
                    <w:rStyle w:val="Lienhypertexte"/>
                    <w:noProof/>
                  </w:rPr>
                </w:rPrChange>
              </w:rPr>
              <w:fldChar w:fldCharType="end"/>
            </w:r>
          </w:ins>
          <w:ins w:id="366"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367" w:author="Kevin LACHAUD (CHUB)" w:date="2024-10-24T14:58:00Z">
            <w:r>
              <w:rPr>
                <w:rStyle w:val="Lienhypertexte"/>
                <w:rFonts w:ascii="Verdana" w:hAnsi="Verdana"/>
                <w:noProof/>
                <w:sz w:val="22"/>
                <w:szCs w:val="22"/>
                <w:rPrChange w:id="368" w:author="Kevin LACHAUD (CHUB)" w:date="2024-10-24T14:58:00Z">
                  <w:rPr>
                    <w:rStyle w:val="Lienhypertexte"/>
                    <w:noProof/>
                  </w:rPr>
                </w:rPrChange>
              </w:rPr>
              <w:fldChar w:fldCharType="begin"/>
            </w:r>
            <w:r>
              <w:rPr>
                <w:rStyle w:val="Lienhypertexte"/>
                <w:rFonts w:ascii="Verdana" w:hAnsi="Verdana"/>
                <w:noProof/>
                <w:sz w:val="22"/>
                <w:szCs w:val="22"/>
                <w:rPrChange w:id="369" w:author="Kevin LACHAUD (CHUB)" w:date="2024-10-24T14:58:00Z">
                  <w:rPr>
                    <w:rStyle w:val="Lienhypertexte"/>
                    <w:noProof/>
                  </w:rPr>
                </w:rPrChange>
              </w:rPr>
              <w:instrText xml:space="preserve"> </w:instrText>
            </w:r>
            <w:r>
              <w:rPr>
                <w:rFonts w:ascii="Verdana" w:hAnsi="Verdana"/>
                <w:noProof/>
                <w:sz w:val="22"/>
                <w:szCs w:val="22"/>
                <w:rPrChange w:id="370" w:author="Kevin LACHAUD (CHUB)" w:date="2024-10-24T14:58:00Z">
                  <w:rPr>
                    <w:noProof/>
                  </w:rPr>
                </w:rPrChange>
              </w:rPr>
              <w:instrText>HYPERLINK \l "_Toc180674364"</w:instrText>
            </w:r>
            <w:r>
              <w:rPr>
                <w:rStyle w:val="Lienhypertexte"/>
                <w:rFonts w:ascii="Verdana" w:hAnsi="Verdana"/>
                <w:noProof/>
                <w:sz w:val="22"/>
                <w:szCs w:val="22"/>
                <w:rPrChange w:id="371" w:author="Kevin LACHAUD (CHUB)" w:date="2024-10-24T14:58:00Z">
                  <w:rPr>
                    <w:rStyle w:val="Lienhypertexte"/>
                    <w:noProof/>
                  </w:rPr>
                </w:rPrChange>
              </w:rPr>
              <w:instrText xml:space="preserve"> </w:instrText>
            </w:r>
            <w:r>
              <w:rPr>
                <w:rStyle w:val="Lienhypertexte"/>
                <w:rFonts w:ascii="Verdana" w:hAnsi="Verdana"/>
                <w:noProof/>
                <w:sz w:val="22"/>
                <w:szCs w:val="22"/>
                <w:rPrChange w:id="372" w:author="Kevin LACHAUD (CHUB)" w:date="2024-10-24T14:58:00Z">
                  <w:rPr>
                    <w:rStyle w:val="Lienhypertexte"/>
                    <w:noProof/>
                  </w:rPr>
                </w:rPrChange>
              </w:rPr>
            </w:r>
            <w:r>
              <w:rPr>
                <w:rStyle w:val="Lienhypertexte"/>
                <w:rFonts w:ascii="Verdana" w:hAnsi="Verdana"/>
                <w:noProof/>
                <w:sz w:val="22"/>
                <w:szCs w:val="22"/>
                <w:rPrChange w:id="37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374" w:author="Kevin LACHAUD (CHUB)" w:date="2024-10-24T14:58:00Z">
                  <w:rPr>
                    <w:rStyle w:val="Lienhypertexte"/>
                    <w:rFonts w:eastAsia="Trebuchet MS"/>
                    <w:noProof/>
                    <w:kern w:val="32"/>
                  </w:rPr>
                </w:rPrChange>
              </w:rPr>
              <w:t>REGLEMENTS</w:t>
            </w:r>
            <w:r>
              <w:rPr>
                <w:rFonts w:ascii="Verdana" w:hAnsi="Verdana"/>
                <w:noProof/>
                <w:webHidden/>
                <w:sz w:val="22"/>
                <w:szCs w:val="22"/>
                <w:rPrChange w:id="375" w:author="Kevin LACHAUD (CHUB)" w:date="2024-10-24T14:58:00Z">
                  <w:rPr>
                    <w:noProof/>
                    <w:webHidden/>
                  </w:rPr>
                </w:rPrChange>
              </w:rPr>
              <w:tab/>
            </w:r>
            <w:r>
              <w:rPr>
                <w:rFonts w:ascii="Verdana" w:hAnsi="Verdana"/>
                <w:noProof/>
                <w:webHidden/>
                <w:sz w:val="22"/>
                <w:szCs w:val="22"/>
                <w:rPrChange w:id="376" w:author="Kevin LACHAUD (CHUB)" w:date="2024-10-24T14:58:00Z">
                  <w:rPr>
                    <w:noProof/>
                    <w:webHidden/>
                  </w:rPr>
                </w:rPrChange>
              </w:rPr>
              <w:fldChar w:fldCharType="begin"/>
            </w:r>
            <w:r>
              <w:rPr>
                <w:rFonts w:ascii="Verdana" w:hAnsi="Verdana"/>
                <w:noProof/>
                <w:webHidden/>
                <w:sz w:val="22"/>
                <w:szCs w:val="22"/>
                <w:rPrChange w:id="377" w:author="Kevin LACHAUD (CHUB)" w:date="2024-10-24T14:58:00Z">
                  <w:rPr>
                    <w:noProof/>
                    <w:webHidden/>
                  </w:rPr>
                </w:rPrChange>
              </w:rPr>
              <w:instrText xml:space="preserve"> PAGEREF _Toc180674364 \h </w:instrText>
            </w:r>
            <w:r>
              <w:rPr>
                <w:rFonts w:ascii="Verdana" w:hAnsi="Verdana"/>
                <w:noProof/>
                <w:webHidden/>
                <w:sz w:val="22"/>
                <w:szCs w:val="22"/>
                <w:rPrChange w:id="378" w:author="Kevin LACHAUD (CHUB)" w:date="2024-10-24T14:58:00Z">
                  <w:rPr>
                    <w:noProof/>
                    <w:webHidden/>
                  </w:rPr>
                </w:rPrChange>
              </w:rPr>
            </w:r>
          </w:ins>
          <w:r>
            <w:rPr>
              <w:rFonts w:ascii="Verdana" w:hAnsi="Verdana"/>
              <w:noProof/>
              <w:webHidden/>
              <w:sz w:val="22"/>
              <w:szCs w:val="22"/>
              <w:rPrChange w:id="379" w:author="Kevin LACHAUD (CHUB)" w:date="2024-10-24T14:58:00Z">
                <w:rPr>
                  <w:noProof/>
                  <w:webHidden/>
                </w:rPr>
              </w:rPrChange>
            </w:rPr>
            <w:fldChar w:fldCharType="separate"/>
          </w:r>
          <w:ins w:id="380" w:author="Kevin LACHAUD (CHUB)" w:date="2024-10-24T14:58:00Z">
            <w:r>
              <w:rPr>
                <w:rFonts w:ascii="Verdana" w:hAnsi="Verdana"/>
                <w:noProof/>
                <w:webHidden/>
                <w:sz w:val="22"/>
                <w:szCs w:val="22"/>
                <w:rPrChange w:id="381" w:author="Kevin LACHAUD (CHUB)" w:date="2024-10-24T14:58:00Z">
                  <w:rPr>
                    <w:noProof/>
                    <w:webHidden/>
                  </w:rPr>
                </w:rPrChange>
              </w:rPr>
              <w:t>7</w:t>
            </w:r>
            <w:r>
              <w:rPr>
                <w:rFonts w:ascii="Verdana" w:hAnsi="Verdana"/>
                <w:noProof/>
                <w:webHidden/>
                <w:sz w:val="22"/>
                <w:szCs w:val="22"/>
                <w:rPrChange w:id="382" w:author="Kevin LACHAUD (CHUB)" w:date="2024-10-24T14:58:00Z">
                  <w:rPr>
                    <w:noProof/>
                    <w:webHidden/>
                  </w:rPr>
                </w:rPrChange>
              </w:rPr>
              <w:fldChar w:fldCharType="end"/>
            </w:r>
            <w:r>
              <w:rPr>
                <w:rStyle w:val="Lienhypertexte"/>
                <w:rFonts w:ascii="Verdana" w:hAnsi="Verdana"/>
                <w:noProof/>
                <w:sz w:val="22"/>
                <w:szCs w:val="22"/>
                <w:rPrChange w:id="383" w:author="Kevin LACHAUD (CHUB)" w:date="2024-10-24T14:58:00Z">
                  <w:rPr>
                    <w:rStyle w:val="Lienhypertexte"/>
                    <w:noProof/>
                  </w:rPr>
                </w:rPrChange>
              </w:rPr>
              <w:fldChar w:fldCharType="end"/>
            </w:r>
          </w:ins>
        </w:p>
        <w:p>
          <w:pPr>
            <w:pStyle w:val="TM2"/>
            <w:tabs>
              <w:tab w:val="right" w:leader="dot" w:pos="9062"/>
            </w:tabs>
            <w:rPr>
              <w:ins w:id="384" w:author="Kevin LACHAUD (CHUB)" w:date="2024-10-24T14:58:00Z"/>
              <w:rFonts w:ascii="Verdana" w:eastAsiaTheme="minorEastAsia" w:hAnsi="Verdana" w:cstheme="minorBidi"/>
              <w:smallCaps w:val="0"/>
              <w:noProof/>
              <w:color w:val="auto"/>
              <w:sz w:val="22"/>
              <w:szCs w:val="22"/>
              <w:lang w:eastAsia="fr-FR"/>
              <w:rPrChange w:id="385" w:author="Kevin LACHAUD (CHUB)" w:date="2024-10-24T14:58:00Z">
                <w:rPr>
                  <w:ins w:id="386" w:author="Kevin LACHAUD (CHUB)" w:date="2024-10-24T14:58:00Z"/>
                  <w:rFonts w:asciiTheme="minorHAnsi" w:eastAsiaTheme="minorEastAsia" w:hAnsiTheme="minorHAnsi" w:cstheme="minorBidi"/>
                  <w:smallCaps w:val="0"/>
                  <w:noProof/>
                  <w:color w:val="auto"/>
                  <w:sz w:val="22"/>
                  <w:szCs w:val="22"/>
                  <w:lang w:eastAsia="fr-FR"/>
                </w:rPr>
              </w:rPrChange>
            </w:rPr>
          </w:pPr>
          <w:ins w:id="387" w:author="Kevin LACHAUD (CHUB)" w:date="2024-10-24T14:58:00Z">
            <w:r>
              <w:rPr>
                <w:rStyle w:val="Lienhypertexte"/>
                <w:rFonts w:ascii="Verdana" w:hAnsi="Verdana"/>
                <w:noProof/>
                <w:sz w:val="22"/>
                <w:szCs w:val="22"/>
                <w:rPrChange w:id="388" w:author="Kevin LACHAUD (CHUB)" w:date="2024-10-24T14:58:00Z">
                  <w:rPr>
                    <w:rStyle w:val="Lienhypertexte"/>
                    <w:noProof/>
                  </w:rPr>
                </w:rPrChange>
              </w:rPr>
              <w:fldChar w:fldCharType="begin"/>
            </w:r>
            <w:r>
              <w:rPr>
                <w:rStyle w:val="Lienhypertexte"/>
                <w:rFonts w:ascii="Verdana" w:hAnsi="Verdana"/>
                <w:noProof/>
                <w:sz w:val="22"/>
                <w:szCs w:val="22"/>
                <w:rPrChange w:id="389" w:author="Kevin LACHAUD (CHUB)" w:date="2024-10-24T14:58:00Z">
                  <w:rPr>
                    <w:rStyle w:val="Lienhypertexte"/>
                    <w:noProof/>
                  </w:rPr>
                </w:rPrChange>
              </w:rPr>
              <w:instrText xml:space="preserve"> </w:instrText>
            </w:r>
            <w:r>
              <w:rPr>
                <w:rFonts w:ascii="Verdana" w:hAnsi="Verdana"/>
                <w:noProof/>
                <w:sz w:val="22"/>
                <w:szCs w:val="22"/>
                <w:rPrChange w:id="390" w:author="Kevin LACHAUD (CHUB)" w:date="2024-10-24T14:58:00Z">
                  <w:rPr>
                    <w:noProof/>
                  </w:rPr>
                </w:rPrChange>
              </w:rPr>
              <w:instrText>HYPERLINK \l "_Toc180674365"</w:instrText>
            </w:r>
            <w:r>
              <w:rPr>
                <w:rStyle w:val="Lienhypertexte"/>
                <w:rFonts w:ascii="Verdana" w:hAnsi="Verdana"/>
                <w:noProof/>
                <w:sz w:val="22"/>
                <w:szCs w:val="22"/>
                <w:rPrChange w:id="391" w:author="Kevin LACHAUD (CHUB)" w:date="2024-10-24T14:58:00Z">
                  <w:rPr>
                    <w:rStyle w:val="Lienhypertexte"/>
                    <w:noProof/>
                  </w:rPr>
                </w:rPrChange>
              </w:rPr>
              <w:instrText xml:space="preserve"> </w:instrText>
            </w:r>
            <w:r>
              <w:rPr>
                <w:rStyle w:val="Lienhypertexte"/>
                <w:rFonts w:ascii="Verdana" w:hAnsi="Verdana"/>
                <w:noProof/>
                <w:sz w:val="22"/>
                <w:szCs w:val="22"/>
                <w:rPrChange w:id="392" w:author="Kevin LACHAUD (CHUB)" w:date="2024-10-24T14:58:00Z">
                  <w:rPr>
                    <w:rStyle w:val="Lienhypertexte"/>
                    <w:noProof/>
                  </w:rPr>
                </w:rPrChange>
              </w:rPr>
            </w:r>
            <w:r>
              <w:rPr>
                <w:rStyle w:val="Lienhypertexte"/>
                <w:rFonts w:ascii="Verdana" w:hAnsi="Verdana"/>
                <w:noProof/>
                <w:sz w:val="22"/>
                <w:szCs w:val="22"/>
                <w:rPrChange w:id="393"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394" w:author="Kevin LACHAUD (CHUB)" w:date="2024-10-24T14:58:00Z">
                  <w:rPr>
                    <w:rStyle w:val="Lienhypertexte"/>
                    <w:rFonts w:eastAsia="Trebuchet MS"/>
                    <w:bCs/>
                    <w:iCs/>
                    <w:noProof/>
                  </w:rPr>
                </w:rPrChange>
              </w:rPr>
              <w:t>6.1 Délais de paiement</w:t>
            </w:r>
            <w:r>
              <w:rPr>
                <w:rFonts w:ascii="Verdana" w:hAnsi="Verdana"/>
                <w:noProof/>
                <w:webHidden/>
                <w:sz w:val="22"/>
                <w:szCs w:val="22"/>
                <w:rPrChange w:id="395" w:author="Kevin LACHAUD (CHUB)" w:date="2024-10-24T14:58:00Z">
                  <w:rPr>
                    <w:noProof/>
                    <w:webHidden/>
                  </w:rPr>
                </w:rPrChange>
              </w:rPr>
              <w:tab/>
            </w:r>
            <w:r>
              <w:rPr>
                <w:rFonts w:ascii="Verdana" w:hAnsi="Verdana"/>
                <w:noProof/>
                <w:webHidden/>
                <w:sz w:val="22"/>
                <w:szCs w:val="22"/>
                <w:rPrChange w:id="396" w:author="Kevin LACHAUD (CHUB)" w:date="2024-10-24T14:58:00Z">
                  <w:rPr>
                    <w:noProof/>
                    <w:webHidden/>
                  </w:rPr>
                </w:rPrChange>
              </w:rPr>
              <w:fldChar w:fldCharType="begin"/>
            </w:r>
            <w:r>
              <w:rPr>
                <w:rFonts w:ascii="Verdana" w:hAnsi="Verdana"/>
                <w:noProof/>
                <w:webHidden/>
                <w:sz w:val="22"/>
                <w:szCs w:val="22"/>
                <w:rPrChange w:id="397" w:author="Kevin LACHAUD (CHUB)" w:date="2024-10-24T14:58:00Z">
                  <w:rPr>
                    <w:noProof/>
                    <w:webHidden/>
                  </w:rPr>
                </w:rPrChange>
              </w:rPr>
              <w:instrText xml:space="preserve"> PAGEREF _Toc180674365 \h </w:instrText>
            </w:r>
            <w:r>
              <w:rPr>
                <w:rFonts w:ascii="Verdana" w:hAnsi="Verdana"/>
                <w:noProof/>
                <w:webHidden/>
                <w:sz w:val="22"/>
                <w:szCs w:val="22"/>
                <w:rPrChange w:id="398" w:author="Kevin LACHAUD (CHUB)" w:date="2024-10-24T14:58:00Z">
                  <w:rPr>
                    <w:noProof/>
                    <w:webHidden/>
                  </w:rPr>
                </w:rPrChange>
              </w:rPr>
            </w:r>
          </w:ins>
          <w:r>
            <w:rPr>
              <w:rFonts w:ascii="Verdana" w:hAnsi="Verdana"/>
              <w:noProof/>
              <w:webHidden/>
              <w:sz w:val="22"/>
              <w:szCs w:val="22"/>
              <w:rPrChange w:id="399" w:author="Kevin LACHAUD (CHUB)" w:date="2024-10-24T14:58:00Z">
                <w:rPr>
                  <w:noProof/>
                  <w:webHidden/>
                </w:rPr>
              </w:rPrChange>
            </w:rPr>
            <w:fldChar w:fldCharType="separate"/>
          </w:r>
          <w:ins w:id="400" w:author="Kevin LACHAUD (CHUB)" w:date="2024-10-24T14:58:00Z">
            <w:r>
              <w:rPr>
                <w:rFonts w:ascii="Verdana" w:hAnsi="Verdana"/>
                <w:noProof/>
                <w:webHidden/>
                <w:sz w:val="22"/>
                <w:szCs w:val="22"/>
                <w:rPrChange w:id="401" w:author="Kevin LACHAUD (CHUB)" w:date="2024-10-24T14:58:00Z">
                  <w:rPr>
                    <w:noProof/>
                    <w:webHidden/>
                  </w:rPr>
                </w:rPrChange>
              </w:rPr>
              <w:t>7</w:t>
            </w:r>
            <w:r>
              <w:rPr>
                <w:rFonts w:ascii="Verdana" w:hAnsi="Verdana"/>
                <w:noProof/>
                <w:webHidden/>
                <w:sz w:val="22"/>
                <w:szCs w:val="22"/>
                <w:rPrChange w:id="402" w:author="Kevin LACHAUD (CHUB)" w:date="2024-10-24T14:58:00Z">
                  <w:rPr>
                    <w:noProof/>
                    <w:webHidden/>
                  </w:rPr>
                </w:rPrChange>
              </w:rPr>
              <w:fldChar w:fldCharType="end"/>
            </w:r>
            <w:r>
              <w:rPr>
                <w:rStyle w:val="Lienhypertexte"/>
                <w:rFonts w:ascii="Verdana" w:hAnsi="Verdana"/>
                <w:noProof/>
                <w:sz w:val="22"/>
                <w:szCs w:val="22"/>
                <w:rPrChange w:id="403" w:author="Kevin LACHAUD (CHUB)" w:date="2024-10-24T14:58:00Z">
                  <w:rPr>
                    <w:rStyle w:val="Lienhypertexte"/>
                    <w:noProof/>
                  </w:rPr>
                </w:rPrChange>
              </w:rPr>
              <w:fldChar w:fldCharType="end"/>
            </w:r>
          </w:ins>
        </w:p>
        <w:p>
          <w:pPr>
            <w:pStyle w:val="TM1"/>
            <w:tabs>
              <w:tab w:val="right" w:leader="dot" w:pos="9062"/>
            </w:tabs>
            <w:rPr>
              <w:ins w:id="404" w:author="Kevin LACHAUD (CHUB)" w:date="2024-10-24T14:58:00Z"/>
              <w:rFonts w:ascii="Verdana" w:eastAsiaTheme="minorEastAsia" w:hAnsi="Verdana" w:cstheme="minorBidi"/>
              <w:b w:val="0"/>
              <w:bCs w:val="0"/>
              <w:caps w:val="0"/>
              <w:noProof/>
              <w:color w:val="auto"/>
              <w:sz w:val="22"/>
              <w:szCs w:val="22"/>
              <w:lang w:eastAsia="fr-FR"/>
              <w:rPrChange w:id="405" w:author="Kevin LACHAUD (CHUB)" w:date="2024-10-24T14:58:00Z">
                <w:rPr>
                  <w:ins w:id="406"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407" w:author="Kevin LACHAUD (CHUB)" w:date="2024-10-24T14:58:00Z">
            <w:r>
              <w:rPr>
                <w:rStyle w:val="Lienhypertexte"/>
                <w:rFonts w:ascii="Verdana" w:hAnsi="Verdana"/>
                <w:noProof/>
                <w:sz w:val="22"/>
                <w:szCs w:val="22"/>
                <w:rPrChange w:id="408" w:author="Kevin LACHAUD (CHUB)" w:date="2024-10-24T14:58:00Z">
                  <w:rPr>
                    <w:rStyle w:val="Lienhypertexte"/>
                    <w:noProof/>
                  </w:rPr>
                </w:rPrChange>
              </w:rPr>
              <w:fldChar w:fldCharType="begin"/>
            </w:r>
            <w:r>
              <w:rPr>
                <w:rStyle w:val="Lienhypertexte"/>
                <w:rFonts w:ascii="Verdana" w:hAnsi="Verdana"/>
                <w:noProof/>
                <w:sz w:val="22"/>
                <w:szCs w:val="22"/>
                <w:rPrChange w:id="409" w:author="Kevin LACHAUD (CHUB)" w:date="2024-10-24T14:58:00Z">
                  <w:rPr>
                    <w:rStyle w:val="Lienhypertexte"/>
                    <w:noProof/>
                  </w:rPr>
                </w:rPrChange>
              </w:rPr>
              <w:instrText xml:space="preserve"> </w:instrText>
            </w:r>
            <w:r>
              <w:rPr>
                <w:rFonts w:ascii="Verdana" w:hAnsi="Verdana"/>
                <w:noProof/>
                <w:sz w:val="22"/>
                <w:szCs w:val="22"/>
                <w:rPrChange w:id="410" w:author="Kevin LACHAUD (CHUB)" w:date="2024-10-24T14:58:00Z">
                  <w:rPr>
                    <w:noProof/>
                  </w:rPr>
                </w:rPrChange>
              </w:rPr>
              <w:instrText>HYPERLINK \l "_Toc180674366"</w:instrText>
            </w:r>
            <w:r>
              <w:rPr>
                <w:rStyle w:val="Lienhypertexte"/>
                <w:rFonts w:ascii="Verdana" w:hAnsi="Verdana"/>
                <w:noProof/>
                <w:sz w:val="22"/>
                <w:szCs w:val="22"/>
                <w:rPrChange w:id="411" w:author="Kevin LACHAUD (CHUB)" w:date="2024-10-24T14:58:00Z">
                  <w:rPr>
                    <w:rStyle w:val="Lienhypertexte"/>
                    <w:noProof/>
                  </w:rPr>
                </w:rPrChange>
              </w:rPr>
              <w:instrText xml:space="preserve"> </w:instrText>
            </w:r>
            <w:r>
              <w:rPr>
                <w:rStyle w:val="Lienhypertexte"/>
                <w:rFonts w:ascii="Verdana" w:hAnsi="Verdana"/>
                <w:noProof/>
                <w:sz w:val="22"/>
                <w:szCs w:val="22"/>
                <w:rPrChange w:id="412" w:author="Kevin LACHAUD (CHUB)" w:date="2024-10-24T14:58:00Z">
                  <w:rPr>
                    <w:rStyle w:val="Lienhypertexte"/>
                    <w:noProof/>
                  </w:rPr>
                </w:rPrChange>
              </w:rPr>
            </w:r>
            <w:r>
              <w:rPr>
                <w:rStyle w:val="Lienhypertexte"/>
                <w:rFonts w:ascii="Verdana" w:hAnsi="Verdana"/>
                <w:noProof/>
                <w:sz w:val="22"/>
                <w:szCs w:val="22"/>
                <w:rPrChange w:id="41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414" w:author="Kevin LACHAUD (CHUB)" w:date="2024-10-24T14:58:00Z">
                  <w:rPr>
                    <w:rStyle w:val="Lienhypertexte"/>
                    <w:rFonts w:eastAsia="Trebuchet MS"/>
                    <w:noProof/>
                    <w:kern w:val="32"/>
                  </w:rPr>
                </w:rPrChange>
              </w:rPr>
              <w:t>7-</w:t>
            </w:r>
            <w:r>
              <w:rPr>
                <w:rStyle w:val="Lienhypertexte"/>
                <w:rFonts w:ascii="Verdana" w:hAnsi="Verdana"/>
                <w:noProof/>
                <w:sz w:val="22"/>
                <w:szCs w:val="22"/>
                <w:rPrChange w:id="415" w:author="Kevin LACHAUD (CHUB)" w:date="2024-10-24T14:58:00Z">
                  <w:rPr>
                    <w:rStyle w:val="Lienhypertexte"/>
                    <w:noProof/>
                  </w:rPr>
                </w:rPrChange>
              </w:rPr>
              <w:fldChar w:fldCharType="end"/>
            </w:r>
          </w:ins>
          <w:ins w:id="416"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417" w:author="Kevin LACHAUD (CHUB)" w:date="2024-10-24T14:58:00Z">
            <w:r>
              <w:rPr>
                <w:rStyle w:val="Lienhypertexte"/>
                <w:rFonts w:ascii="Verdana" w:hAnsi="Verdana"/>
                <w:noProof/>
                <w:sz w:val="22"/>
                <w:szCs w:val="22"/>
                <w:rPrChange w:id="418" w:author="Kevin LACHAUD (CHUB)" w:date="2024-10-24T14:58:00Z">
                  <w:rPr>
                    <w:rStyle w:val="Lienhypertexte"/>
                    <w:noProof/>
                  </w:rPr>
                </w:rPrChange>
              </w:rPr>
              <w:fldChar w:fldCharType="begin"/>
            </w:r>
            <w:r>
              <w:rPr>
                <w:rStyle w:val="Lienhypertexte"/>
                <w:rFonts w:ascii="Verdana" w:hAnsi="Verdana"/>
                <w:noProof/>
                <w:sz w:val="22"/>
                <w:szCs w:val="22"/>
                <w:rPrChange w:id="419" w:author="Kevin LACHAUD (CHUB)" w:date="2024-10-24T14:58:00Z">
                  <w:rPr>
                    <w:rStyle w:val="Lienhypertexte"/>
                    <w:noProof/>
                  </w:rPr>
                </w:rPrChange>
              </w:rPr>
              <w:instrText xml:space="preserve"> </w:instrText>
            </w:r>
            <w:r>
              <w:rPr>
                <w:rFonts w:ascii="Verdana" w:hAnsi="Verdana"/>
                <w:noProof/>
                <w:sz w:val="22"/>
                <w:szCs w:val="22"/>
                <w:rPrChange w:id="420" w:author="Kevin LACHAUD (CHUB)" w:date="2024-10-24T14:58:00Z">
                  <w:rPr>
                    <w:noProof/>
                  </w:rPr>
                </w:rPrChange>
              </w:rPr>
              <w:instrText>HYPERLINK \l "_Toc180674367"</w:instrText>
            </w:r>
            <w:r>
              <w:rPr>
                <w:rStyle w:val="Lienhypertexte"/>
                <w:rFonts w:ascii="Verdana" w:hAnsi="Verdana"/>
                <w:noProof/>
                <w:sz w:val="22"/>
                <w:szCs w:val="22"/>
                <w:rPrChange w:id="421" w:author="Kevin LACHAUD (CHUB)" w:date="2024-10-24T14:58:00Z">
                  <w:rPr>
                    <w:rStyle w:val="Lienhypertexte"/>
                    <w:noProof/>
                  </w:rPr>
                </w:rPrChange>
              </w:rPr>
              <w:instrText xml:space="preserve"> </w:instrText>
            </w:r>
            <w:r>
              <w:rPr>
                <w:rStyle w:val="Lienhypertexte"/>
                <w:rFonts w:ascii="Verdana" w:hAnsi="Verdana"/>
                <w:noProof/>
                <w:sz w:val="22"/>
                <w:szCs w:val="22"/>
                <w:rPrChange w:id="422" w:author="Kevin LACHAUD (CHUB)" w:date="2024-10-24T14:58:00Z">
                  <w:rPr>
                    <w:rStyle w:val="Lienhypertexte"/>
                    <w:noProof/>
                  </w:rPr>
                </w:rPrChange>
              </w:rPr>
            </w:r>
            <w:r>
              <w:rPr>
                <w:rStyle w:val="Lienhypertexte"/>
                <w:rFonts w:ascii="Verdana" w:hAnsi="Verdana"/>
                <w:noProof/>
                <w:sz w:val="22"/>
                <w:szCs w:val="22"/>
                <w:rPrChange w:id="42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424" w:author="Kevin LACHAUD (CHUB)" w:date="2024-10-24T14:58:00Z">
                  <w:rPr>
                    <w:rStyle w:val="Lienhypertexte"/>
                    <w:rFonts w:eastAsia="Trebuchet MS"/>
                    <w:noProof/>
                    <w:kern w:val="32"/>
                  </w:rPr>
                </w:rPrChange>
              </w:rPr>
              <w:t>LISTE DES RESERVES EVENTUELLES AU CAHIER DES CHARGES</w:t>
            </w:r>
            <w:r>
              <w:rPr>
                <w:rFonts w:ascii="Verdana" w:hAnsi="Verdana"/>
                <w:noProof/>
                <w:webHidden/>
                <w:sz w:val="22"/>
                <w:szCs w:val="22"/>
                <w:rPrChange w:id="425" w:author="Kevin LACHAUD (CHUB)" w:date="2024-10-24T14:58:00Z">
                  <w:rPr>
                    <w:noProof/>
                    <w:webHidden/>
                  </w:rPr>
                </w:rPrChange>
              </w:rPr>
              <w:tab/>
            </w:r>
            <w:r>
              <w:rPr>
                <w:rFonts w:ascii="Verdana" w:hAnsi="Verdana"/>
                <w:noProof/>
                <w:webHidden/>
                <w:sz w:val="22"/>
                <w:szCs w:val="22"/>
                <w:rPrChange w:id="426" w:author="Kevin LACHAUD (CHUB)" w:date="2024-10-24T14:58:00Z">
                  <w:rPr>
                    <w:noProof/>
                    <w:webHidden/>
                  </w:rPr>
                </w:rPrChange>
              </w:rPr>
              <w:fldChar w:fldCharType="begin"/>
            </w:r>
            <w:r>
              <w:rPr>
                <w:rFonts w:ascii="Verdana" w:hAnsi="Verdana"/>
                <w:noProof/>
                <w:webHidden/>
                <w:sz w:val="22"/>
                <w:szCs w:val="22"/>
                <w:rPrChange w:id="427" w:author="Kevin LACHAUD (CHUB)" w:date="2024-10-24T14:58:00Z">
                  <w:rPr>
                    <w:noProof/>
                    <w:webHidden/>
                  </w:rPr>
                </w:rPrChange>
              </w:rPr>
              <w:instrText xml:space="preserve"> PAGEREF _Toc180674367 \h </w:instrText>
            </w:r>
            <w:r>
              <w:rPr>
                <w:rFonts w:ascii="Verdana" w:hAnsi="Verdana"/>
                <w:noProof/>
                <w:webHidden/>
                <w:sz w:val="22"/>
                <w:szCs w:val="22"/>
                <w:rPrChange w:id="428" w:author="Kevin LACHAUD (CHUB)" w:date="2024-10-24T14:58:00Z">
                  <w:rPr>
                    <w:noProof/>
                    <w:webHidden/>
                  </w:rPr>
                </w:rPrChange>
              </w:rPr>
            </w:r>
          </w:ins>
          <w:r>
            <w:rPr>
              <w:rFonts w:ascii="Verdana" w:hAnsi="Verdana"/>
              <w:noProof/>
              <w:webHidden/>
              <w:sz w:val="22"/>
              <w:szCs w:val="22"/>
              <w:rPrChange w:id="429" w:author="Kevin LACHAUD (CHUB)" w:date="2024-10-24T14:58:00Z">
                <w:rPr>
                  <w:noProof/>
                  <w:webHidden/>
                </w:rPr>
              </w:rPrChange>
            </w:rPr>
            <w:fldChar w:fldCharType="separate"/>
          </w:r>
          <w:ins w:id="430" w:author="Kevin LACHAUD (CHUB)" w:date="2024-10-24T14:58:00Z">
            <w:r>
              <w:rPr>
                <w:rFonts w:ascii="Verdana" w:hAnsi="Verdana"/>
                <w:noProof/>
                <w:webHidden/>
                <w:sz w:val="22"/>
                <w:szCs w:val="22"/>
                <w:rPrChange w:id="431" w:author="Kevin LACHAUD (CHUB)" w:date="2024-10-24T14:58:00Z">
                  <w:rPr>
                    <w:noProof/>
                    <w:webHidden/>
                  </w:rPr>
                </w:rPrChange>
              </w:rPr>
              <w:t>7</w:t>
            </w:r>
            <w:r>
              <w:rPr>
                <w:rFonts w:ascii="Verdana" w:hAnsi="Verdana"/>
                <w:noProof/>
                <w:webHidden/>
                <w:sz w:val="22"/>
                <w:szCs w:val="22"/>
                <w:rPrChange w:id="432" w:author="Kevin LACHAUD (CHUB)" w:date="2024-10-24T14:58:00Z">
                  <w:rPr>
                    <w:noProof/>
                    <w:webHidden/>
                  </w:rPr>
                </w:rPrChange>
              </w:rPr>
              <w:fldChar w:fldCharType="end"/>
            </w:r>
            <w:r>
              <w:rPr>
                <w:rStyle w:val="Lienhypertexte"/>
                <w:rFonts w:ascii="Verdana" w:hAnsi="Verdana"/>
                <w:noProof/>
                <w:sz w:val="22"/>
                <w:szCs w:val="22"/>
                <w:rPrChange w:id="433" w:author="Kevin LACHAUD (CHUB)" w:date="2024-10-24T14:58:00Z">
                  <w:rPr>
                    <w:rStyle w:val="Lienhypertexte"/>
                    <w:noProof/>
                  </w:rPr>
                </w:rPrChange>
              </w:rPr>
              <w:fldChar w:fldCharType="end"/>
            </w:r>
          </w:ins>
        </w:p>
        <w:p>
          <w:pPr>
            <w:pStyle w:val="TM1"/>
            <w:tabs>
              <w:tab w:val="right" w:leader="dot" w:pos="9062"/>
            </w:tabs>
            <w:rPr>
              <w:ins w:id="434" w:author="Kevin LACHAUD (CHUB)" w:date="2024-10-24T14:58:00Z"/>
              <w:rFonts w:ascii="Verdana" w:eastAsiaTheme="minorEastAsia" w:hAnsi="Verdana" w:cstheme="minorBidi"/>
              <w:b w:val="0"/>
              <w:bCs w:val="0"/>
              <w:caps w:val="0"/>
              <w:noProof/>
              <w:color w:val="auto"/>
              <w:sz w:val="22"/>
              <w:szCs w:val="22"/>
              <w:lang w:eastAsia="fr-FR"/>
              <w:rPrChange w:id="435" w:author="Kevin LACHAUD (CHUB)" w:date="2024-10-24T14:58:00Z">
                <w:rPr>
                  <w:ins w:id="436"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437" w:author="Kevin LACHAUD (CHUB)" w:date="2024-10-24T14:58:00Z">
            <w:r>
              <w:rPr>
                <w:rStyle w:val="Lienhypertexte"/>
                <w:rFonts w:ascii="Verdana" w:hAnsi="Verdana"/>
                <w:noProof/>
                <w:sz w:val="22"/>
                <w:szCs w:val="22"/>
                <w:rPrChange w:id="438" w:author="Kevin LACHAUD (CHUB)" w:date="2024-10-24T14:58:00Z">
                  <w:rPr>
                    <w:rStyle w:val="Lienhypertexte"/>
                    <w:noProof/>
                  </w:rPr>
                </w:rPrChange>
              </w:rPr>
              <w:fldChar w:fldCharType="begin"/>
            </w:r>
            <w:r>
              <w:rPr>
                <w:rStyle w:val="Lienhypertexte"/>
                <w:rFonts w:ascii="Verdana" w:hAnsi="Verdana"/>
                <w:noProof/>
                <w:sz w:val="22"/>
                <w:szCs w:val="22"/>
                <w:rPrChange w:id="439" w:author="Kevin LACHAUD (CHUB)" w:date="2024-10-24T14:58:00Z">
                  <w:rPr>
                    <w:rStyle w:val="Lienhypertexte"/>
                    <w:noProof/>
                  </w:rPr>
                </w:rPrChange>
              </w:rPr>
              <w:instrText xml:space="preserve"> </w:instrText>
            </w:r>
            <w:r>
              <w:rPr>
                <w:rFonts w:ascii="Verdana" w:hAnsi="Verdana"/>
                <w:noProof/>
                <w:sz w:val="22"/>
                <w:szCs w:val="22"/>
                <w:rPrChange w:id="440" w:author="Kevin LACHAUD (CHUB)" w:date="2024-10-24T14:58:00Z">
                  <w:rPr>
                    <w:noProof/>
                  </w:rPr>
                </w:rPrChange>
              </w:rPr>
              <w:instrText>HYPERLINK \l "_Toc180674368"</w:instrText>
            </w:r>
            <w:r>
              <w:rPr>
                <w:rStyle w:val="Lienhypertexte"/>
                <w:rFonts w:ascii="Verdana" w:hAnsi="Verdana"/>
                <w:noProof/>
                <w:sz w:val="22"/>
                <w:szCs w:val="22"/>
                <w:rPrChange w:id="441" w:author="Kevin LACHAUD (CHUB)" w:date="2024-10-24T14:58:00Z">
                  <w:rPr>
                    <w:rStyle w:val="Lienhypertexte"/>
                    <w:noProof/>
                  </w:rPr>
                </w:rPrChange>
              </w:rPr>
              <w:instrText xml:space="preserve"> </w:instrText>
            </w:r>
            <w:r>
              <w:rPr>
                <w:rStyle w:val="Lienhypertexte"/>
                <w:rFonts w:ascii="Verdana" w:hAnsi="Verdana"/>
                <w:noProof/>
                <w:sz w:val="22"/>
                <w:szCs w:val="22"/>
                <w:rPrChange w:id="442" w:author="Kevin LACHAUD (CHUB)" w:date="2024-10-24T14:58:00Z">
                  <w:rPr>
                    <w:rStyle w:val="Lienhypertexte"/>
                    <w:noProof/>
                  </w:rPr>
                </w:rPrChange>
              </w:rPr>
            </w:r>
            <w:r>
              <w:rPr>
                <w:rStyle w:val="Lienhypertexte"/>
                <w:rFonts w:ascii="Verdana" w:hAnsi="Verdana"/>
                <w:noProof/>
                <w:sz w:val="22"/>
                <w:szCs w:val="22"/>
                <w:rPrChange w:id="44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444" w:author="Kevin LACHAUD (CHUB)" w:date="2024-10-24T14:58:00Z">
                  <w:rPr>
                    <w:rStyle w:val="Lienhypertexte"/>
                    <w:rFonts w:eastAsia="Trebuchet MS"/>
                    <w:noProof/>
                    <w:kern w:val="32"/>
                  </w:rPr>
                </w:rPrChange>
              </w:rPr>
              <w:t>8- MODALITES DE GESTION DU CONTRAT D’ASSURANCE ET DES SINISTRES</w:t>
            </w:r>
            <w:r>
              <w:rPr>
                <w:rFonts w:ascii="Verdana" w:hAnsi="Verdana"/>
                <w:noProof/>
                <w:webHidden/>
                <w:sz w:val="22"/>
                <w:szCs w:val="22"/>
                <w:rPrChange w:id="445" w:author="Kevin LACHAUD (CHUB)" w:date="2024-10-24T14:58:00Z">
                  <w:rPr>
                    <w:noProof/>
                    <w:webHidden/>
                  </w:rPr>
                </w:rPrChange>
              </w:rPr>
              <w:tab/>
            </w:r>
            <w:r>
              <w:rPr>
                <w:rFonts w:ascii="Verdana" w:hAnsi="Verdana"/>
                <w:noProof/>
                <w:webHidden/>
                <w:sz w:val="22"/>
                <w:szCs w:val="22"/>
                <w:rPrChange w:id="446" w:author="Kevin LACHAUD (CHUB)" w:date="2024-10-24T14:58:00Z">
                  <w:rPr>
                    <w:noProof/>
                    <w:webHidden/>
                  </w:rPr>
                </w:rPrChange>
              </w:rPr>
              <w:fldChar w:fldCharType="begin"/>
            </w:r>
            <w:r>
              <w:rPr>
                <w:rFonts w:ascii="Verdana" w:hAnsi="Verdana"/>
                <w:noProof/>
                <w:webHidden/>
                <w:sz w:val="22"/>
                <w:szCs w:val="22"/>
                <w:rPrChange w:id="447" w:author="Kevin LACHAUD (CHUB)" w:date="2024-10-24T14:58:00Z">
                  <w:rPr>
                    <w:noProof/>
                    <w:webHidden/>
                  </w:rPr>
                </w:rPrChange>
              </w:rPr>
              <w:instrText xml:space="preserve"> PAGEREF _Toc180674368 \h </w:instrText>
            </w:r>
            <w:r>
              <w:rPr>
                <w:rFonts w:ascii="Verdana" w:hAnsi="Verdana"/>
                <w:noProof/>
                <w:webHidden/>
                <w:sz w:val="22"/>
                <w:szCs w:val="22"/>
                <w:rPrChange w:id="448" w:author="Kevin LACHAUD (CHUB)" w:date="2024-10-24T14:58:00Z">
                  <w:rPr>
                    <w:noProof/>
                    <w:webHidden/>
                  </w:rPr>
                </w:rPrChange>
              </w:rPr>
            </w:r>
          </w:ins>
          <w:r>
            <w:rPr>
              <w:rFonts w:ascii="Verdana" w:hAnsi="Verdana"/>
              <w:noProof/>
              <w:webHidden/>
              <w:sz w:val="22"/>
              <w:szCs w:val="22"/>
              <w:rPrChange w:id="449" w:author="Kevin LACHAUD (CHUB)" w:date="2024-10-24T14:58:00Z">
                <w:rPr>
                  <w:noProof/>
                  <w:webHidden/>
                </w:rPr>
              </w:rPrChange>
            </w:rPr>
            <w:fldChar w:fldCharType="separate"/>
          </w:r>
          <w:ins w:id="450" w:author="Kevin LACHAUD (CHUB)" w:date="2024-10-24T14:58:00Z">
            <w:r>
              <w:rPr>
                <w:rFonts w:ascii="Verdana" w:hAnsi="Verdana"/>
                <w:noProof/>
                <w:webHidden/>
                <w:sz w:val="22"/>
                <w:szCs w:val="22"/>
                <w:rPrChange w:id="451" w:author="Kevin LACHAUD (CHUB)" w:date="2024-10-24T14:58:00Z">
                  <w:rPr>
                    <w:noProof/>
                    <w:webHidden/>
                  </w:rPr>
                </w:rPrChange>
              </w:rPr>
              <w:t>8</w:t>
            </w:r>
            <w:r>
              <w:rPr>
                <w:rFonts w:ascii="Verdana" w:hAnsi="Verdana"/>
                <w:noProof/>
                <w:webHidden/>
                <w:sz w:val="22"/>
                <w:szCs w:val="22"/>
                <w:rPrChange w:id="452" w:author="Kevin LACHAUD (CHUB)" w:date="2024-10-24T14:58:00Z">
                  <w:rPr>
                    <w:noProof/>
                    <w:webHidden/>
                  </w:rPr>
                </w:rPrChange>
              </w:rPr>
              <w:fldChar w:fldCharType="end"/>
            </w:r>
            <w:r>
              <w:rPr>
                <w:rStyle w:val="Lienhypertexte"/>
                <w:rFonts w:ascii="Verdana" w:hAnsi="Verdana"/>
                <w:noProof/>
                <w:sz w:val="22"/>
                <w:szCs w:val="22"/>
                <w:rPrChange w:id="453" w:author="Kevin LACHAUD (CHUB)" w:date="2024-10-24T14:58:00Z">
                  <w:rPr>
                    <w:rStyle w:val="Lienhypertexte"/>
                    <w:noProof/>
                  </w:rPr>
                </w:rPrChange>
              </w:rPr>
              <w:fldChar w:fldCharType="end"/>
            </w:r>
          </w:ins>
        </w:p>
        <w:p>
          <w:pPr>
            <w:pStyle w:val="TM1"/>
            <w:tabs>
              <w:tab w:val="right" w:leader="dot" w:pos="9062"/>
            </w:tabs>
            <w:rPr>
              <w:ins w:id="454" w:author="Kevin LACHAUD (CHUB)" w:date="2024-10-24T14:58:00Z"/>
              <w:rFonts w:ascii="Verdana" w:eastAsiaTheme="minorEastAsia" w:hAnsi="Verdana" w:cstheme="minorBidi"/>
              <w:b w:val="0"/>
              <w:bCs w:val="0"/>
              <w:caps w:val="0"/>
              <w:noProof/>
              <w:color w:val="auto"/>
              <w:sz w:val="22"/>
              <w:szCs w:val="22"/>
              <w:lang w:eastAsia="fr-FR"/>
              <w:rPrChange w:id="455" w:author="Kevin LACHAUD (CHUB)" w:date="2024-10-24T14:58:00Z">
                <w:rPr>
                  <w:ins w:id="456"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457" w:author="Kevin LACHAUD (CHUB)" w:date="2024-10-24T14:58:00Z">
            <w:r>
              <w:rPr>
                <w:rStyle w:val="Lienhypertexte"/>
                <w:rFonts w:ascii="Verdana" w:hAnsi="Verdana"/>
                <w:noProof/>
                <w:sz w:val="22"/>
                <w:szCs w:val="22"/>
                <w:rPrChange w:id="458" w:author="Kevin LACHAUD (CHUB)" w:date="2024-10-24T14:58:00Z">
                  <w:rPr>
                    <w:rStyle w:val="Lienhypertexte"/>
                    <w:noProof/>
                  </w:rPr>
                </w:rPrChange>
              </w:rPr>
              <w:fldChar w:fldCharType="begin"/>
            </w:r>
            <w:r>
              <w:rPr>
                <w:rStyle w:val="Lienhypertexte"/>
                <w:rFonts w:ascii="Verdana" w:hAnsi="Verdana"/>
                <w:noProof/>
                <w:sz w:val="22"/>
                <w:szCs w:val="22"/>
                <w:rPrChange w:id="459" w:author="Kevin LACHAUD (CHUB)" w:date="2024-10-24T14:58:00Z">
                  <w:rPr>
                    <w:rStyle w:val="Lienhypertexte"/>
                    <w:noProof/>
                  </w:rPr>
                </w:rPrChange>
              </w:rPr>
              <w:instrText xml:space="preserve"> </w:instrText>
            </w:r>
            <w:r>
              <w:rPr>
                <w:rFonts w:ascii="Verdana" w:hAnsi="Verdana"/>
                <w:noProof/>
                <w:sz w:val="22"/>
                <w:szCs w:val="22"/>
                <w:rPrChange w:id="460" w:author="Kevin LACHAUD (CHUB)" w:date="2024-10-24T14:58:00Z">
                  <w:rPr>
                    <w:noProof/>
                  </w:rPr>
                </w:rPrChange>
              </w:rPr>
              <w:instrText>HYPERLINK \l "_Toc180674369"</w:instrText>
            </w:r>
            <w:r>
              <w:rPr>
                <w:rStyle w:val="Lienhypertexte"/>
                <w:rFonts w:ascii="Verdana" w:hAnsi="Verdana"/>
                <w:noProof/>
                <w:sz w:val="22"/>
                <w:szCs w:val="22"/>
                <w:rPrChange w:id="461" w:author="Kevin LACHAUD (CHUB)" w:date="2024-10-24T14:58:00Z">
                  <w:rPr>
                    <w:rStyle w:val="Lienhypertexte"/>
                    <w:noProof/>
                  </w:rPr>
                </w:rPrChange>
              </w:rPr>
              <w:instrText xml:space="preserve"> </w:instrText>
            </w:r>
            <w:r>
              <w:rPr>
                <w:rStyle w:val="Lienhypertexte"/>
                <w:rFonts w:ascii="Verdana" w:hAnsi="Verdana"/>
                <w:noProof/>
                <w:sz w:val="22"/>
                <w:szCs w:val="22"/>
                <w:rPrChange w:id="462" w:author="Kevin LACHAUD (CHUB)" w:date="2024-10-24T14:58:00Z">
                  <w:rPr>
                    <w:rStyle w:val="Lienhypertexte"/>
                    <w:noProof/>
                  </w:rPr>
                </w:rPrChange>
              </w:rPr>
            </w:r>
            <w:r>
              <w:rPr>
                <w:rStyle w:val="Lienhypertexte"/>
                <w:rFonts w:ascii="Verdana" w:hAnsi="Verdana"/>
                <w:noProof/>
                <w:sz w:val="22"/>
                <w:szCs w:val="22"/>
                <w:rPrChange w:id="463"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464" w:author="Kevin LACHAUD (CHUB)" w:date="2024-10-24T14:58:00Z">
                  <w:rPr>
                    <w:rStyle w:val="Lienhypertexte"/>
                    <w:rFonts w:eastAsia="Trebuchet MS"/>
                    <w:noProof/>
                    <w:kern w:val="32"/>
                  </w:rPr>
                </w:rPrChange>
              </w:rPr>
              <w:t>9- ACCEPTATION DE L’OFFRE (à compléter par le pouvoir adjudicateur )</w:t>
            </w:r>
            <w:r>
              <w:rPr>
                <w:rFonts w:ascii="Verdana" w:hAnsi="Verdana"/>
                <w:noProof/>
                <w:webHidden/>
                <w:sz w:val="22"/>
                <w:szCs w:val="22"/>
                <w:rPrChange w:id="465" w:author="Kevin LACHAUD (CHUB)" w:date="2024-10-24T14:58:00Z">
                  <w:rPr>
                    <w:noProof/>
                    <w:webHidden/>
                  </w:rPr>
                </w:rPrChange>
              </w:rPr>
              <w:tab/>
            </w:r>
            <w:r>
              <w:rPr>
                <w:rFonts w:ascii="Verdana" w:hAnsi="Verdana"/>
                <w:noProof/>
                <w:webHidden/>
                <w:sz w:val="22"/>
                <w:szCs w:val="22"/>
                <w:rPrChange w:id="466" w:author="Kevin LACHAUD (CHUB)" w:date="2024-10-24T14:58:00Z">
                  <w:rPr>
                    <w:noProof/>
                    <w:webHidden/>
                  </w:rPr>
                </w:rPrChange>
              </w:rPr>
              <w:fldChar w:fldCharType="begin"/>
            </w:r>
            <w:r>
              <w:rPr>
                <w:rFonts w:ascii="Verdana" w:hAnsi="Verdana"/>
                <w:noProof/>
                <w:webHidden/>
                <w:sz w:val="22"/>
                <w:szCs w:val="22"/>
                <w:rPrChange w:id="467" w:author="Kevin LACHAUD (CHUB)" w:date="2024-10-24T14:58:00Z">
                  <w:rPr>
                    <w:noProof/>
                    <w:webHidden/>
                  </w:rPr>
                </w:rPrChange>
              </w:rPr>
              <w:instrText xml:space="preserve"> PAGEREF _Toc180674369 \h </w:instrText>
            </w:r>
            <w:r>
              <w:rPr>
                <w:rFonts w:ascii="Verdana" w:hAnsi="Verdana"/>
                <w:noProof/>
                <w:webHidden/>
                <w:sz w:val="22"/>
                <w:szCs w:val="22"/>
                <w:rPrChange w:id="468" w:author="Kevin LACHAUD (CHUB)" w:date="2024-10-24T14:58:00Z">
                  <w:rPr>
                    <w:noProof/>
                    <w:webHidden/>
                  </w:rPr>
                </w:rPrChange>
              </w:rPr>
            </w:r>
          </w:ins>
          <w:r>
            <w:rPr>
              <w:rFonts w:ascii="Verdana" w:hAnsi="Verdana"/>
              <w:noProof/>
              <w:webHidden/>
              <w:sz w:val="22"/>
              <w:szCs w:val="22"/>
              <w:rPrChange w:id="469" w:author="Kevin LACHAUD (CHUB)" w:date="2024-10-24T14:58:00Z">
                <w:rPr>
                  <w:noProof/>
                  <w:webHidden/>
                </w:rPr>
              </w:rPrChange>
            </w:rPr>
            <w:fldChar w:fldCharType="separate"/>
          </w:r>
          <w:ins w:id="470" w:author="Kevin LACHAUD (CHUB)" w:date="2024-10-24T14:58:00Z">
            <w:r>
              <w:rPr>
                <w:rFonts w:ascii="Verdana" w:hAnsi="Verdana"/>
                <w:noProof/>
                <w:webHidden/>
                <w:sz w:val="22"/>
                <w:szCs w:val="22"/>
                <w:rPrChange w:id="471" w:author="Kevin LACHAUD (CHUB)" w:date="2024-10-24T14:58:00Z">
                  <w:rPr>
                    <w:noProof/>
                    <w:webHidden/>
                  </w:rPr>
                </w:rPrChange>
              </w:rPr>
              <w:t>10</w:t>
            </w:r>
            <w:r>
              <w:rPr>
                <w:rFonts w:ascii="Verdana" w:hAnsi="Verdana"/>
                <w:noProof/>
                <w:webHidden/>
                <w:sz w:val="22"/>
                <w:szCs w:val="22"/>
                <w:rPrChange w:id="472" w:author="Kevin LACHAUD (CHUB)" w:date="2024-10-24T14:58:00Z">
                  <w:rPr>
                    <w:noProof/>
                    <w:webHidden/>
                  </w:rPr>
                </w:rPrChange>
              </w:rPr>
              <w:fldChar w:fldCharType="end"/>
            </w:r>
            <w:r>
              <w:rPr>
                <w:rStyle w:val="Lienhypertexte"/>
                <w:rFonts w:ascii="Verdana" w:hAnsi="Verdana"/>
                <w:noProof/>
                <w:sz w:val="22"/>
                <w:szCs w:val="22"/>
                <w:rPrChange w:id="473" w:author="Kevin LACHAUD (CHUB)" w:date="2024-10-24T14:58:00Z">
                  <w:rPr>
                    <w:rStyle w:val="Lienhypertexte"/>
                    <w:noProof/>
                  </w:rPr>
                </w:rPrChange>
              </w:rPr>
              <w:fldChar w:fldCharType="end"/>
            </w:r>
          </w:ins>
        </w:p>
        <w:p>
          <w:pPr>
            <w:pStyle w:val="TM2"/>
            <w:tabs>
              <w:tab w:val="left" w:pos="660"/>
              <w:tab w:val="right" w:leader="dot" w:pos="9062"/>
            </w:tabs>
            <w:rPr>
              <w:ins w:id="474" w:author="Kevin LACHAUD (CHUB)" w:date="2024-10-24T14:58:00Z"/>
              <w:rFonts w:ascii="Verdana" w:eastAsiaTheme="minorEastAsia" w:hAnsi="Verdana" w:cstheme="minorBidi"/>
              <w:smallCaps w:val="0"/>
              <w:noProof/>
              <w:color w:val="auto"/>
              <w:sz w:val="22"/>
              <w:szCs w:val="22"/>
              <w:lang w:eastAsia="fr-FR"/>
              <w:rPrChange w:id="475" w:author="Kevin LACHAUD (CHUB)" w:date="2024-10-24T14:58:00Z">
                <w:rPr>
                  <w:ins w:id="476" w:author="Kevin LACHAUD (CHUB)" w:date="2024-10-24T14:58:00Z"/>
                  <w:rFonts w:asciiTheme="minorHAnsi" w:eastAsiaTheme="minorEastAsia" w:hAnsiTheme="minorHAnsi" w:cstheme="minorBidi"/>
                  <w:smallCaps w:val="0"/>
                  <w:noProof/>
                  <w:color w:val="auto"/>
                  <w:sz w:val="22"/>
                  <w:szCs w:val="22"/>
                  <w:lang w:eastAsia="fr-FR"/>
                </w:rPr>
              </w:rPrChange>
            </w:rPr>
          </w:pPr>
          <w:ins w:id="477" w:author="Kevin LACHAUD (CHUB)" w:date="2024-10-24T14:58:00Z">
            <w:r>
              <w:rPr>
                <w:rStyle w:val="Lienhypertexte"/>
                <w:rFonts w:ascii="Verdana" w:hAnsi="Verdana"/>
                <w:noProof/>
                <w:sz w:val="22"/>
                <w:szCs w:val="22"/>
                <w:rPrChange w:id="478" w:author="Kevin LACHAUD (CHUB)" w:date="2024-10-24T14:58:00Z">
                  <w:rPr>
                    <w:rStyle w:val="Lienhypertexte"/>
                    <w:noProof/>
                  </w:rPr>
                </w:rPrChange>
              </w:rPr>
              <w:fldChar w:fldCharType="begin"/>
            </w:r>
            <w:r>
              <w:rPr>
                <w:rStyle w:val="Lienhypertexte"/>
                <w:rFonts w:ascii="Verdana" w:hAnsi="Verdana"/>
                <w:noProof/>
                <w:sz w:val="22"/>
                <w:szCs w:val="22"/>
                <w:rPrChange w:id="479" w:author="Kevin LACHAUD (CHUB)" w:date="2024-10-24T14:58:00Z">
                  <w:rPr>
                    <w:rStyle w:val="Lienhypertexte"/>
                    <w:noProof/>
                  </w:rPr>
                </w:rPrChange>
              </w:rPr>
              <w:instrText xml:space="preserve"> </w:instrText>
            </w:r>
            <w:r>
              <w:rPr>
                <w:rFonts w:ascii="Verdana" w:hAnsi="Verdana"/>
                <w:noProof/>
                <w:sz w:val="22"/>
                <w:szCs w:val="22"/>
                <w:rPrChange w:id="480" w:author="Kevin LACHAUD (CHUB)" w:date="2024-10-24T14:58:00Z">
                  <w:rPr>
                    <w:noProof/>
                  </w:rPr>
                </w:rPrChange>
              </w:rPr>
              <w:instrText>HYPERLINK \l "_Toc180674370"</w:instrText>
            </w:r>
            <w:r>
              <w:rPr>
                <w:rStyle w:val="Lienhypertexte"/>
                <w:rFonts w:ascii="Verdana" w:hAnsi="Verdana"/>
                <w:noProof/>
                <w:sz w:val="22"/>
                <w:szCs w:val="22"/>
                <w:rPrChange w:id="481" w:author="Kevin LACHAUD (CHUB)" w:date="2024-10-24T14:58:00Z">
                  <w:rPr>
                    <w:rStyle w:val="Lienhypertexte"/>
                    <w:noProof/>
                  </w:rPr>
                </w:rPrChange>
              </w:rPr>
              <w:instrText xml:space="preserve"> </w:instrText>
            </w:r>
            <w:r>
              <w:rPr>
                <w:rStyle w:val="Lienhypertexte"/>
                <w:rFonts w:ascii="Verdana" w:hAnsi="Verdana"/>
                <w:noProof/>
                <w:sz w:val="22"/>
                <w:szCs w:val="22"/>
                <w:rPrChange w:id="482" w:author="Kevin LACHAUD (CHUB)" w:date="2024-10-24T14:58:00Z">
                  <w:rPr>
                    <w:rStyle w:val="Lienhypertexte"/>
                    <w:noProof/>
                  </w:rPr>
                </w:rPrChange>
              </w:rPr>
            </w:r>
            <w:r>
              <w:rPr>
                <w:rStyle w:val="Lienhypertexte"/>
                <w:rFonts w:ascii="Verdana" w:hAnsi="Verdana"/>
                <w:noProof/>
                <w:sz w:val="22"/>
                <w:szCs w:val="22"/>
                <w:rPrChange w:id="483"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484" w:author="Kevin LACHAUD (CHUB)" w:date="2024-10-24T14:58:00Z">
                  <w:rPr>
                    <w:rStyle w:val="Lienhypertexte"/>
                    <w:rFonts w:eastAsia="Trebuchet MS"/>
                    <w:bCs/>
                    <w:iCs/>
                    <w:noProof/>
                  </w:rPr>
                </w:rPrChange>
              </w:rPr>
              <w:t>1)</w:t>
            </w:r>
            <w:r>
              <w:rPr>
                <w:rFonts w:ascii="Verdana" w:eastAsiaTheme="minorEastAsia" w:hAnsi="Verdana" w:cstheme="minorBidi"/>
                <w:smallCaps w:val="0"/>
                <w:noProof/>
                <w:color w:val="auto"/>
                <w:sz w:val="22"/>
                <w:szCs w:val="22"/>
                <w:lang w:eastAsia="fr-FR"/>
                <w:rPrChange w:id="485"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486" w:author="Kevin LACHAUD (CHUB)" w:date="2024-10-24T14:58:00Z">
                  <w:rPr>
                    <w:rStyle w:val="Lienhypertexte"/>
                    <w:rFonts w:eastAsia="Trebuchet MS"/>
                    <w:bCs/>
                    <w:iCs/>
                    <w:noProof/>
                  </w:rPr>
                </w:rPrChange>
              </w:rPr>
              <w:t>Assurance dommages-ouvrage</w:t>
            </w:r>
            <w:r>
              <w:rPr>
                <w:rFonts w:ascii="Verdana" w:hAnsi="Verdana"/>
                <w:noProof/>
                <w:webHidden/>
                <w:sz w:val="22"/>
                <w:szCs w:val="22"/>
                <w:rPrChange w:id="487" w:author="Kevin LACHAUD (CHUB)" w:date="2024-10-24T14:58:00Z">
                  <w:rPr>
                    <w:noProof/>
                    <w:webHidden/>
                  </w:rPr>
                </w:rPrChange>
              </w:rPr>
              <w:tab/>
            </w:r>
            <w:r>
              <w:rPr>
                <w:rFonts w:ascii="Verdana" w:hAnsi="Verdana"/>
                <w:noProof/>
                <w:webHidden/>
                <w:sz w:val="22"/>
                <w:szCs w:val="22"/>
                <w:rPrChange w:id="488" w:author="Kevin LACHAUD (CHUB)" w:date="2024-10-24T14:58:00Z">
                  <w:rPr>
                    <w:noProof/>
                    <w:webHidden/>
                  </w:rPr>
                </w:rPrChange>
              </w:rPr>
              <w:fldChar w:fldCharType="begin"/>
            </w:r>
            <w:r>
              <w:rPr>
                <w:rFonts w:ascii="Verdana" w:hAnsi="Verdana"/>
                <w:noProof/>
                <w:webHidden/>
                <w:sz w:val="22"/>
                <w:szCs w:val="22"/>
                <w:rPrChange w:id="489" w:author="Kevin LACHAUD (CHUB)" w:date="2024-10-24T14:58:00Z">
                  <w:rPr>
                    <w:noProof/>
                    <w:webHidden/>
                  </w:rPr>
                </w:rPrChange>
              </w:rPr>
              <w:instrText xml:space="preserve"> PAGEREF _Toc180674370 \h </w:instrText>
            </w:r>
            <w:r>
              <w:rPr>
                <w:rFonts w:ascii="Verdana" w:hAnsi="Verdana"/>
                <w:noProof/>
                <w:webHidden/>
                <w:sz w:val="22"/>
                <w:szCs w:val="22"/>
                <w:rPrChange w:id="490" w:author="Kevin LACHAUD (CHUB)" w:date="2024-10-24T14:58:00Z">
                  <w:rPr>
                    <w:noProof/>
                    <w:webHidden/>
                  </w:rPr>
                </w:rPrChange>
              </w:rPr>
            </w:r>
          </w:ins>
          <w:r>
            <w:rPr>
              <w:rFonts w:ascii="Verdana" w:hAnsi="Verdana"/>
              <w:noProof/>
              <w:webHidden/>
              <w:sz w:val="22"/>
              <w:szCs w:val="22"/>
              <w:rPrChange w:id="491" w:author="Kevin LACHAUD (CHUB)" w:date="2024-10-24T14:58:00Z">
                <w:rPr>
                  <w:noProof/>
                  <w:webHidden/>
                </w:rPr>
              </w:rPrChange>
            </w:rPr>
            <w:fldChar w:fldCharType="separate"/>
          </w:r>
          <w:ins w:id="492" w:author="Kevin LACHAUD (CHUB)" w:date="2024-10-24T14:58:00Z">
            <w:r>
              <w:rPr>
                <w:rFonts w:ascii="Verdana" w:hAnsi="Verdana"/>
                <w:noProof/>
                <w:webHidden/>
                <w:sz w:val="22"/>
                <w:szCs w:val="22"/>
                <w:rPrChange w:id="493" w:author="Kevin LACHAUD (CHUB)" w:date="2024-10-24T14:58:00Z">
                  <w:rPr>
                    <w:noProof/>
                    <w:webHidden/>
                  </w:rPr>
                </w:rPrChange>
              </w:rPr>
              <w:t>10</w:t>
            </w:r>
            <w:r>
              <w:rPr>
                <w:rFonts w:ascii="Verdana" w:hAnsi="Verdana"/>
                <w:noProof/>
                <w:webHidden/>
                <w:sz w:val="22"/>
                <w:szCs w:val="22"/>
                <w:rPrChange w:id="494" w:author="Kevin LACHAUD (CHUB)" w:date="2024-10-24T14:58:00Z">
                  <w:rPr>
                    <w:noProof/>
                    <w:webHidden/>
                  </w:rPr>
                </w:rPrChange>
              </w:rPr>
              <w:fldChar w:fldCharType="end"/>
            </w:r>
            <w:r>
              <w:rPr>
                <w:rStyle w:val="Lienhypertexte"/>
                <w:rFonts w:ascii="Verdana" w:hAnsi="Verdana"/>
                <w:noProof/>
                <w:sz w:val="22"/>
                <w:szCs w:val="22"/>
                <w:rPrChange w:id="495" w:author="Kevin LACHAUD (CHUB)" w:date="2024-10-24T14:58:00Z">
                  <w:rPr>
                    <w:rStyle w:val="Lienhypertexte"/>
                    <w:noProof/>
                  </w:rPr>
                </w:rPrChange>
              </w:rPr>
              <w:fldChar w:fldCharType="end"/>
            </w:r>
          </w:ins>
        </w:p>
        <w:p>
          <w:pPr>
            <w:pStyle w:val="TM2"/>
            <w:tabs>
              <w:tab w:val="left" w:pos="660"/>
              <w:tab w:val="right" w:leader="dot" w:pos="9062"/>
            </w:tabs>
            <w:rPr>
              <w:ins w:id="496" w:author="Kevin LACHAUD (CHUB)" w:date="2024-10-24T14:58:00Z"/>
              <w:rFonts w:ascii="Verdana" w:eastAsiaTheme="minorEastAsia" w:hAnsi="Verdana" w:cstheme="minorBidi"/>
              <w:smallCaps w:val="0"/>
              <w:noProof/>
              <w:color w:val="auto"/>
              <w:sz w:val="22"/>
              <w:szCs w:val="22"/>
              <w:lang w:eastAsia="fr-FR"/>
              <w:rPrChange w:id="497" w:author="Kevin LACHAUD (CHUB)" w:date="2024-10-24T14:58:00Z">
                <w:rPr>
                  <w:ins w:id="498" w:author="Kevin LACHAUD (CHUB)" w:date="2024-10-24T14:58:00Z"/>
                  <w:rFonts w:asciiTheme="minorHAnsi" w:eastAsiaTheme="minorEastAsia" w:hAnsiTheme="minorHAnsi" w:cstheme="minorBidi"/>
                  <w:smallCaps w:val="0"/>
                  <w:noProof/>
                  <w:color w:val="auto"/>
                  <w:sz w:val="22"/>
                  <w:szCs w:val="22"/>
                  <w:lang w:eastAsia="fr-FR"/>
                </w:rPr>
              </w:rPrChange>
            </w:rPr>
          </w:pPr>
          <w:ins w:id="499" w:author="Kevin LACHAUD (CHUB)" w:date="2024-10-24T14:58:00Z">
            <w:r>
              <w:rPr>
                <w:rStyle w:val="Lienhypertexte"/>
                <w:rFonts w:ascii="Verdana" w:hAnsi="Verdana"/>
                <w:noProof/>
                <w:sz w:val="22"/>
                <w:szCs w:val="22"/>
                <w:rPrChange w:id="500" w:author="Kevin LACHAUD (CHUB)" w:date="2024-10-24T14:58:00Z">
                  <w:rPr>
                    <w:rStyle w:val="Lienhypertexte"/>
                    <w:noProof/>
                  </w:rPr>
                </w:rPrChange>
              </w:rPr>
              <w:fldChar w:fldCharType="begin"/>
            </w:r>
            <w:r>
              <w:rPr>
                <w:rStyle w:val="Lienhypertexte"/>
                <w:rFonts w:ascii="Verdana" w:hAnsi="Verdana"/>
                <w:noProof/>
                <w:sz w:val="22"/>
                <w:szCs w:val="22"/>
                <w:rPrChange w:id="501" w:author="Kevin LACHAUD (CHUB)" w:date="2024-10-24T14:58:00Z">
                  <w:rPr>
                    <w:rStyle w:val="Lienhypertexte"/>
                    <w:noProof/>
                  </w:rPr>
                </w:rPrChange>
              </w:rPr>
              <w:instrText xml:space="preserve"> </w:instrText>
            </w:r>
            <w:r>
              <w:rPr>
                <w:rFonts w:ascii="Verdana" w:hAnsi="Verdana"/>
                <w:noProof/>
                <w:sz w:val="22"/>
                <w:szCs w:val="22"/>
                <w:rPrChange w:id="502" w:author="Kevin LACHAUD (CHUB)" w:date="2024-10-24T14:58:00Z">
                  <w:rPr>
                    <w:noProof/>
                  </w:rPr>
                </w:rPrChange>
              </w:rPr>
              <w:instrText>HYPERLINK \l "_Toc180674371"</w:instrText>
            </w:r>
            <w:r>
              <w:rPr>
                <w:rStyle w:val="Lienhypertexte"/>
                <w:rFonts w:ascii="Verdana" w:hAnsi="Verdana"/>
                <w:noProof/>
                <w:sz w:val="22"/>
                <w:szCs w:val="22"/>
                <w:rPrChange w:id="503" w:author="Kevin LACHAUD (CHUB)" w:date="2024-10-24T14:58:00Z">
                  <w:rPr>
                    <w:rStyle w:val="Lienhypertexte"/>
                    <w:noProof/>
                  </w:rPr>
                </w:rPrChange>
              </w:rPr>
              <w:instrText xml:space="preserve"> </w:instrText>
            </w:r>
            <w:r>
              <w:rPr>
                <w:rStyle w:val="Lienhypertexte"/>
                <w:rFonts w:ascii="Verdana" w:hAnsi="Verdana"/>
                <w:noProof/>
                <w:sz w:val="22"/>
                <w:szCs w:val="22"/>
                <w:rPrChange w:id="504" w:author="Kevin LACHAUD (CHUB)" w:date="2024-10-24T14:58:00Z">
                  <w:rPr>
                    <w:rStyle w:val="Lienhypertexte"/>
                    <w:noProof/>
                  </w:rPr>
                </w:rPrChange>
              </w:rPr>
            </w:r>
            <w:r>
              <w:rPr>
                <w:rStyle w:val="Lienhypertexte"/>
                <w:rFonts w:ascii="Verdana" w:hAnsi="Verdana"/>
                <w:noProof/>
                <w:sz w:val="22"/>
                <w:szCs w:val="22"/>
                <w:rPrChange w:id="505"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506" w:author="Kevin LACHAUD (CHUB)" w:date="2024-10-24T14:58:00Z">
                  <w:rPr>
                    <w:rStyle w:val="Lienhypertexte"/>
                    <w:rFonts w:eastAsia="Trebuchet MS"/>
                    <w:bCs/>
                    <w:iCs/>
                    <w:noProof/>
                  </w:rPr>
                </w:rPrChange>
              </w:rPr>
              <w:t>2)</w:t>
            </w:r>
            <w:r>
              <w:rPr>
                <w:rFonts w:ascii="Verdana" w:eastAsiaTheme="minorEastAsia" w:hAnsi="Verdana" w:cstheme="minorBidi"/>
                <w:smallCaps w:val="0"/>
                <w:noProof/>
                <w:color w:val="auto"/>
                <w:sz w:val="22"/>
                <w:szCs w:val="22"/>
                <w:lang w:eastAsia="fr-FR"/>
                <w:rPrChange w:id="507"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508" w:author="Kevin LACHAUD (CHUB)" w:date="2024-10-24T14:58:00Z">
                  <w:rPr>
                    <w:rStyle w:val="Lienhypertexte"/>
                    <w:rFonts w:eastAsia="Trebuchet MS"/>
                    <w:bCs/>
                    <w:iCs/>
                    <w:noProof/>
                  </w:rPr>
                </w:rPrChange>
              </w:rPr>
              <w:t>Assurance Tous Risques Chantier</w:t>
            </w:r>
            <w:r>
              <w:rPr>
                <w:rFonts w:ascii="Verdana" w:hAnsi="Verdana"/>
                <w:noProof/>
                <w:webHidden/>
                <w:sz w:val="22"/>
                <w:szCs w:val="22"/>
                <w:rPrChange w:id="509" w:author="Kevin LACHAUD (CHUB)" w:date="2024-10-24T14:58:00Z">
                  <w:rPr>
                    <w:noProof/>
                    <w:webHidden/>
                  </w:rPr>
                </w:rPrChange>
              </w:rPr>
              <w:tab/>
            </w:r>
            <w:r>
              <w:rPr>
                <w:rFonts w:ascii="Verdana" w:hAnsi="Verdana"/>
                <w:noProof/>
                <w:webHidden/>
                <w:sz w:val="22"/>
                <w:szCs w:val="22"/>
                <w:rPrChange w:id="510" w:author="Kevin LACHAUD (CHUB)" w:date="2024-10-24T14:58:00Z">
                  <w:rPr>
                    <w:noProof/>
                    <w:webHidden/>
                  </w:rPr>
                </w:rPrChange>
              </w:rPr>
              <w:fldChar w:fldCharType="begin"/>
            </w:r>
            <w:r>
              <w:rPr>
                <w:rFonts w:ascii="Verdana" w:hAnsi="Verdana"/>
                <w:noProof/>
                <w:webHidden/>
                <w:sz w:val="22"/>
                <w:szCs w:val="22"/>
                <w:rPrChange w:id="511" w:author="Kevin LACHAUD (CHUB)" w:date="2024-10-24T14:58:00Z">
                  <w:rPr>
                    <w:noProof/>
                    <w:webHidden/>
                  </w:rPr>
                </w:rPrChange>
              </w:rPr>
              <w:instrText xml:space="preserve"> PAGEREF _Toc180674371 \h </w:instrText>
            </w:r>
            <w:r>
              <w:rPr>
                <w:rFonts w:ascii="Verdana" w:hAnsi="Verdana"/>
                <w:noProof/>
                <w:webHidden/>
                <w:sz w:val="22"/>
                <w:szCs w:val="22"/>
                <w:rPrChange w:id="512" w:author="Kevin LACHAUD (CHUB)" w:date="2024-10-24T14:58:00Z">
                  <w:rPr>
                    <w:noProof/>
                    <w:webHidden/>
                  </w:rPr>
                </w:rPrChange>
              </w:rPr>
            </w:r>
          </w:ins>
          <w:r>
            <w:rPr>
              <w:rFonts w:ascii="Verdana" w:hAnsi="Verdana"/>
              <w:noProof/>
              <w:webHidden/>
              <w:sz w:val="22"/>
              <w:szCs w:val="22"/>
              <w:rPrChange w:id="513" w:author="Kevin LACHAUD (CHUB)" w:date="2024-10-24T14:58:00Z">
                <w:rPr>
                  <w:noProof/>
                  <w:webHidden/>
                </w:rPr>
              </w:rPrChange>
            </w:rPr>
            <w:fldChar w:fldCharType="separate"/>
          </w:r>
          <w:ins w:id="514" w:author="Kevin LACHAUD (CHUB)" w:date="2024-10-24T14:58:00Z">
            <w:r>
              <w:rPr>
                <w:rFonts w:ascii="Verdana" w:hAnsi="Verdana"/>
                <w:noProof/>
                <w:webHidden/>
                <w:sz w:val="22"/>
                <w:szCs w:val="22"/>
                <w:rPrChange w:id="515" w:author="Kevin LACHAUD (CHUB)" w:date="2024-10-24T14:58:00Z">
                  <w:rPr>
                    <w:noProof/>
                    <w:webHidden/>
                  </w:rPr>
                </w:rPrChange>
              </w:rPr>
              <w:t>10</w:t>
            </w:r>
            <w:r>
              <w:rPr>
                <w:rFonts w:ascii="Verdana" w:hAnsi="Verdana"/>
                <w:noProof/>
                <w:webHidden/>
                <w:sz w:val="22"/>
                <w:szCs w:val="22"/>
                <w:rPrChange w:id="516" w:author="Kevin LACHAUD (CHUB)" w:date="2024-10-24T14:58:00Z">
                  <w:rPr>
                    <w:noProof/>
                    <w:webHidden/>
                  </w:rPr>
                </w:rPrChange>
              </w:rPr>
              <w:fldChar w:fldCharType="end"/>
            </w:r>
            <w:r>
              <w:rPr>
                <w:rStyle w:val="Lienhypertexte"/>
                <w:rFonts w:ascii="Verdana" w:hAnsi="Verdana"/>
                <w:noProof/>
                <w:sz w:val="22"/>
                <w:szCs w:val="22"/>
                <w:rPrChange w:id="517" w:author="Kevin LACHAUD (CHUB)" w:date="2024-10-24T14:58:00Z">
                  <w:rPr>
                    <w:rStyle w:val="Lienhypertexte"/>
                    <w:noProof/>
                  </w:rPr>
                </w:rPrChange>
              </w:rPr>
              <w:fldChar w:fldCharType="end"/>
            </w:r>
          </w:ins>
        </w:p>
        <w:p>
          <w:pPr>
            <w:pStyle w:val="TM2"/>
            <w:tabs>
              <w:tab w:val="left" w:pos="660"/>
              <w:tab w:val="right" w:leader="dot" w:pos="9062"/>
            </w:tabs>
            <w:rPr>
              <w:ins w:id="518" w:author="Kevin LACHAUD (CHUB)" w:date="2024-10-24T14:58:00Z"/>
              <w:rFonts w:ascii="Verdana" w:eastAsiaTheme="minorEastAsia" w:hAnsi="Verdana" w:cstheme="minorBidi"/>
              <w:smallCaps w:val="0"/>
              <w:noProof/>
              <w:color w:val="auto"/>
              <w:sz w:val="22"/>
              <w:szCs w:val="22"/>
              <w:lang w:eastAsia="fr-FR"/>
              <w:rPrChange w:id="519" w:author="Kevin LACHAUD (CHUB)" w:date="2024-10-24T14:58:00Z">
                <w:rPr>
                  <w:ins w:id="520" w:author="Kevin LACHAUD (CHUB)" w:date="2024-10-24T14:58:00Z"/>
                  <w:rFonts w:asciiTheme="minorHAnsi" w:eastAsiaTheme="minorEastAsia" w:hAnsiTheme="minorHAnsi" w:cstheme="minorBidi"/>
                  <w:smallCaps w:val="0"/>
                  <w:noProof/>
                  <w:color w:val="auto"/>
                  <w:sz w:val="22"/>
                  <w:szCs w:val="22"/>
                  <w:lang w:eastAsia="fr-FR"/>
                </w:rPr>
              </w:rPrChange>
            </w:rPr>
          </w:pPr>
          <w:ins w:id="521" w:author="Kevin LACHAUD (CHUB)" w:date="2024-10-24T14:58:00Z">
            <w:r>
              <w:rPr>
                <w:rStyle w:val="Lienhypertexte"/>
                <w:rFonts w:ascii="Verdana" w:hAnsi="Verdana"/>
                <w:noProof/>
                <w:sz w:val="22"/>
                <w:szCs w:val="22"/>
                <w:rPrChange w:id="522" w:author="Kevin LACHAUD (CHUB)" w:date="2024-10-24T14:58:00Z">
                  <w:rPr>
                    <w:rStyle w:val="Lienhypertexte"/>
                    <w:noProof/>
                  </w:rPr>
                </w:rPrChange>
              </w:rPr>
              <w:fldChar w:fldCharType="begin"/>
            </w:r>
            <w:r>
              <w:rPr>
                <w:rStyle w:val="Lienhypertexte"/>
                <w:rFonts w:ascii="Verdana" w:hAnsi="Verdana"/>
                <w:noProof/>
                <w:sz w:val="22"/>
                <w:szCs w:val="22"/>
                <w:rPrChange w:id="523" w:author="Kevin LACHAUD (CHUB)" w:date="2024-10-24T14:58:00Z">
                  <w:rPr>
                    <w:rStyle w:val="Lienhypertexte"/>
                    <w:noProof/>
                  </w:rPr>
                </w:rPrChange>
              </w:rPr>
              <w:instrText xml:space="preserve"> </w:instrText>
            </w:r>
            <w:r>
              <w:rPr>
                <w:rFonts w:ascii="Verdana" w:hAnsi="Verdana"/>
                <w:noProof/>
                <w:sz w:val="22"/>
                <w:szCs w:val="22"/>
                <w:rPrChange w:id="524" w:author="Kevin LACHAUD (CHUB)" w:date="2024-10-24T14:58:00Z">
                  <w:rPr>
                    <w:noProof/>
                  </w:rPr>
                </w:rPrChange>
              </w:rPr>
              <w:instrText>HYPERLINK \l "_Toc180674372"</w:instrText>
            </w:r>
            <w:r>
              <w:rPr>
                <w:rStyle w:val="Lienhypertexte"/>
                <w:rFonts w:ascii="Verdana" w:hAnsi="Verdana"/>
                <w:noProof/>
                <w:sz w:val="22"/>
                <w:szCs w:val="22"/>
                <w:rPrChange w:id="525" w:author="Kevin LACHAUD (CHUB)" w:date="2024-10-24T14:58:00Z">
                  <w:rPr>
                    <w:rStyle w:val="Lienhypertexte"/>
                    <w:noProof/>
                  </w:rPr>
                </w:rPrChange>
              </w:rPr>
              <w:instrText xml:space="preserve"> </w:instrText>
            </w:r>
            <w:r>
              <w:rPr>
                <w:rStyle w:val="Lienhypertexte"/>
                <w:rFonts w:ascii="Verdana" w:hAnsi="Verdana"/>
                <w:noProof/>
                <w:sz w:val="22"/>
                <w:szCs w:val="22"/>
                <w:rPrChange w:id="526" w:author="Kevin LACHAUD (CHUB)" w:date="2024-10-24T14:58:00Z">
                  <w:rPr>
                    <w:rStyle w:val="Lienhypertexte"/>
                    <w:noProof/>
                  </w:rPr>
                </w:rPrChange>
              </w:rPr>
            </w:r>
            <w:r>
              <w:rPr>
                <w:rStyle w:val="Lienhypertexte"/>
                <w:rFonts w:ascii="Verdana" w:hAnsi="Verdana"/>
                <w:noProof/>
                <w:sz w:val="22"/>
                <w:szCs w:val="22"/>
                <w:rPrChange w:id="527"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528" w:author="Kevin LACHAUD (CHUB)" w:date="2024-10-24T14:58:00Z">
                  <w:rPr>
                    <w:rStyle w:val="Lienhypertexte"/>
                    <w:rFonts w:eastAsia="Trebuchet MS"/>
                    <w:bCs/>
                    <w:iCs/>
                    <w:noProof/>
                  </w:rPr>
                </w:rPrChange>
              </w:rPr>
              <w:t>3)</w:t>
            </w:r>
            <w:r>
              <w:rPr>
                <w:rFonts w:ascii="Verdana" w:eastAsiaTheme="minorEastAsia" w:hAnsi="Verdana" w:cstheme="minorBidi"/>
                <w:smallCaps w:val="0"/>
                <w:noProof/>
                <w:color w:val="auto"/>
                <w:sz w:val="22"/>
                <w:szCs w:val="22"/>
                <w:lang w:eastAsia="fr-FR"/>
                <w:rPrChange w:id="529"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530" w:author="Kevin LACHAUD (CHUB)" w:date="2024-10-24T14:58:00Z">
                  <w:rPr>
                    <w:rStyle w:val="Lienhypertexte"/>
                    <w:rFonts w:eastAsia="Trebuchet MS"/>
                    <w:bCs/>
                    <w:iCs/>
                    <w:noProof/>
                  </w:rPr>
                </w:rPrChange>
              </w:rPr>
              <w:t>Assurance RC Maître d’ouvrage</w:t>
            </w:r>
            <w:r>
              <w:rPr>
                <w:rFonts w:ascii="Verdana" w:hAnsi="Verdana"/>
                <w:noProof/>
                <w:webHidden/>
                <w:sz w:val="22"/>
                <w:szCs w:val="22"/>
                <w:rPrChange w:id="531" w:author="Kevin LACHAUD (CHUB)" w:date="2024-10-24T14:58:00Z">
                  <w:rPr>
                    <w:noProof/>
                    <w:webHidden/>
                  </w:rPr>
                </w:rPrChange>
              </w:rPr>
              <w:tab/>
            </w:r>
            <w:r>
              <w:rPr>
                <w:rFonts w:ascii="Verdana" w:hAnsi="Verdana"/>
                <w:noProof/>
                <w:webHidden/>
                <w:sz w:val="22"/>
                <w:szCs w:val="22"/>
                <w:rPrChange w:id="532" w:author="Kevin LACHAUD (CHUB)" w:date="2024-10-24T14:58:00Z">
                  <w:rPr>
                    <w:noProof/>
                    <w:webHidden/>
                  </w:rPr>
                </w:rPrChange>
              </w:rPr>
              <w:fldChar w:fldCharType="begin"/>
            </w:r>
            <w:r>
              <w:rPr>
                <w:rFonts w:ascii="Verdana" w:hAnsi="Verdana"/>
                <w:noProof/>
                <w:webHidden/>
                <w:sz w:val="22"/>
                <w:szCs w:val="22"/>
                <w:rPrChange w:id="533" w:author="Kevin LACHAUD (CHUB)" w:date="2024-10-24T14:58:00Z">
                  <w:rPr>
                    <w:noProof/>
                    <w:webHidden/>
                  </w:rPr>
                </w:rPrChange>
              </w:rPr>
              <w:instrText xml:space="preserve"> PAGEREF _Toc180674372 \h </w:instrText>
            </w:r>
            <w:r>
              <w:rPr>
                <w:rFonts w:ascii="Verdana" w:hAnsi="Verdana"/>
                <w:noProof/>
                <w:webHidden/>
                <w:sz w:val="22"/>
                <w:szCs w:val="22"/>
                <w:rPrChange w:id="534" w:author="Kevin LACHAUD (CHUB)" w:date="2024-10-24T14:58:00Z">
                  <w:rPr>
                    <w:noProof/>
                    <w:webHidden/>
                  </w:rPr>
                </w:rPrChange>
              </w:rPr>
            </w:r>
          </w:ins>
          <w:r>
            <w:rPr>
              <w:rFonts w:ascii="Verdana" w:hAnsi="Verdana"/>
              <w:noProof/>
              <w:webHidden/>
              <w:sz w:val="22"/>
              <w:szCs w:val="22"/>
              <w:rPrChange w:id="535" w:author="Kevin LACHAUD (CHUB)" w:date="2024-10-24T14:58:00Z">
                <w:rPr>
                  <w:noProof/>
                  <w:webHidden/>
                </w:rPr>
              </w:rPrChange>
            </w:rPr>
            <w:fldChar w:fldCharType="separate"/>
          </w:r>
          <w:ins w:id="536" w:author="Kevin LACHAUD (CHUB)" w:date="2024-10-24T14:58:00Z">
            <w:r>
              <w:rPr>
                <w:rFonts w:ascii="Verdana" w:hAnsi="Verdana"/>
                <w:noProof/>
                <w:webHidden/>
                <w:sz w:val="22"/>
                <w:szCs w:val="22"/>
                <w:rPrChange w:id="537" w:author="Kevin LACHAUD (CHUB)" w:date="2024-10-24T14:58:00Z">
                  <w:rPr>
                    <w:noProof/>
                    <w:webHidden/>
                  </w:rPr>
                </w:rPrChange>
              </w:rPr>
              <w:t>10</w:t>
            </w:r>
            <w:r>
              <w:rPr>
                <w:rFonts w:ascii="Verdana" w:hAnsi="Verdana"/>
                <w:noProof/>
                <w:webHidden/>
                <w:sz w:val="22"/>
                <w:szCs w:val="22"/>
                <w:rPrChange w:id="538" w:author="Kevin LACHAUD (CHUB)" w:date="2024-10-24T14:58:00Z">
                  <w:rPr>
                    <w:noProof/>
                    <w:webHidden/>
                  </w:rPr>
                </w:rPrChange>
              </w:rPr>
              <w:fldChar w:fldCharType="end"/>
            </w:r>
            <w:r>
              <w:rPr>
                <w:rStyle w:val="Lienhypertexte"/>
                <w:rFonts w:ascii="Verdana" w:hAnsi="Verdana"/>
                <w:noProof/>
                <w:sz w:val="22"/>
                <w:szCs w:val="22"/>
                <w:rPrChange w:id="539" w:author="Kevin LACHAUD (CHUB)" w:date="2024-10-24T14:58:00Z">
                  <w:rPr>
                    <w:rStyle w:val="Lienhypertexte"/>
                    <w:noProof/>
                  </w:rPr>
                </w:rPrChange>
              </w:rPr>
              <w:fldChar w:fldCharType="end"/>
            </w:r>
          </w:ins>
        </w:p>
        <w:p>
          <w:pPr>
            <w:pStyle w:val="TM2"/>
            <w:tabs>
              <w:tab w:val="left" w:pos="660"/>
              <w:tab w:val="right" w:leader="dot" w:pos="9062"/>
            </w:tabs>
            <w:rPr>
              <w:ins w:id="540" w:author="Kevin LACHAUD (CHUB)" w:date="2024-10-24T14:58:00Z"/>
              <w:rFonts w:ascii="Verdana" w:eastAsiaTheme="minorEastAsia" w:hAnsi="Verdana" w:cstheme="minorBidi"/>
              <w:smallCaps w:val="0"/>
              <w:noProof/>
              <w:color w:val="auto"/>
              <w:sz w:val="22"/>
              <w:szCs w:val="22"/>
              <w:lang w:eastAsia="fr-FR"/>
              <w:rPrChange w:id="541" w:author="Kevin LACHAUD (CHUB)" w:date="2024-10-24T14:58:00Z">
                <w:rPr>
                  <w:ins w:id="542" w:author="Kevin LACHAUD (CHUB)" w:date="2024-10-24T14:58:00Z"/>
                  <w:rFonts w:asciiTheme="minorHAnsi" w:eastAsiaTheme="minorEastAsia" w:hAnsiTheme="minorHAnsi" w:cstheme="minorBidi"/>
                  <w:smallCaps w:val="0"/>
                  <w:noProof/>
                  <w:color w:val="auto"/>
                  <w:sz w:val="22"/>
                  <w:szCs w:val="22"/>
                  <w:lang w:eastAsia="fr-FR"/>
                </w:rPr>
              </w:rPrChange>
            </w:rPr>
          </w:pPr>
          <w:ins w:id="543" w:author="Kevin LACHAUD (CHUB)" w:date="2024-10-24T14:58:00Z">
            <w:r>
              <w:rPr>
                <w:rStyle w:val="Lienhypertexte"/>
                <w:rFonts w:ascii="Verdana" w:hAnsi="Verdana"/>
                <w:noProof/>
                <w:sz w:val="22"/>
                <w:szCs w:val="22"/>
                <w:rPrChange w:id="544" w:author="Kevin LACHAUD (CHUB)" w:date="2024-10-24T14:58:00Z">
                  <w:rPr>
                    <w:rStyle w:val="Lienhypertexte"/>
                    <w:noProof/>
                  </w:rPr>
                </w:rPrChange>
              </w:rPr>
              <w:fldChar w:fldCharType="begin"/>
            </w:r>
            <w:r>
              <w:rPr>
                <w:rStyle w:val="Lienhypertexte"/>
                <w:rFonts w:ascii="Verdana" w:hAnsi="Verdana"/>
                <w:noProof/>
                <w:sz w:val="22"/>
                <w:szCs w:val="22"/>
                <w:rPrChange w:id="545" w:author="Kevin LACHAUD (CHUB)" w:date="2024-10-24T14:58:00Z">
                  <w:rPr>
                    <w:rStyle w:val="Lienhypertexte"/>
                    <w:noProof/>
                  </w:rPr>
                </w:rPrChange>
              </w:rPr>
              <w:instrText xml:space="preserve"> </w:instrText>
            </w:r>
            <w:r>
              <w:rPr>
                <w:rFonts w:ascii="Verdana" w:hAnsi="Verdana"/>
                <w:noProof/>
                <w:sz w:val="22"/>
                <w:szCs w:val="22"/>
                <w:rPrChange w:id="546" w:author="Kevin LACHAUD (CHUB)" w:date="2024-10-24T14:58:00Z">
                  <w:rPr>
                    <w:noProof/>
                  </w:rPr>
                </w:rPrChange>
              </w:rPr>
              <w:instrText>HYPERLINK \l "_Toc180674373"</w:instrText>
            </w:r>
            <w:r>
              <w:rPr>
                <w:rStyle w:val="Lienhypertexte"/>
                <w:rFonts w:ascii="Verdana" w:hAnsi="Verdana"/>
                <w:noProof/>
                <w:sz w:val="22"/>
                <w:szCs w:val="22"/>
                <w:rPrChange w:id="547" w:author="Kevin LACHAUD (CHUB)" w:date="2024-10-24T14:58:00Z">
                  <w:rPr>
                    <w:rStyle w:val="Lienhypertexte"/>
                    <w:noProof/>
                  </w:rPr>
                </w:rPrChange>
              </w:rPr>
              <w:instrText xml:space="preserve"> </w:instrText>
            </w:r>
            <w:r>
              <w:rPr>
                <w:rStyle w:val="Lienhypertexte"/>
                <w:rFonts w:ascii="Verdana" w:hAnsi="Verdana"/>
                <w:noProof/>
                <w:sz w:val="22"/>
                <w:szCs w:val="22"/>
                <w:rPrChange w:id="548" w:author="Kevin LACHAUD (CHUB)" w:date="2024-10-24T14:58:00Z">
                  <w:rPr>
                    <w:rStyle w:val="Lienhypertexte"/>
                    <w:noProof/>
                  </w:rPr>
                </w:rPrChange>
              </w:rPr>
            </w:r>
            <w:r>
              <w:rPr>
                <w:rStyle w:val="Lienhypertexte"/>
                <w:rFonts w:ascii="Verdana" w:hAnsi="Verdana"/>
                <w:noProof/>
                <w:sz w:val="22"/>
                <w:szCs w:val="22"/>
                <w:rPrChange w:id="549" w:author="Kevin LACHAUD (CHUB)" w:date="2024-10-24T14:58:00Z">
                  <w:rPr>
                    <w:rStyle w:val="Lienhypertexte"/>
                    <w:noProof/>
                  </w:rPr>
                </w:rPrChange>
              </w:rPr>
              <w:fldChar w:fldCharType="separate"/>
            </w:r>
            <w:r>
              <w:rPr>
                <w:rStyle w:val="Lienhypertexte"/>
                <w:rFonts w:ascii="Verdana" w:eastAsia="Trebuchet MS" w:hAnsi="Verdana"/>
                <w:bCs/>
                <w:iCs/>
                <w:noProof/>
                <w:sz w:val="22"/>
                <w:szCs w:val="22"/>
                <w:rPrChange w:id="550" w:author="Kevin LACHAUD (CHUB)" w:date="2024-10-24T14:58:00Z">
                  <w:rPr>
                    <w:rStyle w:val="Lienhypertexte"/>
                    <w:rFonts w:eastAsia="Trebuchet MS"/>
                    <w:bCs/>
                    <w:iCs/>
                    <w:noProof/>
                  </w:rPr>
                </w:rPrChange>
              </w:rPr>
              <w:t>4)</w:t>
            </w:r>
            <w:r>
              <w:rPr>
                <w:rFonts w:ascii="Verdana" w:eastAsiaTheme="minorEastAsia" w:hAnsi="Verdana" w:cstheme="minorBidi"/>
                <w:smallCaps w:val="0"/>
                <w:noProof/>
                <w:color w:val="auto"/>
                <w:sz w:val="22"/>
                <w:szCs w:val="22"/>
                <w:lang w:eastAsia="fr-FR"/>
                <w:rPrChange w:id="551" w:author="Kevin LACHAUD (CHUB)" w:date="2024-10-24T14:58:00Z">
                  <w:rPr>
                    <w:rFonts w:asciiTheme="minorHAnsi" w:eastAsiaTheme="minorEastAsia" w:hAnsiTheme="minorHAnsi" w:cstheme="minorBidi"/>
                    <w:smallCaps w:val="0"/>
                    <w:noProof/>
                    <w:color w:val="auto"/>
                    <w:sz w:val="22"/>
                    <w:szCs w:val="22"/>
                    <w:lang w:eastAsia="fr-FR"/>
                  </w:rPr>
                </w:rPrChange>
              </w:rPr>
              <w:tab/>
            </w:r>
            <w:r>
              <w:rPr>
                <w:rStyle w:val="Lienhypertexte"/>
                <w:rFonts w:ascii="Verdana" w:eastAsia="Trebuchet MS" w:hAnsi="Verdana"/>
                <w:bCs/>
                <w:iCs/>
                <w:noProof/>
                <w:sz w:val="22"/>
                <w:szCs w:val="22"/>
                <w:rPrChange w:id="552" w:author="Kevin LACHAUD (CHUB)" w:date="2024-10-24T14:58:00Z">
                  <w:rPr>
                    <w:rStyle w:val="Lienhypertexte"/>
                    <w:rFonts w:eastAsia="Trebuchet MS"/>
                    <w:bCs/>
                    <w:iCs/>
                    <w:noProof/>
                  </w:rPr>
                </w:rPrChange>
              </w:rPr>
              <w:t>Contrat Collectif de Responsabilité Décennale (CCRD)</w:t>
            </w:r>
            <w:r>
              <w:rPr>
                <w:rFonts w:ascii="Verdana" w:hAnsi="Verdana"/>
                <w:noProof/>
                <w:webHidden/>
                <w:sz w:val="22"/>
                <w:szCs w:val="22"/>
                <w:rPrChange w:id="553" w:author="Kevin LACHAUD (CHUB)" w:date="2024-10-24T14:58:00Z">
                  <w:rPr>
                    <w:noProof/>
                    <w:webHidden/>
                  </w:rPr>
                </w:rPrChange>
              </w:rPr>
              <w:tab/>
            </w:r>
            <w:r>
              <w:rPr>
                <w:rFonts w:ascii="Verdana" w:hAnsi="Verdana"/>
                <w:noProof/>
                <w:webHidden/>
                <w:sz w:val="22"/>
                <w:szCs w:val="22"/>
                <w:rPrChange w:id="554" w:author="Kevin LACHAUD (CHUB)" w:date="2024-10-24T14:58:00Z">
                  <w:rPr>
                    <w:noProof/>
                    <w:webHidden/>
                  </w:rPr>
                </w:rPrChange>
              </w:rPr>
              <w:fldChar w:fldCharType="begin"/>
            </w:r>
            <w:r>
              <w:rPr>
                <w:rFonts w:ascii="Verdana" w:hAnsi="Verdana"/>
                <w:noProof/>
                <w:webHidden/>
                <w:sz w:val="22"/>
                <w:szCs w:val="22"/>
                <w:rPrChange w:id="555" w:author="Kevin LACHAUD (CHUB)" w:date="2024-10-24T14:58:00Z">
                  <w:rPr>
                    <w:noProof/>
                    <w:webHidden/>
                  </w:rPr>
                </w:rPrChange>
              </w:rPr>
              <w:instrText xml:space="preserve"> PAGEREF _Toc180674373 \h </w:instrText>
            </w:r>
            <w:r>
              <w:rPr>
                <w:rFonts w:ascii="Verdana" w:hAnsi="Verdana"/>
                <w:noProof/>
                <w:webHidden/>
                <w:sz w:val="22"/>
                <w:szCs w:val="22"/>
                <w:rPrChange w:id="556" w:author="Kevin LACHAUD (CHUB)" w:date="2024-10-24T14:58:00Z">
                  <w:rPr>
                    <w:noProof/>
                    <w:webHidden/>
                  </w:rPr>
                </w:rPrChange>
              </w:rPr>
            </w:r>
          </w:ins>
          <w:r>
            <w:rPr>
              <w:rFonts w:ascii="Verdana" w:hAnsi="Verdana"/>
              <w:noProof/>
              <w:webHidden/>
              <w:sz w:val="22"/>
              <w:szCs w:val="22"/>
              <w:rPrChange w:id="557" w:author="Kevin LACHAUD (CHUB)" w:date="2024-10-24T14:58:00Z">
                <w:rPr>
                  <w:noProof/>
                  <w:webHidden/>
                </w:rPr>
              </w:rPrChange>
            </w:rPr>
            <w:fldChar w:fldCharType="separate"/>
          </w:r>
          <w:ins w:id="558" w:author="Kevin LACHAUD (CHUB)" w:date="2024-10-24T14:58:00Z">
            <w:r>
              <w:rPr>
                <w:rFonts w:ascii="Verdana" w:hAnsi="Verdana"/>
                <w:noProof/>
                <w:webHidden/>
                <w:sz w:val="22"/>
                <w:szCs w:val="22"/>
                <w:rPrChange w:id="559" w:author="Kevin LACHAUD (CHUB)" w:date="2024-10-24T14:58:00Z">
                  <w:rPr>
                    <w:noProof/>
                    <w:webHidden/>
                  </w:rPr>
                </w:rPrChange>
              </w:rPr>
              <w:t>10</w:t>
            </w:r>
            <w:r>
              <w:rPr>
                <w:rFonts w:ascii="Verdana" w:hAnsi="Verdana"/>
                <w:noProof/>
                <w:webHidden/>
                <w:sz w:val="22"/>
                <w:szCs w:val="22"/>
                <w:rPrChange w:id="560" w:author="Kevin LACHAUD (CHUB)" w:date="2024-10-24T14:58:00Z">
                  <w:rPr>
                    <w:noProof/>
                    <w:webHidden/>
                  </w:rPr>
                </w:rPrChange>
              </w:rPr>
              <w:fldChar w:fldCharType="end"/>
            </w:r>
            <w:r>
              <w:rPr>
                <w:rStyle w:val="Lienhypertexte"/>
                <w:rFonts w:ascii="Verdana" w:hAnsi="Verdana"/>
                <w:noProof/>
                <w:sz w:val="22"/>
                <w:szCs w:val="22"/>
                <w:rPrChange w:id="561" w:author="Kevin LACHAUD (CHUB)" w:date="2024-10-24T14:58:00Z">
                  <w:rPr>
                    <w:rStyle w:val="Lienhypertexte"/>
                    <w:noProof/>
                  </w:rPr>
                </w:rPrChange>
              </w:rPr>
              <w:fldChar w:fldCharType="end"/>
            </w:r>
          </w:ins>
        </w:p>
        <w:p>
          <w:pPr>
            <w:pStyle w:val="TM1"/>
            <w:tabs>
              <w:tab w:val="right" w:leader="dot" w:pos="9062"/>
            </w:tabs>
            <w:rPr>
              <w:ins w:id="562" w:author="Kevin LACHAUD (CHUB)" w:date="2024-10-24T14:58:00Z"/>
              <w:rFonts w:ascii="Verdana" w:eastAsiaTheme="minorEastAsia" w:hAnsi="Verdana" w:cstheme="minorBidi"/>
              <w:b w:val="0"/>
              <w:bCs w:val="0"/>
              <w:caps w:val="0"/>
              <w:noProof/>
              <w:color w:val="auto"/>
              <w:sz w:val="22"/>
              <w:szCs w:val="22"/>
              <w:lang w:eastAsia="fr-FR"/>
              <w:rPrChange w:id="563" w:author="Kevin LACHAUD (CHUB)" w:date="2024-10-24T14:59:00Z">
                <w:rPr>
                  <w:ins w:id="564" w:author="Kevin LACHAUD (CHUB)" w:date="2024-10-24T14:58:00Z"/>
                  <w:rFonts w:asciiTheme="minorHAnsi" w:eastAsiaTheme="minorEastAsia" w:hAnsiTheme="minorHAnsi" w:cstheme="minorBidi"/>
                  <w:b w:val="0"/>
                  <w:bCs w:val="0"/>
                  <w:caps w:val="0"/>
                  <w:noProof/>
                  <w:color w:val="auto"/>
                  <w:sz w:val="22"/>
                  <w:szCs w:val="22"/>
                  <w:lang w:eastAsia="fr-FR"/>
                </w:rPr>
              </w:rPrChange>
            </w:rPr>
          </w:pPr>
          <w:ins w:id="565" w:author="Kevin LACHAUD (CHUB)" w:date="2024-10-24T14:58:00Z">
            <w:r>
              <w:rPr>
                <w:rStyle w:val="Lienhypertexte"/>
                <w:rFonts w:ascii="Verdana" w:hAnsi="Verdana"/>
                <w:noProof/>
                <w:sz w:val="22"/>
                <w:szCs w:val="22"/>
                <w:rPrChange w:id="566" w:author="Kevin LACHAUD (CHUB)" w:date="2024-10-24T14:58:00Z">
                  <w:rPr>
                    <w:rStyle w:val="Lienhypertexte"/>
                    <w:noProof/>
                  </w:rPr>
                </w:rPrChange>
              </w:rPr>
              <w:fldChar w:fldCharType="begin"/>
            </w:r>
            <w:r>
              <w:rPr>
                <w:rStyle w:val="Lienhypertexte"/>
                <w:rFonts w:ascii="Verdana" w:hAnsi="Verdana"/>
                <w:noProof/>
                <w:sz w:val="22"/>
                <w:szCs w:val="22"/>
                <w:rPrChange w:id="567" w:author="Kevin LACHAUD (CHUB)" w:date="2024-10-24T14:58:00Z">
                  <w:rPr>
                    <w:rStyle w:val="Lienhypertexte"/>
                    <w:noProof/>
                  </w:rPr>
                </w:rPrChange>
              </w:rPr>
              <w:instrText xml:space="preserve"> </w:instrText>
            </w:r>
            <w:r>
              <w:rPr>
                <w:rFonts w:ascii="Verdana" w:hAnsi="Verdana"/>
                <w:noProof/>
                <w:sz w:val="22"/>
                <w:szCs w:val="22"/>
                <w:rPrChange w:id="568" w:author="Kevin LACHAUD (CHUB)" w:date="2024-10-24T14:58:00Z">
                  <w:rPr>
                    <w:noProof/>
                  </w:rPr>
                </w:rPrChange>
              </w:rPr>
              <w:instrText>HYPERLINK \l "_Toc180674374"</w:instrText>
            </w:r>
            <w:r>
              <w:rPr>
                <w:rStyle w:val="Lienhypertexte"/>
                <w:rFonts w:ascii="Verdana" w:hAnsi="Verdana"/>
                <w:noProof/>
                <w:sz w:val="22"/>
                <w:szCs w:val="22"/>
                <w:rPrChange w:id="569" w:author="Kevin LACHAUD (CHUB)" w:date="2024-10-24T14:58:00Z">
                  <w:rPr>
                    <w:rStyle w:val="Lienhypertexte"/>
                    <w:noProof/>
                  </w:rPr>
                </w:rPrChange>
              </w:rPr>
              <w:instrText xml:space="preserve"> </w:instrText>
            </w:r>
            <w:r>
              <w:rPr>
                <w:rStyle w:val="Lienhypertexte"/>
                <w:rFonts w:ascii="Verdana" w:hAnsi="Verdana"/>
                <w:noProof/>
                <w:sz w:val="22"/>
                <w:szCs w:val="22"/>
                <w:rPrChange w:id="570" w:author="Kevin LACHAUD (CHUB)" w:date="2024-10-24T14:58:00Z">
                  <w:rPr>
                    <w:rStyle w:val="Lienhypertexte"/>
                    <w:noProof/>
                  </w:rPr>
                </w:rPrChange>
              </w:rPr>
            </w:r>
            <w:r>
              <w:rPr>
                <w:rStyle w:val="Lienhypertexte"/>
                <w:rFonts w:ascii="Verdana" w:hAnsi="Verdana"/>
                <w:noProof/>
                <w:sz w:val="22"/>
                <w:szCs w:val="22"/>
                <w:rPrChange w:id="571"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572" w:author="Kevin LACHAUD (CHUB)" w:date="2024-10-24T14:58:00Z">
                  <w:rPr>
                    <w:rStyle w:val="Lienhypertexte"/>
                    <w:rFonts w:eastAsia="Trebuchet MS"/>
                    <w:noProof/>
                    <w:kern w:val="32"/>
                  </w:rPr>
                </w:rPrChange>
              </w:rPr>
              <w:t>ANNEXE 1-</w:t>
            </w:r>
            <w:r>
              <w:rPr>
                <w:rStyle w:val="Lienhypertexte"/>
                <w:rFonts w:ascii="Verdana" w:hAnsi="Verdana"/>
                <w:noProof/>
                <w:sz w:val="22"/>
                <w:szCs w:val="22"/>
                <w:rPrChange w:id="573" w:author="Kevin LACHAUD (CHUB)" w:date="2024-10-24T14:58:00Z">
                  <w:rPr>
                    <w:rStyle w:val="Lienhypertexte"/>
                    <w:noProof/>
                  </w:rPr>
                </w:rPrChange>
              </w:rPr>
              <w:fldChar w:fldCharType="end"/>
            </w:r>
          </w:ins>
          <w:ins w:id="574" w:author="Kevin LACHAUD (CHUB)" w:date="2024-10-24T14:59:00Z">
            <w:r>
              <w:rPr>
                <w:rFonts w:ascii="Verdana" w:eastAsiaTheme="minorEastAsia" w:hAnsi="Verdana" w:cstheme="minorBidi"/>
                <w:b w:val="0"/>
                <w:bCs w:val="0"/>
                <w:caps w:val="0"/>
                <w:noProof/>
                <w:color w:val="auto"/>
                <w:sz w:val="22"/>
                <w:szCs w:val="22"/>
                <w:lang w:eastAsia="fr-FR"/>
              </w:rPr>
              <w:t xml:space="preserve"> </w:t>
            </w:r>
          </w:ins>
          <w:ins w:id="575" w:author="Kevin LACHAUD (CHUB)" w:date="2024-10-24T14:58:00Z">
            <w:r>
              <w:rPr>
                <w:rStyle w:val="Lienhypertexte"/>
                <w:rFonts w:ascii="Verdana" w:hAnsi="Verdana"/>
                <w:noProof/>
                <w:sz w:val="22"/>
                <w:szCs w:val="22"/>
                <w:rPrChange w:id="576" w:author="Kevin LACHAUD (CHUB)" w:date="2024-10-24T14:58:00Z">
                  <w:rPr>
                    <w:rStyle w:val="Lienhypertexte"/>
                    <w:noProof/>
                  </w:rPr>
                </w:rPrChange>
              </w:rPr>
              <w:fldChar w:fldCharType="begin"/>
            </w:r>
            <w:r>
              <w:rPr>
                <w:rStyle w:val="Lienhypertexte"/>
                <w:rFonts w:ascii="Verdana" w:hAnsi="Verdana"/>
                <w:noProof/>
                <w:sz w:val="22"/>
                <w:szCs w:val="22"/>
                <w:rPrChange w:id="577" w:author="Kevin LACHAUD (CHUB)" w:date="2024-10-24T14:58:00Z">
                  <w:rPr>
                    <w:rStyle w:val="Lienhypertexte"/>
                    <w:noProof/>
                  </w:rPr>
                </w:rPrChange>
              </w:rPr>
              <w:instrText xml:space="preserve"> </w:instrText>
            </w:r>
            <w:r>
              <w:rPr>
                <w:rFonts w:ascii="Verdana" w:hAnsi="Verdana"/>
                <w:noProof/>
                <w:sz w:val="22"/>
                <w:szCs w:val="22"/>
                <w:rPrChange w:id="578" w:author="Kevin LACHAUD (CHUB)" w:date="2024-10-24T14:58:00Z">
                  <w:rPr>
                    <w:noProof/>
                  </w:rPr>
                </w:rPrChange>
              </w:rPr>
              <w:instrText>HYPERLINK \l "_Toc180674375"</w:instrText>
            </w:r>
            <w:r>
              <w:rPr>
                <w:rStyle w:val="Lienhypertexte"/>
                <w:rFonts w:ascii="Verdana" w:hAnsi="Verdana"/>
                <w:noProof/>
                <w:sz w:val="22"/>
                <w:szCs w:val="22"/>
                <w:rPrChange w:id="579" w:author="Kevin LACHAUD (CHUB)" w:date="2024-10-24T14:58:00Z">
                  <w:rPr>
                    <w:rStyle w:val="Lienhypertexte"/>
                    <w:noProof/>
                  </w:rPr>
                </w:rPrChange>
              </w:rPr>
              <w:instrText xml:space="preserve"> </w:instrText>
            </w:r>
            <w:r>
              <w:rPr>
                <w:rStyle w:val="Lienhypertexte"/>
                <w:rFonts w:ascii="Verdana" w:hAnsi="Verdana"/>
                <w:noProof/>
                <w:sz w:val="22"/>
                <w:szCs w:val="22"/>
                <w:rPrChange w:id="580" w:author="Kevin LACHAUD (CHUB)" w:date="2024-10-24T14:58:00Z">
                  <w:rPr>
                    <w:rStyle w:val="Lienhypertexte"/>
                    <w:noProof/>
                  </w:rPr>
                </w:rPrChange>
              </w:rPr>
            </w:r>
            <w:r>
              <w:rPr>
                <w:rStyle w:val="Lienhypertexte"/>
                <w:rFonts w:ascii="Verdana" w:hAnsi="Verdana"/>
                <w:noProof/>
                <w:sz w:val="22"/>
                <w:szCs w:val="22"/>
                <w:rPrChange w:id="581" w:author="Kevin LACHAUD (CHUB)" w:date="2024-10-24T14:58:00Z">
                  <w:rPr>
                    <w:rStyle w:val="Lienhypertexte"/>
                    <w:noProof/>
                  </w:rPr>
                </w:rPrChange>
              </w:rPr>
              <w:fldChar w:fldCharType="separate"/>
            </w:r>
            <w:r>
              <w:rPr>
                <w:rStyle w:val="Lienhypertexte"/>
                <w:rFonts w:ascii="Verdana" w:eastAsia="Trebuchet MS" w:hAnsi="Verdana"/>
                <w:noProof/>
                <w:kern w:val="32"/>
                <w:sz w:val="22"/>
                <w:szCs w:val="22"/>
                <w:rPrChange w:id="582" w:author="Kevin LACHAUD (CHUB)" w:date="2024-10-24T14:58:00Z">
                  <w:rPr>
                    <w:rStyle w:val="Lienhypertexte"/>
                    <w:rFonts w:eastAsia="Trebuchet MS"/>
                    <w:noProof/>
                    <w:kern w:val="32"/>
                  </w:rPr>
                </w:rPrChange>
              </w:rPr>
              <w:t>FICHE DE CORRESPONDANCE</w:t>
            </w:r>
            <w:r>
              <w:rPr>
                <w:rFonts w:ascii="Verdana" w:hAnsi="Verdana"/>
                <w:noProof/>
                <w:webHidden/>
                <w:sz w:val="22"/>
                <w:szCs w:val="22"/>
                <w:rPrChange w:id="583" w:author="Kevin LACHAUD (CHUB)" w:date="2024-10-24T14:58:00Z">
                  <w:rPr>
                    <w:noProof/>
                    <w:webHidden/>
                  </w:rPr>
                </w:rPrChange>
              </w:rPr>
              <w:tab/>
            </w:r>
            <w:r>
              <w:rPr>
                <w:rFonts w:ascii="Verdana" w:hAnsi="Verdana"/>
                <w:noProof/>
                <w:webHidden/>
                <w:sz w:val="22"/>
                <w:szCs w:val="22"/>
                <w:rPrChange w:id="584" w:author="Kevin LACHAUD (CHUB)" w:date="2024-10-24T14:58:00Z">
                  <w:rPr>
                    <w:noProof/>
                    <w:webHidden/>
                  </w:rPr>
                </w:rPrChange>
              </w:rPr>
              <w:fldChar w:fldCharType="begin"/>
            </w:r>
            <w:r>
              <w:rPr>
                <w:rFonts w:ascii="Verdana" w:hAnsi="Verdana"/>
                <w:noProof/>
                <w:webHidden/>
                <w:sz w:val="22"/>
                <w:szCs w:val="22"/>
                <w:rPrChange w:id="585" w:author="Kevin LACHAUD (CHUB)" w:date="2024-10-24T14:58:00Z">
                  <w:rPr>
                    <w:noProof/>
                    <w:webHidden/>
                  </w:rPr>
                </w:rPrChange>
              </w:rPr>
              <w:instrText xml:space="preserve"> PAGEREF _Toc180674375 \h </w:instrText>
            </w:r>
            <w:r>
              <w:rPr>
                <w:rFonts w:ascii="Verdana" w:hAnsi="Verdana"/>
                <w:noProof/>
                <w:webHidden/>
                <w:sz w:val="22"/>
                <w:szCs w:val="22"/>
                <w:rPrChange w:id="586" w:author="Kevin LACHAUD (CHUB)" w:date="2024-10-24T14:58:00Z">
                  <w:rPr>
                    <w:noProof/>
                    <w:webHidden/>
                  </w:rPr>
                </w:rPrChange>
              </w:rPr>
            </w:r>
          </w:ins>
          <w:r>
            <w:rPr>
              <w:rFonts w:ascii="Verdana" w:hAnsi="Verdana"/>
              <w:noProof/>
              <w:webHidden/>
              <w:sz w:val="22"/>
              <w:szCs w:val="22"/>
              <w:rPrChange w:id="587" w:author="Kevin LACHAUD (CHUB)" w:date="2024-10-24T14:58:00Z">
                <w:rPr>
                  <w:noProof/>
                  <w:webHidden/>
                </w:rPr>
              </w:rPrChange>
            </w:rPr>
            <w:fldChar w:fldCharType="separate"/>
          </w:r>
          <w:ins w:id="588" w:author="Kevin LACHAUD (CHUB)" w:date="2024-10-24T14:58:00Z">
            <w:r>
              <w:rPr>
                <w:rFonts w:ascii="Verdana" w:hAnsi="Verdana"/>
                <w:noProof/>
                <w:webHidden/>
                <w:sz w:val="22"/>
                <w:szCs w:val="22"/>
                <w:rPrChange w:id="589" w:author="Kevin LACHAUD (CHUB)" w:date="2024-10-24T14:58:00Z">
                  <w:rPr>
                    <w:noProof/>
                    <w:webHidden/>
                  </w:rPr>
                </w:rPrChange>
              </w:rPr>
              <w:t>11</w:t>
            </w:r>
            <w:r>
              <w:rPr>
                <w:rFonts w:ascii="Verdana" w:hAnsi="Verdana"/>
                <w:noProof/>
                <w:webHidden/>
                <w:sz w:val="22"/>
                <w:szCs w:val="22"/>
                <w:rPrChange w:id="590" w:author="Kevin LACHAUD (CHUB)" w:date="2024-10-24T14:58:00Z">
                  <w:rPr>
                    <w:noProof/>
                    <w:webHidden/>
                  </w:rPr>
                </w:rPrChange>
              </w:rPr>
              <w:fldChar w:fldCharType="end"/>
            </w:r>
            <w:r>
              <w:rPr>
                <w:rStyle w:val="Lienhypertexte"/>
                <w:rFonts w:ascii="Verdana" w:hAnsi="Verdana"/>
                <w:noProof/>
                <w:sz w:val="22"/>
                <w:szCs w:val="22"/>
                <w:rPrChange w:id="591" w:author="Kevin LACHAUD (CHUB)" w:date="2024-10-24T14:58:00Z">
                  <w:rPr>
                    <w:rStyle w:val="Lienhypertexte"/>
                    <w:noProof/>
                  </w:rPr>
                </w:rPrChange>
              </w:rPr>
              <w:fldChar w:fldCharType="end"/>
            </w:r>
          </w:ins>
        </w:p>
        <w:p>
          <w:pPr>
            <w:pStyle w:val="TM1"/>
            <w:tabs>
              <w:tab w:val="right" w:leader="dot" w:pos="9062"/>
            </w:tabs>
            <w:rPr>
              <w:del w:id="592" w:author="Kevin LACHAUD (CHUB)" w:date="2024-10-24T14:50:00Z"/>
              <w:rFonts w:asciiTheme="minorHAnsi" w:eastAsiaTheme="minorEastAsia" w:hAnsiTheme="minorHAnsi" w:cstheme="minorBidi"/>
              <w:b w:val="0"/>
              <w:bCs w:val="0"/>
              <w:caps w:val="0"/>
              <w:noProof/>
              <w:color w:val="auto"/>
              <w:sz w:val="22"/>
              <w:szCs w:val="22"/>
              <w:lang w:eastAsia="fr-FR"/>
            </w:rPr>
          </w:pPr>
          <w:del w:id="593" w:author="Kevin LACHAUD (CHUB)" w:date="2024-10-24T14:54:00Z">
            <w:r>
              <w:rPr>
                <w:rStyle w:val="Lienhypertexte"/>
                <w:rFonts w:eastAsia="Trebuchet MS"/>
                <w:noProof/>
                <w:kern w:val="32"/>
                <w:rPrChange w:id="594" w:author="Kevin LACHAUD (CHUB)" w:date="2024-10-24T14:54:00Z">
                  <w:rPr>
                    <w:rStyle w:val="Lienhypertexte"/>
                    <w:rFonts w:eastAsia="Trebuchet MS"/>
                    <w:noProof/>
                    <w:kern w:val="32"/>
                  </w:rPr>
                </w:rPrChange>
              </w:rPr>
              <w:delText>1-</w:delText>
            </w:r>
          </w:del>
          <w:del w:id="595" w:author="Kevin LACHAUD (CHUB)" w:date="2024-10-24T14:50:00Z">
            <w:r>
              <w:rPr>
                <w:noProof/>
                <w:webHidden/>
              </w:rPr>
              <w:tab/>
              <w:delText>3</w:delText>
            </w:r>
          </w:del>
        </w:p>
        <w:p>
          <w:pPr>
            <w:pStyle w:val="TM1"/>
            <w:tabs>
              <w:tab w:val="right" w:leader="dot" w:pos="9062"/>
            </w:tabs>
            <w:rPr>
              <w:del w:id="596" w:author="Kevin LACHAUD (CHUB)" w:date="2024-10-24T14:54:00Z"/>
              <w:rFonts w:asciiTheme="minorHAnsi" w:eastAsiaTheme="minorEastAsia" w:hAnsiTheme="minorHAnsi" w:cstheme="minorBidi"/>
              <w:b w:val="0"/>
              <w:bCs w:val="0"/>
              <w:caps w:val="0"/>
              <w:noProof/>
              <w:color w:val="auto"/>
              <w:sz w:val="22"/>
              <w:szCs w:val="22"/>
              <w:lang w:eastAsia="fr-FR"/>
            </w:rPr>
          </w:pPr>
          <w:del w:id="597" w:author="Kevin LACHAUD (CHUB)" w:date="2024-10-24T14:54:00Z">
            <w:r>
              <w:rPr>
                <w:rStyle w:val="Lienhypertexte"/>
                <w:rFonts w:eastAsia="Trebuchet MS"/>
                <w:noProof/>
                <w:kern w:val="32"/>
                <w:rPrChange w:id="598" w:author="Kevin LACHAUD (CHUB)" w:date="2024-10-24T14:54:00Z">
                  <w:rPr>
                    <w:rStyle w:val="Lienhypertexte"/>
                    <w:rFonts w:eastAsia="Trebuchet MS"/>
                    <w:noProof/>
                    <w:kern w:val="32"/>
                  </w:rPr>
                </w:rPrChange>
              </w:rPr>
              <w:delText>CONTRACTANT</w:delText>
            </w:r>
            <w:r>
              <w:rPr>
                <w:noProof/>
                <w:webHidden/>
              </w:rPr>
              <w:tab/>
              <w:delText>3</w:delText>
            </w:r>
          </w:del>
        </w:p>
        <w:p>
          <w:pPr>
            <w:pStyle w:val="TM1"/>
            <w:tabs>
              <w:tab w:val="right" w:leader="dot" w:pos="9062"/>
            </w:tabs>
            <w:rPr>
              <w:del w:id="599" w:author="Kevin LACHAUD (CHUB)" w:date="2024-10-24T14:51:00Z"/>
              <w:rFonts w:asciiTheme="minorHAnsi" w:eastAsiaTheme="minorEastAsia" w:hAnsiTheme="minorHAnsi" w:cstheme="minorBidi"/>
              <w:b w:val="0"/>
              <w:bCs w:val="0"/>
              <w:caps w:val="0"/>
              <w:noProof/>
              <w:color w:val="auto"/>
              <w:sz w:val="22"/>
              <w:szCs w:val="22"/>
              <w:lang w:eastAsia="fr-FR"/>
            </w:rPr>
          </w:pPr>
          <w:del w:id="600" w:author="Kevin LACHAUD (CHUB)" w:date="2024-10-24T14:51:00Z">
            <w:r>
              <w:rPr>
                <w:rStyle w:val="Lienhypertexte"/>
                <w:rFonts w:eastAsia="Trebuchet MS"/>
                <w:noProof/>
                <w:kern w:val="32"/>
                <w:rPrChange w:id="601" w:author="Kevin LACHAUD (CHUB)" w:date="2024-10-24T14:54:00Z">
                  <w:rPr>
                    <w:rStyle w:val="Lienhypertexte"/>
                    <w:rFonts w:eastAsia="Trebuchet MS"/>
                    <w:noProof/>
                    <w:kern w:val="32"/>
                  </w:rPr>
                </w:rPrChange>
              </w:rPr>
              <w:delText>2-</w:delText>
            </w:r>
            <w:r>
              <w:rPr>
                <w:noProof/>
                <w:webHidden/>
              </w:rPr>
              <w:tab/>
              <w:delText>5</w:delText>
            </w:r>
          </w:del>
        </w:p>
        <w:p>
          <w:pPr>
            <w:pStyle w:val="TM1"/>
            <w:tabs>
              <w:tab w:val="right" w:leader="dot" w:pos="9062"/>
            </w:tabs>
            <w:rPr>
              <w:del w:id="602" w:author="Kevin LACHAUD (CHUB)" w:date="2024-10-24T14:54:00Z"/>
              <w:rFonts w:asciiTheme="minorHAnsi" w:eastAsiaTheme="minorEastAsia" w:hAnsiTheme="minorHAnsi" w:cstheme="minorBidi"/>
              <w:b w:val="0"/>
              <w:bCs w:val="0"/>
              <w:caps w:val="0"/>
              <w:noProof/>
              <w:color w:val="auto"/>
              <w:sz w:val="22"/>
              <w:szCs w:val="22"/>
              <w:lang w:eastAsia="fr-FR"/>
            </w:rPr>
          </w:pPr>
          <w:del w:id="603" w:author="Kevin LACHAUD (CHUB)" w:date="2024-10-24T14:54:00Z">
            <w:r>
              <w:rPr>
                <w:rStyle w:val="Lienhypertexte"/>
                <w:rFonts w:eastAsia="Trebuchet MS"/>
                <w:noProof/>
                <w:kern w:val="32"/>
                <w:rPrChange w:id="604" w:author="Kevin LACHAUD (CHUB)" w:date="2024-10-24T14:54:00Z">
                  <w:rPr>
                    <w:rStyle w:val="Lienhypertexte"/>
                    <w:rFonts w:eastAsia="Trebuchet MS"/>
                    <w:noProof/>
                    <w:kern w:val="32"/>
                  </w:rPr>
                </w:rPrChange>
              </w:rPr>
              <w:delText>OBJET DU MARCHE</w:delText>
            </w:r>
            <w:r>
              <w:rPr>
                <w:noProof/>
                <w:webHidden/>
              </w:rPr>
              <w:tab/>
              <w:delText>5</w:delText>
            </w:r>
          </w:del>
        </w:p>
        <w:p>
          <w:pPr>
            <w:pStyle w:val="TM1"/>
            <w:tabs>
              <w:tab w:val="right" w:leader="dot" w:pos="9062"/>
            </w:tabs>
            <w:rPr>
              <w:del w:id="605" w:author="Kevin LACHAUD (CHUB)" w:date="2024-10-24T14:51:00Z"/>
              <w:rFonts w:asciiTheme="minorHAnsi" w:eastAsiaTheme="minorEastAsia" w:hAnsiTheme="minorHAnsi" w:cstheme="minorBidi"/>
              <w:b w:val="0"/>
              <w:bCs w:val="0"/>
              <w:caps w:val="0"/>
              <w:noProof/>
              <w:color w:val="auto"/>
              <w:sz w:val="22"/>
              <w:szCs w:val="22"/>
              <w:lang w:eastAsia="fr-FR"/>
            </w:rPr>
          </w:pPr>
          <w:del w:id="606" w:author="Kevin LACHAUD (CHUB)" w:date="2024-10-24T14:51:00Z">
            <w:r>
              <w:rPr>
                <w:rStyle w:val="Lienhypertexte"/>
                <w:rFonts w:eastAsia="Trebuchet MS"/>
                <w:noProof/>
                <w:kern w:val="32"/>
                <w:rPrChange w:id="607" w:author="Kevin LACHAUD (CHUB)" w:date="2024-10-24T14:54:00Z">
                  <w:rPr>
                    <w:rStyle w:val="Lienhypertexte"/>
                    <w:rFonts w:eastAsia="Trebuchet MS"/>
                    <w:noProof/>
                    <w:kern w:val="32"/>
                  </w:rPr>
                </w:rPrChange>
              </w:rPr>
              <w:delText>3-</w:delText>
            </w:r>
            <w:r>
              <w:rPr>
                <w:noProof/>
                <w:webHidden/>
              </w:rPr>
              <w:tab/>
              <w:delText>5</w:delText>
            </w:r>
          </w:del>
        </w:p>
        <w:p>
          <w:pPr>
            <w:pStyle w:val="TM1"/>
            <w:tabs>
              <w:tab w:val="right" w:leader="dot" w:pos="9062"/>
            </w:tabs>
            <w:rPr>
              <w:del w:id="608" w:author="Kevin LACHAUD (CHUB)" w:date="2024-10-24T14:54:00Z"/>
              <w:rFonts w:asciiTheme="minorHAnsi" w:eastAsiaTheme="minorEastAsia" w:hAnsiTheme="minorHAnsi" w:cstheme="minorBidi"/>
              <w:b w:val="0"/>
              <w:bCs w:val="0"/>
              <w:caps w:val="0"/>
              <w:noProof/>
              <w:color w:val="auto"/>
              <w:sz w:val="22"/>
              <w:szCs w:val="22"/>
              <w:lang w:eastAsia="fr-FR"/>
            </w:rPr>
          </w:pPr>
          <w:del w:id="609" w:author="Kevin LACHAUD (CHUB)" w:date="2024-10-24T14:54:00Z">
            <w:r>
              <w:rPr>
                <w:rStyle w:val="Lienhypertexte"/>
                <w:rFonts w:eastAsia="Trebuchet MS"/>
                <w:noProof/>
                <w:kern w:val="32"/>
                <w:rPrChange w:id="610" w:author="Kevin LACHAUD (CHUB)" w:date="2024-10-24T14:54:00Z">
                  <w:rPr>
                    <w:rStyle w:val="Lienhypertexte"/>
                    <w:rFonts w:eastAsia="Trebuchet MS"/>
                    <w:noProof/>
                    <w:kern w:val="32"/>
                  </w:rPr>
                </w:rPrChange>
              </w:rPr>
              <w:delText>DURÉE DU MARCHÉ – DURÉE DES GARANTIES</w:delText>
            </w:r>
            <w:r>
              <w:rPr>
                <w:noProof/>
                <w:webHidden/>
              </w:rPr>
              <w:tab/>
              <w:delText>5</w:delText>
            </w:r>
          </w:del>
        </w:p>
        <w:p>
          <w:pPr>
            <w:pStyle w:val="TM1"/>
            <w:tabs>
              <w:tab w:val="right" w:leader="dot" w:pos="9062"/>
            </w:tabs>
            <w:rPr>
              <w:del w:id="611" w:author="Kevin LACHAUD (CHUB)" w:date="2024-10-24T14:51:00Z"/>
              <w:rFonts w:asciiTheme="minorHAnsi" w:eastAsiaTheme="minorEastAsia" w:hAnsiTheme="minorHAnsi" w:cstheme="minorBidi"/>
              <w:b w:val="0"/>
              <w:bCs w:val="0"/>
              <w:caps w:val="0"/>
              <w:noProof/>
              <w:color w:val="auto"/>
              <w:sz w:val="22"/>
              <w:szCs w:val="22"/>
              <w:lang w:eastAsia="fr-FR"/>
            </w:rPr>
          </w:pPr>
          <w:del w:id="612" w:author="Kevin LACHAUD (CHUB)" w:date="2024-10-24T14:51:00Z">
            <w:r>
              <w:rPr>
                <w:rStyle w:val="Lienhypertexte"/>
                <w:rFonts w:eastAsia="Trebuchet MS"/>
                <w:noProof/>
                <w:kern w:val="32"/>
                <w:rPrChange w:id="613" w:author="Kevin LACHAUD (CHUB)" w:date="2024-10-24T14:54:00Z">
                  <w:rPr>
                    <w:rStyle w:val="Lienhypertexte"/>
                    <w:rFonts w:eastAsia="Trebuchet MS"/>
                    <w:noProof/>
                    <w:kern w:val="32"/>
                  </w:rPr>
                </w:rPrChange>
              </w:rPr>
              <w:delText>4-</w:delText>
            </w:r>
            <w:r>
              <w:rPr>
                <w:noProof/>
                <w:webHidden/>
              </w:rPr>
              <w:tab/>
              <w:delText>5</w:delText>
            </w:r>
          </w:del>
        </w:p>
        <w:p>
          <w:pPr>
            <w:pStyle w:val="TM1"/>
            <w:tabs>
              <w:tab w:val="right" w:leader="dot" w:pos="9062"/>
            </w:tabs>
            <w:rPr>
              <w:del w:id="614" w:author="Kevin LACHAUD (CHUB)" w:date="2024-10-24T14:54:00Z"/>
              <w:rFonts w:asciiTheme="minorHAnsi" w:eastAsiaTheme="minorEastAsia" w:hAnsiTheme="minorHAnsi" w:cstheme="minorBidi"/>
              <w:b w:val="0"/>
              <w:bCs w:val="0"/>
              <w:caps w:val="0"/>
              <w:noProof/>
              <w:color w:val="auto"/>
              <w:sz w:val="22"/>
              <w:szCs w:val="22"/>
              <w:lang w:eastAsia="fr-FR"/>
            </w:rPr>
          </w:pPr>
          <w:del w:id="615" w:author="Kevin LACHAUD (CHUB)" w:date="2024-10-24T14:54:00Z">
            <w:r>
              <w:rPr>
                <w:rStyle w:val="Lienhypertexte"/>
                <w:rFonts w:eastAsia="Trebuchet MS"/>
                <w:noProof/>
                <w:kern w:val="32"/>
                <w:rPrChange w:id="616" w:author="Kevin LACHAUD (CHUB)" w:date="2024-10-24T14:54:00Z">
                  <w:rPr>
                    <w:rStyle w:val="Lienhypertexte"/>
                    <w:rFonts w:eastAsia="Trebuchet MS"/>
                    <w:noProof/>
                    <w:kern w:val="32"/>
                  </w:rPr>
                </w:rPrChange>
              </w:rPr>
              <w:delText>DELAI DE VALIDITE DE L’OFFRE</w:delText>
            </w:r>
            <w:r>
              <w:rPr>
                <w:noProof/>
                <w:webHidden/>
              </w:rPr>
              <w:tab/>
              <w:delText>5</w:delText>
            </w:r>
          </w:del>
        </w:p>
        <w:p>
          <w:pPr>
            <w:pStyle w:val="TM1"/>
            <w:tabs>
              <w:tab w:val="right" w:leader="dot" w:pos="9062"/>
            </w:tabs>
            <w:rPr>
              <w:del w:id="617" w:author="Kevin LACHAUD (CHUB)" w:date="2024-10-24T14:52:00Z"/>
              <w:rFonts w:asciiTheme="minorHAnsi" w:eastAsiaTheme="minorEastAsia" w:hAnsiTheme="minorHAnsi" w:cstheme="minorBidi"/>
              <w:b w:val="0"/>
              <w:bCs w:val="0"/>
              <w:caps w:val="0"/>
              <w:noProof/>
              <w:color w:val="auto"/>
              <w:sz w:val="22"/>
              <w:szCs w:val="22"/>
              <w:lang w:eastAsia="fr-FR"/>
            </w:rPr>
          </w:pPr>
          <w:del w:id="618" w:author="Kevin LACHAUD (CHUB)" w:date="2024-10-24T14:52:00Z">
            <w:r>
              <w:rPr>
                <w:rStyle w:val="Lienhypertexte"/>
                <w:rFonts w:eastAsia="Trebuchet MS"/>
                <w:noProof/>
                <w:kern w:val="32"/>
                <w:rPrChange w:id="619" w:author="Kevin LACHAUD (CHUB)" w:date="2024-10-24T14:54:00Z">
                  <w:rPr>
                    <w:rStyle w:val="Lienhypertexte"/>
                    <w:rFonts w:eastAsia="Trebuchet MS"/>
                    <w:noProof/>
                    <w:kern w:val="32"/>
                  </w:rPr>
                </w:rPrChange>
              </w:rPr>
              <w:delText>5-</w:delText>
            </w:r>
            <w:r>
              <w:rPr>
                <w:noProof/>
                <w:webHidden/>
              </w:rPr>
              <w:tab/>
              <w:delText>6</w:delText>
            </w:r>
          </w:del>
        </w:p>
        <w:p>
          <w:pPr>
            <w:pStyle w:val="TM1"/>
            <w:tabs>
              <w:tab w:val="right" w:leader="dot" w:pos="9062"/>
            </w:tabs>
            <w:rPr>
              <w:del w:id="620" w:author="Kevin LACHAUD (CHUB)" w:date="2024-10-24T14:54:00Z"/>
              <w:rFonts w:asciiTheme="minorHAnsi" w:eastAsiaTheme="minorEastAsia" w:hAnsiTheme="minorHAnsi" w:cstheme="minorBidi"/>
              <w:b w:val="0"/>
              <w:bCs w:val="0"/>
              <w:caps w:val="0"/>
              <w:noProof/>
              <w:color w:val="auto"/>
              <w:sz w:val="22"/>
              <w:szCs w:val="22"/>
              <w:lang w:eastAsia="fr-FR"/>
            </w:rPr>
          </w:pPr>
          <w:del w:id="621" w:author="Kevin LACHAUD (CHUB)" w:date="2024-10-24T14:54:00Z">
            <w:r>
              <w:rPr>
                <w:rStyle w:val="Lienhypertexte"/>
                <w:rFonts w:eastAsia="Trebuchet MS"/>
                <w:noProof/>
                <w:kern w:val="32"/>
                <w:rPrChange w:id="622" w:author="Kevin LACHAUD (CHUB)" w:date="2024-10-24T14:54:00Z">
                  <w:rPr>
                    <w:rStyle w:val="Lienhypertexte"/>
                    <w:rFonts w:eastAsia="Trebuchet MS"/>
                    <w:noProof/>
                    <w:kern w:val="32"/>
                  </w:rPr>
                </w:rPrChange>
              </w:rPr>
              <w:delText>COTISATIONS</w:delText>
            </w:r>
            <w:r>
              <w:rPr>
                <w:noProof/>
                <w:webHidden/>
              </w:rPr>
              <w:tab/>
              <w:delText>6</w:delText>
            </w:r>
          </w:del>
        </w:p>
        <w:p>
          <w:pPr>
            <w:pStyle w:val="TM2"/>
            <w:tabs>
              <w:tab w:val="left" w:pos="660"/>
              <w:tab w:val="right" w:leader="dot" w:pos="9062"/>
            </w:tabs>
            <w:rPr>
              <w:del w:id="623" w:author="Kevin LACHAUD (CHUB)" w:date="2024-10-24T14:54:00Z"/>
              <w:rFonts w:asciiTheme="minorHAnsi" w:eastAsiaTheme="minorEastAsia" w:hAnsiTheme="minorHAnsi" w:cstheme="minorBidi"/>
              <w:smallCaps w:val="0"/>
              <w:noProof/>
              <w:color w:val="auto"/>
              <w:sz w:val="22"/>
              <w:szCs w:val="22"/>
              <w:lang w:eastAsia="fr-FR"/>
            </w:rPr>
          </w:pPr>
          <w:del w:id="624" w:author="Kevin LACHAUD (CHUB)" w:date="2024-10-24T14:54:00Z">
            <w:r>
              <w:rPr>
                <w:rStyle w:val="Lienhypertexte"/>
                <w:rFonts w:eastAsia="Trebuchet MS"/>
                <w:bCs/>
                <w:iCs/>
                <w:noProof/>
                <w:rPrChange w:id="625" w:author="Kevin LACHAUD (CHUB)" w:date="2024-10-24T14:54:00Z">
                  <w:rPr>
                    <w:rStyle w:val="Lienhypertexte"/>
                    <w:rFonts w:eastAsia="Trebuchet MS"/>
                    <w:bCs/>
                    <w:iCs/>
                    <w:noProof/>
                  </w:rPr>
                </w:rPrChange>
              </w:rPr>
              <w:delText>1)</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26" w:author="Kevin LACHAUD (CHUB)" w:date="2024-10-24T14:54:00Z">
                  <w:rPr>
                    <w:rStyle w:val="Lienhypertexte"/>
                    <w:rFonts w:eastAsia="Trebuchet MS"/>
                    <w:bCs/>
                    <w:iCs/>
                    <w:noProof/>
                  </w:rPr>
                </w:rPrChange>
              </w:rPr>
              <w:delText>Assurance dommages-ouvrage</w:delText>
            </w:r>
            <w:r>
              <w:rPr>
                <w:noProof/>
                <w:webHidden/>
              </w:rPr>
              <w:tab/>
              <w:delText>6</w:delText>
            </w:r>
          </w:del>
        </w:p>
        <w:p>
          <w:pPr>
            <w:pStyle w:val="TM2"/>
            <w:tabs>
              <w:tab w:val="left" w:pos="660"/>
              <w:tab w:val="right" w:leader="dot" w:pos="9062"/>
            </w:tabs>
            <w:rPr>
              <w:del w:id="627" w:author="Kevin LACHAUD (CHUB)" w:date="2024-10-24T14:54:00Z"/>
              <w:rFonts w:asciiTheme="minorHAnsi" w:eastAsiaTheme="minorEastAsia" w:hAnsiTheme="minorHAnsi" w:cstheme="minorBidi"/>
              <w:smallCaps w:val="0"/>
              <w:noProof/>
              <w:color w:val="auto"/>
              <w:sz w:val="22"/>
              <w:szCs w:val="22"/>
              <w:lang w:eastAsia="fr-FR"/>
            </w:rPr>
          </w:pPr>
          <w:del w:id="628" w:author="Kevin LACHAUD (CHUB)" w:date="2024-10-24T14:54:00Z">
            <w:r>
              <w:rPr>
                <w:rStyle w:val="Lienhypertexte"/>
                <w:rFonts w:asciiTheme="majorHAnsi" w:hAnsiTheme="majorHAnsi" w:cstheme="majorHAnsi"/>
                <w:noProof/>
                <w:spacing w:val="-6"/>
                <w:lang w:eastAsia="fr-FR"/>
                <w:rPrChange w:id="629" w:author="Kevin LACHAUD (CHUB)" w:date="2024-10-24T14:54:00Z">
                  <w:rPr>
                    <w:rStyle w:val="Lienhypertexte"/>
                    <w:rFonts w:asciiTheme="majorHAnsi" w:hAnsiTheme="majorHAnsi" w:cstheme="majorHAnsi"/>
                    <w:noProof/>
                    <w:spacing w:val="-6"/>
                    <w:lang w:eastAsia="fr-FR"/>
                  </w:rPr>
                </w:rPrChange>
              </w:rPr>
              <w:delText>2)</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30" w:author="Kevin LACHAUD (CHUB)" w:date="2024-10-24T14:54:00Z">
                  <w:rPr>
                    <w:rStyle w:val="Lienhypertexte"/>
                    <w:rFonts w:eastAsia="Trebuchet MS"/>
                    <w:bCs/>
                    <w:iCs/>
                    <w:noProof/>
                  </w:rPr>
                </w:rPrChange>
              </w:rPr>
              <w:delText>Assurance Tous Risques Chantier</w:delText>
            </w:r>
            <w:r>
              <w:rPr>
                <w:noProof/>
                <w:webHidden/>
              </w:rPr>
              <w:tab/>
              <w:delText>6</w:delText>
            </w:r>
          </w:del>
        </w:p>
        <w:p>
          <w:pPr>
            <w:pStyle w:val="TM1"/>
            <w:tabs>
              <w:tab w:val="right" w:leader="dot" w:pos="9062"/>
            </w:tabs>
            <w:rPr>
              <w:del w:id="631" w:author="Kevin LACHAUD (CHUB)" w:date="2024-10-24T14:54:00Z"/>
              <w:rFonts w:asciiTheme="minorHAnsi" w:eastAsiaTheme="minorEastAsia" w:hAnsiTheme="minorHAnsi" w:cstheme="minorBidi"/>
              <w:b w:val="0"/>
              <w:bCs w:val="0"/>
              <w:caps w:val="0"/>
              <w:noProof/>
              <w:color w:val="auto"/>
              <w:sz w:val="22"/>
              <w:szCs w:val="22"/>
              <w:lang w:eastAsia="fr-FR"/>
            </w:rPr>
          </w:pPr>
          <w:del w:id="632" w:author="Kevin LACHAUD (CHUB)" w:date="2024-10-24T14:54:00Z">
            <w:r>
              <w:rPr>
                <w:rStyle w:val="Lienhypertexte"/>
                <w:rFonts w:asciiTheme="majorHAnsi" w:eastAsia="Times New Roman" w:hAnsiTheme="majorHAnsi" w:cstheme="majorHAnsi"/>
                <w:noProof/>
                <w:spacing w:val="-6"/>
                <w:lang w:eastAsia="fr-FR"/>
                <w:rPrChange w:id="633" w:author="Kevin LACHAUD (CHUB)" w:date="2024-10-24T14:54:00Z">
                  <w:rPr>
                    <w:rStyle w:val="Lienhypertexte"/>
                    <w:rFonts w:asciiTheme="majorHAnsi" w:eastAsia="Times New Roman" w:hAnsiTheme="majorHAnsi" w:cstheme="majorHAnsi"/>
                    <w:noProof/>
                    <w:spacing w:val="-6"/>
                    <w:lang w:eastAsia="fr-FR"/>
                  </w:rPr>
                </w:rPrChange>
              </w:rPr>
              <w:delText>Délai maximum de prorogation automatique sans surprime</w:delText>
            </w:r>
            <w:r>
              <w:rPr>
                <w:noProof/>
                <w:webHidden/>
              </w:rPr>
              <w:tab/>
              <w:delText>6</w:delText>
            </w:r>
          </w:del>
        </w:p>
        <w:p>
          <w:pPr>
            <w:pStyle w:val="TM1"/>
            <w:tabs>
              <w:tab w:val="right" w:leader="dot" w:pos="9062"/>
            </w:tabs>
            <w:rPr>
              <w:del w:id="634" w:author="Kevin LACHAUD (CHUB)" w:date="2024-10-24T14:54:00Z"/>
              <w:rFonts w:asciiTheme="minorHAnsi" w:eastAsiaTheme="minorEastAsia" w:hAnsiTheme="minorHAnsi" w:cstheme="minorBidi"/>
              <w:b w:val="0"/>
              <w:bCs w:val="0"/>
              <w:caps w:val="0"/>
              <w:noProof/>
              <w:color w:val="auto"/>
              <w:sz w:val="22"/>
              <w:szCs w:val="22"/>
              <w:lang w:eastAsia="fr-FR"/>
            </w:rPr>
          </w:pPr>
          <w:del w:id="635" w:author="Kevin LACHAUD (CHUB)" w:date="2024-10-24T14:54:00Z">
            <w:r>
              <w:rPr>
                <w:rStyle w:val="Lienhypertexte"/>
                <w:rFonts w:asciiTheme="majorHAnsi" w:eastAsia="Times New Roman" w:hAnsiTheme="majorHAnsi" w:cstheme="majorHAnsi"/>
                <w:noProof/>
                <w:spacing w:val="-6"/>
                <w:lang w:eastAsia="fr-FR"/>
                <w:rPrChange w:id="636" w:author="Kevin LACHAUD (CHUB)" w:date="2024-10-24T14:54:00Z">
                  <w:rPr>
                    <w:rStyle w:val="Lienhypertexte"/>
                    <w:rFonts w:asciiTheme="majorHAnsi" w:eastAsia="Times New Roman" w:hAnsiTheme="majorHAnsi" w:cstheme="majorHAnsi"/>
                    <w:noProof/>
                    <w:spacing w:val="-6"/>
                    <w:lang w:eastAsia="fr-FR"/>
                  </w:rPr>
                </w:rPrChange>
              </w:rPr>
              <w:delText>3 mois</w:delText>
            </w:r>
            <w:r>
              <w:rPr>
                <w:noProof/>
                <w:webHidden/>
              </w:rPr>
              <w:tab/>
              <w:delText>6</w:delText>
            </w:r>
          </w:del>
        </w:p>
        <w:p>
          <w:pPr>
            <w:pStyle w:val="TM1"/>
            <w:tabs>
              <w:tab w:val="right" w:leader="dot" w:pos="9062"/>
            </w:tabs>
            <w:rPr>
              <w:del w:id="637" w:author="Kevin LACHAUD (CHUB)" w:date="2024-10-24T14:54:00Z"/>
              <w:rFonts w:asciiTheme="minorHAnsi" w:eastAsiaTheme="minorEastAsia" w:hAnsiTheme="minorHAnsi" w:cstheme="minorBidi"/>
              <w:b w:val="0"/>
              <w:bCs w:val="0"/>
              <w:caps w:val="0"/>
              <w:noProof/>
              <w:color w:val="auto"/>
              <w:sz w:val="22"/>
              <w:szCs w:val="22"/>
              <w:lang w:eastAsia="fr-FR"/>
            </w:rPr>
          </w:pPr>
          <w:del w:id="638" w:author="Kevin LACHAUD (CHUB)" w:date="2024-10-24T14:54:00Z">
            <w:r>
              <w:rPr>
                <w:rStyle w:val="Lienhypertexte"/>
                <w:rFonts w:asciiTheme="majorHAnsi" w:eastAsia="Times New Roman" w:hAnsiTheme="majorHAnsi" w:cstheme="majorHAnsi"/>
                <w:noProof/>
                <w:spacing w:val="-6"/>
                <w:lang w:eastAsia="fr-FR"/>
                <w:rPrChange w:id="639" w:author="Kevin LACHAUD (CHUB)" w:date="2024-10-24T14:54:00Z">
                  <w:rPr>
                    <w:rStyle w:val="Lienhypertexte"/>
                    <w:rFonts w:asciiTheme="majorHAnsi" w:eastAsia="Times New Roman" w:hAnsiTheme="majorHAnsi" w:cstheme="majorHAnsi"/>
                    <w:noProof/>
                    <w:spacing w:val="-6"/>
                    <w:lang w:eastAsia="fr-FR"/>
                  </w:rPr>
                </w:rPrChange>
              </w:rPr>
              <w:delText>Modalités financières liées à la prorogation au-delà du délai de prorogation automatique</w:delText>
            </w:r>
            <w:r>
              <w:rPr>
                <w:noProof/>
                <w:webHidden/>
              </w:rPr>
              <w:tab/>
              <w:delText>6</w:delText>
            </w:r>
          </w:del>
        </w:p>
        <w:p>
          <w:pPr>
            <w:pStyle w:val="TM2"/>
            <w:tabs>
              <w:tab w:val="left" w:pos="660"/>
              <w:tab w:val="right" w:leader="dot" w:pos="9062"/>
            </w:tabs>
            <w:rPr>
              <w:del w:id="640" w:author="Kevin LACHAUD (CHUB)" w:date="2024-10-24T14:54:00Z"/>
              <w:rFonts w:asciiTheme="minorHAnsi" w:eastAsiaTheme="minorEastAsia" w:hAnsiTheme="minorHAnsi" w:cstheme="minorBidi"/>
              <w:smallCaps w:val="0"/>
              <w:noProof/>
              <w:color w:val="auto"/>
              <w:sz w:val="22"/>
              <w:szCs w:val="22"/>
              <w:lang w:eastAsia="fr-FR"/>
            </w:rPr>
          </w:pPr>
          <w:del w:id="641" w:author="Kevin LACHAUD (CHUB)" w:date="2024-10-24T14:54:00Z">
            <w:r>
              <w:rPr>
                <w:rStyle w:val="Lienhypertexte"/>
                <w:rFonts w:eastAsia="Trebuchet MS"/>
                <w:bCs/>
                <w:iCs/>
                <w:noProof/>
                <w:rPrChange w:id="642" w:author="Kevin LACHAUD (CHUB)" w:date="2024-10-24T14:54:00Z">
                  <w:rPr>
                    <w:rStyle w:val="Lienhypertexte"/>
                    <w:rFonts w:eastAsia="Trebuchet MS"/>
                    <w:bCs/>
                    <w:iCs/>
                    <w:noProof/>
                  </w:rPr>
                </w:rPrChange>
              </w:rPr>
              <w:delText>3)</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43" w:author="Kevin LACHAUD (CHUB)" w:date="2024-10-24T14:54:00Z">
                  <w:rPr>
                    <w:rStyle w:val="Lienhypertexte"/>
                    <w:rFonts w:eastAsia="Trebuchet MS"/>
                    <w:bCs/>
                    <w:iCs/>
                    <w:noProof/>
                  </w:rPr>
                </w:rPrChange>
              </w:rPr>
              <w:delText>Assurance RC Maître d’ouvrage</w:delText>
            </w:r>
            <w:r>
              <w:rPr>
                <w:noProof/>
                <w:webHidden/>
              </w:rPr>
              <w:tab/>
              <w:delText>7</w:delText>
            </w:r>
          </w:del>
        </w:p>
        <w:p>
          <w:pPr>
            <w:pStyle w:val="TM2"/>
            <w:tabs>
              <w:tab w:val="left" w:pos="660"/>
              <w:tab w:val="right" w:leader="dot" w:pos="9062"/>
            </w:tabs>
            <w:rPr>
              <w:del w:id="644" w:author="Kevin LACHAUD (CHUB)" w:date="2024-10-24T14:54:00Z"/>
              <w:rFonts w:asciiTheme="minorHAnsi" w:eastAsiaTheme="minorEastAsia" w:hAnsiTheme="minorHAnsi" w:cstheme="minorBidi"/>
              <w:smallCaps w:val="0"/>
              <w:noProof/>
              <w:color w:val="auto"/>
              <w:sz w:val="22"/>
              <w:szCs w:val="22"/>
              <w:lang w:eastAsia="fr-FR"/>
            </w:rPr>
          </w:pPr>
          <w:del w:id="645" w:author="Kevin LACHAUD (CHUB)" w:date="2024-10-24T14:54:00Z">
            <w:r>
              <w:rPr>
                <w:rStyle w:val="Lienhypertexte"/>
                <w:rFonts w:eastAsia="Trebuchet MS"/>
                <w:bCs/>
                <w:iCs/>
                <w:noProof/>
                <w:rPrChange w:id="646" w:author="Kevin LACHAUD (CHUB)" w:date="2024-10-24T14:54:00Z">
                  <w:rPr>
                    <w:rStyle w:val="Lienhypertexte"/>
                    <w:rFonts w:eastAsia="Trebuchet MS"/>
                    <w:bCs/>
                    <w:iCs/>
                    <w:noProof/>
                  </w:rPr>
                </w:rPrChange>
              </w:rPr>
              <w:delText>4)</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47" w:author="Kevin LACHAUD (CHUB)" w:date="2024-10-24T14:54:00Z">
                  <w:rPr>
                    <w:rStyle w:val="Lienhypertexte"/>
                    <w:rFonts w:eastAsia="Trebuchet MS"/>
                    <w:bCs/>
                    <w:iCs/>
                    <w:noProof/>
                  </w:rPr>
                </w:rPrChange>
              </w:rPr>
              <w:delText>Contrat Collectif de Responsabilité Décennale (CCRD)</w:delText>
            </w:r>
            <w:r>
              <w:rPr>
                <w:noProof/>
                <w:webHidden/>
              </w:rPr>
              <w:tab/>
              <w:delText>7</w:delText>
            </w:r>
          </w:del>
        </w:p>
        <w:p>
          <w:pPr>
            <w:pStyle w:val="TM1"/>
            <w:tabs>
              <w:tab w:val="right" w:leader="dot" w:pos="9062"/>
            </w:tabs>
            <w:rPr>
              <w:del w:id="648" w:author="Kevin LACHAUD (CHUB)" w:date="2024-10-24T14:54:00Z"/>
              <w:rFonts w:asciiTheme="minorHAnsi" w:eastAsiaTheme="minorEastAsia" w:hAnsiTheme="minorHAnsi" w:cstheme="minorBidi"/>
              <w:b w:val="0"/>
              <w:bCs w:val="0"/>
              <w:caps w:val="0"/>
              <w:noProof/>
              <w:color w:val="auto"/>
              <w:sz w:val="22"/>
              <w:szCs w:val="22"/>
              <w:lang w:eastAsia="fr-FR"/>
            </w:rPr>
          </w:pPr>
          <w:del w:id="649" w:author="Kevin LACHAUD (CHUB)" w:date="2024-10-24T14:54:00Z">
            <w:r>
              <w:rPr>
                <w:rStyle w:val="Lienhypertexte"/>
                <w:rFonts w:eastAsia="Trebuchet MS"/>
                <w:noProof/>
                <w:kern w:val="32"/>
                <w:rPrChange w:id="650" w:author="Kevin LACHAUD (CHUB)" w:date="2024-10-24T14:54:00Z">
                  <w:rPr>
                    <w:rStyle w:val="Lienhypertexte"/>
                    <w:rFonts w:eastAsia="Trebuchet MS"/>
                    <w:noProof/>
                    <w:kern w:val="32"/>
                  </w:rPr>
                </w:rPrChange>
              </w:rPr>
              <w:delText>6-</w:delText>
            </w:r>
            <w:r>
              <w:rPr>
                <w:noProof/>
                <w:webHidden/>
              </w:rPr>
              <w:tab/>
              <w:delText>7</w:delText>
            </w:r>
          </w:del>
        </w:p>
        <w:p>
          <w:pPr>
            <w:pStyle w:val="TM1"/>
            <w:tabs>
              <w:tab w:val="right" w:leader="dot" w:pos="9062"/>
            </w:tabs>
            <w:rPr>
              <w:del w:id="651" w:author="Kevin LACHAUD (CHUB)" w:date="2024-10-24T14:54:00Z"/>
              <w:rFonts w:asciiTheme="minorHAnsi" w:eastAsiaTheme="minorEastAsia" w:hAnsiTheme="minorHAnsi" w:cstheme="minorBidi"/>
              <w:b w:val="0"/>
              <w:bCs w:val="0"/>
              <w:caps w:val="0"/>
              <w:noProof/>
              <w:color w:val="auto"/>
              <w:sz w:val="22"/>
              <w:szCs w:val="22"/>
              <w:lang w:eastAsia="fr-FR"/>
            </w:rPr>
          </w:pPr>
          <w:del w:id="652" w:author="Kevin LACHAUD (CHUB)" w:date="2024-10-24T14:54:00Z">
            <w:r>
              <w:rPr>
                <w:rStyle w:val="Lienhypertexte"/>
                <w:rFonts w:eastAsia="Trebuchet MS"/>
                <w:noProof/>
                <w:kern w:val="32"/>
                <w:rPrChange w:id="653" w:author="Kevin LACHAUD (CHUB)" w:date="2024-10-24T14:54:00Z">
                  <w:rPr>
                    <w:rStyle w:val="Lienhypertexte"/>
                    <w:rFonts w:eastAsia="Trebuchet MS"/>
                    <w:noProof/>
                    <w:kern w:val="32"/>
                  </w:rPr>
                </w:rPrChange>
              </w:rPr>
              <w:delText>REGLEMENTS</w:delText>
            </w:r>
            <w:r>
              <w:rPr>
                <w:noProof/>
                <w:webHidden/>
              </w:rPr>
              <w:tab/>
              <w:delText>7</w:delText>
            </w:r>
          </w:del>
        </w:p>
        <w:p>
          <w:pPr>
            <w:pStyle w:val="TM2"/>
            <w:tabs>
              <w:tab w:val="right" w:leader="dot" w:pos="9062"/>
            </w:tabs>
            <w:rPr>
              <w:del w:id="654" w:author="Kevin LACHAUD (CHUB)" w:date="2024-10-24T14:54:00Z"/>
              <w:rFonts w:asciiTheme="minorHAnsi" w:eastAsiaTheme="minorEastAsia" w:hAnsiTheme="minorHAnsi" w:cstheme="minorBidi"/>
              <w:smallCaps w:val="0"/>
              <w:noProof/>
              <w:color w:val="auto"/>
              <w:sz w:val="22"/>
              <w:szCs w:val="22"/>
              <w:lang w:eastAsia="fr-FR"/>
            </w:rPr>
          </w:pPr>
          <w:del w:id="655" w:author="Kevin LACHAUD (CHUB)" w:date="2024-10-24T14:54:00Z">
            <w:r>
              <w:rPr>
                <w:rStyle w:val="Lienhypertexte"/>
                <w:rFonts w:eastAsia="Trebuchet MS"/>
                <w:bCs/>
                <w:iCs/>
                <w:noProof/>
                <w:rPrChange w:id="656" w:author="Kevin LACHAUD (CHUB)" w:date="2024-10-24T14:54:00Z">
                  <w:rPr>
                    <w:rStyle w:val="Lienhypertexte"/>
                    <w:rFonts w:eastAsia="Trebuchet MS"/>
                    <w:bCs/>
                    <w:iCs/>
                    <w:noProof/>
                  </w:rPr>
                </w:rPrChange>
              </w:rPr>
              <w:delText>6.1 Délais de paiement</w:delText>
            </w:r>
            <w:r>
              <w:rPr>
                <w:noProof/>
                <w:webHidden/>
              </w:rPr>
              <w:tab/>
              <w:delText>7</w:delText>
            </w:r>
          </w:del>
        </w:p>
        <w:p>
          <w:pPr>
            <w:pStyle w:val="TM1"/>
            <w:tabs>
              <w:tab w:val="right" w:leader="dot" w:pos="9062"/>
            </w:tabs>
            <w:rPr>
              <w:del w:id="657" w:author="Kevin LACHAUD (CHUB)" w:date="2024-10-24T14:54:00Z"/>
              <w:rFonts w:asciiTheme="minorHAnsi" w:eastAsiaTheme="minorEastAsia" w:hAnsiTheme="minorHAnsi" w:cstheme="minorBidi"/>
              <w:b w:val="0"/>
              <w:bCs w:val="0"/>
              <w:caps w:val="0"/>
              <w:noProof/>
              <w:color w:val="auto"/>
              <w:sz w:val="22"/>
              <w:szCs w:val="22"/>
              <w:lang w:eastAsia="fr-FR"/>
            </w:rPr>
          </w:pPr>
          <w:del w:id="658" w:author="Kevin LACHAUD (CHUB)" w:date="2024-10-24T14:54:00Z">
            <w:r>
              <w:rPr>
                <w:rStyle w:val="Lienhypertexte"/>
                <w:rFonts w:eastAsia="Trebuchet MS"/>
                <w:noProof/>
                <w:kern w:val="32"/>
                <w:rPrChange w:id="659" w:author="Kevin LACHAUD (CHUB)" w:date="2024-10-24T14:54:00Z">
                  <w:rPr>
                    <w:rStyle w:val="Lienhypertexte"/>
                    <w:rFonts w:eastAsia="Trebuchet MS"/>
                    <w:noProof/>
                    <w:kern w:val="32"/>
                  </w:rPr>
                </w:rPrChange>
              </w:rPr>
              <w:delText>7-</w:delText>
            </w:r>
            <w:r>
              <w:rPr>
                <w:noProof/>
                <w:webHidden/>
              </w:rPr>
              <w:tab/>
              <w:delText>7</w:delText>
            </w:r>
          </w:del>
        </w:p>
        <w:p>
          <w:pPr>
            <w:pStyle w:val="TM1"/>
            <w:tabs>
              <w:tab w:val="right" w:leader="dot" w:pos="9062"/>
            </w:tabs>
            <w:rPr>
              <w:del w:id="660" w:author="Kevin LACHAUD (CHUB)" w:date="2024-10-24T14:54:00Z"/>
              <w:rFonts w:asciiTheme="minorHAnsi" w:eastAsiaTheme="minorEastAsia" w:hAnsiTheme="minorHAnsi" w:cstheme="minorBidi"/>
              <w:b w:val="0"/>
              <w:bCs w:val="0"/>
              <w:caps w:val="0"/>
              <w:noProof/>
              <w:color w:val="auto"/>
              <w:sz w:val="22"/>
              <w:szCs w:val="22"/>
              <w:lang w:eastAsia="fr-FR"/>
            </w:rPr>
          </w:pPr>
          <w:del w:id="661" w:author="Kevin LACHAUD (CHUB)" w:date="2024-10-24T14:54:00Z">
            <w:r>
              <w:rPr>
                <w:rStyle w:val="Lienhypertexte"/>
                <w:rFonts w:eastAsia="Trebuchet MS"/>
                <w:noProof/>
                <w:kern w:val="32"/>
                <w:rPrChange w:id="662" w:author="Kevin LACHAUD (CHUB)" w:date="2024-10-24T14:54:00Z">
                  <w:rPr>
                    <w:rStyle w:val="Lienhypertexte"/>
                    <w:rFonts w:eastAsia="Trebuchet MS"/>
                    <w:noProof/>
                    <w:kern w:val="32"/>
                  </w:rPr>
                </w:rPrChange>
              </w:rPr>
              <w:delText>LISTE DES RESERVES EVENTUELLES AU CAHIER DES CHARGES</w:delText>
            </w:r>
            <w:r>
              <w:rPr>
                <w:noProof/>
                <w:webHidden/>
              </w:rPr>
              <w:tab/>
              <w:delText>7</w:delText>
            </w:r>
          </w:del>
        </w:p>
        <w:p>
          <w:pPr>
            <w:pStyle w:val="TM1"/>
            <w:tabs>
              <w:tab w:val="right" w:leader="dot" w:pos="9062"/>
            </w:tabs>
            <w:rPr>
              <w:del w:id="663" w:author="Kevin LACHAUD (CHUB)" w:date="2024-10-24T14:54:00Z"/>
              <w:rFonts w:asciiTheme="minorHAnsi" w:eastAsiaTheme="minorEastAsia" w:hAnsiTheme="minorHAnsi" w:cstheme="minorBidi"/>
              <w:b w:val="0"/>
              <w:bCs w:val="0"/>
              <w:caps w:val="0"/>
              <w:noProof/>
              <w:color w:val="auto"/>
              <w:sz w:val="22"/>
              <w:szCs w:val="22"/>
              <w:lang w:eastAsia="fr-FR"/>
            </w:rPr>
          </w:pPr>
          <w:del w:id="664" w:author="Kevin LACHAUD (CHUB)" w:date="2024-10-24T14:54:00Z">
            <w:r>
              <w:rPr>
                <w:rStyle w:val="Lienhypertexte"/>
                <w:rFonts w:eastAsia="Trebuchet MS"/>
                <w:noProof/>
                <w:kern w:val="32"/>
                <w:rPrChange w:id="665" w:author="Kevin LACHAUD (CHUB)" w:date="2024-10-24T14:54:00Z">
                  <w:rPr>
                    <w:rStyle w:val="Lienhypertexte"/>
                    <w:rFonts w:eastAsia="Trebuchet MS"/>
                    <w:noProof/>
                    <w:kern w:val="32"/>
                  </w:rPr>
                </w:rPrChange>
              </w:rPr>
              <w:delText>8- MODALITES DE GESTION DU CONTRAT D’ASSURANCE ET DES SINISTRES</w:delText>
            </w:r>
            <w:r>
              <w:rPr>
                <w:noProof/>
                <w:webHidden/>
              </w:rPr>
              <w:tab/>
              <w:delText>9</w:delText>
            </w:r>
          </w:del>
        </w:p>
        <w:p>
          <w:pPr>
            <w:pStyle w:val="TM1"/>
            <w:tabs>
              <w:tab w:val="right" w:leader="dot" w:pos="9062"/>
            </w:tabs>
            <w:rPr>
              <w:del w:id="666" w:author="Kevin LACHAUD (CHUB)" w:date="2024-10-24T14:54:00Z"/>
              <w:rFonts w:asciiTheme="minorHAnsi" w:eastAsiaTheme="minorEastAsia" w:hAnsiTheme="minorHAnsi" w:cstheme="minorBidi"/>
              <w:b w:val="0"/>
              <w:bCs w:val="0"/>
              <w:caps w:val="0"/>
              <w:noProof/>
              <w:color w:val="auto"/>
              <w:sz w:val="22"/>
              <w:szCs w:val="22"/>
              <w:lang w:eastAsia="fr-FR"/>
            </w:rPr>
          </w:pPr>
          <w:del w:id="667" w:author="Kevin LACHAUD (CHUB)" w:date="2024-10-24T14:54:00Z">
            <w:r>
              <w:rPr>
                <w:rStyle w:val="Lienhypertexte"/>
                <w:rFonts w:eastAsia="Trebuchet MS"/>
                <w:noProof/>
                <w:kern w:val="32"/>
                <w:rPrChange w:id="668" w:author="Kevin LACHAUD (CHUB)" w:date="2024-10-24T14:54:00Z">
                  <w:rPr>
                    <w:rStyle w:val="Lienhypertexte"/>
                    <w:rFonts w:eastAsia="Trebuchet MS"/>
                    <w:noProof/>
                    <w:kern w:val="32"/>
                  </w:rPr>
                </w:rPrChange>
              </w:rPr>
              <w:delText>9- ACCEPTATION DE L’OFFRE ( à compléter par le pouvoir adjudicateur )</w:delText>
            </w:r>
            <w:r>
              <w:rPr>
                <w:noProof/>
                <w:webHidden/>
              </w:rPr>
              <w:tab/>
              <w:delText>10</w:delText>
            </w:r>
          </w:del>
        </w:p>
        <w:p>
          <w:pPr>
            <w:pStyle w:val="TM2"/>
            <w:tabs>
              <w:tab w:val="left" w:pos="660"/>
              <w:tab w:val="right" w:leader="dot" w:pos="9062"/>
            </w:tabs>
            <w:rPr>
              <w:del w:id="669" w:author="Kevin LACHAUD (CHUB)" w:date="2024-10-24T14:54:00Z"/>
              <w:rFonts w:asciiTheme="minorHAnsi" w:eastAsiaTheme="minorEastAsia" w:hAnsiTheme="minorHAnsi" w:cstheme="minorBidi"/>
              <w:smallCaps w:val="0"/>
              <w:noProof/>
              <w:color w:val="auto"/>
              <w:sz w:val="22"/>
              <w:szCs w:val="22"/>
              <w:lang w:eastAsia="fr-FR"/>
            </w:rPr>
          </w:pPr>
          <w:del w:id="670" w:author="Kevin LACHAUD (CHUB)" w:date="2024-10-24T14:54:00Z">
            <w:r>
              <w:rPr>
                <w:rStyle w:val="Lienhypertexte"/>
                <w:rFonts w:eastAsia="Trebuchet MS"/>
                <w:bCs/>
                <w:iCs/>
                <w:noProof/>
                <w:rPrChange w:id="671" w:author="Kevin LACHAUD (CHUB)" w:date="2024-10-24T14:54:00Z">
                  <w:rPr>
                    <w:rStyle w:val="Lienhypertexte"/>
                    <w:rFonts w:eastAsia="Trebuchet MS"/>
                    <w:bCs/>
                    <w:iCs/>
                    <w:noProof/>
                  </w:rPr>
                </w:rPrChange>
              </w:rPr>
              <w:delText>1)</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72" w:author="Kevin LACHAUD (CHUB)" w:date="2024-10-24T14:54:00Z">
                  <w:rPr>
                    <w:rStyle w:val="Lienhypertexte"/>
                    <w:rFonts w:eastAsia="Trebuchet MS"/>
                    <w:bCs/>
                    <w:iCs/>
                    <w:noProof/>
                  </w:rPr>
                </w:rPrChange>
              </w:rPr>
              <w:delText>Assurance dommages-ouvrage</w:delText>
            </w:r>
            <w:r>
              <w:rPr>
                <w:noProof/>
                <w:webHidden/>
              </w:rPr>
              <w:tab/>
              <w:delText>10</w:delText>
            </w:r>
          </w:del>
        </w:p>
        <w:p>
          <w:pPr>
            <w:pStyle w:val="TM2"/>
            <w:tabs>
              <w:tab w:val="left" w:pos="660"/>
              <w:tab w:val="right" w:leader="dot" w:pos="9062"/>
            </w:tabs>
            <w:rPr>
              <w:del w:id="673" w:author="Kevin LACHAUD (CHUB)" w:date="2024-10-24T14:54:00Z"/>
              <w:rFonts w:asciiTheme="minorHAnsi" w:eastAsiaTheme="minorEastAsia" w:hAnsiTheme="minorHAnsi" w:cstheme="minorBidi"/>
              <w:smallCaps w:val="0"/>
              <w:noProof/>
              <w:color w:val="auto"/>
              <w:sz w:val="22"/>
              <w:szCs w:val="22"/>
              <w:lang w:eastAsia="fr-FR"/>
            </w:rPr>
          </w:pPr>
          <w:del w:id="674" w:author="Kevin LACHAUD (CHUB)" w:date="2024-10-24T14:54:00Z">
            <w:r>
              <w:rPr>
                <w:rStyle w:val="Lienhypertexte"/>
                <w:rFonts w:eastAsia="Trebuchet MS"/>
                <w:bCs/>
                <w:iCs/>
                <w:noProof/>
                <w:rPrChange w:id="675" w:author="Kevin LACHAUD (CHUB)" w:date="2024-10-24T14:54:00Z">
                  <w:rPr>
                    <w:rStyle w:val="Lienhypertexte"/>
                    <w:rFonts w:eastAsia="Trebuchet MS"/>
                    <w:bCs/>
                    <w:iCs/>
                    <w:noProof/>
                  </w:rPr>
                </w:rPrChange>
              </w:rPr>
              <w:delText>2)</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76" w:author="Kevin LACHAUD (CHUB)" w:date="2024-10-24T14:54:00Z">
                  <w:rPr>
                    <w:rStyle w:val="Lienhypertexte"/>
                    <w:rFonts w:eastAsia="Trebuchet MS"/>
                    <w:bCs/>
                    <w:iCs/>
                    <w:noProof/>
                  </w:rPr>
                </w:rPrChange>
              </w:rPr>
              <w:delText>Assurance Tous Risques Chantier</w:delText>
            </w:r>
            <w:r>
              <w:rPr>
                <w:noProof/>
                <w:webHidden/>
              </w:rPr>
              <w:tab/>
              <w:delText>10</w:delText>
            </w:r>
          </w:del>
        </w:p>
        <w:p>
          <w:pPr>
            <w:pStyle w:val="TM1"/>
            <w:tabs>
              <w:tab w:val="right" w:leader="dot" w:pos="9062"/>
            </w:tabs>
            <w:rPr>
              <w:del w:id="677" w:author="Kevin LACHAUD (CHUB)" w:date="2024-10-24T14:54:00Z"/>
              <w:rFonts w:asciiTheme="minorHAnsi" w:eastAsiaTheme="minorEastAsia" w:hAnsiTheme="minorHAnsi" w:cstheme="minorBidi"/>
              <w:b w:val="0"/>
              <w:bCs w:val="0"/>
              <w:caps w:val="0"/>
              <w:noProof/>
              <w:color w:val="auto"/>
              <w:sz w:val="22"/>
              <w:szCs w:val="22"/>
              <w:lang w:eastAsia="fr-FR"/>
            </w:rPr>
          </w:pPr>
          <w:del w:id="678" w:author="Kevin LACHAUD (CHUB)" w:date="2024-10-24T14:54:00Z">
            <w:r>
              <w:rPr>
                <w:rStyle w:val="Lienhypertexte"/>
                <w:rFonts w:asciiTheme="majorHAnsi" w:eastAsia="Times New Roman" w:hAnsiTheme="majorHAnsi" w:cstheme="majorHAnsi"/>
                <w:noProof/>
                <w:spacing w:val="-6"/>
                <w:lang w:eastAsia="fr-FR"/>
                <w:rPrChange w:id="679" w:author="Kevin LACHAUD (CHUB)" w:date="2024-10-24T14:54:00Z">
                  <w:rPr>
                    <w:rStyle w:val="Lienhypertexte"/>
                    <w:rFonts w:asciiTheme="majorHAnsi" w:eastAsia="Times New Roman" w:hAnsiTheme="majorHAnsi" w:cstheme="majorHAnsi"/>
                    <w:noProof/>
                    <w:spacing w:val="-6"/>
                    <w:lang w:eastAsia="fr-FR"/>
                  </w:rPr>
                </w:rPrChange>
              </w:rPr>
              <w:delText>Prorogation des garanties :</w:delText>
            </w:r>
            <w:r>
              <w:rPr>
                <w:noProof/>
                <w:webHidden/>
              </w:rPr>
              <w:tab/>
              <w:delText>10</w:delText>
            </w:r>
          </w:del>
        </w:p>
        <w:p>
          <w:pPr>
            <w:pStyle w:val="TM1"/>
            <w:tabs>
              <w:tab w:val="right" w:leader="dot" w:pos="9062"/>
            </w:tabs>
            <w:rPr>
              <w:del w:id="680" w:author="Kevin LACHAUD (CHUB)" w:date="2024-10-24T14:54:00Z"/>
              <w:rFonts w:asciiTheme="minorHAnsi" w:eastAsiaTheme="minorEastAsia" w:hAnsiTheme="minorHAnsi" w:cstheme="minorBidi"/>
              <w:b w:val="0"/>
              <w:bCs w:val="0"/>
              <w:caps w:val="0"/>
              <w:noProof/>
              <w:color w:val="auto"/>
              <w:sz w:val="22"/>
              <w:szCs w:val="22"/>
              <w:lang w:eastAsia="fr-FR"/>
            </w:rPr>
          </w:pPr>
          <w:del w:id="681" w:author="Kevin LACHAUD (CHUB)" w:date="2024-10-24T14:54:00Z">
            <w:r>
              <w:rPr>
                <w:rStyle w:val="Lienhypertexte"/>
                <w:rFonts w:asciiTheme="majorHAnsi" w:eastAsia="Times New Roman" w:hAnsiTheme="majorHAnsi" w:cstheme="majorHAnsi"/>
                <w:noProof/>
                <w:spacing w:val="-6"/>
                <w:lang w:eastAsia="fr-FR"/>
                <w:rPrChange w:id="682" w:author="Kevin LACHAUD (CHUB)" w:date="2024-10-24T14:54:00Z">
                  <w:rPr>
                    <w:rStyle w:val="Lienhypertexte"/>
                    <w:rFonts w:asciiTheme="majorHAnsi" w:eastAsia="Times New Roman" w:hAnsiTheme="majorHAnsi" w:cstheme="majorHAnsi"/>
                    <w:noProof/>
                    <w:spacing w:val="-6"/>
                    <w:lang w:eastAsia="fr-FR"/>
                  </w:rPr>
                </w:rPrChange>
              </w:rPr>
              <w:delText>Délai maximum de prorogation automatique sans surprime</w:delText>
            </w:r>
            <w:r>
              <w:rPr>
                <w:noProof/>
                <w:webHidden/>
              </w:rPr>
              <w:tab/>
              <w:delText>10</w:delText>
            </w:r>
          </w:del>
        </w:p>
        <w:p>
          <w:pPr>
            <w:pStyle w:val="TM1"/>
            <w:tabs>
              <w:tab w:val="right" w:leader="dot" w:pos="9062"/>
            </w:tabs>
            <w:rPr>
              <w:del w:id="683" w:author="Kevin LACHAUD (CHUB)" w:date="2024-10-24T14:54:00Z"/>
              <w:rFonts w:asciiTheme="minorHAnsi" w:eastAsiaTheme="minorEastAsia" w:hAnsiTheme="minorHAnsi" w:cstheme="minorBidi"/>
              <w:b w:val="0"/>
              <w:bCs w:val="0"/>
              <w:caps w:val="0"/>
              <w:noProof/>
              <w:color w:val="auto"/>
              <w:sz w:val="22"/>
              <w:szCs w:val="22"/>
              <w:lang w:eastAsia="fr-FR"/>
            </w:rPr>
          </w:pPr>
          <w:del w:id="684" w:author="Kevin LACHAUD (CHUB)" w:date="2024-10-24T14:54:00Z">
            <w:r>
              <w:rPr>
                <w:rStyle w:val="Lienhypertexte"/>
                <w:rFonts w:asciiTheme="majorHAnsi" w:eastAsia="Times New Roman" w:hAnsiTheme="majorHAnsi" w:cstheme="majorHAnsi"/>
                <w:noProof/>
                <w:spacing w:val="-6"/>
                <w:lang w:eastAsia="fr-FR"/>
                <w:rPrChange w:id="685" w:author="Kevin LACHAUD (CHUB)" w:date="2024-10-24T14:54:00Z">
                  <w:rPr>
                    <w:rStyle w:val="Lienhypertexte"/>
                    <w:rFonts w:asciiTheme="majorHAnsi" w:eastAsia="Times New Roman" w:hAnsiTheme="majorHAnsi" w:cstheme="majorHAnsi"/>
                    <w:noProof/>
                    <w:spacing w:val="-6"/>
                    <w:lang w:eastAsia="fr-FR"/>
                  </w:rPr>
                </w:rPrChange>
              </w:rPr>
              <w:delText>3 mois</w:delText>
            </w:r>
            <w:r>
              <w:rPr>
                <w:noProof/>
                <w:webHidden/>
              </w:rPr>
              <w:tab/>
              <w:delText>10</w:delText>
            </w:r>
          </w:del>
        </w:p>
        <w:p>
          <w:pPr>
            <w:pStyle w:val="TM1"/>
            <w:tabs>
              <w:tab w:val="right" w:leader="dot" w:pos="9062"/>
            </w:tabs>
            <w:rPr>
              <w:del w:id="686" w:author="Kevin LACHAUD (CHUB)" w:date="2024-10-24T14:54:00Z"/>
              <w:rFonts w:asciiTheme="minorHAnsi" w:eastAsiaTheme="minorEastAsia" w:hAnsiTheme="minorHAnsi" w:cstheme="minorBidi"/>
              <w:b w:val="0"/>
              <w:bCs w:val="0"/>
              <w:caps w:val="0"/>
              <w:noProof/>
              <w:color w:val="auto"/>
              <w:sz w:val="22"/>
              <w:szCs w:val="22"/>
              <w:lang w:eastAsia="fr-FR"/>
            </w:rPr>
          </w:pPr>
          <w:del w:id="687" w:author="Kevin LACHAUD (CHUB)" w:date="2024-10-24T14:54:00Z">
            <w:r>
              <w:rPr>
                <w:rStyle w:val="Lienhypertexte"/>
                <w:rFonts w:asciiTheme="majorHAnsi" w:eastAsia="Times New Roman" w:hAnsiTheme="majorHAnsi" w:cstheme="majorHAnsi"/>
                <w:noProof/>
                <w:spacing w:val="-6"/>
                <w:lang w:eastAsia="fr-FR"/>
                <w:rPrChange w:id="688" w:author="Kevin LACHAUD (CHUB)" w:date="2024-10-24T14:54:00Z">
                  <w:rPr>
                    <w:rStyle w:val="Lienhypertexte"/>
                    <w:rFonts w:asciiTheme="majorHAnsi" w:eastAsia="Times New Roman" w:hAnsiTheme="majorHAnsi" w:cstheme="majorHAnsi"/>
                    <w:noProof/>
                    <w:spacing w:val="-6"/>
                    <w:lang w:eastAsia="fr-FR"/>
                  </w:rPr>
                </w:rPrChange>
              </w:rPr>
              <w:delText>Modalités financières liées à la prorogation au-delà du délai de prorogation automatique</w:delText>
            </w:r>
            <w:r>
              <w:rPr>
                <w:noProof/>
                <w:webHidden/>
              </w:rPr>
              <w:tab/>
              <w:delText>10</w:delText>
            </w:r>
          </w:del>
        </w:p>
        <w:p>
          <w:pPr>
            <w:pStyle w:val="TM2"/>
            <w:tabs>
              <w:tab w:val="left" w:pos="660"/>
              <w:tab w:val="right" w:leader="dot" w:pos="9062"/>
            </w:tabs>
            <w:rPr>
              <w:del w:id="689" w:author="Kevin LACHAUD (CHUB)" w:date="2024-10-24T14:54:00Z"/>
              <w:rFonts w:asciiTheme="minorHAnsi" w:eastAsiaTheme="minorEastAsia" w:hAnsiTheme="minorHAnsi" w:cstheme="minorBidi"/>
              <w:smallCaps w:val="0"/>
              <w:noProof/>
              <w:color w:val="auto"/>
              <w:sz w:val="22"/>
              <w:szCs w:val="22"/>
              <w:lang w:eastAsia="fr-FR"/>
            </w:rPr>
          </w:pPr>
          <w:del w:id="690" w:author="Kevin LACHAUD (CHUB)" w:date="2024-10-24T14:54:00Z">
            <w:r>
              <w:rPr>
                <w:rStyle w:val="Lienhypertexte"/>
                <w:rFonts w:eastAsia="Trebuchet MS"/>
                <w:bCs/>
                <w:iCs/>
                <w:noProof/>
                <w:rPrChange w:id="691" w:author="Kevin LACHAUD (CHUB)" w:date="2024-10-24T14:54:00Z">
                  <w:rPr>
                    <w:rStyle w:val="Lienhypertexte"/>
                    <w:rFonts w:eastAsia="Trebuchet MS"/>
                    <w:bCs/>
                    <w:iCs/>
                    <w:noProof/>
                  </w:rPr>
                </w:rPrChange>
              </w:rPr>
              <w:delText>3)</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92" w:author="Kevin LACHAUD (CHUB)" w:date="2024-10-24T14:54:00Z">
                  <w:rPr>
                    <w:rStyle w:val="Lienhypertexte"/>
                    <w:rFonts w:eastAsia="Trebuchet MS"/>
                    <w:bCs/>
                    <w:iCs/>
                    <w:noProof/>
                  </w:rPr>
                </w:rPrChange>
              </w:rPr>
              <w:delText>Assurance RC Maître d’ouvrage</w:delText>
            </w:r>
            <w:r>
              <w:rPr>
                <w:noProof/>
                <w:webHidden/>
              </w:rPr>
              <w:tab/>
              <w:delText>10</w:delText>
            </w:r>
          </w:del>
        </w:p>
        <w:p>
          <w:pPr>
            <w:pStyle w:val="TM2"/>
            <w:tabs>
              <w:tab w:val="left" w:pos="660"/>
              <w:tab w:val="right" w:leader="dot" w:pos="9062"/>
            </w:tabs>
            <w:rPr>
              <w:del w:id="693" w:author="Kevin LACHAUD (CHUB)" w:date="2024-10-24T14:54:00Z"/>
              <w:rFonts w:asciiTheme="minorHAnsi" w:eastAsiaTheme="minorEastAsia" w:hAnsiTheme="minorHAnsi" w:cstheme="minorBidi"/>
              <w:smallCaps w:val="0"/>
              <w:noProof/>
              <w:color w:val="auto"/>
              <w:sz w:val="22"/>
              <w:szCs w:val="22"/>
              <w:lang w:eastAsia="fr-FR"/>
            </w:rPr>
          </w:pPr>
          <w:del w:id="694" w:author="Kevin LACHAUD (CHUB)" w:date="2024-10-24T14:54:00Z">
            <w:r>
              <w:rPr>
                <w:rStyle w:val="Lienhypertexte"/>
                <w:rFonts w:eastAsia="Trebuchet MS"/>
                <w:bCs/>
                <w:iCs/>
                <w:noProof/>
                <w:rPrChange w:id="695" w:author="Kevin LACHAUD (CHUB)" w:date="2024-10-24T14:54:00Z">
                  <w:rPr>
                    <w:rStyle w:val="Lienhypertexte"/>
                    <w:rFonts w:eastAsia="Trebuchet MS"/>
                    <w:bCs/>
                    <w:iCs/>
                    <w:noProof/>
                  </w:rPr>
                </w:rPrChange>
              </w:rPr>
              <w:delText>4)</w:delText>
            </w:r>
            <w:r>
              <w:rPr>
                <w:rFonts w:asciiTheme="minorHAnsi" w:eastAsiaTheme="minorEastAsia" w:hAnsiTheme="minorHAnsi" w:cstheme="minorBidi"/>
                <w:smallCaps w:val="0"/>
                <w:noProof/>
                <w:color w:val="auto"/>
                <w:sz w:val="22"/>
                <w:szCs w:val="22"/>
                <w:lang w:eastAsia="fr-FR"/>
              </w:rPr>
              <w:tab/>
            </w:r>
            <w:r>
              <w:rPr>
                <w:rStyle w:val="Lienhypertexte"/>
                <w:rFonts w:eastAsia="Trebuchet MS"/>
                <w:bCs/>
                <w:iCs/>
                <w:noProof/>
                <w:rPrChange w:id="696" w:author="Kevin LACHAUD (CHUB)" w:date="2024-10-24T14:54:00Z">
                  <w:rPr>
                    <w:rStyle w:val="Lienhypertexte"/>
                    <w:rFonts w:eastAsia="Trebuchet MS"/>
                    <w:bCs/>
                    <w:iCs/>
                    <w:noProof/>
                  </w:rPr>
                </w:rPrChange>
              </w:rPr>
              <w:delText>Contrat Collectif de Responsabilité Décennale (CCRD)</w:delText>
            </w:r>
            <w:r>
              <w:rPr>
                <w:noProof/>
                <w:webHidden/>
              </w:rPr>
              <w:tab/>
              <w:delText>10</w:delText>
            </w:r>
          </w:del>
        </w:p>
        <w:p>
          <w:pPr>
            <w:pStyle w:val="TM1"/>
            <w:tabs>
              <w:tab w:val="right" w:leader="dot" w:pos="9062"/>
            </w:tabs>
            <w:rPr>
              <w:del w:id="697" w:author="Kevin LACHAUD (CHUB)" w:date="2024-10-24T14:54:00Z"/>
              <w:rFonts w:asciiTheme="minorHAnsi" w:eastAsiaTheme="minorEastAsia" w:hAnsiTheme="minorHAnsi" w:cstheme="minorBidi"/>
              <w:b w:val="0"/>
              <w:bCs w:val="0"/>
              <w:caps w:val="0"/>
              <w:noProof/>
              <w:color w:val="auto"/>
              <w:sz w:val="22"/>
              <w:szCs w:val="22"/>
              <w:lang w:eastAsia="fr-FR"/>
            </w:rPr>
          </w:pPr>
          <w:del w:id="698" w:author="Kevin LACHAUD (CHUB)" w:date="2024-10-24T14:54:00Z">
            <w:r>
              <w:rPr>
                <w:rStyle w:val="Lienhypertexte"/>
                <w:rFonts w:eastAsia="Trebuchet MS"/>
                <w:noProof/>
                <w:kern w:val="32"/>
                <w:rPrChange w:id="699" w:author="Kevin LACHAUD (CHUB)" w:date="2024-10-24T14:54:00Z">
                  <w:rPr>
                    <w:rStyle w:val="Lienhypertexte"/>
                    <w:rFonts w:eastAsia="Trebuchet MS"/>
                    <w:noProof/>
                    <w:kern w:val="32"/>
                  </w:rPr>
                </w:rPrChange>
              </w:rPr>
              <w:delText>ANNEXE 1-</w:delText>
            </w:r>
            <w:r>
              <w:rPr>
                <w:noProof/>
                <w:webHidden/>
              </w:rPr>
              <w:tab/>
              <w:delText>11</w:delText>
            </w:r>
          </w:del>
        </w:p>
        <w:p>
          <w:pPr>
            <w:pStyle w:val="TM1"/>
            <w:tabs>
              <w:tab w:val="right" w:leader="dot" w:pos="9062"/>
            </w:tabs>
            <w:rPr>
              <w:del w:id="700" w:author="Kevin LACHAUD (CHUB)" w:date="2024-10-24T14:54:00Z"/>
              <w:rFonts w:asciiTheme="minorHAnsi" w:eastAsiaTheme="minorEastAsia" w:hAnsiTheme="minorHAnsi" w:cstheme="minorBidi"/>
              <w:b w:val="0"/>
              <w:bCs w:val="0"/>
              <w:caps w:val="0"/>
              <w:noProof/>
              <w:color w:val="auto"/>
              <w:sz w:val="22"/>
              <w:szCs w:val="22"/>
              <w:lang w:eastAsia="fr-FR"/>
            </w:rPr>
          </w:pPr>
          <w:del w:id="701" w:author="Kevin LACHAUD (CHUB)" w:date="2024-10-24T14:54:00Z">
            <w:r>
              <w:rPr>
                <w:rStyle w:val="Lienhypertexte"/>
                <w:rFonts w:eastAsia="Trebuchet MS"/>
                <w:noProof/>
                <w:kern w:val="32"/>
                <w:rPrChange w:id="702" w:author="Kevin LACHAUD (CHUB)" w:date="2024-10-24T14:54:00Z">
                  <w:rPr>
                    <w:rStyle w:val="Lienhypertexte"/>
                    <w:rFonts w:eastAsia="Trebuchet MS"/>
                    <w:noProof/>
                    <w:kern w:val="32"/>
                  </w:rPr>
                </w:rPrChange>
              </w:rPr>
              <w:delText>FICHE DE CORRESPONDANCE</w:delText>
            </w:r>
            <w:r>
              <w:rPr>
                <w:noProof/>
                <w:webHidden/>
              </w:rPr>
              <w:tab/>
              <w:delText>11</w:delText>
            </w:r>
          </w:del>
        </w:p>
        <w:p>
          <w:pPr>
            <w:rPr>
              <w:ins w:id="703" w:author="Kevin LACHAUD (CHUB)" w:date="2024-10-24T14:49:00Z"/>
            </w:rPr>
          </w:pPr>
          <w:ins w:id="704" w:author="Kevin LACHAUD (CHUB)" w:date="2024-10-24T14:49:00Z">
            <w:r>
              <w:rPr>
                <w:b/>
                <w:bCs/>
              </w:rPr>
              <w:fldChar w:fldCharType="end"/>
            </w:r>
          </w:ins>
        </w:p>
        <w:customXmlInsRangeStart w:id="705" w:author="Kevin LACHAUD (CHUB)" w:date="2024-10-24T14:49:00Z"/>
      </w:sdtContent>
    </w:sdt>
    <w:customXmlInsRangeEnd w:id="705"/>
    <w:p>
      <w:pPr>
        <w:rPr>
          <w:rFonts w:asciiTheme="majorHAnsi" w:hAnsiTheme="majorHAnsi" w:cstheme="majorHAnsi"/>
          <w:sz w:val="22"/>
          <w:szCs w:val="22"/>
        </w:rPr>
      </w:pPr>
    </w:p>
    <w:p>
      <w:pPr>
        <w:pPrChange w:id="706" w:author="Kevin LACHAUD (CHUB)" w:date="2024-10-24T14:45:00Z">
          <w:pPr>
            <w:spacing w:line="240" w:lineRule="auto"/>
            <w:ind w:right="1"/>
            <w:outlineLvl w:val="0"/>
          </w:pPr>
        </w:pPrChange>
      </w:pPr>
    </w:p>
    <w:p>
      <w:pPr>
        <w:pPrChange w:id="707" w:author="Kevin LACHAUD (CHUB)" w:date="2024-10-24T14:45:00Z">
          <w:pPr>
            <w:spacing w:line="240" w:lineRule="auto"/>
            <w:ind w:right="1"/>
            <w:outlineLvl w:val="0"/>
          </w:pPr>
        </w:pPrChange>
      </w:pPr>
    </w:p>
    <w:p>
      <w:pPr>
        <w:rPr>
          <w:ins w:id="708" w:author="Kevin LACHAUD (CHUB)" w:date="2024-10-24T14:59:00Z"/>
        </w:rPr>
      </w:pPr>
    </w:p>
    <w:p>
      <w:pPr>
        <w:rPr>
          <w:ins w:id="709" w:author="Kevin LACHAUD (CHUB)" w:date="2024-10-24T14:59:00Z"/>
        </w:rPr>
      </w:pPr>
    </w:p>
    <w:p>
      <w:pPr>
        <w:rPr>
          <w:ins w:id="710" w:author="Kevin LACHAUD (CHUB)" w:date="2024-10-24T14:59:00Z"/>
        </w:rPr>
      </w:pPr>
    </w:p>
    <w:p>
      <w:pPr>
        <w:rPr>
          <w:ins w:id="711" w:author="Kevin LACHAUD (CHUB)" w:date="2024-10-24T14:59:00Z"/>
        </w:rPr>
      </w:pPr>
    </w:p>
    <w:p>
      <w:pPr>
        <w:rPr>
          <w:ins w:id="712" w:author="Kevin LACHAUD (CHUB)" w:date="2024-10-24T14:59:00Z"/>
        </w:rPr>
      </w:pPr>
    </w:p>
    <w:p>
      <w:pPr>
        <w:rPr>
          <w:ins w:id="713" w:author="Kevin LACHAUD (CHUB)" w:date="2024-10-24T14:59:00Z"/>
        </w:rPr>
      </w:pPr>
    </w:p>
    <w:p>
      <w:pPr>
        <w:rPr>
          <w:ins w:id="714" w:author="Kevin LACHAUD (CHUB)" w:date="2024-10-24T14:59:00Z"/>
        </w:rPr>
      </w:pPr>
    </w:p>
    <w:p>
      <w:pPr>
        <w:rPr>
          <w:ins w:id="715" w:author="Kevin LACHAUD (CHUB)" w:date="2024-10-24T14:59:00Z"/>
        </w:rPr>
      </w:pPr>
    </w:p>
    <w:p>
      <w:pPr>
        <w:rPr>
          <w:ins w:id="716" w:author="Kevin LACHAUD (CHUB)" w:date="2024-10-24T14:59:00Z"/>
        </w:rPr>
      </w:pPr>
    </w:p>
    <w:p>
      <w:pPr>
        <w:rPr>
          <w:ins w:id="717" w:author="Kevin LACHAUD (CHUB)" w:date="2024-10-24T14:59:00Z"/>
        </w:rPr>
      </w:pPr>
    </w:p>
    <w:p>
      <w:pPr>
        <w:rPr>
          <w:ins w:id="718" w:author="Kevin LACHAUD (CHUB)" w:date="2024-10-24T14:59:00Z"/>
        </w:rPr>
      </w:pPr>
    </w:p>
    <w:p>
      <w:pPr>
        <w:pPrChange w:id="719" w:author="Kevin LACHAUD (CHUB)" w:date="2024-10-24T14:45:00Z">
          <w:pPr>
            <w:spacing w:line="240" w:lineRule="auto"/>
            <w:ind w:right="1"/>
            <w:outlineLvl w:val="0"/>
          </w:pPr>
        </w:pPrChange>
      </w:pPr>
    </w:p>
    <w:p>
      <w:pPr>
        <w:rPr>
          <w:del w:id="720" w:author="Kevin LACHAUD (CHUB)" w:date="2024-10-24T14:53:00Z"/>
        </w:rPr>
        <w:pPrChange w:id="721" w:author="Kevin LACHAUD (CHUB)" w:date="2024-10-24T14:45:00Z">
          <w:pPr>
            <w:spacing w:line="240" w:lineRule="auto"/>
            <w:ind w:right="1"/>
            <w:outlineLvl w:val="0"/>
          </w:pPr>
        </w:pPrChange>
      </w:pPr>
    </w:p>
    <w:p>
      <w:pPr>
        <w:rPr>
          <w:del w:id="722" w:author="Kevin LACHAUD (CHUB)" w:date="2024-10-24T14:53:00Z"/>
        </w:rPr>
        <w:pPrChange w:id="723" w:author="Kevin LACHAUD (CHUB)" w:date="2024-10-24T14:45:00Z">
          <w:pPr>
            <w:spacing w:line="240" w:lineRule="auto"/>
            <w:ind w:right="1"/>
            <w:outlineLvl w:val="0"/>
          </w:pPr>
        </w:pPrChange>
      </w:pPr>
    </w:p>
    <w:p>
      <w:pPr>
        <w:rPr>
          <w:del w:id="724" w:author="Kevin LACHAUD (CHUB)" w:date="2024-10-24T14:53:00Z"/>
        </w:rPr>
        <w:pPrChange w:id="725" w:author="Kevin LACHAUD (CHUB)" w:date="2024-10-24T14:45:00Z">
          <w:pPr>
            <w:spacing w:line="240" w:lineRule="auto"/>
            <w:ind w:right="1"/>
            <w:outlineLvl w:val="0"/>
          </w:pPr>
        </w:pPrChange>
      </w:pPr>
    </w:p>
    <w:p>
      <w:pPr>
        <w:rPr>
          <w:del w:id="726" w:author="Kevin LACHAUD (CHUB)" w:date="2024-10-24T14:53:00Z"/>
        </w:rPr>
        <w:pPrChange w:id="727" w:author="Kevin LACHAUD (CHUB)" w:date="2024-10-24T14:45:00Z">
          <w:pPr>
            <w:spacing w:line="240" w:lineRule="auto"/>
            <w:ind w:right="1"/>
            <w:outlineLvl w:val="0"/>
          </w:pPr>
        </w:pPrChange>
      </w:pPr>
    </w:p>
    <w:p>
      <w:pPr>
        <w:rPr>
          <w:del w:id="728" w:author="Kevin LACHAUD (CHUB)" w:date="2024-10-24T14:53:00Z"/>
        </w:rPr>
        <w:pPrChange w:id="729" w:author="Kevin LACHAUD (CHUB)" w:date="2024-10-24T14:45:00Z">
          <w:pPr>
            <w:spacing w:line="240" w:lineRule="auto"/>
            <w:ind w:right="1"/>
            <w:outlineLvl w:val="0"/>
          </w:pPr>
        </w:pPrChange>
      </w:pPr>
    </w:p>
    <w:p>
      <w:pPr>
        <w:rPr>
          <w:del w:id="730" w:author="Kevin LACHAUD (CHUB)" w:date="2024-10-24T14:53:00Z"/>
        </w:rPr>
        <w:pPrChange w:id="731" w:author="Kevin LACHAUD (CHUB)" w:date="2024-10-24T14:45:00Z">
          <w:pPr>
            <w:spacing w:line="240" w:lineRule="auto"/>
            <w:ind w:right="1"/>
            <w:outlineLvl w:val="0"/>
          </w:pPr>
        </w:pPrChange>
      </w:pPr>
    </w:p>
    <w:p>
      <w:pPr>
        <w:rPr>
          <w:del w:id="732" w:author="Kevin LACHAUD (CHUB)" w:date="2024-10-24T14:53:00Z"/>
        </w:rPr>
        <w:pPrChange w:id="733" w:author="Kevin LACHAUD (CHUB)" w:date="2024-10-24T14:45:00Z">
          <w:pPr>
            <w:spacing w:line="240" w:lineRule="auto"/>
            <w:ind w:right="1"/>
            <w:outlineLvl w:val="0"/>
          </w:pPr>
        </w:pPrChange>
      </w:pPr>
    </w:p>
    <w:p>
      <w:pPr>
        <w:rPr>
          <w:del w:id="734" w:author="Kevin LACHAUD (CHUB)" w:date="2024-10-24T14:53:00Z"/>
        </w:rPr>
        <w:pPrChange w:id="735" w:author="Kevin LACHAUD (CHUB)" w:date="2024-10-24T14:45:00Z">
          <w:pPr>
            <w:spacing w:line="240" w:lineRule="auto"/>
            <w:ind w:right="1"/>
            <w:outlineLvl w:val="0"/>
          </w:pPr>
        </w:pPrChange>
      </w:pPr>
    </w:p>
    <w:p>
      <w:pPr>
        <w:rPr>
          <w:del w:id="736" w:author="Kevin LACHAUD (CHUB)" w:date="2024-10-24T14:53:00Z"/>
        </w:rPr>
        <w:pPrChange w:id="737" w:author="Kevin LACHAUD (CHUB)" w:date="2024-10-24T14:45:00Z">
          <w:pPr>
            <w:spacing w:line="240" w:lineRule="auto"/>
            <w:ind w:right="1"/>
            <w:outlineLvl w:val="0"/>
          </w:pPr>
        </w:pPrChange>
      </w:pPr>
    </w:p>
    <w:p>
      <w:pPr>
        <w:rPr>
          <w:del w:id="738" w:author="Kevin LACHAUD (CHUB)" w:date="2024-10-24T14:53:00Z"/>
        </w:rPr>
        <w:pPrChange w:id="739" w:author="Kevin LACHAUD (CHUB)" w:date="2024-10-24T14:45:00Z">
          <w:pPr>
            <w:spacing w:line="240" w:lineRule="auto"/>
            <w:ind w:right="1"/>
            <w:outlineLvl w:val="0"/>
          </w:pPr>
        </w:pPrChange>
      </w:pPr>
    </w:p>
    <w:p>
      <w:pPr>
        <w:rPr>
          <w:del w:id="740" w:author="Kevin LACHAUD (CHUB)" w:date="2024-10-24T14:53:00Z"/>
        </w:rPr>
        <w:pPrChange w:id="741" w:author="Kevin LACHAUD (CHUB)" w:date="2024-10-24T14:45:00Z">
          <w:pPr>
            <w:spacing w:line="240" w:lineRule="auto"/>
            <w:ind w:right="1"/>
            <w:outlineLvl w:val="0"/>
          </w:pPr>
        </w:pPrChange>
      </w:pPr>
    </w:p>
    <w:p>
      <w:pPr>
        <w:rPr>
          <w:del w:id="742" w:author="Kevin LACHAUD (CHUB)" w:date="2024-10-24T14:53:00Z"/>
        </w:rPr>
        <w:pPrChange w:id="743" w:author="Kevin LACHAUD (CHUB)" w:date="2024-10-24T14:45:00Z">
          <w:pPr>
            <w:spacing w:line="240" w:lineRule="auto"/>
            <w:ind w:right="1"/>
            <w:outlineLvl w:val="0"/>
          </w:pPr>
        </w:pPrChange>
      </w:pPr>
    </w:p>
    <w:p>
      <w:pPr>
        <w:rPr>
          <w:del w:id="744" w:author="Kevin LACHAUD (CHUB)" w:date="2024-10-24T14:53:00Z"/>
        </w:rPr>
        <w:pPrChange w:id="745" w:author="Kevin LACHAUD (CHUB)" w:date="2024-10-24T14:45:00Z">
          <w:pPr>
            <w:spacing w:line="240" w:lineRule="auto"/>
            <w:ind w:right="1"/>
            <w:outlineLvl w:val="0"/>
          </w:pPr>
        </w:pPrChange>
      </w:pPr>
    </w:p>
    <w:p>
      <w:pPr>
        <w:rPr>
          <w:del w:id="746" w:author="Kevin LACHAUD (CHUB)" w:date="2024-10-24T14:53:00Z"/>
        </w:rPr>
        <w:pPrChange w:id="747" w:author="Kevin LACHAUD (CHUB)" w:date="2024-10-24T14:45:00Z">
          <w:pPr>
            <w:spacing w:line="240" w:lineRule="auto"/>
            <w:ind w:right="1"/>
            <w:outlineLvl w:val="0"/>
          </w:pPr>
        </w:pPrChange>
      </w:pPr>
    </w:p>
    <w:p>
      <w:pPr>
        <w:pPrChange w:id="748" w:author="Kevin LACHAUD (CHUB)" w:date="2024-10-24T14:45:00Z">
          <w:pPr>
            <w:spacing w:line="240" w:lineRule="auto"/>
            <w:ind w:right="1"/>
            <w:outlineLvl w:val="0"/>
          </w:pPr>
        </w:pPrChange>
      </w:pPr>
    </w:p>
    <w:p>
      <w:pPr>
        <w:pStyle w:val="Titre1"/>
        <w:keepLines w:val="0"/>
        <w:shd w:val="clear" w:color="2A7CBF" w:fill="2A7CBF"/>
        <w:spacing w:before="0" w:after="120" w:line="240" w:lineRule="auto"/>
        <w:rPr>
          <w:del w:id="749" w:author="Kevin LACHAUD (CHUB)" w:date="2024-10-24T14:49:00Z"/>
          <w:rFonts w:ascii="Calibri" w:eastAsia="Trebuchet MS" w:hAnsi="Calibri" w:cs="Calibri"/>
          <w:b/>
          <w:bCs/>
          <w:color w:val="FFFFFF"/>
          <w:kern w:val="32"/>
          <w:sz w:val="28"/>
          <w:szCs w:val="28"/>
          <w:u w:val="single"/>
        </w:rPr>
      </w:pPr>
      <w:bookmarkStart w:id="750" w:name="_Toc309821577"/>
      <w:bookmarkStart w:id="751" w:name="_Toc327803534"/>
    </w:p>
    <w:p>
      <w:pPr>
        <w:rPr>
          <w:ins w:id="752" w:author="Kevin LACHAUD (CHUB)" w:date="2024-10-24T14:49:00Z"/>
          <w:rPrChange w:id="753" w:author="Kevin LACHAUD (CHUB)" w:date="2024-10-24T14:49:00Z">
            <w:rPr>
              <w:ins w:id="754" w:author="Kevin LACHAUD (CHUB)" w:date="2024-10-24T14:49:00Z"/>
              <w:rFonts w:asciiTheme="majorHAnsi" w:hAnsiTheme="majorHAnsi" w:cstheme="majorHAnsi"/>
              <w:sz w:val="22"/>
              <w:szCs w:val="22"/>
            </w:rPr>
          </w:rPrChange>
        </w:rPr>
        <w:pPrChange w:id="755" w:author="Kevin LACHAUD (CHUB)" w:date="2024-10-24T14:49:00Z">
          <w:pPr>
            <w:spacing w:line="240" w:lineRule="auto"/>
          </w:pPr>
        </w:pPrChange>
      </w:pPr>
    </w:p>
    <w:p>
      <w:pPr>
        <w:pStyle w:val="Titre1"/>
        <w:keepLines w:val="0"/>
        <w:shd w:val="clear" w:color="2A7CBF" w:fill="2A7CBF"/>
        <w:spacing w:before="0" w:after="120" w:line="240" w:lineRule="auto"/>
        <w:rPr>
          <w:del w:id="756" w:author="Kevin LACHAUD (CHUB)" w:date="2024-10-24T14:36:00Z"/>
          <w:rFonts w:ascii="Calibri" w:eastAsia="Trebuchet MS" w:hAnsi="Calibri" w:cs="Calibri"/>
          <w:b/>
          <w:bCs/>
          <w:color w:val="FFFFFF"/>
          <w:kern w:val="32"/>
          <w:sz w:val="28"/>
          <w:szCs w:val="28"/>
          <w:u w:val="single"/>
          <w:rPrChange w:id="757" w:author="Kevin LACHAUD (CHUB)" w:date="2024-10-24T14:36:00Z">
            <w:rPr>
              <w:del w:id="758" w:author="Kevin LACHAUD (CHUB)" w:date="2024-10-24T14:36:00Z"/>
              <w:rFonts w:asciiTheme="majorHAnsi" w:eastAsia="Times New Roman" w:hAnsiTheme="majorHAnsi" w:cstheme="majorHAnsi"/>
              <w:b/>
              <w:bCs/>
              <w:color w:val="auto"/>
              <w:kern w:val="32"/>
              <w:sz w:val="22"/>
              <w:szCs w:val="22"/>
              <w:lang w:eastAsia="fr-FR"/>
            </w:rPr>
          </w:rPrChange>
        </w:rPr>
        <w:pPrChange w:id="759" w:author="Kevin LACHAUD (CHUB)" w:date="2024-10-24T14:36:00Z">
          <w:pPr>
            <w:shd w:val="clear" w:color="auto" w:fill="8EAADB" w:themeFill="accent1" w:themeFillTint="99"/>
            <w:spacing w:line="240" w:lineRule="auto"/>
            <w:ind w:right="1"/>
            <w:jc w:val="center"/>
            <w:outlineLvl w:val="0"/>
          </w:pPr>
        </w:pPrChange>
      </w:pPr>
      <w:del w:id="760" w:author="Kevin LACHAUD (CHUB)" w:date="2024-10-24T14:36:00Z">
        <w:r>
          <w:rPr>
            <w:rFonts w:ascii="Calibri" w:eastAsia="Trebuchet MS" w:hAnsi="Calibri" w:cs="Calibri"/>
            <w:b/>
            <w:bCs/>
            <w:color w:val="FFFFFF"/>
            <w:kern w:val="32"/>
            <w:sz w:val="28"/>
            <w:szCs w:val="28"/>
            <w:u w:val="single"/>
            <w:rPrChange w:id="761" w:author="Kevin LACHAUD (CHUB)" w:date="2024-10-24T14:36:00Z">
              <w:rPr>
                <w:rFonts w:asciiTheme="majorHAnsi" w:eastAsia="Times New Roman" w:hAnsiTheme="majorHAnsi" w:cstheme="majorHAnsi"/>
                <w:b/>
                <w:bCs/>
                <w:color w:val="auto"/>
                <w:kern w:val="32"/>
                <w:sz w:val="22"/>
                <w:szCs w:val="22"/>
                <w:lang w:eastAsia="fr-FR"/>
              </w:rPr>
            </w:rPrChange>
          </w:rPr>
          <w:delText xml:space="preserve">ARTICLE </w:delText>
        </w:r>
      </w:del>
      <w:bookmarkStart w:id="762" w:name="_Toc180673702"/>
      <w:bookmarkStart w:id="763" w:name="_Toc180674349"/>
      <w:r>
        <w:rPr>
          <w:rFonts w:ascii="Calibri" w:eastAsia="Trebuchet MS" w:hAnsi="Calibri" w:cs="Calibri"/>
          <w:b/>
          <w:bCs/>
          <w:color w:val="FFFFFF"/>
          <w:kern w:val="32"/>
          <w:sz w:val="28"/>
          <w:szCs w:val="28"/>
          <w:u w:val="single"/>
          <w:rPrChange w:id="764" w:author="Kevin LACHAUD (CHUB)" w:date="2024-10-24T14:36:00Z">
            <w:rPr>
              <w:rFonts w:asciiTheme="majorHAnsi" w:eastAsia="Times New Roman" w:hAnsiTheme="majorHAnsi" w:cstheme="majorHAnsi"/>
              <w:b/>
              <w:bCs/>
              <w:color w:val="auto"/>
              <w:kern w:val="32"/>
              <w:sz w:val="22"/>
              <w:szCs w:val="22"/>
              <w:lang w:eastAsia="fr-FR"/>
            </w:rPr>
          </w:rPrChange>
        </w:rPr>
        <w:t>1</w:t>
      </w:r>
      <w:ins w:id="765" w:author="Kevin LACHAUD (CHUB)" w:date="2024-10-24T14:36:00Z">
        <w:r>
          <w:rPr>
            <w:rFonts w:ascii="Calibri" w:eastAsia="Trebuchet MS" w:hAnsi="Calibri" w:cs="Calibri"/>
            <w:b/>
            <w:bCs/>
            <w:color w:val="FFFFFF"/>
            <w:kern w:val="32"/>
            <w:sz w:val="28"/>
            <w:szCs w:val="28"/>
            <w:u w:val="single"/>
          </w:rPr>
          <w:t>-</w:t>
        </w:r>
      </w:ins>
      <w:bookmarkEnd w:id="762"/>
      <w:bookmarkEnd w:id="763"/>
      <w:ins w:id="766" w:author="Kevin LACHAUD (CHUB)" w:date="2024-10-24T14:53:00Z">
        <w:r>
          <w:rPr>
            <w:rFonts w:ascii="Calibri" w:eastAsia="Trebuchet MS" w:hAnsi="Calibri" w:cs="Calibri"/>
            <w:b/>
            <w:bCs/>
            <w:color w:val="FFFFFF"/>
            <w:kern w:val="32"/>
            <w:sz w:val="28"/>
            <w:szCs w:val="28"/>
            <w:u w:val="single"/>
          </w:rPr>
          <w:t xml:space="preserve"> </w:t>
        </w:r>
      </w:ins>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767" w:author="Kevin LACHAUD (CHUB)" w:date="2024-10-24T14:36:00Z">
            <w:rPr>
              <w:rFonts w:asciiTheme="majorHAnsi" w:eastAsia="Times New Roman" w:hAnsiTheme="majorHAnsi" w:cstheme="majorHAnsi"/>
              <w:b/>
              <w:bCs/>
              <w:color w:val="auto"/>
              <w:kern w:val="32"/>
              <w:sz w:val="22"/>
              <w:szCs w:val="22"/>
              <w:lang w:eastAsia="fr-FR"/>
            </w:rPr>
          </w:rPrChange>
        </w:rPr>
        <w:pPrChange w:id="768" w:author="Kevin LACHAUD (CHUB)" w:date="2024-10-24T14:36:00Z">
          <w:pPr>
            <w:shd w:val="clear" w:color="auto" w:fill="8EAADB" w:themeFill="accent1" w:themeFillTint="99"/>
            <w:spacing w:line="240" w:lineRule="auto"/>
            <w:ind w:right="1"/>
            <w:jc w:val="center"/>
            <w:outlineLvl w:val="0"/>
          </w:pPr>
        </w:pPrChange>
      </w:pPr>
      <w:bookmarkStart w:id="769" w:name="_Toc180673703"/>
      <w:bookmarkStart w:id="770" w:name="_Toc180674350"/>
      <w:r>
        <w:rPr>
          <w:rFonts w:ascii="Calibri" w:eastAsia="Trebuchet MS" w:hAnsi="Calibri" w:cs="Calibri"/>
          <w:b/>
          <w:bCs/>
          <w:color w:val="FFFFFF"/>
          <w:kern w:val="32"/>
          <w:sz w:val="28"/>
          <w:szCs w:val="28"/>
          <w:u w:val="single"/>
          <w:rPrChange w:id="771" w:author="Kevin LACHAUD (CHUB)" w:date="2024-10-24T14:36:00Z">
            <w:rPr>
              <w:rFonts w:asciiTheme="majorHAnsi" w:eastAsia="Times New Roman" w:hAnsiTheme="majorHAnsi" w:cstheme="majorHAnsi"/>
              <w:b/>
              <w:bCs/>
              <w:color w:val="auto"/>
              <w:kern w:val="32"/>
              <w:sz w:val="22"/>
              <w:szCs w:val="22"/>
              <w:lang w:eastAsia="fr-FR"/>
            </w:rPr>
          </w:rPrChange>
        </w:rPr>
        <w:t>CONTRACTANT</w:t>
      </w:r>
      <w:bookmarkEnd w:id="750"/>
      <w:bookmarkEnd w:id="751"/>
      <w:bookmarkEnd w:id="769"/>
      <w:bookmarkEnd w:id="770"/>
    </w:p>
    <w:p>
      <w:pPr>
        <w:pStyle w:val="05ARTICLENiv1-Texte"/>
        <w:spacing w:after="0"/>
        <w:rPr>
          <w:rFonts w:asciiTheme="majorHAnsi" w:hAnsiTheme="majorHAnsi" w:cstheme="majorHAnsi"/>
          <w:sz w:val="22"/>
          <w:szCs w:val="22"/>
        </w:rPr>
      </w:pPr>
    </w:p>
    <w:p>
      <w:pPr>
        <w:pStyle w:val="05ARTICLENiv1-Texte"/>
        <w:rPr>
          <w:rFonts w:asciiTheme="majorHAnsi" w:hAnsiTheme="majorHAnsi" w:cstheme="majorHAnsi"/>
          <w:sz w:val="22"/>
          <w:szCs w:val="22"/>
        </w:rPr>
      </w:pPr>
      <w:r>
        <w:rPr>
          <w:rFonts w:asciiTheme="majorHAnsi" w:hAnsiTheme="majorHAnsi" w:cstheme="majorHAnsi"/>
          <w:sz w:val="22"/>
          <w:szCs w:val="22"/>
        </w:rPr>
        <w:t>Je, soussigné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CIV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NOM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PRENOM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FONCTION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TELEPHONE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COURRIEL : </w:t>
      </w:r>
    </w:p>
    <w:p>
      <w:pPr>
        <w:jc w:val="both"/>
        <w:rPr>
          <w:rFonts w:asciiTheme="majorHAnsi" w:hAnsiTheme="majorHAnsi" w:cstheme="majorHAnsi"/>
          <w:b/>
          <w:smallCaps/>
          <w:sz w:val="22"/>
          <w:szCs w:val="22"/>
        </w:rPr>
      </w:pPr>
    </w:p>
    <w:p>
      <w:pPr>
        <w:pStyle w:val="05ARTICLENiv1-Texte"/>
        <w:rPr>
          <w:rFonts w:asciiTheme="majorHAnsi" w:hAnsiTheme="majorHAnsi" w:cstheme="majorHAnsi"/>
          <w:sz w:val="22"/>
          <w:szCs w:val="22"/>
        </w:rPr>
      </w:pPr>
      <w:r>
        <w:rPr>
          <w:rFonts w:asciiTheme="majorHAnsi" w:hAnsiTheme="majorHAnsi" w:cstheme="majorHAnsi"/>
          <w:sz w:val="22"/>
          <w:szCs w:val="22"/>
        </w:rPr>
        <w:t>Nom de la Société que je représente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TVA COMMUNAUTAIRE N°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fldChar w:fldCharType="begin">
          <w:ffData>
            <w:name w:val="CaseACocher114"/>
            <w:enabled/>
            <w:calcOnExit w:val="0"/>
            <w:checkBox>
              <w:sizeAuto/>
              <w:default w:val="0"/>
            </w:checkBox>
          </w:ffData>
        </w:fldChar>
      </w:r>
      <w:r>
        <w:rPr>
          <w:rFonts w:asciiTheme="majorHAnsi" w:eastAsia="Times New Roman" w:hAnsiTheme="majorHAnsi" w:cstheme="majorHAnsi"/>
          <w:color w:val="auto"/>
          <w:sz w:val="22"/>
          <w:szCs w:val="22"/>
          <w:lang w:eastAsia="fr-FR"/>
        </w:rPr>
        <w:instrText xml:space="preserve"> FORMCHECKBOX </w:instrText>
      </w:r>
      <w:r>
        <w:rPr>
          <w:rFonts w:asciiTheme="majorHAnsi" w:eastAsia="Times New Roman" w:hAnsiTheme="majorHAnsi" w:cstheme="majorHAnsi"/>
          <w:color w:val="auto"/>
          <w:sz w:val="22"/>
          <w:szCs w:val="22"/>
          <w:lang w:eastAsia="fr-FR"/>
        </w:rPr>
      </w:r>
      <w:r>
        <w:rPr>
          <w:rFonts w:asciiTheme="majorHAnsi" w:eastAsia="Times New Roman" w:hAnsiTheme="majorHAnsi" w:cstheme="majorHAnsi"/>
          <w:color w:val="auto"/>
          <w:sz w:val="22"/>
          <w:szCs w:val="22"/>
          <w:lang w:eastAsia="fr-FR"/>
        </w:rPr>
        <w:fldChar w:fldCharType="separate"/>
      </w:r>
      <w:r>
        <w:rPr>
          <w:rFonts w:asciiTheme="majorHAnsi" w:eastAsia="Times New Roman" w:hAnsiTheme="majorHAnsi" w:cstheme="majorHAnsi"/>
          <w:color w:val="auto"/>
          <w:sz w:val="22"/>
          <w:szCs w:val="22"/>
          <w:lang w:eastAsia="fr-FR"/>
        </w:rPr>
        <w:fldChar w:fldCharType="end"/>
      </w:r>
      <w:r>
        <w:rPr>
          <w:rFonts w:asciiTheme="majorHAnsi" w:eastAsia="Times New Roman" w:hAnsiTheme="majorHAnsi" w:cstheme="majorHAnsi"/>
          <w:color w:val="auto"/>
          <w:sz w:val="22"/>
          <w:szCs w:val="22"/>
          <w:lang w:eastAsia="fr-FR"/>
        </w:rPr>
        <w:t xml:space="preserve"> </w:t>
      </w:r>
      <w:del w:id="772" w:author="Kevin LACHAUD (CHUB)" w:date="2024-10-24T14:36:00Z">
        <w:r>
          <w:rPr>
            <w:rFonts w:asciiTheme="majorHAnsi" w:eastAsia="Times New Roman" w:hAnsiTheme="majorHAnsi" w:cstheme="majorHAnsi"/>
            <w:color w:val="auto"/>
            <w:sz w:val="22"/>
            <w:szCs w:val="22"/>
            <w:lang w:eastAsia="fr-FR"/>
          </w:rPr>
          <w:delText>agissant</w:delText>
        </w:r>
      </w:del>
      <w:ins w:id="773" w:author="Kevin LACHAUD (CHUB)" w:date="2024-10-24T14:36:00Z">
        <w:r>
          <w:rPr>
            <w:rFonts w:asciiTheme="majorHAnsi" w:eastAsia="Times New Roman" w:hAnsiTheme="majorHAnsi" w:cstheme="majorHAnsi"/>
            <w:color w:val="auto"/>
            <w:sz w:val="22"/>
            <w:szCs w:val="22"/>
            <w:lang w:eastAsia="fr-FR"/>
          </w:rPr>
          <w:t>Agissant</w:t>
        </w:r>
      </w:ins>
      <w:r>
        <w:rPr>
          <w:rFonts w:asciiTheme="majorHAnsi" w:eastAsia="Times New Roman" w:hAnsiTheme="majorHAnsi" w:cstheme="majorHAnsi"/>
          <w:color w:val="auto"/>
          <w:sz w:val="22"/>
          <w:szCs w:val="22"/>
          <w:lang w:eastAsia="fr-FR"/>
        </w:rPr>
        <w:t xml:space="preserve"> pour </w:t>
      </w:r>
      <w:r>
        <w:rPr>
          <w:rFonts w:asciiTheme="majorHAnsi" w:eastAsia="Times New Roman" w:hAnsiTheme="majorHAnsi" w:cstheme="majorHAnsi"/>
          <w:b/>
          <w:color w:val="auto"/>
          <w:sz w:val="22"/>
          <w:szCs w:val="22"/>
          <w:u w:val="single"/>
          <w:lang w:eastAsia="fr-FR"/>
        </w:rPr>
        <w:t>mon propre compte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fldChar w:fldCharType="begin">
          <w:ffData>
            <w:name w:val="CaseACocher114"/>
            <w:enabled/>
            <w:calcOnExit w:val="0"/>
            <w:checkBox>
              <w:sizeAuto/>
              <w:default w:val="0"/>
            </w:checkBox>
          </w:ffData>
        </w:fldChar>
      </w:r>
      <w:r>
        <w:rPr>
          <w:rFonts w:asciiTheme="majorHAnsi" w:eastAsia="Times New Roman" w:hAnsiTheme="majorHAnsi" w:cstheme="majorHAnsi"/>
          <w:color w:val="auto"/>
          <w:sz w:val="22"/>
          <w:szCs w:val="22"/>
          <w:lang w:eastAsia="fr-FR"/>
        </w:rPr>
        <w:instrText xml:space="preserve"> FORMCHECKBOX </w:instrText>
      </w:r>
      <w:r>
        <w:rPr>
          <w:rFonts w:asciiTheme="majorHAnsi" w:eastAsia="Times New Roman" w:hAnsiTheme="majorHAnsi" w:cstheme="majorHAnsi"/>
          <w:color w:val="auto"/>
          <w:sz w:val="22"/>
          <w:szCs w:val="22"/>
          <w:lang w:eastAsia="fr-FR"/>
        </w:rPr>
      </w:r>
      <w:r>
        <w:rPr>
          <w:rFonts w:asciiTheme="majorHAnsi" w:eastAsia="Times New Roman" w:hAnsiTheme="majorHAnsi" w:cstheme="majorHAnsi"/>
          <w:color w:val="auto"/>
          <w:sz w:val="22"/>
          <w:szCs w:val="22"/>
          <w:lang w:eastAsia="fr-FR"/>
        </w:rPr>
        <w:fldChar w:fldCharType="separate"/>
      </w:r>
      <w:r>
        <w:rPr>
          <w:rFonts w:asciiTheme="majorHAnsi" w:eastAsia="Times New Roman" w:hAnsiTheme="majorHAnsi" w:cstheme="majorHAnsi"/>
          <w:color w:val="auto"/>
          <w:sz w:val="22"/>
          <w:szCs w:val="22"/>
          <w:lang w:eastAsia="fr-FR"/>
        </w:rPr>
        <w:fldChar w:fldCharType="end"/>
      </w:r>
      <w:r>
        <w:rPr>
          <w:rFonts w:asciiTheme="majorHAnsi" w:eastAsia="Times New Roman" w:hAnsiTheme="majorHAnsi" w:cstheme="majorHAnsi"/>
          <w:color w:val="auto"/>
          <w:sz w:val="22"/>
          <w:szCs w:val="22"/>
          <w:lang w:eastAsia="fr-FR"/>
        </w:rPr>
        <w:t xml:space="preserve"> </w:t>
      </w:r>
      <w:del w:id="774" w:author="Kevin LACHAUD (CHUB)" w:date="2024-10-24T14:37:00Z">
        <w:r>
          <w:rPr>
            <w:rFonts w:asciiTheme="majorHAnsi" w:eastAsia="Times New Roman" w:hAnsiTheme="majorHAnsi" w:cstheme="majorHAnsi"/>
            <w:b/>
            <w:color w:val="auto"/>
            <w:sz w:val="22"/>
            <w:szCs w:val="22"/>
            <w:u w:val="single"/>
            <w:lang w:eastAsia="fr-FR"/>
          </w:rPr>
          <w:delText>agissant</w:delText>
        </w:r>
      </w:del>
      <w:ins w:id="775" w:author="Kevin LACHAUD (CHUB)" w:date="2024-10-24T14:37:00Z">
        <w:r>
          <w:rPr>
            <w:rFonts w:asciiTheme="majorHAnsi" w:eastAsia="Times New Roman" w:hAnsiTheme="majorHAnsi" w:cstheme="majorHAnsi"/>
            <w:b/>
            <w:color w:val="auto"/>
            <w:sz w:val="22"/>
            <w:szCs w:val="22"/>
            <w:u w:val="single"/>
            <w:lang w:eastAsia="fr-FR"/>
          </w:rPr>
          <w:t>Agissant</w:t>
        </w:r>
      </w:ins>
      <w:r>
        <w:rPr>
          <w:rFonts w:asciiTheme="majorHAnsi" w:eastAsia="Times New Roman" w:hAnsiTheme="majorHAnsi" w:cstheme="majorHAnsi"/>
          <w:b/>
          <w:color w:val="auto"/>
          <w:sz w:val="22"/>
          <w:szCs w:val="22"/>
          <w:u w:val="single"/>
          <w:lang w:eastAsia="fr-FR"/>
        </w:rPr>
        <w:t xml:space="preserve"> (en cas de co-assurance) en qualité de compagnie apéritrice </w:t>
      </w:r>
      <w:r>
        <w:rPr>
          <w:rFonts w:asciiTheme="majorHAnsi" w:eastAsia="Times New Roman" w:hAnsiTheme="majorHAnsi" w:cstheme="majorHAnsi"/>
          <w:color w:val="auto"/>
          <w:sz w:val="22"/>
          <w:szCs w:val="22"/>
          <w:lang w:eastAsia="fr-FR"/>
        </w:rPr>
        <w:t>pour mon compte ainsi que pour les compagnies d’assurances suivantes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Compagnie 1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b/>
          <w:color w:val="auto"/>
          <w:sz w:val="22"/>
          <w:szCs w:val="22"/>
          <w:u w:val="single"/>
          <w:lang w:eastAsia="fr-FR"/>
        </w:rPr>
      </w:pPr>
      <w:r>
        <w:rPr>
          <w:rFonts w:asciiTheme="majorHAnsi" w:eastAsia="Times New Roman" w:hAnsiTheme="majorHAnsi" w:cstheme="majorHAnsi"/>
          <w:b/>
          <w:color w:val="auto"/>
          <w:sz w:val="22"/>
          <w:szCs w:val="22"/>
          <w:u w:val="single"/>
          <w:lang w:eastAsia="fr-FR"/>
        </w:rPr>
        <w:t xml:space="preserve">PART (exprimée en pourcentage) dans la co-assurances :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Compagnie 2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spacing w:line="240" w:lineRule="auto"/>
        <w:jc w:val="both"/>
        <w:rPr>
          <w:rFonts w:asciiTheme="majorHAnsi" w:hAnsiTheme="majorHAnsi" w:cstheme="majorHAnsi"/>
          <w:b/>
          <w:smallCaps/>
          <w:sz w:val="22"/>
          <w:szCs w:val="22"/>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b/>
          <w:color w:val="auto"/>
          <w:sz w:val="22"/>
          <w:szCs w:val="22"/>
          <w:u w:val="single"/>
          <w:lang w:eastAsia="fr-FR"/>
        </w:rPr>
      </w:pPr>
      <w:r>
        <w:rPr>
          <w:rFonts w:asciiTheme="majorHAnsi" w:eastAsia="Times New Roman" w:hAnsiTheme="majorHAnsi" w:cstheme="majorHAnsi"/>
          <w:b/>
          <w:color w:val="auto"/>
          <w:sz w:val="22"/>
          <w:szCs w:val="22"/>
          <w:u w:val="single"/>
          <w:lang w:eastAsia="fr-FR"/>
        </w:rPr>
        <w:t xml:space="preserve">PART (exprimée en pourcentage) dans la co-assurances :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Compagnie 3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spacing w:line="240" w:lineRule="auto"/>
        <w:jc w:val="both"/>
        <w:rPr>
          <w:rFonts w:asciiTheme="majorHAnsi" w:hAnsiTheme="majorHAnsi" w:cstheme="majorHAnsi"/>
          <w:smallCaps/>
          <w:sz w:val="22"/>
          <w:szCs w:val="22"/>
        </w:rPr>
      </w:pP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b/>
          <w:color w:val="auto"/>
          <w:sz w:val="22"/>
          <w:szCs w:val="22"/>
          <w:u w:val="single"/>
          <w:lang w:eastAsia="fr-FR"/>
        </w:rPr>
      </w:pPr>
      <w:r>
        <w:rPr>
          <w:rFonts w:asciiTheme="majorHAnsi" w:eastAsia="Times New Roman" w:hAnsiTheme="majorHAnsi" w:cstheme="majorHAnsi"/>
          <w:b/>
          <w:color w:val="auto"/>
          <w:sz w:val="22"/>
          <w:szCs w:val="22"/>
          <w:u w:val="single"/>
          <w:lang w:eastAsia="fr-FR"/>
        </w:rPr>
        <w:t xml:space="preserve">PART (exprimée en pourcentage) dans la co-assurances :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pStyle w:val="05ARTICLENiv1-Texte"/>
        <w:tabs>
          <w:tab w:val="left" w:leader="dot" w:pos="9540"/>
        </w:tabs>
        <w:spacing w:after="0"/>
        <w:rPr>
          <w:rFonts w:asciiTheme="majorHAnsi" w:hAnsiTheme="majorHAnsi" w:cstheme="majorHAnsi"/>
          <w:sz w:val="22"/>
          <w:szCs w:val="22"/>
        </w:rPr>
      </w:pPr>
      <w:r>
        <w:rPr>
          <w:rFonts w:asciiTheme="majorHAnsi" w:hAnsiTheme="majorHAnsi" w:cstheme="majorHAnsi"/>
          <w:sz w:val="22"/>
          <w:szCs w:val="22"/>
        </w:rPr>
        <w:fldChar w:fldCharType="begin">
          <w:ffData>
            <w:name w:val="CaseACocher115"/>
            <w:enabled/>
            <w:calcOnExit w:val="0"/>
            <w:checkBox>
              <w:sizeAuto/>
              <w:default w:val="0"/>
            </w:checkBox>
          </w:ffData>
        </w:fldChar>
      </w:r>
      <w:bookmarkStart w:id="776" w:name="CaseACocher115"/>
      <w:r>
        <w:rPr>
          <w:rFonts w:asciiTheme="majorHAnsi" w:hAnsiTheme="majorHAnsi" w:cstheme="majorHAnsi"/>
          <w:sz w:val="22"/>
          <w:szCs w:val="22"/>
        </w:rPr>
        <w:instrText xml:space="preserve"> FORMCHECKBOX </w:instrText>
      </w:r>
      <w:r>
        <w:rPr>
          <w:rFonts w:asciiTheme="majorHAnsi" w:hAnsiTheme="majorHAnsi" w:cstheme="majorHAnsi"/>
          <w:sz w:val="22"/>
          <w:szCs w:val="22"/>
        </w:rPr>
      </w:r>
      <w:r>
        <w:rPr>
          <w:rFonts w:asciiTheme="majorHAnsi" w:hAnsiTheme="majorHAnsi" w:cstheme="majorHAnsi"/>
          <w:sz w:val="22"/>
          <w:szCs w:val="22"/>
        </w:rPr>
        <w:fldChar w:fldCharType="separate"/>
      </w:r>
      <w:r>
        <w:rPr>
          <w:rFonts w:asciiTheme="majorHAnsi" w:hAnsiTheme="majorHAnsi" w:cstheme="majorHAnsi"/>
          <w:sz w:val="22"/>
          <w:szCs w:val="22"/>
        </w:rPr>
        <w:fldChar w:fldCharType="end"/>
      </w:r>
      <w:bookmarkEnd w:id="776"/>
      <w:r>
        <w:rPr>
          <w:rFonts w:asciiTheme="majorHAnsi" w:hAnsiTheme="majorHAnsi" w:cstheme="majorHAnsi"/>
          <w:sz w:val="22"/>
          <w:szCs w:val="22"/>
        </w:rPr>
        <w:t xml:space="preserve"> agissant </w:t>
      </w:r>
      <w:r>
        <w:rPr>
          <w:rFonts w:asciiTheme="majorHAnsi" w:hAnsiTheme="majorHAnsi" w:cstheme="majorHAnsi"/>
          <w:b/>
          <w:sz w:val="22"/>
          <w:szCs w:val="22"/>
          <w:u w:val="single"/>
        </w:rPr>
        <w:t>(en qualité d’intermédiaire d’assurances)</w:t>
      </w:r>
      <w:r>
        <w:rPr>
          <w:rFonts w:asciiTheme="majorHAnsi" w:hAnsiTheme="majorHAnsi" w:cstheme="majorHAnsi"/>
          <w:sz w:val="22"/>
          <w:szCs w:val="22"/>
        </w:rPr>
        <w:t xml:space="preserve"> pour le compte de(des) société(s) ou mutuelle(s) d’assurances suivantes :</w:t>
      </w:r>
    </w:p>
    <w:p>
      <w:pPr>
        <w:pStyle w:val="05ARTICLENiv1-Texte"/>
        <w:tabs>
          <w:tab w:val="left" w:leader="dot" w:pos="9540"/>
        </w:tabs>
        <w:spacing w:after="0"/>
        <w:rPr>
          <w:rFonts w:asciiTheme="majorHAnsi" w:hAnsiTheme="majorHAnsi" w:cstheme="majorHAnsi"/>
          <w:sz w:val="22"/>
          <w:szCs w:val="22"/>
        </w:rPr>
      </w:pPr>
    </w:p>
    <w:p>
      <w:pPr>
        <w:tabs>
          <w:tab w:val="right" w:leader="dot" w:pos="8088"/>
          <w:tab w:val="left" w:pos="9720"/>
        </w:tabs>
        <w:overflowPunct w:val="0"/>
        <w:autoSpaceDE w:val="0"/>
        <w:autoSpaceDN w:val="0"/>
        <w:adjustRightInd w:val="0"/>
        <w:spacing w:line="240" w:lineRule="auto"/>
        <w:ind w:right="-442"/>
        <w:textAlignment w:val="baseline"/>
        <w:rPr>
          <w:del w:id="777" w:author="Kevin LACHAUD (CHUB)" w:date="2024-10-24T14:55:00Z"/>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Compagnie 1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pStyle w:val="05ARTICLENiv1-Texte"/>
        <w:tabs>
          <w:tab w:val="left" w:leader="dot" w:pos="9540"/>
        </w:tabs>
        <w:spacing w:after="0"/>
        <w:rPr>
          <w:rFonts w:asciiTheme="majorHAnsi" w:hAnsiTheme="majorHAnsi" w:cstheme="majorHAnsi"/>
          <w:sz w:val="22"/>
          <w:szCs w:val="22"/>
        </w:rPr>
      </w:pPr>
      <w:r>
        <w:rPr>
          <w:rFonts w:asciiTheme="majorHAnsi" w:hAnsiTheme="majorHAnsi" w:cstheme="majorHAnsi"/>
          <w:sz w:val="22"/>
          <w:szCs w:val="22"/>
        </w:rPr>
        <w:t>(en cas de co-assurance préciser la part exprimée en pourcentage de cette compagnie dans la coassurance ) :</w:t>
      </w:r>
    </w:p>
    <w:p>
      <w:pPr>
        <w:pStyle w:val="05ARTICLENiv1-Texte"/>
        <w:tabs>
          <w:tab w:val="left" w:leader="dot" w:pos="9540"/>
        </w:tabs>
        <w:spacing w:after="0"/>
        <w:rPr>
          <w:rFonts w:asciiTheme="majorHAnsi" w:hAnsiTheme="majorHAnsi" w:cstheme="majorHAnsi"/>
          <w:sz w:val="22"/>
          <w:szCs w:val="22"/>
        </w:rPr>
      </w:pPr>
    </w:p>
    <w:p>
      <w:pPr>
        <w:tabs>
          <w:tab w:val="right" w:leader="dot" w:pos="8088"/>
          <w:tab w:val="left" w:pos="9720"/>
        </w:tabs>
        <w:overflowPunct w:val="0"/>
        <w:autoSpaceDE w:val="0"/>
        <w:autoSpaceDN w:val="0"/>
        <w:adjustRightInd w:val="0"/>
        <w:spacing w:line="240" w:lineRule="auto"/>
        <w:ind w:right="-442"/>
        <w:textAlignment w:val="baseline"/>
        <w:rPr>
          <w:del w:id="778" w:author="Kevin LACHAUD (CHUB)" w:date="2024-10-24T14:54:00Z"/>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Compagnie 2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pStyle w:val="05ARTICLENiv1-Texte"/>
        <w:tabs>
          <w:tab w:val="left" w:leader="dot" w:pos="9540"/>
        </w:tabs>
        <w:spacing w:after="0"/>
        <w:rPr>
          <w:del w:id="779" w:author="Kevin LACHAUD (CHUB)" w:date="2024-10-24T14:54:00Z"/>
          <w:rFonts w:asciiTheme="majorHAnsi" w:hAnsiTheme="majorHAnsi" w:cstheme="majorHAnsi"/>
          <w:sz w:val="22"/>
          <w:szCs w:val="22"/>
        </w:rPr>
      </w:pPr>
      <w:r>
        <w:rPr>
          <w:rFonts w:asciiTheme="majorHAnsi" w:hAnsiTheme="majorHAnsi" w:cstheme="majorHAnsi"/>
          <w:sz w:val="22"/>
          <w:szCs w:val="22"/>
        </w:rPr>
        <w:t>(en cas de co-assurance préciser la part exprimée en pourcentage de cette compagnie dans la coassurance ) :</w:t>
      </w:r>
    </w:p>
    <w:p>
      <w:pPr>
        <w:pStyle w:val="05ARTICLENiv1-Texte"/>
        <w:tabs>
          <w:tab w:val="left" w:leader="dot" w:pos="9540"/>
        </w:tabs>
        <w:spacing w:after="0"/>
        <w:rPr>
          <w:ins w:id="780" w:author="Kevin LACHAUD (CHUB)" w:date="2024-10-24T14:54:00Z"/>
          <w:rFonts w:asciiTheme="majorHAnsi" w:hAnsiTheme="majorHAnsi" w:cstheme="majorHAnsi"/>
          <w:sz w:val="22"/>
          <w:szCs w:val="22"/>
        </w:rPr>
      </w:pPr>
    </w:p>
    <w:p>
      <w:pPr>
        <w:pStyle w:val="05ARTICLENiv1-Texte"/>
        <w:tabs>
          <w:tab w:val="left" w:leader="dot" w:pos="9540"/>
        </w:tabs>
        <w:spacing w:after="0"/>
        <w:rPr>
          <w:rFonts w:asciiTheme="majorHAnsi" w:hAnsiTheme="majorHAnsi" w:cstheme="majorHAnsi"/>
          <w:sz w:val="22"/>
          <w:szCs w:val="22"/>
        </w:rPr>
      </w:pPr>
    </w:p>
    <w:p>
      <w:pPr>
        <w:tabs>
          <w:tab w:val="right" w:leader="dot" w:pos="8088"/>
          <w:tab w:val="left" w:pos="9720"/>
        </w:tabs>
        <w:overflowPunct w:val="0"/>
        <w:autoSpaceDE w:val="0"/>
        <w:autoSpaceDN w:val="0"/>
        <w:adjustRightInd w:val="0"/>
        <w:spacing w:line="240" w:lineRule="auto"/>
        <w:ind w:right="-442"/>
        <w:textAlignment w:val="baseline"/>
        <w:rPr>
          <w:del w:id="781" w:author="Kevin LACHAUD (CHUB)" w:date="2024-10-24T14:54:00Z"/>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Compagnie 3 :</w:t>
      </w:r>
    </w:p>
    <w:p>
      <w:pPr>
        <w:tabs>
          <w:tab w:val="right" w:leader="dot" w:pos="8088"/>
          <w:tab w:val="left" w:pos="9720"/>
        </w:tabs>
        <w:overflowPunct w:val="0"/>
        <w:autoSpaceDE w:val="0"/>
        <w:autoSpaceDN w:val="0"/>
        <w:adjustRightInd w:val="0"/>
        <w:spacing w:line="240" w:lineRule="auto"/>
        <w:ind w:right="-442"/>
        <w:textAlignment w:val="baseline"/>
        <w:rPr>
          <w:rFonts w:asciiTheme="majorHAnsi" w:eastAsia="Times New Roman" w:hAnsiTheme="majorHAnsi" w:cstheme="majorHAnsi"/>
          <w:color w:val="auto"/>
          <w:sz w:val="22"/>
          <w:szCs w:val="22"/>
          <w:lang w:eastAsia="fr-FR"/>
        </w:rPr>
      </w:pP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DENOMINATION SOCIALE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1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ADRESSE 2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CODE POSTAL :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VILLE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 xml:space="preserve">FORME DE LA SOCIETE : </w:t>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r>
      <w:r>
        <w:rPr>
          <w:rFonts w:asciiTheme="majorHAnsi" w:hAnsiTheme="majorHAnsi" w:cstheme="majorHAnsi"/>
          <w:b/>
          <w:smallCaps/>
          <w:sz w:val="22"/>
          <w:szCs w:val="22"/>
        </w:rPr>
        <w:tab/>
        <w:t>CAPITAL :</w:t>
      </w:r>
    </w:p>
    <w:p>
      <w:pPr>
        <w:numPr>
          <w:ilvl w:val="0"/>
          <w:numId w:val="1"/>
        </w:numPr>
        <w:spacing w:line="240" w:lineRule="auto"/>
        <w:jc w:val="both"/>
        <w:rPr>
          <w:rFonts w:asciiTheme="majorHAnsi" w:hAnsiTheme="majorHAnsi" w:cstheme="majorHAnsi"/>
          <w:b/>
          <w:smallCaps/>
          <w:sz w:val="22"/>
          <w:szCs w:val="22"/>
        </w:rPr>
      </w:pPr>
      <w:r>
        <w:rPr>
          <w:rFonts w:asciiTheme="majorHAnsi" w:hAnsiTheme="majorHAnsi" w:cstheme="majorHAnsi"/>
          <w:b/>
          <w:smallCaps/>
          <w:sz w:val="22"/>
          <w:szCs w:val="22"/>
        </w:rPr>
        <w:t>RCS :</w:t>
      </w:r>
    </w:p>
    <w:p>
      <w:pPr>
        <w:pStyle w:val="05ARTICLENiv1-Texte"/>
        <w:tabs>
          <w:tab w:val="left" w:leader="dot" w:pos="9540"/>
        </w:tabs>
        <w:spacing w:after="0"/>
        <w:rPr>
          <w:rFonts w:asciiTheme="majorHAnsi" w:hAnsiTheme="majorHAnsi" w:cstheme="majorHAnsi"/>
          <w:sz w:val="22"/>
          <w:szCs w:val="22"/>
        </w:rPr>
      </w:pPr>
    </w:p>
    <w:p>
      <w:pPr>
        <w:pStyle w:val="05ARTICLENiv1-Texte"/>
        <w:tabs>
          <w:tab w:val="left" w:leader="dot" w:pos="9540"/>
        </w:tabs>
        <w:spacing w:after="0"/>
        <w:rPr>
          <w:rFonts w:asciiTheme="majorHAnsi" w:hAnsiTheme="majorHAnsi" w:cstheme="majorHAnsi"/>
          <w:sz w:val="22"/>
          <w:szCs w:val="22"/>
        </w:rPr>
      </w:pPr>
    </w:p>
    <w:p>
      <w:pPr>
        <w:pStyle w:val="05ARTICLENiv1-Texte"/>
        <w:tabs>
          <w:tab w:val="left" w:leader="dot" w:pos="9540"/>
        </w:tabs>
        <w:spacing w:after="0"/>
        <w:rPr>
          <w:rFonts w:asciiTheme="majorHAnsi" w:hAnsiTheme="majorHAnsi" w:cstheme="majorHAnsi"/>
          <w:sz w:val="22"/>
          <w:szCs w:val="22"/>
        </w:rPr>
      </w:pPr>
    </w:p>
    <w:p>
      <w:pPr>
        <w:pStyle w:val="05ARTICLENiv1-Texte"/>
        <w:tabs>
          <w:tab w:val="left" w:leader="dot" w:pos="9540"/>
        </w:tabs>
        <w:spacing w:after="0"/>
        <w:rPr>
          <w:rFonts w:asciiTheme="majorHAnsi" w:hAnsiTheme="majorHAnsi" w:cstheme="majorHAnsi"/>
          <w:sz w:val="22"/>
          <w:szCs w:val="22"/>
        </w:rPr>
      </w:pPr>
      <w:r>
        <w:rPr>
          <w:rFonts w:asciiTheme="majorHAnsi" w:hAnsiTheme="majorHAnsi" w:cstheme="majorHAnsi"/>
          <w:sz w:val="22"/>
          <w:szCs w:val="22"/>
        </w:rPr>
        <w:t>(en cas de co-assurance préciser la part exprimée en pourcentage de cette compagnie dans la coassurance ) :</w:t>
      </w:r>
    </w:p>
    <w:p>
      <w:pPr>
        <w:pStyle w:val="05ARTICLENiv1-Texte"/>
        <w:tabs>
          <w:tab w:val="left" w:leader="dot" w:pos="9540"/>
        </w:tabs>
        <w:spacing w:after="0"/>
        <w:rPr>
          <w:rFonts w:asciiTheme="majorHAnsi" w:hAnsiTheme="majorHAnsi" w:cstheme="majorHAnsi"/>
          <w:sz w:val="22"/>
          <w:szCs w:val="22"/>
        </w:rPr>
      </w:pPr>
    </w:p>
    <w:p>
      <w:pPr>
        <w:pStyle w:val="05ARTICLENiv1-Texte"/>
        <w:tabs>
          <w:tab w:val="left" w:leader="dot" w:pos="9540"/>
        </w:tabs>
        <w:spacing w:after="0"/>
        <w:rPr>
          <w:rFonts w:asciiTheme="majorHAnsi" w:hAnsiTheme="majorHAnsi" w:cstheme="majorHAnsi"/>
          <w:sz w:val="22"/>
          <w:szCs w:val="22"/>
        </w:rPr>
      </w:pPr>
    </w:p>
    <w:p>
      <w:pPr>
        <w:spacing w:line="240" w:lineRule="auto"/>
        <w:jc w:val="both"/>
        <w:rPr>
          <w:rFonts w:asciiTheme="majorHAnsi" w:hAnsiTheme="majorHAnsi" w:cstheme="majorHAnsi"/>
          <w:b/>
          <w:sz w:val="22"/>
          <w:szCs w:val="22"/>
        </w:rPr>
      </w:pPr>
      <w:r>
        <w:rPr>
          <w:rFonts w:asciiTheme="majorHAnsi" w:hAnsiTheme="majorHAnsi" w:cstheme="majorHAnsi"/>
          <w:b/>
          <w:sz w:val="22"/>
          <w:szCs w:val="22"/>
        </w:rPr>
        <w:t>Les Coordonnées nécessaires aux envois des demandes de compléments ou de documents lors de la passation ou de l’exécution du marché doivent être renseignées dans la fiche annexée au présent marché.</w:t>
      </w:r>
    </w:p>
    <w:p>
      <w:pPr>
        <w:spacing w:line="240" w:lineRule="auto"/>
        <w:jc w:val="both"/>
        <w:rPr>
          <w:rFonts w:asciiTheme="majorHAnsi" w:hAnsiTheme="majorHAnsi" w:cstheme="majorHAnsi"/>
          <w:b/>
          <w:sz w:val="22"/>
          <w:szCs w:val="22"/>
        </w:rPr>
      </w:pPr>
    </w:p>
    <w:p>
      <w:pPr>
        <w:spacing w:line="240" w:lineRule="auto"/>
        <w:jc w:val="both"/>
        <w:rPr>
          <w:rFonts w:asciiTheme="majorHAnsi" w:hAnsiTheme="majorHAnsi" w:cstheme="majorHAnsi"/>
          <w:b/>
          <w:smallCaps/>
          <w:sz w:val="22"/>
          <w:szCs w:val="22"/>
          <w:u w:val="single"/>
        </w:rPr>
      </w:pPr>
    </w:p>
    <w:p>
      <w:pPr>
        <w:spacing w:line="240" w:lineRule="auto"/>
        <w:jc w:val="both"/>
        <w:rPr>
          <w:rFonts w:asciiTheme="majorHAnsi" w:hAnsiTheme="majorHAnsi" w:cstheme="majorHAnsi"/>
          <w:b/>
          <w:smallCaps/>
          <w:sz w:val="22"/>
          <w:szCs w:val="22"/>
          <w:u w:val="single"/>
        </w:rPr>
      </w:pPr>
      <w:r>
        <w:rPr>
          <w:rFonts w:asciiTheme="majorHAnsi" w:hAnsiTheme="majorHAnsi" w:cstheme="majorHAnsi"/>
          <w:b/>
          <w:smallCaps/>
          <w:sz w:val="22"/>
          <w:szCs w:val="22"/>
          <w:u w:val="single"/>
        </w:rPr>
        <w:t>Engagement du candidat :</w:t>
      </w:r>
    </w:p>
    <w:p>
      <w:pPr>
        <w:spacing w:line="240" w:lineRule="auto"/>
        <w:jc w:val="both"/>
        <w:rPr>
          <w:rFonts w:asciiTheme="majorHAnsi" w:eastAsia="Times New Roman" w:hAnsiTheme="majorHAnsi" w:cstheme="majorHAnsi"/>
          <w:noProof/>
          <w:color w:val="auto"/>
          <w:spacing w:val="-6"/>
          <w:sz w:val="22"/>
          <w:szCs w:val="22"/>
          <w:lang w:eastAsia="fr-FR"/>
        </w:rPr>
      </w:pPr>
    </w:p>
    <w:p>
      <w:pPr>
        <w:spacing w:before="120"/>
        <w:jc w:val="both"/>
        <w:rPr>
          <w:rFonts w:asciiTheme="majorHAnsi" w:hAnsiTheme="majorHAnsi" w:cstheme="majorHAnsi"/>
          <w:b/>
          <w:sz w:val="22"/>
          <w:szCs w:val="22"/>
        </w:rPr>
      </w:pPr>
      <w:r>
        <w:rPr>
          <w:rFonts w:asciiTheme="majorHAnsi" w:hAnsiTheme="majorHAnsi" w:cstheme="majorHAnsi"/>
          <w:sz w:val="22"/>
          <w:szCs w:val="22"/>
        </w:rPr>
        <w:t xml:space="preserve">Après avoir pris connaissance des documents constitutifs du cahier des clauses administratives particulières et des documents qui y sont mentionnés (notamment du </w:t>
      </w:r>
      <w:del w:id="782" w:author="Kevin LACHAUD (CHUB)" w:date="2024-10-24T14:37:00Z">
        <w:r>
          <w:rPr>
            <w:rFonts w:asciiTheme="majorHAnsi" w:hAnsiTheme="majorHAnsi" w:cstheme="majorHAnsi"/>
            <w:sz w:val="22"/>
            <w:szCs w:val="22"/>
          </w:rPr>
          <w:delText>CCTP )</w:delText>
        </w:r>
      </w:del>
      <w:ins w:id="783" w:author="Kevin LACHAUD (CHUB)" w:date="2024-10-24T14:37:00Z">
        <w:r>
          <w:rPr>
            <w:rFonts w:asciiTheme="majorHAnsi" w:hAnsiTheme="majorHAnsi" w:cstheme="majorHAnsi"/>
            <w:sz w:val="22"/>
            <w:szCs w:val="22"/>
          </w:rPr>
          <w:t>CCTP)</w:t>
        </w:r>
      </w:ins>
      <w:r>
        <w:rPr>
          <w:rFonts w:asciiTheme="majorHAnsi" w:hAnsiTheme="majorHAnsi" w:cstheme="majorHAnsi"/>
          <w:sz w:val="22"/>
          <w:szCs w:val="22"/>
        </w:rPr>
        <w:t>.</w:t>
      </w:r>
    </w:p>
    <w:p>
      <w:pPr>
        <w:jc w:val="both"/>
        <w:rPr>
          <w:rFonts w:asciiTheme="majorHAnsi" w:hAnsiTheme="majorHAnsi" w:cstheme="majorHAnsi"/>
          <w:sz w:val="22"/>
          <w:szCs w:val="22"/>
        </w:rPr>
      </w:pPr>
    </w:p>
    <w:p>
      <w:pPr>
        <w:numPr>
          <w:ilvl w:val="0"/>
          <w:numId w:val="2"/>
        </w:numPr>
        <w:spacing w:line="240" w:lineRule="auto"/>
        <w:rPr>
          <w:rFonts w:asciiTheme="majorHAnsi" w:hAnsiTheme="majorHAnsi" w:cstheme="majorHAnsi"/>
          <w:sz w:val="22"/>
          <w:szCs w:val="22"/>
        </w:rPr>
      </w:pPr>
      <w:r>
        <w:rPr>
          <w:rFonts w:asciiTheme="majorHAnsi" w:hAnsiTheme="majorHAnsi" w:cstheme="majorHAnsi"/>
          <w:sz w:val="22"/>
          <w:szCs w:val="22"/>
        </w:rPr>
        <w:t>Je m'engage, conformément aux dits documents, à exécuter les prestations demandées aux prix indiqués ci-dessous,</w:t>
      </w:r>
    </w:p>
    <w:p>
      <w:pPr>
        <w:numPr>
          <w:ilvl w:val="0"/>
          <w:numId w:val="2"/>
        </w:numPr>
        <w:spacing w:before="120" w:after="120" w:line="240" w:lineRule="auto"/>
        <w:jc w:val="both"/>
        <w:rPr>
          <w:rFonts w:asciiTheme="majorHAnsi" w:hAnsiTheme="majorHAnsi" w:cstheme="majorHAnsi"/>
          <w:sz w:val="22"/>
          <w:szCs w:val="22"/>
        </w:rPr>
      </w:pPr>
      <w:r>
        <w:rPr>
          <w:rFonts w:asciiTheme="majorHAnsi" w:hAnsiTheme="majorHAnsi" w:cstheme="majorHAnsi"/>
          <w:sz w:val="22"/>
          <w:szCs w:val="22"/>
        </w:rPr>
        <w:t>J’engage la société ou mutuelle, sur la base de mon offre,</w:t>
      </w:r>
    </w:p>
    <w:p>
      <w:pPr>
        <w:numPr>
          <w:ilvl w:val="0"/>
          <w:numId w:val="2"/>
        </w:numPr>
        <w:spacing w:before="120" w:after="120" w:line="240" w:lineRule="auto"/>
        <w:jc w:val="both"/>
        <w:rPr>
          <w:rFonts w:asciiTheme="majorHAnsi" w:hAnsiTheme="majorHAnsi" w:cstheme="majorHAnsi"/>
          <w:sz w:val="22"/>
          <w:szCs w:val="22"/>
        </w:rPr>
      </w:pPr>
      <w:r>
        <w:rPr>
          <w:rFonts w:asciiTheme="majorHAnsi" w:hAnsiTheme="majorHAnsi" w:cstheme="majorHAnsi"/>
          <w:b/>
          <w:sz w:val="22"/>
          <w:szCs w:val="22"/>
        </w:rPr>
        <w:t>Si je suis un intermédiaire d’assurances (agent général, courtier)</w:t>
      </w:r>
      <w:r>
        <w:rPr>
          <w:rFonts w:asciiTheme="majorHAnsi" w:hAnsiTheme="majorHAnsi" w:cstheme="majorHAnsi"/>
          <w:sz w:val="22"/>
          <w:szCs w:val="22"/>
        </w:rPr>
        <w:t>, j’atteste que je suis dûment habilité (dans le cadre d’un mandat qui m’a été conféré) à présenter une offre d’une compagnie d’assurances</w:t>
      </w:r>
    </w:p>
    <w:p>
      <w:pPr>
        <w:spacing w:line="240" w:lineRule="auto"/>
        <w:rPr>
          <w:rFonts w:asciiTheme="majorHAnsi" w:hAnsiTheme="majorHAnsi" w:cstheme="majorHAnsi"/>
          <w:sz w:val="22"/>
          <w:szCs w:val="22"/>
        </w:rPr>
      </w:pPr>
    </w:p>
    <w:p>
      <w:pPr>
        <w:spacing w:line="240" w:lineRule="auto"/>
        <w:rPr>
          <w:rFonts w:asciiTheme="majorHAnsi" w:hAnsiTheme="majorHAnsi" w:cstheme="majorHAnsi"/>
          <w:sz w:val="22"/>
          <w:szCs w:val="22"/>
        </w:rPr>
      </w:pPr>
    </w:p>
    <w:p>
      <w:pPr>
        <w:spacing w:line="240" w:lineRule="auto"/>
        <w:rPr>
          <w:rFonts w:asciiTheme="majorHAnsi" w:eastAsia="Times New Roman" w:hAnsiTheme="majorHAnsi" w:cstheme="majorHAnsi"/>
          <w:bCs/>
          <w:color w:val="auto"/>
          <w:kern w:val="32"/>
          <w:sz w:val="22"/>
          <w:szCs w:val="22"/>
          <w:lang w:eastAsia="fr-FR"/>
        </w:rPr>
      </w:pPr>
      <w:bookmarkStart w:id="784" w:name="_Toc307230371"/>
      <w:bookmarkStart w:id="785" w:name="_Toc307577931"/>
      <w:bookmarkStart w:id="786" w:name="_Toc307839831"/>
      <w:bookmarkStart w:id="787" w:name="_Toc309216045"/>
      <w:bookmarkStart w:id="788" w:name="_Toc309821578"/>
      <w:bookmarkStart w:id="789" w:name="_Toc327803535"/>
    </w:p>
    <w:p>
      <w:pPr>
        <w:pStyle w:val="Titre1"/>
        <w:keepLines w:val="0"/>
        <w:shd w:val="clear" w:color="2A7CBF" w:fill="2A7CBF"/>
        <w:spacing w:before="0" w:after="120" w:line="240" w:lineRule="auto"/>
        <w:rPr>
          <w:del w:id="790" w:author="Kevin LACHAUD (CHUB)" w:date="2024-10-24T14:37:00Z"/>
          <w:rFonts w:ascii="Calibri" w:eastAsia="Trebuchet MS" w:hAnsi="Calibri" w:cs="Calibri"/>
          <w:b/>
          <w:bCs/>
          <w:color w:val="FFFFFF"/>
          <w:kern w:val="32"/>
          <w:sz w:val="28"/>
          <w:szCs w:val="28"/>
          <w:u w:val="single"/>
          <w:rPrChange w:id="791" w:author="Kevin LACHAUD (CHUB)" w:date="2024-10-24T14:37:00Z">
            <w:rPr>
              <w:del w:id="792" w:author="Kevin LACHAUD (CHUB)" w:date="2024-10-24T14:37:00Z"/>
              <w:rFonts w:asciiTheme="majorHAnsi" w:eastAsia="Times New Roman" w:hAnsiTheme="majorHAnsi" w:cstheme="majorHAnsi"/>
              <w:b/>
              <w:bCs/>
              <w:color w:val="auto"/>
              <w:kern w:val="32"/>
              <w:sz w:val="22"/>
              <w:szCs w:val="22"/>
              <w:lang w:eastAsia="fr-FR"/>
            </w:rPr>
          </w:rPrChange>
        </w:rPr>
        <w:pPrChange w:id="793" w:author="Kevin LACHAUD (CHUB)" w:date="2024-10-24T14:37:00Z">
          <w:pPr>
            <w:shd w:val="clear" w:color="auto" w:fill="8EAADB" w:themeFill="accent1" w:themeFillTint="99"/>
            <w:spacing w:line="240" w:lineRule="auto"/>
            <w:jc w:val="center"/>
          </w:pPr>
        </w:pPrChange>
      </w:pPr>
      <w:del w:id="794" w:author="Kevin LACHAUD (CHUB)" w:date="2024-10-24T14:37:00Z">
        <w:r>
          <w:rPr>
            <w:rFonts w:ascii="Calibri" w:eastAsia="Trebuchet MS" w:hAnsi="Calibri" w:cs="Calibri"/>
            <w:b/>
            <w:bCs/>
            <w:color w:val="FFFFFF"/>
            <w:kern w:val="32"/>
            <w:sz w:val="28"/>
            <w:szCs w:val="28"/>
            <w:u w:val="single"/>
            <w:rPrChange w:id="795" w:author="Kevin LACHAUD (CHUB)" w:date="2024-10-24T14:37:00Z">
              <w:rPr>
                <w:rFonts w:asciiTheme="majorHAnsi" w:eastAsia="Times New Roman" w:hAnsiTheme="majorHAnsi" w:cstheme="majorHAnsi"/>
                <w:b/>
                <w:bCs/>
                <w:color w:val="auto"/>
                <w:kern w:val="32"/>
                <w:sz w:val="22"/>
                <w:szCs w:val="22"/>
                <w:lang w:eastAsia="fr-FR"/>
              </w:rPr>
            </w:rPrChange>
          </w:rPr>
          <w:delText xml:space="preserve">ARTICLE </w:delText>
        </w:r>
      </w:del>
      <w:bookmarkStart w:id="796" w:name="_Toc180673704"/>
      <w:bookmarkStart w:id="797" w:name="_Toc180674351"/>
      <w:r>
        <w:rPr>
          <w:rFonts w:ascii="Calibri" w:eastAsia="Trebuchet MS" w:hAnsi="Calibri" w:cs="Calibri"/>
          <w:b/>
          <w:bCs/>
          <w:color w:val="FFFFFF"/>
          <w:kern w:val="32"/>
          <w:sz w:val="28"/>
          <w:szCs w:val="28"/>
          <w:u w:val="single"/>
          <w:rPrChange w:id="798" w:author="Kevin LACHAUD (CHUB)" w:date="2024-10-24T14:37:00Z">
            <w:rPr>
              <w:rFonts w:asciiTheme="majorHAnsi" w:eastAsia="Times New Roman" w:hAnsiTheme="majorHAnsi" w:cstheme="majorHAnsi"/>
              <w:b/>
              <w:bCs/>
              <w:color w:val="auto"/>
              <w:kern w:val="32"/>
              <w:sz w:val="22"/>
              <w:szCs w:val="22"/>
              <w:lang w:eastAsia="fr-FR"/>
            </w:rPr>
          </w:rPrChange>
        </w:rPr>
        <w:t>2</w:t>
      </w:r>
      <w:ins w:id="799" w:author="Kevin LACHAUD (CHUB)" w:date="2024-10-24T14:37:00Z">
        <w:r>
          <w:rPr>
            <w:rFonts w:ascii="Calibri" w:eastAsia="Trebuchet MS" w:hAnsi="Calibri" w:cs="Calibri"/>
            <w:b/>
            <w:bCs/>
            <w:color w:val="FFFFFF"/>
            <w:kern w:val="32"/>
            <w:sz w:val="28"/>
            <w:szCs w:val="28"/>
            <w:u w:val="single"/>
          </w:rPr>
          <w:t>-</w:t>
        </w:r>
        <w:bookmarkEnd w:id="796"/>
        <w:bookmarkEnd w:id="797"/>
        <w:r>
          <w:rPr>
            <w:rFonts w:ascii="Calibri" w:eastAsia="Trebuchet MS" w:hAnsi="Calibri" w:cs="Calibri"/>
            <w:b/>
            <w:bCs/>
            <w:color w:val="FFFFFF"/>
            <w:kern w:val="32"/>
            <w:sz w:val="28"/>
            <w:szCs w:val="28"/>
            <w:u w:val="single"/>
          </w:rPr>
          <w:t xml:space="preserve"> </w:t>
        </w:r>
      </w:ins>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800" w:author="Kevin LACHAUD (CHUB)" w:date="2024-10-24T14:37:00Z">
            <w:rPr>
              <w:rFonts w:asciiTheme="majorHAnsi" w:hAnsiTheme="majorHAnsi" w:cstheme="majorHAnsi"/>
              <w:color w:val="auto"/>
              <w:sz w:val="22"/>
              <w:szCs w:val="22"/>
            </w:rPr>
          </w:rPrChange>
        </w:rPr>
        <w:pPrChange w:id="801" w:author="Kevin LACHAUD (CHUB)" w:date="2024-10-24T14:37:00Z">
          <w:pPr>
            <w:shd w:val="clear" w:color="auto" w:fill="8EAADB" w:themeFill="accent1" w:themeFillTint="99"/>
            <w:spacing w:line="240" w:lineRule="auto"/>
            <w:jc w:val="center"/>
          </w:pPr>
        </w:pPrChange>
      </w:pPr>
      <w:bookmarkStart w:id="802" w:name="_Toc180673705"/>
      <w:bookmarkStart w:id="803" w:name="_Toc180674352"/>
      <w:r>
        <w:rPr>
          <w:rFonts w:ascii="Calibri" w:eastAsia="Trebuchet MS" w:hAnsi="Calibri" w:cs="Calibri"/>
          <w:b/>
          <w:bCs/>
          <w:color w:val="FFFFFF"/>
          <w:kern w:val="32"/>
          <w:sz w:val="28"/>
          <w:szCs w:val="28"/>
          <w:u w:val="single"/>
          <w:rPrChange w:id="804" w:author="Kevin LACHAUD (CHUB)" w:date="2024-10-24T14:37:00Z">
            <w:rPr>
              <w:rFonts w:asciiTheme="majorHAnsi" w:eastAsia="Times New Roman" w:hAnsiTheme="majorHAnsi" w:cstheme="majorHAnsi"/>
              <w:b/>
              <w:bCs/>
              <w:color w:val="auto"/>
              <w:kern w:val="32"/>
              <w:sz w:val="22"/>
              <w:szCs w:val="22"/>
              <w:lang w:eastAsia="fr-FR"/>
            </w:rPr>
          </w:rPrChange>
        </w:rPr>
        <w:t xml:space="preserve">OBJET </w:t>
      </w:r>
      <w:bookmarkEnd w:id="784"/>
      <w:bookmarkEnd w:id="785"/>
      <w:bookmarkEnd w:id="786"/>
      <w:bookmarkEnd w:id="787"/>
      <w:r>
        <w:rPr>
          <w:rFonts w:ascii="Calibri" w:eastAsia="Trebuchet MS" w:hAnsi="Calibri" w:cs="Calibri"/>
          <w:b/>
          <w:bCs/>
          <w:color w:val="FFFFFF"/>
          <w:kern w:val="32"/>
          <w:sz w:val="28"/>
          <w:szCs w:val="28"/>
          <w:u w:val="single"/>
          <w:rPrChange w:id="805" w:author="Kevin LACHAUD (CHUB)" w:date="2024-10-24T14:37:00Z">
            <w:rPr>
              <w:rFonts w:asciiTheme="majorHAnsi" w:eastAsia="Times New Roman" w:hAnsiTheme="majorHAnsi" w:cstheme="majorHAnsi"/>
              <w:b/>
              <w:bCs/>
              <w:color w:val="auto"/>
              <w:kern w:val="32"/>
              <w:sz w:val="22"/>
              <w:szCs w:val="22"/>
              <w:lang w:eastAsia="fr-FR"/>
            </w:rPr>
          </w:rPrChange>
        </w:rPr>
        <w:t>DU MARCHE</w:t>
      </w:r>
      <w:bookmarkEnd w:id="788"/>
      <w:bookmarkEnd w:id="789"/>
      <w:bookmarkEnd w:id="802"/>
      <w:bookmarkEnd w:id="803"/>
    </w:p>
    <w:p>
      <w:pPr>
        <w:rPr>
          <w:rFonts w:asciiTheme="majorHAnsi" w:eastAsia="Times New Roman" w:hAnsiTheme="majorHAnsi" w:cstheme="majorHAnsi"/>
          <w:noProof/>
          <w:color w:val="auto"/>
          <w:spacing w:val="-6"/>
          <w:sz w:val="22"/>
          <w:szCs w:val="22"/>
          <w:lang w:eastAsia="fr-FR"/>
        </w:rPr>
      </w:pPr>
      <w:bookmarkStart w:id="806" w:name="_Toc309821579"/>
      <w:bookmarkStart w:id="807" w:name="_Toc327803536"/>
    </w:p>
    <w:p>
      <w:pPr>
        <w:spacing w:after="120"/>
        <w:ind w:left="176"/>
        <w:rPr>
          <w:rFonts w:asciiTheme="majorHAnsi" w:hAnsiTheme="majorHAnsi" w:cstheme="majorHAnsi"/>
          <w:noProof/>
          <w:color w:val="auto"/>
          <w:sz w:val="22"/>
          <w:szCs w:val="22"/>
          <w:lang w:eastAsia="fr-FR"/>
        </w:rPr>
      </w:pPr>
      <w:bookmarkStart w:id="808" w:name="_Hlk31294606"/>
      <w:r>
        <w:rPr>
          <w:rFonts w:asciiTheme="majorHAnsi" w:eastAsia="Times New Roman" w:hAnsiTheme="majorHAnsi" w:cstheme="majorHAnsi"/>
          <w:noProof/>
          <w:color w:val="auto"/>
          <w:spacing w:val="-6"/>
          <w:sz w:val="22"/>
          <w:szCs w:val="22"/>
          <w:lang w:eastAsia="fr-FR"/>
        </w:rPr>
        <w:t xml:space="preserve">Le marché porte sur la souscription des polices d’assurances </w:t>
      </w:r>
      <w:r>
        <w:rPr>
          <w:rFonts w:asciiTheme="majorHAnsi" w:hAnsiTheme="majorHAnsi" w:cstheme="majorHAnsi"/>
          <w:noProof/>
          <w:color w:val="auto"/>
          <w:sz w:val="22"/>
          <w:szCs w:val="22"/>
          <w:lang w:eastAsia="fr-FR"/>
        </w:rPr>
        <w:t xml:space="preserve">dommages-ouvrage, tous risques chantier et RC Maître d’ouvrage  en vue de </w:t>
      </w:r>
      <w:bookmarkStart w:id="809" w:name="_Hlk31294797"/>
      <w:r>
        <w:rPr>
          <w:rFonts w:asciiTheme="majorHAnsi" w:hAnsiTheme="majorHAnsi" w:cstheme="majorHAnsi"/>
          <w:noProof/>
          <w:color w:val="auto"/>
          <w:sz w:val="22"/>
          <w:szCs w:val="22"/>
          <w:lang w:eastAsia="fr-FR"/>
        </w:rPr>
        <w:t xml:space="preserve">garantir </w:t>
      </w:r>
      <w:bookmarkEnd w:id="808"/>
      <w:bookmarkEnd w:id="809"/>
      <w:r>
        <w:rPr>
          <w:rFonts w:asciiTheme="majorHAnsi" w:hAnsiTheme="majorHAnsi" w:cstheme="majorHAnsi"/>
          <w:noProof/>
          <w:color w:val="auto"/>
          <w:sz w:val="22"/>
          <w:szCs w:val="22"/>
          <w:lang w:eastAsia="fr-FR"/>
        </w:rPr>
        <w:t xml:space="preserve">les travaux de Construction d’un </w:t>
      </w:r>
      <w:del w:id="810" w:author="Kevin LACHAUD (CHUB)" w:date="2024-10-24T14:37:00Z">
        <w:r>
          <w:rPr>
            <w:rFonts w:asciiTheme="majorHAnsi" w:hAnsiTheme="majorHAnsi" w:cstheme="majorHAnsi"/>
            <w:noProof/>
            <w:color w:val="auto"/>
            <w:sz w:val="22"/>
            <w:szCs w:val="22"/>
            <w:lang w:eastAsia="fr-FR"/>
          </w:rPr>
          <w:delText>Centre d’enseignement en soins dentaires – rue Charles Bried à Besançon ( 25000 )</w:delText>
        </w:r>
      </w:del>
      <w:ins w:id="811" w:author="Kevin LACHAUD (CHUB)" w:date="2024-10-24T14:37:00Z">
        <w:r>
          <w:rPr>
            <w:rFonts w:asciiTheme="majorHAnsi" w:hAnsiTheme="majorHAnsi" w:cstheme="majorHAnsi"/>
            <w:noProof/>
            <w:color w:val="auto"/>
            <w:sz w:val="22"/>
            <w:szCs w:val="22"/>
            <w:lang w:eastAsia="fr-FR"/>
          </w:rPr>
          <w:t xml:space="preserve">bâtiment de psychiatrie au </w:t>
        </w:r>
      </w:ins>
      <w:ins w:id="812" w:author="Kevin LACHAUD (CHUB)" w:date="2024-10-24T14:38:00Z">
        <w:r>
          <w:rPr>
            <w:rFonts w:asciiTheme="majorHAnsi" w:hAnsiTheme="majorHAnsi" w:cstheme="majorHAnsi"/>
            <w:noProof/>
            <w:color w:val="auto"/>
            <w:sz w:val="22"/>
            <w:szCs w:val="22"/>
            <w:lang w:eastAsia="fr-FR"/>
          </w:rPr>
          <w:t>3 Boulevard Alexandre Fleming, 25030 Besançon Cedex</w:t>
        </w:r>
      </w:ins>
    </w:p>
    <w:p>
      <w:pPr>
        <w:spacing w:line="240" w:lineRule="auto"/>
        <w:rPr>
          <w:rFonts w:asciiTheme="majorHAnsi" w:eastAsia="Times New Roman" w:hAnsiTheme="majorHAnsi" w:cstheme="majorHAnsi"/>
          <w:noProof/>
          <w:color w:val="auto"/>
          <w:spacing w:val="-6"/>
          <w:sz w:val="22"/>
          <w:szCs w:val="22"/>
          <w:lang w:eastAsia="fr-FR"/>
        </w:rPr>
      </w:pPr>
    </w:p>
    <w:p>
      <w:pPr>
        <w:pStyle w:val="Titre1"/>
        <w:keepLines w:val="0"/>
        <w:shd w:val="clear" w:color="2A7CBF" w:fill="2A7CBF"/>
        <w:spacing w:before="0" w:after="120" w:line="240" w:lineRule="auto"/>
        <w:rPr>
          <w:del w:id="813" w:author="Kevin LACHAUD (CHUB)" w:date="2024-10-24T14:38:00Z"/>
          <w:rFonts w:ascii="Calibri" w:eastAsia="Trebuchet MS" w:hAnsi="Calibri" w:cs="Calibri"/>
          <w:b/>
          <w:bCs/>
          <w:color w:val="FFFFFF"/>
          <w:kern w:val="32"/>
          <w:sz w:val="28"/>
          <w:szCs w:val="28"/>
          <w:u w:val="single"/>
          <w:rPrChange w:id="814" w:author="Kevin LACHAUD (CHUB)" w:date="2024-10-24T14:38:00Z">
            <w:rPr>
              <w:del w:id="815" w:author="Kevin LACHAUD (CHUB)" w:date="2024-10-24T14:38:00Z"/>
              <w:rFonts w:asciiTheme="majorHAnsi" w:eastAsia="Times New Roman" w:hAnsiTheme="majorHAnsi" w:cstheme="majorHAnsi"/>
              <w:b/>
              <w:bCs/>
              <w:color w:val="auto"/>
              <w:kern w:val="32"/>
              <w:sz w:val="22"/>
              <w:szCs w:val="22"/>
              <w:lang w:eastAsia="fr-FR"/>
            </w:rPr>
          </w:rPrChange>
        </w:rPr>
        <w:pPrChange w:id="816" w:author="Kevin LACHAUD (CHUB)" w:date="2024-10-24T14:38:00Z">
          <w:pPr>
            <w:shd w:val="clear" w:color="auto" w:fill="8EAADB" w:themeFill="accent1" w:themeFillTint="99"/>
            <w:spacing w:line="240" w:lineRule="auto"/>
            <w:ind w:right="1"/>
            <w:jc w:val="center"/>
            <w:outlineLvl w:val="0"/>
          </w:pPr>
        </w:pPrChange>
      </w:pPr>
      <w:del w:id="817" w:author="Kevin LACHAUD (CHUB)" w:date="2024-10-24T14:38:00Z">
        <w:r>
          <w:rPr>
            <w:rFonts w:ascii="Calibri" w:eastAsia="Trebuchet MS" w:hAnsi="Calibri" w:cs="Calibri"/>
            <w:b/>
            <w:bCs/>
            <w:color w:val="FFFFFF"/>
            <w:kern w:val="32"/>
            <w:sz w:val="28"/>
            <w:szCs w:val="28"/>
            <w:u w:val="single"/>
            <w:rPrChange w:id="818" w:author="Kevin LACHAUD (CHUB)" w:date="2024-10-24T14:38:00Z">
              <w:rPr>
                <w:rFonts w:asciiTheme="majorHAnsi" w:eastAsia="Times New Roman" w:hAnsiTheme="majorHAnsi" w:cstheme="majorHAnsi"/>
                <w:b/>
                <w:bCs/>
                <w:color w:val="auto"/>
                <w:kern w:val="32"/>
                <w:sz w:val="22"/>
                <w:szCs w:val="22"/>
                <w:lang w:eastAsia="fr-FR"/>
              </w:rPr>
            </w:rPrChange>
          </w:rPr>
          <w:delText xml:space="preserve">ARTICLE </w:delText>
        </w:r>
      </w:del>
      <w:bookmarkStart w:id="819" w:name="_Toc180673706"/>
      <w:bookmarkStart w:id="820" w:name="_Toc180674353"/>
      <w:r>
        <w:rPr>
          <w:rFonts w:ascii="Calibri" w:eastAsia="Trebuchet MS" w:hAnsi="Calibri" w:cs="Calibri"/>
          <w:b/>
          <w:bCs/>
          <w:color w:val="FFFFFF"/>
          <w:kern w:val="32"/>
          <w:sz w:val="28"/>
          <w:szCs w:val="28"/>
          <w:u w:val="single"/>
          <w:rPrChange w:id="821" w:author="Kevin LACHAUD (CHUB)" w:date="2024-10-24T14:38:00Z">
            <w:rPr>
              <w:rFonts w:asciiTheme="majorHAnsi" w:eastAsia="Times New Roman" w:hAnsiTheme="majorHAnsi" w:cstheme="majorHAnsi"/>
              <w:b/>
              <w:bCs/>
              <w:color w:val="auto"/>
              <w:kern w:val="32"/>
              <w:sz w:val="22"/>
              <w:szCs w:val="22"/>
              <w:lang w:eastAsia="fr-FR"/>
            </w:rPr>
          </w:rPrChange>
        </w:rPr>
        <w:t>3</w:t>
      </w:r>
      <w:ins w:id="822" w:author="Kevin LACHAUD (CHUB)" w:date="2024-10-24T14:38:00Z">
        <w:r>
          <w:rPr>
            <w:rFonts w:ascii="Calibri" w:eastAsia="Trebuchet MS" w:hAnsi="Calibri" w:cs="Calibri"/>
            <w:b/>
            <w:bCs/>
            <w:color w:val="FFFFFF"/>
            <w:kern w:val="32"/>
            <w:sz w:val="28"/>
            <w:szCs w:val="28"/>
            <w:u w:val="single"/>
          </w:rPr>
          <w:t>-</w:t>
        </w:r>
        <w:bookmarkEnd w:id="819"/>
        <w:bookmarkEnd w:id="820"/>
        <w:r>
          <w:rPr>
            <w:rFonts w:ascii="Calibri" w:eastAsia="Trebuchet MS" w:hAnsi="Calibri" w:cs="Calibri"/>
            <w:b/>
            <w:bCs/>
            <w:color w:val="FFFFFF"/>
            <w:kern w:val="32"/>
            <w:sz w:val="28"/>
            <w:szCs w:val="28"/>
            <w:u w:val="single"/>
          </w:rPr>
          <w:t xml:space="preserve"> </w:t>
        </w:r>
      </w:ins>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823" w:author="Kevin LACHAUD (CHUB)" w:date="2024-10-24T14:38:00Z">
            <w:rPr>
              <w:rFonts w:asciiTheme="majorHAnsi" w:eastAsia="Times New Roman" w:hAnsiTheme="majorHAnsi" w:cstheme="majorHAnsi"/>
              <w:b/>
              <w:bCs/>
              <w:color w:val="auto"/>
              <w:kern w:val="32"/>
              <w:sz w:val="22"/>
              <w:szCs w:val="22"/>
              <w:lang w:eastAsia="fr-FR"/>
            </w:rPr>
          </w:rPrChange>
        </w:rPr>
        <w:pPrChange w:id="824" w:author="Kevin LACHAUD (CHUB)" w:date="2024-10-24T14:38:00Z">
          <w:pPr>
            <w:shd w:val="clear" w:color="auto" w:fill="8EAADB" w:themeFill="accent1" w:themeFillTint="99"/>
            <w:spacing w:line="240" w:lineRule="auto"/>
            <w:ind w:right="1"/>
            <w:jc w:val="center"/>
            <w:outlineLvl w:val="0"/>
          </w:pPr>
        </w:pPrChange>
      </w:pPr>
      <w:bookmarkStart w:id="825" w:name="_Toc180673707"/>
      <w:bookmarkStart w:id="826" w:name="_Toc180674354"/>
      <w:r>
        <w:rPr>
          <w:rFonts w:ascii="Calibri" w:eastAsia="Trebuchet MS" w:hAnsi="Calibri" w:cs="Calibri"/>
          <w:b/>
          <w:bCs/>
          <w:color w:val="FFFFFF"/>
          <w:kern w:val="32"/>
          <w:sz w:val="28"/>
          <w:szCs w:val="28"/>
          <w:u w:val="single"/>
          <w:rPrChange w:id="827" w:author="Kevin LACHAUD (CHUB)" w:date="2024-10-24T14:38:00Z">
            <w:rPr>
              <w:rFonts w:asciiTheme="majorHAnsi" w:eastAsia="Times New Roman" w:hAnsiTheme="majorHAnsi" w:cstheme="majorHAnsi"/>
              <w:b/>
              <w:bCs/>
              <w:color w:val="auto"/>
              <w:kern w:val="32"/>
              <w:sz w:val="22"/>
              <w:szCs w:val="22"/>
              <w:lang w:eastAsia="fr-FR"/>
            </w:rPr>
          </w:rPrChange>
        </w:rPr>
        <w:t>DURÉE DU MARCHÉ – D</w:t>
      </w:r>
      <w:bookmarkEnd w:id="806"/>
      <w:bookmarkEnd w:id="807"/>
      <w:r>
        <w:rPr>
          <w:rFonts w:ascii="Calibri" w:eastAsia="Trebuchet MS" w:hAnsi="Calibri" w:cs="Calibri"/>
          <w:b/>
          <w:bCs/>
          <w:color w:val="FFFFFF"/>
          <w:kern w:val="32"/>
          <w:sz w:val="28"/>
          <w:szCs w:val="28"/>
          <w:u w:val="single"/>
          <w:rPrChange w:id="828" w:author="Kevin LACHAUD (CHUB)" w:date="2024-10-24T14:38:00Z">
            <w:rPr>
              <w:rFonts w:asciiTheme="majorHAnsi" w:eastAsia="Times New Roman" w:hAnsiTheme="majorHAnsi" w:cstheme="majorHAnsi"/>
              <w:b/>
              <w:bCs/>
              <w:color w:val="auto"/>
              <w:kern w:val="32"/>
              <w:sz w:val="22"/>
              <w:szCs w:val="22"/>
              <w:lang w:eastAsia="fr-FR"/>
            </w:rPr>
          </w:rPrChange>
        </w:rPr>
        <w:t>URÉE DES GARANTIES</w:t>
      </w:r>
      <w:bookmarkEnd w:id="825"/>
      <w:bookmarkEnd w:id="826"/>
    </w:p>
    <w:p>
      <w:pPr>
        <w:spacing w:line="240" w:lineRule="auto"/>
        <w:rPr>
          <w:rFonts w:asciiTheme="majorHAnsi" w:eastAsia="Times New Roman" w:hAnsiTheme="majorHAnsi" w:cstheme="majorHAnsi"/>
          <w:noProof/>
          <w:color w:val="auto"/>
          <w:spacing w:val="-6"/>
          <w:sz w:val="22"/>
          <w:szCs w:val="22"/>
          <w:lang w:eastAsia="fr-FR"/>
        </w:rPr>
      </w:pPr>
      <w:bookmarkStart w:id="829" w:name="_Toc309821580"/>
      <w:bookmarkStart w:id="830" w:name="_Toc327803537"/>
    </w:p>
    <w:p>
      <w:pPr>
        <w:spacing w:line="240" w:lineRule="auto"/>
        <w:rPr>
          <w:rFonts w:asciiTheme="majorHAnsi" w:eastAsia="Times New Roman" w:hAnsiTheme="majorHAnsi" w:cstheme="majorHAnsi"/>
          <w:noProof/>
          <w:color w:val="auto"/>
          <w:spacing w:val="-6"/>
          <w:sz w:val="22"/>
          <w:szCs w:val="22"/>
          <w:lang w:eastAsia="fr-FR"/>
        </w:rPr>
      </w:pPr>
      <w:r>
        <w:rPr>
          <w:rFonts w:asciiTheme="majorHAnsi" w:eastAsia="Times New Roman" w:hAnsiTheme="majorHAnsi" w:cstheme="majorHAnsi"/>
          <w:noProof/>
          <w:color w:val="auto"/>
          <w:spacing w:val="-6"/>
          <w:sz w:val="22"/>
          <w:szCs w:val="22"/>
          <w:lang w:eastAsia="fr-FR"/>
        </w:rPr>
        <w:t xml:space="preserve">Le présent marché d’assurances est conclu pour la durée du chantier de construction (jusqu’à sa réception)  en ce qui concerne la garantie Tous Risques Chantier et pour une </w:t>
      </w:r>
      <w:r>
        <w:rPr>
          <w:rFonts w:asciiTheme="majorHAnsi" w:eastAsia="Times New Roman" w:hAnsiTheme="majorHAnsi" w:cstheme="majorHAnsi"/>
          <w:noProof/>
          <w:color w:val="auto"/>
          <w:spacing w:val="-6"/>
          <w:sz w:val="22"/>
          <w:szCs w:val="22"/>
          <w:u w:val="single"/>
          <w:lang w:eastAsia="fr-FR"/>
        </w:rPr>
        <w:t>durée ferme</w:t>
      </w:r>
      <w:r>
        <w:rPr>
          <w:rFonts w:asciiTheme="majorHAnsi" w:eastAsia="Times New Roman" w:hAnsiTheme="majorHAnsi" w:cstheme="majorHAnsi"/>
          <w:noProof/>
          <w:color w:val="auto"/>
          <w:spacing w:val="-6"/>
          <w:sz w:val="22"/>
          <w:szCs w:val="22"/>
          <w:lang w:eastAsia="fr-FR"/>
        </w:rPr>
        <w:t xml:space="preserve"> de dix années à compter de la réception du chantier pour ce qui est des garanties de dommages-ouvrage .</w:t>
      </w:r>
    </w:p>
    <w:p>
      <w:pPr>
        <w:spacing w:line="240" w:lineRule="auto"/>
        <w:rPr>
          <w:del w:id="831" w:author="Kevin LACHAUD (CHUB)" w:date="2024-10-24T14:38:00Z"/>
          <w:rFonts w:asciiTheme="majorHAnsi" w:eastAsia="Times New Roman" w:hAnsiTheme="majorHAnsi" w:cstheme="majorHAnsi"/>
          <w:b/>
          <w:noProof/>
          <w:color w:val="auto"/>
          <w:spacing w:val="-6"/>
          <w:sz w:val="22"/>
          <w:szCs w:val="22"/>
          <w:lang w:eastAsia="fr-FR"/>
        </w:rPr>
      </w:pPr>
    </w:p>
    <w:p>
      <w:pPr>
        <w:spacing w:line="240" w:lineRule="auto"/>
        <w:jc w:val="both"/>
        <w:rPr>
          <w:del w:id="832" w:author="Kevin LACHAUD (CHUB)" w:date="2024-10-24T14:38:00Z"/>
          <w:rFonts w:asciiTheme="majorHAnsi" w:eastAsia="Times New Roman" w:hAnsiTheme="majorHAnsi" w:cstheme="majorHAnsi"/>
          <w:b/>
          <w:noProof/>
          <w:color w:val="FF0000"/>
          <w:spacing w:val="-6"/>
          <w:sz w:val="22"/>
          <w:szCs w:val="22"/>
          <w:lang w:eastAsia="fr-FR"/>
        </w:rPr>
      </w:pPr>
      <w:del w:id="833" w:author="Kevin LACHAUD (CHUB)" w:date="2024-10-24T14:38:00Z">
        <w:r>
          <w:rPr>
            <w:rFonts w:asciiTheme="majorHAnsi" w:eastAsia="Times New Roman" w:hAnsiTheme="majorHAnsi" w:cstheme="majorHAnsi"/>
            <w:b/>
            <w:noProof/>
            <w:color w:val="FF0000"/>
            <w:spacing w:val="-6"/>
            <w:sz w:val="22"/>
            <w:szCs w:val="22"/>
            <w:lang w:eastAsia="fr-FR"/>
          </w:rPr>
          <w:delText>NB : en ce qui concerne la garantie tous risques chantier, la durée prévIsionnelle du chantier est  de 12 mois environ ( du 12/06/2023 au 31/05/2023 )</w:delText>
        </w:r>
      </w:del>
    </w:p>
    <w:p>
      <w:pPr>
        <w:spacing w:line="240" w:lineRule="auto"/>
        <w:jc w:val="both"/>
        <w:rPr>
          <w:rFonts w:asciiTheme="majorHAnsi" w:hAnsiTheme="majorHAnsi" w:cstheme="majorHAnsi"/>
          <w:sz w:val="22"/>
          <w:szCs w:val="22"/>
        </w:rPr>
      </w:pPr>
    </w:p>
    <w:p>
      <w:pPr>
        <w:spacing w:line="240" w:lineRule="auto"/>
        <w:jc w:val="both"/>
        <w:rPr>
          <w:rFonts w:asciiTheme="majorHAnsi" w:hAnsiTheme="majorHAnsi" w:cstheme="majorHAnsi"/>
          <w:sz w:val="22"/>
          <w:szCs w:val="22"/>
        </w:rPr>
      </w:pPr>
      <w:r>
        <w:rPr>
          <w:rFonts w:asciiTheme="majorHAnsi" w:hAnsiTheme="majorHAnsi" w:cstheme="majorHAnsi"/>
          <w:sz w:val="22"/>
          <w:szCs w:val="22"/>
        </w:rPr>
        <w:t>Concernant la garantie RC Maître d’Ouvrage :  celle-ci sera opérante pour toutes réclamations présentées en tenant compte des délais de prescription légaux.</w:t>
      </w:r>
    </w:p>
    <w:p>
      <w:pPr>
        <w:widowControl w:val="0"/>
        <w:autoSpaceDE w:val="0"/>
        <w:autoSpaceDN w:val="0"/>
        <w:spacing w:line="240" w:lineRule="auto"/>
        <w:rPr>
          <w:rFonts w:asciiTheme="majorHAnsi" w:eastAsia="Times New Roman" w:hAnsiTheme="majorHAnsi" w:cstheme="majorHAnsi"/>
          <w:color w:val="auto"/>
          <w:sz w:val="22"/>
          <w:szCs w:val="22"/>
          <w:lang w:eastAsia="fr-FR"/>
        </w:rPr>
      </w:pPr>
    </w:p>
    <w:p>
      <w:pPr>
        <w:pStyle w:val="Titre1"/>
        <w:keepLines w:val="0"/>
        <w:shd w:val="clear" w:color="2A7CBF" w:fill="2A7CBF"/>
        <w:spacing w:before="0" w:after="120" w:line="240" w:lineRule="auto"/>
        <w:rPr>
          <w:del w:id="834" w:author="Kevin LACHAUD (CHUB)" w:date="2024-10-24T14:38:00Z"/>
          <w:rFonts w:ascii="Calibri" w:eastAsia="Trebuchet MS" w:hAnsi="Calibri" w:cs="Calibri"/>
          <w:b/>
          <w:bCs/>
          <w:color w:val="FFFFFF"/>
          <w:kern w:val="32"/>
          <w:sz w:val="28"/>
          <w:szCs w:val="28"/>
          <w:u w:val="single"/>
          <w:rPrChange w:id="835" w:author="Kevin LACHAUD (CHUB)" w:date="2024-10-24T14:38:00Z">
            <w:rPr>
              <w:del w:id="836" w:author="Kevin LACHAUD (CHUB)" w:date="2024-10-24T14:38:00Z"/>
              <w:rFonts w:asciiTheme="majorHAnsi" w:eastAsia="Times New Roman" w:hAnsiTheme="majorHAnsi" w:cstheme="majorHAnsi"/>
              <w:b/>
              <w:bCs/>
              <w:color w:val="auto"/>
              <w:kern w:val="32"/>
              <w:sz w:val="22"/>
              <w:szCs w:val="22"/>
              <w:lang w:eastAsia="fr-FR"/>
            </w:rPr>
          </w:rPrChange>
        </w:rPr>
        <w:pPrChange w:id="837" w:author="Kevin LACHAUD (CHUB)" w:date="2024-10-24T14:38:00Z">
          <w:pPr>
            <w:shd w:val="clear" w:color="auto" w:fill="8EAADB" w:themeFill="accent1" w:themeFillTint="99"/>
            <w:spacing w:line="240" w:lineRule="auto"/>
            <w:ind w:right="1"/>
            <w:jc w:val="center"/>
            <w:outlineLvl w:val="0"/>
          </w:pPr>
        </w:pPrChange>
      </w:pPr>
      <w:del w:id="838" w:author="Kevin LACHAUD (CHUB)" w:date="2024-10-24T14:38:00Z">
        <w:r>
          <w:rPr>
            <w:rFonts w:ascii="Calibri" w:eastAsia="Trebuchet MS" w:hAnsi="Calibri" w:cs="Calibri"/>
            <w:b/>
            <w:bCs/>
            <w:color w:val="FFFFFF"/>
            <w:kern w:val="32"/>
            <w:sz w:val="28"/>
            <w:szCs w:val="28"/>
            <w:u w:val="single"/>
            <w:rPrChange w:id="839" w:author="Kevin LACHAUD (CHUB)" w:date="2024-10-24T14:38:00Z">
              <w:rPr>
                <w:rFonts w:asciiTheme="majorHAnsi" w:eastAsia="Times New Roman" w:hAnsiTheme="majorHAnsi" w:cstheme="majorHAnsi"/>
                <w:b/>
                <w:bCs/>
                <w:color w:val="auto"/>
                <w:kern w:val="32"/>
                <w:sz w:val="22"/>
                <w:szCs w:val="22"/>
                <w:lang w:eastAsia="fr-FR"/>
              </w:rPr>
            </w:rPrChange>
          </w:rPr>
          <w:delText xml:space="preserve">ARTICLE </w:delText>
        </w:r>
      </w:del>
      <w:bookmarkStart w:id="840" w:name="_Toc180673708"/>
      <w:bookmarkStart w:id="841" w:name="_Toc180674355"/>
      <w:r>
        <w:rPr>
          <w:rFonts w:ascii="Calibri" w:eastAsia="Trebuchet MS" w:hAnsi="Calibri" w:cs="Calibri"/>
          <w:b/>
          <w:bCs/>
          <w:color w:val="FFFFFF"/>
          <w:kern w:val="32"/>
          <w:sz w:val="28"/>
          <w:szCs w:val="28"/>
          <w:u w:val="single"/>
          <w:rPrChange w:id="842" w:author="Kevin LACHAUD (CHUB)" w:date="2024-10-24T14:38:00Z">
            <w:rPr>
              <w:rFonts w:asciiTheme="majorHAnsi" w:eastAsia="Times New Roman" w:hAnsiTheme="majorHAnsi" w:cstheme="majorHAnsi"/>
              <w:b/>
              <w:bCs/>
              <w:color w:val="auto"/>
              <w:kern w:val="32"/>
              <w:sz w:val="22"/>
              <w:szCs w:val="22"/>
              <w:lang w:eastAsia="fr-FR"/>
            </w:rPr>
          </w:rPrChange>
        </w:rPr>
        <w:t>4</w:t>
      </w:r>
      <w:ins w:id="843" w:author="Kevin LACHAUD (CHUB)" w:date="2024-10-24T14:38:00Z">
        <w:r>
          <w:rPr>
            <w:rFonts w:ascii="Calibri" w:eastAsia="Trebuchet MS" w:hAnsi="Calibri" w:cs="Calibri"/>
            <w:b/>
            <w:bCs/>
            <w:color w:val="FFFFFF"/>
            <w:kern w:val="32"/>
            <w:sz w:val="28"/>
            <w:szCs w:val="28"/>
            <w:u w:val="single"/>
          </w:rPr>
          <w:t>-</w:t>
        </w:r>
        <w:bookmarkEnd w:id="840"/>
        <w:bookmarkEnd w:id="841"/>
        <w:r>
          <w:rPr>
            <w:rFonts w:ascii="Calibri" w:eastAsia="Trebuchet MS" w:hAnsi="Calibri" w:cs="Calibri"/>
            <w:b/>
            <w:bCs/>
            <w:color w:val="FFFFFF"/>
            <w:kern w:val="32"/>
            <w:sz w:val="28"/>
            <w:szCs w:val="28"/>
            <w:u w:val="single"/>
          </w:rPr>
          <w:t xml:space="preserve"> </w:t>
        </w:r>
      </w:ins>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844" w:author="Kevin LACHAUD (CHUB)" w:date="2024-10-24T14:38:00Z">
            <w:rPr>
              <w:rFonts w:asciiTheme="majorHAnsi" w:eastAsia="Times New Roman" w:hAnsiTheme="majorHAnsi" w:cstheme="majorHAnsi"/>
              <w:b/>
              <w:bCs/>
              <w:color w:val="auto"/>
              <w:kern w:val="32"/>
              <w:sz w:val="22"/>
              <w:szCs w:val="22"/>
              <w:lang w:eastAsia="fr-FR"/>
            </w:rPr>
          </w:rPrChange>
        </w:rPr>
        <w:pPrChange w:id="845" w:author="Kevin LACHAUD (CHUB)" w:date="2024-10-24T14:38:00Z">
          <w:pPr>
            <w:shd w:val="clear" w:color="auto" w:fill="8EAADB" w:themeFill="accent1" w:themeFillTint="99"/>
            <w:spacing w:line="240" w:lineRule="auto"/>
            <w:ind w:right="1"/>
            <w:jc w:val="center"/>
            <w:outlineLvl w:val="0"/>
          </w:pPr>
        </w:pPrChange>
      </w:pPr>
      <w:bookmarkStart w:id="846" w:name="_Toc180673709"/>
      <w:bookmarkStart w:id="847" w:name="_Toc180674356"/>
      <w:r>
        <w:rPr>
          <w:rFonts w:ascii="Calibri" w:eastAsia="Trebuchet MS" w:hAnsi="Calibri" w:cs="Calibri"/>
          <w:b/>
          <w:bCs/>
          <w:color w:val="FFFFFF"/>
          <w:kern w:val="32"/>
          <w:sz w:val="28"/>
          <w:szCs w:val="28"/>
          <w:u w:val="single"/>
          <w:rPrChange w:id="848" w:author="Kevin LACHAUD (CHUB)" w:date="2024-10-24T14:38:00Z">
            <w:rPr>
              <w:rFonts w:asciiTheme="majorHAnsi" w:eastAsia="Times New Roman" w:hAnsiTheme="majorHAnsi" w:cstheme="majorHAnsi"/>
              <w:b/>
              <w:bCs/>
              <w:color w:val="auto"/>
              <w:kern w:val="32"/>
              <w:sz w:val="22"/>
              <w:szCs w:val="22"/>
              <w:lang w:eastAsia="fr-FR"/>
            </w:rPr>
          </w:rPrChange>
        </w:rPr>
        <w:t>DELAI DE VALIDITE DE L’OFFRE</w:t>
      </w:r>
      <w:bookmarkEnd w:id="846"/>
      <w:bookmarkEnd w:id="847"/>
    </w:p>
    <w:p>
      <w:pPr>
        <w:rPr>
          <w:lang w:eastAsia="fr-FR"/>
        </w:rPr>
        <w:pPrChange w:id="849" w:author="Kevin LACHAUD (CHUB)" w:date="2024-10-24T14:48:00Z">
          <w:pPr>
            <w:spacing w:line="240" w:lineRule="auto"/>
            <w:ind w:right="1"/>
            <w:outlineLvl w:val="0"/>
          </w:pPr>
        </w:pPrChange>
      </w:pPr>
    </w:p>
    <w:p>
      <w:pPr>
        <w:rPr>
          <w:rFonts w:asciiTheme="majorHAnsi" w:eastAsia="Times New Roman" w:hAnsiTheme="majorHAnsi" w:cstheme="majorHAnsi"/>
          <w:color w:val="auto"/>
          <w:sz w:val="22"/>
          <w:szCs w:val="22"/>
          <w:lang w:eastAsia="fr-FR"/>
        </w:rPr>
      </w:pPr>
      <w:bookmarkStart w:id="850" w:name="_Hlk523507751"/>
      <w:r>
        <w:rPr>
          <w:rFonts w:asciiTheme="majorHAnsi" w:eastAsia="Times New Roman" w:hAnsiTheme="majorHAnsi" w:cstheme="majorHAnsi"/>
          <w:color w:val="auto"/>
          <w:sz w:val="22"/>
          <w:szCs w:val="22"/>
          <w:lang w:eastAsia="fr-FR"/>
        </w:rPr>
        <w:t xml:space="preserve">Le délai de validité des offres est fixé à cent vingt (180) jours à compter </w:t>
      </w:r>
      <w:r>
        <w:rPr>
          <w:rFonts w:asciiTheme="majorHAnsi" w:eastAsia="Times New Roman" w:hAnsiTheme="majorHAnsi" w:cstheme="majorHAnsi"/>
          <w:sz w:val="22"/>
          <w:szCs w:val="22"/>
          <w:lang w:eastAsia="fr-FR"/>
        </w:rPr>
        <w:t>de la date limite de réception des offres</w:t>
      </w:r>
      <w:r>
        <w:rPr>
          <w:rFonts w:asciiTheme="majorHAnsi" w:eastAsia="Times New Roman" w:hAnsiTheme="majorHAnsi" w:cstheme="majorHAnsi"/>
          <w:color w:val="auto"/>
          <w:sz w:val="22"/>
          <w:szCs w:val="22"/>
          <w:lang w:eastAsia="fr-FR"/>
        </w:rPr>
        <w:t>.</w:t>
      </w:r>
      <w:bookmarkEnd w:id="850"/>
    </w:p>
    <w:p>
      <w:pPr>
        <w:rPr>
          <w:del w:id="851" w:author="Kevin LACHAUD (CHUB)" w:date="2024-10-24T14:55:00Z"/>
          <w:rFonts w:asciiTheme="majorHAnsi" w:eastAsia="Times New Roman" w:hAnsiTheme="majorHAnsi" w:cstheme="majorHAnsi"/>
          <w:color w:val="auto"/>
          <w:sz w:val="22"/>
          <w:szCs w:val="22"/>
          <w:lang w:eastAsia="fr-FR"/>
        </w:rPr>
      </w:pPr>
    </w:p>
    <w:p>
      <w:pPr>
        <w:rPr>
          <w:ins w:id="852" w:author="Kevin LACHAUD (CHUB)" w:date="2024-10-24T14:45:00Z"/>
          <w:rFonts w:asciiTheme="majorHAnsi" w:eastAsia="Times New Roman" w:hAnsiTheme="majorHAnsi" w:cstheme="majorHAnsi"/>
          <w:color w:val="auto"/>
          <w:sz w:val="22"/>
          <w:szCs w:val="22"/>
          <w:lang w:eastAsia="fr-FR"/>
        </w:rPr>
      </w:pPr>
    </w:p>
    <w:p>
      <w:pPr>
        <w:rPr>
          <w:rFonts w:asciiTheme="majorHAnsi" w:eastAsia="Times New Roman" w:hAnsiTheme="majorHAnsi" w:cstheme="majorHAnsi"/>
          <w:color w:val="auto"/>
          <w:sz w:val="22"/>
          <w:szCs w:val="22"/>
          <w:lang w:eastAsia="fr-FR"/>
        </w:rPr>
      </w:pPr>
    </w:p>
    <w:p>
      <w:pPr>
        <w:pStyle w:val="Titre1"/>
        <w:keepLines w:val="0"/>
        <w:shd w:val="clear" w:color="2A7CBF" w:fill="2A7CBF"/>
        <w:spacing w:before="0" w:after="120" w:line="240" w:lineRule="auto"/>
        <w:rPr>
          <w:del w:id="853" w:author="Kevin LACHAUD (CHUB)" w:date="2024-10-24T14:39:00Z"/>
          <w:rFonts w:ascii="Calibri" w:eastAsia="Trebuchet MS" w:hAnsi="Calibri" w:cs="Calibri"/>
          <w:b/>
          <w:bCs/>
          <w:color w:val="FFFFFF"/>
          <w:kern w:val="32"/>
          <w:sz w:val="28"/>
          <w:szCs w:val="28"/>
          <w:u w:val="single"/>
          <w:rPrChange w:id="854" w:author="Kevin LACHAUD (CHUB)" w:date="2024-10-24T14:39:00Z">
            <w:rPr>
              <w:del w:id="855" w:author="Kevin LACHAUD (CHUB)" w:date="2024-10-24T14:39:00Z"/>
              <w:rFonts w:asciiTheme="majorHAnsi" w:eastAsia="Times New Roman" w:hAnsiTheme="majorHAnsi" w:cstheme="majorHAnsi"/>
              <w:b/>
              <w:bCs/>
              <w:color w:val="auto"/>
              <w:kern w:val="32"/>
              <w:sz w:val="22"/>
              <w:szCs w:val="22"/>
              <w:lang w:eastAsia="fr-FR"/>
            </w:rPr>
          </w:rPrChange>
        </w:rPr>
        <w:pPrChange w:id="856" w:author="Kevin LACHAUD (CHUB)" w:date="2024-10-24T14:39:00Z">
          <w:pPr>
            <w:shd w:val="clear" w:color="auto" w:fill="8EAADB" w:themeFill="accent1" w:themeFillTint="99"/>
            <w:spacing w:line="240" w:lineRule="auto"/>
            <w:ind w:right="1"/>
            <w:jc w:val="center"/>
            <w:outlineLvl w:val="0"/>
          </w:pPr>
        </w:pPrChange>
      </w:pPr>
      <w:del w:id="857" w:author="Kevin LACHAUD (CHUB)" w:date="2024-10-24T14:39:00Z">
        <w:r>
          <w:rPr>
            <w:rFonts w:ascii="Calibri" w:eastAsia="Trebuchet MS" w:hAnsi="Calibri" w:cs="Calibri"/>
            <w:b/>
            <w:bCs/>
            <w:color w:val="FFFFFF"/>
            <w:kern w:val="32"/>
            <w:sz w:val="28"/>
            <w:szCs w:val="28"/>
            <w:u w:val="single"/>
            <w:rPrChange w:id="858" w:author="Kevin LACHAUD (CHUB)" w:date="2024-10-24T14:39:00Z">
              <w:rPr>
                <w:rFonts w:asciiTheme="majorHAnsi" w:eastAsia="Times New Roman" w:hAnsiTheme="majorHAnsi" w:cstheme="majorHAnsi"/>
                <w:b/>
                <w:bCs/>
                <w:color w:val="auto"/>
                <w:kern w:val="32"/>
                <w:sz w:val="22"/>
                <w:szCs w:val="22"/>
                <w:lang w:eastAsia="fr-FR"/>
              </w:rPr>
            </w:rPrChange>
          </w:rPr>
          <w:lastRenderedPageBreak/>
          <w:delText xml:space="preserve">ARTICLE </w:delText>
        </w:r>
      </w:del>
      <w:bookmarkStart w:id="859" w:name="_Toc180673710"/>
      <w:bookmarkStart w:id="860" w:name="_Toc180674357"/>
      <w:r>
        <w:rPr>
          <w:rFonts w:ascii="Calibri" w:eastAsia="Trebuchet MS" w:hAnsi="Calibri" w:cs="Calibri"/>
          <w:b/>
          <w:bCs/>
          <w:color w:val="FFFFFF"/>
          <w:kern w:val="32"/>
          <w:sz w:val="28"/>
          <w:szCs w:val="28"/>
          <w:u w:val="single"/>
          <w:rPrChange w:id="861" w:author="Kevin LACHAUD (CHUB)" w:date="2024-10-24T14:39:00Z">
            <w:rPr>
              <w:rFonts w:asciiTheme="majorHAnsi" w:eastAsia="Times New Roman" w:hAnsiTheme="majorHAnsi" w:cstheme="majorHAnsi"/>
              <w:b/>
              <w:bCs/>
              <w:color w:val="auto"/>
              <w:kern w:val="32"/>
              <w:sz w:val="22"/>
              <w:szCs w:val="22"/>
              <w:lang w:eastAsia="fr-FR"/>
            </w:rPr>
          </w:rPrChange>
        </w:rPr>
        <w:t>5</w:t>
      </w:r>
      <w:bookmarkEnd w:id="829"/>
      <w:bookmarkEnd w:id="830"/>
      <w:ins w:id="862" w:author="Kevin LACHAUD (CHUB)" w:date="2024-10-24T14:39:00Z">
        <w:r>
          <w:rPr>
            <w:rFonts w:ascii="Calibri" w:eastAsia="Trebuchet MS" w:hAnsi="Calibri" w:cs="Calibri"/>
            <w:b/>
            <w:bCs/>
            <w:color w:val="FFFFFF"/>
            <w:kern w:val="32"/>
            <w:sz w:val="28"/>
            <w:szCs w:val="28"/>
            <w:u w:val="single"/>
          </w:rPr>
          <w:t>-</w:t>
        </w:r>
        <w:bookmarkEnd w:id="859"/>
        <w:bookmarkEnd w:id="860"/>
        <w:r>
          <w:rPr>
            <w:rFonts w:ascii="Calibri" w:eastAsia="Trebuchet MS" w:hAnsi="Calibri" w:cs="Calibri"/>
            <w:b/>
            <w:bCs/>
            <w:color w:val="FFFFFF"/>
            <w:kern w:val="32"/>
            <w:sz w:val="28"/>
            <w:szCs w:val="28"/>
            <w:u w:val="single"/>
          </w:rPr>
          <w:t xml:space="preserve"> </w:t>
        </w:r>
      </w:ins>
    </w:p>
    <w:p>
      <w:pPr>
        <w:pStyle w:val="Titre1"/>
        <w:keepLines w:val="0"/>
        <w:shd w:val="clear" w:color="2A7CBF" w:fill="2A7CBF"/>
        <w:spacing w:before="0" w:after="120" w:line="240" w:lineRule="auto"/>
        <w:rPr>
          <w:del w:id="863" w:author="Kevin LACHAUD (CHUB)" w:date="2024-10-24T14:39:00Z"/>
          <w:rFonts w:ascii="Calibri" w:eastAsia="Trebuchet MS" w:hAnsi="Calibri" w:cs="Calibri"/>
          <w:b/>
          <w:bCs/>
          <w:color w:val="FFFFFF"/>
          <w:kern w:val="32"/>
          <w:sz w:val="28"/>
          <w:szCs w:val="28"/>
          <w:u w:val="single"/>
          <w:rPrChange w:id="864" w:author="Kevin LACHAUD (CHUB)" w:date="2024-10-24T14:39:00Z">
            <w:rPr>
              <w:del w:id="865" w:author="Kevin LACHAUD (CHUB)" w:date="2024-10-24T14:39:00Z"/>
              <w:rFonts w:asciiTheme="majorHAnsi" w:eastAsia="Times New Roman" w:hAnsiTheme="majorHAnsi" w:cstheme="majorHAnsi"/>
              <w:b/>
              <w:bCs/>
              <w:color w:val="auto"/>
              <w:kern w:val="32"/>
              <w:sz w:val="22"/>
              <w:szCs w:val="22"/>
              <w:lang w:eastAsia="fr-FR"/>
            </w:rPr>
          </w:rPrChange>
        </w:rPr>
        <w:pPrChange w:id="866" w:author="Kevin LACHAUD (CHUB)" w:date="2024-10-24T14:39:00Z">
          <w:pPr>
            <w:shd w:val="clear" w:color="auto" w:fill="8EAADB" w:themeFill="accent1" w:themeFillTint="99"/>
            <w:spacing w:line="240" w:lineRule="auto"/>
            <w:ind w:right="1"/>
            <w:jc w:val="center"/>
            <w:outlineLvl w:val="0"/>
          </w:pPr>
        </w:pPrChange>
      </w:pPr>
      <w:bookmarkStart w:id="867" w:name="_Toc180673711"/>
      <w:bookmarkStart w:id="868" w:name="_Toc180674358"/>
      <w:r>
        <w:rPr>
          <w:rFonts w:ascii="Calibri" w:eastAsia="Trebuchet MS" w:hAnsi="Calibri" w:cs="Calibri"/>
          <w:b/>
          <w:bCs/>
          <w:color w:val="FFFFFF"/>
          <w:kern w:val="32"/>
          <w:sz w:val="28"/>
          <w:szCs w:val="28"/>
          <w:u w:val="single"/>
          <w:rPrChange w:id="869" w:author="Kevin LACHAUD (CHUB)" w:date="2024-10-24T14:39:00Z">
            <w:rPr>
              <w:rFonts w:asciiTheme="majorHAnsi" w:eastAsia="Times New Roman" w:hAnsiTheme="majorHAnsi" w:cstheme="majorHAnsi"/>
              <w:b/>
              <w:bCs/>
              <w:color w:val="auto"/>
              <w:kern w:val="32"/>
              <w:sz w:val="22"/>
              <w:szCs w:val="22"/>
              <w:lang w:eastAsia="fr-FR"/>
            </w:rPr>
          </w:rPrChange>
        </w:rPr>
        <w:t>COTISATIONS</w:t>
      </w:r>
      <w:bookmarkEnd w:id="867"/>
      <w:bookmarkEnd w:id="868"/>
    </w:p>
    <w:p>
      <w:pPr>
        <w:pStyle w:val="Titre1"/>
        <w:keepLines w:val="0"/>
        <w:shd w:val="clear" w:color="2A7CBF" w:fill="2A7CBF"/>
        <w:spacing w:before="0" w:after="120" w:line="240" w:lineRule="auto"/>
        <w:rPr>
          <w:rFonts w:eastAsia="Times New Roman"/>
          <w:lang w:eastAsia="fr-FR"/>
        </w:rPr>
        <w:pPrChange w:id="870" w:author="Kevin LACHAUD (CHUB)" w:date="2024-10-24T14:39:00Z">
          <w:pPr>
            <w:spacing w:line="240" w:lineRule="auto"/>
          </w:pPr>
        </w:pPrChange>
      </w:pPr>
    </w:p>
    <w:p>
      <w:pPr>
        <w:rPr>
          <w:ins w:id="871" w:author="Kevin LACHAUD (CHUB)" w:date="2024-10-24T14:39:00Z"/>
          <w:noProof/>
          <w:lang w:eastAsia="fr-FR"/>
        </w:rPr>
        <w:pPrChange w:id="872" w:author="Kevin LACHAUD (CHUB)" w:date="2024-10-24T14:46:00Z">
          <w:pPr>
            <w:ind w:right="1"/>
            <w:outlineLvl w:val="0"/>
          </w:pPr>
        </w:pPrChange>
      </w:pPr>
    </w:p>
    <w:p>
      <w:pPr>
        <w:rPr>
          <w:lang w:eastAsia="fr-FR"/>
        </w:rPr>
        <w:pPrChange w:id="873" w:author="Kevin LACHAUD (CHUB)" w:date="2024-10-24T14:46:00Z">
          <w:pPr>
            <w:ind w:right="1"/>
            <w:outlineLvl w:val="0"/>
          </w:pPr>
        </w:pPrChange>
      </w:pPr>
      <w:r>
        <w:rPr>
          <w:noProof/>
          <w:lang w:eastAsia="fr-FR"/>
        </w:rPr>
        <w:t xml:space="preserve">A compléter par le candidat . </w:t>
      </w:r>
      <w:r>
        <w:rPr>
          <w:lang w:eastAsia="fr-FR"/>
        </w:rPr>
        <w:t>Mentionner impérativement les taux HT et TTC</w:t>
      </w:r>
    </w:p>
    <w:p>
      <w:pPr>
        <w:rPr>
          <w:lang w:eastAsia="fr-FR"/>
        </w:rPr>
        <w:pPrChange w:id="874" w:author="Kevin LACHAUD (CHUB)" w:date="2024-10-24T14:46:00Z">
          <w:pPr>
            <w:ind w:right="1"/>
            <w:outlineLvl w:val="0"/>
          </w:pPr>
        </w:pPrChange>
      </w:pPr>
    </w:p>
    <w:p>
      <w:pPr>
        <w:pStyle w:val="Titre2"/>
        <w:keepNext/>
        <w:numPr>
          <w:ilvl w:val="0"/>
          <w:numId w:val="4"/>
        </w:numPr>
        <w:spacing w:before="0" w:after="0"/>
        <w:ind w:left="670" w:hanging="390"/>
        <w:rPr>
          <w:rFonts w:ascii="Calibri" w:eastAsia="Trebuchet MS" w:hAnsi="Calibri" w:cs="Calibri"/>
          <w:bCs/>
          <w:iCs/>
          <w:noProof w:val="0"/>
          <w:color w:val="0070C0"/>
          <w:spacing w:val="0"/>
          <w:sz w:val="26"/>
          <w:szCs w:val="26"/>
          <w:u w:val="single"/>
          <w:lang w:val="fr-FR" w:eastAsia="en-US"/>
          <w:rPrChange w:id="875" w:author="Kevin LACHAUD (CHUB)" w:date="2024-10-24T14:39:00Z">
            <w:rPr>
              <w:rFonts w:asciiTheme="majorHAnsi" w:eastAsia="Times New Roman" w:hAnsiTheme="majorHAnsi" w:cstheme="majorHAnsi"/>
              <w:b/>
              <w:spacing w:val="-6"/>
              <w:sz w:val="22"/>
              <w:szCs w:val="22"/>
              <w:lang w:eastAsia="fr-FR"/>
            </w:rPr>
          </w:rPrChange>
        </w:rPr>
        <w:pPrChange w:id="876" w:author="Kevin LACHAUD (CHUB)" w:date="2024-10-24T14:39:00Z">
          <w:pPr>
            <w:pStyle w:val="Paragraphedeliste"/>
            <w:numPr>
              <w:numId w:val="4"/>
            </w:numPr>
            <w:ind w:right="1" w:hanging="360"/>
            <w:outlineLvl w:val="0"/>
          </w:pPr>
        </w:pPrChange>
      </w:pPr>
      <w:bookmarkStart w:id="877" w:name="_Toc180673712"/>
      <w:bookmarkStart w:id="878" w:name="_Toc180674359"/>
      <w:r>
        <w:rPr>
          <w:rFonts w:ascii="Calibri" w:eastAsia="Trebuchet MS" w:hAnsi="Calibri" w:cs="Calibri"/>
          <w:bCs/>
          <w:iCs/>
          <w:noProof w:val="0"/>
          <w:color w:val="0070C0"/>
          <w:spacing w:val="0"/>
          <w:sz w:val="26"/>
          <w:szCs w:val="26"/>
          <w:u w:val="single"/>
          <w:lang w:val="fr-FR" w:eastAsia="en-US"/>
          <w:rPrChange w:id="879" w:author="Kevin LACHAUD (CHUB)" w:date="2024-10-24T14:39:00Z">
            <w:rPr>
              <w:rFonts w:asciiTheme="majorHAnsi" w:eastAsia="Times New Roman" w:hAnsiTheme="majorHAnsi" w:cstheme="majorHAnsi"/>
              <w:b/>
              <w:spacing w:val="-6"/>
              <w:sz w:val="22"/>
              <w:szCs w:val="22"/>
              <w:lang w:eastAsia="fr-FR"/>
            </w:rPr>
          </w:rPrChange>
        </w:rPr>
        <w:t>Assurance dommages-ouvrage</w:t>
      </w:r>
      <w:bookmarkEnd w:id="877"/>
      <w:bookmarkEnd w:id="878"/>
      <w:r>
        <w:rPr>
          <w:rFonts w:ascii="Calibri" w:eastAsia="Trebuchet MS" w:hAnsi="Calibri" w:cs="Calibri"/>
          <w:bCs/>
          <w:iCs/>
          <w:noProof w:val="0"/>
          <w:color w:val="0070C0"/>
          <w:spacing w:val="0"/>
          <w:sz w:val="26"/>
          <w:szCs w:val="26"/>
          <w:u w:val="single"/>
          <w:lang w:val="fr-FR" w:eastAsia="en-US"/>
          <w:rPrChange w:id="880" w:author="Kevin LACHAUD (CHUB)" w:date="2024-10-24T14:39:00Z">
            <w:rPr>
              <w:rFonts w:asciiTheme="majorHAnsi" w:eastAsia="Times New Roman" w:hAnsiTheme="majorHAnsi" w:cstheme="majorHAnsi"/>
              <w:b/>
              <w:spacing w:val="-6"/>
              <w:sz w:val="22"/>
              <w:szCs w:val="22"/>
              <w:lang w:eastAsia="fr-FR"/>
            </w:rPr>
          </w:rPrChange>
        </w:rPr>
        <w:t xml:space="preserve"> </w:t>
      </w:r>
    </w:p>
    <w:p>
      <w:pPr>
        <w:rPr>
          <w:lang w:eastAsia="fr-FR"/>
        </w:rPr>
        <w:pPrChange w:id="881" w:author="Kevin LACHAUD (CHUB)" w:date="2024-10-24T14:48:00Z">
          <w:pPr>
            <w:pStyle w:val="Paragraphedeliste"/>
            <w:ind w:right="1"/>
            <w:outlineLvl w:val="0"/>
          </w:pPr>
        </w:pPrChange>
      </w:pP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469"/>
        <w:gridCol w:w="1465"/>
        <w:gridCol w:w="1465"/>
        <w:gridCol w:w="2651"/>
      </w:tblGrid>
      <w:tr>
        <w:trPr>
          <w:trHeight w:val="503"/>
        </w:trPr>
        <w:tc>
          <w:tcPr>
            <w:tcW w:w="987" w:type="pct"/>
            <w:shd w:val="pct10" w:color="auto" w:fill="auto"/>
            <w:vAlign w:val="center"/>
          </w:tcPr>
          <w:p>
            <w:pPr>
              <w:jc w:val="center"/>
              <w:rPr>
                <w:rFonts w:asciiTheme="majorHAnsi" w:eastAsia="Times New Roman" w:hAnsiTheme="majorHAnsi" w:cstheme="majorHAnsi"/>
                <w:b/>
                <w:spacing w:val="-6"/>
                <w:lang w:eastAsia="fr-FR"/>
              </w:rPr>
            </w:pPr>
            <w:r>
              <w:rPr>
                <w:rFonts w:asciiTheme="majorHAnsi" w:eastAsia="Times New Roman" w:hAnsiTheme="majorHAnsi" w:cstheme="majorHAnsi"/>
                <w:b/>
                <w:spacing w:val="-6"/>
                <w:lang w:eastAsia="fr-FR"/>
              </w:rPr>
              <w:t>NATURE DES GARANTIES</w:t>
            </w:r>
          </w:p>
        </w:tc>
        <w:tc>
          <w:tcPr>
            <w:tcW w:w="836" w:type="pct"/>
            <w:shd w:val="pct10" w:color="auto" w:fill="auto"/>
            <w:vAlign w:val="center"/>
          </w:tcPr>
          <w:p>
            <w:pPr>
              <w:jc w:val="center"/>
              <w:rPr>
                <w:rFonts w:asciiTheme="majorHAnsi" w:eastAsia="Times New Roman" w:hAnsiTheme="majorHAnsi" w:cstheme="majorHAnsi"/>
                <w:b/>
                <w:spacing w:val="-6"/>
                <w:lang w:eastAsia="fr-FR"/>
              </w:rPr>
            </w:pPr>
            <w:r>
              <w:rPr>
                <w:rFonts w:asciiTheme="majorHAnsi" w:eastAsia="Times New Roman" w:hAnsiTheme="majorHAnsi" w:cstheme="majorHAnsi"/>
                <w:b/>
                <w:spacing w:val="-6"/>
                <w:lang w:eastAsia="fr-FR"/>
              </w:rPr>
              <w:t>TAUX HT (*)</w:t>
            </w:r>
          </w:p>
        </w:tc>
        <w:tc>
          <w:tcPr>
            <w:tcW w:w="834" w:type="pct"/>
            <w:shd w:val="pct10" w:color="auto" w:fill="auto"/>
            <w:vAlign w:val="center"/>
          </w:tcPr>
          <w:p>
            <w:pPr>
              <w:jc w:val="center"/>
              <w:rPr>
                <w:rFonts w:asciiTheme="majorHAnsi" w:eastAsia="Times New Roman" w:hAnsiTheme="majorHAnsi" w:cstheme="majorHAnsi"/>
                <w:b/>
                <w:spacing w:val="-6"/>
                <w:lang w:eastAsia="fr-FR"/>
              </w:rPr>
            </w:pPr>
            <w:r>
              <w:rPr>
                <w:rFonts w:asciiTheme="majorHAnsi" w:eastAsia="Times New Roman" w:hAnsiTheme="majorHAnsi" w:cstheme="majorHAnsi"/>
                <w:b/>
                <w:spacing w:val="-6"/>
                <w:lang w:eastAsia="fr-FR"/>
              </w:rPr>
              <w:t>TAUX TTC (*)</w:t>
            </w:r>
          </w:p>
        </w:tc>
        <w:tc>
          <w:tcPr>
            <w:tcW w:w="834" w:type="pct"/>
            <w:shd w:val="pct10" w:color="auto" w:fill="auto"/>
            <w:vAlign w:val="center"/>
          </w:tcPr>
          <w:p>
            <w:pPr>
              <w:jc w:val="center"/>
              <w:rPr>
                <w:rFonts w:asciiTheme="majorHAnsi" w:eastAsia="Times New Roman" w:hAnsiTheme="majorHAnsi" w:cstheme="majorHAnsi"/>
                <w:b/>
                <w:spacing w:val="-6"/>
                <w:lang w:eastAsia="fr-FR"/>
              </w:rPr>
            </w:pPr>
            <w:r>
              <w:rPr>
                <w:rFonts w:asciiTheme="majorHAnsi" w:eastAsia="Times New Roman" w:hAnsiTheme="majorHAnsi" w:cstheme="majorHAnsi"/>
                <w:b/>
                <w:spacing w:val="-6"/>
                <w:lang w:eastAsia="fr-FR"/>
              </w:rPr>
              <w:t>MONTANT PRIME HT</w:t>
            </w:r>
          </w:p>
        </w:tc>
        <w:tc>
          <w:tcPr>
            <w:tcW w:w="1509" w:type="pct"/>
            <w:shd w:val="pct10" w:color="auto" w:fill="auto"/>
            <w:vAlign w:val="center"/>
          </w:tcPr>
          <w:p>
            <w:pPr>
              <w:jc w:val="center"/>
              <w:rPr>
                <w:rFonts w:asciiTheme="majorHAnsi" w:eastAsia="Times New Roman" w:hAnsiTheme="majorHAnsi" w:cstheme="majorHAnsi"/>
                <w:b/>
                <w:spacing w:val="-6"/>
                <w:lang w:eastAsia="fr-FR"/>
              </w:rPr>
            </w:pPr>
            <w:r>
              <w:rPr>
                <w:rFonts w:asciiTheme="majorHAnsi" w:eastAsia="Times New Roman" w:hAnsiTheme="majorHAnsi" w:cstheme="majorHAnsi"/>
                <w:b/>
                <w:spacing w:val="-6"/>
                <w:lang w:eastAsia="fr-FR"/>
              </w:rPr>
              <w:t>MONTANT PRIME TTC</w:t>
            </w:r>
          </w:p>
        </w:tc>
      </w:tr>
      <w:tr>
        <w:trPr>
          <w:trHeight w:val="584"/>
        </w:trPr>
        <w:tc>
          <w:tcPr>
            <w:tcW w:w="987" w:type="pct"/>
            <w:vAlign w:val="center"/>
          </w:tcPr>
          <w:p>
            <w:pPr>
              <w:rPr>
                <w:rFonts w:asciiTheme="majorHAnsi" w:eastAsia="Times New Roman" w:hAnsiTheme="majorHAnsi" w:cstheme="majorHAnsi"/>
                <w:spacing w:val="-6"/>
                <w:lang w:eastAsia="fr-FR"/>
              </w:rPr>
            </w:pPr>
            <w:r>
              <w:rPr>
                <w:rFonts w:asciiTheme="majorHAnsi" w:eastAsia="Times New Roman" w:hAnsiTheme="majorHAnsi" w:cstheme="majorHAnsi"/>
                <w:spacing w:val="-6"/>
                <w:lang w:eastAsia="fr-FR"/>
              </w:rPr>
              <w:t>Dommages-ouvrage obligatoire</w:t>
            </w:r>
          </w:p>
        </w:tc>
        <w:tc>
          <w:tcPr>
            <w:tcW w:w="836"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1509" w:type="pct"/>
            <w:vAlign w:val="center"/>
          </w:tcPr>
          <w:p>
            <w:pPr>
              <w:spacing w:after="240"/>
              <w:rPr>
                <w:rFonts w:asciiTheme="majorHAnsi" w:eastAsia="Times New Roman" w:hAnsiTheme="majorHAnsi" w:cstheme="majorHAnsi"/>
                <w:spacing w:val="-6"/>
                <w:lang w:eastAsia="fr-FR"/>
              </w:rPr>
            </w:pPr>
          </w:p>
        </w:tc>
      </w:tr>
      <w:tr>
        <w:trPr>
          <w:trHeight w:val="692"/>
        </w:trPr>
        <w:tc>
          <w:tcPr>
            <w:tcW w:w="987" w:type="pct"/>
            <w:vAlign w:val="center"/>
          </w:tcPr>
          <w:p>
            <w:pPr>
              <w:rPr>
                <w:rFonts w:asciiTheme="majorHAnsi" w:eastAsia="Times New Roman" w:hAnsiTheme="majorHAnsi" w:cstheme="majorHAnsi"/>
                <w:spacing w:val="-6"/>
                <w:lang w:eastAsia="fr-FR"/>
              </w:rPr>
            </w:pPr>
            <w:r>
              <w:rPr>
                <w:rFonts w:asciiTheme="majorHAnsi" w:eastAsia="Times New Roman" w:hAnsiTheme="majorHAnsi" w:cstheme="majorHAnsi"/>
                <w:spacing w:val="-6"/>
                <w:lang w:eastAsia="fr-FR"/>
              </w:rPr>
              <w:t>Bon fonctionnement des éléments d’équipement</w:t>
            </w:r>
          </w:p>
        </w:tc>
        <w:tc>
          <w:tcPr>
            <w:tcW w:w="836"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1509" w:type="pct"/>
            <w:vAlign w:val="center"/>
          </w:tcPr>
          <w:p>
            <w:pPr>
              <w:spacing w:after="240"/>
              <w:rPr>
                <w:rFonts w:asciiTheme="majorHAnsi" w:eastAsia="Times New Roman" w:hAnsiTheme="majorHAnsi" w:cstheme="majorHAnsi"/>
                <w:spacing w:val="-6"/>
                <w:lang w:eastAsia="fr-FR"/>
              </w:rPr>
            </w:pPr>
          </w:p>
        </w:tc>
      </w:tr>
      <w:tr>
        <w:trPr>
          <w:trHeight w:val="549"/>
        </w:trPr>
        <w:tc>
          <w:tcPr>
            <w:tcW w:w="987" w:type="pct"/>
            <w:vAlign w:val="center"/>
          </w:tcPr>
          <w:p>
            <w:pPr>
              <w:rPr>
                <w:rFonts w:asciiTheme="majorHAnsi" w:eastAsia="Times New Roman" w:hAnsiTheme="majorHAnsi" w:cstheme="majorHAnsi"/>
                <w:spacing w:val="-6"/>
                <w:lang w:eastAsia="fr-FR"/>
              </w:rPr>
            </w:pPr>
            <w:r>
              <w:rPr>
                <w:rFonts w:asciiTheme="majorHAnsi" w:eastAsia="Times New Roman" w:hAnsiTheme="majorHAnsi" w:cstheme="majorHAnsi"/>
                <w:spacing w:val="-6"/>
                <w:lang w:eastAsia="fr-FR"/>
              </w:rPr>
              <w:t>Dommages immatériels consécutifs</w:t>
            </w:r>
          </w:p>
        </w:tc>
        <w:tc>
          <w:tcPr>
            <w:tcW w:w="836"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1509" w:type="pct"/>
            <w:vAlign w:val="center"/>
          </w:tcPr>
          <w:p>
            <w:pPr>
              <w:spacing w:after="240"/>
              <w:rPr>
                <w:rFonts w:asciiTheme="majorHAnsi" w:eastAsia="Times New Roman" w:hAnsiTheme="majorHAnsi" w:cstheme="majorHAnsi"/>
                <w:spacing w:val="-6"/>
                <w:lang w:eastAsia="fr-FR"/>
              </w:rPr>
            </w:pPr>
          </w:p>
        </w:tc>
      </w:tr>
      <w:tr>
        <w:trPr>
          <w:trHeight w:val="549"/>
        </w:trPr>
        <w:tc>
          <w:tcPr>
            <w:tcW w:w="987" w:type="pct"/>
            <w:vAlign w:val="center"/>
          </w:tcPr>
          <w:p>
            <w:pPr>
              <w:rPr>
                <w:rFonts w:asciiTheme="majorHAnsi" w:eastAsia="Times New Roman" w:hAnsiTheme="majorHAnsi" w:cstheme="majorHAnsi"/>
                <w:spacing w:val="-6"/>
                <w:lang w:eastAsia="fr-FR"/>
              </w:rPr>
            </w:pPr>
            <w:r>
              <w:rPr>
                <w:rFonts w:asciiTheme="majorHAnsi" w:eastAsia="Times New Roman" w:hAnsiTheme="majorHAnsi" w:cstheme="majorHAnsi"/>
                <w:color w:val="000000" w:themeColor="text1"/>
                <w:spacing w:val="-6"/>
                <w:lang w:eastAsia="fr-FR"/>
              </w:rPr>
              <w:t>Dommages aux existants</w:t>
            </w:r>
          </w:p>
        </w:tc>
        <w:tc>
          <w:tcPr>
            <w:tcW w:w="836"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1509" w:type="pct"/>
            <w:vAlign w:val="center"/>
          </w:tcPr>
          <w:p>
            <w:pPr>
              <w:spacing w:after="240"/>
              <w:rPr>
                <w:rFonts w:asciiTheme="majorHAnsi" w:eastAsia="Times New Roman" w:hAnsiTheme="majorHAnsi" w:cstheme="majorHAnsi"/>
                <w:spacing w:val="-6"/>
                <w:lang w:eastAsia="fr-FR"/>
              </w:rPr>
            </w:pPr>
          </w:p>
        </w:tc>
      </w:tr>
      <w:tr>
        <w:trPr>
          <w:trHeight w:val="549"/>
        </w:trPr>
        <w:tc>
          <w:tcPr>
            <w:tcW w:w="987" w:type="pct"/>
            <w:vAlign w:val="center"/>
          </w:tcPr>
          <w:p>
            <w:pPr>
              <w:rPr>
                <w:rFonts w:asciiTheme="majorHAnsi" w:eastAsia="Times New Roman" w:hAnsiTheme="majorHAnsi" w:cstheme="majorHAnsi"/>
                <w:spacing w:val="-6"/>
                <w:lang w:eastAsia="fr-FR"/>
              </w:rPr>
            </w:pPr>
            <w:r>
              <w:rPr>
                <w:rFonts w:asciiTheme="majorHAnsi" w:eastAsia="Times New Roman" w:hAnsiTheme="majorHAnsi" w:cstheme="majorHAnsi"/>
                <w:spacing w:val="-6"/>
                <w:lang w:eastAsia="fr-FR"/>
              </w:rPr>
              <w:t>Dommages aux éléments d’équipements inertes</w:t>
            </w:r>
          </w:p>
        </w:tc>
        <w:tc>
          <w:tcPr>
            <w:tcW w:w="836"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1509" w:type="pct"/>
            <w:vAlign w:val="center"/>
          </w:tcPr>
          <w:p>
            <w:pPr>
              <w:spacing w:after="240"/>
              <w:rPr>
                <w:rFonts w:asciiTheme="majorHAnsi" w:eastAsia="Times New Roman" w:hAnsiTheme="majorHAnsi" w:cstheme="majorHAnsi"/>
                <w:spacing w:val="-6"/>
                <w:lang w:eastAsia="fr-FR"/>
              </w:rPr>
            </w:pPr>
          </w:p>
        </w:tc>
      </w:tr>
      <w:tr>
        <w:trPr>
          <w:trHeight w:val="554"/>
        </w:trPr>
        <w:tc>
          <w:tcPr>
            <w:tcW w:w="987" w:type="pct"/>
            <w:vAlign w:val="center"/>
          </w:tcPr>
          <w:p>
            <w:pPr>
              <w:rPr>
                <w:rFonts w:ascii="Calibri Light" w:hAnsi="Calibri Light" w:cs="Calibri Light"/>
                <w:b/>
                <w:color w:val="000000" w:themeColor="text1"/>
              </w:rPr>
            </w:pPr>
            <w:r>
              <w:rPr>
                <w:rFonts w:ascii="Calibri Light" w:hAnsi="Calibri Light" w:cs="Calibri Light"/>
                <w:b/>
                <w:color w:val="000000" w:themeColor="text1"/>
              </w:rPr>
              <w:t xml:space="preserve">TOTAL </w:t>
            </w:r>
          </w:p>
        </w:tc>
        <w:tc>
          <w:tcPr>
            <w:tcW w:w="836"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834" w:type="pct"/>
            <w:vAlign w:val="center"/>
          </w:tcPr>
          <w:p>
            <w:pPr>
              <w:spacing w:after="240"/>
              <w:rPr>
                <w:rFonts w:asciiTheme="majorHAnsi" w:eastAsia="Times New Roman" w:hAnsiTheme="majorHAnsi" w:cstheme="majorHAnsi"/>
                <w:spacing w:val="-6"/>
                <w:lang w:eastAsia="fr-FR"/>
              </w:rPr>
            </w:pPr>
          </w:p>
        </w:tc>
        <w:tc>
          <w:tcPr>
            <w:tcW w:w="1509" w:type="pct"/>
            <w:vAlign w:val="center"/>
          </w:tcPr>
          <w:p>
            <w:pPr>
              <w:spacing w:after="240"/>
              <w:rPr>
                <w:rFonts w:asciiTheme="majorHAnsi" w:eastAsia="Times New Roman" w:hAnsiTheme="majorHAnsi" w:cstheme="majorHAnsi"/>
                <w:spacing w:val="-6"/>
                <w:lang w:eastAsia="fr-FR"/>
              </w:rPr>
            </w:pPr>
          </w:p>
        </w:tc>
      </w:tr>
    </w:tbl>
    <w:p>
      <w:pPr>
        <w:rPr>
          <w:del w:id="882" w:author="Kevin LACHAUD (CHUB)" w:date="2024-10-24T14:39:00Z"/>
          <w:lang w:eastAsia="fr-FR"/>
        </w:rPr>
        <w:pPrChange w:id="883" w:author="Kevin LACHAUD (CHUB)" w:date="2024-10-24T14:48:00Z">
          <w:pPr>
            <w:spacing w:line="240" w:lineRule="auto"/>
          </w:pPr>
        </w:pPrChange>
      </w:pPr>
    </w:p>
    <w:p>
      <w:pPr>
        <w:rPr>
          <w:del w:id="884" w:author="Kevin LACHAUD (CHUB)" w:date="2024-10-24T14:39:00Z"/>
          <w:color w:val="auto"/>
          <w:sz w:val="16"/>
          <w:szCs w:val="16"/>
          <w:lang w:eastAsia="fr-FR"/>
        </w:rPr>
        <w:pPrChange w:id="885" w:author="Kevin LACHAUD (CHUB)" w:date="2024-10-24T14:48:00Z">
          <w:pPr>
            <w:spacing w:line="240" w:lineRule="auto"/>
            <w:ind w:right="1"/>
            <w:outlineLvl w:val="0"/>
          </w:pPr>
        </w:pPrChange>
      </w:pPr>
      <w:del w:id="886" w:author="Kevin LACHAUD (CHUB)" w:date="2024-10-24T14:39:00Z">
        <w:r>
          <w:rPr>
            <w:color w:val="auto"/>
            <w:sz w:val="16"/>
            <w:szCs w:val="16"/>
            <w:lang w:eastAsia="fr-FR"/>
          </w:rPr>
          <w:delText>(*) du montant des travaux TTC honoraires techniques inclus</w:delText>
        </w:r>
      </w:del>
    </w:p>
    <w:p>
      <w:pPr>
        <w:rPr>
          <w:lang w:eastAsia="fr-FR"/>
        </w:rPr>
        <w:pPrChange w:id="887" w:author="Kevin LACHAUD (CHUB)" w:date="2024-10-24T14:48:00Z">
          <w:pPr>
            <w:ind w:right="1"/>
            <w:outlineLvl w:val="0"/>
          </w:pPr>
        </w:pPrChange>
      </w:pPr>
    </w:p>
    <w:p>
      <w:pPr>
        <w:pStyle w:val="Titre2"/>
        <w:keepNext/>
        <w:numPr>
          <w:ilvl w:val="0"/>
          <w:numId w:val="4"/>
        </w:numPr>
        <w:spacing w:before="0" w:after="0"/>
        <w:ind w:left="670" w:hanging="390"/>
        <w:rPr>
          <w:rFonts w:ascii="Calibri" w:eastAsia="Trebuchet MS" w:hAnsi="Calibri" w:cs="Calibri"/>
          <w:bCs/>
          <w:iCs/>
          <w:noProof w:val="0"/>
          <w:color w:val="0070C0"/>
          <w:spacing w:val="0"/>
          <w:sz w:val="26"/>
          <w:szCs w:val="26"/>
          <w:u w:val="single"/>
          <w:lang w:val="fr-FR" w:eastAsia="en-US"/>
          <w:rPrChange w:id="888" w:author="Kevin LACHAUD (CHUB)" w:date="2024-10-24T14:55:00Z">
            <w:rPr>
              <w:rFonts w:asciiTheme="majorHAnsi" w:eastAsia="Times New Roman" w:hAnsiTheme="majorHAnsi" w:cstheme="majorHAnsi"/>
              <w:b/>
              <w:spacing w:val="-6"/>
              <w:sz w:val="22"/>
              <w:szCs w:val="22"/>
              <w:lang w:eastAsia="fr-FR"/>
            </w:rPr>
          </w:rPrChange>
        </w:rPr>
        <w:pPrChange w:id="889" w:author="Kevin LACHAUD (CHUB)" w:date="2024-10-24T14:39:00Z">
          <w:pPr>
            <w:pStyle w:val="Paragraphedeliste"/>
            <w:numPr>
              <w:numId w:val="4"/>
            </w:numPr>
            <w:ind w:right="1" w:hanging="360"/>
            <w:outlineLvl w:val="0"/>
          </w:pPr>
        </w:pPrChange>
      </w:pPr>
      <w:bookmarkStart w:id="890" w:name="_Toc180673713"/>
      <w:bookmarkStart w:id="891" w:name="_Toc180674360"/>
      <w:r>
        <w:rPr>
          <w:rFonts w:ascii="Calibri" w:eastAsia="Trebuchet MS" w:hAnsi="Calibri" w:cs="Calibri"/>
          <w:bCs/>
          <w:iCs/>
          <w:noProof w:val="0"/>
          <w:color w:val="0070C0"/>
          <w:spacing w:val="0"/>
          <w:sz w:val="26"/>
          <w:szCs w:val="26"/>
          <w:u w:val="single"/>
          <w:lang w:val="fr-FR" w:eastAsia="en-US"/>
          <w:rPrChange w:id="892" w:author="Kevin LACHAUD (CHUB)" w:date="2024-10-24T14:39:00Z">
            <w:rPr>
              <w:rFonts w:asciiTheme="majorHAnsi" w:eastAsia="Times New Roman" w:hAnsiTheme="majorHAnsi" w:cstheme="majorHAnsi"/>
              <w:b/>
              <w:spacing w:val="-6"/>
              <w:sz w:val="22"/>
              <w:szCs w:val="22"/>
              <w:lang w:eastAsia="fr-FR"/>
            </w:rPr>
          </w:rPrChange>
        </w:rPr>
        <w:t>Assurance Tous Risques Chantier</w:t>
      </w:r>
      <w:bookmarkEnd w:id="890"/>
      <w:bookmarkEnd w:id="891"/>
    </w:p>
    <w:p>
      <w:pPr>
        <w:spacing w:line="240" w:lineRule="auto"/>
        <w:jc w:val="both"/>
        <w:rPr>
          <w:rFonts w:asciiTheme="majorHAnsi" w:eastAsia="Times New Roman" w:hAnsiTheme="majorHAnsi" w:cstheme="majorHAnsi"/>
          <w:spacing w:val="-6"/>
          <w:sz w:val="22"/>
          <w:szCs w:val="22"/>
          <w:lang w:eastAsia="fr-FR"/>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642"/>
        <w:gridCol w:w="1275"/>
        <w:gridCol w:w="1273"/>
        <w:gridCol w:w="1273"/>
      </w:tblGrid>
      <w:tr>
        <w:trPr>
          <w:trHeight w:val="450"/>
        </w:trPr>
        <w:tc>
          <w:tcPr>
            <w:tcW w:w="1889"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NATURE DES GARANTIES</w:t>
            </w:r>
          </w:p>
        </w:tc>
        <w:tc>
          <w:tcPr>
            <w:tcW w:w="935"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TAUX HT (*)</w:t>
            </w:r>
          </w:p>
        </w:tc>
        <w:tc>
          <w:tcPr>
            <w:tcW w:w="726"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TAUX TTC (*)</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HT</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TTC</w:t>
            </w:r>
          </w:p>
        </w:tc>
      </w:tr>
      <w:tr>
        <w:trPr>
          <w:trHeight w:val="548"/>
        </w:trPr>
        <w:tc>
          <w:tcPr>
            <w:tcW w:w="1889" w:type="pct"/>
            <w:vAlign w:val="center"/>
          </w:tcPr>
          <w:p>
            <w:pPr>
              <w:jc w:val="both"/>
              <w:rPr>
                <w:rFonts w:asciiTheme="majorHAnsi" w:eastAsia="Times New Roman" w:hAnsiTheme="majorHAnsi" w:cstheme="majorHAnsi"/>
                <w:b/>
                <w:bCs/>
                <w:color w:val="215868"/>
                <w:kern w:val="32"/>
                <w:sz w:val="22"/>
                <w:szCs w:val="22"/>
                <w:lang w:eastAsia="fr-FR"/>
              </w:rPr>
            </w:pPr>
            <w:r>
              <w:rPr>
                <w:rFonts w:asciiTheme="majorHAnsi" w:eastAsia="Times New Roman" w:hAnsiTheme="majorHAnsi" w:cstheme="majorHAnsi"/>
                <w:spacing w:val="-6"/>
                <w:sz w:val="22"/>
                <w:szCs w:val="22"/>
                <w:lang w:eastAsia="fr-FR"/>
              </w:rPr>
              <w:t>Tous risques chantier</w:t>
            </w:r>
          </w:p>
        </w:tc>
        <w:tc>
          <w:tcPr>
            <w:tcW w:w="935"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6"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r>
      <w:tr>
        <w:trPr>
          <w:trHeight w:val="548"/>
        </w:trPr>
        <w:tc>
          <w:tcPr>
            <w:tcW w:w="1889" w:type="pct"/>
            <w:vAlign w:val="center"/>
          </w:tcPr>
          <w:p>
            <w:pPr>
              <w:jc w:val="both"/>
              <w:rPr>
                <w:rFonts w:asciiTheme="majorHAnsi" w:eastAsia="Times New Roman" w:hAnsiTheme="majorHAnsi" w:cstheme="majorHAnsi"/>
                <w:spacing w:val="-6"/>
                <w:sz w:val="22"/>
                <w:szCs w:val="22"/>
                <w:lang w:eastAsia="fr-FR"/>
              </w:rPr>
            </w:pPr>
            <w:r>
              <w:rPr>
                <w:rFonts w:asciiTheme="majorHAnsi" w:eastAsia="Times New Roman" w:hAnsiTheme="majorHAnsi" w:cstheme="majorHAnsi"/>
                <w:spacing w:val="-6"/>
                <w:sz w:val="22"/>
                <w:szCs w:val="22"/>
                <w:lang w:eastAsia="fr-FR"/>
              </w:rPr>
              <w:t>Dommages aux existants</w:t>
            </w:r>
          </w:p>
        </w:tc>
        <w:tc>
          <w:tcPr>
            <w:tcW w:w="935"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6"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r>
    </w:tbl>
    <w:p>
      <w:pPr>
        <w:rPr>
          <w:lang w:eastAsia="fr-FR"/>
        </w:rPr>
        <w:pPrChange w:id="893" w:author="Kevin LACHAUD (CHUB)" w:date="2024-10-24T14:46:00Z">
          <w:pPr>
            <w:ind w:right="1"/>
            <w:outlineLvl w:val="0"/>
          </w:pPr>
        </w:pPrChange>
      </w:pPr>
    </w:p>
    <w:p>
      <w:pPr>
        <w:rPr>
          <w:spacing w:val="-6"/>
          <w:lang w:eastAsia="fr-FR"/>
        </w:rPr>
        <w:pPrChange w:id="894" w:author="Kevin LACHAUD (CHUB)" w:date="2024-10-24T14:46:00Z">
          <w:pPr>
            <w:ind w:right="1"/>
            <w:outlineLvl w:val="0"/>
          </w:pPr>
        </w:pPrChange>
      </w:pPr>
      <w:r>
        <w:rPr>
          <w:spacing w:val="-6"/>
          <w:lang w:eastAsia="fr-FR"/>
        </w:rPr>
        <w:t>Prorogation des garanties :</w:t>
      </w:r>
    </w:p>
    <w:p>
      <w:pPr>
        <w:rPr>
          <w:lang w:eastAsia="fr-FR"/>
        </w:rPr>
        <w:pPrChange w:id="895" w:author="Kevin LACHAUD (CHUB)" w:date="2024-10-24T14:46:00Z">
          <w:pPr>
            <w:ind w:right="1"/>
            <w:outlineLvl w:val="0"/>
          </w:pPr>
        </w:pPrChange>
      </w:pPr>
    </w:p>
    <w:tbl>
      <w:tblPr>
        <w:tblStyle w:val="Grilledutableau"/>
        <w:tblW w:w="0" w:type="auto"/>
        <w:tblLook w:val="04A0" w:firstRow="1" w:lastRow="0" w:firstColumn="1" w:lastColumn="0" w:noHBand="0" w:noVBand="1"/>
      </w:tblPr>
      <w:tblGrid>
        <w:gridCol w:w="4530"/>
        <w:gridCol w:w="4530"/>
      </w:tblGrid>
      <w:tr>
        <w:tc>
          <w:tcPr>
            <w:tcW w:w="4530" w:type="dxa"/>
            <w:vAlign w:val="center"/>
          </w:tcPr>
          <w:p>
            <w:pPr>
              <w:rPr>
                <w:lang w:eastAsia="fr-FR"/>
              </w:rPr>
              <w:pPrChange w:id="896" w:author="Kevin LACHAUD (CHUB)" w:date="2024-10-24T14:56:00Z">
                <w:pPr>
                  <w:ind w:right="1"/>
                  <w:outlineLvl w:val="0"/>
                </w:pPr>
              </w:pPrChange>
            </w:pPr>
            <w:bookmarkStart w:id="897" w:name="_Toc180673714"/>
            <w:r>
              <w:rPr>
                <w:lang w:eastAsia="fr-FR"/>
              </w:rPr>
              <w:t>Délai maximum de prorogation automatique sans surprime</w:t>
            </w:r>
            <w:bookmarkEnd w:id="897"/>
          </w:p>
        </w:tc>
        <w:tc>
          <w:tcPr>
            <w:tcW w:w="4530" w:type="dxa"/>
            <w:vAlign w:val="center"/>
          </w:tcPr>
          <w:p>
            <w:pPr>
              <w:rPr>
                <w:b/>
                <w:bCs/>
                <w:lang w:eastAsia="fr-FR"/>
              </w:rPr>
              <w:pPrChange w:id="898" w:author="Kevin LACHAUD (CHUB)" w:date="2024-10-24T14:56:00Z">
                <w:pPr>
                  <w:ind w:right="1"/>
                  <w:outlineLvl w:val="0"/>
                </w:pPr>
              </w:pPrChange>
            </w:pPr>
            <w:r>
              <w:rPr>
                <w:lang w:eastAsia="fr-FR"/>
              </w:rPr>
              <w:t xml:space="preserve"> </w:t>
            </w:r>
            <w:bookmarkStart w:id="899" w:name="_Toc180673715"/>
            <w:r>
              <w:rPr>
                <w:b/>
                <w:bCs/>
                <w:lang w:eastAsia="fr-FR"/>
              </w:rPr>
              <w:t>3 mois</w:t>
            </w:r>
            <w:bookmarkEnd w:id="899"/>
          </w:p>
        </w:tc>
      </w:tr>
      <w:tr>
        <w:tc>
          <w:tcPr>
            <w:tcW w:w="4530" w:type="dxa"/>
            <w:vAlign w:val="center"/>
          </w:tcPr>
          <w:p>
            <w:pPr>
              <w:rPr>
                <w:lang w:eastAsia="fr-FR"/>
              </w:rPr>
              <w:pPrChange w:id="900" w:author="Kevin LACHAUD (CHUB)" w:date="2024-10-24T14:56:00Z">
                <w:pPr>
                  <w:ind w:right="1"/>
                  <w:outlineLvl w:val="0"/>
                </w:pPr>
              </w:pPrChange>
            </w:pPr>
            <w:bookmarkStart w:id="901" w:name="_Toc180673716"/>
            <w:r>
              <w:rPr>
                <w:lang w:eastAsia="fr-FR"/>
              </w:rPr>
              <w:t>Modalités financières liées à la prorogation au-delà du délai de prorogation automatique</w:t>
            </w:r>
            <w:bookmarkEnd w:id="901"/>
            <w:r>
              <w:rPr>
                <w:lang w:eastAsia="fr-FR"/>
              </w:rPr>
              <w:t xml:space="preserve"> </w:t>
            </w:r>
          </w:p>
        </w:tc>
        <w:tc>
          <w:tcPr>
            <w:tcW w:w="4530" w:type="dxa"/>
            <w:vAlign w:val="center"/>
          </w:tcPr>
          <w:p>
            <w:pPr>
              <w:rPr>
                <w:lang w:eastAsia="fr-FR"/>
              </w:rPr>
              <w:pPrChange w:id="902" w:author="Kevin LACHAUD (CHUB)" w:date="2024-10-24T14:56:00Z">
                <w:pPr>
                  <w:ind w:right="1"/>
                  <w:outlineLvl w:val="0"/>
                </w:pPr>
              </w:pPrChange>
            </w:pPr>
          </w:p>
        </w:tc>
      </w:tr>
    </w:tbl>
    <w:p>
      <w:pPr>
        <w:spacing w:after="240" w:line="240" w:lineRule="auto"/>
        <w:jc w:val="both"/>
        <w:rPr>
          <w:rFonts w:asciiTheme="majorHAnsi" w:eastAsia="Times New Roman" w:hAnsiTheme="majorHAnsi" w:cstheme="majorHAnsi"/>
          <w:spacing w:val="-6"/>
          <w:sz w:val="18"/>
          <w:szCs w:val="18"/>
          <w:lang w:eastAsia="fr-FR"/>
        </w:rPr>
      </w:pPr>
      <w:r>
        <w:rPr>
          <w:rFonts w:asciiTheme="majorHAnsi" w:eastAsia="Times New Roman" w:hAnsiTheme="majorHAnsi" w:cstheme="majorHAnsi"/>
          <w:spacing w:val="-6"/>
          <w:sz w:val="18"/>
          <w:szCs w:val="18"/>
          <w:lang w:eastAsia="fr-FR"/>
        </w:rPr>
        <w:t> </w:t>
      </w:r>
    </w:p>
    <w:p>
      <w:pPr>
        <w:rPr>
          <w:del w:id="903" w:author="Kevin LACHAUD (CHUB)" w:date="2024-10-24T14:40:00Z"/>
          <w:lang w:eastAsia="fr-FR"/>
        </w:rPr>
        <w:pPrChange w:id="904" w:author="Kevin LACHAUD (CHUB)" w:date="2024-10-24T14:48:00Z">
          <w:pPr>
            <w:spacing w:line="240" w:lineRule="auto"/>
          </w:pPr>
        </w:pPrChange>
      </w:pPr>
      <w:del w:id="905" w:author="Kevin LACHAUD (CHUB)" w:date="2024-10-24T14:40:00Z">
        <w:r>
          <w:rPr>
            <w:lang w:eastAsia="fr-FR"/>
          </w:rPr>
          <w:delText>(*) du montant des travaux TTC honoraires techniques inclus</w:delText>
        </w:r>
      </w:del>
    </w:p>
    <w:p>
      <w:pPr>
        <w:rPr>
          <w:ins w:id="906" w:author="Kevin LACHAUD (CHUB)" w:date="2024-10-24T14:40:00Z"/>
          <w:lang w:eastAsia="fr-FR"/>
        </w:rPr>
        <w:pPrChange w:id="907" w:author="Kevin LACHAUD (CHUB)" w:date="2024-10-24T14:48:00Z">
          <w:pPr>
            <w:spacing w:line="240" w:lineRule="auto"/>
            <w:ind w:right="1"/>
            <w:outlineLvl w:val="0"/>
          </w:pPr>
        </w:pPrChange>
      </w:pPr>
    </w:p>
    <w:p>
      <w:pPr>
        <w:spacing w:line="240" w:lineRule="auto"/>
        <w:rPr>
          <w:rFonts w:asciiTheme="majorHAnsi" w:eastAsia="Times New Roman" w:hAnsiTheme="majorHAnsi" w:cstheme="majorHAnsi"/>
          <w:b/>
          <w:color w:val="auto"/>
          <w:spacing w:val="-6"/>
          <w:sz w:val="22"/>
          <w:szCs w:val="22"/>
          <w:u w:val="single"/>
          <w:lang w:eastAsia="fr-FR"/>
        </w:rPr>
      </w:pPr>
    </w:p>
    <w:p>
      <w:pPr>
        <w:spacing w:line="240" w:lineRule="auto"/>
        <w:rPr>
          <w:del w:id="908"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rPr>
          <w:ins w:id="909" w:author="Kevin LACHAUD (CHUB)" w:date="2024-10-24T14:56:00Z"/>
          <w:rFonts w:asciiTheme="majorHAnsi" w:eastAsia="Times New Roman" w:hAnsiTheme="majorHAnsi" w:cstheme="majorHAnsi"/>
          <w:b/>
          <w:color w:val="auto"/>
          <w:spacing w:val="-6"/>
          <w:sz w:val="22"/>
          <w:szCs w:val="22"/>
          <w:u w:val="single"/>
          <w:lang w:eastAsia="fr-FR"/>
        </w:rPr>
      </w:pPr>
    </w:p>
    <w:p>
      <w:pPr>
        <w:spacing w:line="240" w:lineRule="auto"/>
        <w:rPr>
          <w:ins w:id="910" w:author="Kevin LACHAUD (CHUB)" w:date="2024-10-24T14:46:00Z"/>
          <w:rFonts w:asciiTheme="majorHAnsi" w:eastAsia="Times New Roman" w:hAnsiTheme="majorHAnsi" w:cstheme="majorHAnsi"/>
          <w:b/>
          <w:color w:val="auto"/>
          <w:spacing w:val="-6"/>
          <w:sz w:val="22"/>
          <w:szCs w:val="22"/>
          <w:u w:val="single"/>
          <w:lang w:eastAsia="fr-FR"/>
        </w:rPr>
      </w:pPr>
    </w:p>
    <w:p>
      <w:pPr>
        <w:spacing w:line="240" w:lineRule="auto"/>
        <w:rPr>
          <w:del w:id="911"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rPr>
          <w:del w:id="912"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rPr>
          <w:del w:id="913"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rPr>
          <w:rFonts w:asciiTheme="majorHAnsi" w:eastAsia="Times New Roman" w:hAnsiTheme="majorHAnsi" w:cstheme="majorHAnsi"/>
          <w:b/>
          <w:color w:val="auto"/>
          <w:spacing w:val="-6"/>
          <w:sz w:val="22"/>
          <w:szCs w:val="22"/>
          <w:u w:val="single"/>
          <w:lang w:eastAsia="fr-FR"/>
        </w:rPr>
      </w:pPr>
    </w:p>
    <w:p>
      <w:pPr>
        <w:pStyle w:val="Titre2"/>
        <w:keepNext/>
        <w:numPr>
          <w:ilvl w:val="0"/>
          <w:numId w:val="4"/>
        </w:numPr>
        <w:spacing w:before="0" w:after="0"/>
        <w:ind w:left="670" w:hanging="390"/>
        <w:rPr>
          <w:rFonts w:ascii="Calibri" w:eastAsia="Trebuchet MS" w:hAnsi="Calibri" w:cs="Calibri"/>
          <w:bCs/>
          <w:iCs/>
          <w:noProof w:val="0"/>
          <w:color w:val="0070C0"/>
          <w:spacing w:val="0"/>
          <w:sz w:val="26"/>
          <w:szCs w:val="26"/>
          <w:u w:val="single"/>
          <w:lang w:val="fr-FR" w:eastAsia="en-US"/>
          <w:rPrChange w:id="914" w:author="Kevin LACHAUD (CHUB)" w:date="2024-10-24T14:40:00Z">
            <w:rPr>
              <w:rFonts w:asciiTheme="majorHAnsi" w:eastAsia="Times New Roman" w:hAnsiTheme="majorHAnsi" w:cstheme="majorHAnsi"/>
              <w:b/>
              <w:color w:val="auto"/>
              <w:spacing w:val="-6"/>
              <w:sz w:val="22"/>
              <w:szCs w:val="22"/>
              <w:u w:val="single"/>
              <w:lang w:eastAsia="fr-FR"/>
            </w:rPr>
          </w:rPrChange>
        </w:rPr>
        <w:pPrChange w:id="915" w:author="Kevin LACHAUD (CHUB)" w:date="2024-10-24T14:40:00Z">
          <w:pPr>
            <w:pStyle w:val="Paragraphedeliste"/>
            <w:numPr>
              <w:numId w:val="4"/>
            </w:numPr>
            <w:spacing w:line="240" w:lineRule="auto"/>
            <w:ind w:hanging="360"/>
          </w:pPr>
        </w:pPrChange>
      </w:pPr>
      <w:bookmarkStart w:id="916" w:name="_Toc180673717"/>
      <w:bookmarkStart w:id="917" w:name="_Toc180674361"/>
      <w:r>
        <w:rPr>
          <w:rFonts w:ascii="Calibri" w:eastAsia="Trebuchet MS" w:hAnsi="Calibri" w:cs="Calibri"/>
          <w:bCs/>
          <w:iCs/>
          <w:noProof w:val="0"/>
          <w:color w:val="0070C0"/>
          <w:spacing w:val="0"/>
          <w:sz w:val="26"/>
          <w:szCs w:val="26"/>
          <w:u w:val="single"/>
          <w:lang w:val="fr-FR" w:eastAsia="en-US"/>
          <w:rPrChange w:id="918" w:author="Kevin LACHAUD (CHUB)" w:date="2024-10-24T14:40:00Z">
            <w:rPr>
              <w:rFonts w:asciiTheme="majorHAnsi" w:eastAsia="Times New Roman" w:hAnsiTheme="majorHAnsi" w:cstheme="majorHAnsi"/>
              <w:b/>
              <w:color w:val="auto"/>
              <w:spacing w:val="-6"/>
              <w:sz w:val="22"/>
              <w:szCs w:val="22"/>
              <w:u w:val="single"/>
              <w:lang w:eastAsia="fr-FR"/>
            </w:rPr>
          </w:rPrChange>
        </w:rPr>
        <w:lastRenderedPageBreak/>
        <w:t>Assurance RC Maître d’ouvrage</w:t>
      </w:r>
      <w:bookmarkEnd w:id="916"/>
      <w:bookmarkEnd w:id="917"/>
    </w:p>
    <w:p>
      <w:pPr>
        <w:spacing w:line="240" w:lineRule="auto"/>
        <w:rPr>
          <w:rFonts w:asciiTheme="majorHAnsi" w:eastAsia="Times New Roman" w:hAnsiTheme="majorHAnsi" w:cstheme="majorHAnsi"/>
          <w:b/>
          <w:color w:val="auto"/>
          <w:spacing w:val="-6"/>
          <w:sz w:val="22"/>
          <w:szCs w:val="22"/>
          <w:u w:val="single"/>
          <w:lang w:eastAsia="fr-FR"/>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642"/>
        <w:gridCol w:w="1275"/>
        <w:gridCol w:w="1273"/>
        <w:gridCol w:w="1273"/>
      </w:tblGrid>
      <w:tr>
        <w:trPr>
          <w:trHeight w:val="450"/>
        </w:trPr>
        <w:tc>
          <w:tcPr>
            <w:tcW w:w="1889"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NATURE DES GARANTIES</w:t>
            </w:r>
          </w:p>
        </w:tc>
        <w:tc>
          <w:tcPr>
            <w:tcW w:w="935"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 xml:space="preserve">TAUX </w:t>
            </w:r>
            <w:del w:id="919" w:author="Kevin LACHAUD (CHUB)" w:date="2024-10-24T14:53:00Z">
              <w:r>
                <w:rPr>
                  <w:rFonts w:asciiTheme="majorHAnsi" w:eastAsia="Times New Roman" w:hAnsiTheme="majorHAnsi" w:cstheme="majorHAnsi"/>
                  <w:b/>
                  <w:spacing w:val="-6"/>
                  <w:sz w:val="22"/>
                  <w:szCs w:val="22"/>
                  <w:lang w:eastAsia="fr-FR"/>
                </w:rPr>
                <w:delText>HT(</w:delText>
              </w:r>
            </w:del>
            <w:ins w:id="920" w:author="Kevin LACHAUD (CHUB)" w:date="2024-10-24T14:53:00Z">
              <w:r>
                <w:rPr>
                  <w:rFonts w:asciiTheme="majorHAnsi" w:eastAsia="Times New Roman" w:hAnsiTheme="majorHAnsi" w:cstheme="majorHAnsi"/>
                  <w:b/>
                  <w:spacing w:val="-6"/>
                  <w:sz w:val="22"/>
                  <w:szCs w:val="22"/>
                  <w:lang w:eastAsia="fr-FR"/>
                </w:rPr>
                <w:t>HT (</w:t>
              </w:r>
            </w:ins>
            <w:r>
              <w:rPr>
                <w:rFonts w:asciiTheme="majorHAnsi" w:eastAsia="Times New Roman" w:hAnsiTheme="majorHAnsi" w:cstheme="majorHAnsi"/>
                <w:b/>
                <w:spacing w:val="-6"/>
                <w:sz w:val="22"/>
                <w:szCs w:val="22"/>
                <w:lang w:eastAsia="fr-FR"/>
              </w:rPr>
              <w:t>*)</w:t>
            </w:r>
          </w:p>
        </w:tc>
        <w:tc>
          <w:tcPr>
            <w:tcW w:w="726"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 xml:space="preserve">TAUX </w:t>
            </w:r>
            <w:del w:id="921" w:author="Kevin LACHAUD (CHUB)" w:date="2024-10-24T14:53:00Z">
              <w:r>
                <w:rPr>
                  <w:rFonts w:asciiTheme="majorHAnsi" w:eastAsia="Times New Roman" w:hAnsiTheme="majorHAnsi" w:cstheme="majorHAnsi"/>
                  <w:b/>
                  <w:spacing w:val="-6"/>
                  <w:sz w:val="22"/>
                  <w:szCs w:val="22"/>
                  <w:lang w:eastAsia="fr-FR"/>
                </w:rPr>
                <w:delText>TTC(</w:delText>
              </w:r>
            </w:del>
            <w:ins w:id="922" w:author="Kevin LACHAUD (CHUB)" w:date="2024-10-24T14:53:00Z">
              <w:r>
                <w:rPr>
                  <w:rFonts w:asciiTheme="majorHAnsi" w:eastAsia="Times New Roman" w:hAnsiTheme="majorHAnsi" w:cstheme="majorHAnsi"/>
                  <w:b/>
                  <w:spacing w:val="-6"/>
                  <w:sz w:val="22"/>
                  <w:szCs w:val="22"/>
                  <w:lang w:eastAsia="fr-FR"/>
                </w:rPr>
                <w:t>TTC (</w:t>
              </w:r>
            </w:ins>
            <w:r>
              <w:rPr>
                <w:rFonts w:asciiTheme="majorHAnsi" w:eastAsia="Times New Roman" w:hAnsiTheme="majorHAnsi" w:cstheme="majorHAnsi"/>
                <w:b/>
                <w:spacing w:val="-6"/>
                <w:sz w:val="22"/>
                <w:szCs w:val="22"/>
                <w:lang w:eastAsia="fr-FR"/>
              </w:rPr>
              <w:t>*)</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HT</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TTC</w:t>
            </w:r>
          </w:p>
        </w:tc>
      </w:tr>
      <w:tr>
        <w:trPr>
          <w:trHeight w:val="548"/>
        </w:trPr>
        <w:tc>
          <w:tcPr>
            <w:tcW w:w="1889" w:type="pct"/>
            <w:vAlign w:val="center"/>
          </w:tcPr>
          <w:p>
            <w:pPr>
              <w:jc w:val="both"/>
              <w:rPr>
                <w:rFonts w:asciiTheme="majorHAnsi" w:eastAsia="Times New Roman" w:hAnsiTheme="majorHAnsi" w:cstheme="majorHAnsi"/>
                <w:b/>
                <w:bCs/>
                <w:color w:val="215868"/>
                <w:kern w:val="32"/>
                <w:sz w:val="22"/>
                <w:szCs w:val="22"/>
                <w:lang w:eastAsia="fr-FR"/>
              </w:rPr>
            </w:pPr>
            <w:r>
              <w:rPr>
                <w:rFonts w:asciiTheme="majorHAnsi" w:eastAsia="Times New Roman" w:hAnsiTheme="majorHAnsi" w:cstheme="majorHAnsi"/>
                <w:spacing w:val="-6"/>
                <w:sz w:val="22"/>
                <w:szCs w:val="22"/>
                <w:lang w:eastAsia="fr-FR"/>
              </w:rPr>
              <w:t xml:space="preserve">RC Maître d’ouvrage </w:t>
            </w:r>
          </w:p>
        </w:tc>
        <w:tc>
          <w:tcPr>
            <w:tcW w:w="935"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6"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r>
    </w:tbl>
    <w:p>
      <w:pPr>
        <w:spacing w:line="240" w:lineRule="auto"/>
        <w:rPr>
          <w:del w:id="923"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rPr>
          <w:del w:id="924"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ind w:right="1"/>
        <w:outlineLvl w:val="0"/>
        <w:rPr>
          <w:del w:id="925" w:author="Kevin LACHAUD (CHUB)" w:date="2024-10-24T14:40:00Z"/>
          <w:rFonts w:eastAsia="Times New Roman"/>
          <w:color w:val="auto"/>
          <w:spacing w:val="-6"/>
          <w:sz w:val="16"/>
          <w:szCs w:val="16"/>
          <w:lang w:eastAsia="fr-FR"/>
        </w:rPr>
      </w:pPr>
      <w:del w:id="926" w:author="Kevin LACHAUD (CHUB)" w:date="2024-10-24T14:40:00Z">
        <w:r>
          <w:rPr>
            <w:rFonts w:eastAsia="Times New Roman"/>
            <w:color w:val="auto"/>
            <w:spacing w:val="-6"/>
            <w:sz w:val="16"/>
            <w:szCs w:val="16"/>
            <w:lang w:eastAsia="fr-FR"/>
          </w:rPr>
          <w:delText>(*) du montant des travaux TTC honoraires techniques inclus</w:delText>
        </w:r>
      </w:del>
    </w:p>
    <w:p>
      <w:pPr>
        <w:spacing w:line="240" w:lineRule="auto"/>
        <w:rPr>
          <w:del w:id="927"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ind w:right="1"/>
        <w:outlineLvl w:val="0"/>
        <w:rPr>
          <w:del w:id="928" w:author="Kevin LACHAUD (CHUB)" w:date="2024-10-24T14:40:00Z"/>
          <w:rFonts w:asciiTheme="majorHAnsi" w:eastAsia="Times New Roman" w:hAnsiTheme="majorHAnsi" w:cstheme="majorHAnsi"/>
          <w:b/>
          <w:color w:val="auto"/>
          <w:spacing w:val="-6"/>
          <w:sz w:val="22"/>
          <w:szCs w:val="22"/>
          <w:u w:val="single"/>
          <w:lang w:eastAsia="fr-FR"/>
        </w:rPr>
        <w:pPrChange w:id="929" w:author="Kevin LACHAUD (CHUB)" w:date="2024-10-24T14:40:00Z">
          <w:pPr>
            <w:spacing w:line="240" w:lineRule="auto"/>
          </w:pPr>
        </w:pPrChange>
      </w:pPr>
    </w:p>
    <w:p>
      <w:pPr>
        <w:spacing w:line="240" w:lineRule="auto"/>
        <w:rPr>
          <w:rFonts w:asciiTheme="majorHAnsi" w:eastAsia="Times New Roman" w:hAnsiTheme="majorHAnsi" w:cstheme="majorHAnsi"/>
          <w:b/>
          <w:color w:val="auto"/>
          <w:spacing w:val="-6"/>
          <w:sz w:val="22"/>
          <w:szCs w:val="22"/>
          <w:u w:val="single"/>
          <w:lang w:eastAsia="fr-FR"/>
        </w:rPr>
      </w:pPr>
    </w:p>
    <w:p>
      <w:pPr>
        <w:pStyle w:val="Titre2"/>
        <w:keepNext/>
        <w:numPr>
          <w:ilvl w:val="0"/>
          <w:numId w:val="4"/>
        </w:numPr>
        <w:spacing w:before="0" w:after="0"/>
        <w:ind w:left="670" w:hanging="390"/>
        <w:rPr>
          <w:rFonts w:ascii="Calibri" w:eastAsia="Trebuchet MS" w:hAnsi="Calibri" w:cs="Calibri"/>
          <w:bCs/>
          <w:iCs/>
          <w:noProof w:val="0"/>
          <w:color w:val="0070C0"/>
          <w:spacing w:val="0"/>
          <w:sz w:val="26"/>
          <w:szCs w:val="26"/>
          <w:u w:val="single"/>
          <w:lang w:val="fr-FR" w:eastAsia="en-US"/>
          <w:rPrChange w:id="930" w:author="Kevin LACHAUD (CHUB)" w:date="2024-10-24T14:40:00Z">
            <w:rPr>
              <w:rFonts w:asciiTheme="majorHAnsi" w:eastAsia="Times New Roman" w:hAnsiTheme="majorHAnsi" w:cstheme="majorHAnsi"/>
              <w:b/>
              <w:color w:val="auto"/>
              <w:spacing w:val="-6"/>
              <w:sz w:val="22"/>
              <w:szCs w:val="22"/>
              <w:u w:val="single"/>
              <w:lang w:eastAsia="fr-FR"/>
            </w:rPr>
          </w:rPrChange>
        </w:rPr>
        <w:pPrChange w:id="931" w:author="Kevin LACHAUD (CHUB)" w:date="2024-10-24T14:40:00Z">
          <w:pPr>
            <w:pStyle w:val="Paragraphedeliste"/>
            <w:numPr>
              <w:numId w:val="4"/>
            </w:numPr>
            <w:spacing w:line="240" w:lineRule="auto"/>
            <w:ind w:hanging="360"/>
          </w:pPr>
        </w:pPrChange>
      </w:pPr>
      <w:bookmarkStart w:id="932" w:name="_Toc180673718"/>
      <w:bookmarkStart w:id="933" w:name="_Toc180674362"/>
      <w:r>
        <w:rPr>
          <w:rFonts w:ascii="Calibri" w:eastAsia="Trebuchet MS" w:hAnsi="Calibri" w:cs="Calibri"/>
          <w:bCs/>
          <w:iCs/>
          <w:noProof w:val="0"/>
          <w:color w:val="0070C0"/>
          <w:spacing w:val="0"/>
          <w:sz w:val="26"/>
          <w:szCs w:val="26"/>
          <w:u w:val="single"/>
          <w:lang w:val="fr-FR" w:eastAsia="en-US"/>
          <w:rPrChange w:id="934" w:author="Kevin LACHAUD (CHUB)" w:date="2024-10-24T14:40:00Z">
            <w:rPr>
              <w:rFonts w:asciiTheme="majorHAnsi" w:eastAsia="Times New Roman" w:hAnsiTheme="majorHAnsi" w:cstheme="majorHAnsi"/>
              <w:b/>
              <w:color w:val="auto"/>
              <w:spacing w:val="-6"/>
              <w:sz w:val="22"/>
              <w:szCs w:val="22"/>
              <w:u w:val="single"/>
              <w:lang w:eastAsia="fr-FR"/>
            </w:rPr>
          </w:rPrChange>
        </w:rPr>
        <w:t xml:space="preserve">Contrat Collectif de Responsabilité Décennale </w:t>
      </w:r>
      <w:del w:id="935" w:author="Kevin LACHAUD (CHUB)" w:date="2024-10-24T14:40:00Z">
        <w:r>
          <w:rPr>
            <w:rFonts w:ascii="Calibri" w:eastAsia="Trebuchet MS" w:hAnsi="Calibri" w:cs="Calibri"/>
            <w:bCs/>
            <w:iCs/>
            <w:noProof w:val="0"/>
            <w:color w:val="0070C0"/>
            <w:spacing w:val="0"/>
            <w:sz w:val="26"/>
            <w:szCs w:val="26"/>
            <w:u w:val="single"/>
            <w:lang w:val="fr-FR" w:eastAsia="en-US"/>
            <w:rPrChange w:id="936" w:author="Kevin LACHAUD (CHUB)" w:date="2024-10-24T14:40:00Z">
              <w:rPr>
                <w:rFonts w:asciiTheme="majorHAnsi" w:eastAsia="Times New Roman" w:hAnsiTheme="majorHAnsi" w:cstheme="majorHAnsi"/>
                <w:b/>
                <w:color w:val="auto"/>
                <w:spacing w:val="-6"/>
                <w:sz w:val="22"/>
                <w:szCs w:val="22"/>
                <w:u w:val="single"/>
                <w:lang w:eastAsia="fr-FR"/>
              </w:rPr>
            </w:rPrChange>
          </w:rPr>
          <w:delText>( CCRD</w:delText>
        </w:r>
      </w:del>
      <w:ins w:id="937" w:author="Kevin LACHAUD (CHUB)" w:date="2024-10-24T14:40:00Z">
        <w:r>
          <w:rPr>
            <w:rFonts w:ascii="Calibri" w:eastAsia="Trebuchet MS" w:hAnsi="Calibri" w:cs="Calibri"/>
            <w:bCs/>
            <w:iCs/>
            <w:noProof w:val="0"/>
            <w:color w:val="0070C0"/>
            <w:spacing w:val="0"/>
            <w:sz w:val="26"/>
            <w:szCs w:val="26"/>
            <w:u w:val="single"/>
            <w:lang w:val="fr-FR" w:eastAsia="en-US"/>
            <w:rPrChange w:id="938" w:author="Kevin LACHAUD (CHUB)" w:date="2024-10-24T14:40:00Z">
              <w:rPr>
                <w:rFonts w:ascii="Calibri" w:eastAsia="Trebuchet MS" w:hAnsi="Calibri" w:cs="Calibri"/>
                <w:bCs/>
                <w:iCs/>
                <w:color w:val="0070C0"/>
                <w:sz w:val="26"/>
                <w:szCs w:val="26"/>
                <w:u w:val="single"/>
              </w:rPr>
            </w:rPrChange>
          </w:rPr>
          <w:t>(</w:t>
        </w:r>
      </w:ins>
      <w:del w:id="939" w:author="Kevin LACHAUD (CHUB)" w:date="2024-10-24T14:40:00Z">
        <w:r>
          <w:rPr>
            <w:rFonts w:ascii="Calibri" w:eastAsia="Trebuchet MS" w:hAnsi="Calibri" w:cs="Calibri"/>
            <w:bCs/>
            <w:iCs/>
            <w:noProof w:val="0"/>
            <w:color w:val="0070C0"/>
            <w:spacing w:val="0"/>
            <w:sz w:val="26"/>
            <w:szCs w:val="26"/>
            <w:u w:val="single"/>
            <w:lang w:val="fr-FR" w:eastAsia="en-US"/>
            <w:rPrChange w:id="940" w:author="Kevin LACHAUD (CHUB)" w:date="2024-10-24T14:40:00Z">
              <w:rPr>
                <w:rFonts w:asciiTheme="majorHAnsi" w:eastAsia="Times New Roman" w:hAnsiTheme="majorHAnsi" w:cstheme="majorHAnsi"/>
                <w:b/>
                <w:color w:val="auto"/>
                <w:spacing w:val="-6"/>
                <w:sz w:val="22"/>
                <w:szCs w:val="22"/>
                <w:u w:val="single"/>
                <w:lang w:eastAsia="fr-FR"/>
              </w:rPr>
            </w:rPrChange>
          </w:rPr>
          <w:delText xml:space="preserve"> )</w:delText>
        </w:r>
      </w:del>
      <w:ins w:id="941" w:author="Kevin LACHAUD (CHUB)" w:date="2024-10-24T14:40:00Z">
        <w:r>
          <w:rPr>
            <w:rFonts w:ascii="Calibri" w:eastAsia="Trebuchet MS" w:hAnsi="Calibri" w:cs="Calibri"/>
            <w:bCs/>
            <w:iCs/>
            <w:noProof w:val="0"/>
            <w:color w:val="0070C0"/>
            <w:spacing w:val="0"/>
            <w:sz w:val="26"/>
            <w:szCs w:val="26"/>
            <w:u w:val="single"/>
            <w:lang w:val="fr-FR" w:eastAsia="en-US"/>
            <w:rPrChange w:id="942" w:author="Kevin LACHAUD (CHUB)" w:date="2024-10-24T14:40:00Z">
              <w:rPr>
                <w:rFonts w:ascii="Calibri" w:eastAsia="Trebuchet MS" w:hAnsi="Calibri" w:cs="Calibri"/>
                <w:bCs/>
                <w:iCs/>
                <w:color w:val="0070C0"/>
                <w:sz w:val="26"/>
                <w:szCs w:val="26"/>
                <w:u w:val="single"/>
              </w:rPr>
            </w:rPrChange>
          </w:rPr>
          <w:t>CCRD)</w:t>
        </w:r>
      </w:ins>
      <w:bookmarkEnd w:id="932"/>
      <w:bookmarkEnd w:id="933"/>
    </w:p>
    <w:p>
      <w:pPr>
        <w:spacing w:line="240" w:lineRule="auto"/>
        <w:rPr>
          <w:rFonts w:asciiTheme="majorHAnsi" w:eastAsia="Times New Roman" w:hAnsiTheme="majorHAnsi" w:cstheme="majorHAnsi"/>
          <w:b/>
          <w:color w:val="auto"/>
          <w:spacing w:val="-6"/>
          <w:sz w:val="22"/>
          <w:szCs w:val="22"/>
          <w:u w:val="single"/>
          <w:lang w:eastAsia="fr-FR"/>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642"/>
        <w:gridCol w:w="1275"/>
        <w:gridCol w:w="1273"/>
        <w:gridCol w:w="1273"/>
      </w:tblGrid>
      <w:tr>
        <w:trPr>
          <w:trHeight w:val="450"/>
        </w:trPr>
        <w:tc>
          <w:tcPr>
            <w:tcW w:w="1889"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NATURE DES GARANTIES</w:t>
            </w:r>
          </w:p>
        </w:tc>
        <w:tc>
          <w:tcPr>
            <w:tcW w:w="935"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 xml:space="preserve">TAUX </w:t>
            </w:r>
            <w:del w:id="943" w:author="Kevin LACHAUD (CHUB)" w:date="2024-10-24T14:53:00Z">
              <w:r>
                <w:rPr>
                  <w:rFonts w:asciiTheme="majorHAnsi" w:eastAsia="Times New Roman" w:hAnsiTheme="majorHAnsi" w:cstheme="majorHAnsi"/>
                  <w:b/>
                  <w:spacing w:val="-6"/>
                  <w:sz w:val="22"/>
                  <w:szCs w:val="22"/>
                  <w:lang w:eastAsia="fr-FR"/>
                </w:rPr>
                <w:delText>HT(</w:delText>
              </w:r>
            </w:del>
            <w:ins w:id="944" w:author="Kevin LACHAUD (CHUB)" w:date="2024-10-24T14:53:00Z">
              <w:r>
                <w:rPr>
                  <w:rFonts w:asciiTheme="majorHAnsi" w:eastAsia="Times New Roman" w:hAnsiTheme="majorHAnsi" w:cstheme="majorHAnsi"/>
                  <w:b/>
                  <w:spacing w:val="-6"/>
                  <w:sz w:val="22"/>
                  <w:szCs w:val="22"/>
                  <w:lang w:eastAsia="fr-FR"/>
                </w:rPr>
                <w:t>HT (</w:t>
              </w:r>
            </w:ins>
            <w:r>
              <w:rPr>
                <w:rFonts w:asciiTheme="majorHAnsi" w:eastAsia="Times New Roman" w:hAnsiTheme="majorHAnsi" w:cstheme="majorHAnsi"/>
                <w:b/>
                <w:spacing w:val="-6"/>
                <w:sz w:val="22"/>
                <w:szCs w:val="22"/>
                <w:lang w:eastAsia="fr-FR"/>
              </w:rPr>
              <w:t>*)</w:t>
            </w:r>
          </w:p>
        </w:tc>
        <w:tc>
          <w:tcPr>
            <w:tcW w:w="726"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 xml:space="preserve">TAUX </w:t>
            </w:r>
            <w:del w:id="945" w:author="Kevin LACHAUD (CHUB)" w:date="2024-10-24T14:53:00Z">
              <w:r>
                <w:rPr>
                  <w:rFonts w:asciiTheme="majorHAnsi" w:eastAsia="Times New Roman" w:hAnsiTheme="majorHAnsi" w:cstheme="majorHAnsi"/>
                  <w:b/>
                  <w:spacing w:val="-6"/>
                  <w:sz w:val="22"/>
                  <w:szCs w:val="22"/>
                  <w:lang w:eastAsia="fr-FR"/>
                </w:rPr>
                <w:delText>TTC(</w:delText>
              </w:r>
            </w:del>
            <w:ins w:id="946" w:author="Kevin LACHAUD (CHUB)" w:date="2024-10-24T14:53:00Z">
              <w:r>
                <w:rPr>
                  <w:rFonts w:asciiTheme="majorHAnsi" w:eastAsia="Times New Roman" w:hAnsiTheme="majorHAnsi" w:cstheme="majorHAnsi"/>
                  <w:b/>
                  <w:spacing w:val="-6"/>
                  <w:sz w:val="22"/>
                  <w:szCs w:val="22"/>
                  <w:lang w:eastAsia="fr-FR"/>
                </w:rPr>
                <w:t>TTC (</w:t>
              </w:r>
            </w:ins>
            <w:r>
              <w:rPr>
                <w:rFonts w:asciiTheme="majorHAnsi" w:eastAsia="Times New Roman" w:hAnsiTheme="majorHAnsi" w:cstheme="majorHAnsi"/>
                <w:b/>
                <w:spacing w:val="-6"/>
                <w:sz w:val="22"/>
                <w:szCs w:val="22"/>
                <w:lang w:eastAsia="fr-FR"/>
              </w:rPr>
              <w:t>*)</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HT</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TTC</w:t>
            </w:r>
          </w:p>
        </w:tc>
      </w:tr>
      <w:tr>
        <w:trPr>
          <w:trHeight w:val="548"/>
        </w:trPr>
        <w:tc>
          <w:tcPr>
            <w:tcW w:w="1889" w:type="pct"/>
            <w:vAlign w:val="center"/>
          </w:tcPr>
          <w:p>
            <w:pPr>
              <w:jc w:val="both"/>
              <w:rPr>
                <w:rFonts w:asciiTheme="majorHAnsi" w:eastAsia="Times New Roman" w:hAnsiTheme="majorHAnsi" w:cstheme="majorHAnsi"/>
                <w:b/>
                <w:bCs/>
                <w:color w:val="215868"/>
                <w:kern w:val="32"/>
                <w:sz w:val="22"/>
                <w:szCs w:val="22"/>
                <w:lang w:eastAsia="fr-FR"/>
              </w:rPr>
            </w:pPr>
            <w:r>
              <w:rPr>
                <w:rFonts w:asciiTheme="majorHAnsi" w:eastAsia="Times New Roman" w:hAnsiTheme="majorHAnsi" w:cstheme="majorHAnsi"/>
                <w:spacing w:val="-6"/>
                <w:sz w:val="22"/>
                <w:szCs w:val="22"/>
                <w:lang w:eastAsia="fr-FR"/>
              </w:rPr>
              <w:t xml:space="preserve">CCRD </w:t>
            </w:r>
          </w:p>
        </w:tc>
        <w:tc>
          <w:tcPr>
            <w:tcW w:w="935"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6"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r>
    </w:tbl>
    <w:p>
      <w:pPr>
        <w:spacing w:line="240" w:lineRule="auto"/>
        <w:rPr>
          <w:rFonts w:asciiTheme="majorHAnsi" w:eastAsia="Times New Roman" w:hAnsiTheme="majorHAnsi" w:cstheme="majorHAnsi"/>
          <w:b/>
          <w:color w:val="auto"/>
          <w:spacing w:val="-6"/>
          <w:sz w:val="22"/>
          <w:szCs w:val="22"/>
          <w:u w:val="single"/>
          <w:lang w:eastAsia="fr-FR"/>
        </w:rPr>
      </w:pPr>
    </w:p>
    <w:p>
      <w:pPr>
        <w:spacing w:line="240" w:lineRule="auto"/>
        <w:rPr>
          <w:del w:id="947" w:author="Kevin LACHAUD (CHUB)" w:date="2024-10-24T14:40:00Z"/>
          <w:rFonts w:asciiTheme="majorHAnsi" w:eastAsia="Times New Roman" w:hAnsiTheme="majorHAnsi" w:cstheme="majorHAnsi"/>
          <w:b/>
          <w:color w:val="auto"/>
          <w:spacing w:val="-6"/>
          <w:sz w:val="22"/>
          <w:szCs w:val="22"/>
          <w:u w:val="single"/>
          <w:lang w:eastAsia="fr-FR"/>
        </w:rPr>
      </w:pPr>
    </w:p>
    <w:p>
      <w:pPr>
        <w:spacing w:line="240" w:lineRule="auto"/>
        <w:ind w:right="1"/>
        <w:outlineLvl w:val="0"/>
        <w:rPr>
          <w:del w:id="948" w:author="Kevin LACHAUD (CHUB)" w:date="2024-10-24T14:40:00Z"/>
          <w:rFonts w:eastAsia="Times New Roman"/>
          <w:color w:val="auto"/>
          <w:spacing w:val="-6"/>
          <w:sz w:val="16"/>
          <w:szCs w:val="16"/>
          <w:lang w:eastAsia="fr-FR"/>
        </w:rPr>
      </w:pPr>
      <w:del w:id="949" w:author="Kevin LACHAUD (CHUB)" w:date="2024-10-24T14:40:00Z">
        <w:r>
          <w:rPr>
            <w:rFonts w:eastAsia="Times New Roman"/>
            <w:color w:val="auto"/>
            <w:spacing w:val="-6"/>
            <w:sz w:val="16"/>
            <w:szCs w:val="16"/>
            <w:lang w:eastAsia="fr-FR"/>
          </w:rPr>
          <w:delText>(*) du montant des travaux TTC honoraires techniques inclus</w:delText>
        </w:r>
      </w:del>
    </w:p>
    <w:p>
      <w:pPr>
        <w:spacing w:line="240" w:lineRule="auto"/>
        <w:rPr>
          <w:rFonts w:asciiTheme="majorHAnsi" w:eastAsia="Times New Roman" w:hAnsiTheme="majorHAnsi" w:cstheme="majorHAnsi"/>
          <w:b/>
          <w:color w:val="auto"/>
          <w:spacing w:val="-6"/>
          <w:sz w:val="22"/>
          <w:szCs w:val="22"/>
          <w:u w:val="single"/>
          <w:lang w:eastAsia="fr-FR"/>
        </w:rPr>
      </w:pPr>
    </w:p>
    <w:p>
      <w:pPr>
        <w:pStyle w:val="Titre1"/>
        <w:keepLines w:val="0"/>
        <w:shd w:val="clear" w:color="2A7CBF" w:fill="2A7CBF"/>
        <w:spacing w:before="0" w:after="120" w:line="240" w:lineRule="auto"/>
        <w:rPr>
          <w:del w:id="950" w:author="Kevin LACHAUD (CHUB)" w:date="2024-10-24T14:40:00Z"/>
          <w:rFonts w:ascii="Calibri" w:eastAsia="Trebuchet MS" w:hAnsi="Calibri" w:cs="Calibri"/>
          <w:b/>
          <w:bCs/>
          <w:color w:val="FFFFFF"/>
          <w:kern w:val="32"/>
          <w:sz w:val="28"/>
          <w:szCs w:val="28"/>
          <w:u w:val="single"/>
          <w:rPrChange w:id="951" w:author="Kevin LACHAUD (CHUB)" w:date="2024-10-24T14:40:00Z">
            <w:rPr>
              <w:del w:id="952" w:author="Kevin LACHAUD (CHUB)" w:date="2024-10-24T14:40:00Z"/>
              <w:rFonts w:asciiTheme="majorHAnsi" w:eastAsia="Times New Roman" w:hAnsiTheme="majorHAnsi" w:cstheme="majorHAnsi"/>
              <w:b/>
              <w:bCs/>
              <w:color w:val="auto"/>
              <w:kern w:val="32"/>
              <w:sz w:val="22"/>
              <w:szCs w:val="22"/>
              <w:lang w:eastAsia="fr-FR"/>
            </w:rPr>
          </w:rPrChange>
        </w:rPr>
        <w:pPrChange w:id="953" w:author="Kevin LACHAUD (CHUB)" w:date="2024-10-24T14:40:00Z">
          <w:pPr>
            <w:shd w:val="clear" w:color="auto" w:fill="8EAADB" w:themeFill="accent1" w:themeFillTint="99"/>
            <w:spacing w:line="240" w:lineRule="auto"/>
            <w:ind w:right="1"/>
            <w:jc w:val="center"/>
            <w:outlineLvl w:val="0"/>
          </w:pPr>
        </w:pPrChange>
      </w:pPr>
      <w:bookmarkStart w:id="954" w:name="_Toc309821582"/>
      <w:bookmarkStart w:id="955" w:name="_Toc327803538"/>
      <w:del w:id="956" w:author="Kevin LACHAUD (CHUB)" w:date="2024-10-24T14:40:00Z">
        <w:r>
          <w:rPr>
            <w:rFonts w:ascii="Calibri" w:eastAsia="Trebuchet MS" w:hAnsi="Calibri" w:cs="Calibri"/>
            <w:b/>
            <w:bCs/>
            <w:color w:val="FFFFFF"/>
            <w:kern w:val="32"/>
            <w:sz w:val="28"/>
            <w:szCs w:val="28"/>
            <w:u w:val="single"/>
            <w:rPrChange w:id="957" w:author="Kevin LACHAUD (CHUB)" w:date="2024-10-24T14:40:00Z">
              <w:rPr>
                <w:rFonts w:asciiTheme="majorHAnsi" w:eastAsia="Times New Roman" w:hAnsiTheme="majorHAnsi" w:cstheme="majorHAnsi"/>
                <w:b/>
                <w:bCs/>
                <w:color w:val="auto"/>
                <w:kern w:val="32"/>
                <w:sz w:val="22"/>
                <w:szCs w:val="22"/>
                <w:lang w:eastAsia="fr-FR"/>
              </w:rPr>
            </w:rPrChange>
          </w:rPr>
          <w:delText xml:space="preserve">ARTICLE </w:delText>
        </w:r>
      </w:del>
      <w:bookmarkStart w:id="958" w:name="_Toc180673719"/>
      <w:bookmarkStart w:id="959" w:name="_Toc180674363"/>
      <w:ins w:id="960" w:author="Kevin LACHAUD (CHUB)" w:date="2024-10-24T14:40:00Z">
        <w:r>
          <w:rPr>
            <w:rFonts w:ascii="Calibri" w:eastAsia="Trebuchet MS" w:hAnsi="Calibri" w:cs="Calibri"/>
            <w:b/>
            <w:bCs/>
            <w:color w:val="FFFFFF"/>
            <w:kern w:val="32"/>
            <w:sz w:val="28"/>
            <w:szCs w:val="28"/>
            <w:u w:val="single"/>
          </w:rPr>
          <w:t>6-</w:t>
        </w:r>
        <w:bookmarkEnd w:id="958"/>
        <w:bookmarkEnd w:id="959"/>
        <w:r>
          <w:rPr>
            <w:rFonts w:ascii="Calibri" w:eastAsia="Trebuchet MS" w:hAnsi="Calibri" w:cs="Calibri"/>
            <w:b/>
            <w:bCs/>
            <w:color w:val="FFFFFF"/>
            <w:kern w:val="32"/>
            <w:sz w:val="28"/>
            <w:szCs w:val="28"/>
            <w:u w:val="single"/>
          </w:rPr>
          <w:t xml:space="preserve"> </w:t>
        </w:r>
      </w:ins>
      <w:del w:id="961" w:author="Kevin LACHAUD (CHUB)" w:date="2024-10-24T14:40:00Z">
        <w:r>
          <w:rPr>
            <w:rFonts w:ascii="Calibri" w:eastAsia="Trebuchet MS" w:hAnsi="Calibri" w:cs="Calibri"/>
            <w:b/>
            <w:bCs/>
            <w:color w:val="FFFFFF"/>
            <w:kern w:val="32"/>
            <w:sz w:val="28"/>
            <w:szCs w:val="28"/>
            <w:u w:val="single"/>
            <w:rPrChange w:id="962" w:author="Kevin LACHAUD (CHUB)" w:date="2024-10-24T14:40:00Z">
              <w:rPr>
                <w:rFonts w:asciiTheme="majorHAnsi" w:eastAsia="Times New Roman" w:hAnsiTheme="majorHAnsi" w:cstheme="majorHAnsi"/>
                <w:b/>
                <w:bCs/>
                <w:color w:val="auto"/>
                <w:kern w:val="32"/>
                <w:sz w:val="22"/>
                <w:szCs w:val="22"/>
                <w:lang w:eastAsia="fr-FR"/>
              </w:rPr>
            </w:rPrChange>
          </w:rPr>
          <w:delText>6</w:delText>
        </w:r>
      </w:del>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963" w:author="Kevin LACHAUD (CHUB)" w:date="2024-10-24T14:40:00Z">
            <w:rPr>
              <w:rFonts w:asciiTheme="majorHAnsi" w:eastAsia="Times New Roman" w:hAnsiTheme="majorHAnsi" w:cstheme="majorHAnsi"/>
              <w:b/>
              <w:bCs/>
              <w:color w:val="auto"/>
              <w:kern w:val="32"/>
              <w:sz w:val="22"/>
              <w:szCs w:val="22"/>
              <w:lang w:eastAsia="fr-FR"/>
            </w:rPr>
          </w:rPrChange>
        </w:rPr>
        <w:pPrChange w:id="964" w:author="Kevin LACHAUD (CHUB)" w:date="2024-10-24T14:40:00Z">
          <w:pPr>
            <w:shd w:val="clear" w:color="auto" w:fill="8EAADB" w:themeFill="accent1" w:themeFillTint="99"/>
            <w:spacing w:line="240" w:lineRule="auto"/>
            <w:ind w:right="1"/>
            <w:jc w:val="center"/>
            <w:outlineLvl w:val="0"/>
          </w:pPr>
        </w:pPrChange>
      </w:pPr>
      <w:bookmarkStart w:id="965" w:name="_Toc180673720"/>
      <w:bookmarkStart w:id="966" w:name="_Toc180674364"/>
      <w:r>
        <w:rPr>
          <w:rFonts w:ascii="Calibri" w:eastAsia="Trebuchet MS" w:hAnsi="Calibri" w:cs="Calibri"/>
          <w:b/>
          <w:bCs/>
          <w:color w:val="FFFFFF"/>
          <w:kern w:val="32"/>
          <w:sz w:val="28"/>
          <w:szCs w:val="28"/>
          <w:u w:val="single"/>
          <w:rPrChange w:id="967" w:author="Kevin LACHAUD (CHUB)" w:date="2024-10-24T14:40:00Z">
            <w:rPr>
              <w:rFonts w:asciiTheme="majorHAnsi" w:eastAsia="Times New Roman" w:hAnsiTheme="majorHAnsi" w:cstheme="majorHAnsi"/>
              <w:b/>
              <w:bCs/>
              <w:color w:val="auto"/>
              <w:kern w:val="32"/>
              <w:sz w:val="22"/>
              <w:szCs w:val="22"/>
              <w:lang w:eastAsia="fr-FR"/>
            </w:rPr>
          </w:rPrChange>
        </w:rPr>
        <w:t>REGLEMENTS</w:t>
      </w:r>
      <w:bookmarkEnd w:id="954"/>
      <w:bookmarkEnd w:id="955"/>
      <w:bookmarkEnd w:id="965"/>
      <w:bookmarkEnd w:id="966"/>
    </w:p>
    <w:p>
      <w:pPr>
        <w:spacing w:line="240" w:lineRule="auto"/>
        <w:rPr>
          <w:rFonts w:asciiTheme="majorHAnsi" w:hAnsiTheme="majorHAnsi" w:cstheme="majorHAnsi"/>
          <w:sz w:val="22"/>
          <w:szCs w:val="22"/>
        </w:rPr>
      </w:pPr>
      <w:bookmarkStart w:id="968" w:name="_Toc276739836"/>
    </w:p>
    <w:p>
      <w:pPr>
        <w:pStyle w:val="Titre2"/>
        <w:keepNext/>
        <w:spacing w:before="0" w:after="0"/>
        <w:rPr>
          <w:ins w:id="969" w:author="Kevin LACHAUD (CHUB)" w:date="2024-10-24T14:41:00Z"/>
          <w:rFonts w:ascii="Calibri" w:eastAsia="Trebuchet MS" w:hAnsi="Calibri" w:cs="Calibri"/>
          <w:bCs/>
          <w:iCs/>
          <w:noProof w:val="0"/>
          <w:color w:val="0070C0"/>
          <w:spacing w:val="0"/>
          <w:sz w:val="26"/>
          <w:szCs w:val="26"/>
          <w:u w:val="single"/>
          <w:lang w:val="fr-FR" w:eastAsia="en-US"/>
        </w:rPr>
      </w:pPr>
      <w:bookmarkStart w:id="970" w:name="_Toc327803539"/>
      <w:bookmarkStart w:id="971" w:name="_Toc180673721"/>
      <w:bookmarkStart w:id="972" w:name="_Toc180674365"/>
      <w:r>
        <w:rPr>
          <w:rFonts w:ascii="Calibri" w:eastAsia="Trebuchet MS" w:hAnsi="Calibri" w:cs="Calibri"/>
          <w:bCs/>
          <w:iCs/>
          <w:noProof w:val="0"/>
          <w:color w:val="0070C0"/>
          <w:spacing w:val="0"/>
          <w:sz w:val="26"/>
          <w:szCs w:val="26"/>
          <w:u w:val="single"/>
          <w:lang w:val="fr-FR" w:eastAsia="en-US"/>
          <w:rPrChange w:id="973" w:author="Kevin LACHAUD (CHUB)" w:date="2024-10-24T14:40:00Z">
            <w:rPr>
              <w:rFonts w:asciiTheme="majorHAnsi" w:hAnsiTheme="majorHAnsi" w:cstheme="majorHAnsi"/>
              <w:color w:val="auto"/>
              <w:sz w:val="22"/>
              <w:szCs w:val="22"/>
              <w:lang w:val="fr-FR"/>
            </w:rPr>
          </w:rPrChange>
        </w:rPr>
        <w:t>6</w:t>
      </w:r>
      <w:r>
        <w:rPr>
          <w:rFonts w:ascii="Calibri" w:eastAsia="Trebuchet MS" w:hAnsi="Calibri" w:cs="Calibri"/>
          <w:bCs/>
          <w:iCs/>
          <w:noProof w:val="0"/>
          <w:color w:val="0070C0"/>
          <w:spacing w:val="0"/>
          <w:sz w:val="26"/>
          <w:szCs w:val="26"/>
          <w:u w:val="single"/>
          <w:lang w:val="fr-FR" w:eastAsia="en-US"/>
          <w:rPrChange w:id="974" w:author="Kevin LACHAUD (CHUB)" w:date="2024-10-24T14:40:00Z">
            <w:rPr>
              <w:rFonts w:asciiTheme="majorHAnsi" w:hAnsiTheme="majorHAnsi" w:cstheme="majorHAnsi"/>
              <w:color w:val="auto"/>
              <w:sz w:val="22"/>
              <w:szCs w:val="22"/>
            </w:rPr>
          </w:rPrChange>
        </w:rPr>
        <w:t>.1</w:t>
      </w:r>
      <w:ins w:id="975" w:author="Kevin LACHAUD (CHUB)" w:date="2024-10-24T14:41:00Z">
        <w:r>
          <w:rPr>
            <w:rFonts w:ascii="Calibri" w:eastAsia="Trebuchet MS" w:hAnsi="Calibri" w:cs="Calibri"/>
            <w:bCs/>
            <w:iCs/>
            <w:noProof w:val="0"/>
            <w:color w:val="0070C0"/>
            <w:spacing w:val="0"/>
            <w:sz w:val="26"/>
            <w:szCs w:val="26"/>
            <w:u w:val="single"/>
            <w:lang w:val="fr-FR" w:eastAsia="en-US"/>
          </w:rPr>
          <w:t xml:space="preserve"> </w:t>
        </w:r>
      </w:ins>
      <w:del w:id="976" w:author="Kevin LACHAUD (CHUB)" w:date="2024-10-24T14:41:00Z">
        <w:r>
          <w:rPr>
            <w:rFonts w:ascii="Calibri" w:eastAsia="Trebuchet MS" w:hAnsi="Calibri" w:cs="Calibri"/>
            <w:bCs/>
            <w:iCs/>
            <w:noProof w:val="0"/>
            <w:color w:val="0070C0"/>
            <w:spacing w:val="0"/>
            <w:sz w:val="26"/>
            <w:szCs w:val="26"/>
            <w:u w:val="single"/>
            <w:lang w:val="fr-FR" w:eastAsia="en-US"/>
            <w:rPrChange w:id="977" w:author="Kevin LACHAUD (CHUB)" w:date="2024-10-24T14:40:00Z">
              <w:rPr>
                <w:rFonts w:asciiTheme="majorHAnsi" w:hAnsiTheme="majorHAnsi" w:cstheme="majorHAnsi"/>
                <w:color w:val="auto"/>
                <w:sz w:val="22"/>
                <w:szCs w:val="22"/>
              </w:rPr>
            </w:rPrChange>
          </w:rPr>
          <w:tab/>
        </w:r>
      </w:del>
      <w:r>
        <w:rPr>
          <w:rFonts w:ascii="Calibri" w:eastAsia="Trebuchet MS" w:hAnsi="Calibri" w:cs="Calibri"/>
          <w:bCs/>
          <w:iCs/>
          <w:noProof w:val="0"/>
          <w:color w:val="0070C0"/>
          <w:spacing w:val="0"/>
          <w:sz w:val="26"/>
          <w:szCs w:val="26"/>
          <w:u w:val="single"/>
          <w:lang w:val="fr-FR" w:eastAsia="en-US"/>
          <w:rPrChange w:id="978" w:author="Kevin LACHAUD (CHUB)" w:date="2024-10-24T14:40:00Z">
            <w:rPr>
              <w:rFonts w:asciiTheme="majorHAnsi" w:hAnsiTheme="majorHAnsi" w:cstheme="majorHAnsi"/>
              <w:color w:val="auto"/>
              <w:sz w:val="22"/>
              <w:szCs w:val="22"/>
            </w:rPr>
          </w:rPrChange>
        </w:rPr>
        <w:t>Délais de paiement</w:t>
      </w:r>
      <w:bookmarkEnd w:id="968"/>
      <w:bookmarkEnd w:id="970"/>
      <w:bookmarkEnd w:id="971"/>
      <w:bookmarkEnd w:id="972"/>
      <w:r>
        <w:rPr>
          <w:rFonts w:ascii="Calibri" w:eastAsia="Trebuchet MS" w:hAnsi="Calibri" w:cs="Calibri"/>
          <w:bCs/>
          <w:iCs/>
          <w:noProof w:val="0"/>
          <w:color w:val="0070C0"/>
          <w:spacing w:val="0"/>
          <w:sz w:val="26"/>
          <w:szCs w:val="26"/>
          <w:u w:val="single"/>
          <w:lang w:val="fr-FR" w:eastAsia="en-US"/>
          <w:rPrChange w:id="979" w:author="Kevin LACHAUD (CHUB)" w:date="2024-10-24T14:40:00Z">
            <w:rPr>
              <w:rFonts w:asciiTheme="majorHAnsi" w:hAnsiTheme="majorHAnsi" w:cstheme="majorHAnsi"/>
              <w:color w:val="auto"/>
              <w:sz w:val="22"/>
              <w:szCs w:val="22"/>
            </w:rPr>
          </w:rPrChange>
        </w:rPr>
        <w:t xml:space="preserve"> </w:t>
      </w:r>
    </w:p>
    <w:p>
      <w:pPr>
        <w:rPr>
          <w:rPrChange w:id="980" w:author="Kevin LACHAUD (CHUB)" w:date="2024-10-24T14:41:00Z">
            <w:rPr>
              <w:rFonts w:asciiTheme="majorHAnsi" w:hAnsiTheme="majorHAnsi" w:cstheme="majorHAnsi"/>
              <w:color w:val="auto"/>
              <w:sz w:val="22"/>
              <w:szCs w:val="22"/>
            </w:rPr>
          </w:rPrChange>
        </w:rPr>
        <w:pPrChange w:id="981" w:author="Kevin LACHAUD (CHUB)" w:date="2024-10-24T14:41:00Z">
          <w:pPr>
            <w:pStyle w:val="Titre2"/>
            <w:spacing w:before="0" w:after="0"/>
          </w:pPr>
        </w:pPrChange>
      </w:pPr>
    </w:p>
    <w:p>
      <w:pPr>
        <w:rPr>
          <w:rFonts w:asciiTheme="majorHAnsi" w:hAnsiTheme="majorHAnsi" w:cstheme="majorHAnsi"/>
          <w:color w:val="auto"/>
          <w:sz w:val="22"/>
          <w:szCs w:val="22"/>
          <w:lang w:eastAsia="fr-FR"/>
          <w:rPrChange w:id="982" w:author="Kevin LACHAUD (CHUB)" w:date="2024-10-24T14:41:00Z">
            <w:rPr>
              <w:rFonts w:asciiTheme="majorHAnsi" w:hAnsiTheme="majorHAnsi" w:cstheme="majorHAnsi"/>
              <w:color w:val="auto"/>
              <w:sz w:val="22"/>
              <w:szCs w:val="22"/>
              <w:lang w:eastAsia="fr-FR"/>
            </w:rPr>
          </w:rPrChange>
        </w:rPr>
      </w:pPr>
      <w:r>
        <w:rPr>
          <w:rFonts w:asciiTheme="majorHAnsi" w:hAnsiTheme="majorHAnsi" w:cstheme="majorHAnsi"/>
          <w:color w:val="auto"/>
          <w:sz w:val="22"/>
          <w:szCs w:val="22"/>
          <w:lang w:eastAsia="fr-FR"/>
          <w:rPrChange w:id="983" w:author="Kevin LACHAUD (CHUB)" w:date="2024-10-24T14:41:00Z">
            <w:rPr>
              <w:rFonts w:asciiTheme="majorHAnsi" w:hAnsiTheme="majorHAnsi" w:cstheme="majorHAnsi"/>
              <w:color w:val="auto"/>
              <w:sz w:val="22"/>
              <w:szCs w:val="22"/>
              <w:lang w:eastAsia="fr-FR"/>
            </w:rPr>
          </w:rPrChange>
        </w:rPr>
        <w:t xml:space="preserve">Le délai maximum de paiement des acomptes, des règlements partiels définitifs éventuels et du solde est de </w:t>
      </w:r>
      <w:del w:id="984" w:author="Edith BOUVERET" w:date="2023-06-16T14:46:00Z">
        <w:r>
          <w:rPr>
            <w:rFonts w:asciiTheme="majorHAnsi" w:hAnsiTheme="majorHAnsi" w:cstheme="majorHAnsi"/>
            <w:color w:val="auto"/>
            <w:sz w:val="22"/>
            <w:szCs w:val="22"/>
            <w:lang w:eastAsia="fr-FR"/>
            <w:rPrChange w:id="985" w:author="Kevin LACHAUD (CHUB)" w:date="2024-10-24T14:41:00Z">
              <w:rPr>
                <w:rFonts w:asciiTheme="majorHAnsi" w:hAnsiTheme="majorHAnsi" w:cstheme="majorHAnsi"/>
                <w:color w:val="auto"/>
                <w:sz w:val="22"/>
                <w:szCs w:val="22"/>
                <w:lang w:eastAsia="fr-FR"/>
              </w:rPr>
            </w:rPrChange>
          </w:rPr>
          <w:delText>6</w:delText>
        </w:r>
      </w:del>
      <w:ins w:id="986" w:author="Edith BOUVERET" w:date="2023-06-16T14:46:00Z">
        <w:r>
          <w:rPr>
            <w:rFonts w:asciiTheme="majorHAnsi" w:hAnsiTheme="majorHAnsi" w:cstheme="majorHAnsi"/>
            <w:color w:val="auto"/>
            <w:sz w:val="22"/>
            <w:szCs w:val="22"/>
            <w:lang w:eastAsia="fr-FR"/>
            <w:rPrChange w:id="987" w:author="Kevin LACHAUD (CHUB)" w:date="2024-10-24T14:41:00Z">
              <w:rPr>
                <w:rFonts w:asciiTheme="majorHAnsi" w:hAnsiTheme="majorHAnsi" w:cstheme="majorHAnsi"/>
                <w:color w:val="auto"/>
                <w:sz w:val="22"/>
                <w:szCs w:val="22"/>
                <w:lang w:eastAsia="fr-FR"/>
              </w:rPr>
            </w:rPrChange>
          </w:rPr>
          <w:t>5</w:t>
        </w:r>
      </w:ins>
      <w:r>
        <w:rPr>
          <w:rFonts w:asciiTheme="majorHAnsi" w:hAnsiTheme="majorHAnsi" w:cstheme="majorHAnsi"/>
          <w:color w:val="auto"/>
          <w:sz w:val="22"/>
          <w:szCs w:val="22"/>
          <w:lang w:eastAsia="fr-FR"/>
          <w:rPrChange w:id="988" w:author="Kevin LACHAUD (CHUB)" w:date="2024-10-24T14:41:00Z">
            <w:rPr>
              <w:rFonts w:asciiTheme="majorHAnsi" w:hAnsiTheme="majorHAnsi" w:cstheme="majorHAnsi"/>
              <w:color w:val="auto"/>
              <w:sz w:val="22"/>
              <w:szCs w:val="22"/>
              <w:lang w:eastAsia="fr-FR"/>
            </w:rPr>
          </w:rPrChange>
        </w:rPr>
        <w:t xml:space="preserve">0 jours à compter de la date d’émission de la </w:t>
      </w:r>
      <w:bookmarkStart w:id="989" w:name="_Toc287279784"/>
      <w:r>
        <w:rPr>
          <w:rFonts w:asciiTheme="majorHAnsi" w:hAnsiTheme="majorHAnsi" w:cstheme="majorHAnsi"/>
          <w:color w:val="auto"/>
          <w:sz w:val="22"/>
          <w:szCs w:val="22"/>
          <w:lang w:eastAsia="fr-FR"/>
          <w:rPrChange w:id="990" w:author="Kevin LACHAUD (CHUB)" w:date="2024-10-24T14:41:00Z">
            <w:rPr>
              <w:rFonts w:asciiTheme="majorHAnsi" w:hAnsiTheme="majorHAnsi" w:cstheme="majorHAnsi"/>
              <w:color w:val="auto"/>
              <w:sz w:val="22"/>
              <w:szCs w:val="22"/>
              <w:lang w:eastAsia="fr-FR"/>
            </w:rPr>
          </w:rPrChange>
        </w:rPr>
        <w:t>facture.</w:t>
      </w:r>
    </w:p>
    <w:p>
      <w:pPr>
        <w:pStyle w:val="Commentaire"/>
        <w:rPr>
          <w:rFonts w:asciiTheme="majorHAnsi" w:hAnsiTheme="majorHAnsi" w:cstheme="majorHAnsi"/>
          <w:color w:val="auto"/>
          <w:sz w:val="22"/>
          <w:szCs w:val="22"/>
          <w:lang w:val="fr-FR"/>
          <w:rPrChange w:id="991" w:author="Kevin LACHAUD (CHUB)" w:date="2024-10-24T14:41:00Z">
            <w:rPr>
              <w:rFonts w:asciiTheme="majorHAnsi" w:hAnsiTheme="majorHAnsi" w:cstheme="majorHAnsi"/>
              <w:sz w:val="22"/>
              <w:szCs w:val="22"/>
              <w:lang w:val="fr-FR"/>
            </w:rPr>
          </w:rPrChange>
        </w:rPr>
      </w:pPr>
    </w:p>
    <w:p>
      <w:pPr>
        <w:jc w:val="both"/>
        <w:rPr>
          <w:del w:id="992" w:author="Kevin LACHAUD (CHUB)" w:date="2024-10-24T14:41:00Z"/>
          <w:rFonts w:asciiTheme="majorHAnsi" w:hAnsiTheme="majorHAnsi" w:cstheme="majorHAnsi"/>
          <w:color w:val="auto"/>
          <w:sz w:val="22"/>
          <w:szCs w:val="22"/>
          <w:lang w:eastAsia="fr-FR"/>
          <w:rPrChange w:id="993" w:author="Kevin LACHAUD (CHUB)" w:date="2024-10-24T14:41:00Z">
            <w:rPr>
              <w:del w:id="994" w:author="Kevin LACHAUD (CHUB)" w:date="2024-10-24T14:41:00Z"/>
              <w:rFonts w:asciiTheme="majorHAnsi" w:hAnsiTheme="majorHAnsi" w:cstheme="majorHAnsi"/>
              <w:color w:val="auto"/>
              <w:sz w:val="22"/>
              <w:szCs w:val="22"/>
              <w:lang w:eastAsia="fr-FR"/>
            </w:rPr>
          </w:rPrChange>
        </w:rPr>
        <w:pPrChange w:id="995" w:author="Edith BOUVERET" w:date="2023-06-16T14:47:00Z">
          <w:pPr/>
        </w:pPrChange>
      </w:pPr>
      <w:del w:id="996" w:author="Edith BOUVERET" w:date="2023-06-16T14:47:00Z">
        <w:r>
          <w:rPr>
            <w:rFonts w:asciiTheme="majorHAnsi" w:hAnsiTheme="majorHAnsi" w:cstheme="majorHAnsi"/>
            <w:color w:val="auto"/>
            <w:sz w:val="22"/>
            <w:szCs w:val="22"/>
            <w:rPrChange w:id="997" w:author="Kevin LACHAUD (CHUB)" w:date="2024-10-24T14:41:00Z">
              <w:rPr>
                <w:rFonts w:asciiTheme="majorHAnsi" w:hAnsiTheme="majorHAnsi" w:cstheme="majorHAnsi"/>
                <w:sz w:val="22"/>
                <w:szCs w:val="22"/>
              </w:rPr>
            </w:rPrChange>
          </w:rPr>
          <w:delText xml:space="preserve">Domnis </w:delText>
        </w:r>
      </w:del>
      <w:ins w:id="998" w:author="Edith BOUVERET" w:date="2023-06-16T14:47:00Z">
        <w:r>
          <w:rPr>
            <w:rFonts w:asciiTheme="majorHAnsi" w:hAnsiTheme="majorHAnsi" w:cstheme="majorHAnsi"/>
            <w:color w:val="auto"/>
            <w:sz w:val="22"/>
            <w:szCs w:val="22"/>
            <w:rPrChange w:id="999" w:author="Kevin LACHAUD (CHUB)" w:date="2024-10-24T14:41:00Z">
              <w:rPr>
                <w:rFonts w:asciiTheme="majorHAnsi" w:hAnsiTheme="majorHAnsi" w:cstheme="majorHAnsi"/>
                <w:sz w:val="22"/>
                <w:szCs w:val="22"/>
              </w:rPr>
            </w:rPrChange>
          </w:rPr>
          <w:t xml:space="preserve">Le maître d’ouvrage </w:t>
        </w:r>
      </w:ins>
      <w:r>
        <w:rPr>
          <w:rFonts w:asciiTheme="majorHAnsi" w:hAnsiTheme="majorHAnsi" w:cstheme="majorHAnsi"/>
          <w:color w:val="auto"/>
          <w:sz w:val="22"/>
          <w:szCs w:val="22"/>
          <w:rPrChange w:id="1000" w:author="Kevin LACHAUD (CHUB)" w:date="2024-10-24T14:41:00Z">
            <w:rPr>
              <w:rFonts w:asciiTheme="majorHAnsi" w:hAnsiTheme="majorHAnsi" w:cstheme="majorHAnsi"/>
              <w:sz w:val="22"/>
              <w:szCs w:val="22"/>
            </w:rPr>
          </w:rPrChange>
        </w:rPr>
        <w:t>se libérera des sommes dues au titre du présent contrat en faisant porter le montant au crédit du (des) compte (s) précisé</w:t>
      </w:r>
      <w:r>
        <w:rPr>
          <w:rFonts w:asciiTheme="majorHAnsi" w:hAnsiTheme="majorHAnsi" w:cstheme="majorHAnsi"/>
          <w:noProof/>
          <w:color w:val="auto"/>
          <w:sz w:val="22"/>
          <w:szCs w:val="22"/>
          <w:rPrChange w:id="1001" w:author="Kevin LACHAUD (CHUB)" w:date="2024-10-24T14:41:00Z">
            <w:rPr>
              <w:rFonts w:asciiTheme="majorHAnsi" w:hAnsiTheme="majorHAnsi" w:cstheme="majorHAnsi"/>
              <w:noProof/>
              <w:sz w:val="22"/>
              <w:szCs w:val="22"/>
            </w:rPr>
          </w:rPrChange>
        </w:rPr>
        <w:t xml:space="preserve"> ()</w:t>
      </w:r>
      <w:r>
        <w:rPr>
          <w:rFonts w:asciiTheme="majorHAnsi" w:hAnsiTheme="majorHAnsi" w:cstheme="majorHAnsi"/>
          <w:color w:val="auto"/>
          <w:sz w:val="22"/>
          <w:szCs w:val="22"/>
          <w:rPrChange w:id="1002" w:author="Kevin LACHAUD (CHUB)" w:date="2024-10-24T14:41:00Z">
            <w:rPr>
              <w:rFonts w:asciiTheme="majorHAnsi" w:hAnsiTheme="majorHAnsi" w:cstheme="majorHAnsi"/>
              <w:sz w:val="22"/>
              <w:szCs w:val="22"/>
            </w:rPr>
          </w:rPrChange>
        </w:rPr>
        <w:t xml:space="preserve"> s ci-après</w:t>
      </w:r>
    </w:p>
    <w:p>
      <w:pPr>
        <w:jc w:val="both"/>
        <w:rPr>
          <w:rFonts w:asciiTheme="majorHAnsi" w:hAnsiTheme="majorHAnsi" w:cstheme="majorHAnsi"/>
          <w:color w:val="auto"/>
          <w:sz w:val="22"/>
          <w:szCs w:val="22"/>
          <w:lang w:eastAsia="fr-FR"/>
        </w:rPr>
        <w:pPrChange w:id="1003" w:author="Kevin LACHAUD (CHUB)" w:date="2024-10-24T14:41:00Z">
          <w:pPr/>
        </w:pPrChange>
      </w:pPr>
    </w:p>
    <w:p>
      <w:pPr>
        <w:rPr>
          <w:rFonts w:asciiTheme="majorHAnsi" w:hAnsiTheme="majorHAnsi" w:cstheme="majorHAnsi"/>
          <w:color w:val="auto"/>
          <w:sz w:val="22"/>
          <w:szCs w:val="2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6984"/>
      </w:tblGrid>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Titulaire du compte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Établissement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Agence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N° du compte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Code Banque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Code guichet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Clé RIB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BICC : </w:t>
            </w:r>
          </w:p>
        </w:tc>
        <w:tc>
          <w:tcPr>
            <w:tcW w:w="7117" w:type="dxa"/>
            <w:shd w:val="clear" w:color="auto" w:fill="auto"/>
            <w:vAlign w:val="center"/>
          </w:tcPr>
          <w:p>
            <w:pPr>
              <w:rPr>
                <w:rFonts w:asciiTheme="majorHAnsi" w:hAnsiTheme="majorHAnsi" w:cstheme="majorHAnsi"/>
                <w:sz w:val="22"/>
                <w:szCs w:val="22"/>
              </w:rPr>
            </w:pPr>
          </w:p>
        </w:tc>
      </w:tr>
      <w:tr>
        <w:tc>
          <w:tcPr>
            <w:tcW w:w="2093" w:type="dxa"/>
            <w:tcBorders>
              <w:top w:val="nil"/>
              <w:left w:val="nil"/>
              <w:bottom w:val="nil"/>
            </w:tcBorders>
            <w:shd w:val="clear" w:color="auto" w:fill="auto"/>
            <w:vAlign w:val="center"/>
          </w:tcPr>
          <w:p>
            <w:pPr>
              <w:rPr>
                <w:rFonts w:asciiTheme="majorHAnsi" w:hAnsiTheme="majorHAnsi" w:cstheme="majorHAnsi"/>
                <w:sz w:val="22"/>
                <w:szCs w:val="22"/>
              </w:rPr>
            </w:pPr>
            <w:r>
              <w:rPr>
                <w:rFonts w:asciiTheme="majorHAnsi" w:hAnsiTheme="majorHAnsi" w:cstheme="majorHAnsi"/>
                <w:sz w:val="22"/>
                <w:szCs w:val="22"/>
              </w:rPr>
              <w:t xml:space="preserve">IBAN : </w:t>
            </w:r>
          </w:p>
        </w:tc>
        <w:tc>
          <w:tcPr>
            <w:tcW w:w="7117" w:type="dxa"/>
            <w:shd w:val="clear" w:color="auto" w:fill="auto"/>
            <w:vAlign w:val="center"/>
          </w:tcPr>
          <w:p>
            <w:pPr>
              <w:rPr>
                <w:rFonts w:asciiTheme="majorHAnsi" w:hAnsiTheme="majorHAnsi" w:cstheme="majorHAnsi"/>
                <w:sz w:val="22"/>
                <w:szCs w:val="22"/>
              </w:rPr>
            </w:pPr>
          </w:p>
        </w:tc>
      </w:tr>
    </w:tbl>
    <w:p>
      <w:pPr>
        <w:rPr>
          <w:rFonts w:asciiTheme="majorHAnsi" w:hAnsiTheme="majorHAnsi" w:cstheme="majorHAnsi"/>
          <w:color w:val="auto"/>
          <w:sz w:val="22"/>
          <w:szCs w:val="22"/>
          <w:lang w:eastAsia="fr-FR"/>
        </w:rPr>
      </w:pPr>
    </w:p>
    <w:p>
      <w:pPr>
        <w:pStyle w:val="Titre1"/>
        <w:keepLines w:val="0"/>
        <w:shd w:val="clear" w:color="2A7CBF" w:fill="2A7CBF"/>
        <w:spacing w:before="0" w:after="120" w:line="240" w:lineRule="auto"/>
        <w:rPr>
          <w:del w:id="1004" w:author="Edith BOUVERET" w:date="2023-06-16T14:48:00Z"/>
          <w:rFonts w:ascii="Calibri" w:eastAsia="Trebuchet MS" w:hAnsi="Calibri" w:cs="Calibri"/>
          <w:b/>
          <w:bCs/>
          <w:color w:val="FFFFFF"/>
          <w:kern w:val="32"/>
          <w:sz w:val="28"/>
          <w:szCs w:val="28"/>
          <w:u w:val="single"/>
          <w:rPrChange w:id="1005" w:author="Kevin LACHAUD (CHUB)" w:date="2024-10-24T14:41:00Z">
            <w:rPr>
              <w:del w:id="1006" w:author="Edith BOUVERET" w:date="2023-06-16T14:48:00Z"/>
              <w:rFonts w:asciiTheme="majorHAnsi" w:hAnsiTheme="majorHAnsi" w:cstheme="majorHAnsi"/>
              <w:color w:val="auto"/>
              <w:sz w:val="22"/>
              <w:szCs w:val="22"/>
              <w:lang w:eastAsia="fr-FR"/>
            </w:rPr>
          </w:rPrChange>
        </w:rPr>
        <w:pPrChange w:id="1007" w:author="Kevin LACHAUD (CHUB)" w:date="2024-10-24T14:41:00Z">
          <w:pPr/>
        </w:pPrChange>
      </w:pPr>
    </w:p>
    <w:p>
      <w:pPr>
        <w:pStyle w:val="Titre1"/>
        <w:keepLines w:val="0"/>
        <w:shd w:val="clear" w:color="2A7CBF" w:fill="2A7CBF"/>
        <w:spacing w:before="0" w:after="120" w:line="240" w:lineRule="auto"/>
        <w:rPr>
          <w:del w:id="1008" w:author="Edith BOUVERET" w:date="2023-06-16T14:48:00Z"/>
          <w:rFonts w:ascii="Calibri" w:eastAsia="Trebuchet MS" w:hAnsi="Calibri" w:cs="Calibri"/>
          <w:b/>
          <w:bCs/>
          <w:color w:val="FFFFFF"/>
          <w:kern w:val="32"/>
          <w:sz w:val="28"/>
          <w:szCs w:val="28"/>
          <w:u w:val="single"/>
          <w:rPrChange w:id="1009" w:author="Kevin LACHAUD (CHUB)" w:date="2024-10-24T14:41:00Z">
            <w:rPr>
              <w:del w:id="1010" w:author="Edith BOUVERET" w:date="2023-06-16T14:48:00Z"/>
              <w:rFonts w:asciiTheme="majorHAnsi" w:hAnsiTheme="majorHAnsi" w:cstheme="majorHAnsi"/>
              <w:color w:val="auto"/>
              <w:sz w:val="22"/>
              <w:szCs w:val="22"/>
              <w:lang w:eastAsia="fr-FR"/>
            </w:rPr>
          </w:rPrChange>
        </w:rPr>
        <w:pPrChange w:id="1011" w:author="Kevin LACHAUD (CHUB)" w:date="2024-10-24T14:41:00Z">
          <w:pPr/>
        </w:pPrChange>
      </w:pPr>
    </w:p>
    <w:p>
      <w:pPr>
        <w:pStyle w:val="Titre1"/>
        <w:keepLines w:val="0"/>
        <w:shd w:val="clear" w:color="2A7CBF" w:fill="2A7CBF"/>
        <w:spacing w:before="0" w:after="120" w:line="240" w:lineRule="auto"/>
        <w:rPr>
          <w:del w:id="1012" w:author="Edith BOUVERET" w:date="2023-06-16T14:48:00Z"/>
          <w:rFonts w:ascii="Calibri" w:eastAsia="Trebuchet MS" w:hAnsi="Calibri" w:cs="Calibri"/>
          <w:b/>
          <w:bCs/>
          <w:color w:val="FFFFFF"/>
          <w:kern w:val="32"/>
          <w:sz w:val="28"/>
          <w:szCs w:val="28"/>
          <w:u w:val="single"/>
          <w:rPrChange w:id="1013" w:author="Kevin LACHAUD (CHUB)" w:date="2024-10-24T14:41:00Z">
            <w:rPr>
              <w:del w:id="1014" w:author="Edith BOUVERET" w:date="2023-06-16T14:48:00Z"/>
              <w:rFonts w:asciiTheme="majorHAnsi" w:hAnsiTheme="majorHAnsi" w:cstheme="majorHAnsi"/>
              <w:color w:val="auto"/>
              <w:sz w:val="22"/>
              <w:szCs w:val="22"/>
              <w:lang w:eastAsia="fr-FR"/>
            </w:rPr>
          </w:rPrChange>
        </w:rPr>
        <w:pPrChange w:id="1015" w:author="Kevin LACHAUD (CHUB)" w:date="2024-10-24T14:41:00Z">
          <w:pPr/>
        </w:pPrChange>
      </w:pPr>
    </w:p>
    <w:p>
      <w:pPr>
        <w:pStyle w:val="Titre1"/>
        <w:keepLines w:val="0"/>
        <w:shd w:val="clear" w:color="2A7CBF" w:fill="2A7CBF"/>
        <w:spacing w:before="0" w:after="120" w:line="240" w:lineRule="auto"/>
        <w:rPr>
          <w:del w:id="1016" w:author="Edith BOUVERET" w:date="2023-06-16T14:48:00Z"/>
          <w:rFonts w:ascii="Calibri" w:eastAsia="Trebuchet MS" w:hAnsi="Calibri" w:cs="Calibri"/>
          <w:b/>
          <w:bCs/>
          <w:color w:val="FFFFFF"/>
          <w:kern w:val="32"/>
          <w:sz w:val="28"/>
          <w:szCs w:val="28"/>
          <w:u w:val="single"/>
          <w:rPrChange w:id="1017" w:author="Kevin LACHAUD (CHUB)" w:date="2024-10-24T14:41:00Z">
            <w:rPr>
              <w:del w:id="1018" w:author="Edith BOUVERET" w:date="2023-06-16T14:48:00Z"/>
              <w:rFonts w:asciiTheme="majorHAnsi" w:hAnsiTheme="majorHAnsi" w:cstheme="majorHAnsi"/>
              <w:color w:val="auto"/>
              <w:sz w:val="22"/>
              <w:szCs w:val="22"/>
              <w:lang w:eastAsia="fr-FR"/>
            </w:rPr>
          </w:rPrChange>
        </w:rPr>
        <w:pPrChange w:id="1019" w:author="Kevin LACHAUD (CHUB)" w:date="2024-10-24T14:41:00Z">
          <w:pPr/>
        </w:pPrChange>
      </w:pPr>
    </w:p>
    <w:p>
      <w:pPr>
        <w:pStyle w:val="Titre1"/>
        <w:keepLines w:val="0"/>
        <w:shd w:val="clear" w:color="2A7CBF" w:fill="2A7CBF"/>
        <w:spacing w:before="0" w:after="120" w:line="240" w:lineRule="auto"/>
        <w:rPr>
          <w:del w:id="1020" w:author="Kevin LACHAUD (CHUB)" w:date="2024-10-24T14:41:00Z"/>
          <w:rFonts w:ascii="Calibri" w:eastAsia="Trebuchet MS" w:hAnsi="Calibri" w:cs="Calibri"/>
          <w:b/>
          <w:bCs/>
          <w:color w:val="FFFFFF"/>
          <w:kern w:val="32"/>
          <w:sz w:val="28"/>
          <w:szCs w:val="28"/>
          <w:u w:val="single"/>
          <w:rPrChange w:id="1021" w:author="Kevin LACHAUD (CHUB)" w:date="2024-10-24T14:41:00Z">
            <w:rPr>
              <w:del w:id="1022" w:author="Kevin LACHAUD (CHUB)" w:date="2024-10-24T14:41:00Z"/>
              <w:rFonts w:asciiTheme="majorHAnsi" w:eastAsia="Times New Roman" w:hAnsiTheme="majorHAnsi" w:cstheme="majorHAnsi"/>
              <w:b/>
              <w:bCs/>
              <w:color w:val="auto"/>
              <w:kern w:val="32"/>
              <w:sz w:val="22"/>
              <w:szCs w:val="22"/>
              <w:lang w:eastAsia="fr-FR"/>
            </w:rPr>
          </w:rPrChange>
        </w:rPr>
        <w:pPrChange w:id="1023" w:author="Kevin LACHAUD (CHUB)" w:date="2024-10-24T14:41:00Z">
          <w:pPr>
            <w:shd w:val="clear" w:color="auto" w:fill="8EAADB" w:themeFill="accent1" w:themeFillTint="99"/>
            <w:spacing w:line="240" w:lineRule="auto"/>
            <w:ind w:right="1"/>
            <w:jc w:val="center"/>
            <w:outlineLvl w:val="0"/>
          </w:pPr>
        </w:pPrChange>
      </w:pPr>
      <w:del w:id="1024" w:author="Kevin LACHAUD (CHUB)" w:date="2024-10-24T14:41:00Z">
        <w:r>
          <w:rPr>
            <w:rFonts w:ascii="Calibri" w:eastAsia="Trebuchet MS" w:hAnsi="Calibri" w:cs="Calibri"/>
            <w:b/>
            <w:bCs/>
            <w:color w:val="FFFFFF"/>
            <w:kern w:val="32"/>
            <w:sz w:val="28"/>
            <w:szCs w:val="28"/>
            <w:u w:val="single"/>
            <w:rPrChange w:id="1025" w:author="Kevin LACHAUD (CHUB)" w:date="2024-10-24T14:41:00Z">
              <w:rPr>
                <w:rFonts w:asciiTheme="majorHAnsi" w:eastAsia="Times New Roman" w:hAnsiTheme="majorHAnsi" w:cstheme="majorHAnsi"/>
                <w:b/>
                <w:bCs/>
                <w:color w:val="auto"/>
                <w:kern w:val="32"/>
                <w:sz w:val="22"/>
                <w:szCs w:val="22"/>
                <w:lang w:eastAsia="fr-FR"/>
              </w:rPr>
            </w:rPrChange>
          </w:rPr>
          <w:delText xml:space="preserve">ARTICLE </w:delText>
        </w:r>
      </w:del>
      <w:bookmarkStart w:id="1026" w:name="_Toc180673722"/>
      <w:bookmarkStart w:id="1027" w:name="_Toc180674366"/>
      <w:r>
        <w:rPr>
          <w:rFonts w:ascii="Calibri" w:eastAsia="Trebuchet MS" w:hAnsi="Calibri" w:cs="Calibri"/>
          <w:b/>
          <w:bCs/>
          <w:color w:val="FFFFFF"/>
          <w:kern w:val="32"/>
          <w:sz w:val="28"/>
          <w:szCs w:val="28"/>
          <w:u w:val="single"/>
          <w:rPrChange w:id="1028" w:author="Kevin LACHAUD (CHUB)" w:date="2024-10-24T14:41:00Z">
            <w:rPr>
              <w:rFonts w:asciiTheme="majorHAnsi" w:eastAsia="Times New Roman" w:hAnsiTheme="majorHAnsi" w:cstheme="majorHAnsi"/>
              <w:b/>
              <w:bCs/>
              <w:color w:val="auto"/>
              <w:kern w:val="32"/>
              <w:sz w:val="22"/>
              <w:szCs w:val="22"/>
              <w:lang w:eastAsia="fr-FR"/>
            </w:rPr>
          </w:rPrChange>
        </w:rPr>
        <w:t>7</w:t>
      </w:r>
      <w:ins w:id="1029" w:author="Kevin LACHAUD (CHUB)" w:date="2024-10-24T14:41:00Z">
        <w:r>
          <w:rPr>
            <w:rFonts w:ascii="Calibri" w:eastAsia="Trebuchet MS" w:hAnsi="Calibri" w:cs="Calibri"/>
            <w:b/>
            <w:bCs/>
            <w:color w:val="FFFFFF"/>
            <w:kern w:val="32"/>
            <w:sz w:val="28"/>
            <w:szCs w:val="28"/>
            <w:u w:val="single"/>
          </w:rPr>
          <w:t>-</w:t>
        </w:r>
        <w:bookmarkEnd w:id="1026"/>
        <w:bookmarkEnd w:id="1027"/>
        <w:r>
          <w:rPr>
            <w:rFonts w:ascii="Calibri" w:eastAsia="Trebuchet MS" w:hAnsi="Calibri" w:cs="Calibri"/>
            <w:b/>
            <w:bCs/>
            <w:color w:val="FFFFFF"/>
            <w:kern w:val="32"/>
            <w:sz w:val="28"/>
            <w:szCs w:val="28"/>
            <w:u w:val="single"/>
          </w:rPr>
          <w:t xml:space="preserve"> </w:t>
        </w:r>
      </w:ins>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1030" w:author="Kevin LACHAUD (CHUB)" w:date="2024-10-24T14:41:00Z">
            <w:rPr>
              <w:rFonts w:asciiTheme="majorHAnsi" w:eastAsia="Times New Roman" w:hAnsiTheme="majorHAnsi" w:cstheme="majorHAnsi"/>
              <w:b/>
              <w:bCs/>
              <w:color w:val="auto"/>
              <w:kern w:val="32"/>
              <w:sz w:val="22"/>
              <w:szCs w:val="22"/>
              <w:lang w:eastAsia="fr-FR"/>
            </w:rPr>
          </w:rPrChange>
        </w:rPr>
        <w:pPrChange w:id="1031" w:author="Kevin LACHAUD (CHUB)" w:date="2024-10-24T14:41:00Z">
          <w:pPr>
            <w:shd w:val="clear" w:color="auto" w:fill="8EAADB" w:themeFill="accent1" w:themeFillTint="99"/>
            <w:spacing w:line="240" w:lineRule="auto"/>
            <w:ind w:right="1"/>
            <w:jc w:val="center"/>
            <w:outlineLvl w:val="0"/>
          </w:pPr>
        </w:pPrChange>
      </w:pPr>
      <w:bookmarkStart w:id="1032" w:name="_Toc180673723"/>
      <w:bookmarkStart w:id="1033" w:name="_Toc180674367"/>
      <w:r>
        <w:rPr>
          <w:rFonts w:ascii="Calibri" w:eastAsia="Trebuchet MS" w:hAnsi="Calibri" w:cs="Calibri"/>
          <w:b/>
          <w:bCs/>
          <w:color w:val="FFFFFF"/>
          <w:kern w:val="32"/>
          <w:sz w:val="28"/>
          <w:szCs w:val="28"/>
          <w:u w:val="single"/>
          <w:rPrChange w:id="1034" w:author="Kevin LACHAUD (CHUB)" w:date="2024-10-24T14:41:00Z">
            <w:rPr>
              <w:rFonts w:asciiTheme="majorHAnsi" w:eastAsia="Times New Roman" w:hAnsiTheme="majorHAnsi" w:cstheme="majorHAnsi"/>
              <w:b/>
              <w:bCs/>
              <w:color w:val="auto"/>
              <w:kern w:val="32"/>
              <w:sz w:val="22"/>
              <w:szCs w:val="22"/>
              <w:lang w:eastAsia="fr-FR"/>
            </w:rPr>
          </w:rPrChange>
        </w:rPr>
        <w:t>LISTE DES RESERVES EVENTUELLES AU CAHIER DES CHARGES</w:t>
      </w:r>
      <w:bookmarkEnd w:id="1032"/>
      <w:bookmarkEnd w:id="1033"/>
    </w:p>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(Tableau à compléter par le candidat)</w:t>
      </w:r>
    </w:p>
    <w:p>
      <w:pPr>
        <w:overflowPunct w:val="0"/>
        <w:autoSpaceDE w:val="0"/>
        <w:autoSpaceDN w:val="0"/>
        <w:adjustRightInd w:val="0"/>
        <w:spacing w:line="240" w:lineRule="auto"/>
        <w:textAlignment w:val="baseline"/>
        <w:rPr>
          <w:ins w:id="1035" w:author="Kevin LACHAUD (CHUB)" w:date="2024-10-24T14:41:00Z"/>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Les exclusions significatives (autres que celles habituellement précisées dans les contrats d’assurances) devront également être mentionnées dans le présent tableau. Aucun renvoi à des conditions générales ou particulières en guise de réponse ne sera accepté.</w:t>
      </w:r>
    </w:p>
    <w:p>
      <w:pPr>
        <w:overflowPunct w:val="0"/>
        <w:autoSpaceDE w:val="0"/>
        <w:autoSpaceDN w:val="0"/>
        <w:adjustRightInd w:val="0"/>
        <w:spacing w:line="240" w:lineRule="auto"/>
        <w:textAlignment w:val="baseline"/>
        <w:rPr>
          <w:ins w:id="1036" w:author="Kevin LACHAUD (CHUB)" w:date="2024-10-24T14:41:00Z"/>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ins w:id="1037" w:author="Kevin LACHAUD (CHUB)" w:date="2024-10-24T14:41:00Z"/>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ins w:id="1038" w:author="Kevin LACHAUD (CHUB)" w:date="2024-10-24T15:00:00Z"/>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ins w:id="1039" w:author="Kevin LACHAUD (CHUB)" w:date="2024-10-24T15:00:00Z"/>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ins w:id="1040" w:author="Kevin LACHAUD (CHUB)" w:date="2024-10-24T15:00:00Z"/>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ins w:id="1041" w:author="Kevin LACHAUD (CHUB)" w:date="2024-10-24T15:00:00Z"/>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b/>
          <w:color w:val="auto"/>
          <w:sz w:val="22"/>
          <w:szCs w:val="22"/>
          <w:lang w:eastAsia="fr-FR"/>
        </w:rPr>
      </w:pPr>
    </w:p>
    <w:tbl>
      <w:tblPr>
        <w:tblStyle w:val="Grilledutableau1"/>
        <w:tblW w:w="0" w:type="auto"/>
        <w:tblLook w:val="04A0" w:firstRow="1" w:lastRow="0" w:firstColumn="1" w:lastColumn="0" w:noHBand="0" w:noVBand="1"/>
      </w:tblPr>
      <w:tblGrid>
        <w:gridCol w:w="988"/>
        <w:gridCol w:w="4251"/>
        <w:gridCol w:w="3821"/>
      </w:tblGrid>
      <w:tr>
        <w:tc>
          <w:tcPr>
            <w:tcW w:w="988" w:type="dxa"/>
            <w:vAlign w:val="center"/>
          </w:tcPr>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lastRenderedPageBreak/>
              <w:t>N° Réserve</w:t>
            </w:r>
          </w:p>
        </w:tc>
        <w:tc>
          <w:tcPr>
            <w:tcW w:w="4251" w:type="dxa"/>
            <w:vAlign w:val="center"/>
          </w:tcPr>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NATURE RESERVE</w:t>
            </w:r>
          </w:p>
        </w:tc>
        <w:tc>
          <w:tcPr>
            <w:tcW w:w="3821" w:type="dxa"/>
            <w:vAlign w:val="center"/>
          </w:tcPr>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COMMENTAIRES EVENTUELS</w:t>
            </w:r>
          </w:p>
        </w:tc>
      </w:tr>
      <w:tr>
        <w:tc>
          <w:tcPr>
            <w:tcW w:w="988" w:type="dxa"/>
            <w:vAlign w:val="center"/>
          </w:tcPr>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tc>
        <w:tc>
          <w:tcPr>
            <w:tcW w:w="4251" w:type="dxa"/>
            <w:vAlign w:val="center"/>
          </w:tcPr>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tc>
        <w:tc>
          <w:tcPr>
            <w:tcW w:w="3821" w:type="dxa"/>
            <w:vAlign w:val="center"/>
          </w:tcPr>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tc>
      </w:tr>
    </w:tbl>
    <w:p>
      <w:pPr>
        <w:spacing w:line="240" w:lineRule="auto"/>
        <w:ind w:right="1"/>
        <w:jc w:val="center"/>
        <w:outlineLvl w:val="0"/>
        <w:rPr>
          <w:rFonts w:asciiTheme="majorHAnsi" w:eastAsia="Times New Roman" w:hAnsiTheme="majorHAnsi" w:cstheme="majorHAnsi"/>
          <w:b/>
          <w:bCs/>
          <w:color w:val="auto"/>
          <w:kern w:val="32"/>
          <w:sz w:val="22"/>
          <w:szCs w:val="22"/>
          <w:lang w:eastAsia="fr-FR"/>
        </w:rPr>
      </w:pPr>
    </w:p>
    <w:p>
      <w:pPr>
        <w:spacing w:line="240" w:lineRule="auto"/>
        <w:ind w:right="1"/>
        <w:jc w:val="center"/>
        <w:outlineLvl w:val="0"/>
        <w:rPr>
          <w:ins w:id="1042" w:author="Kevin LACHAUD (CHUB)" w:date="2024-10-24T14:41:00Z"/>
          <w:rFonts w:asciiTheme="majorHAnsi" w:eastAsia="Times New Roman" w:hAnsiTheme="majorHAnsi" w:cstheme="majorHAnsi"/>
          <w:b/>
          <w:bCs/>
          <w:color w:val="auto"/>
          <w:kern w:val="32"/>
          <w:sz w:val="22"/>
          <w:szCs w:val="22"/>
          <w:lang w:eastAsia="fr-FR"/>
        </w:rPr>
      </w:pPr>
    </w:p>
    <w:p>
      <w:pPr>
        <w:spacing w:line="240" w:lineRule="auto"/>
        <w:ind w:right="1"/>
        <w:jc w:val="center"/>
        <w:outlineLvl w:val="0"/>
        <w:rPr>
          <w:ins w:id="1043" w:author="Kevin LACHAUD (CHUB)" w:date="2024-10-24T14:41:00Z"/>
          <w:rFonts w:asciiTheme="majorHAnsi" w:eastAsia="Times New Roman" w:hAnsiTheme="majorHAnsi" w:cstheme="majorHAnsi"/>
          <w:b/>
          <w:bCs/>
          <w:color w:val="auto"/>
          <w:kern w:val="32"/>
          <w:sz w:val="22"/>
          <w:szCs w:val="22"/>
          <w:lang w:eastAsia="fr-FR"/>
        </w:rPr>
      </w:pPr>
    </w:p>
    <w:p>
      <w:pPr>
        <w:spacing w:line="240" w:lineRule="auto"/>
        <w:ind w:right="1"/>
        <w:jc w:val="center"/>
        <w:outlineLvl w:val="0"/>
        <w:rPr>
          <w:ins w:id="1044" w:author="Kevin LACHAUD (CHUB)" w:date="2024-10-24T14:41:00Z"/>
          <w:rFonts w:asciiTheme="majorHAnsi" w:eastAsia="Times New Roman" w:hAnsiTheme="majorHAnsi" w:cstheme="majorHAnsi"/>
          <w:b/>
          <w:bCs/>
          <w:color w:val="auto"/>
          <w:kern w:val="32"/>
          <w:sz w:val="22"/>
          <w:szCs w:val="22"/>
          <w:lang w:eastAsia="fr-FR"/>
        </w:rPr>
      </w:pPr>
    </w:p>
    <w:p>
      <w:pPr>
        <w:spacing w:line="240" w:lineRule="auto"/>
        <w:ind w:right="1"/>
        <w:jc w:val="center"/>
        <w:outlineLvl w:val="0"/>
        <w:rPr>
          <w:ins w:id="1045" w:author="Kevin LACHAUD (CHUB)" w:date="2024-10-24T14:41:00Z"/>
          <w:rFonts w:asciiTheme="majorHAnsi" w:eastAsia="Times New Roman" w:hAnsiTheme="majorHAnsi" w:cstheme="majorHAnsi"/>
          <w:b/>
          <w:bCs/>
          <w:color w:val="auto"/>
          <w:kern w:val="32"/>
          <w:sz w:val="22"/>
          <w:szCs w:val="22"/>
          <w:lang w:eastAsia="fr-FR"/>
        </w:rPr>
      </w:pPr>
    </w:p>
    <w:p>
      <w:pPr>
        <w:spacing w:line="240" w:lineRule="auto"/>
        <w:ind w:right="1"/>
        <w:jc w:val="center"/>
        <w:outlineLvl w:val="0"/>
        <w:rPr>
          <w:ins w:id="1046" w:author="Kevin LACHAUD (CHUB)" w:date="2024-10-24T14:41:00Z"/>
          <w:rFonts w:asciiTheme="majorHAnsi" w:eastAsia="Times New Roman" w:hAnsiTheme="majorHAnsi" w:cstheme="majorHAnsi"/>
          <w:b/>
          <w:bCs/>
          <w:color w:val="auto"/>
          <w:kern w:val="32"/>
          <w:sz w:val="22"/>
          <w:szCs w:val="22"/>
          <w:lang w:eastAsia="fr-FR"/>
        </w:rPr>
      </w:pPr>
    </w:p>
    <w:p>
      <w:pPr>
        <w:spacing w:line="240" w:lineRule="auto"/>
        <w:ind w:right="1"/>
        <w:jc w:val="center"/>
        <w:outlineLvl w:val="0"/>
        <w:rPr>
          <w:rFonts w:asciiTheme="majorHAnsi" w:eastAsia="Times New Roman" w:hAnsiTheme="majorHAnsi" w:cstheme="majorHAnsi"/>
          <w:b/>
          <w:bCs/>
          <w:color w:val="auto"/>
          <w:kern w:val="32"/>
          <w:sz w:val="22"/>
          <w:szCs w:val="22"/>
          <w:lang w:eastAsia="fr-FR"/>
        </w:rPr>
      </w:pPr>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1047" w:author="Kevin LACHAUD (CHUB)" w:date="2024-10-24T14:41:00Z">
            <w:rPr>
              <w:rFonts w:asciiTheme="majorHAnsi" w:eastAsia="Times New Roman" w:hAnsiTheme="majorHAnsi" w:cstheme="majorHAnsi"/>
              <w:b/>
              <w:bCs/>
              <w:color w:val="auto"/>
              <w:kern w:val="32"/>
              <w:sz w:val="22"/>
              <w:szCs w:val="22"/>
              <w:lang w:eastAsia="fr-FR"/>
            </w:rPr>
          </w:rPrChange>
        </w:rPr>
        <w:pPrChange w:id="1048" w:author="Kevin LACHAUD (CHUB)" w:date="2024-10-24T14:41:00Z">
          <w:pPr>
            <w:shd w:val="clear" w:color="auto" w:fill="8EAADB" w:themeFill="accent1" w:themeFillTint="99"/>
            <w:spacing w:line="240" w:lineRule="auto"/>
            <w:ind w:right="1"/>
            <w:jc w:val="center"/>
            <w:outlineLvl w:val="0"/>
          </w:pPr>
        </w:pPrChange>
      </w:pPr>
      <w:del w:id="1049" w:author="Kevin LACHAUD (CHUB)" w:date="2024-10-24T14:41:00Z">
        <w:r>
          <w:rPr>
            <w:rFonts w:ascii="Calibri" w:eastAsia="Trebuchet MS" w:hAnsi="Calibri" w:cs="Calibri"/>
            <w:b/>
            <w:bCs/>
            <w:color w:val="FFFFFF"/>
            <w:kern w:val="32"/>
            <w:sz w:val="28"/>
            <w:szCs w:val="28"/>
            <w:u w:val="single"/>
            <w:rPrChange w:id="1050" w:author="Kevin LACHAUD (CHUB)" w:date="2024-10-24T14:41:00Z">
              <w:rPr>
                <w:rFonts w:asciiTheme="majorHAnsi" w:eastAsia="Times New Roman" w:hAnsiTheme="majorHAnsi" w:cstheme="majorHAnsi"/>
                <w:b/>
                <w:bCs/>
                <w:color w:val="auto"/>
                <w:kern w:val="32"/>
                <w:sz w:val="22"/>
                <w:szCs w:val="22"/>
                <w:lang w:eastAsia="fr-FR"/>
              </w:rPr>
            </w:rPrChange>
          </w:rPr>
          <w:lastRenderedPageBreak/>
          <w:delText xml:space="preserve">ARTICLE </w:delText>
        </w:r>
      </w:del>
      <w:bookmarkStart w:id="1051" w:name="_Toc180673724"/>
      <w:bookmarkStart w:id="1052" w:name="_Toc180674368"/>
      <w:r>
        <w:rPr>
          <w:rFonts w:ascii="Calibri" w:eastAsia="Trebuchet MS" w:hAnsi="Calibri" w:cs="Calibri"/>
          <w:b/>
          <w:bCs/>
          <w:color w:val="FFFFFF"/>
          <w:kern w:val="32"/>
          <w:sz w:val="28"/>
          <w:szCs w:val="28"/>
          <w:u w:val="single"/>
          <w:rPrChange w:id="1053" w:author="Kevin LACHAUD (CHUB)" w:date="2024-10-24T14:41:00Z">
            <w:rPr>
              <w:rFonts w:asciiTheme="majorHAnsi" w:eastAsia="Times New Roman" w:hAnsiTheme="majorHAnsi" w:cstheme="majorHAnsi"/>
              <w:b/>
              <w:bCs/>
              <w:color w:val="auto"/>
              <w:kern w:val="32"/>
              <w:sz w:val="22"/>
              <w:szCs w:val="22"/>
              <w:lang w:eastAsia="fr-FR"/>
            </w:rPr>
          </w:rPrChange>
        </w:rPr>
        <w:t>8</w:t>
      </w:r>
      <w:ins w:id="1054" w:author="Kevin LACHAUD (CHUB)" w:date="2024-10-24T14:41:00Z">
        <w:r>
          <w:rPr>
            <w:rFonts w:ascii="Calibri" w:eastAsia="Trebuchet MS" w:hAnsi="Calibri" w:cs="Calibri"/>
            <w:b/>
            <w:bCs/>
            <w:color w:val="FFFFFF"/>
            <w:kern w:val="32"/>
            <w:sz w:val="28"/>
            <w:szCs w:val="28"/>
            <w:u w:val="single"/>
          </w:rPr>
          <w:t xml:space="preserve">- </w:t>
        </w:r>
      </w:ins>
      <w:del w:id="1055" w:author="Kevin LACHAUD (CHUB)" w:date="2024-10-24T14:41:00Z">
        <w:r>
          <w:rPr>
            <w:rFonts w:ascii="Calibri" w:eastAsia="Trebuchet MS" w:hAnsi="Calibri" w:cs="Calibri"/>
            <w:b/>
            <w:bCs/>
            <w:color w:val="FFFFFF"/>
            <w:kern w:val="32"/>
            <w:sz w:val="28"/>
            <w:szCs w:val="28"/>
            <w:u w:val="single"/>
            <w:rPrChange w:id="1056" w:author="Kevin LACHAUD (CHUB)" w:date="2024-10-24T14:41:00Z">
              <w:rPr>
                <w:rFonts w:asciiTheme="majorHAnsi" w:eastAsia="Times New Roman" w:hAnsiTheme="majorHAnsi" w:cstheme="majorHAnsi"/>
                <w:b/>
                <w:bCs/>
                <w:color w:val="auto"/>
                <w:kern w:val="32"/>
                <w:sz w:val="22"/>
                <w:szCs w:val="22"/>
                <w:lang w:eastAsia="fr-FR"/>
              </w:rPr>
            </w:rPrChange>
          </w:rPr>
          <w:delText xml:space="preserve"> </w:delText>
        </w:r>
      </w:del>
      <w:r>
        <w:rPr>
          <w:rFonts w:ascii="Calibri" w:eastAsia="Trebuchet MS" w:hAnsi="Calibri" w:cs="Calibri"/>
          <w:b/>
          <w:bCs/>
          <w:color w:val="FFFFFF"/>
          <w:kern w:val="32"/>
          <w:sz w:val="28"/>
          <w:szCs w:val="28"/>
          <w:u w:val="single"/>
          <w:rPrChange w:id="1057" w:author="Kevin LACHAUD (CHUB)" w:date="2024-10-24T14:41:00Z">
            <w:rPr>
              <w:rFonts w:asciiTheme="majorHAnsi" w:eastAsia="Times New Roman" w:hAnsiTheme="majorHAnsi" w:cstheme="majorHAnsi"/>
              <w:b/>
              <w:bCs/>
              <w:color w:val="auto"/>
              <w:kern w:val="32"/>
              <w:sz w:val="22"/>
              <w:szCs w:val="22"/>
              <w:lang w:eastAsia="fr-FR"/>
            </w:rPr>
          </w:rPrChange>
        </w:rPr>
        <w:t>MODALITES DE GESTION DU CONTRAT D’ASSURANCE ET DES SINISTRES</w:t>
      </w:r>
      <w:bookmarkEnd w:id="1051"/>
      <w:bookmarkEnd w:id="1052"/>
    </w:p>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p>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w:t>
      </w:r>
      <w:proofErr w:type="gramStart"/>
      <w:r>
        <w:rPr>
          <w:rFonts w:asciiTheme="majorHAnsi" w:eastAsia="Times New Roman" w:hAnsiTheme="majorHAnsi" w:cstheme="majorHAnsi"/>
          <w:b/>
          <w:color w:val="auto"/>
          <w:sz w:val="22"/>
          <w:szCs w:val="22"/>
          <w:lang w:eastAsia="fr-FR"/>
        </w:rPr>
        <w:t>le</w:t>
      </w:r>
      <w:proofErr w:type="gramEnd"/>
      <w:r>
        <w:rPr>
          <w:rFonts w:asciiTheme="majorHAnsi" w:eastAsia="Times New Roman" w:hAnsiTheme="majorHAnsi" w:cstheme="majorHAnsi"/>
          <w:b/>
          <w:color w:val="auto"/>
          <w:sz w:val="22"/>
          <w:szCs w:val="22"/>
          <w:lang w:eastAsia="fr-FR"/>
        </w:rPr>
        <w:t xml:space="preserve"> tableau sous format Excel joint au présent document sera </w:t>
      </w:r>
      <w:r>
        <w:rPr>
          <w:rFonts w:asciiTheme="majorHAnsi" w:eastAsia="Times New Roman" w:hAnsiTheme="majorHAnsi" w:cstheme="majorHAnsi"/>
          <w:b/>
          <w:color w:val="auto"/>
          <w:sz w:val="22"/>
          <w:szCs w:val="22"/>
          <w:u w:val="single"/>
          <w:lang w:eastAsia="fr-FR"/>
        </w:rPr>
        <w:t>obligatoirement</w:t>
      </w:r>
      <w:r>
        <w:rPr>
          <w:rFonts w:asciiTheme="majorHAnsi" w:eastAsia="Times New Roman" w:hAnsiTheme="majorHAnsi" w:cstheme="majorHAnsi"/>
          <w:b/>
          <w:color w:val="auto"/>
          <w:sz w:val="22"/>
          <w:szCs w:val="22"/>
          <w:lang w:eastAsia="fr-FR"/>
        </w:rPr>
        <w:t xml:space="preserve"> à compléter par le candidat</w:t>
      </w:r>
    </w:p>
    <w:p>
      <w:p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 xml:space="preserve">Nb : ce tableau comporte les onglets suivants </w:t>
      </w:r>
    </w:p>
    <w:p>
      <w:pPr>
        <w:pStyle w:val="Paragraphedeliste"/>
        <w:numPr>
          <w:ilvl w:val="0"/>
          <w:numId w:val="3"/>
        </w:num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La gestion du contrat d’assurances,</w:t>
      </w:r>
    </w:p>
    <w:p>
      <w:pPr>
        <w:pStyle w:val="Paragraphedeliste"/>
        <w:numPr>
          <w:ilvl w:val="0"/>
          <w:numId w:val="3"/>
        </w:numPr>
        <w:overflowPunct w:val="0"/>
        <w:autoSpaceDE w:val="0"/>
        <w:autoSpaceDN w:val="0"/>
        <w:adjustRightInd w:val="0"/>
        <w:spacing w:line="240" w:lineRule="auto"/>
        <w:jc w:val="center"/>
        <w:textAlignment w:val="baseline"/>
        <w:rPr>
          <w:rFonts w:asciiTheme="majorHAnsi" w:eastAsia="Times New Roman" w:hAnsiTheme="majorHAnsi" w:cstheme="majorHAnsi"/>
          <w:b/>
          <w:color w:val="auto"/>
          <w:sz w:val="22"/>
          <w:szCs w:val="22"/>
          <w:lang w:eastAsia="fr-FR"/>
        </w:rPr>
      </w:pPr>
      <w:r>
        <w:rPr>
          <w:rFonts w:asciiTheme="majorHAnsi" w:eastAsia="Times New Roman" w:hAnsiTheme="majorHAnsi" w:cstheme="majorHAnsi"/>
          <w:b/>
          <w:color w:val="auto"/>
          <w:sz w:val="22"/>
          <w:szCs w:val="22"/>
          <w:lang w:eastAsia="fr-FR"/>
        </w:rPr>
        <w:t>La gestion des sinistres)</w:t>
      </w: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del w:id="1058" w:author="Kevin LACHAUD (CHUB)" w:date="2024-10-24T14:41:00Z"/>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Mention manuscrite "LU ET APPROUVE"</w:t>
      </w:r>
    </w:p>
    <w:p>
      <w:pPr>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FAIT EN UN SEUL ORIGINAL</w:t>
      </w:r>
    </w:p>
    <w:p>
      <w:pPr>
        <w:keepNext/>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keepNext/>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r>
        <w:rPr>
          <w:rFonts w:asciiTheme="majorHAnsi" w:eastAsia="Times New Roman" w:hAnsiTheme="majorHAnsi" w:cstheme="majorHAnsi"/>
          <w:color w:val="auto"/>
          <w:sz w:val="22"/>
          <w:szCs w:val="22"/>
          <w:lang w:eastAsia="fr-FR"/>
        </w:rPr>
        <w:t>A __________________ LE _________________</w:t>
      </w:r>
    </w:p>
    <w:p>
      <w:pPr>
        <w:keepNext/>
        <w:overflowPunct w:val="0"/>
        <w:autoSpaceDE w:val="0"/>
        <w:autoSpaceDN w:val="0"/>
        <w:adjustRightInd w:val="0"/>
        <w:spacing w:line="240" w:lineRule="auto"/>
        <w:textAlignment w:val="baseline"/>
        <w:rPr>
          <w:rFonts w:asciiTheme="majorHAnsi" w:eastAsia="Times New Roman" w:hAnsiTheme="majorHAnsi" w:cstheme="majorHAnsi"/>
          <w:color w:val="auto"/>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r>
        <w:rPr>
          <w:rFonts w:asciiTheme="majorHAnsi" w:eastAsia="Times New Roman" w:hAnsiTheme="majorHAnsi" w:cstheme="majorHAnsi"/>
          <w:color w:val="auto"/>
          <w:spacing w:val="-6"/>
          <w:sz w:val="22"/>
          <w:szCs w:val="22"/>
          <w:lang w:eastAsia="fr-FR"/>
        </w:rPr>
        <w:t>Signature(s) du candidat</w:t>
      </w:r>
    </w:p>
    <w:p>
      <w:pPr>
        <w:spacing w:line="240" w:lineRule="auto"/>
        <w:ind w:right="-28"/>
        <w:rPr>
          <w:rFonts w:asciiTheme="majorHAnsi" w:eastAsia="Times New Roman" w:hAnsiTheme="majorHAnsi" w:cstheme="majorHAnsi"/>
          <w:color w:val="auto"/>
          <w:spacing w:val="-6"/>
          <w:sz w:val="22"/>
          <w:szCs w:val="22"/>
          <w:lang w:eastAsia="fr-FR"/>
        </w:rPr>
      </w:pPr>
      <w:proofErr w:type="gramStart"/>
      <w:r>
        <w:rPr>
          <w:rFonts w:asciiTheme="majorHAnsi" w:eastAsia="Times New Roman" w:hAnsiTheme="majorHAnsi" w:cstheme="majorHAnsi"/>
          <w:color w:val="auto"/>
          <w:spacing w:val="-6"/>
          <w:sz w:val="22"/>
          <w:szCs w:val="22"/>
          <w:lang w:eastAsia="fr-FR"/>
        </w:rPr>
        <w:t>ou</w:t>
      </w:r>
      <w:proofErr w:type="gramEnd"/>
      <w:r>
        <w:rPr>
          <w:rFonts w:asciiTheme="majorHAnsi" w:eastAsia="Times New Roman" w:hAnsiTheme="majorHAnsi" w:cstheme="majorHAnsi"/>
          <w:color w:val="auto"/>
          <w:spacing w:val="-6"/>
          <w:sz w:val="22"/>
          <w:szCs w:val="22"/>
          <w:lang w:eastAsia="fr-FR"/>
        </w:rPr>
        <w:t xml:space="preserve"> du mandataire dûment habilité </w:t>
      </w:r>
    </w:p>
    <w:p>
      <w:pPr>
        <w:spacing w:line="240" w:lineRule="auto"/>
        <w:ind w:right="-28"/>
        <w:rPr>
          <w:rFonts w:asciiTheme="majorHAnsi" w:eastAsia="Times New Roman" w:hAnsiTheme="majorHAnsi" w:cstheme="majorHAnsi"/>
          <w:color w:val="auto"/>
          <w:spacing w:val="-6"/>
          <w:sz w:val="22"/>
          <w:szCs w:val="22"/>
          <w:lang w:eastAsia="fr-FR"/>
        </w:rPr>
      </w:pPr>
      <w:proofErr w:type="gramStart"/>
      <w:r>
        <w:rPr>
          <w:rFonts w:asciiTheme="majorHAnsi" w:eastAsia="Times New Roman" w:hAnsiTheme="majorHAnsi" w:cstheme="majorHAnsi"/>
          <w:color w:val="auto"/>
          <w:spacing w:val="-6"/>
          <w:sz w:val="22"/>
          <w:szCs w:val="22"/>
          <w:lang w:eastAsia="fr-FR"/>
        </w:rPr>
        <w:t>par</w:t>
      </w:r>
      <w:proofErr w:type="gramEnd"/>
      <w:r>
        <w:rPr>
          <w:rFonts w:asciiTheme="majorHAnsi" w:eastAsia="Times New Roman" w:hAnsiTheme="majorHAnsi" w:cstheme="majorHAnsi"/>
          <w:color w:val="auto"/>
          <w:spacing w:val="-6"/>
          <w:sz w:val="22"/>
          <w:szCs w:val="22"/>
          <w:lang w:eastAsia="fr-FR"/>
        </w:rPr>
        <w:t xml:space="preserve"> un pouvoir </w:t>
      </w: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line="240" w:lineRule="auto"/>
        <w:ind w:right="-28"/>
        <w:rPr>
          <w:rFonts w:asciiTheme="majorHAnsi" w:eastAsia="Times New Roman" w:hAnsiTheme="majorHAnsi" w:cstheme="majorHAnsi"/>
          <w:color w:val="auto"/>
          <w:spacing w:val="-6"/>
          <w:sz w:val="22"/>
          <w:szCs w:val="22"/>
          <w:lang w:eastAsia="fr-FR"/>
        </w:rPr>
      </w:pPr>
    </w:p>
    <w:p>
      <w:pPr>
        <w:spacing w:after="160" w:line="259" w:lineRule="auto"/>
        <w:rPr>
          <w:del w:id="1059" w:author="Kevin LACHAUD (CHUB)" w:date="2024-10-24T14:44:00Z"/>
          <w:rFonts w:asciiTheme="majorHAnsi" w:eastAsia="Times New Roman" w:hAnsiTheme="majorHAnsi" w:cstheme="majorHAnsi"/>
          <w:color w:val="auto"/>
          <w:spacing w:val="-6"/>
          <w:sz w:val="22"/>
          <w:szCs w:val="22"/>
          <w:lang w:eastAsia="fr-FR"/>
        </w:rPr>
      </w:pPr>
      <w:ins w:id="1060" w:author="Edith BOUVERET" w:date="2023-06-16T14:48:00Z">
        <w:del w:id="1061" w:author="Kevin LACHAUD (CHUB)" w:date="2024-10-24T14:44:00Z">
          <w:r>
            <w:rPr>
              <w:rFonts w:asciiTheme="majorHAnsi" w:eastAsia="Times New Roman" w:hAnsiTheme="majorHAnsi" w:cstheme="majorHAnsi"/>
              <w:color w:val="auto"/>
              <w:spacing w:val="-6"/>
              <w:sz w:val="22"/>
              <w:szCs w:val="22"/>
              <w:lang w:eastAsia="fr-FR"/>
            </w:rPr>
            <w:br w:type="page"/>
          </w:r>
        </w:del>
      </w:ins>
    </w:p>
    <w:p>
      <w:pPr>
        <w:spacing w:after="160" w:line="259" w:lineRule="auto"/>
        <w:rPr>
          <w:ins w:id="1062" w:author="Kevin LACHAUD (CHUB)" w:date="2024-10-24T14:44:00Z"/>
          <w:rFonts w:asciiTheme="majorHAnsi" w:eastAsia="Times New Roman" w:hAnsiTheme="majorHAnsi" w:cstheme="majorHAnsi"/>
          <w:color w:val="auto"/>
          <w:spacing w:val="-6"/>
          <w:sz w:val="22"/>
          <w:szCs w:val="22"/>
          <w:lang w:eastAsia="fr-FR"/>
        </w:rPr>
      </w:pPr>
    </w:p>
    <w:p>
      <w:pPr>
        <w:spacing w:after="160" w:line="259" w:lineRule="auto"/>
        <w:rPr>
          <w:ins w:id="1063" w:author="Kevin LACHAUD (CHUB)" w:date="2024-10-24T14:44:00Z"/>
          <w:rFonts w:asciiTheme="majorHAnsi" w:eastAsia="Times New Roman" w:hAnsiTheme="majorHAnsi" w:cstheme="majorHAnsi"/>
          <w:color w:val="auto"/>
          <w:spacing w:val="-6"/>
          <w:sz w:val="22"/>
          <w:szCs w:val="22"/>
          <w:lang w:eastAsia="fr-FR"/>
        </w:rPr>
      </w:pPr>
    </w:p>
    <w:p>
      <w:pPr>
        <w:spacing w:after="160" w:line="259" w:lineRule="auto"/>
        <w:rPr>
          <w:ins w:id="1064" w:author="Kevin LACHAUD (CHUB)" w:date="2024-10-24T14:44:00Z"/>
          <w:rFonts w:asciiTheme="majorHAnsi" w:eastAsia="Times New Roman" w:hAnsiTheme="majorHAnsi" w:cstheme="majorHAnsi"/>
          <w:color w:val="auto"/>
          <w:spacing w:val="-6"/>
          <w:sz w:val="22"/>
          <w:szCs w:val="22"/>
          <w:lang w:eastAsia="fr-FR"/>
        </w:rPr>
      </w:pPr>
    </w:p>
    <w:p>
      <w:pPr>
        <w:spacing w:after="160" w:line="259" w:lineRule="auto"/>
        <w:rPr>
          <w:ins w:id="1065" w:author="Kevin LACHAUD (CHUB)" w:date="2024-10-24T14:57:00Z"/>
          <w:rFonts w:asciiTheme="majorHAnsi" w:eastAsia="Times New Roman" w:hAnsiTheme="majorHAnsi" w:cstheme="majorHAnsi"/>
          <w:color w:val="auto"/>
          <w:spacing w:val="-6"/>
          <w:sz w:val="22"/>
          <w:szCs w:val="22"/>
          <w:lang w:eastAsia="fr-FR"/>
        </w:rPr>
      </w:pPr>
    </w:p>
    <w:p>
      <w:pPr>
        <w:spacing w:after="160" w:line="259" w:lineRule="auto"/>
        <w:rPr>
          <w:ins w:id="1066" w:author="Kevin LACHAUD (CHUB)" w:date="2024-10-24T14:57:00Z"/>
          <w:rFonts w:asciiTheme="majorHAnsi" w:eastAsia="Times New Roman" w:hAnsiTheme="majorHAnsi" w:cstheme="majorHAnsi"/>
          <w:color w:val="auto"/>
          <w:spacing w:val="-6"/>
          <w:sz w:val="22"/>
          <w:szCs w:val="22"/>
          <w:lang w:eastAsia="fr-FR"/>
        </w:rPr>
      </w:pPr>
    </w:p>
    <w:p>
      <w:pPr>
        <w:spacing w:line="240" w:lineRule="auto"/>
        <w:ind w:right="-28"/>
        <w:rPr>
          <w:del w:id="1067" w:author="Edith BOUVERET" w:date="2023-06-16T14:48:00Z"/>
          <w:rFonts w:asciiTheme="majorHAnsi" w:eastAsia="Times New Roman" w:hAnsiTheme="majorHAnsi" w:cstheme="majorHAnsi"/>
          <w:color w:val="auto"/>
          <w:spacing w:val="-6"/>
          <w:sz w:val="22"/>
          <w:szCs w:val="22"/>
          <w:lang w:eastAsia="fr-FR"/>
        </w:rPr>
      </w:pPr>
    </w:p>
    <w:p>
      <w:pPr>
        <w:spacing w:line="240" w:lineRule="auto"/>
        <w:ind w:right="-28"/>
        <w:rPr>
          <w:del w:id="1068" w:author="Edith BOUVERET" w:date="2023-06-16T14:48:00Z"/>
          <w:rFonts w:asciiTheme="majorHAnsi" w:eastAsia="Times New Roman" w:hAnsiTheme="majorHAnsi" w:cstheme="majorHAnsi"/>
          <w:color w:val="auto"/>
          <w:spacing w:val="-6"/>
          <w:sz w:val="22"/>
          <w:szCs w:val="22"/>
          <w:lang w:eastAsia="fr-FR"/>
        </w:rPr>
      </w:pPr>
    </w:p>
    <w:p>
      <w:pPr>
        <w:spacing w:line="240" w:lineRule="auto"/>
        <w:ind w:right="-28"/>
        <w:rPr>
          <w:del w:id="1069" w:author="Edith BOUVERET" w:date="2023-06-16T14:48:00Z"/>
          <w:rFonts w:asciiTheme="majorHAnsi" w:eastAsia="Times New Roman" w:hAnsiTheme="majorHAnsi" w:cstheme="majorHAnsi"/>
          <w:color w:val="auto"/>
          <w:spacing w:val="-6"/>
          <w:sz w:val="22"/>
          <w:szCs w:val="22"/>
          <w:lang w:eastAsia="fr-FR"/>
        </w:rPr>
      </w:pPr>
    </w:p>
    <w:p>
      <w:pPr>
        <w:spacing w:after="160" w:line="259" w:lineRule="auto"/>
        <w:rPr>
          <w:rFonts w:asciiTheme="majorHAnsi" w:eastAsia="Times New Roman" w:hAnsiTheme="majorHAnsi" w:cstheme="majorHAnsi"/>
          <w:color w:val="auto"/>
          <w:spacing w:val="-6"/>
          <w:sz w:val="22"/>
          <w:szCs w:val="22"/>
          <w:lang w:eastAsia="fr-FR"/>
        </w:rPr>
        <w:pPrChange w:id="1070" w:author="Kevin LACHAUD (CHUB)" w:date="2024-10-24T14:44:00Z">
          <w:pPr>
            <w:spacing w:line="240" w:lineRule="auto"/>
            <w:ind w:right="-28"/>
          </w:pPr>
        </w:pPrChange>
      </w:pPr>
    </w:p>
    <w:p>
      <w:pPr>
        <w:pStyle w:val="Titre1"/>
        <w:keepLines w:val="0"/>
        <w:shd w:val="clear" w:color="2A7CBF" w:fill="2A7CBF"/>
        <w:spacing w:before="0" w:after="120" w:line="240" w:lineRule="auto"/>
        <w:rPr>
          <w:del w:id="1071" w:author="Kevin LACHAUD (CHUB)" w:date="2024-10-24T14:42:00Z"/>
          <w:rFonts w:ascii="Calibri" w:eastAsia="Trebuchet MS" w:hAnsi="Calibri" w:cs="Calibri"/>
          <w:b/>
          <w:bCs/>
          <w:color w:val="FFFFFF"/>
          <w:kern w:val="32"/>
          <w:sz w:val="28"/>
          <w:szCs w:val="28"/>
          <w:u w:val="single"/>
          <w:rPrChange w:id="1072" w:author="Kevin LACHAUD (CHUB)" w:date="2024-10-24T14:42:00Z">
            <w:rPr>
              <w:del w:id="1073" w:author="Kevin LACHAUD (CHUB)" w:date="2024-10-24T14:42:00Z"/>
              <w:rFonts w:asciiTheme="majorHAnsi" w:eastAsia="Times New Roman" w:hAnsiTheme="majorHAnsi" w:cstheme="majorHAnsi"/>
              <w:b/>
              <w:bCs/>
              <w:color w:val="auto"/>
              <w:kern w:val="32"/>
              <w:sz w:val="22"/>
              <w:szCs w:val="22"/>
              <w:lang w:eastAsia="fr-FR"/>
            </w:rPr>
          </w:rPrChange>
        </w:rPr>
        <w:pPrChange w:id="1074" w:author="Kevin LACHAUD (CHUB)" w:date="2024-10-24T14:42:00Z">
          <w:pPr>
            <w:shd w:val="clear" w:color="auto" w:fill="8EAADB" w:themeFill="accent1" w:themeFillTint="99"/>
            <w:spacing w:line="240" w:lineRule="auto"/>
            <w:ind w:right="1"/>
            <w:jc w:val="center"/>
            <w:outlineLvl w:val="0"/>
          </w:pPr>
        </w:pPrChange>
      </w:pPr>
      <w:del w:id="1075" w:author="Kevin LACHAUD (CHUB)" w:date="2024-10-24T14:42:00Z">
        <w:r>
          <w:rPr>
            <w:rFonts w:ascii="Calibri" w:eastAsia="Trebuchet MS" w:hAnsi="Calibri" w:cs="Calibri"/>
            <w:b/>
            <w:bCs/>
            <w:color w:val="FFFFFF"/>
            <w:kern w:val="32"/>
            <w:sz w:val="28"/>
            <w:szCs w:val="28"/>
            <w:u w:val="single"/>
            <w:rPrChange w:id="1076" w:author="Kevin LACHAUD (CHUB)" w:date="2024-10-24T14:42:00Z">
              <w:rPr>
                <w:rFonts w:asciiTheme="majorHAnsi" w:eastAsia="Times New Roman" w:hAnsiTheme="majorHAnsi" w:cstheme="majorHAnsi"/>
                <w:b/>
                <w:bCs/>
                <w:color w:val="auto"/>
                <w:kern w:val="32"/>
                <w:sz w:val="22"/>
                <w:szCs w:val="22"/>
                <w:lang w:eastAsia="fr-FR"/>
              </w:rPr>
            </w:rPrChange>
          </w:rPr>
          <w:lastRenderedPageBreak/>
          <w:delText xml:space="preserve">ARTICLE </w:delText>
        </w:r>
      </w:del>
      <w:bookmarkStart w:id="1077" w:name="_Toc180673725"/>
      <w:bookmarkStart w:id="1078" w:name="_Toc180674369"/>
      <w:r>
        <w:rPr>
          <w:rFonts w:ascii="Calibri" w:eastAsia="Trebuchet MS" w:hAnsi="Calibri" w:cs="Calibri"/>
          <w:b/>
          <w:bCs/>
          <w:color w:val="FFFFFF"/>
          <w:kern w:val="32"/>
          <w:sz w:val="28"/>
          <w:szCs w:val="28"/>
          <w:u w:val="single"/>
          <w:rPrChange w:id="1079" w:author="Kevin LACHAUD (CHUB)" w:date="2024-10-24T14:42:00Z">
            <w:rPr>
              <w:rFonts w:asciiTheme="majorHAnsi" w:eastAsia="Times New Roman" w:hAnsiTheme="majorHAnsi" w:cstheme="majorHAnsi"/>
              <w:b/>
              <w:bCs/>
              <w:color w:val="auto"/>
              <w:kern w:val="32"/>
              <w:sz w:val="22"/>
              <w:szCs w:val="22"/>
              <w:lang w:eastAsia="fr-FR"/>
            </w:rPr>
          </w:rPrChange>
        </w:rPr>
        <w:t>9</w:t>
      </w:r>
      <w:ins w:id="1080" w:author="Kevin LACHAUD (CHUB)" w:date="2024-10-24T14:42:00Z">
        <w:r>
          <w:rPr>
            <w:rFonts w:ascii="Calibri" w:eastAsia="Trebuchet MS" w:hAnsi="Calibri" w:cs="Calibri"/>
            <w:b/>
            <w:bCs/>
            <w:color w:val="FFFFFF"/>
            <w:kern w:val="32"/>
            <w:sz w:val="28"/>
            <w:szCs w:val="28"/>
            <w:u w:val="single"/>
          </w:rPr>
          <w:t xml:space="preserve">- </w:t>
        </w:r>
      </w:ins>
      <w:del w:id="1081" w:author="Kevin LACHAUD (CHUB)" w:date="2024-10-24T14:42:00Z">
        <w:r>
          <w:rPr>
            <w:rFonts w:ascii="Calibri" w:eastAsia="Trebuchet MS" w:hAnsi="Calibri" w:cs="Calibri"/>
            <w:b/>
            <w:bCs/>
            <w:color w:val="FFFFFF"/>
            <w:kern w:val="32"/>
            <w:sz w:val="28"/>
            <w:szCs w:val="28"/>
            <w:u w:val="single"/>
            <w:rPrChange w:id="1082" w:author="Kevin LACHAUD (CHUB)" w:date="2024-10-24T14:42:00Z">
              <w:rPr>
                <w:rFonts w:asciiTheme="majorHAnsi" w:eastAsia="Times New Roman" w:hAnsiTheme="majorHAnsi" w:cstheme="majorHAnsi"/>
                <w:b/>
                <w:bCs/>
                <w:color w:val="auto"/>
                <w:kern w:val="32"/>
                <w:sz w:val="22"/>
                <w:szCs w:val="22"/>
                <w:lang w:eastAsia="fr-FR"/>
              </w:rPr>
            </w:rPrChange>
          </w:rPr>
          <w:delText xml:space="preserve"> </w:delText>
        </w:r>
      </w:del>
      <w:r>
        <w:rPr>
          <w:rFonts w:ascii="Calibri" w:eastAsia="Trebuchet MS" w:hAnsi="Calibri" w:cs="Calibri"/>
          <w:b/>
          <w:bCs/>
          <w:color w:val="FFFFFF"/>
          <w:kern w:val="32"/>
          <w:sz w:val="28"/>
          <w:szCs w:val="28"/>
          <w:u w:val="single"/>
          <w:rPrChange w:id="1083" w:author="Kevin LACHAUD (CHUB)" w:date="2024-10-24T14:42:00Z">
            <w:rPr>
              <w:rFonts w:asciiTheme="majorHAnsi" w:eastAsia="Times New Roman" w:hAnsiTheme="majorHAnsi" w:cstheme="majorHAnsi"/>
              <w:b/>
              <w:bCs/>
              <w:color w:val="auto"/>
              <w:kern w:val="32"/>
              <w:sz w:val="22"/>
              <w:szCs w:val="22"/>
              <w:lang w:eastAsia="fr-FR"/>
            </w:rPr>
          </w:rPrChange>
        </w:rPr>
        <w:t xml:space="preserve">ACCEPTATION DE L’OFFRE </w:t>
      </w:r>
      <w:del w:id="1084" w:author="Kevin LACHAUD (CHUB)" w:date="2024-10-24T14:56:00Z">
        <w:r>
          <w:rPr>
            <w:rFonts w:ascii="Calibri" w:eastAsia="Trebuchet MS" w:hAnsi="Calibri" w:cs="Calibri"/>
            <w:b/>
            <w:bCs/>
            <w:color w:val="FFFFFF"/>
            <w:kern w:val="32"/>
            <w:sz w:val="28"/>
            <w:szCs w:val="28"/>
            <w:u w:val="single"/>
            <w:rPrChange w:id="1085" w:author="Kevin LACHAUD (CHUB)" w:date="2024-10-24T14:42:00Z">
              <w:rPr>
                <w:rFonts w:asciiTheme="majorHAnsi" w:eastAsia="Times New Roman" w:hAnsiTheme="majorHAnsi" w:cstheme="majorHAnsi"/>
                <w:b/>
                <w:bCs/>
                <w:color w:val="auto"/>
                <w:kern w:val="32"/>
                <w:sz w:val="22"/>
                <w:szCs w:val="22"/>
                <w:lang w:eastAsia="fr-FR"/>
              </w:rPr>
            </w:rPrChange>
          </w:rPr>
          <w:delText>( à</w:delText>
        </w:r>
      </w:del>
      <w:ins w:id="1086" w:author="Kevin LACHAUD (CHUB)" w:date="2024-10-24T14:56:00Z">
        <w:r>
          <w:rPr>
            <w:rFonts w:ascii="Calibri" w:eastAsia="Trebuchet MS" w:hAnsi="Calibri" w:cs="Calibri"/>
            <w:b/>
            <w:bCs/>
            <w:color w:val="FFFFFF"/>
            <w:kern w:val="32"/>
            <w:sz w:val="28"/>
            <w:szCs w:val="28"/>
            <w:u w:val="single"/>
            <w:rPrChange w:id="1087" w:author="Kevin LACHAUD (CHUB)" w:date="2024-10-24T14:42:00Z">
              <w:rPr>
                <w:rFonts w:ascii="Calibri" w:eastAsia="Trebuchet MS" w:hAnsi="Calibri" w:cs="Calibri"/>
                <w:b/>
                <w:bCs/>
                <w:color w:val="FFFFFF"/>
                <w:kern w:val="32"/>
                <w:sz w:val="28"/>
                <w:szCs w:val="28"/>
                <w:u w:val="single"/>
              </w:rPr>
            </w:rPrChange>
          </w:rPr>
          <w:t>(à</w:t>
        </w:r>
      </w:ins>
      <w:r>
        <w:rPr>
          <w:rFonts w:ascii="Calibri" w:eastAsia="Trebuchet MS" w:hAnsi="Calibri" w:cs="Calibri"/>
          <w:b/>
          <w:bCs/>
          <w:color w:val="FFFFFF"/>
          <w:kern w:val="32"/>
          <w:sz w:val="28"/>
          <w:szCs w:val="28"/>
          <w:u w:val="single"/>
          <w:rPrChange w:id="1088" w:author="Kevin LACHAUD (CHUB)" w:date="2024-10-24T14:42:00Z">
            <w:rPr>
              <w:rFonts w:asciiTheme="majorHAnsi" w:eastAsia="Times New Roman" w:hAnsiTheme="majorHAnsi" w:cstheme="majorHAnsi"/>
              <w:b/>
              <w:bCs/>
              <w:color w:val="auto"/>
              <w:kern w:val="32"/>
              <w:sz w:val="22"/>
              <w:szCs w:val="22"/>
              <w:lang w:eastAsia="fr-FR"/>
            </w:rPr>
          </w:rPrChange>
        </w:rPr>
        <w:t xml:space="preserve"> compléter par le pouvoir </w:t>
      </w:r>
      <w:proofErr w:type="gramStart"/>
      <w:r>
        <w:rPr>
          <w:rFonts w:ascii="Calibri" w:eastAsia="Trebuchet MS" w:hAnsi="Calibri" w:cs="Calibri"/>
          <w:b/>
          <w:bCs/>
          <w:color w:val="FFFFFF"/>
          <w:kern w:val="32"/>
          <w:sz w:val="28"/>
          <w:szCs w:val="28"/>
          <w:u w:val="single"/>
          <w:rPrChange w:id="1089" w:author="Kevin LACHAUD (CHUB)" w:date="2024-10-24T14:42:00Z">
            <w:rPr>
              <w:rFonts w:asciiTheme="majorHAnsi" w:eastAsia="Times New Roman" w:hAnsiTheme="majorHAnsi" w:cstheme="majorHAnsi"/>
              <w:b/>
              <w:bCs/>
              <w:color w:val="auto"/>
              <w:kern w:val="32"/>
              <w:sz w:val="22"/>
              <w:szCs w:val="22"/>
              <w:lang w:eastAsia="fr-FR"/>
            </w:rPr>
          </w:rPrChange>
        </w:rPr>
        <w:t>adjudicateur )</w:t>
      </w:r>
      <w:bookmarkEnd w:id="1077"/>
      <w:bookmarkEnd w:id="1078"/>
      <w:proofErr w:type="gramEnd"/>
    </w:p>
    <w:p>
      <w:pPr>
        <w:pStyle w:val="Titre1"/>
        <w:keepLines w:val="0"/>
        <w:shd w:val="clear" w:color="2A7CBF" w:fill="2A7CBF"/>
        <w:spacing w:before="0" w:after="120" w:line="240" w:lineRule="auto"/>
        <w:rPr>
          <w:rFonts w:eastAsia="Times New Roman"/>
          <w:lang w:eastAsia="fr-FR"/>
        </w:rPr>
        <w:pPrChange w:id="1090" w:author="Kevin LACHAUD (CHUB)" w:date="2024-10-24T14:42:00Z">
          <w:pPr>
            <w:spacing w:line="240" w:lineRule="auto"/>
            <w:ind w:right="1"/>
            <w:outlineLvl w:val="0"/>
          </w:pPr>
        </w:pPrChange>
      </w:pPr>
    </w:p>
    <w:p>
      <w:pPr>
        <w:rPr>
          <w:lang w:eastAsia="fr-FR"/>
        </w:rPr>
        <w:pPrChange w:id="1091" w:author="Kevin LACHAUD (CHUB)" w:date="2024-10-24T14:46:00Z">
          <w:pPr>
            <w:spacing w:line="240" w:lineRule="auto"/>
            <w:ind w:right="1"/>
            <w:outlineLvl w:val="0"/>
          </w:pPr>
        </w:pPrChange>
      </w:pPr>
    </w:p>
    <w:p>
      <w:pPr>
        <w:pStyle w:val="Titre2"/>
        <w:keepNext/>
        <w:numPr>
          <w:ilvl w:val="0"/>
          <w:numId w:val="5"/>
        </w:numPr>
        <w:spacing w:before="0" w:after="0"/>
        <w:ind w:left="670" w:hanging="390"/>
        <w:rPr>
          <w:rFonts w:ascii="Calibri" w:eastAsia="Trebuchet MS" w:hAnsi="Calibri" w:cs="Calibri"/>
          <w:bCs/>
          <w:iCs/>
          <w:noProof w:val="0"/>
          <w:color w:val="0070C0"/>
          <w:spacing w:val="0"/>
          <w:sz w:val="26"/>
          <w:szCs w:val="26"/>
          <w:u w:val="single"/>
          <w:lang w:val="fr-FR" w:eastAsia="en-US"/>
          <w:rPrChange w:id="1092" w:author="Kevin LACHAUD (CHUB)" w:date="2024-10-24T14:43:00Z">
            <w:rPr>
              <w:rFonts w:asciiTheme="majorHAnsi" w:eastAsia="Times New Roman" w:hAnsiTheme="majorHAnsi" w:cstheme="majorHAnsi"/>
              <w:b/>
              <w:color w:val="auto"/>
              <w:spacing w:val="-6"/>
              <w:sz w:val="18"/>
              <w:szCs w:val="18"/>
              <w:lang w:eastAsia="fr-FR"/>
            </w:rPr>
          </w:rPrChange>
        </w:rPr>
        <w:pPrChange w:id="1093" w:author="Kevin LACHAUD (CHUB)" w:date="2024-10-24T14:42:00Z">
          <w:pPr>
            <w:pStyle w:val="Paragraphedeliste"/>
            <w:numPr>
              <w:numId w:val="5"/>
            </w:numPr>
            <w:spacing w:line="240" w:lineRule="auto"/>
            <w:ind w:right="1" w:hanging="360"/>
            <w:outlineLvl w:val="0"/>
          </w:pPr>
        </w:pPrChange>
      </w:pPr>
      <w:bookmarkStart w:id="1094" w:name="_Toc180673726"/>
      <w:bookmarkStart w:id="1095" w:name="_Toc180674370"/>
      <w:r>
        <w:rPr>
          <w:rFonts w:ascii="Calibri" w:eastAsia="Trebuchet MS" w:hAnsi="Calibri" w:cs="Calibri"/>
          <w:bCs/>
          <w:iCs/>
          <w:noProof w:val="0"/>
          <w:color w:val="0070C0"/>
          <w:spacing w:val="0"/>
          <w:sz w:val="26"/>
          <w:szCs w:val="26"/>
          <w:u w:val="single"/>
          <w:lang w:val="fr-FR" w:eastAsia="en-US"/>
          <w:rPrChange w:id="1096" w:author="Kevin LACHAUD (CHUB)" w:date="2024-10-24T14:42:00Z">
            <w:rPr>
              <w:rFonts w:asciiTheme="majorHAnsi" w:eastAsia="Times New Roman" w:hAnsiTheme="majorHAnsi" w:cstheme="majorHAnsi"/>
              <w:b/>
              <w:color w:val="auto"/>
              <w:spacing w:val="-6"/>
              <w:sz w:val="18"/>
              <w:szCs w:val="18"/>
              <w:lang w:eastAsia="fr-FR"/>
            </w:rPr>
          </w:rPrChange>
        </w:rPr>
        <w:t>Assurance dommages-ouvrage</w:t>
      </w:r>
      <w:bookmarkEnd w:id="1094"/>
      <w:bookmarkEnd w:id="1095"/>
    </w:p>
    <w:p>
      <w:pPr>
        <w:rPr>
          <w:lang w:eastAsia="fr-FR"/>
        </w:rPr>
        <w:pPrChange w:id="1097" w:author="Kevin LACHAUD (CHUB)" w:date="2024-10-24T14:46:00Z">
          <w:pPr>
            <w:spacing w:line="240" w:lineRule="auto"/>
            <w:ind w:left="360" w:right="1"/>
            <w:outlineLvl w:val="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1750"/>
        <w:gridCol w:w="1749"/>
        <w:gridCol w:w="1747"/>
        <w:gridCol w:w="1747"/>
      </w:tblGrid>
      <w:tr>
        <w:trPr>
          <w:trHeight w:val="503"/>
        </w:trPr>
        <w:tc>
          <w:tcPr>
            <w:tcW w:w="1141" w:type="pct"/>
            <w:shd w:val="pct10" w:color="auto" w:fill="auto"/>
            <w:vAlign w:val="center"/>
          </w:tcPr>
          <w:p>
            <w:pPr>
              <w:rPr>
                <w:rFonts w:asciiTheme="minorHAnsi" w:hAnsiTheme="minorHAnsi" w:cstheme="minorHAnsi"/>
                <w:sz w:val="18"/>
                <w:szCs w:val="18"/>
                <w:lang w:eastAsia="fr-FR"/>
                <w:rPrChange w:id="1098" w:author="Kevin LACHAUD (CHUB)" w:date="2024-10-24T14:58:00Z">
                  <w:rPr>
                    <w:lang w:eastAsia="fr-FR"/>
                  </w:rPr>
                </w:rPrChange>
              </w:rPr>
              <w:pPrChange w:id="1099" w:author="Kevin LACHAUD (CHUB)" w:date="2024-10-24T14:57:00Z">
                <w:pPr>
                  <w:jc w:val="center"/>
                </w:pPr>
              </w:pPrChange>
            </w:pPr>
            <w:r>
              <w:rPr>
                <w:rFonts w:asciiTheme="minorHAnsi" w:hAnsiTheme="minorHAnsi" w:cstheme="minorHAnsi"/>
                <w:sz w:val="18"/>
                <w:szCs w:val="18"/>
                <w:lang w:eastAsia="fr-FR"/>
                <w:rPrChange w:id="1100" w:author="Kevin LACHAUD (CHUB)" w:date="2024-10-24T14:58:00Z">
                  <w:rPr>
                    <w:lang w:eastAsia="fr-FR"/>
                  </w:rPr>
                </w:rPrChange>
              </w:rPr>
              <w:t>NATURE DES GARANTIES</w:t>
            </w:r>
          </w:p>
        </w:tc>
        <w:tc>
          <w:tcPr>
            <w:tcW w:w="965" w:type="pct"/>
            <w:shd w:val="pct10" w:color="auto" w:fill="auto"/>
            <w:vAlign w:val="center"/>
          </w:tcPr>
          <w:p>
            <w:pPr>
              <w:rPr>
                <w:rFonts w:asciiTheme="minorHAnsi" w:hAnsiTheme="minorHAnsi" w:cstheme="minorHAnsi"/>
                <w:sz w:val="18"/>
                <w:szCs w:val="18"/>
                <w:lang w:eastAsia="fr-FR"/>
                <w:rPrChange w:id="1101" w:author="Kevin LACHAUD (CHUB)" w:date="2024-10-24T14:58:00Z">
                  <w:rPr>
                    <w:lang w:eastAsia="fr-FR"/>
                  </w:rPr>
                </w:rPrChange>
              </w:rPr>
              <w:pPrChange w:id="1102" w:author="Kevin LACHAUD (CHUB)" w:date="2024-10-24T14:57:00Z">
                <w:pPr>
                  <w:jc w:val="center"/>
                </w:pPr>
              </w:pPrChange>
            </w:pPr>
            <w:r>
              <w:rPr>
                <w:rFonts w:asciiTheme="minorHAnsi" w:hAnsiTheme="minorHAnsi" w:cstheme="minorHAnsi"/>
                <w:sz w:val="18"/>
                <w:szCs w:val="18"/>
                <w:lang w:eastAsia="fr-FR"/>
                <w:rPrChange w:id="1103" w:author="Kevin LACHAUD (CHUB)" w:date="2024-10-24T14:58:00Z">
                  <w:rPr>
                    <w:lang w:eastAsia="fr-FR"/>
                  </w:rPr>
                </w:rPrChange>
              </w:rPr>
              <w:t>TAUX HT (*)</w:t>
            </w:r>
          </w:p>
        </w:tc>
        <w:tc>
          <w:tcPr>
            <w:tcW w:w="965" w:type="pct"/>
            <w:shd w:val="pct10" w:color="auto" w:fill="auto"/>
            <w:vAlign w:val="center"/>
          </w:tcPr>
          <w:p>
            <w:pPr>
              <w:rPr>
                <w:rFonts w:asciiTheme="minorHAnsi" w:hAnsiTheme="minorHAnsi" w:cstheme="minorHAnsi"/>
                <w:sz w:val="18"/>
                <w:szCs w:val="18"/>
                <w:lang w:eastAsia="fr-FR"/>
                <w:rPrChange w:id="1104" w:author="Kevin LACHAUD (CHUB)" w:date="2024-10-24T14:58:00Z">
                  <w:rPr>
                    <w:lang w:eastAsia="fr-FR"/>
                  </w:rPr>
                </w:rPrChange>
              </w:rPr>
              <w:pPrChange w:id="1105" w:author="Kevin LACHAUD (CHUB)" w:date="2024-10-24T14:57:00Z">
                <w:pPr>
                  <w:jc w:val="center"/>
                </w:pPr>
              </w:pPrChange>
            </w:pPr>
            <w:r>
              <w:rPr>
                <w:rFonts w:asciiTheme="minorHAnsi" w:hAnsiTheme="minorHAnsi" w:cstheme="minorHAnsi"/>
                <w:sz w:val="18"/>
                <w:szCs w:val="18"/>
                <w:lang w:eastAsia="fr-FR"/>
                <w:rPrChange w:id="1106" w:author="Kevin LACHAUD (CHUB)" w:date="2024-10-24T14:58:00Z">
                  <w:rPr>
                    <w:lang w:eastAsia="fr-FR"/>
                  </w:rPr>
                </w:rPrChange>
              </w:rPr>
              <w:t>TAUX TTC (*)</w:t>
            </w:r>
          </w:p>
        </w:tc>
        <w:tc>
          <w:tcPr>
            <w:tcW w:w="964" w:type="pct"/>
            <w:shd w:val="pct10" w:color="auto" w:fill="auto"/>
            <w:vAlign w:val="center"/>
          </w:tcPr>
          <w:p>
            <w:pPr>
              <w:rPr>
                <w:rFonts w:asciiTheme="minorHAnsi" w:hAnsiTheme="minorHAnsi" w:cstheme="minorHAnsi"/>
                <w:sz w:val="18"/>
                <w:szCs w:val="18"/>
                <w:lang w:eastAsia="fr-FR"/>
                <w:rPrChange w:id="1107" w:author="Kevin LACHAUD (CHUB)" w:date="2024-10-24T14:58:00Z">
                  <w:rPr>
                    <w:lang w:eastAsia="fr-FR"/>
                  </w:rPr>
                </w:rPrChange>
              </w:rPr>
              <w:pPrChange w:id="1108" w:author="Kevin LACHAUD (CHUB)" w:date="2024-10-24T14:57:00Z">
                <w:pPr>
                  <w:jc w:val="center"/>
                </w:pPr>
              </w:pPrChange>
            </w:pPr>
            <w:r>
              <w:rPr>
                <w:rFonts w:asciiTheme="minorHAnsi" w:hAnsiTheme="minorHAnsi" w:cstheme="minorHAnsi"/>
                <w:sz w:val="18"/>
                <w:szCs w:val="18"/>
                <w:lang w:eastAsia="fr-FR"/>
                <w:rPrChange w:id="1109" w:author="Kevin LACHAUD (CHUB)" w:date="2024-10-24T14:58:00Z">
                  <w:rPr>
                    <w:lang w:eastAsia="fr-FR"/>
                  </w:rPr>
                </w:rPrChange>
              </w:rPr>
              <w:t>MONTANT PRIME HT</w:t>
            </w:r>
          </w:p>
        </w:tc>
        <w:tc>
          <w:tcPr>
            <w:tcW w:w="964" w:type="pct"/>
            <w:shd w:val="pct10" w:color="auto" w:fill="auto"/>
            <w:vAlign w:val="center"/>
          </w:tcPr>
          <w:p>
            <w:pPr>
              <w:rPr>
                <w:rFonts w:asciiTheme="minorHAnsi" w:hAnsiTheme="minorHAnsi" w:cstheme="minorHAnsi"/>
                <w:sz w:val="18"/>
                <w:szCs w:val="18"/>
                <w:lang w:eastAsia="fr-FR"/>
                <w:rPrChange w:id="1110" w:author="Kevin LACHAUD (CHUB)" w:date="2024-10-24T14:58:00Z">
                  <w:rPr>
                    <w:lang w:eastAsia="fr-FR"/>
                  </w:rPr>
                </w:rPrChange>
              </w:rPr>
              <w:pPrChange w:id="1111" w:author="Kevin LACHAUD (CHUB)" w:date="2024-10-24T14:57:00Z">
                <w:pPr>
                  <w:jc w:val="center"/>
                </w:pPr>
              </w:pPrChange>
            </w:pPr>
            <w:r>
              <w:rPr>
                <w:rFonts w:asciiTheme="minorHAnsi" w:hAnsiTheme="minorHAnsi" w:cstheme="minorHAnsi"/>
                <w:sz w:val="18"/>
                <w:szCs w:val="18"/>
                <w:lang w:eastAsia="fr-FR"/>
                <w:rPrChange w:id="1112" w:author="Kevin LACHAUD (CHUB)" w:date="2024-10-24T14:58:00Z">
                  <w:rPr>
                    <w:lang w:eastAsia="fr-FR"/>
                  </w:rPr>
                </w:rPrChange>
              </w:rPr>
              <w:t>MONTANT PRIME TTC</w:t>
            </w:r>
          </w:p>
        </w:tc>
      </w:tr>
      <w:tr>
        <w:trPr>
          <w:trHeight w:val="584"/>
        </w:trPr>
        <w:tc>
          <w:tcPr>
            <w:tcW w:w="1141" w:type="pct"/>
            <w:vAlign w:val="center"/>
          </w:tcPr>
          <w:p>
            <w:pPr>
              <w:rPr>
                <w:rFonts w:asciiTheme="minorHAnsi" w:hAnsiTheme="minorHAnsi" w:cstheme="minorHAnsi"/>
                <w:sz w:val="18"/>
                <w:szCs w:val="18"/>
                <w:lang w:eastAsia="fr-FR"/>
                <w:rPrChange w:id="1113" w:author="Kevin LACHAUD (CHUB)" w:date="2024-10-24T14:58:00Z">
                  <w:rPr>
                    <w:lang w:eastAsia="fr-FR"/>
                  </w:rPr>
                </w:rPrChange>
              </w:rPr>
              <w:pPrChange w:id="1114" w:author="Kevin LACHAUD (CHUB)" w:date="2024-10-24T14:57:00Z">
                <w:pPr/>
              </w:pPrChange>
            </w:pPr>
            <w:r>
              <w:rPr>
                <w:rFonts w:asciiTheme="minorHAnsi" w:hAnsiTheme="minorHAnsi" w:cstheme="minorHAnsi"/>
                <w:sz w:val="18"/>
                <w:szCs w:val="18"/>
                <w:lang w:eastAsia="fr-FR"/>
                <w:rPrChange w:id="1115" w:author="Kevin LACHAUD (CHUB)" w:date="2024-10-24T14:58:00Z">
                  <w:rPr>
                    <w:lang w:eastAsia="fr-FR"/>
                  </w:rPr>
                </w:rPrChange>
              </w:rPr>
              <w:t>Dommages-ouvrage obligatoire</w:t>
            </w:r>
          </w:p>
        </w:tc>
        <w:tc>
          <w:tcPr>
            <w:tcW w:w="965" w:type="pct"/>
            <w:vAlign w:val="center"/>
          </w:tcPr>
          <w:p>
            <w:pPr>
              <w:rPr>
                <w:rFonts w:asciiTheme="minorHAnsi" w:hAnsiTheme="minorHAnsi" w:cstheme="minorHAnsi"/>
                <w:sz w:val="18"/>
                <w:szCs w:val="18"/>
                <w:lang w:eastAsia="fr-FR"/>
                <w:rPrChange w:id="1116" w:author="Kevin LACHAUD (CHUB)" w:date="2024-10-24T14:58:00Z">
                  <w:rPr>
                    <w:lang w:eastAsia="fr-FR"/>
                  </w:rPr>
                </w:rPrChange>
              </w:rPr>
              <w:pPrChange w:id="1117" w:author="Kevin LACHAUD (CHUB)" w:date="2024-10-24T14:57:00Z">
                <w:pPr>
                  <w:spacing w:after="240"/>
                </w:pPr>
              </w:pPrChange>
            </w:pPr>
          </w:p>
        </w:tc>
        <w:tc>
          <w:tcPr>
            <w:tcW w:w="965" w:type="pct"/>
            <w:vAlign w:val="center"/>
          </w:tcPr>
          <w:p>
            <w:pPr>
              <w:rPr>
                <w:rFonts w:asciiTheme="minorHAnsi" w:hAnsiTheme="minorHAnsi" w:cstheme="minorHAnsi"/>
                <w:sz w:val="18"/>
                <w:szCs w:val="18"/>
                <w:lang w:eastAsia="fr-FR"/>
                <w:rPrChange w:id="1118" w:author="Kevin LACHAUD (CHUB)" w:date="2024-10-24T14:58:00Z">
                  <w:rPr>
                    <w:lang w:eastAsia="fr-FR"/>
                  </w:rPr>
                </w:rPrChange>
              </w:rPr>
              <w:pPrChange w:id="1119"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20" w:author="Kevin LACHAUD (CHUB)" w:date="2024-10-24T14:58:00Z">
                  <w:rPr>
                    <w:lang w:eastAsia="fr-FR"/>
                  </w:rPr>
                </w:rPrChange>
              </w:rPr>
              <w:pPrChange w:id="1121"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22" w:author="Kevin LACHAUD (CHUB)" w:date="2024-10-24T14:58:00Z">
                  <w:rPr>
                    <w:lang w:eastAsia="fr-FR"/>
                  </w:rPr>
                </w:rPrChange>
              </w:rPr>
              <w:pPrChange w:id="1123" w:author="Kevin LACHAUD (CHUB)" w:date="2024-10-24T14:57:00Z">
                <w:pPr>
                  <w:spacing w:after="240"/>
                </w:pPr>
              </w:pPrChange>
            </w:pPr>
          </w:p>
        </w:tc>
      </w:tr>
      <w:tr>
        <w:trPr>
          <w:trHeight w:val="692"/>
        </w:trPr>
        <w:tc>
          <w:tcPr>
            <w:tcW w:w="1141" w:type="pct"/>
            <w:vAlign w:val="center"/>
          </w:tcPr>
          <w:p>
            <w:pPr>
              <w:rPr>
                <w:rFonts w:asciiTheme="minorHAnsi" w:hAnsiTheme="minorHAnsi" w:cstheme="minorHAnsi"/>
                <w:sz w:val="18"/>
                <w:szCs w:val="18"/>
                <w:lang w:eastAsia="fr-FR"/>
                <w:rPrChange w:id="1124" w:author="Kevin LACHAUD (CHUB)" w:date="2024-10-24T14:58:00Z">
                  <w:rPr>
                    <w:lang w:eastAsia="fr-FR"/>
                  </w:rPr>
                </w:rPrChange>
              </w:rPr>
              <w:pPrChange w:id="1125" w:author="Kevin LACHAUD (CHUB)" w:date="2024-10-24T14:57:00Z">
                <w:pPr/>
              </w:pPrChange>
            </w:pPr>
            <w:r>
              <w:rPr>
                <w:rFonts w:asciiTheme="minorHAnsi" w:hAnsiTheme="minorHAnsi" w:cstheme="minorHAnsi"/>
                <w:sz w:val="18"/>
                <w:szCs w:val="18"/>
                <w:lang w:eastAsia="fr-FR"/>
                <w:rPrChange w:id="1126" w:author="Kevin LACHAUD (CHUB)" w:date="2024-10-24T14:58:00Z">
                  <w:rPr>
                    <w:lang w:eastAsia="fr-FR"/>
                  </w:rPr>
                </w:rPrChange>
              </w:rPr>
              <w:t>Bon fonctionnement des éléments d’équipement</w:t>
            </w:r>
          </w:p>
        </w:tc>
        <w:tc>
          <w:tcPr>
            <w:tcW w:w="965" w:type="pct"/>
            <w:vAlign w:val="center"/>
          </w:tcPr>
          <w:p>
            <w:pPr>
              <w:rPr>
                <w:rFonts w:asciiTheme="minorHAnsi" w:hAnsiTheme="minorHAnsi" w:cstheme="minorHAnsi"/>
                <w:sz w:val="18"/>
                <w:szCs w:val="18"/>
                <w:lang w:eastAsia="fr-FR"/>
                <w:rPrChange w:id="1127" w:author="Kevin LACHAUD (CHUB)" w:date="2024-10-24T14:58:00Z">
                  <w:rPr>
                    <w:lang w:eastAsia="fr-FR"/>
                  </w:rPr>
                </w:rPrChange>
              </w:rPr>
              <w:pPrChange w:id="1128" w:author="Kevin LACHAUD (CHUB)" w:date="2024-10-24T14:57:00Z">
                <w:pPr>
                  <w:spacing w:after="240"/>
                </w:pPr>
              </w:pPrChange>
            </w:pPr>
          </w:p>
        </w:tc>
        <w:tc>
          <w:tcPr>
            <w:tcW w:w="965" w:type="pct"/>
            <w:vAlign w:val="center"/>
          </w:tcPr>
          <w:p>
            <w:pPr>
              <w:rPr>
                <w:rFonts w:asciiTheme="minorHAnsi" w:hAnsiTheme="minorHAnsi" w:cstheme="minorHAnsi"/>
                <w:sz w:val="18"/>
                <w:szCs w:val="18"/>
                <w:lang w:eastAsia="fr-FR"/>
                <w:rPrChange w:id="1129" w:author="Kevin LACHAUD (CHUB)" w:date="2024-10-24T14:58:00Z">
                  <w:rPr>
                    <w:lang w:eastAsia="fr-FR"/>
                  </w:rPr>
                </w:rPrChange>
              </w:rPr>
              <w:pPrChange w:id="1130"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31" w:author="Kevin LACHAUD (CHUB)" w:date="2024-10-24T14:58:00Z">
                  <w:rPr>
                    <w:lang w:eastAsia="fr-FR"/>
                  </w:rPr>
                </w:rPrChange>
              </w:rPr>
              <w:pPrChange w:id="1132"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33" w:author="Kevin LACHAUD (CHUB)" w:date="2024-10-24T14:58:00Z">
                  <w:rPr>
                    <w:lang w:eastAsia="fr-FR"/>
                  </w:rPr>
                </w:rPrChange>
              </w:rPr>
              <w:pPrChange w:id="1134" w:author="Kevin LACHAUD (CHUB)" w:date="2024-10-24T14:57:00Z">
                <w:pPr>
                  <w:spacing w:after="240"/>
                </w:pPr>
              </w:pPrChange>
            </w:pPr>
          </w:p>
        </w:tc>
      </w:tr>
      <w:tr>
        <w:trPr>
          <w:trHeight w:val="549"/>
        </w:trPr>
        <w:tc>
          <w:tcPr>
            <w:tcW w:w="1141" w:type="pct"/>
            <w:vAlign w:val="center"/>
          </w:tcPr>
          <w:p>
            <w:pPr>
              <w:rPr>
                <w:rFonts w:asciiTheme="minorHAnsi" w:hAnsiTheme="minorHAnsi" w:cstheme="minorHAnsi"/>
                <w:sz w:val="18"/>
                <w:szCs w:val="18"/>
                <w:lang w:eastAsia="fr-FR"/>
                <w:rPrChange w:id="1135" w:author="Kevin LACHAUD (CHUB)" w:date="2024-10-24T14:58:00Z">
                  <w:rPr>
                    <w:lang w:eastAsia="fr-FR"/>
                  </w:rPr>
                </w:rPrChange>
              </w:rPr>
              <w:pPrChange w:id="1136" w:author="Kevin LACHAUD (CHUB)" w:date="2024-10-24T14:57:00Z">
                <w:pPr/>
              </w:pPrChange>
            </w:pPr>
            <w:r>
              <w:rPr>
                <w:rFonts w:asciiTheme="minorHAnsi" w:hAnsiTheme="minorHAnsi" w:cstheme="minorHAnsi"/>
                <w:sz w:val="18"/>
                <w:szCs w:val="18"/>
                <w:lang w:eastAsia="fr-FR"/>
                <w:rPrChange w:id="1137" w:author="Kevin LACHAUD (CHUB)" w:date="2024-10-24T14:58:00Z">
                  <w:rPr>
                    <w:lang w:eastAsia="fr-FR"/>
                  </w:rPr>
                </w:rPrChange>
              </w:rPr>
              <w:t>Dommages immatériels consécutifs</w:t>
            </w:r>
          </w:p>
        </w:tc>
        <w:tc>
          <w:tcPr>
            <w:tcW w:w="965" w:type="pct"/>
            <w:vAlign w:val="center"/>
          </w:tcPr>
          <w:p>
            <w:pPr>
              <w:rPr>
                <w:rFonts w:asciiTheme="minorHAnsi" w:hAnsiTheme="minorHAnsi" w:cstheme="minorHAnsi"/>
                <w:sz w:val="18"/>
                <w:szCs w:val="18"/>
                <w:lang w:eastAsia="fr-FR"/>
                <w:rPrChange w:id="1138" w:author="Kevin LACHAUD (CHUB)" w:date="2024-10-24T14:58:00Z">
                  <w:rPr>
                    <w:lang w:eastAsia="fr-FR"/>
                  </w:rPr>
                </w:rPrChange>
              </w:rPr>
              <w:pPrChange w:id="1139" w:author="Kevin LACHAUD (CHUB)" w:date="2024-10-24T14:57:00Z">
                <w:pPr>
                  <w:spacing w:after="240"/>
                </w:pPr>
              </w:pPrChange>
            </w:pPr>
          </w:p>
        </w:tc>
        <w:tc>
          <w:tcPr>
            <w:tcW w:w="965" w:type="pct"/>
            <w:vAlign w:val="center"/>
          </w:tcPr>
          <w:p>
            <w:pPr>
              <w:rPr>
                <w:rFonts w:asciiTheme="minorHAnsi" w:hAnsiTheme="minorHAnsi" w:cstheme="minorHAnsi"/>
                <w:sz w:val="18"/>
                <w:szCs w:val="18"/>
                <w:lang w:eastAsia="fr-FR"/>
                <w:rPrChange w:id="1140" w:author="Kevin LACHAUD (CHUB)" w:date="2024-10-24T14:58:00Z">
                  <w:rPr>
                    <w:lang w:eastAsia="fr-FR"/>
                  </w:rPr>
                </w:rPrChange>
              </w:rPr>
              <w:pPrChange w:id="1141"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42" w:author="Kevin LACHAUD (CHUB)" w:date="2024-10-24T14:58:00Z">
                  <w:rPr>
                    <w:lang w:eastAsia="fr-FR"/>
                  </w:rPr>
                </w:rPrChange>
              </w:rPr>
              <w:pPrChange w:id="1143"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44" w:author="Kevin LACHAUD (CHUB)" w:date="2024-10-24T14:58:00Z">
                  <w:rPr>
                    <w:lang w:eastAsia="fr-FR"/>
                  </w:rPr>
                </w:rPrChange>
              </w:rPr>
              <w:pPrChange w:id="1145" w:author="Kevin LACHAUD (CHUB)" w:date="2024-10-24T14:57:00Z">
                <w:pPr>
                  <w:spacing w:after="240"/>
                </w:pPr>
              </w:pPrChange>
            </w:pPr>
          </w:p>
        </w:tc>
      </w:tr>
      <w:tr>
        <w:trPr>
          <w:trHeight w:val="549"/>
        </w:trPr>
        <w:tc>
          <w:tcPr>
            <w:tcW w:w="1141" w:type="pct"/>
            <w:vAlign w:val="center"/>
          </w:tcPr>
          <w:p>
            <w:pPr>
              <w:rPr>
                <w:rFonts w:asciiTheme="minorHAnsi" w:hAnsiTheme="minorHAnsi" w:cstheme="minorHAnsi"/>
                <w:sz w:val="18"/>
                <w:szCs w:val="18"/>
                <w:lang w:eastAsia="fr-FR"/>
                <w:rPrChange w:id="1146" w:author="Kevin LACHAUD (CHUB)" w:date="2024-10-24T14:58:00Z">
                  <w:rPr>
                    <w:lang w:eastAsia="fr-FR"/>
                  </w:rPr>
                </w:rPrChange>
              </w:rPr>
              <w:pPrChange w:id="1147" w:author="Kevin LACHAUD (CHUB)" w:date="2024-10-24T14:57:00Z">
                <w:pPr/>
              </w:pPrChange>
            </w:pPr>
            <w:r>
              <w:rPr>
                <w:rFonts w:asciiTheme="minorHAnsi" w:hAnsiTheme="minorHAnsi" w:cstheme="minorHAnsi"/>
                <w:color w:val="000000" w:themeColor="text1"/>
                <w:sz w:val="18"/>
                <w:szCs w:val="18"/>
                <w:lang w:eastAsia="fr-FR"/>
                <w:rPrChange w:id="1148" w:author="Kevin LACHAUD (CHUB)" w:date="2024-10-24T14:58:00Z">
                  <w:rPr>
                    <w:color w:val="000000" w:themeColor="text1"/>
                    <w:lang w:eastAsia="fr-FR"/>
                  </w:rPr>
                </w:rPrChange>
              </w:rPr>
              <w:t>Dommages aux existants</w:t>
            </w:r>
          </w:p>
        </w:tc>
        <w:tc>
          <w:tcPr>
            <w:tcW w:w="965" w:type="pct"/>
            <w:vAlign w:val="center"/>
          </w:tcPr>
          <w:p>
            <w:pPr>
              <w:rPr>
                <w:rFonts w:asciiTheme="minorHAnsi" w:hAnsiTheme="minorHAnsi" w:cstheme="minorHAnsi"/>
                <w:sz w:val="18"/>
                <w:szCs w:val="18"/>
                <w:lang w:eastAsia="fr-FR"/>
                <w:rPrChange w:id="1149" w:author="Kevin LACHAUD (CHUB)" w:date="2024-10-24T14:58:00Z">
                  <w:rPr>
                    <w:lang w:eastAsia="fr-FR"/>
                  </w:rPr>
                </w:rPrChange>
              </w:rPr>
              <w:pPrChange w:id="1150" w:author="Kevin LACHAUD (CHUB)" w:date="2024-10-24T14:57:00Z">
                <w:pPr>
                  <w:spacing w:after="240"/>
                </w:pPr>
              </w:pPrChange>
            </w:pPr>
          </w:p>
        </w:tc>
        <w:tc>
          <w:tcPr>
            <w:tcW w:w="965" w:type="pct"/>
            <w:vAlign w:val="center"/>
          </w:tcPr>
          <w:p>
            <w:pPr>
              <w:rPr>
                <w:rFonts w:asciiTheme="minorHAnsi" w:hAnsiTheme="minorHAnsi" w:cstheme="minorHAnsi"/>
                <w:sz w:val="18"/>
                <w:szCs w:val="18"/>
                <w:lang w:eastAsia="fr-FR"/>
                <w:rPrChange w:id="1151" w:author="Kevin LACHAUD (CHUB)" w:date="2024-10-24T14:58:00Z">
                  <w:rPr>
                    <w:lang w:eastAsia="fr-FR"/>
                  </w:rPr>
                </w:rPrChange>
              </w:rPr>
              <w:pPrChange w:id="1152"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53" w:author="Kevin LACHAUD (CHUB)" w:date="2024-10-24T14:58:00Z">
                  <w:rPr>
                    <w:lang w:eastAsia="fr-FR"/>
                  </w:rPr>
                </w:rPrChange>
              </w:rPr>
              <w:pPrChange w:id="1154"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55" w:author="Kevin LACHAUD (CHUB)" w:date="2024-10-24T14:58:00Z">
                  <w:rPr>
                    <w:lang w:eastAsia="fr-FR"/>
                  </w:rPr>
                </w:rPrChange>
              </w:rPr>
              <w:pPrChange w:id="1156" w:author="Kevin LACHAUD (CHUB)" w:date="2024-10-24T14:57:00Z">
                <w:pPr>
                  <w:spacing w:after="240"/>
                </w:pPr>
              </w:pPrChange>
            </w:pPr>
          </w:p>
        </w:tc>
      </w:tr>
      <w:tr>
        <w:trPr>
          <w:trHeight w:val="549"/>
        </w:trPr>
        <w:tc>
          <w:tcPr>
            <w:tcW w:w="1141" w:type="pct"/>
            <w:vAlign w:val="center"/>
          </w:tcPr>
          <w:p>
            <w:pPr>
              <w:rPr>
                <w:rFonts w:asciiTheme="minorHAnsi" w:hAnsiTheme="minorHAnsi" w:cstheme="minorHAnsi"/>
                <w:sz w:val="18"/>
                <w:szCs w:val="18"/>
                <w:lang w:eastAsia="fr-FR"/>
                <w:rPrChange w:id="1157" w:author="Kevin LACHAUD (CHUB)" w:date="2024-10-24T14:58:00Z">
                  <w:rPr>
                    <w:lang w:eastAsia="fr-FR"/>
                  </w:rPr>
                </w:rPrChange>
              </w:rPr>
              <w:pPrChange w:id="1158" w:author="Kevin LACHAUD (CHUB)" w:date="2024-10-24T14:57:00Z">
                <w:pPr/>
              </w:pPrChange>
            </w:pPr>
            <w:r>
              <w:rPr>
                <w:rFonts w:asciiTheme="minorHAnsi" w:hAnsiTheme="minorHAnsi" w:cstheme="minorHAnsi"/>
                <w:sz w:val="18"/>
                <w:szCs w:val="18"/>
                <w:lang w:eastAsia="fr-FR"/>
                <w:rPrChange w:id="1159" w:author="Kevin LACHAUD (CHUB)" w:date="2024-10-24T14:58:00Z">
                  <w:rPr>
                    <w:lang w:eastAsia="fr-FR"/>
                  </w:rPr>
                </w:rPrChange>
              </w:rPr>
              <w:t>Dommages aux éléments d’équipements inertes</w:t>
            </w:r>
          </w:p>
        </w:tc>
        <w:tc>
          <w:tcPr>
            <w:tcW w:w="965" w:type="pct"/>
            <w:vAlign w:val="center"/>
          </w:tcPr>
          <w:p>
            <w:pPr>
              <w:rPr>
                <w:rFonts w:asciiTheme="minorHAnsi" w:hAnsiTheme="minorHAnsi" w:cstheme="minorHAnsi"/>
                <w:sz w:val="18"/>
                <w:szCs w:val="18"/>
                <w:lang w:eastAsia="fr-FR"/>
                <w:rPrChange w:id="1160" w:author="Kevin LACHAUD (CHUB)" w:date="2024-10-24T14:58:00Z">
                  <w:rPr>
                    <w:lang w:eastAsia="fr-FR"/>
                  </w:rPr>
                </w:rPrChange>
              </w:rPr>
              <w:pPrChange w:id="1161" w:author="Kevin LACHAUD (CHUB)" w:date="2024-10-24T14:57:00Z">
                <w:pPr>
                  <w:spacing w:after="240"/>
                </w:pPr>
              </w:pPrChange>
            </w:pPr>
          </w:p>
        </w:tc>
        <w:tc>
          <w:tcPr>
            <w:tcW w:w="965" w:type="pct"/>
            <w:vAlign w:val="center"/>
          </w:tcPr>
          <w:p>
            <w:pPr>
              <w:rPr>
                <w:rFonts w:asciiTheme="minorHAnsi" w:hAnsiTheme="minorHAnsi" w:cstheme="minorHAnsi"/>
                <w:sz w:val="18"/>
                <w:szCs w:val="18"/>
                <w:lang w:eastAsia="fr-FR"/>
                <w:rPrChange w:id="1162" w:author="Kevin LACHAUD (CHUB)" w:date="2024-10-24T14:58:00Z">
                  <w:rPr>
                    <w:lang w:eastAsia="fr-FR"/>
                  </w:rPr>
                </w:rPrChange>
              </w:rPr>
              <w:pPrChange w:id="1163"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64" w:author="Kevin LACHAUD (CHUB)" w:date="2024-10-24T14:58:00Z">
                  <w:rPr>
                    <w:lang w:eastAsia="fr-FR"/>
                  </w:rPr>
                </w:rPrChange>
              </w:rPr>
              <w:pPrChange w:id="1165"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66" w:author="Kevin LACHAUD (CHUB)" w:date="2024-10-24T14:58:00Z">
                  <w:rPr>
                    <w:lang w:eastAsia="fr-FR"/>
                  </w:rPr>
                </w:rPrChange>
              </w:rPr>
              <w:pPrChange w:id="1167" w:author="Kevin LACHAUD (CHUB)" w:date="2024-10-24T14:57:00Z">
                <w:pPr>
                  <w:spacing w:after="240"/>
                </w:pPr>
              </w:pPrChange>
            </w:pPr>
          </w:p>
        </w:tc>
      </w:tr>
      <w:tr>
        <w:trPr>
          <w:trHeight w:val="554"/>
        </w:trPr>
        <w:tc>
          <w:tcPr>
            <w:tcW w:w="1141" w:type="pct"/>
            <w:vAlign w:val="center"/>
          </w:tcPr>
          <w:p>
            <w:pPr>
              <w:rPr>
                <w:rFonts w:asciiTheme="minorHAnsi" w:hAnsiTheme="minorHAnsi" w:cstheme="minorHAnsi"/>
                <w:color w:val="000000" w:themeColor="text1"/>
                <w:sz w:val="18"/>
                <w:szCs w:val="18"/>
                <w:rPrChange w:id="1168" w:author="Kevin LACHAUD (CHUB)" w:date="2024-10-24T14:58:00Z">
                  <w:rPr>
                    <w:rFonts w:ascii="Calibri Light" w:hAnsi="Calibri Light" w:cs="Calibri Light"/>
                    <w:color w:val="000000" w:themeColor="text1"/>
                  </w:rPr>
                </w:rPrChange>
              </w:rPr>
              <w:pPrChange w:id="1169" w:author="Kevin LACHAUD (CHUB)" w:date="2024-10-24T14:57:00Z">
                <w:pPr/>
              </w:pPrChange>
            </w:pPr>
            <w:r>
              <w:rPr>
                <w:rFonts w:asciiTheme="minorHAnsi" w:hAnsiTheme="minorHAnsi" w:cstheme="minorHAnsi"/>
                <w:color w:val="000000" w:themeColor="text1"/>
                <w:sz w:val="18"/>
                <w:szCs w:val="18"/>
                <w:rPrChange w:id="1170" w:author="Kevin LACHAUD (CHUB)" w:date="2024-10-24T14:58:00Z">
                  <w:rPr>
                    <w:rFonts w:ascii="Calibri Light" w:hAnsi="Calibri Light" w:cs="Calibri Light"/>
                    <w:color w:val="000000" w:themeColor="text1"/>
                  </w:rPr>
                </w:rPrChange>
              </w:rPr>
              <w:t xml:space="preserve">TOTAL </w:t>
            </w:r>
          </w:p>
        </w:tc>
        <w:tc>
          <w:tcPr>
            <w:tcW w:w="965" w:type="pct"/>
            <w:vAlign w:val="center"/>
          </w:tcPr>
          <w:p>
            <w:pPr>
              <w:rPr>
                <w:rFonts w:asciiTheme="minorHAnsi" w:hAnsiTheme="minorHAnsi" w:cstheme="minorHAnsi"/>
                <w:sz w:val="18"/>
                <w:szCs w:val="18"/>
                <w:lang w:eastAsia="fr-FR"/>
                <w:rPrChange w:id="1171" w:author="Kevin LACHAUD (CHUB)" w:date="2024-10-24T14:58:00Z">
                  <w:rPr>
                    <w:lang w:eastAsia="fr-FR"/>
                  </w:rPr>
                </w:rPrChange>
              </w:rPr>
              <w:pPrChange w:id="1172" w:author="Kevin LACHAUD (CHUB)" w:date="2024-10-24T14:57:00Z">
                <w:pPr>
                  <w:spacing w:after="240"/>
                </w:pPr>
              </w:pPrChange>
            </w:pPr>
          </w:p>
        </w:tc>
        <w:tc>
          <w:tcPr>
            <w:tcW w:w="965" w:type="pct"/>
            <w:vAlign w:val="center"/>
          </w:tcPr>
          <w:p>
            <w:pPr>
              <w:rPr>
                <w:rFonts w:asciiTheme="minorHAnsi" w:hAnsiTheme="minorHAnsi" w:cstheme="minorHAnsi"/>
                <w:sz w:val="18"/>
                <w:szCs w:val="18"/>
                <w:lang w:eastAsia="fr-FR"/>
                <w:rPrChange w:id="1173" w:author="Kevin LACHAUD (CHUB)" w:date="2024-10-24T14:58:00Z">
                  <w:rPr>
                    <w:lang w:eastAsia="fr-FR"/>
                  </w:rPr>
                </w:rPrChange>
              </w:rPr>
              <w:pPrChange w:id="1174"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75" w:author="Kevin LACHAUD (CHUB)" w:date="2024-10-24T14:58:00Z">
                  <w:rPr>
                    <w:lang w:eastAsia="fr-FR"/>
                  </w:rPr>
                </w:rPrChange>
              </w:rPr>
              <w:pPrChange w:id="1176" w:author="Kevin LACHAUD (CHUB)" w:date="2024-10-24T14:57:00Z">
                <w:pPr>
                  <w:spacing w:after="240"/>
                </w:pPr>
              </w:pPrChange>
            </w:pPr>
          </w:p>
        </w:tc>
        <w:tc>
          <w:tcPr>
            <w:tcW w:w="964" w:type="pct"/>
            <w:vAlign w:val="center"/>
          </w:tcPr>
          <w:p>
            <w:pPr>
              <w:rPr>
                <w:rFonts w:asciiTheme="minorHAnsi" w:hAnsiTheme="minorHAnsi" w:cstheme="minorHAnsi"/>
                <w:sz w:val="18"/>
                <w:szCs w:val="18"/>
                <w:lang w:eastAsia="fr-FR"/>
                <w:rPrChange w:id="1177" w:author="Kevin LACHAUD (CHUB)" w:date="2024-10-24T14:58:00Z">
                  <w:rPr>
                    <w:lang w:eastAsia="fr-FR"/>
                  </w:rPr>
                </w:rPrChange>
              </w:rPr>
              <w:pPrChange w:id="1178" w:author="Kevin LACHAUD (CHUB)" w:date="2024-10-24T14:57:00Z">
                <w:pPr>
                  <w:spacing w:after="240"/>
                </w:pPr>
              </w:pPrChange>
            </w:pPr>
          </w:p>
        </w:tc>
      </w:tr>
    </w:tbl>
    <w:p>
      <w:pPr>
        <w:rPr>
          <w:del w:id="1179" w:author="Kevin LACHAUD (CHUB)" w:date="2024-10-24T14:43:00Z"/>
          <w:lang w:eastAsia="fr-FR"/>
        </w:rPr>
        <w:pPrChange w:id="1180" w:author="Kevin LACHAUD (CHUB)" w:date="2024-10-24T14:46:00Z">
          <w:pPr>
            <w:spacing w:line="240" w:lineRule="auto"/>
            <w:ind w:left="360" w:right="1"/>
            <w:outlineLvl w:val="0"/>
          </w:pPr>
        </w:pPrChange>
      </w:pPr>
    </w:p>
    <w:p>
      <w:pPr>
        <w:rPr>
          <w:del w:id="1181" w:author="Kevin LACHAUD (CHUB)" w:date="2024-10-24T14:43:00Z"/>
          <w:lang w:eastAsia="fr-FR"/>
        </w:rPr>
        <w:pPrChange w:id="1182" w:author="Kevin LACHAUD (CHUB)" w:date="2024-10-24T14:46:00Z">
          <w:pPr>
            <w:spacing w:line="240" w:lineRule="auto"/>
            <w:ind w:right="1"/>
            <w:outlineLvl w:val="0"/>
          </w:pPr>
        </w:pPrChange>
      </w:pPr>
      <w:del w:id="1183" w:author="Kevin LACHAUD (CHUB)" w:date="2024-10-24T14:43:00Z">
        <w:r>
          <w:rPr>
            <w:lang w:eastAsia="fr-FR"/>
          </w:rPr>
          <w:delText>(*) du montant des travaux TTC honoraires techniques inclus</w:delText>
        </w:r>
      </w:del>
    </w:p>
    <w:p>
      <w:pPr>
        <w:rPr>
          <w:lang w:eastAsia="fr-FR"/>
        </w:rPr>
        <w:pPrChange w:id="1184" w:author="Kevin LACHAUD (CHUB)" w:date="2024-10-24T14:46:00Z">
          <w:pPr>
            <w:spacing w:line="240" w:lineRule="auto"/>
            <w:ind w:right="1"/>
            <w:outlineLvl w:val="0"/>
          </w:pPr>
        </w:pPrChange>
      </w:pPr>
    </w:p>
    <w:p>
      <w:pPr>
        <w:pStyle w:val="Titre2"/>
        <w:keepNext/>
        <w:numPr>
          <w:ilvl w:val="0"/>
          <w:numId w:val="5"/>
        </w:numPr>
        <w:spacing w:before="0" w:after="0"/>
        <w:ind w:left="670" w:hanging="390"/>
        <w:rPr>
          <w:rFonts w:ascii="Calibri" w:eastAsia="Trebuchet MS" w:hAnsi="Calibri" w:cs="Calibri"/>
          <w:bCs/>
          <w:iCs/>
          <w:noProof w:val="0"/>
          <w:color w:val="0070C0"/>
          <w:spacing w:val="0"/>
          <w:sz w:val="26"/>
          <w:szCs w:val="26"/>
          <w:u w:val="single"/>
          <w:lang w:val="fr-FR" w:eastAsia="en-US"/>
          <w:rPrChange w:id="1185" w:author="Kevin LACHAUD (CHUB)" w:date="2024-10-24T14:42:00Z">
            <w:rPr>
              <w:rFonts w:asciiTheme="majorHAnsi" w:eastAsia="Times New Roman" w:hAnsiTheme="majorHAnsi" w:cstheme="majorHAnsi"/>
              <w:b/>
              <w:spacing w:val="-6"/>
              <w:sz w:val="18"/>
              <w:szCs w:val="18"/>
              <w:lang w:eastAsia="fr-FR"/>
            </w:rPr>
          </w:rPrChange>
        </w:rPr>
        <w:pPrChange w:id="1186" w:author="Kevin LACHAUD (CHUB)" w:date="2024-10-24T14:42:00Z">
          <w:pPr>
            <w:pStyle w:val="Paragraphedeliste"/>
            <w:numPr>
              <w:numId w:val="5"/>
            </w:numPr>
            <w:ind w:right="1" w:hanging="360"/>
            <w:outlineLvl w:val="0"/>
          </w:pPr>
        </w:pPrChange>
      </w:pPr>
      <w:bookmarkStart w:id="1187" w:name="_Toc180673727"/>
      <w:bookmarkStart w:id="1188" w:name="_Toc180674371"/>
      <w:r>
        <w:rPr>
          <w:rFonts w:ascii="Calibri" w:eastAsia="Trebuchet MS" w:hAnsi="Calibri" w:cs="Calibri"/>
          <w:bCs/>
          <w:iCs/>
          <w:noProof w:val="0"/>
          <w:color w:val="0070C0"/>
          <w:spacing w:val="0"/>
          <w:sz w:val="26"/>
          <w:szCs w:val="26"/>
          <w:u w:val="single"/>
          <w:lang w:val="fr-FR" w:eastAsia="en-US"/>
          <w:rPrChange w:id="1189" w:author="Kevin LACHAUD (CHUB)" w:date="2024-10-24T14:42:00Z">
            <w:rPr>
              <w:rFonts w:asciiTheme="majorHAnsi" w:eastAsia="Times New Roman" w:hAnsiTheme="majorHAnsi" w:cstheme="majorHAnsi"/>
              <w:b/>
              <w:spacing w:val="-6"/>
              <w:sz w:val="18"/>
              <w:szCs w:val="18"/>
              <w:lang w:eastAsia="fr-FR"/>
            </w:rPr>
          </w:rPrChange>
        </w:rPr>
        <w:t>Assurance Tous Risques Chantier</w:t>
      </w:r>
      <w:bookmarkEnd w:id="1187"/>
      <w:bookmarkEnd w:id="1188"/>
    </w:p>
    <w:p>
      <w:pPr>
        <w:rPr>
          <w:lang w:eastAsia="fr-FR"/>
        </w:rPr>
        <w:pPrChange w:id="1190" w:author="Kevin LACHAUD (CHUB)" w:date="2024-10-24T14:46:00Z">
          <w:pPr>
            <w:spacing w:line="240" w:lineRule="auto"/>
            <w:ind w:right="1"/>
            <w:outlineLvl w:val="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873"/>
        <w:gridCol w:w="2871"/>
      </w:tblGrid>
      <w:tr>
        <w:trPr>
          <w:trHeight w:val="450"/>
        </w:trPr>
        <w:tc>
          <w:tcPr>
            <w:tcW w:w="1831" w:type="pct"/>
            <w:shd w:val="pct10" w:color="auto" w:fill="auto"/>
            <w:vAlign w:val="center"/>
          </w:tcPr>
          <w:p>
            <w:pPr>
              <w:rPr>
                <w:rFonts w:asciiTheme="minorHAnsi" w:hAnsiTheme="minorHAnsi" w:cstheme="minorHAnsi"/>
                <w:lang w:eastAsia="fr-FR"/>
                <w:rPrChange w:id="1191" w:author="Kevin LACHAUD (CHUB)" w:date="2024-10-24T14:57:00Z">
                  <w:rPr>
                    <w:lang w:eastAsia="fr-FR"/>
                  </w:rPr>
                </w:rPrChange>
              </w:rPr>
              <w:pPrChange w:id="1192" w:author="Kevin LACHAUD (CHUB)" w:date="2024-10-24T14:57:00Z">
                <w:pPr>
                  <w:jc w:val="center"/>
                </w:pPr>
              </w:pPrChange>
            </w:pPr>
            <w:r>
              <w:rPr>
                <w:rFonts w:asciiTheme="minorHAnsi" w:hAnsiTheme="minorHAnsi" w:cstheme="minorHAnsi"/>
                <w:lang w:eastAsia="fr-FR"/>
                <w:rPrChange w:id="1193" w:author="Kevin LACHAUD (CHUB)" w:date="2024-10-24T14:57:00Z">
                  <w:rPr>
                    <w:lang w:eastAsia="fr-FR"/>
                  </w:rPr>
                </w:rPrChange>
              </w:rPr>
              <w:t>NATURE DES GARANTIES</w:t>
            </w:r>
          </w:p>
        </w:tc>
        <w:tc>
          <w:tcPr>
            <w:tcW w:w="1585" w:type="pct"/>
            <w:shd w:val="pct10" w:color="auto" w:fill="auto"/>
            <w:vAlign w:val="center"/>
          </w:tcPr>
          <w:p>
            <w:pPr>
              <w:rPr>
                <w:rFonts w:asciiTheme="minorHAnsi" w:hAnsiTheme="minorHAnsi" w:cstheme="minorHAnsi"/>
                <w:lang w:eastAsia="fr-FR"/>
                <w:rPrChange w:id="1194" w:author="Kevin LACHAUD (CHUB)" w:date="2024-10-24T14:57:00Z">
                  <w:rPr>
                    <w:lang w:eastAsia="fr-FR"/>
                  </w:rPr>
                </w:rPrChange>
              </w:rPr>
              <w:pPrChange w:id="1195" w:author="Kevin LACHAUD (CHUB)" w:date="2024-10-24T14:57:00Z">
                <w:pPr>
                  <w:jc w:val="center"/>
                </w:pPr>
              </w:pPrChange>
            </w:pPr>
            <w:r>
              <w:rPr>
                <w:rFonts w:asciiTheme="minorHAnsi" w:hAnsiTheme="minorHAnsi" w:cstheme="minorHAnsi"/>
                <w:lang w:eastAsia="fr-FR"/>
                <w:rPrChange w:id="1196" w:author="Kevin LACHAUD (CHUB)" w:date="2024-10-24T14:57:00Z">
                  <w:rPr>
                    <w:lang w:eastAsia="fr-FR"/>
                  </w:rPr>
                </w:rPrChange>
              </w:rPr>
              <w:t>TAUX HT (*)</w:t>
            </w:r>
          </w:p>
        </w:tc>
        <w:tc>
          <w:tcPr>
            <w:tcW w:w="1584" w:type="pct"/>
            <w:shd w:val="pct10" w:color="auto" w:fill="auto"/>
            <w:vAlign w:val="center"/>
          </w:tcPr>
          <w:p>
            <w:pPr>
              <w:rPr>
                <w:rFonts w:asciiTheme="minorHAnsi" w:hAnsiTheme="minorHAnsi" w:cstheme="minorHAnsi"/>
                <w:lang w:eastAsia="fr-FR"/>
                <w:rPrChange w:id="1197" w:author="Kevin LACHAUD (CHUB)" w:date="2024-10-24T14:57:00Z">
                  <w:rPr>
                    <w:lang w:eastAsia="fr-FR"/>
                  </w:rPr>
                </w:rPrChange>
              </w:rPr>
              <w:pPrChange w:id="1198" w:author="Kevin LACHAUD (CHUB)" w:date="2024-10-24T14:57:00Z">
                <w:pPr>
                  <w:jc w:val="center"/>
                </w:pPr>
              </w:pPrChange>
            </w:pPr>
            <w:r>
              <w:rPr>
                <w:rFonts w:asciiTheme="minorHAnsi" w:hAnsiTheme="minorHAnsi" w:cstheme="minorHAnsi"/>
                <w:lang w:eastAsia="fr-FR"/>
                <w:rPrChange w:id="1199" w:author="Kevin LACHAUD (CHUB)" w:date="2024-10-24T14:57:00Z">
                  <w:rPr>
                    <w:lang w:eastAsia="fr-FR"/>
                  </w:rPr>
                </w:rPrChange>
              </w:rPr>
              <w:t>TAUX TTC (*)</w:t>
            </w:r>
          </w:p>
        </w:tc>
      </w:tr>
      <w:tr>
        <w:trPr>
          <w:trHeight w:val="590"/>
        </w:trPr>
        <w:tc>
          <w:tcPr>
            <w:tcW w:w="1831" w:type="pct"/>
            <w:vAlign w:val="center"/>
          </w:tcPr>
          <w:p>
            <w:pPr>
              <w:rPr>
                <w:rFonts w:asciiTheme="minorHAnsi" w:hAnsiTheme="minorHAnsi" w:cstheme="minorHAnsi"/>
                <w:bCs/>
                <w:kern w:val="32"/>
                <w:lang w:eastAsia="fr-FR"/>
                <w:rPrChange w:id="1200" w:author="Kevin LACHAUD (CHUB)" w:date="2024-10-24T14:57:00Z">
                  <w:rPr>
                    <w:bCs/>
                    <w:kern w:val="32"/>
                    <w:lang w:eastAsia="fr-FR"/>
                  </w:rPr>
                </w:rPrChange>
              </w:rPr>
              <w:pPrChange w:id="1201" w:author="Kevin LACHAUD (CHUB)" w:date="2024-10-24T14:57:00Z">
                <w:pPr>
                  <w:jc w:val="both"/>
                </w:pPr>
              </w:pPrChange>
            </w:pPr>
            <w:r>
              <w:rPr>
                <w:rFonts w:asciiTheme="minorHAnsi" w:hAnsiTheme="minorHAnsi" w:cstheme="minorHAnsi"/>
                <w:lang w:eastAsia="fr-FR"/>
                <w:rPrChange w:id="1202" w:author="Kevin LACHAUD (CHUB)" w:date="2024-10-24T14:57:00Z">
                  <w:rPr>
                    <w:lang w:eastAsia="fr-FR"/>
                  </w:rPr>
                </w:rPrChange>
              </w:rPr>
              <w:t>Tous risques chantier</w:t>
            </w:r>
          </w:p>
        </w:tc>
        <w:tc>
          <w:tcPr>
            <w:tcW w:w="1585" w:type="pct"/>
            <w:vAlign w:val="center"/>
          </w:tcPr>
          <w:p>
            <w:pPr>
              <w:rPr>
                <w:rFonts w:asciiTheme="minorHAnsi" w:hAnsiTheme="minorHAnsi" w:cstheme="minorHAnsi"/>
                <w:bCs/>
                <w:kern w:val="32"/>
                <w:lang w:eastAsia="fr-FR"/>
                <w:rPrChange w:id="1203" w:author="Kevin LACHAUD (CHUB)" w:date="2024-10-24T14:57:00Z">
                  <w:rPr>
                    <w:bCs/>
                    <w:kern w:val="32"/>
                    <w:lang w:eastAsia="fr-FR"/>
                  </w:rPr>
                </w:rPrChange>
              </w:rPr>
              <w:pPrChange w:id="1204" w:author="Kevin LACHAUD (CHUB)" w:date="2024-10-24T14:57:00Z">
                <w:pPr>
                  <w:ind w:right="1"/>
                  <w:outlineLvl w:val="0"/>
                </w:pPr>
              </w:pPrChange>
            </w:pPr>
          </w:p>
        </w:tc>
        <w:tc>
          <w:tcPr>
            <w:tcW w:w="1584" w:type="pct"/>
            <w:vAlign w:val="center"/>
          </w:tcPr>
          <w:p>
            <w:pPr>
              <w:rPr>
                <w:rFonts w:asciiTheme="minorHAnsi" w:hAnsiTheme="minorHAnsi" w:cstheme="minorHAnsi"/>
                <w:bCs/>
                <w:kern w:val="32"/>
                <w:lang w:eastAsia="fr-FR"/>
                <w:rPrChange w:id="1205" w:author="Kevin LACHAUD (CHUB)" w:date="2024-10-24T14:57:00Z">
                  <w:rPr>
                    <w:bCs/>
                    <w:kern w:val="32"/>
                    <w:lang w:eastAsia="fr-FR"/>
                  </w:rPr>
                </w:rPrChange>
              </w:rPr>
              <w:pPrChange w:id="1206" w:author="Kevin LACHAUD (CHUB)" w:date="2024-10-24T14:57:00Z">
                <w:pPr>
                  <w:ind w:right="1"/>
                  <w:outlineLvl w:val="0"/>
                </w:pPr>
              </w:pPrChange>
            </w:pPr>
          </w:p>
        </w:tc>
      </w:tr>
    </w:tbl>
    <w:p>
      <w:pPr>
        <w:rPr>
          <w:del w:id="1207" w:author="Kevin LACHAUD (CHUB)" w:date="2024-10-24T14:43:00Z"/>
          <w:lang w:eastAsia="fr-FR"/>
        </w:rPr>
        <w:pPrChange w:id="1208" w:author="Kevin LACHAUD (CHUB)" w:date="2024-10-24T14:57:00Z">
          <w:pPr>
            <w:ind w:right="1"/>
            <w:outlineLvl w:val="0"/>
          </w:pPr>
        </w:pPrChange>
      </w:pPr>
    </w:p>
    <w:p>
      <w:pPr>
        <w:rPr>
          <w:del w:id="1209" w:author="Kevin LACHAUD (CHUB)" w:date="2024-10-24T14:43:00Z"/>
          <w:lang w:eastAsia="fr-FR"/>
        </w:rPr>
        <w:pPrChange w:id="1210" w:author="Kevin LACHAUD (CHUB)" w:date="2024-10-24T14:57:00Z">
          <w:pPr>
            <w:ind w:right="1"/>
            <w:outlineLvl w:val="0"/>
          </w:pPr>
        </w:pPrChange>
      </w:pPr>
      <w:del w:id="1211" w:author="Kevin LACHAUD (CHUB)" w:date="2024-10-24T14:43:00Z">
        <w:r>
          <w:rPr>
            <w:lang w:eastAsia="fr-FR"/>
          </w:rPr>
          <w:delText>Préciser obligatoirement le montant HT et TTC.</w:delText>
        </w:r>
      </w:del>
    </w:p>
    <w:p>
      <w:pPr>
        <w:rPr>
          <w:spacing w:val="-6"/>
          <w:lang w:eastAsia="fr-FR"/>
        </w:rPr>
        <w:pPrChange w:id="1212" w:author="Kevin LACHAUD (CHUB)" w:date="2024-10-24T14:57:00Z">
          <w:pPr>
            <w:ind w:right="1"/>
            <w:outlineLvl w:val="0"/>
          </w:pPr>
        </w:pPrChange>
      </w:pPr>
    </w:p>
    <w:p>
      <w:pPr>
        <w:rPr>
          <w:del w:id="1213" w:author="Kevin LACHAUD (CHUB)" w:date="2024-10-24T14:44:00Z"/>
          <w:rFonts w:asciiTheme="minorHAnsi" w:hAnsiTheme="minorHAnsi" w:cstheme="minorHAnsi"/>
          <w:sz w:val="22"/>
          <w:szCs w:val="22"/>
          <w:lang w:eastAsia="fr-FR"/>
          <w:rPrChange w:id="1214" w:author="Kevin LACHAUD (CHUB)" w:date="2024-10-24T14:57:00Z">
            <w:rPr>
              <w:del w:id="1215" w:author="Kevin LACHAUD (CHUB)" w:date="2024-10-24T14:44:00Z"/>
              <w:lang w:eastAsia="fr-FR"/>
            </w:rPr>
          </w:rPrChange>
        </w:rPr>
        <w:pPrChange w:id="1216" w:author="Kevin LACHAUD (CHUB)" w:date="2024-10-24T14:57:00Z">
          <w:pPr>
            <w:ind w:right="1"/>
            <w:outlineLvl w:val="0"/>
          </w:pPr>
        </w:pPrChange>
      </w:pPr>
      <w:bookmarkStart w:id="1217" w:name="_Toc180673728"/>
      <w:r>
        <w:rPr>
          <w:rFonts w:asciiTheme="minorHAnsi" w:hAnsiTheme="minorHAnsi" w:cstheme="minorHAnsi"/>
          <w:sz w:val="22"/>
          <w:szCs w:val="22"/>
          <w:lang w:eastAsia="fr-FR"/>
          <w:rPrChange w:id="1218" w:author="Kevin LACHAUD (CHUB)" w:date="2024-10-24T14:57:00Z">
            <w:rPr>
              <w:lang w:eastAsia="fr-FR"/>
            </w:rPr>
          </w:rPrChange>
        </w:rPr>
        <w:t>Prorogation des garanties :</w:t>
      </w:r>
      <w:bookmarkEnd w:id="1217"/>
    </w:p>
    <w:p>
      <w:pPr>
        <w:rPr>
          <w:rFonts w:asciiTheme="minorHAnsi" w:hAnsiTheme="minorHAnsi" w:cstheme="minorHAnsi"/>
          <w:sz w:val="22"/>
          <w:szCs w:val="22"/>
          <w:lang w:eastAsia="fr-FR"/>
          <w:rPrChange w:id="1219" w:author="Kevin LACHAUD (CHUB)" w:date="2024-10-24T14:57:00Z">
            <w:rPr>
              <w:lang w:eastAsia="fr-FR"/>
            </w:rPr>
          </w:rPrChange>
        </w:rPr>
        <w:pPrChange w:id="1220" w:author="Kevin LACHAUD (CHUB)" w:date="2024-10-24T14:57:00Z">
          <w:pPr>
            <w:ind w:right="1"/>
            <w:outlineLvl w:val="0"/>
          </w:pPr>
        </w:pPrChange>
      </w:pPr>
    </w:p>
    <w:tbl>
      <w:tblPr>
        <w:tblStyle w:val="Grilledutableau"/>
        <w:tblW w:w="0" w:type="auto"/>
        <w:tblLook w:val="04A0" w:firstRow="1" w:lastRow="0" w:firstColumn="1" w:lastColumn="0" w:noHBand="0" w:noVBand="1"/>
      </w:tblPr>
      <w:tblGrid>
        <w:gridCol w:w="4530"/>
        <w:gridCol w:w="4530"/>
      </w:tblGrid>
      <w:tr>
        <w:tc>
          <w:tcPr>
            <w:tcW w:w="4530" w:type="dxa"/>
            <w:vAlign w:val="center"/>
          </w:tcPr>
          <w:p>
            <w:pPr>
              <w:rPr>
                <w:rFonts w:asciiTheme="minorHAnsi" w:eastAsia="Times New Roman" w:hAnsiTheme="minorHAnsi" w:cstheme="minorHAnsi"/>
                <w:spacing w:val="-6"/>
                <w:sz w:val="18"/>
                <w:szCs w:val="18"/>
                <w:lang w:eastAsia="fr-FR"/>
                <w:rPrChange w:id="1221" w:author="Kevin LACHAUD (CHUB)" w:date="2024-10-24T14:58:00Z">
                  <w:rPr>
                    <w:rFonts w:asciiTheme="majorHAnsi" w:eastAsia="Times New Roman" w:hAnsiTheme="majorHAnsi" w:cstheme="majorHAnsi"/>
                    <w:spacing w:val="-6"/>
                    <w:sz w:val="18"/>
                    <w:szCs w:val="18"/>
                    <w:lang w:eastAsia="fr-FR"/>
                  </w:rPr>
                </w:rPrChange>
              </w:rPr>
              <w:pPrChange w:id="1222" w:author="Kevin LACHAUD (CHUB)" w:date="2024-10-24T14:57:00Z">
                <w:pPr>
                  <w:ind w:right="1"/>
                  <w:outlineLvl w:val="0"/>
                </w:pPr>
              </w:pPrChange>
            </w:pPr>
            <w:bookmarkStart w:id="1223" w:name="_Toc180673729"/>
            <w:r>
              <w:rPr>
                <w:rFonts w:asciiTheme="minorHAnsi" w:eastAsia="Times New Roman" w:hAnsiTheme="minorHAnsi" w:cstheme="minorHAnsi"/>
                <w:spacing w:val="-6"/>
                <w:sz w:val="18"/>
                <w:szCs w:val="18"/>
                <w:lang w:eastAsia="fr-FR"/>
                <w:rPrChange w:id="1224" w:author="Kevin LACHAUD (CHUB)" w:date="2024-10-24T14:58:00Z">
                  <w:rPr>
                    <w:rFonts w:asciiTheme="majorHAnsi" w:eastAsia="Times New Roman" w:hAnsiTheme="majorHAnsi" w:cstheme="majorHAnsi"/>
                    <w:spacing w:val="-6"/>
                    <w:sz w:val="18"/>
                    <w:szCs w:val="18"/>
                    <w:lang w:eastAsia="fr-FR"/>
                  </w:rPr>
                </w:rPrChange>
              </w:rPr>
              <w:t>Délai maximum de prorogation automatique sans surprime</w:t>
            </w:r>
            <w:bookmarkEnd w:id="1223"/>
          </w:p>
        </w:tc>
        <w:tc>
          <w:tcPr>
            <w:tcW w:w="4530" w:type="dxa"/>
            <w:vAlign w:val="center"/>
          </w:tcPr>
          <w:p>
            <w:pPr>
              <w:rPr>
                <w:rFonts w:asciiTheme="minorHAnsi" w:eastAsia="Times New Roman" w:hAnsiTheme="minorHAnsi" w:cstheme="minorHAnsi"/>
                <w:b/>
                <w:bCs/>
                <w:spacing w:val="-6"/>
                <w:sz w:val="18"/>
                <w:szCs w:val="18"/>
                <w:lang w:eastAsia="fr-FR"/>
                <w:rPrChange w:id="1225" w:author="Kevin LACHAUD (CHUB)" w:date="2024-10-24T14:58:00Z">
                  <w:rPr>
                    <w:rFonts w:asciiTheme="majorHAnsi" w:eastAsia="Times New Roman" w:hAnsiTheme="majorHAnsi" w:cstheme="majorHAnsi"/>
                    <w:b/>
                    <w:bCs/>
                    <w:spacing w:val="-6"/>
                    <w:sz w:val="18"/>
                    <w:szCs w:val="18"/>
                    <w:lang w:eastAsia="fr-FR"/>
                  </w:rPr>
                </w:rPrChange>
              </w:rPr>
              <w:pPrChange w:id="1226" w:author="Kevin LACHAUD (CHUB)" w:date="2024-10-24T14:57:00Z">
                <w:pPr>
                  <w:ind w:right="1"/>
                  <w:outlineLvl w:val="0"/>
                </w:pPr>
              </w:pPrChange>
            </w:pPr>
            <w:bookmarkStart w:id="1227" w:name="_Toc180673730"/>
            <w:r>
              <w:rPr>
                <w:rFonts w:asciiTheme="minorHAnsi" w:eastAsia="Times New Roman" w:hAnsiTheme="minorHAnsi" w:cstheme="minorHAnsi"/>
                <w:b/>
                <w:bCs/>
                <w:spacing w:val="-6"/>
                <w:sz w:val="18"/>
                <w:szCs w:val="18"/>
                <w:lang w:eastAsia="fr-FR"/>
                <w:rPrChange w:id="1228" w:author="Kevin LACHAUD (CHUB)" w:date="2024-10-24T14:58:00Z">
                  <w:rPr>
                    <w:rFonts w:asciiTheme="majorHAnsi" w:eastAsia="Times New Roman" w:hAnsiTheme="majorHAnsi" w:cstheme="majorHAnsi"/>
                    <w:b/>
                    <w:bCs/>
                    <w:spacing w:val="-6"/>
                    <w:sz w:val="18"/>
                    <w:szCs w:val="18"/>
                    <w:lang w:eastAsia="fr-FR"/>
                  </w:rPr>
                </w:rPrChange>
              </w:rPr>
              <w:t>3 mois</w:t>
            </w:r>
            <w:bookmarkEnd w:id="1227"/>
            <w:r>
              <w:rPr>
                <w:rFonts w:asciiTheme="minorHAnsi" w:eastAsia="Times New Roman" w:hAnsiTheme="minorHAnsi" w:cstheme="minorHAnsi"/>
                <w:b/>
                <w:bCs/>
                <w:spacing w:val="-6"/>
                <w:sz w:val="18"/>
                <w:szCs w:val="18"/>
                <w:lang w:eastAsia="fr-FR"/>
                <w:rPrChange w:id="1229" w:author="Kevin LACHAUD (CHUB)" w:date="2024-10-24T14:58:00Z">
                  <w:rPr>
                    <w:rFonts w:asciiTheme="majorHAnsi" w:eastAsia="Times New Roman" w:hAnsiTheme="majorHAnsi" w:cstheme="majorHAnsi"/>
                    <w:b/>
                    <w:bCs/>
                    <w:spacing w:val="-6"/>
                    <w:sz w:val="18"/>
                    <w:szCs w:val="18"/>
                    <w:lang w:eastAsia="fr-FR"/>
                  </w:rPr>
                </w:rPrChange>
              </w:rPr>
              <w:t xml:space="preserve"> </w:t>
            </w:r>
          </w:p>
        </w:tc>
      </w:tr>
      <w:tr>
        <w:tc>
          <w:tcPr>
            <w:tcW w:w="4530" w:type="dxa"/>
            <w:vAlign w:val="center"/>
          </w:tcPr>
          <w:p>
            <w:pPr>
              <w:rPr>
                <w:rFonts w:asciiTheme="minorHAnsi" w:eastAsia="Times New Roman" w:hAnsiTheme="minorHAnsi" w:cstheme="minorHAnsi"/>
                <w:spacing w:val="-6"/>
                <w:sz w:val="18"/>
                <w:szCs w:val="18"/>
                <w:lang w:eastAsia="fr-FR"/>
                <w:rPrChange w:id="1230" w:author="Kevin LACHAUD (CHUB)" w:date="2024-10-24T14:58:00Z">
                  <w:rPr>
                    <w:rFonts w:asciiTheme="majorHAnsi" w:eastAsia="Times New Roman" w:hAnsiTheme="majorHAnsi" w:cstheme="majorHAnsi"/>
                    <w:spacing w:val="-6"/>
                    <w:sz w:val="18"/>
                    <w:szCs w:val="18"/>
                    <w:lang w:eastAsia="fr-FR"/>
                  </w:rPr>
                </w:rPrChange>
              </w:rPr>
              <w:pPrChange w:id="1231" w:author="Kevin LACHAUD (CHUB)" w:date="2024-10-24T14:57:00Z">
                <w:pPr>
                  <w:ind w:right="1"/>
                  <w:outlineLvl w:val="0"/>
                </w:pPr>
              </w:pPrChange>
            </w:pPr>
            <w:bookmarkStart w:id="1232" w:name="_Toc180673731"/>
            <w:r>
              <w:rPr>
                <w:rFonts w:asciiTheme="minorHAnsi" w:eastAsia="Times New Roman" w:hAnsiTheme="minorHAnsi" w:cstheme="minorHAnsi"/>
                <w:spacing w:val="-6"/>
                <w:sz w:val="18"/>
                <w:szCs w:val="18"/>
                <w:lang w:eastAsia="fr-FR"/>
                <w:rPrChange w:id="1233" w:author="Kevin LACHAUD (CHUB)" w:date="2024-10-24T14:58:00Z">
                  <w:rPr>
                    <w:rFonts w:asciiTheme="majorHAnsi" w:eastAsia="Times New Roman" w:hAnsiTheme="majorHAnsi" w:cstheme="majorHAnsi"/>
                    <w:spacing w:val="-6"/>
                    <w:sz w:val="18"/>
                    <w:szCs w:val="18"/>
                    <w:lang w:eastAsia="fr-FR"/>
                  </w:rPr>
                </w:rPrChange>
              </w:rPr>
              <w:t>Modalités financières liées à la prorogation au-delà du délai de prorogation automatique</w:t>
            </w:r>
            <w:bookmarkEnd w:id="1232"/>
            <w:r>
              <w:rPr>
                <w:rFonts w:asciiTheme="minorHAnsi" w:eastAsia="Times New Roman" w:hAnsiTheme="minorHAnsi" w:cstheme="minorHAnsi"/>
                <w:spacing w:val="-6"/>
                <w:sz w:val="18"/>
                <w:szCs w:val="18"/>
                <w:lang w:eastAsia="fr-FR"/>
                <w:rPrChange w:id="1234" w:author="Kevin LACHAUD (CHUB)" w:date="2024-10-24T14:58:00Z">
                  <w:rPr>
                    <w:rFonts w:asciiTheme="majorHAnsi" w:eastAsia="Times New Roman" w:hAnsiTheme="majorHAnsi" w:cstheme="majorHAnsi"/>
                    <w:spacing w:val="-6"/>
                    <w:sz w:val="18"/>
                    <w:szCs w:val="18"/>
                    <w:lang w:eastAsia="fr-FR"/>
                  </w:rPr>
                </w:rPrChange>
              </w:rPr>
              <w:t xml:space="preserve"> </w:t>
            </w:r>
          </w:p>
        </w:tc>
        <w:tc>
          <w:tcPr>
            <w:tcW w:w="4530" w:type="dxa"/>
            <w:vAlign w:val="center"/>
          </w:tcPr>
          <w:p>
            <w:pPr>
              <w:rPr>
                <w:rFonts w:asciiTheme="minorHAnsi" w:eastAsia="Times New Roman" w:hAnsiTheme="minorHAnsi" w:cstheme="minorHAnsi"/>
                <w:spacing w:val="-6"/>
                <w:sz w:val="18"/>
                <w:szCs w:val="18"/>
                <w:lang w:eastAsia="fr-FR"/>
                <w:rPrChange w:id="1235" w:author="Kevin LACHAUD (CHUB)" w:date="2024-10-24T14:58:00Z">
                  <w:rPr>
                    <w:rFonts w:asciiTheme="majorHAnsi" w:eastAsia="Times New Roman" w:hAnsiTheme="majorHAnsi" w:cstheme="majorHAnsi"/>
                    <w:spacing w:val="-6"/>
                    <w:sz w:val="18"/>
                    <w:szCs w:val="18"/>
                    <w:lang w:eastAsia="fr-FR"/>
                  </w:rPr>
                </w:rPrChange>
              </w:rPr>
              <w:pPrChange w:id="1236" w:author="Kevin LACHAUD (CHUB)" w:date="2024-10-24T14:57:00Z">
                <w:pPr>
                  <w:ind w:right="1"/>
                  <w:outlineLvl w:val="0"/>
                </w:pPr>
              </w:pPrChange>
            </w:pPr>
          </w:p>
        </w:tc>
      </w:tr>
    </w:tbl>
    <w:p>
      <w:pPr>
        <w:rPr>
          <w:del w:id="1237" w:author="Kevin LACHAUD (CHUB)" w:date="2024-10-24T14:42:00Z"/>
          <w:rFonts w:asciiTheme="minorHAnsi" w:eastAsia="Times New Roman" w:hAnsiTheme="minorHAnsi" w:cstheme="minorHAnsi"/>
          <w:spacing w:val="-6"/>
          <w:sz w:val="22"/>
          <w:szCs w:val="22"/>
          <w:lang w:eastAsia="fr-FR"/>
          <w:rPrChange w:id="1238" w:author="Kevin LACHAUD (CHUB)" w:date="2024-10-24T14:57:00Z">
            <w:rPr>
              <w:del w:id="1239" w:author="Kevin LACHAUD (CHUB)" w:date="2024-10-24T14:42:00Z"/>
              <w:rFonts w:asciiTheme="majorHAnsi" w:eastAsia="Times New Roman" w:hAnsiTheme="majorHAnsi" w:cstheme="majorHAnsi"/>
              <w:spacing w:val="-6"/>
              <w:sz w:val="18"/>
              <w:szCs w:val="18"/>
              <w:lang w:eastAsia="fr-FR"/>
            </w:rPr>
          </w:rPrChange>
        </w:rPr>
        <w:pPrChange w:id="1240" w:author="Kevin LACHAUD (CHUB)" w:date="2024-10-24T14:57:00Z">
          <w:pPr>
            <w:spacing w:after="240" w:line="240" w:lineRule="auto"/>
            <w:jc w:val="both"/>
          </w:pPr>
        </w:pPrChange>
      </w:pPr>
    </w:p>
    <w:p>
      <w:pPr>
        <w:rPr>
          <w:del w:id="1241" w:author="Kevin LACHAUD (CHUB)" w:date="2024-10-24T14:42:00Z"/>
          <w:rFonts w:asciiTheme="minorHAnsi" w:eastAsia="Times New Roman" w:hAnsiTheme="minorHAnsi" w:cstheme="minorHAnsi"/>
          <w:color w:val="auto"/>
          <w:spacing w:val="-6"/>
          <w:sz w:val="22"/>
          <w:szCs w:val="22"/>
          <w:lang w:eastAsia="fr-FR"/>
          <w:rPrChange w:id="1242" w:author="Kevin LACHAUD (CHUB)" w:date="2024-10-24T14:57:00Z">
            <w:rPr>
              <w:del w:id="1243" w:author="Kevin LACHAUD (CHUB)" w:date="2024-10-24T14:42:00Z"/>
              <w:rFonts w:eastAsia="Times New Roman"/>
              <w:color w:val="auto"/>
              <w:spacing w:val="-6"/>
              <w:sz w:val="18"/>
              <w:szCs w:val="18"/>
              <w:lang w:eastAsia="fr-FR"/>
            </w:rPr>
          </w:rPrChange>
        </w:rPr>
        <w:pPrChange w:id="1244" w:author="Kevin LACHAUD (CHUB)" w:date="2024-10-24T14:57:00Z">
          <w:pPr>
            <w:spacing w:line="240" w:lineRule="auto"/>
            <w:ind w:right="1"/>
            <w:outlineLvl w:val="0"/>
          </w:pPr>
        </w:pPrChange>
      </w:pPr>
      <w:del w:id="1245" w:author="Kevin LACHAUD (CHUB)" w:date="2024-10-24T14:42:00Z">
        <w:r>
          <w:rPr>
            <w:rFonts w:asciiTheme="minorHAnsi" w:eastAsia="Times New Roman" w:hAnsiTheme="minorHAnsi" w:cstheme="minorHAnsi"/>
            <w:color w:val="auto"/>
            <w:spacing w:val="-6"/>
            <w:sz w:val="22"/>
            <w:szCs w:val="22"/>
            <w:lang w:eastAsia="fr-FR"/>
            <w:rPrChange w:id="1246" w:author="Kevin LACHAUD (CHUB)" w:date="2024-10-24T14:57:00Z">
              <w:rPr>
                <w:rFonts w:eastAsia="Times New Roman"/>
                <w:color w:val="auto"/>
                <w:spacing w:val="-6"/>
                <w:sz w:val="18"/>
                <w:szCs w:val="18"/>
                <w:lang w:eastAsia="fr-FR"/>
              </w:rPr>
            </w:rPrChange>
          </w:rPr>
          <w:delText>(*) du montant des travaux TTC honoraires techniques inclus</w:delText>
        </w:r>
      </w:del>
    </w:p>
    <w:p>
      <w:pPr>
        <w:rPr>
          <w:rFonts w:asciiTheme="minorHAnsi" w:eastAsia="Times New Roman" w:hAnsiTheme="minorHAnsi" w:cstheme="minorHAnsi"/>
          <w:spacing w:val="-6"/>
          <w:sz w:val="22"/>
          <w:szCs w:val="22"/>
          <w:lang w:eastAsia="fr-FR"/>
          <w:rPrChange w:id="1247" w:author="Kevin LACHAUD (CHUB)" w:date="2024-10-24T14:57:00Z">
            <w:rPr>
              <w:rFonts w:asciiTheme="majorHAnsi" w:eastAsia="Times New Roman" w:hAnsiTheme="majorHAnsi" w:cstheme="majorHAnsi"/>
              <w:spacing w:val="-6"/>
              <w:sz w:val="18"/>
              <w:szCs w:val="18"/>
              <w:lang w:eastAsia="fr-FR"/>
            </w:rPr>
          </w:rPrChange>
        </w:rPr>
        <w:pPrChange w:id="1248" w:author="Kevin LACHAUD (CHUB)" w:date="2024-10-24T14:57:00Z">
          <w:pPr>
            <w:spacing w:after="240" w:line="240" w:lineRule="auto"/>
            <w:jc w:val="both"/>
          </w:pPr>
        </w:pPrChange>
      </w:pPr>
    </w:p>
    <w:p>
      <w:pPr>
        <w:pStyle w:val="Titre2"/>
        <w:keepNext/>
        <w:numPr>
          <w:ilvl w:val="0"/>
          <w:numId w:val="5"/>
        </w:numPr>
        <w:spacing w:before="0" w:after="0"/>
        <w:ind w:left="670" w:hanging="390"/>
        <w:rPr>
          <w:rFonts w:ascii="Calibri" w:eastAsia="Trebuchet MS" w:hAnsi="Calibri" w:cs="Calibri"/>
          <w:bCs/>
          <w:iCs/>
          <w:noProof w:val="0"/>
          <w:color w:val="0070C0"/>
          <w:spacing w:val="0"/>
          <w:sz w:val="26"/>
          <w:szCs w:val="26"/>
          <w:u w:val="single"/>
          <w:lang w:val="fr-FR" w:eastAsia="en-US"/>
          <w:rPrChange w:id="1249" w:author="Kevin LACHAUD (CHUB)" w:date="2024-10-24T14:42:00Z">
            <w:rPr>
              <w:rFonts w:asciiTheme="majorHAnsi" w:eastAsia="Times New Roman" w:hAnsiTheme="majorHAnsi" w:cstheme="majorHAnsi"/>
              <w:b/>
              <w:color w:val="auto"/>
              <w:spacing w:val="-6"/>
              <w:sz w:val="18"/>
              <w:szCs w:val="18"/>
              <w:u w:val="single"/>
              <w:lang w:eastAsia="fr-FR"/>
            </w:rPr>
          </w:rPrChange>
        </w:rPr>
        <w:pPrChange w:id="1250" w:author="Kevin LACHAUD (CHUB)" w:date="2024-10-24T14:43:00Z">
          <w:pPr>
            <w:pStyle w:val="Paragraphedeliste"/>
            <w:numPr>
              <w:numId w:val="5"/>
            </w:numPr>
            <w:spacing w:line="240" w:lineRule="auto"/>
            <w:ind w:hanging="360"/>
          </w:pPr>
        </w:pPrChange>
      </w:pPr>
      <w:bookmarkStart w:id="1251" w:name="_Toc180673732"/>
      <w:bookmarkStart w:id="1252" w:name="_Toc180674372"/>
      <w:r>
        <w:rPr>
          <w:rFonts w:ascii="Calibri" w:eastAsia="Trebuchet MS" w:hAnsi="Calibri" w:cs="Calibri"/>
          <w:bCs/>
          <w:iCs/>
          <w:noProof w:val="0"/>
          <w:color w:val="0070C0"/>
          <w:spacing w:val="0"/>
          <w:sz w:val="26"/>
          <w:szCs w:val="26"/>
          <w:u w:val="single"/>
          <w:lang w:val="fr-FR" w:eastAsia="en-US"/>
          <w:rPrChange w:id="1253" w:author="Kevin LACHAUD (CHUB)" w:date="2024-10-24T14:42:00Z">
            <w:rPr>
              <w:rFonts w:asciiTheme="majorHAnsi" w:eastAsia="Times New Roman" w:hAnsiTheme="majorHAnsi" w:cstheme="majorHAnsi"/>
              <w:b/>
              <w:color w:val="auto"/>
              <w:spacing w:val="-6"/>
              <w:sz w:val="18"/>
              <w:szCs w:val="18"/>
              <w:u w:val="single"/>
              <w:lang w:eastAsia="fr-FR"/>
            </w:rPr>
          </w:rPrChange>
        </w:rPr>
        <w:t>Assurance RC Maître d’ouvrage</w:t>
      </w:r>
      <w:bookmarkEnd w:id="1251"/>
      <w:bookmarkEnd w:id="1252"/>
    </w:p>
    <w:p>
      <w:pPr>
        <w:spacing w:line="240" w:lineRule="auto"/>
        <w:rPr>
          <w:rFonts w:asciiTheme="majorHAnsi" w:eastAsia="Times New Roman" w:hAnsiTheme="majorHAnsi" w:cstheme="majorHAnsi"/>
          <w:b/>
          <w:color w:val="auto"/>
          <w:spacing w:val="-6"/>
          <w:sz w:val="18"/>
          <w:szCs w:val="18"/>
          <w:u w:val="single"/>
          <w:lang w:eastAsia="fr-FR"/>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642"/>
        <w:gridCol w:w="1275"/>
        <w:gridCol w:w="1273"/>
        <w:gridCol w:w="1273"/>
      </w:tblGrid>
      <w:tr>
        <w:trPr>
          <w:trHeight w:val="450"/>
        </w:trPr>
        <w:tc>
          <w:tcPr>
            <w:tcW w:w="1889" w:type="pct"/>
            <w:shd w:val="pct10" w:color="auto" w:fill="auto"/>
            <w:vAlign w:val="center"/>
          </w:tcPr>
          <w:p>
            <w:pPr>
              <w:jc w:val="center"/>
              <w:rPr>
                <w:rFonts w:asciiTheme="majorHAnsi" w:eastAsia="Times New Roman" w:hAnsiTheme="majorHAnsi" w:cstheme="majorHAnsi"/>
                <w:b/>
                <w:spacing w:val="-6"/>
                <w:sz w:val="18"/>
                <w:szCs w:val="18"/>
                <w:lang w:eastAsia="fr-FR"/>
              </w:rPr>
            </w:pPr>
            <w:r>
              <w:rPr>
                <w:rFonts w:asciiTheme="majorHAnsi" w:eastAsia="Times New Roman" w:hAnsiTheme="majorHAnsi" w:cstheme="majorHAnsi"/>
                <w:b/>
                <w:spacing w:val="-6"/>
                <w:sz w:val="18"/>
                <w:szCs w:val="18"/>
                <w:lang w:eastAsia="fr-FR"/>
              </w:rPr>
              <w:t>NATURE DES GARANTIES</w:t>
            </w:r>
          </w:p>
        </w:tc>
        <w:tc>
          <w:tcPr>
            <w:tcW w:w="935" w:type="pct"/>
            <w:shd w:val="pct10" w:color="auto" w:fill="auto"/>
            <w:vAlign w:val="center"/>
          </w:tcPr>
          <w:p>
            <w:pPr>
              <w:jc w:val="center"/>
              <w:rPr>
                <w:rFonts w:asciiTheme="majorHAnsi" w:eastAsia="Times New Roman" w:hAnsiTheme="majorHAnsi" w:cstheme="majorHAnsi"/>
                <w:b/>
                <w:spacing w:val="-6"/>
                <w:sz w:val="18"/>
                <w:szCs w:val="18"/>
                <w:lang w:eastAsia="fr-FR"/>
              </w:rPr>
            </w:pPr>
            <w:r>
              <w:rPr>
                <w:rFonts w:asciiTheme="majorHAnsi" w:eastAsia="Times New Roman" w:hAnsiTheme="majorHAnsi" w:cstheme="majorHAnsi"/>
                <w:b/>
                <w:spacing w:val="-6"/>
                <w:sz w:val="18"/>
                <w:szCs w:val="18"/>
                <w:lang w:eastAsia="fr-FR"/>
              </w:rPr>
              <w:t>TAUX HT(*)</w:t>
            </w:r>
          </w:p>
        </w:tc>
        <w:tc>
          <w:tcPr>
            <w:tcW w:w="726" w:type="pct"/>
            <w:shd w:val="pct10" w:color="auto" w:fill="auto"/>
            <w:vAlign w:val="center"/>
          </w:tcPr>
          <w:p>
            <w:pPr>
              <w:jc w:val="center"/>
              <w:rPr>
                <w:rFonts w:asciiTheme="majorHAnsi" w:eastAsia="Times New Roman" w:hAnsiTheme="majorHAnsi" w:cstheme="majorHAnsi"/>
                <w:b/>
                <w:spacing w:val="-6"/>
                <w:sz w:val="18"/>
                <w:szCs w:val="18"/>
                <w:lang w:eastAsia="fr-FR"/>
              </w:rPr>
            </w:pPr>
            <w:r>
              <w:rPr>
                <w:rFonts w:asciiTheme="majorHAnsi" w:eastAsia="Times New Roman" w:hAnsiTheme="majorHAnsi" w:cstheme="majorHAnsi"/>
                <w:b/>
                <w:spacing w:val="-6"/>
                <w:sz w:val="18"/>
                <w:szCs w:val="18"/>
                <w:lang w:eastAsia="fr-FR"/>
              </w:rPr>
              <w:t>TAUX TTC (*)</w:t>
            </w:r>
          </w:p>
        </w:tc>
        <w:tc>
          <w:tcPr>
            <w:tcW w:w="725" w:type="pct"/>
            <w:shd w:val="pct10" w:color="auto" w:fill="auto"/>
          </w:tcPr>
          <w:p>
            <w:pPr>
              <w:jc w:val="center"/>
              <w:rPr>
                <w:rFonts w:asciiTheme="majorHAnsi" w:eastAsia="Times New Roman" w:hAnsiTheme="majorHAnsi" w:cstheme="majorHAnsi"/>
                <w:b/>
                <w:spacing w:val="-6"/>
                <w:sz w:val="18"/>
                <w:szCs w:val="18"/>
                <w:lang w:eastAsia="fr-FR"/>
              </w:rPr>
            </w:pPr>
            <w:r>
              <w:rPr>
                <w:rFonts w:asciiTheme="majorHAnsi" w:eastAsia="Times New Roman" w:hAnsiTheme="majorHAnsi" w:cstheme="majorHAnsi"/>
                <w:b/>
                <w:spacing w:val="-6"/>
                <w:sz w:val="18"/>
                <w:szCs w:val="18"/>
                <w:lang w:eastAsia="fr-FR"/>
              </w:rPr>
              <w:t>Montant de la prime HT</w:t>
            </w:r>
          </w:p>
        </w:tc>
        <w:tc>
          <w:tcPr>
            <w:tcW w:w="725" w:type="pct"/>
            <w:shd w:val="pct10" w:color="auto" w:fill="auto"/>
          </w:tcPr>
          <w:p>
            <w:pPr>
              <w:jc w:val="center"/>
              <w:rPr>
                <w:rFonts w:asciiTheme="majorHAnsi" w:eastAsia="Times New Roman" w:hAnsiTheme="majorHAnsi" w:cstheme="majorHAnsi"/>
                <w:b/>
                <w:spacing w:val="-6"/>
                <w:sz w:val="18"/>
                <w:szCs w:val="18"/>
                <w:lang w:eastAsia="fr-FR"/>
              </w:rPr>
            </w:pPr>
            <w:r>
              <w:rPr>
                <w:rFonts w:asciiTheme="majorHAnsi" w:eastAsia="Times New Roman" w:hAnsiTheme="majorHAnsi" w:cstheme="majorHAnsi"/>
                <w:b/>
                <w:spacing w:val="-6"/>
                <w:sz w:val="18"/>
                <w:szCs w:val="18"/>
                <w:lang w:eastAsia="fr-FR"/>
              </w:rPr>
              <w:t>Montant de la prime TTC</w:t>
            </w:r>
          </w:p>
        </w:tc>
      </w:tr>
      <w:tr>
        <w:trPr>
          <w:trHeight w:val="548"/>
        </w:trPr>
        <w:tc>
          <w:tcPr>
            <w:tcW w:w="1889" w:type="pct"/>
            <w:vAlign w:val="center"/>
          </w:tcPr>
          <w:p>
            <w:pPr>
              <w:jc w:val="both"/>
              <w:rPr>
                <w:rFonts w:asciiTheme="majorHAnsi" w:eastAsia="Times New Roman" w:hAnsiTheme="majorHAnsi" w:cstheme="majorHAnsi"/>
                <w:b/>
                <w:bCs/>
                <w:color w:val="215868"/>
                <w:kern w:val="32"/>
                <w:sz w:val="18"/>
                <w:szCs w:val="18"/>
                <w:lang w:eastAsia="fr-FR"/>
              </w:rPr>
            </w:pPr>
            <w:r>
              <w:rPr>
                <w:rFonts w:asciiTheme="majorHAnsi" w:eastAsia="Times New Roman" w:hAnsiTheme="majorHAnsi" w:cstheme="majorHAnsi"/>
                <w:spacing w:val="-6"/>
                <w:sz w:val="18"/>
                <w:szCs w:val="18"/>
                <w:lang w:eastAsia="fr-FR"/>
              </w:rPr>
              <w:t xml:space="preserve">RC Maître d’ouvrage </w:t>
            </w:r>
          </w:p>
        </w:tc>
        <w:tc>
          <w:tcPr>
            <w:tcW w:w="935" w:type="pct"/>
            <w:vAlign w:val="center"/>
          </w:tcPr>
          <w:p>
            <w:pPr>
              <w:ind w:right="1"/>
              <w:outlineLvl w:val="0"/>
              <w:rPr>
                <w:rFonts w:asciiTheme="majorHAnsi" w:eastAsia="Times New Roman" w:hAnsiTheme="majorHAnsi" w:cstheme="majorHAnsi"/>
                <w:b/>
                <w:bCs/>
                <w:color w:val="215868"/>
                <w:kern w:val="32"/>
                <w:sz w:val="18"/>
                <w:szCs w:val="18"/>
                <w:lang w:eastAsia="fr-FR"/>
              </w:rPr>
            </w:pPr>
          </w:p>
        </w:tc>
        <w:tc>
          <w:tcPr>
            <w:tcW w:w="726" w:type="pct"/>
            <w:vAlign w:val="center"/>
          </w:tcPr>
          <w:p>
            <w:pPr>
              <w:ind w:right="1"/>
              <w:outlineLvl w:val="0"/>
              <w:rPr>
                <w:rFonts w:asciiTheme="majorHAnsi" w:eastAsia="Times New Roman" w:hAnsiTheme="majorHAnsi" w:cstheme="majorHAnsi"/>
                <w:b/>
                <w:bCs/>
                <w:color w:val="215868"/>
                <w:kern w:val="32"/>
                <w:sz w:val="18"/>
                <w:szCs w:val="18"/>
                <w:lang w:eastAsia="fr-FR"/>
              </w:rPr>
            </w:pPr>
          </w:p>
        </w:tc>
        <w:tc>
          <w:tcPr>
            <w:tcW w:w="725" w:type="pct"/>
          </w:tcPr>
          <w:p>
            <w:pPr>
              <w:ind w:right="1"/>
              <w:outlineLvl w:val="0"/>
              <w:rPr>
                <w:rFonts w:asciiTheme="majorHAnsi" w:eastAsia="Times New Roman" w:hAnsiTheme="majorHAnsi" w:cstheme="majorHAnsi"/>
                <w:b/>
                <w:bCs/>
                <w:color w:val="215868"/>
                <w:kern w:val="32"/>
                <w:sz w:val="18"/>
                <w:szCs w:val="18"/>
                <w:lang w:eastAsia="fr-FR"/>
              </w:rPr>
            </w:pPr>
          </w:p>
        </w:tc>
        <w:tc>
          <w:tcPr>
            <w:tcW w:w="725" w:type="pct"/>
          </w:tcPr>
          <w:p>
            <w:pPr>
              <w:ind w:right="1"/>
              <w:outlineLvl w:val="0"/>
              <w:rPr>
                <w:rFonts w:asciiTheme="majorHAnsi" w:eastAsia="Times New Roman" w:hAnsiTheme="majorHAnsi" w:cstheme="majorHAnsi"/>
                <w:b/>
                <w:bCs/>
                <w:color w:val="215868"/>
                <w:kern w:val="32"/>
                <w:sz w:val="18"/>
                <w:szCs w:val="18"/>
                <w:lang w:eastAsia="fr-FR"/>
              </w:rPr>
            </w:pPr>
          </w:p>
        </w:tc>
      </w:tr>
    </w:tbl>
    <w:p>
      <w:pPr>
        <w:rPr>
          <w:del w:id="1254" w:author="Kevin LACHAUD (CHUB)" w:date="2024-10-24T14:42:00Z"/>
          <w:lang w:eastAsia="fr-FR"/>
        </w:rPr>
        <w:pPrChange w:id="1255" w:author="Kevin LACHAUD (CHUB)" w:date="2024-10-24T14:47:00Z">
          <w:pPr>
            <w:spacing w:line="240" w:lineRule="auto"/>
            <w:ind w:right="1"/>
            <w:outlineLvl w:val="0"/>
          </w:pPr>
        </w:pPrChange>
      </w:pPr>
      <w:del w:id="1256" w:author="Kevin LACHAUD (CHUB)" w:date="2024-10-24T14:42:00Z">
        <w:r>
          <w:rPr>
            <w:lang w:eastAsia="fr-FR"/>
          </w:rPr>
          <w:delText>(*) du montant des travaux  TTC honoraires techniques inclus</w:delText>
        </w:r>
      </w:del>
    </w:p>
    <w:p>
      <w:pPr>
        <w:rPr>
          <w:del w:id="1257" w:author="Kevin LACHAUD (CHUB)" w:date="2024-10-24T14:42:00Z"/>
          <w:rFonts w:asciiTheme="majorHAnsi" w:hAnsiTheme="majorHAnsi" w:cstheme="majorHAnsi"/>
          <w:lang w:eastAsia="fr-FR"/>
        </w:rPr>
        <w:pPrChange w:id="1258" w:author="Kevin LACHAUD (CHUB)" w:date="2024-10-24T14:47:00Z">
          <w:pPr>
            <w:ind w:right="1"/>
            <w:outlineLvl w:val="0"/>
          </w:pPr>
        </w:pPrChange>
      </w:pPr>
    </w:p>
    <w:p>
      <w:pPr>
        <w:rPr>
          <w:del w:id="1259" w:author="Kevin LACHAUD (CHUB)" w:date="2024-10-24T14:42:00Z"/>
          <w:rFonts w:asciiTheme="majorHAnsi" w:hAnsiTheme="majorHAnsi" w:cstheme="majorHAnsi"/>
          <w:bCs/>
          <w:kern w:val="32"/>
          <w:lang w:eastAsia="fr-FR"/>
        </w:rPr>
        <w:pPrChange w:id="1260" w:author="Kevin LACHAUD (CHUB)" w:date="2024-10-24T14:47:00Z">
          <w:pPr>
            <w:spacing w:line="240" w:lineRule="auto"/>
            <w:ind w:right="1"/>
            <w:outlineLvl w:val="0"/>
          </w:pPr>
        </w:pPrChange>
      </w:pPr>
      <w:bookmarkStart w:id="1261" w:name="_Toc443059174"/>
      <w:bookmarkStart w:id="1262" w:name="_Toc443059356"/>
      <w:bookmarkStart w:id="1263" w:name="_Toc477681837"/>
    </w:p>
    <w:p>
      <w:pPr>
        <w:rPr>
          <w:del w:id="1264" w:author="Kevin LACHAUD (CHUB)" w:date="2024-10-24T14:42:00Z"/>
          <w:rFonts w:asciiTheme="majorHAnsi" w:hAnsiTheme="majorHAnsi" w:cstheme="majorHAnsi"/>
          <w:bCs/>
          <w:kern w:val="32"/>
          <w:lang w:eastAsia="fr-FR"/>
        </w:rPr>
        <w:pPrChange w:id="1265" w:author="Kevin LACHAUD (CHUB)" w:date="2024-10-24T14:47:00Z">
          <w:pPr>
            <w:spacing w:line="240" w:lineRule="auto"/>
            <w:ind w:right="1"/>
            <w:outlineLvl w:val="0"/>
          </w:pPr>
        </w:pPrChange>
      </w:pPr>
    </w:p>
    <w:p>
      <w:pPr>
        <w:rPr>
          <w:del w:id="1266" w:author="Kevin LACHAUD (CHUB)" w:date="2024-10-24T14:44:00Z"/>
          <w:rFonts w:asciiTheme="majorHAnsi" w:hAnsiTheme="majorHAnsi" w:cstheme="majorHAnsi"/>
          <w:bCs/>
          <w:kern w:val="32"/>
          <w:lang w:eastAsia="fr-FR"/>
        </w:rPr>
        <w:pPrChange w:id="1267" w:author="Kevin LACHAUD (CHUB)" w:date="2024-10-24T14:47:00Z">
          <w:pPr>
            <w:spacing w:line="240" w:lineRule="auto"/>
            <w:ind w:right="1"/>
            <w:outlineLvl w:val="0"/>
          </w:pPr>
        </w:pPrChange>
      </w:pPr>
    </w:p>
    <w:p>
      <w:pPr>
        <w:rPr>
          <w:rFonts w:asciiTheme="majorHAnsi" w:hAnsiTheme="majorHAnsi" w:cstheme="majorHAnsi"/>
          <w:bCs/>
          <w:kern w:val="32"/>
          <w:lang w:eastAsia="fr-FR"/>
        </w:rPr>
        <w:pPrChange w:id="1268" w:author="Kevin LACHAUD (CHUB)" w:date="2024-10-24T14:47:00Z">
          <w:pPr>
            <w:spacing w:line="240" w:lineRule="auto"/>
            <w:ind w:right="1"/>
            <w:outlineLvl w:val="0"/>
          </w:pPr>
        </w:pPrChange>
      </w:pPr>
    </w:p>
    <w:p>
      <w:pPr>
        <w:pStyle w:val="Titre2"/>
        <w:keepNext/>
        <w:numPr>
          <w:ilvl w:val="0"/>
          <w:numId w:val="5"/>
        </w:numPr>
        <w:spacing w:before="0" w:after="0"/>
        <w:ind w:left="670" w:hanging="390"/>
        <w:rPr>
          <w:rFonts w:ascii="Calibri" w:eastAsia="Trebuchet MS" w:hAnsi="Calibri" w:cs="Calibri"/>
          <w:bCs/>
          <w:iCs/>
          <w:noProof w:val="0"/>
          <w:color w:val="0070C0"/>
          <w:spacing w:val="0"/>
          <w:sz w:val="26"/>
          <w:szCs w:val="26"/>
          <w:u w:val="single"/>
          <w:lang w:val="fr-FR" w:eastAsia="en-US"/>
          <w:rPrChange w:id="1269" w:author="Kevin LACHAUD (CHUB)" w:date="2024-10-24T14:42:00Z">
            <w:rPr>
              <w:rFonts w:asciiTheme="majorHAnsi" w:eastAsia="Times New Roman" w:hAnsiTheme="majorHAnsi" w:cstheme="majorHAnsi"/>
              <w:b/>
              <w:color w:val="auto"/>
              <w:spacing w:val="-6"/>
              <w:sz w:val="22"/>
              <w:szCs w:val="22"/>
              <w:u w:val="single"/>
              <w:lang w:eastAsia="fr-FR"/>
            </w:rPr>
          </w:rPrChange>
        </w:rPr>
        <w:pPrChange w:id="1270" w:author="Kevin LACHAUD (CHUB)" w:date="2024-10-24T14:42:00Z">
          <w:pPr>
            <w:pStyle w:val="Paragraphedeliste"/>
            <w:numPr>
              <w:numId w:val="5"/>
            </w:numPr>
            <w:spacing w:line="240" w:lineRule="auto"/>
            <w:ind w:hanging="360"/>
          </w:pPr>
        </w:pPrChange>
      </w:pPr>
      <w:bookmarkStart w:id="1271" w:name="_Toc180673733"/>
      <w:bookmarkStart w:id="1272" w:name="_Toc180674373"/>
      <w:r>
        <w:rPr>
          <w:rFonts w:ascii="Calibri" w:eastAsia="Trebuchet MS" w:hAnsi="Calibri" w:cs="Calibri"/>
          <w:bCs/>
          <w:iCs/>
          <w:noProof w:val="0"/>
          <w:color w:val="0070C0"/>
          <w:spacing w:val="0"/>
          <w:sz w:val="26"/>
          <w:szCs w:val="26"/>
          <w:u w:val="single"/>
          <w:lang w:val="fr-FR" w:eastAsia="en-US"/>
          <w:rPrChange w:id="1273" w:author="Kevin LACHAUD (CHUB)" w:date="2024-10-24T14:42:00Z">
            <w:rPr>
              <w:rFonts w:asciiTheme="majorHAnsi" w:eastAsia="Times New Roman" w:hAnsiTheme="majorHAnsi" w:cstheme="majorHAnsi"/>
              <w:b/>
              <w:color w:val="auto"/>
              <w:spacing w:val="-6"/>
              <w:sz w:val="22"/>
              <w:szCs w:val="22"/>
              <w:u w:val="single"/>
              <w:lang w:eastAsia="fr-FR"/>
            </w:rPr>
          </w:rPrChange>
        </w:rPr>
        <w:t xml:space="preserve">Contrat Collectif de Responsabilité Décennale </w:t>
      </w:r>
      <w:del w:id="1274" w:author="Kevin LACHAUD (CHUB)" w:date="2024-10-24T14:42:00Z">
        <w:r>
          <w:rPr>
            <w:rFonts w:ascii="Calibri" w:eastAsia="Trebuchet MS" w:hAnsi="Calibri" w:cs="Calibri"/>
            <w:bCs/>
            <w:iCs/>
            <w:noProof w:val="0"/>
            <w:color w:val="0070C0"/>
            <w:spacing w:val="0"/>
            <w:sz w:val="26"/>
            <w:szCs w:val="26"/>
            <w:u w:val="single"/>
            <w:lang w:val="fr-FR" w:eastAsia="en-US"/>
            <w:rPrChange w:id="1275" w:author="Kevin LACHAUD (CHUB)" w:date="2024-10-24T14:42:00Z">
              <w:rPr>
                <w:rFonts w:asciiTheme="majorHAnsi" w:eastAsia="Times New Roman" w:hAnsiTheme="majorHAnsi" w:cstheme="majorHAnsi"/>
                <w:b/>
                <w:color w:val="auto"/>
                <w:spacing w:val="-6"/>
                <w:sz w:val="22"/>
                <w:szCs w:val="22"/>
                <w:u w:val="single"/>
                <w:lang w:eastAsia="fr-FR"/>
              </w:rPr>
            </w:rPrChange>
          </w:rPr>
          <w:delText>( CCRD</w:delText>
        </w:r>
      </w:del>
      <w:ins w:id="1276" w:author="Kevin LACHAUD (CHUB)" w:date="2024-10-24T14:42:00Z">
        <w:r>
          <w:rPr>
            <w:rFonts w:ascii="Calibri" w:eastAsia="Trebuchet MS" w:hAnsi="Calibri" w:cs="Calibri"/>
            <w:bCs/>
            <w:iCs/>
            <w:noProof w:val="0"/>
            <w:color w:val="0070C0"/>
            <w:spacing w:val="0"/>
            <w:sz w:val="26"/>
            <w:szCs w:val="26"/>
            <w:u w:val="single"/>
            <w:lang w:val="fr-FR" w:eastAsia="en-US"/>
            <w:rPrChange w:id="1277" w:author="Kevin LACHAUD (CHUB)" w:date="2024-10-24T14:42:00Z">
              <w:rPr>
                <w:rFonts w:ascii="Calibri" w:eastAsia="Trebuchet MS" w:hAnsi="Calibri" w:cs="Calibri"/>
                <w:bCs/>
                <w:iCs/>
                <w:color w:val="0070C0"/>
                <w:sz w:val="26"/>
                <w:szCs w:val="26"/>
                <w:u w:val="single"/>
              </w:rPr>
            </w:rPrChange>
          </w:rPr>
          <w:t>(</w:t>
        </w:r>
      </w:ins>
      <w:del w:id="1278" w:author="Kevin LACHAUD (CHUB)" w:date="2024-10-24T14:42:00Z">
        <w:r>
          <w:rPr>
            <w:rFonts w:ascii="Calibri" w:eastAsia="Trebuchet MS" w:hAnsi="Calibri" w:cs="Calibri"/>
            <w:bCs/>
            <w:iCs/>
            <w:noProof w:val="0"/>
            <w:color w:val="0070C0"/>
            <w:spacing w:val="0"/>
            <w:sz w:val="26"/>
            <w:szCs w:val="26"/>
            <w:u w:val="single"/>
            <w:lang w:val="fr-FR" w:eastAsia="en-US"/>
            <w:rPrChange w:id="1279" w:author="Kevin LACHAUD (CHUB)" w:date="2024-10-24T14:42:00Z">
              <w:rPr>
                <w:rFonts w:asciiTheme="majorHAnsi" w:eastAsia="Times New Roman" w:hAnsiTheme="majorHAnsi" w:cstheme="majorHAnsi"/>
                <w:b/>
                <w:color w:val="auto"/>
                <w:spacing w:val="-6"/>
                <w:sz w:val="22"/>
                <w:szCs w:val="22"/>
                <w:u w:val="single"/>
                <w:lang w:eastAsia="fr-FR"/>
              </w:rPr>
            </w:rPrChange>
          </w:rPr>
          <w:delText xml:space="preserve"> )</w:delText>
        </w:r>
      </w:del>
      <w:ins w:id="1280" w:author="Kevin LACHAUD (CHUB)" w:date="2024-10-24T14:42:00Z">
        <w:r>
          <w:rPr>
            <w:rFonts w:ascii="Calibri" w:eastAsia="Trebuchet MS" w:hAnsi="Calibri" w:cs="Calibri"/>
            <w:bCs/>
            <w:iCs/>
            <w:noProof w:val="0"/>
            <w:color w:val="0070C0"/>
            <w:spacing w:val="0"/>
            <w:sz w:val="26"/>
            <w:szCs w:val="26"/>
            <w:u w:val="single"/>
            <w:lang w:val="fr-FR" w:eastAsia="en-US"/>
            <w:rPrChange w:id="1281" w:author="Kevin LACHAUD (CHUB)" w:date="2024-10-24T14:42:00Z">
              <w:rPr>
                <w:rFonts w:ascii="Calibri" w:eastAsia="Trebuchet MS" w:hAnsi="Calibri" w:cs="Calibri"/>
                <w:bCs/>
                <w:iCs/>
                <w:color w:val="0070C0"/>
                <w:sz w:val="26"/>
                <w:szCs w:val="26"/>
                <w:u w:val="single"/>
              </w:rPr>
            </w:rPrChange>
          </w:rPr>
          <w:t>CCRD)</w:t>
        </w:r>
      </w:ins>
      <w:bookmarkEnd w:id="1271"/>
      <w:bookmarkEnd w:id="1272"/>
    </w:p>
    <w:p>
      <w:pPr>
        <w:spacing w:line="240" w:lineRule="auto"/>
        <w:rPr>
          <w:rFonts w:asciiTheme="majorHAnsi" w:eastAsia="Times New Roman" w:hAnsiTheme="majorHAnsi" w:cstheme="majorHAnsi"/>
          <w:b/>
          <w:color w:val="auto"/>
          <w:spacing w:val="-6"/>
          <w:sz w:val="22"/>
          <w:szCs w:val="22"/>
          <w:u w:val="single"/>
          <w:lang w:eastAsia="fr-FR"/>
        </w:rPr>
      </w:pPr>
    </w:p>
    <w:tbl>
      <w:tblPr>
        <w:tblW w:w="48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642"/>
        <w:gridCol w:w="1275"/>
        <w:gridCol w:w="1273"/>
        <w:gridCol w:w="1273"/>
      </w:tblGrid>
      <w:tr>
        <w:trPr>
          <w:trHeight w:val="450"/>
        </w:trPr>
        <w:tc>
          <w:tcPr>
            <w:tcW w:w="1889"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NATURE DES GARANTIES</w:t>
            </w:r>
          </w:p>
        </w:tc>
        <w:tc>
          <w:tcPr>
            <w:tcW w:w="935"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TAUX HT(*)</w:t>
            </w:r>
          </w:p>
        </w:tc>
        <w:tc>
          <w:tcPr>
            <w:tcW w:w="726" w:type="pct"/>
            <w:shd w:val="pct10" w:color="auto" w:fill="auto"/>
            <w:vAlign w:val="center"/>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TAUX TTC(*)</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HT</w:t>
            </w:r>
          </w:p>
        </w:tc>
        <w:tc>
          <w:tcPr>
            <w:tcW w:w="725" w:type="pct"/>
            <w:shd w:val="pct10" w:color="auto" w:fill="auto"/>
          </w:tcPr>
          <w:p>
            <w:pPr>
              <w:jc w:val="center"/>
              <w:rPr>
                <w:rFonts w:asciiTheme="majorHAnsi" w:eastAsia="Times New Roman" w:hAnsiTheme="majorHAnsi" w:cstheme="majorHAnsi"/>
                <w:b/>
                <w:spacing w:val="-6"/>
                <w:sz w:val="22"/>
                <w:szCs w:val="22"/>
                <w:lang w:eastAsia="fr-FR"/>
              </w:rPr>
            </w:pPr>
            <w:r>
              <w:rPr>
                <w:rFonts w:asciiTheme="majorHAnsi" w:eastAsia="Times New Roman" w:hAnsiTheme="majorHAnsi" w:cstheme="majorHAnsi"/>
                <w:b/>
                <w:spacing w:val="-6"/>
                <w:sz w:val="22"/>
                <w:szCs w:val="22"/>
                <w:lang w:eastAsia="fr-FR"/>
              </w:rPr>
              <w:t>Montant de la prime TTC</w:t>
            </w:r>
          </w:p>
        </w:tc>
      </w:tr>
      <w:tr>
        <w:trPr>
          <w:trHeight w:val="548"/>
        </w:trPr>
        <w:tc>
          <w:tcPr>
            <w:tcW w:w="1889" w:type="pct"/>
            <w:vAlign w:val="center"/>
          </w:tcPr>
          <w:p>
            <w:pPr>
              <w:jc w:val="both"/>
              <w:rPr>
                <w:rFonts w:asciiTheme="majorHAnsi" w:eastAsia="Times New Roman" w:hAnsiTheme="majorHAnsi" w:cstheme="majorHAnsi"/>
                <w:b/>
                <w:bCs/>
                <w:color w:val="215868"/>
                <w:kern w:val="32"/>
                <w:sz w:val="22"/>
                <w:szCs w:val="22"/>
                <w:lang w:eastAsia="fr-FR"/>
              </w:rPr>
            </w:pPr>
            <w:r>
              <w:rPr>
                <w:rFonts w:asciiTheme="majorHAnsi" w:eastAsia="Times New Roman" w:hAnsiTheme="majorHAnsi" w:cstheme="majorHAnsi"/>
                <w:spacing w:val="-6"/>
                <w:sz w:val="22"/>
                <w:szCs w:val="22"/>
                <w:lang w:eastAsia="fr-FR"/>
              </w:rPr>
              <w:t xml:space="preserve">CCRD </w:t>
            </w:r>
          </w:p>
        </w:tc>
        <w:tc>
          <w:tcPr>
            <w:tcW w:w="935"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6" w:type="pct"/>
            <w:vAlign w:val="center"/>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c>
          <w:tcPr>
            <w:tcW w:w="725" w:type="pct"/>
          </w:tcPr>
          <w:p>
            <w:pPr>
              <w:ind w:right="1"/>
              <w:outlineLvl w:val="0"/>
              <w:rPr>
                <w:rFonts w:asciiTheme="majorHAnsi" w:eastAsia="Times New Roman" w:hAnsiTheme="majorHAnsi" w:cstheme="majorHAnsi"/>
                <w:b/>
                <w:bCs/>
                <w:color w:val="215868"/>
                <w:kern w:val="32"/>
                <w:sz w:val="22"/>
                <w:szCs w:val="22"/>
                <w:lang w:eastAsia="fr-FR"/>
              </w:rPr>
            </w:pPr>
          </w:p>
        </w:tc>
      </w:tr>
    </w:tbl>
    <w:p>
      <w:pPr>
        <w:rPr>
          <w:lang w:eastAsia="fr-FR"/>
        </w:rPr>
        <w:pPrChange w:id="1282" w:author="Kevin LACHAUD (CHUB)" w:date="2024-10-24T14:47:00Z">
          <w:pPr>
            <w:spacing w:line="240" w:lineRule="auto"/>
          </w:pPr>
        </w:pPrChange>
      </w:pPr>
    </w:p>
    <w:p>
      <w:pPr>
        <w:rPr>
          <w:del w:id="1283" w:author="Kevin LACHAUD (CHUB)" w:date="2024-10-24T14:43:00Z"/>
          <w:sz w:val="18"/>
          <w:szCs w:val="18"/>
          <w:lang w:eastAsia="fr-FR"/>
        </w:rPr>
        <w:pPrChange w:id="1284" w:author="Kevin LACHAUD (CHUB)" w:date="2024-10-24T14:47:00Z">
          <w:pPr>
            <w:spacing w:line="240" w:lineRule="auto"/>
            <w:ind w:right="1"/>
            <w:outlineLvl w:val="0"/>
          </w:pPr>
        </w:pPrChange>
      </w:pPr>
      <w:del w:id="1285" w:author="Kevin LACHAUD (CHUB)" w:date="2024-10-24T14:43:00Z">
        <w:r>
          <w:rPr>
            <w:sz w:val="18"/>
            <w:szCs w:val="18"/>
            <w:lang w:eastAsia="fr-FR"/>
          </w:rPr>
          <w:delText>(*) du montant des travaux  TTC honoraires techniques inclus</w:delText>
        </w:r>
      </w:del>
    </w:p>
    <w:p>
      <w:pPr>
        <w:rPr>
          <w:ins w:id="1286" w:author="Kevin LACHAUD (CHUB)" w:date="2024-10-24T14:44:00Z"/>
          <w:sz w:val="18"/>
          <w:szCs w:val="18"/>
          <w:lang w:eastAsia="fr-FR"/>
        </w:rPr>
        <w:pPrChange w:id="1287" w:author="Kevin LACHAUD (CHUB)" w:date="2024-10-24T14:47:00Z">
          <w:pPr>
            <w:spacing w:line="240" w:lineRule="auto"/>
            <w:ind w:right="1"/>
            <w:outlineLvl w:val="0"/>
          </w:pPr>
        </w:pPrChange>
      </w:pPr>
    </w:p>
    <w:p>
      <w:pPr>
        <w:rPr>
          <w:del w:id="1288" w:author="Kevin LACHAUD (CHUB)" w:date="2024-10-24T14:43:00Z"/>
          <w:bCs/>
          <w:kern w:val="32"/>
          <w:sz w:val="18"/>
          <w:szCs w:val="18"/>
          <w:lang w:eastAsia="fr-FR"/>
        </w:rPr>
        <w:pPrChange w:id="1289" w:author="Kevin LACHAUD (CHUB)" w:date="2024-10-24T14:47:00Z">
          <w:pPr>
            <w:spacing w:line="240" w:lineRule="auto"/>
            <w:ind w:right="1"/>
            <w:outlineLvl w:val="0"/>
          </w:pPr>
        </w:pPrChange>
      </w:pPr>
    </w:p>
    <w:p>
      <w:pPr>
        <w:rPr>
          <w:del w:id="1290" w:author="Kevin LACHAUD (CHUB)" w:date="2024-10-24T14:43:00Z"/>
          <w:bCs/>
          <w:kern w:val="32"/>
          <w:sz w:val="18"/>
          <w:szCs w:val="18"/>
          <w:lang w:eastAsia="fr-FR"/>
        </w:rPr>
        <w:pPrChange w:id="1291" w:author="Kevin LACHAUD (CHUB)" w:date="2024-10-24T14:47:00Z">
          <w:pPr>
            <w:spacing w:line="240" w:lineRule="auto"/>
            <w:ind w:right="1"/>
            <w:outlineLvl w:val="0"/>
          </w:pPr>
        </w:pPrChange>
      </w:pPr>
    </w:p>
    <w:p>
      <w:pPr>
        <w:rPr>
          <w:del w:id="1292" w:author="Kevin LACHAUD (CHUB)" w:date="2024-10-24T14:43:00Z"/>
          <w:bCs/>
          <w:kern w:val="32"/>
          <w:sz w:val="18"/>
          <w:szCs w:val="18"/>
          <w:lang w:eastAsia="fr-FR"/>
        </w:rPr>
        <w:pPrChange w:id="1293" w:author="Kevin LACHAUD (CHUB)" w:date="2024-10-24T14:47:00Z">
          <w:pPr>
            <w:spacing w:line="240" w:lineRule="auto"/>
            <w:ind w:right="1"/>
            <w:outlineLvl w:val="0"/>
          </w:pPr>
        </w:pPrChange>
      </w:pPr>
    </w:p>
    <w:p>
      <w:pPr>
        <w:rPr>
          <w:del w:id="1294" w:author="Kevin LACHAUD (CHUB)" w:date="2024-10-24T14:43:00Z"/>
          <w:bCs/>
          <w:kern w:val="32"/>
          <w:sz w:val="18"/>
          <w:szCs w:val="18"/>
          <w:lang w:eastAsia="fr-FR"/>
        </w:rPr>
        <w:pPrChange w:id="1295" w:author="Kevin LACHAUD (CHUB)" w:date="2024-10-24T14:47:00Z">
          <w:pPr>
            <w:spacing w:line="240" w:lineRule="auto"/>
            <w:ind w:right="1"/>
            <w:outlineLvl w:val="0"/>
          </w:pPr>
        </w:pPrChange>
      </w:pPr>
    </w:p>
    <w:p>
      <w:pPr>
        <w:rPr>
          <w:del w:id="1296" w:author="Kevin LACHAUD (CHUB)" w:date="2024-10-24T14:43:00Z"/>
          <w:bCs/>
          <w:kern w:val="32"/>
          <w:sz w:val="18"/>
          <w:szCs w:val="18"/>
          <w:lang w:eastAsia="fr-FR"/>
        </w:rPr>
        <w:pPrChange w:id="1297" w:author="Kevin LACHAUD (CHUB)" w:date="2024-10-24T14:47:00Z">
          <w:pPr>
            <w:spacing w:line="240" w:lineRule="auto"/>
            <w:ind w:right="1"/>
            <w:outlineLvl w:val="0"/>
          </w:pPr>
        </w:pPrChange>
      </w:pPr>
    </w:p>
    <w:p>
      <w:pPr>
        <w:rPr>
          <w:del w:id="1298" w:author="Kevin LACHAUD (CHUB)" w:date="2024-10-24T14:43:00Z"/>
          <w:bCs/>
          <w:kern w:val="32"/>
          <w:sz w:val="18"/>
          <w:szCs w:val="18"/>
          <w:lang w:eastAsia="fr-FR"/>
        </w:rPr>
        <w:pPrChange w:id="1299" w:author="Kevin LACHAUD (CHUB)" w:date="2024-10-24T14:47:00Z">
          <w:pPr>
            <w:spacing w:line="240" w:lineRule="auto"/>
            <w:ind w:right="1"/>
            <w:outlineLvl w:val="0"/>
          </w:pPr>
        </w:pPrChange>
      </w:pPr>
    </w:p>
    <w:p>
      <w:pPr>
        <w:rPr>
          <w:del w:id="1300" w:author="Kevin LACHAUD (CHUB)" w:date="2024-10-24T14:43:00Z"/>
          <w:bCs/>
          <w:kern w:val="32"/>
          <w:sz w:val="18"/>
          <w:szCs w:val="18"/>
          <w:lang w:eastAsia="fr-FR"/>
        </w:rPr>
        <w:pPrChange w:id="1301" w:author="Kevin LACHAUD (CHUB)" w:date="2024-10-24T14:47:00Z">
          <w:pPr>
            <w:spacing w:line="240" w:lineRule="auto"/>
            <w:ind w:right="1"/>
            <w:outlineLvl w:val="0"/>
          </w:pPr>
        </w:pPrChange>
      </w:pPr>
    </w:p>
    <w:p>
      <w:pPr>
        <w:rPr>
          <w:del w:id="1302" w:author="Kevin LACHAUD (CHUB)" w:date="2024-10-24T14:43:00Z"/>
          <w:bCs/>
          <w:kern w:val="32"/>
          <w:sz w:val="18"/>
          <w:szCs w:val="18"/>
          <w:lang w:eastAsia="fr-FR"/>
        </w:rPr>
        <w:pPrChange w:id="1303" w:author="Kevin LACHAUD (CHUB)" w:date="2024-10-24T14:47:00Z">
          <w:pPr>
            <w:spacing w:line="240" w:lineRule="auto"/>
            <w:ind w:right="1"/>
            <w:outlineLvl w:val="0"/>
          </w:pPr>
        </w:pPrChange>
      </w:pPr>
    </w:p>
    <w:p>
      <w:pPr>
        <w:rPr>
          <w:del w:id="1304" w:author="Kevin LACHAUD (CHUB)" w:date="2024-10-24T14:43:00Z"/>
          <w:bCs/>
          <w:kern w:val="32"/>
          <w:sz w:val="18"/>
          <w:szCs w:val="18"/>
          <w:lang w:eastAsia="fr-FR"/>
        </w:rPr>
        <w:pPrChange w:id="1305" w:author="Kevin LACHAUD (CHUB)" w:date="2024-10-24T14:47:00Z">
          <w:pPr>
            <w:spacing w:line="240" w:lineRule="auto"/>
            <w:ind w:right="1"/>
            <w:outlineLvl w:val="0"/>
          </w:pPr>
        </w:pPrChange>
      </w:pPr>
    </w:p>
    <w:p>
      <w:pPr>
        <w:rPr>
          <w:del w:id="1306" w:author="Kevin LACHAUD (CHUB)" w:date="2024-10-24T14:47:00Z"/>
          <w:bCs/>
          <w:kern w:val="32"/>
          <w:sz w:val="18"/>
          <w:szCs w:val="18"/>
          <w:lang w:eastAsia="fr-FR"/>
        </w:rPr>
        <w:pPrChange w:id="1307" w:author="Kevin LACHAUD (CHUB)" w:date="2024-10-24T14:47:00Z">
          <w:pPr>
            <w:spacing w:line="240" w:lineRule="auto"/>
            <w:ind w:right="1"/>
            <w:outlineLvl w:val="0"/>
          </w:pPr>
        </w:pPrChange>
      </w:pPr>
    </w:p>
    <w:p>
      <w:pPr>
        <w:rPr>
          <w:bCs/>
          <w:kern w:val="32"/>
          <w:sz w:val="18"/>
          <w:szCs w:val="18"/>
          <w:lang w:eastAsia="fr-FR"/>
        </w:rPr>
        <w:pPrChange w:id="1308" w:author="Kevin LACHAUD (CHUB)" w:date="2024-10-24T14:47:00Z">
          <w:pPr>
            <w:spacing w:line="240" w:lineRule="auto"/>
            <w:ind w:right="1"/>
            <w:outlineLvl w:val="0"/>
          </w:pPr>
        </w:pPrChange>
      </w:pPr>
    </w:p>
    <w:p>
      <w:pPr>
        <w:rPr>
          <w:bCs/>
          <w:kern w:val="32"/>
          <w:sz w:val="18"/>
          <w:szCs w:val="18"/>
          <w:lang w:eastAsia="fr-FR"/>
        </w:rPr>
        <w:pPrChange w:id="1309" w:author="Kevin LACHAUD (CHUB)" w:date="2024-10-24T14:47:00Z">
          <w:pPr>
            <w:spacing w:line="240" w:lineRule="auto"/>
            <w:ind w:right="1"/>
            <w:outlineLvl w:val="0"/>
          </w:pPr>
        </w:pPrChange>
      </w:pPr>
      <w:r>
        <w:rPr>
          <w:bCs/>
          <w:kern w:val="32"/>
          <w:sz w:val="18"/>
          <w:szCs w:val="18"/>
          <w:lang w:eastAsia="fr-FR"/>
        </w:rPr>
        <w:t>A…………………………………………                 Le………………………</w:t>
      </w:r>
      <w:del w:id="1310" w:author="Kevin LACHAUD (CHUB)" w:date="2024-10-24T14:44:00Z">
        <w:r>
          <w:rPr>
            <w:bCs/>
            <w:kern w:val="32"/>
            <w:sz w:val="18"/>
            <w:szCs w:val="18"/>
            <w:lang w:eastAsia="fr-FR"/>
          </w:rPr>
          <w:delText>…….</w:delText>
        </w:r>
      </w:del>
      <w:ins w:id="1311" w:author="Kevin LACHAUD (CHUB)" w:date="2024-10-24T14:44:00Z">
        <w:r>
          <w:rPr>
            <w:bCs/>
            <w:kern w:val="32"/>
            <w:sz w:val="18"/>
            <w:szCs w:val="18"/>
            <w:lang w:eastAsia="fr-FR"/>
          </w:rPr>
          <w:t>……</w:t>
        </w:r>
      </w:ins>
      <w:r>
        <w:rPr>
          <w:bCs/>
          <w:kern w:val="32"/>
          <w:sz w:val="18"/>
          <w:szCs w:val="18"/>
          <w:lang w:eastAsia="fr-FR"/>
        </w:rPr>
        <w:t>.</w:t>
      </w:r>
      <w:bookmarkEnd w:id="1261"/>
      <w:bookmarkEnd w:id="1262"/>
      <w:bookmarkEnd w:id="1263"/>
    </w:p>
    <w:p>
      <w:pPr>
        <w:spacing w:line="240" w:lineRule="auto"/>
        <w:ind w:right="1"/>
        <w:outlineLvl w:val="0"/>
        <w:rPr>
          <w:del w:id="1312" w:author="Kevin LACHAUD (CHUB)" w:date="2024-10-24T14:44:00Z"/>
          <w:rFonts w:asciiTheme="majorHAnsi" w:eastAsia="Times New Roman" w:hAnsiTheme="majorHAnsi" w:cstheme="majorHAnsi"/>
          <w:bCs/>
          <w:color w:val="auto"/>
          <w:kern w:val="32"/>
          <w:sz w:val="18"/>
          <w:szCs w:val="18"/>
          <w:lang w:eastAsia="fr-FR"/>
        </w:rPr>
      </w:pPr>
      <w:bookmarkStart w:id="1313" w:name="_Toc443059175"/>
      <w:bookmarkStart w:id="1314" w:name="_Toc443059357"/>
      <w:bookmarkStart w:id="1315" w:name="_Toc477681838"/>
      <w:r>
        <w:rPr>
          <w:rFonts w:asciiTheme="majorHAnsi" w:eastAsia="Times New Roman" w:hAnsiTheme="majorHAnsi" w:cstheme="majorHAnsi"/>
          <w:bCs/>
          <w:color w:val="auto"/>
          <w:kern w:val="32"/>
          <w:sz w:val="18"/>
          <w:szCs w:val="18"/>
          <w:lang w:eastAsia="fr-FR"/>
        </w:rPr>
        <w:t xml:space="preserve">Le Maître d’ouvrage </w:t>
      </w:r>
      <w:r>
        <w:rPr>
          <w:rFonts w:asciiTheme="majorHAnsi" w:eastAsia="Times New Roman" w:hAnsiTheme="majorHAnsi" w:cstheme="majorHAnsi"/>
          <w:bCs/>
          <w:color w:val="auto"/>
          <w:kern w:val="32"/>
          <w:sz w:val="18"/>
          <w:szCs w:val="18"/>
          <w:lang w:eastAsia="fr-FR"/>
        </w:rPr>
        <w:tab/>
        <w:t xml:space="preserve"> </w:t>
      </w:r>
      <w:r>
        <w:rPr>
          <w:rFonts w:asciiTheme="majorHAnsi" w:eastAsia="Times New Roman" w:hAnsiTheme="majorHAnsi" w:cstheme="majorHAnsi"/>
          <w:bCs/>
          <w:color w:val="auto"/>
          <w:kern w:val="32"/>
          <w:sz w:val="18"/>
          <w:szCs w:val="18"/>
          <w:lang w:eastAsia="fr-FR"/>
        </w:rPr>
        <w:tab/>
        <w:t xml:space="preserve">                               Signatur</w:t>
      </w:r>
      <w:ins w:id="1316" w:author="Kevin LACHAUD (CHUB)" w:date="2024-10-24T14:44:00Z">
        <w:r>
          <w:rPr>
            <w:rFonts w:asciiTheme="majorHAnsi" w:eastAsia="Times New Roman" w:hAnsiTheme="majorHAnsi" w:cstheme="majorHAnsi"/>
            <w:bCs/>
            <w:color w:val="auto"/>
            <w:kern w:val="32"/>
            <w:sz w:val="18"/>
            <w:szCs w:val="18"/>
            <w:lang w:eastAsia="fr-FR"/>
          </w:rPr>
          <w:t>e</w:t>
        </w:r>
      </w:ins>
      <w:del w:id="1317" w:author="Kevin LACHAUD (CHUB)" w:date="2024-10-24T14:44:00Z">
        <w:r>
          <w:rPr>
            <w:rFonts w:asciiTheme="majorHAnsi" w:eastAsia="Times New Roman" w:hAnsiTheme="majorHAnsi" w:cstheme="majorHAnsi"/>
            <w:bCs/>
            <w:color w:val="auto"/>
            <w:kern w:val="32"/>
            <w:sz w:val="18"/>
            <w:szCs w:val="18"/>
            <w:lang w:eastAsia="fr-FR"/>
          </w:rPr>
          <w:delText>e</w:delText>
        </w:r>
        <w:bookmarkEnd w:id="1313"/>
        <w:bookmarkEnd w:id="1314"/>
        <w:bookmarkEnd w:id="1315"/>
      </w:del>
    </w:p>
    <w:p>
      <w:pPr>
        <w:spacing w:line="240" w:lineRule="auto"/>
        <w:rPr>
          <w:del w:id="1318" w:author="Kevin LACHAUD (CHUB)" w:date="2024-10-24T14:44:00Z"/>
          <w:rFonts w:asciiTheme="majorHAnsi" w:eastAsia="Times New Roman" w:hAnsiTheme="majorHAnsi" w:cstheme="majorHAnsi"/>
          <w:bCs/>
          <w:color w:val="auto"/>
          <w:kern w:val="32"/>
          <w:sz w:val="18"/>
          <w:szCs w:val="18"/>
          <w:lang w:eastAsia="fr-FR"/>
        </w:rPr>
      </w:pPr>
    </w:p>
    <w:p>
      <w:pPr>
        <w:spacing w:line="240" w:lineRule="auto"/>
        <w:rPr>
          <w:del w:id="1319" w:author="Kevin LACHAUD (CHUB)" w:date="2024-10-24T14:44:00Z"/>
          <w:rFonts w:asciiTheme="majorHAnsi" w:eastAsia="Times New Roman" w:hAnsiTheme="majorHAnsi" w:cstheme="majorHAnsi"/>
          <w:bCs/>
          <w:color w:val="auto"/>
          <w:kern w:val="32"/>
          <w:sz w:val="18"/>
          <w:szCs w:val="18"/>
          <w:lang w:eastAsia="fr-FR"/>
        </w:rPr>
      </w:pPr>
    </w:p>
    <w:p>
      <w:pPr>
        <w:spacing w:line="240" w:lineRule="auto"/>
        <w:ind w:right="1"/>
        <w:outlineLvl w:val="0"/>
        <w:rPr>
          <w:del w:id="1320" w:author="Kevin LACHAUD (CHUB)" w:date="2024-10-24T14:44:00Z"/>
          <w:rFonts w:asciiTheme="majorHAnsi" w:eastAsia="Times New Roman" w:hAnsiTheme="majorHAnsi" w:cstheme="majorHAnsi"/>
          <w:bCs/>
          <w:color w:val="auto"/>
          <w:kern w:val="32"/>
          <w:sz w:val="18"/>
          <w:szCs w:val="18"/>
          <w:lang w:eastAsia="fr-FR"/>
        </w:rPr>
        <w:pPrChange w:id="1321" w:author="Kevin LACHAUD (CHUB)" w:date="2024-10-24T14:44:00Z">
          <w:pPr>
            <w:spacing w:line="240" w:lineRule="auto"/>
          </w:pPr>
        </w:pPrChange>
      </w:pPr>
    </w:p>
    <w:p>
      <w:pPr>
        <w:spacing w:line="240" w:lineRule="auto"/>
        <w:rPr>
          <w:del w:id="1322"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3"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4"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5"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6"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7"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8"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29"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0"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1"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2"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3"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4"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5"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6"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7"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8"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39"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0"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1"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2"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3"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4"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5"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6"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47" w:author="Kevin LACHAUD (CHUB)" w:date="2024-10-24T14:43:00Z"/>
          <w:rFonts w:asciiTheme="majorHAnsi" w:eastAsia="Times New Roman" w:hAnsiTheme="majorHAnsi" w:cstheme="majorHAnsi"/>
          <w:bCs/>
          <w:color w:val="auto"/>
          <w:kern w:val="32"/>
          <w:sz w:val="22"/>
          <w:szCs w:val="22"/>
          <w:lang w:eastAsia="fr-FR"/>
        </w:rPr>
      </w:pPr>
    </w:p>
    <w:p>
      <w:pPr>
        <w:spacing w:line="240" w:lineRule="auto"/>
        <w:rPr>
          <w:ins w:id="1348" w:author="Edith BOUVERET" w:date="2023-06-16T14:48:00Z"/>
          <w:del w:id="1349" w:author="Kevin LACHAUD (CHUB)" w:date="2024-10-24T14:43:00Z"/>
          <w:rFonts w:asciiTheme="majorHAnsi" w:eastAsia="Times New Roman" w:hAnsiTheme="majorHAnsi" w:cstheme="majorHAnsi"/>
          <w:bCs/>
          <w:color w:val="auto"/>
          <w:kern w:val="32"/>
          <w:sz w:val="22"/>
          <w:szCs w:val="22"/>
          <w:lang w:eastAsia="fr-FR"/>
        </w:rPr>
      </w:pPr>
    </w:p>
    <w:p>
      <w:pPr>
        <w:spacing w:line="240" w:lineRule="auto"/>
        <w:rPr>
          <w:del w:id="1350" w:author="Kevin LACHAUD (CHUB)" w:date="2024-10-24T14:43:00Z"/>
          <w:rFonts w:asciiTheme="majorHAnsi" w:eastAsia="Times New Roman" w:hAnsiTheme="majorHAnsi" w:cstheme="majorHAnsi"/>
          <w:bCs/>
          <w:color w:val="auto"/>
          <w:kern w:val="32"/>
          <w:sz w:val="22"/>
          <w:szCs w:val="22"/>
          <w:lang w:eastAsia="fr-FR"/>
        </w:rPr>
      </w:pPr>
    </w:p>
    <w:p>
      <w:pPr>
        <w:spacing w:line="240" w:lineRule="auto"/>
        <w:rPr>
          <w:del w:id="1351"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rFonts w:asciiTheme="majorHAnsi" w:eastAsia="Times New Roman" w:hAnsiTheme="majorHAnsi" w:cstheme="majorHAnsi"/>
          <w:bCs/>
          <w:color w:val="auto"/>
          <w:kern w:val="32"/>
          <w:sz w:val="22"/>
          <w:szCs w:val="22"/>
          <w:lang w:eastAsia="fr-FR"/>
        </w:rPr>
      </w:pPr>
    </w:p>
    <w:p>
      <w:pPr>
        <w:pStyle w:val="Titre1"/>
        <w:keepLines w:val="0"/>
        <w:shd w:val="clear" w:color="2A7CBF" w:fill="2A7CBF"/>
        <w:spacing w:before="0" w:after="120" w:line="240" w:lineRule="auto"/>
        <w:rPr>
          <w:del w:id="1352" w:author="Kevin LACHAUD (CHUB)" w:date="2024-10-24T14:43:00Z"/>
          <w:rFonts w:ascii="Calibri" w:eastAsia="Trebuchet MS" w:hAnsi="Calibri" w:cs="Calibri"/>
          <w:b/>
          <w:bCs/>
          <w:color w:val="FFFFFF"/>
          <w:kern w:val="32"/>
          <w:sz w:val="28"/>
          <w:szCs w:val="28"/>
          <w:u w:val="single"/>
          <w:rPrChange w:id="1353" w:author="Kevin LACHAUD (CHUB)" w:date="2024-10-24T14:43:00Z">
            <w:rPr>
              <w:del w:id="1354" w:author="Kevin LACHAUD (CHUB)" w:date="2024-10-24T14:43:00Z"/>
              <w:rFonts w:asciiTheme="majorHAnsi" w:eastAsia="Times New Roman" w:hAnsiTheme="majorHAnsi" w:cstheme="majorHAnsi"/>
              <w:b/>
              <w:bCs/>
              <w:color w:val="auto"/>
              <w:kern w:val="32"/>
              <w:sz w:val="22"/>
              <w:szCs w:val="22"/>
              <w:lang w:eastAsia="fr-FR"/>
            </w:rPr>
          </w:rPrChange>
        </w:rPr>
        <w:pPrChange w:id="1355" w:author="Kevin LACHAUD (CHUB)" w:date="2024-10-24T14:43:00Z">
          <w:pPr>
            <w:shd w:val="clear" w:color="auto" w:fill="8EAADB" w:themeFill="accent1" w:themeFillTint="99"/>
            <w:spacing w:line="240" w:lineRule="auto"/>
            <w:ind w:right="1"/>
            <w:jc w:val="center"/>
            <w:outlineLvl w:val="0"/>
          </w:pPr>
        </w:pPrChange>
      </w:pPr>
      <w:bookmarkStart w:id="1356" w:name="_Toc180673734"/>
      <w:bookmarkStart w:id="1357" w:name="_Toc180674374"/>
      <w:ins w:id="1358" w:author="Kevin LACHAUD (CHUB)" w:date="2024-10-24T14:43:00Z">
        <w:r>
          <w:rPr>
            <w:rFonts w:ascii="Calibri" w:eastAsia="Trebuchet MS" w:hAnsi="Calibri" w:cs="Calibri"/>
            <w:b/>
            <w:bCs/>
            <w:color w:val="FFFFFF"/>
            <w:kern w:val="32"/>
            <w:sz w:val="28"/>
            <w:szCs w:val="28"/>
            <w:u w:val="single"/>
          </w:rPr>
          <w:lastRenderedPageBreak/>
          <w:t xml:space="preserve">ANNEXE </w:t>
        </w:r>
      </w:ins>
      <w:del w:id="1359" w:author="Kevin LACHAUD (CHUB)" w:date="2024-10-24T14:43:00Z">
        <w:r>
          <w:rPr>
            <w:rFonts w:ascii="Calibri" w:eastAsia="Trebuchet MS" w:hAnsi="Calibri" w:cs="Calibri"/>
            <w:b/>
            <w:bCs/>
            <w:color w:val="FFFFFF"/>
            <w:kern w:val="32"/>
            <w:sz w:val="28"/>
            <w:szCs w:val="28"/>
            <w:u w:val="single"/>
            <w:rPrChange w:id="1360" w:author="Kevin LACHAUD (CHUB)" w:date="2024-10-24T14:43:00Z">
              <w:rPr>
                <w:rFonts w:asciiTheme="majorHAnsi" w:eastAsia="Times New Roman" w:hAnsiTheme="majorHAnsi" w:cstheme="majorHAnsi"/>
                <w:b/>
                <w:bCs/>
                <w:color w:val="auto"/>
                <w:kern w:val="32"/>
                <w:sz w:val="22"/>
                <w:szCs w:val="22"/>
                <w:lang w:eastAsia="fr-FR"/>
              </w:rPr>
            </w:rPrChange>
          </w:rPr>
          <w:delText xml:space="preserve">ANNEXE </w:delText>
        </w:r>
      </w:del>
      <w:ins w:id="1361" w:author="Kevin LACHAUD (CHUB)" w:date="2024-10-24T14:43:00Z">
        <w:r>
          <w:rPr>
            <w:rFonts w:ascii="Calibri" w:eastAsia="Trebuchet MS" w:hAnsi="Calibri" w:cs="Calibri"/>
            <w:b/>
            <w:bCs/>
            <w:color w:val="FFFFFF"/>
            <w:kern w:val="32"/>
            <w:sz w:val="28"/>
            <w:szCs w:val="28"/>
            <w:u w:val="single"/>
          </w:rPr>
          <w:t>1-</w:t>
        </w:r>
        <w:bookmarkEnd w:id="1356"/>
        <w:bookmarkEnd w:id="1357"/>
        <w:r>
          <w:rPr>
            <w:rFonts w:ascii="Calibri" w:eastAsia="Trebuchet MS" w:hAnsi="Calibri" w:cs="Calibri"/>
            <w:b/>
            <w:bCs/>
            <w:color w:val="FFFFFF"/>
            <w:kern w:val="32"/>
            <w:sz w:val="28"/>
            <w:szCs w:val="28"/>
            <w:u w:val="single"/>
          </w:rPr>
          <w:t xml:space="preserve"> </w:t>
        </w:r>
      </w:ins>
      <w:del w:id="1362" w:author="Kevin LACHAUD (CHUB)" w:date="2024-10-24T14:43:00Z">
        <w:r>
          <w:rPr>
            <w:rFonts w:ascii="Calibri" w:eastAsia="Trebuchet MS" w:hAnsi="Calibri" w:cs="Calibri"/>
            <w:b/>
            <w:bCs/>
            <w:color w:val="FFFFFF"/>
            <w:kern w:val="32"/>
            <w:sz w:val="28"/>
            <w:szCs w:val="28"/>
            <w:u w:val="single"/>
            <w:rPrChange w:id="1363" w:author="Kevin LACHAUD (CHUB)" w:date="2024-10-24T14:43:00Z">
              <w:rPr>
                <w:rFonts w:asciiTheme="majorHAnsi" w:eastAsia="Times New Roman" w:hAnsiTheme="majorHAnsi" w:cstheme="majorHAnsi"/>
                <w:b/>
                <w:bCs/>
                <w:color w:val="auto"/>
                <w:kern w:val="32"/>
                <w:sz w:val="22"/>
                <w:szCs w:val="22"/>
                <w:lang w:eastAsia="fr-FR"/>
              </w:rPr>
            </w:rPrChange>
          </w:rPr>
          <w:delText>1</w:delText>
        </w:r>
      </w:del>
    </w:p>
    <w:p>
      <w:pPr>
        <w:pStyle w:val="Titre1"/>
        <w:keepLines w:val="0"/>
        <w:shd w:val="clear" w:color="2A7CBF" w:fill="2A7CBF"/>
        <w:spacing w:before="0" w:after="120" w:line="240" w:lineRule="auto"/>
        <w:rPr>
          <w:rFonts w:ascii="Calibri" w:eastAsia="Trebuchet MS" w:hAnsi="Calibri" w:cs="Calibri"/>
          <w:b/>
          <w:bCs/>
          <w:color w:val="FFFFFF"/>
          <w:kern w:val="32"/>
          <w:sz w:val="28"/>
          <w:szCs w:val="28"/>
          <w:u w:val="single"/>
          <w:rPrChange w:id="1364" w:author="Kevin LACHAUD (CHUB)" w:date="2024-10-24T14:43:00Z">
            <w:rPr>
              <w:rFonts w:asciiTheme="majorHAnsi" w:eastAsia="Times New Roman" w:hAnsiTheme="majorHAnsi" w:cstheme="majorHAnsi"/>
              <w:b/>
              <w:bCs/>
              <w:color w:val="auto"/>
              <w:kern w:val="32"/>
              <w:sz w:val="22"/>
              <w:szCs w:val="22"/>
              <w:lang w:eastAsia="fr-FR"/>
            </w:rPr>
          </w:rPrChange>
        </w:rPr>
        <w:pPrChange w:id="1365" w:author="Kevin LACHAUD (CHUB)" w:date="2024-10-24T14:43:00Z">
          <w:pPr>
            <w:shd w:val="clear" w:color="auto" w:fill="8EAADB" w:themeFill="accent1" w:themeFillTint="99"/>
            <w:spacing w:line="240" w:lineRule="auto"/>
            <w:ind w:right="1"/>
            <w:jc w:val="center"/>
            <w:outlineLvl w:val="0"/>
          </w:pPr>
        </w:pPrChange>
      </w:pPr>
      <w:bookmarkStart w:id="1366" w:name="_Toc180673735"/>
      <w:bookmarkStart w:id="1367" w:name="_Toc180674375"/>
      <w:r>
        <w:rPr>
          <w:rFonts w:ascii="Calibri" w:eastAsia="Trebuchet MS" w:hAnsi="Calibri" w:cs="Calibri"/>
          <w:b/>
          <w:bCs/>
          <w:color w:val="FFFFFF"/>
          <w:kern w:val="32"/>
          <w:sz w:val="28"/>
          <w:szCs w:val="28"/>
          <w:u w:val="single"/>
          <w:rPrChange w:id="1368" w:author="Kevin LACHAUD (CHUB)" w:date="2024-10-24T14:43:00Z">
            <w:rPr>
              <w:rFonts w:asciiTheme="majorHAnsi" w:eastAsia="Times New Roman" w:hAnsiTheme="majorHAnsi" w:cstheme="majorHAnsi"/>
              <w:b/>
              <w:bCs/>
              <w:color w:val="auto"/>
              <w:kern w:val="32"/>
              <w:sz w:val="22"/>
              <w:szCs w:val="22"/>
              <w:lang w:eastAsia="fr-FR"/>
            </w:rPr>
          </w:rPrChange>
        </w:rPr>
        <w:t>FICHE DE CORRESPONDANCE</w:t>
      </w:r>
      <w:bookmarkEnd w:id="1366"/>
      <w:bookmarkEnd w:id="1367"/>
    </w:p>
    <w:p>
      <w:pPr>
        <w:spacing w:line="240" w:lineRule="auto"/>
        <w:jc w:val="both"/>
        <w:rPr>
          <w:rFonts w:asciiTheme="majorHAnsi" w:hAnsiTheme="majorHAnsi" w:cstheme="majorHAnsi"/>
          <w:sz w:val="22"/>
          <w:szCs w:val="22"/>
        </w:rPr>
      </w:pPr>
    </w:p>
    <w:p>
      <w:pPr>
        <w:jc w:val="both"/>
        <w:rPr>
          <w:rFonts w:asciiTheme="majorHAnsi" w:hAnsiTheme="majorHAnsi" w:cstheme="majorHAnsi"/>
          <w:sz w:val="22"/>
          <w:szCs w:val="22"/>
        </w:rPr>
      </w:pPr>
      <w:r>
        <w:rPr>
          <w:rFonts w:asciiTheme="majorHAnsi" w:hAnsiTheme="majorHAnsi" w:cstheme="majorHAnsi"/>
          <w:sz w:val="22"/>
          <w:szCs w:val="22"/>
        </w:rPr>
        <w:t xml:space="preserve">Nous vous remercions de bien vouloir renseigner cette fiche afin de permettre au </w:t>
      </w:r>
      <w:del w:id="1369" w:author="Edith BOUVERET" w:date="2023-06-16T14:45:00Z">
        <w:r>
          <w:rPr>
            <w:rFonts w:asciiTheme="majorHAnsi" w:hAnsiTheme="majorHAnsi" w:cstheme="majorHAnsi"/>
            <w:sz w:val="22"/>
            <w:szCs w:val="22"/>
          </w:rPr>
          <w:delText>CHRU</w:delText>
        </w:r>
      </w:del>
      <w:ins w:id="1370" w:author="Edith BOUVERET" w:date="2023-06-16T14:45:00Z">
        <w:r>
          <w:rPr>
            <w:rFonts w:asciiTheme="majorHAnsi" w:hAnsiTheme="majorHAnsi" w:cstheme="majorHAnsi"/>
            <w:sz w:val="22"/>
            <w:szCs w:val="22"/>
          </w:rPr>
          <w:t>CHU</w:t>
        </w:r>
      </w:ins>
      <w:r>
        <w:rPr>
          <w:rFonts w:asciiTheme="majorHAnsi" w:hAnsiTheme="majorHAnsi" w:cstheme="majorHAnsi"/>
          <w:sz w:val="22"/>
          <w:szCs w:val="22"/>
        </w:rPr>
        <w:t xml:space="preserve"> de Besançon  de diffuser les différentes informations et documents aux personnes habilitées.</w:t>
      </w:r>
    </w:p>
    <w:p>
      <w:pPr>
        <w:jc w:val="both"/>
        <w:rPr>
          <w:rFonts w:asciiTheme="majorHAnsi" w:hAnsiTheme="majorHAnsi" w:cstheme="maj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678"/>
      </w:tblGrid>
      <w:tr>
        <w:tc>
          <w:tcPr>
            <w:tcW w:w="920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pPr>
              <w:rPr>
                <w:rFonts w:asciiTheme="majorHAnsi" w:hAnsiTheme="majorHAnsi" w:cstheme="majorHAnsi"/>
                <w:b/>
                <w:sz w:val="22"/>
                <w:szCs w:val="22"/>
              </w:rPr>
            </w:pPr>
            <w:r>
              <w:rPr>
                <w:rFonts w:asciiTheme="majorHAnsi" w:hAnsiTheme="majorHAnsi" w:cstheme="majorHAnsi"/>
                <w:b/>
                <w:sz w:val="22"/>
                <w:szCs w:val="22"/>
              </w:rPr>
              <w:t>Suite à l’ouverture des plis et durant l’analyse des propositions lors de la passation du marché, pour toute demande de précisions, compléments ou autre</w:t>
            </w:r>
          </w:p>
        </w:tc>
      </w:tr>
      <w:tr>
        <w:trPr>
          <w:trHeight w:val="457"/>
        </w:trPr>
        <w:tc>
          <w:tcPr>
            <w:tcW w:w="453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M/Mme :………………………………………………</w:t>
            </w:r>
          </w:p>
        </w:tc>
        <w:tc>
          <w:tcPr>
            <w:tcW w:w="4678"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M/Mme :………………………………………………</w:t>
            </w:r>
          </w:p>
        </w:tc>
      </w:tr>
      <w:tr>
        <w:trPr>
          <w:trHeight w:val="421"/>
        </w:trPr>
        <w:tc>
          <w:tcPr>
            <w:tcW w:w="453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Fonction :…………………………………………….</w:t>
            </w:r>
          </w:p>
        </w:tc>
        <w:tc>
          <w:tcPr>
            <w:tcW w:w="4678"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Fonction :…………………………………………….</w:t>
            </w:r>
          </w:p>
        </w:tc>
      </w:tr>
      <w:tr>
        <w:trPr>
          <w:trHeight w:val="413"/>
        </w:trPr>
        <w:tc>
          <w:tcPr>
            <w:tcW w:w="453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Téléphone…………………………………………….</w:t>
            </w:r>
          </w:p>
        </w:tc>
        <w:tc>
          <w:tcPr>
            <w:tcW w:w="4678"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Téléphone…………………………………………….</w:t>
            </w:r>
          </w:p>
        </w:tc>
      </w:tr>
      <w:tr>
        <w:trPr>
          <w:trHeight w:val="418"/>
        </w:trPr>
        <w:tc>
          <w:tcPr>
            <w:tcW w:w="453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Télécopie……………………………………………..</w:t>
            </w:r>
          </w:p>
        </w:tc>
        <w:tc>
          <w:tcPr>
            <w:tcW w:w="4678"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Télécopie…………………………………………….</w:t>
            </w:r>
          </w:p>
        </w:tc>
      </w:tr>
      <w:tr>
        <w:trPr>
          <w:trHeight w:val="425"/>
        </w:trPr>
        <w:tc>
          <w:tcPr>
            <w:tcW w:w="453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Courriel : ……………………………………………..</w:t>
            </w:r>
          </w:p>
        </w:tc>
        <w:tc>
          <w:tcPr>
            <w:tcW w:w="4678"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Courriel : ……………………………………………..</w:t>
            </w:r>
          </w:p>
        </w:tc>
      </w:tr>
    </w:tbl>
    <w:p>
      <w:pPr>
        <w:jc w:val="both"/>
        <w:rPr>
          <w:rFonts w:asciiTheme="majorHAnsi" w:hAnsiTheme="majorHAnsi" w:cstheme="majorHAnsi"/>
          <w:b/>
          <w:spacing w:val="-6"/>
          <w:sz w:val="22"/>
          <w:szCs w:val="22"/>
        </w:rPr>
      </w:pPr>
    </w:p>
    <w:p>
      <w:pPr>
        <w:jc w:val="both"/>
        <w:rPr>
          <w:rFonts w:asciiTheme="majorHAnsi" w:hAnsiTheme="majorHAnsi" w:cstheme="majorHAnsi"/>
          <w:b/>
          <w:spacing w:val="-6"/>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trPr>
          <w:trHeight w:val="542"/>
        </w:trPr>
        <w:tc>
          <w:tcPr>
            <w:tcW w:w="92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pPr>
              <w:rPr>
                <w:rFonts w:asciiTheme="majorHAnsi" w:hAnsiTheme="majorHAnsi" w:cstheme="majorHAnsi"/>
                <w:b/>
                <w:spacing w:val="-6"/>
                <w:sz w:val="22"/>
                <w:szCs w:val="22"/>
              </w:rPr>
            </w:pPr>
            <w:r>
              <w:rPr>
                <w:rFonts w:asciiTheme="majorHAnsi" w:hAnsiTheme="majorHAnsi" w:cstheme="majorHAnsi"/>
                <w:b/>
                <w:sz w:val="22"/>
                <w:szCs w:val="22"/>
              </w:rPr>
              <w:t>Adresse postale, télécopie et mail pour la transmission des lettres relatives à l’issue de la consultation</w:t>
            </w:r>
          </w:p>
        </w:tc>
      </w:tr>
      <w:tr>
        <w:trPr>
          <w:trHeight w:val="373"/>
        </w:trPr>
        <w:tc>
          <w:tcPr>
            <w:tcW w:w="9209"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M/Mme :………………………………………………</w:t>
            </w:r>
          </w:p>
        </w:tc>
      </w:tr>
      <w:tr>
        <w:trPr>
          <w:trHeight w:val="434"/>
        </w:trPr>
        <w:tc>
          <w:tcPr>
            <w:tcW w:w="9209"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z w:val="22"/>
                <w:szCs w:val="22"/>
              </w:rPr>
            </w:pPr>
            <w:r>
              <w:rPr>
                <w:rFonts w:asciiTheme="majorHAnsi" w:hAnsiTheme="majorHAnsi" w:cstheme="majorHAnsi"/>
                <w:b/>
                <w:sz w:val="22"/>
                <w:szCs w:val="22"/>
              </w:rPr>
              <w:t>Fonction :…………………………………………….</w:t>
            </w:r>
          </w:p>
        </w:tc>
      </w:tr>
      <w:tr>
        <w:trPr>
          <w:trHeight w:val="414"/>
        </w:trPr>
        <w:tc>
          <w:tcPr>
            <w:tcW w:w="9209"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z w:val="22"/>
                <w:szCs w:val="22"/>
              </w:rPr>
            </w:pPr>
            <w:r>
              <w:rPr>
                <w:rFonts w:asciiTheme="majorHAnsi" w:hAnsiTheme="majorHAnsi" w:cstheme="majorHAnsi"/>
                <w:b/>
                <w:sz w:val="22"/>
                <w:szCs w:val="22"/>
              </w:rPr>
              <w:t>Téléphone…………………………………………….</w:t>
            </w:r>
          </w:p>
        </w:tc>
      </w:tr>
      <w:tr>
        <w:trPr>
          <w:trHeight w:val="407"/>
        </w:trPr>
        <w:tc>
          <w:tcPr>
            <w:tcW w:w="9209"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z w:val="22"/>
                <w:szCs w:val="22"/>
              </w:rPr>
            </w:pPr>
            <w:r>
              <w:rPr>
                <w:rFonts w:asciiTheme="majorHAnsi" w:hAnsiTheme="majorHAnsi" w:cstheme="majorHAnsi"/>
                <w:b/>
                <w:sz w:val="22"/>
                <w:szCs w:val="22"/>
              </w:rPr>
              <w:t>Télécopie……………………………………………..</w:t>
            </w:r>
          </w:p>
        </w:tc>
      </w:tr>
      <w:tr>
        <w:trPr>
          <w:trHeight w:val="427"/>
        </w:trPr>
        <w:tc>
          <w:tcPr>
            <w:tcW w:w="9209"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z w:val="22"/>
                <w:szCs w:val="22"/>
              </w:rPr>
            </w:pPr>
            <w:r>
              <w:rPr>
                <w:rFonts w:asciiTheme="majorHAnsi" w:hAnsiTheme="majorHAnsi" w:cstheme="majorHAnsi"/>
                <w:b/>
                <w:sz w:val="22"/>
                <w:szCs w:val="22"/>
              </w:rPr>
              <w:t>Courriel : ……………………………………………..</w:t>
            </w:r>
          </w:p>
        </w:tc>
      </w:tr>
    </w:tbl>
    <w:p>
      <w:pPr>
        <w:jc w:val="both"/>
        <w:rPr>
          <w:rFonts w:asciiTheme="majorHAnsi" w:hAnsiTheme="majorHAnsi" w:cstheme="majorHAnsi"/>
          <w:b/>
          <w:spacing w:val="-6"/>
          <w:sz w:val="22"/>
          <w:szCs w:val="22"/>
        </w:rPr>
      </w:pPr>
    </w:p>
    <w:p>
      <w:pPr>
        <w:jc w:val="both"/>
        <w:rPr>
          <w:rFonts w:asciiTheme="majorHAnsi" w:hAnsiTheme="majorHAnsi" w:cstheme="majorHAnsi"/>
          <w:b/>
          <w:spacing w:val="-6"/>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668"/>
      </w:tblGrid>
      <w:tr>
        <w:trPr>
          <w:trHeight w:val="521"/>
        </w:trPr>
        <w:tc>
          <w:tcPr>
            <w:tcW w:w="920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pPr>
              <w:jc w:val="center"/>
              <w:rPr>
                <w:rFonts w:asciiTheme="majorHAnsi" w:hAnsiTheme="majorHAnsi" w:cstheme="majorHAnsi"/>
                <w:b/>
                <w:spacing w:val="-6"/>
                <w:sz w:val="22"/>
                <w:szCs w:val="22"/>
              </w:rPr>
            </w:pPr>
            <w:r>
              <w:rPr>
                <w:rFonts w:asciiTheme="majorHAnsi" w:hAnsiTheme="majorHAnsi" w:cstheme="majorHAnsi"/>
                <w:b/>
                <w:sz w:val="22"/>
                <w:szCs w:val="22"/>
              </w:rPr>
              <w:t>Pour les besoins durant l’exécution du marché</w:t>
            </w:r>
          </w:p>
        </w:tc>
      </w:tr>
      <w:tr>
        <w:trPr>
          <w:trHeight w:val="482"/>
        </w:trPr>
        <w:tc>
          <w:tcPr>
            <w:tcW w:w="4541" w:type="dxa"/>
            <w:tcBorders>
              <w:top w:val="single" w:sz="4" w:space="0" w:color="auto"/>
              <w:left w:val="single" w:sz="4" w:space="0" w:color="auto"/>
              <w:bottom w:val="single" w:sz="4" w:space="0" w:color="auto"/>
              <w:right w:val="single" w:sz="4" w:space="0" w:color="auto"/>
            </w:tcBorders>
            <w:vAlign w:val="center"/>
            <w:hideMark/>
          </w:tcPr>
          <w:p>
            <w:pPr>
              <w:jc w:val="center"/>
              <w:rPr>
                <w:rFonts w:asciiTheme="majorHAnsi" w:hAnsiTheme="majorHAnsi" w:cstheme="majorHAnsi"/>
                <w:b/>
                <w:spacing w:val="-6"/>
                <w:sz w:val="22"/>
                <w:szCs w:val="22"/>
              </w:rPr>
            </w:pPr>
            <w:r>
              <w:rPr>
                <w:rFonts w:asciiTheme="majorHAnsi" w:hAnsiTheme="majorHAnsi" w:cstheme="majorHAnsi"/>
                <w:b/>
                <w:sz w:val="22"/>
                <w:szCs w:val="22"/>
              </w:rPr>
              <w:t>D’un point de vue technique</w:t>
            </w:r>
          </w:p>
        </w:tc>
        <w:tc>
          <w:tcPr>
            <w:tcW w:w="4668" w:type="dxa"/>
            <w:tcBorders>
              <w:top w:val="single" w:sz="4" w:space="0" w:color="auto"/>
              <w:left w:val="single" w:sz="4" w:space="0" w:color="auto"/>
              <w:bottom w:val="single" w:sz="4" w:space="0" w:color="auto"/>
              <w:right w:val="single" w:sz="4" w:space="0" w:color="auto"/>
            </w:tcBorders>
            <w:vAlign w:val="center"/>
            <w:hideMark/>
          </w:tcPr>
          <w:p>
            <w:pPr>
              <w:jc w:val="center"/>
              <w:rPr>
                <w:rFonts w:asciiTheme="majorHAnsi" w:hAnsiTheme="majorHAnsi" w:cstheme="majorHAnsi"/>
                <w:b/>
                <w:spacing w:val="-6"/>
                <w:sz w:val="22"/>
                <w:szCs w:val="22"/>
              </w:rPr>
            </w:pPr>
            <w:r>
              <w:rPr>
                <w:rFonts w:asciiTheme="majorHAnsi" w:hAnsiTheme="majorHAnsi" w:cstheme="majorHAnsi"/>
                <w:b/>
                <w:sz w:val="22"/>
                <w:szCs w:val="22"/>
              </w:rPr>
              <w:t>D’un point de vue administratif</w:t>
            </w:r>
          </w:p>
        </w:tc>
      </w:tr>
      <w:tr>
        <w:trPr>
          <w:trHeight w:val="445"/>
        </w:trPr>
        <w:tc>
          <w:tcPr>
            <w:tcW w:w="454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M/Mme :………………………………………………</w:t>
            </w:r>
          </w:p>
        </w:tc>
        <w:tc>
          <w:tcPr>
            <w:tcW w:w="4668"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M/Mme :………………………………………………</w:t>
            </w:r>
          </w:p>
        </w:tc>
      </w:tr>
      <w:tr>
        <w:trPr>
          <w:trHeight w:val="409"/>
        </w:trPr>
        <w:tc>
          <w:tcPr>
            <w:tcW w:w="4541" w:type="dxa"/>
            <w:tcBorders>
              <w:top w:val="single" w:sz="4" w:space="0" w:color="auto"/>
              <w:left w:val="single" w:sz="4" w:space="0" w:color="auto"/>
              <w:bottom w:val="single" w:sz="4" w:space="0" w:color="auto"/>
              <w:right w:val="single" w:sz="4" w:space="0" w:color="auto"/>
            </w:tcBorders>
            <w:vAlign w:val="center"/>
          </w:tcPr>
          <w:p>
            <w:pPr>
              <w:jc w:val="both"/>
              <w:rPr>
                <w:rFonts w:asciiTheme="majorHAnsi" w:hAnsiTheme="majorHAnsi" w:cstheme="majorHAnsi"/>
                <w:b/>
                <w:spacing w:val="-6"/>
                <w:sz w:val="22"/>
                <w:szCs w:val="22"/>
              </w:rPr>
            </w:pPr>
            <w:r>
              <w:rPr>
                <w:rFonts w:asciiTheme="majorHAnsi" w:hAnsiTheme="majorHAnsi" w:cstheme="majorHAnsi"/>
                <w:b/>
                <w:sz w:val="22"/>
                <w:szCs w:val="22"/>
              </w:rPr>
              <w:t>Fonction :…………………………………………….</w:t>
            </w:r>
          </w:p>
        </w:tc>
        <w:tc>
          <w:tcPr>
            <w:tcW w:w="4668"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Fonction :……………………………………………</w:t>
            </w:r>
          </w:p>
        </w:tc>
      </w:tr>
      <w:tr>
        <w:trPr>
          <w:trHeight w:val="418"/>
        </w:trPr>
        <w:tc>
          <w:tcPr>
            <w:tcW w:w="454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Téléphone……………………………………………</w:t>
            </w:r>
          </w:p>
        </w:tc>
        <w:tc>
          <w:tcPr>
            <w:tcW w:w="4668"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Téléphone……………………………………………</w:t>
            </w:r>
          </w:p>
        </w:tc>
      </w:tr>
      <w:tr>
        <w:trPr>
          <w:trHeight w:val="421"/>
        </w:trPr>
        <w:tc>
          <w:tcPr>
            <w:tcW w:w="454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Télécopie…………………………………………….</w:t>
            </w:r>
          </w:p>
        </w:tc>
        <w:tc>
          <w:tcPr>
            <w:tcW w:w="4668"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Télécopie…………………………………………….</w:t>
            </w:r>
          </w:p>
        </w:tc>
      </w:tr>
      <w:tr>
        <w:trPr>
          <w:trHeight w:val="555"/>
        </w:trPr>
        <w:tc>
          <w:tcPr>
            <w:tcW w:w="4541"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Courriel : ……………………………………………..</w:t>
            </w:r>
          </w:p>
        </w:tc>
        <w:tc>
          <w:tcPr>
            <w:tcW w:w="4668" w:type="dxa"/>
            <w:tcBorders>
              <w:top w:val="single" w:sz="4" w:space="0" w:color="auto"/>
              <w:left w:val="single" w:sz="4" w:space="0" w:color="auto"/>
              <w:bottom w:val="single" w:sz="4" w:space="0" w:color="auto"/>
              <w:right w:val="single" w:sz="4" w:space="0" w:color="auto"/>
            </w:tcBorders>
            <w:vAlign w:val="center"/>
            <w:hideMark/>
          </w:tcPr>
          <w:p>
            <w:pPr>
              <w:jc w:val="both"/>
              <w:rPr>
                <w:rFonts w:asciiTheme="majorHAnsi" w:hAnsiTheme="majorHAnsi" w:cstheme="majorHAnsi"/>
                <w:b/>
                <w:spacing w:val="-6"/>
                <w:sz w:val="22"/>
                <w:szCs w:val="22"/>
              </w:rPr>
            </w:pPr>
            <w:r>
              <w:rPr>
                <w:rFonts w:asciiTheme="majorHAnsi" w:hAnsiTheme="majorHAnsi" w:cstheme="majorHAnsi"/>
                <w:b/>
                <w:sz w:val="22"/>
                <w:szCs w:val="22"/>
              </w:rPr>
              <w:t>Courriel : ……………………………………………..</w:t>
            </w:r>
          </w:p>
        </w:tc>
      </w:tr>
      <w:bookmarkEnd w:id="989"/>
    </w:tbl>
    <w:p>
      <w:pPr>
        <w:spacing w:line="240" w:lineRule="auto"/>
        <w:rPr>
          <w:rFonts w:asciiTheme="majorHAnsi" w:eastAsia="Times New Roman" w:hAnsiTheme="majorHAnsi" w:cstheme="majorHAnsi"/>
          <w:bCs/>
          <w:color w:val="auto"/>
          <w:kern w:val="32"/>
          <w:sz w:val="22"/>
          <w:szCs w:val="22"/>
          <w:lang w:eastAsia="fr-FR"/>
        </w:rPr>
      </w:pPr>
    </w:p>
    <w:p>
      <w:pPr>
        <w:spacing w:line="240" w:lineRule="auto"/>
        <w:rPr>
          <w:rFonts w:asciiTheme="majorHAnsi" w:eastAsia="Times New Roman" w:hAnsiTheme="majorHAnsi" w:cstheme="majorHAnsi"/>
          <w:bCs/>
          <w:color w:val="auto"/>
          <w:kern w:val="32"/>
          <w:sz w:val="22"/>
          <w:szCs w:val="22"/>
          <w:lang w:eastAsia="fr-FR"/>
        </w:rPr>
      </w:pPr>
    </w:p>
    <w:p>
      <w:pPr>
        <w:spacing w:line="240" w:lineRule="auto"/>
        <w:rPr>
          <w:rFonts w:asciiTheme="majorHAnsi" w:eastAsia="Times New Roman" w:hAnsiTheme="majorHAnsi" w:cstheme="majorHAnsi"/>
          <w:bCs/>
          <w:color w:val="auto"/>
          <w:kern w:val="32"/>
          <w:sz w:val="22"/>
          <w:szCs w:val="22"/>
          <w:lang w:eastAsia="fr-FR"/>
        </w:rPr>
      </w:pPr>
    </w:p>
    <w:p>
      <w:pPr>
        <w:spacing w:line="240" w:lineRule="auto"/>
        <w:rPr>
          <w:rFonts w:asciiTheme="majorHAnsi" w:eastAsia="Times New Roman" w:hAnsiTheme="majorHAnsi" w:cstheme="majorHAnsi"/>
          <w:bCs/>
          <w:color w:val="auto"/>
          <w:kern w:val="32"/>
          <w:sz w:val="22"/>
          <w:szCs w:val="22"/>
          <w:lang w:eastAsia="fr-FR"/>
        </w:rPr>
      </w:pPr>
    </w:p>
    <w:p>
      <w:pPr>
        <w:spacing w:line="240" w:lineRule="auto"/>
        <w:rPr>
          <w:rFonts w:asciiTheme="majorHAnsi" w:eastAsia="Times New Roman" w:hAnsiTheme="majorHAnsi" w:cstheme="majorHAnsi"/>
          <w:bCs/>
          <w:color w:val="auto"/>
          <w:kern w:val="32"/>
          <w:sz w:val="22"/>
          <w:szCs w:val="22"/>
          <w:lang w:eastAsia="fr-FR"/>
        </w:rPr>
      </w:pPr>
    </w:p>
    <w:p>
      <w:pPr>
        <w:spacing w:line="240" w:lineRule="auto"/>
        <w:rPr>
          <w:del w:id="1371"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72" w:author="Kevin LACHAUD (CHUB)" w:date="2024-10-24T14:44:00Z"/>
          <w:rFonts w:asciiTheme="majorHAnsi" w:eastAsia="Times New Roman" w:hAnsiTheme="majorHAnsi" w:cstheme="majorHAnsi"/>
          <w:bCs/>
          <w:color w:val="auto"/>
          <w:kern w:val="32"/>
          <w:sz w:val="22"/>
          <w:szCs w:val="22"/>
          <w:lang w:eastAsia="fr-FR"/>
        </w:rPr>
      </w:pPr>
    </w:p>
    <w:p>
      <w:pPr>
        <w:spacing w:line="240" w:lineRule="auto"/>
        <w:rPr>
          <w:del w:id="1373" w:author="Kevin LACHAUD (CHUB)" w:date="2024-10-24T14:44:00Z"/>
          <w:rFonts w:asciiTheme="majorHAnsi" w:eastAsia="Times New Roman" w:hAnsiTheme="majorHAnsi" w:cstheme="majorHAnsi"/>
          <w:bCs/>
          <w:color w:val="auto"/>
          <w:kern w:val="32"/>
          <w:sz w:val="22"/>
          <w:szCs w:val="22"/>
          <w:lang w:eastAsia="fr-FR"/>
        </w:rPr>
      </w:pPr>
    </w:p>
    <w:p>
      <w:pPr>
        <w:shd w:val="clear" w:color="auto" w:fill="8EAADB" w:themeFill="accent1" w:themeFillTint="99"/>
        <w:spacing w:line="240" w:lineRule="auto"/>
        <w:ind w:right="1"/>
        <w:jc w:val="center"/>
        <w:outlineLvl w:val="0"/>
        <w:rPr>
          <w:del w:id="1374" w:author="Kevin LACHAUD (CHUB)" w:date="2024-10-24T14:44:00Z"/>
          <w:rFonts w:asciiTheme="majorHAnsi" w:eastAsia="Times New Roman" w:hAnsiTheme="majorHAnsi" w:cstheme="majorHAnsi"/>
          <w:b/>
          <w:bCs/>
          <w:color w:val="auto"/>
          <w:kern w:val="32"/>
          <w:sz w:val="22"/>
          <w:szCs w:val="22"/>
          <w:lang w:eastAsia="fr-FR"/>
        </w:rPr>
      </w:pPr>
      <w:del w:id="1375" w:author="Kevin LACHAUD (CHUB)" w:date="2024-10-24T14:44:00Z">
        <w:r>
          <w:rPr>
            <w:rFonts w:asciiTheme="majorHAnsi" w:eastAsia="Times New Roman" w:hAnsiTheme="majorHAnsi" w:cstheme="majorHAnsi"/>
            <w:b/>
            <w:bCs/>
            <w:color w:val="auto"/>
            <w:kern w:val="32"/>
            <w:sz w:val="22"/>
            <w:szCs w:val="22"/>
            <w:lang w:eastAsia="fr-FR"/>
          </w:rPr>
          <w:delText>ANNEXE 2</w:delText>
        </w:r>
      </w:del>
    </w:p>
    <w:p>
      <w:pPr>
        <w:shd w:val="clear" w:color="auto" w:fill="8EAADB" w:themeFill="accent1" w:themeFillTint="99"/>
        <w:spacing w:line="240" w:lineRule="auto"/>
        <w:ind w:right="1"/>
        <w:jc w:val="center"/>
        <w:outlineLvl w:val="0"/>
        <w:rPr>
          <w:del w:id="1376" w:author="Kevin LACHAUD (CHUB)" w:date="2024-10-24T14:44:00Z"/>
          <w:rFonts w:asciiTheme="majorHAnsi" w:eastAsia="Times New Roman" w:hAnsiTheme="majorHAnsi" w:cstheme="majorHAnsi"/>
          <w:b/>
          <w:bCs/>
          <w:color w:val="auto"/>
          <w:kern w:val="32"/>
          <w:sz w:val="22"/>
          <w:szCs w:val="22"/>
          <w:lang w:eastAsia="fr-FR"/>
        </w:rPr>
      </w:pPr>
      <w:del w:id="1377" w:author="Kevin LACHAUD (CHUB)" w:date="2024-10-24T14:44:00Z">
        <w:r>
          <w:rPr>
            <w:rFonts w:asciiTheme="majorHAnsi" w:eastAsia="Times New Roman" w:hAnsiTheme="majorHAnsi" w:cstheme="majorHAnsi"/>
            <w:b/>
            <w:bCs/>
            <w:color w:val="auto"/>
            <w:kern w:val="32"/>
            <w:sz w:val="22"/>
            <w:szCs w:val="22"/>
            <w:lang w:eastAsia="fr-FR"/>
          </w:rPr>
          <w:delText>TABLEAU ( SOUS FORMAT EXCEL ) A COMPLETER PAR LE CANDIDAT</w:delText>
        </w:r>
      </w:del>
    </w:p>
    <w:p>
      <w:pPr>
        <w:pPrChange w:id="1378" w:author="Kevin LACHAUD (CHUB)" w:date="2024-10-24T14:44:00Z">
          <w:pPr/>
        </w:pPrChange>
      </w:pPr>
    </w:p>
    <w:sectPr>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7086646"/>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2</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line="240" w:lineRule="auto"/>
      </w:pPr>
      <w:r>
        <w:separator/>
      </w:r>
    </w:p>
  </w:footnote>
  <w:footnote w:type="continuationSeparator" w:id="0">
    <w:p>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87D80"/>
    <w:multiLevelType w:val="hybridMultilevel"/>
    <w:tmpl w:val="629A115A"/>
    <w:lvl w:ilvl="0" w:tplc="3EE2E9FE">
      <w:start w:val="5"/>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3670E8F"/>
    <w:multiLevelType w:val="hybridMultilevel"/>
    <w:tmpl w:val="79FEA98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4665293"/>
    <w:multiLevelType w:val="hybridMultilevel"/>
    <w:tmpl w:val="8C80A22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7D0AD0"/>
    <w:multiLevelType w:val="hybridMultilevel"/>
    <w:tmpl w:val="0AE67046"/>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4E7E6F5E"/>
    <w:multiLevelType w:val="hybridMultilevel"/>
    <w:tmpl w:val="79289222"/>
    <w:lvl w:ilvl="0" w:tplc="040C0005">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4ED2F65"/>
    <w:multiLevelType w:val="hybridMultilevel"/>
    <w:tmpl w:val="8C80A2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LACHAUD (CHUB)">
    <w15:presenceInfo w15:providerId="AD" w15:userId="S::klachaud@chu-besancon.fr::664042ef-222e-494f-8b13-519b4bea7363"/>
  </w15:person>
  <w15:person w15:author="Edith BOUVERET">
    <w15:presenceInfo w15:providerId="AD" w15:userId="S-1-5-21-2356422880-2031817511-1749306957-9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7BE09B-2FF3-475D-9DA0-47319C47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76" w:lineRule="auto"/>
    </w:pPr>
    <w:rPr>
      <w:rFonts w:ascii="Arial" w:eastAsia="Calibri" w:hAnsi="Arial" w:cs="Arial"/>
      <w:color w:val="000000"/>
      <w:sz w:val="20"/>
      <w:szCs w:val="20"/>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spacing w:before="120" w:after="120" w:line="240" w:lineRule="auto"/>
      <w:jc w:val="both"/>
      <w:outlineLvl w:val="1"/>
    </w:pPr>
    <w:rPr>
      <w:rFonts w:eastAsia="Times New Roman" w:cs="Times New Roman"/>
      <w:b/>
      <w:noProof/>
      <w:color w:val="002060"/>
      <w:spacing w:val="-1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Pr>
      <w:rFonts w:ascii="Arial" w:eastAsia="Times New Roman" w:hAnsi="Arial" w:cs="Times New Roman"/>
      <w:b/>
      <w:noProof/>
      <w:color w:val="002060"/>
      <w:spacing w:val="-10"/>
      <w:sz w:val="20"/>
      <w:szCs w:val="20"/>
      <w:lang w:val="x-none" w:eastAsia="x-none"/>
    </w:rPr>
  </w:style>
  <w:style w:type="table" w:styleId="Grilledutableau">
    <w:name w:val="Table Grid"/>
    <w:basedOn w:val="TableauNormal"/>
    <w:uiPriority w:val="59"/>
    <w:pPr>
      <w:spacing w:after="0" w:line="240" w:lineRule="auto"/>
    </w:pPr>
    <w:rPr>
      <w:rFonts w:ascii="Arial" w:eastAsia="Calibri" w:hAnsi="Arial" w:cs="Arial"/>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semiHidden/>
    <w:unhideWhenUsed/>
    <w:rPr>
      <w:rFonts w:cs="Times New Roman"/>
      <w:lang w:val="x-none"/>
    </w:rPr>
  </w:style>
  <w:style w:type="character" w:customStyle="1" w:styleId="CommentaireCar">
    <w:name w:val="Commentaire Car"/>
    <w:basedOn w:val="Policepardfaut"/>
    <w:link w:val="Commentaire"/>
    <w:semiHidden/>
    <w:rPr>
      <w:rFonts w:ascii="Arial" w:eastAsia="Calibri" w:hAnsi="Arial" w:cs="Times New Roman"/>
      <w:color w:val="000000"/>
      <w:sz w:val="20"/>
      <w:szCs w:val="20"/>
      <w:lang w:val="x-none"/>
    </w:rPr>
  </w:style>
  <w:style w:type="paragraph" w:styleId="TM1">
    <w:name w:val="toc 1"/>
    <w:basedOn w:val="Normal"/>
    <w:next w:val="Normal"/>
    <w:autoRedefine/>
    <w:uiPriority w:val="39"/>
    <w:unhideWhenUsed/>
    <w:pPr>
      <w:spacing w:before="120" w:after="120"/>
    </w:pPr>
    <w:rPr>
      <w:rFonts w:ascii="Calibri" w:hAnsi="Calibri" w:cs="Calibri"/>
      <w:b/>
      <w:bCs/>
      <w:caps/>
    </w:rPr>
  </w:style>
  <w:style w:type="character" w:styleId="Lienhypertexte">
    <w:name w:val="Hyperlink"/>
    <w:uiPriority w:val="99"/>
    <w:unhideWhenUsed/>
    <w:rPr>
      <w:color w:val="0000FF"/>
      <w:u w:val="single"/>
    </w:rPr>
  </w:style>
  <w:style w:type="paragraph" w:customStyle="1" w:styleId="05ARTICLENiv1-Texte">
    <w:name w:val="05_ARTICLE_Niv1 - Texte"/>
    <w:link w:val="05ARTICLENiv1-TexteCar"/>
    <w:uiPriority w:val="99"/>
    <w:pPr>
      <w:spacing w:after="240" w:line="240" w:lineRule="auto"/>
      <w:jc w:val="both"/>
    </w:pPr>
    <w:rPr>
      <w:rFonts w:ascii="Verdana" w:eastAsia="Times New Roman" w:hAnsi="Verdana" w:cs="Times New Roman"/>
      <w:noProof/>
      <w:spacing w:val="-6"/>
      <w:sz w:val="18"/>
      <w:szCs w:val="20"/>
      <w:lang w:eastAsia="ja-JP"/>
    </w:rPr>
  </w:style>
  <w:style w:type="character" w:customStyle="1" w:styleId="05ARTICLENiv1-TexteCar">
    <w:name w:val="05_ARTICLE_Niv1 - Texte Car"/>
    <w:link w:val="05ARTICLENiv1-Texte"/>
    <w:uiPriority w:val="99"/>
    <w:rPr>
      <w:rFonts w:ascii="Verdana" w:eastAsia="Times New Roman" w:hAnsi="Verdana" w:cs="Times New Roman"/>
      <w:noProof/>
      <w:spacing w:val="-6"/>
      <w:sz w:val="18"/>
      <w:szCs w:val="20"/>
      <w:lang w:eastAsia="ja-JP"/>
    </w:rPr>
  </w:style>
  <w:style w:type="paragraph" w:styleId="Paragraphedeliste">
    <w:name w:val="List Paragraph"/>
    <w:basedOn w:val="Normal"/>
    <w:link w:val="ParagraphedelisteCar"/>
    <w:uiPriority w:val="34"/>
    <w:qFormat/>
    <w:pPr>
      <w:ind w:left="720"/>
      <w:contextualSpacing/>
    </w:pPr>
  </w:style>
  <w:style w:type="paragraph" w:styleId="TM2">
    <w:name w:val="toc 2"/>
    <w:basedOn w:val="Normal"/>
    <w:next w:val="Normal"/>
    <w:autoRedefine/>
    <w:uiPriority w:val="39"/>
    <w:unhideWhenUsed/>
    <w:pPr>
      <w:ind w:left="200"/>
    </w:pPr>
    <w:rPr>
      <w:rFonts w:ascii="Calibri" w:hAnsi="Calibri" w:cs="Calibri"/>
      <w:smallCaps/>
    </w:r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pPr>
      <w:spacing w:before="480"/>
      <w:outlineLvl w:val="9"/>
    </w:pPr>
    <w:rPr>
      <w:rFonts w:ascii="Cambria" w:eastAsia="Times New Roman" w:hAnsi="Cambria" w:cs="Times New Roman"/>
      <w:b/>
      <w:bCs/>
      <w:color w:val="365F91"/>
      <w:sz w:val="28"/>
      <w:szCs w:val="28"/>
    </w:rPr>
  </w:style>
  <w:style w:type="table" w:customStyle="1" w:styleId="Grilledutableau1">
    <w:name w:val="Grille du tableau1"/>
    <w:basedOn w:val="TableauNormal"/>
    <w:next w:val="Grilledutableau"/>
    <w:uiPriority w:val="59"/>
    <w:pPr>
      <w:spacing w:after="0" w:line="240" w:lineRule="auto"/>
    </w:pPr>
    <w:rPr>
      <w:rFonts w:ascii="Arial" w:eastAsia="Calibri" w:hAnsi="Arial" w:cs="Arial"/>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Pr>
      <w:rFonts w:ascii="Arial" w:eastAsia="Calibri" w:hAnsi="Arial" w:cs="Arial"/>
      <w:color w:val="000000"/>
      <w:sz w:val="20"/>
      <w:szCs w:val="20"/>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Arial"/>
      <w:color w:val="000000"/>
      <w:sz w:val="20"/>
      <w:szCs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Arial"/>
      <w:color w:val="000000"/>
      <w:sz w:val="20"/>
      <w:szCs w:val="20"/>
    </w:rPr>
  </w:style>
  <w:style w:type="paragraph" w:styleId="Rvision">
    <w:name w:val="Revision"/>
    <w:hidden/>
    <w:uiPriority w:val="99"/>
    <w:semiHidden/>
    <w:pPr>
      <w:spacing w:after="0" w:line="240" w:lineRule="auto"/>
    </w:pPr>
    <w:rPr>
      <w:rFonts w:ascii="Arial" w:eastAsia="Calibri" w:hAnsi="Arial" w:cs="Arial"/>
      <w:color w:val="000000"/>
      <w:sz w:val="20"/>
      <w:szCs w:val="20"/>
    </w:rPr>
  </w:style>
  <w:style w:type="paragraph" w:styleId="Textedebulles">
    <w:name w:val="Balloon Text"/>
    <w:basedOn w:val="Normal"/>
    <w:link w:val="TextedebullesCar"/>
    <w:uiPriority w:val="99"/>
    <w:semiHidden/>
    <w:unhideWhenUse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2.png@01D98EE3.F6C5D160"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26B7B-871E-46D6-BDE8-1A95B6971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2172</Words>
  <Characters>11951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RIALLAND Anne</dc:creator>
  <cp:keywords/>
  <dc:description/>
  <cp:lastModifiedBy>Kevin LACHAUD (CHUB)</cp:lastModifiedBy>
  <cp:revision>2</cp:revision>
  <dcterms:created xsi:type="dcterms:W3CDTF">2024-10-24T13:00:00Z</dcterms:created>
  <dcterms:modified xsi:type="dcterms:W3CDTF">2024-10-24T13:00:00Z</dcterms:modified>
</cp:coreProperties>
</file>