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7CCF5C2" w14:textId="43024804" w:rsidR="00457659" w:rsidRDefault="00A50B8D" w:rsidP="001C7D87">
      <w:pPr>
        <w:jc w:val="both"/>
        <w:rPr>
          <w:rFonts w:ascii="Arial" w:hAnsi="Arial" w:cs="Arial"/>
          <w:i/>
          <w:sz w:val="18"/>
          <w:szCs w:val="18"/>
        </w:rPr>
      </w:pPr>
      <w:r>
        <w:rPr>
          <w:rFonts w:ascii="Arial" w:hAnsi="Arial" w:cs="Arial"/>
          <w:i/>
          <w:sz w:val="18"/>
          <w:szCs w:val="18"/>
        </w:rPr>
        <w:t xml:space="preserve">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Pr>
          <w:rFonts w:ascii="Arial" w:hAnsi="Arial" w:cs="Arial"/>
          <w:i/>
          <w:sz w:val="18"/>
          <w:szCs w:val="18"/>
        </w:rPr>
        <w:t>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00457659"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43DE09C5"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7777777" w:rsidR="00C02B02" w:rsidRPr="004B5502" w:rsidRDefault="00C02B02" w:rsidP="00E6787D">
      <w:pPr>
        <w:jc w:val="center"/>
        <w:rPr>
          <w:rFonts w:ascii="Arial" w:hAnsi="Arial" w:cs="Arial"/>
          <w:b/>
        </w:rPr>
      </w:pPr>
      <w:r w:rsidRPr="004B5502">
        <w:rPr>
          <w:rFonts w:ascii="Arial" w:hAnsi="Arial" w:cs="Arial"/>
          <w:b/>
        </w:rPr>
        <w:t>Etablissement du service d’infrastructure de la défense de Lyon</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2"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3"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4878EB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F7B947F" w14:textId="77777777" w:rsidR="00F75408" w:rsidRDefault="00427BFC" w:rsidP="00427BFC">
      <w:pPr>
        <w:jc w:val="center"/>
        <w:rPr>
          <w:rFonts w:ascii="Arial" w:hAnsi="Arial" w:cs="Arial"/>
          <w:b/>
        </w:rPr>
      </w:pPr>
      <w:r>
        <w:rPr>
          <w:rFonts w:ascii="Arial" w:hAnsi="Arial" w:cs="Arial"/>
          <w:b/>
        </w:rPr>
        <w:br/>
        <w:t>Monsieur le directeur de l’ESID de Lyon</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6E4F37B"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14:paraId="185D735A" w14:textId="77777777" w:rsidR="00F75408" w:rsidRPr="00F75408" w:rsidRDefault="00F75408" w:rsidP="001C7D87">
      <w:pPr>
        <w:jc w:val="both"/>
        <w:rPr>
          <w:rFonts w:ascii="Arial" w:hAnsi="Arial" w:cs="Arial"/>
          <w:b/>
        </w:rPr>
      </w:pPr>
      <w:r w:rsidRPr="00F75408">
        <w:rPr>
          <w:rFonts w:ascii="Arial" w:hAnsi="Arial" w:cs="Arial"/>
          <w:b/>
        </w:rPr>
        <w:t>Intitulé</w:t>
      </w:r>
      <w:r w:rsidR="00427BFC" w:rsidRPr="00F75408">
        <w:rPr>
          <w:rFonts w:ascii="Arial" w:hAnsi="Arial" w:cs="Arial"/>
          <w:b/>
        </w:rPr>
        <w:t xml:space="preserve"> du marché</w:t>
      </w:r>
      <w:r w:rsidRPr="00F75408">
        <w:rPr>
          <w:rFonts w:ascii="Arial" w:hAnsi="Arial" w:cs="Arial"/>
          <w:b/>
        </w:rPr>
        <w:t xml:space="preserve"> : </w:t>
      </w:r>
    </w:p>
    <w:p w14:paraId="541F09FA" w14:textId="77777777" w:rsidR="00F75408" w:rsidRDefault="00F75408" w:rsidP="001C7D87">
      <w:pPr>
        <w:jc w:val="both"/>
        <w:rPr>
          <w:rFonts w:ascii="Arial" w:hAnsi="Arial" w:cs="Arial"/>
        </w:rPr>
      </w:pPr>
    </w:p>
    <w:p w14:paraId="45CEA432" w14:textId="77777777" w:rsidR="00427BFC" w:rsidRPr="001C7D87" w:rsidRDefault="00427BFC"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F75408">
        <w:rPr>
          <w:rFonts w:ascii="Arial" w:hAnsi="Arial" w:cs="Arial"/>
          <w:b/>
        </w:rPr>
        <w:t>Marché n° :</w:t>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F75408">
        <w:rPr>
          <w:rFonts w:ascii="Arial" w:hAnsi="Arial" w:cs="Arial"/>
          <w:b/>
        </w:rPr>
        <w:t xml:space="preserve"> N° EJ : </w:t>
      </w:r>
    </w:p>
    <w:p w14:paraId="30F9125B" w14:textId="77777777" w:rsidR="0015584A" w:rsidRDefault="0015584A" w:rsidP="001C7D87">
      <w:pPr>
        <w:jc w:val="both"/>
        <w:rPr>
          <w:rFonts w:ascii="Arial" w:hAnsi="Arial" w:cs="Arial"/>
        </w:rPr>
      </w:pPr>
    </w:p>
    <w:p w14:paraId="5E41F73C" w14:textId="77777777" w:rsidR="0015584A" w:rsidRDefault="0015584A" w:rsidP="00F75408">
      <w:pPr>
        <w:jc w:val="both"/>
        <w:rPr>
          <w:rFonts w:ascii="Arial" w:hAnsi="Arial" w:cs="Arial"/>
        </w:rPr>
      </w:pPr>
      <w:r w:rsidRPr="00F75408">
        <w:rPr>
          <w:rFonts w:ascii="Arial" w:hAnsi="Arial" w:cs="Arial"/>
          <w:b/>
        </w:rPr>
        <w:t>Bon de commande :</w:t>
      </w:r>
      <w:r>
        <w:rPr>
          <w:rFonts w:ascii="Arial" w:hAnsi="Arial" w:cs="Arial"/>
          <w:b/>
        </w:rPr>
        <w:t xml:space="preserve"> </w:t>
      </w:r>
      <w:r>
        <w:fldChar w:fldCharType="begin">
          <w:ffData>
            <w:name w:val=""/>
            <w:enabled/>
            <w:calcOnExit w:val="0"/>
            <w:checkBox>
              <w:size w:val="20"/>
              <w:default w:val="0"/>
            </w:checkBox>
          </w:ffData>
        </w:fldChar>
      </w:r>
      <w:r>
        <w:instrText xml:space="preserve"> FORMCHECKBOX </w:instrText>
      </w:r>
      <w:r w:rsidR="00B52DF1">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B52DF1">
        <w:fldChar w:fldCharType="separate"/>
      </w:r>
      <w:r>
        <w:fldChar w:fldCharType="end"/>
      </w:r>
      <w:r>
        <w:rPr>
          <w:rFonts w:ascii="Arial" w:hAnsi="Arial" w:cs="Arial"/>
          <w:bCs/>
        </w:rPr>
        <w:t> </w:t>
      </w:r>
      <w:r>
        <w:rPr>
          <w:rFonts w:ascii="Arial" w:hAnsi="Arial" w:cs="Arial"/>
        </w:rPr>
        <w:t>Non</w:t>
      </w:r>
      <w:r>
        <w:rPr>
          <w:rFonts w:ascii="Arial" w:hAnsi="Arial" w:cs="Arial"/>
        </w:rPr>
        <w:tab/>
      </w:r>
    </w:p>
    <w:p w14:paraId="23B6B242" w14:textId="77777777" w:rsidR="0015584A" w:rsidRDefault="0015584A" w:rsidP="0015584A">
      <w:pPr>
        <w:jc w:val="both"/>
        <w:rPr>
          <w:rFonts w:ascii="Arial" w:hAnsi="Arial" w:cs="Arial"/>
          <w:i/>
          <w:sz w:val="18"/>
          <w:szCs w:val="18"/>
        </w:rPr>
      </w:pPr>
      <w:r w:rsidRPr="00BA20FC">
        <w:rPr>
          <w:rFonts w:ascii="Arial" w:hAnsi="Arial" w:cs="Arial"/>
          <w:i/>
          <w:sz w:val="18"/>
          <w:szCs w:val="18"/>
        </w:rPr>
        <w:t>(Cocher la case correspondante.)</w:t>
      </w:r>
    </w:p>
    <w:p w14:paraId="32E15250" w14:textId="77777777" w:rsidR="009A32FA" w:rsidRPr="001C7D87" w:rsidRDefault="009A32FA" w:rsidP="00F75408">
      <w:pPr>
        <w:ind w:left="1701" w:firstLine="567"/>
        <w:jc w:val="both"/>
        <w:rPr>
          <w:rFonts w:ascii="Arial" w:hAnsi="Arial" w:cs="Arial"/>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06453C5"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lastRenderedPageBreak/>
        <w:t>(Cocher la case correspondante.)</w:t>
      </w:r>
    </w:p>
    <w:p w14:paraId="33EE86A2"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0AFB510" w14:textId="77777777" w:rsidR="007D1C60" w:rsidRDefault="007D1C60" w:rsidP="004E24D6">
      <w:pPr>
        <w:spacing w:before="120"/>
        <w:ind w:left="567"/>
        <w:jc w:val="both"/>
        <w:rPr>
          <w:rFonts w:ascii="Arial" w:hAnsi="Arial" w:cs="Arial"/>
        </w:rPr>
      </w:pPr>
    </w:p>
    <w:p w14:paraId="4FC21A34"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4740C3D" w14:textId="77777777" w:rsidR="007D1C60" w:rsidRDefault="007D1C60" w:rsidP="004E24D6">
      <w:pPr>
        <w:spacing w:before="120"/>
        <w:ind w:left="567"/>
        <w:jc w:val="both"/>
        <w:rPr>
          <w:rFonts w:ascii="Arial" w:hAnsi="Arial" w:cs="Arial"/>
        </w:rPr>
      </w:pP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4"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6"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18"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19"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0"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1"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52DF1">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B52DF1">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2"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52DF1">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B52DF1">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6B97E3D7"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sidR="00C57BDE">
        <w:rPr>
          <w:rFonts w:ascii="Arial" w:hAnsi="Arial" w:cs="Arial"/>
        </w:rPr>
        <w:t>TO</w:t>
      </w:r>
    </w:p>
    <w:p w14:paraId="4A576ABB" w14:textId="77777777" w:rsidR="008423AC" w:rsidRDefault="008423AC" w:rsidP="008423AC">
      <w:pPr>
        <w:jc w:val="both"/>
        <w:rPr>
          <w:rFonts w:ascii="Arial" w:hAnsi="Arial" w:cs="Arial"/>
        </w:rPr>
      </w:pPr>
    </w:p>
    <w:p w14:paraId="16A65C3B" w14:textId="77777777" w:rsidR="008423AC" w:rsidRDefault="008423AC" w:rsidP="008423AC">
      <w:pPr>
        <w:jc w:val="both"/>
        <w:rPr>
          <w:rFonts w:ascii="Arial" w:hAnsi="Arial" w:cs="Arial"/>
        </w:rPr>
      </w:pPr>
      <w:r>
        <w:rPr>
          <w:rFonts w:ascii="Arial" w:hAnsi="Arial" w:cs="Arial"/>
        </w:rPr>
        <w:t xml:space="preserve">En cas de marché reconductible, préciser la période d’exécution concernée par la sous traitance </w:t>
      </w:r>
    </w:p>
    <w:p w14:paraId="072D042D" w14:textId="77777777" w:rsidR="008423AC" w:rsidRPr="00122645" w:rsidRDefault="008423AC" w:rsidP="008423AC">
      <w:pPr>
        <w:jc w:val="both"/>
        <w:rPr>
          <w:rFonts w:ascii="Arial" w:hAnsi="Arial" w:cs="Arial"/>
        </w:rPr>
      </w:pPr>
      <w:r w:rsidRPr="00122645">
        <w:rPr>
          <w:rFonts w:ascii="Arial" w:hAnsi="Arial" w:cs="Arial"/>
        </w:rPr>
        <w:fldChar w:fldCharType="begin">
          <w:ffData>
            <w:name w:val=""/>
            <w:enabled/>
            <w:calcOnExit w:val="0"/>
            <w:checkBox>
              <w:sizeAuto/>
              <w:default w:val="0"/>
            </w:checkBox>
          </w:ffData>
        </w:fldChar>
      </w:r>
      <w:r w:rsidRPr="00122645">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sidRPr="00122645">
        <w:rPr>
          <w:rFonts w:ascii="Arial" w:hAnsi="Arial" w:cs="Arial"/>
        </w:rPr>
        <w:fldChar w:fldCharType="end"/>
      </w:r>
      <w:r w:rsidRPr="00122645">
        <w:rPr>
          <w:rFonts w:ascii="Arial" w:hAnsi="Arial" w:cs="Arial"/>
        </w:rPr>
        <w:t xml:space="preserve"> PERIODE du ………………..au …………………………… </w:t>
      </w:r>
    </w:p>
    <w:p w14:paraId="6505E36C" w14:textId="77777777" w:rsidR="00935938" w:rsidRDefault="00935938" w:rsidP="00BA20FC">
      <w:pPr>
        <w:jc w:val="both"/>
        <w:rPr>
          <w:rFonts w:ascii="Arial" w:hAnsi="Arial" w:cs="Arial"/>
        </w:rPr>
      </w:pPr>
    </w:p>
    <w:p w14:paraId="2DF2A577" w14:textId="77777777" w:rsidR="00791DE5" w:rsidRDefault="00791DE5" w:rsidP="00BA20FC">
      <w:pPr>
        <w:jc w:val="both"/>
        <w:rPr>
          <w:rFonts w:ascii="Arial" w:hAnsi="Arial" w:cs="Arial"/>
        </w:rPr>
      </w:pPr>
    </w:p>
    <w:p w14:paraId="50C28A0A" w14:textId="77777777" w:rsidR="00791DE5" w:rsidRDefault="00791DE5" w:rsidP="00BA20FC">
      <w:pPr>
        <w:jc w:val="both"/>
        <w:rPr>
          <w:rFonts w:ascii="Arial" w:hAnsi="Arial" w:cs="Arial"/>
        </w:rPr>
      </w:pPr>
    </w:p>
    <w:p w14:paraId="52368A3B" w14:textId="77777777" w:rsidR="004B5502" w:rsidRDefault="004B5502" w:rsidP="00BA20FC">
      <w:pPr>
        <w:jc w:val="both"/>
        <w:rPr>
          <w:rFonts w:ascii="Arial" w:hAnsi="Arial" w:cs="Arial"/>
        </w:rPr>
      </w:pPr>
    </w:p>
    <w:p w14:paraId="1161E928" w14:textId="77777777" w:rsidR="004B5502" w:rsidRDefault="004B5502" w:rsidP="00BA20FC">
      <w:pPr>
        <w:jc w:val="both"/>
        <w:rPr>
          <w:rFonts w:ascii="Arial" w:hAnsi="Arial" w:cs="Arial"/>
        </w:rPr>
      </w:pPr>
    </w:p>
    <w:p w14:paraId="743A5056" w14:textId="77777777" w:rsidR="004B5502" w:rsidRDefault="004B5502" w:rsidP="00BA20F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lastRenderedPageBreak/>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3"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4"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5CACA53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64B5E29" w14:textId="77777777" w:rsidR="00AA01BD" w:rsidRDefault="00AA01BD" w:rsidP="00E94E1D">
      <w:pPr>
        <w:pStyle w:val="Paragraphedeliste"/>
        <w:spacing w:before="120"/>
        <w:ind w:left="0"/>
        <w:contextualSpacing w:val="0"/>
        <w:rPr>
          <w:rFonts w:ascii="Arial" w:hAnsi="Arial" w:cs="Arial"/>
          <w:bCs/>
          <w:spacing w:val="-10"/>
          <w:position w:val="-2"/>
        </w:rPr>
      </w:pPr>
    </w:p>
    <w:p w14:paraId="74683EA8" w14:textId="77777777" w:rsidR="00AA01BD" w:rsidRPr="00B61BB2" w:rsidRDefault="00AA01BD" w:rsidP="00E94E1D">
      <w:pPr>
        <w:pStyle w:val="Paragraphedeliste"/>
        <w:spacing w:before="120"/>
        <w:ind w:left="0"/>
        <w:contextualSpacing w:val="0"/>
        <w:rPr>
          <w:rFonts w:ascii="Arial" w:hAnsi="Arial" w:cs="Arial"/>
          <w:bCs/>
          <w:spacing w:val="-10"/>
          <w:position w:val="-2"/>
        </w:rPr>
      </w:pP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25"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26"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97314B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lastRenderedPageBreak/>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27"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28"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29"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0"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1"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B52DF1">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3"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4"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35"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6"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7"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8" w:history="1">
        <w:r w:rsidRPr="004E24D6">
          <w:rPr>
            <w:rStyle w:val="Lienhypertexte"/>
            <w:rFonts w:ascii="Arial" w:hAnsi="Arial" w:cs="Arial"/>
            <w:iCs/>
          </w:rPr>
          <w:t>article R. 2193-22</w:t>
        </w:r>
      </w:hyperlink>
      <w:r>
        <w:rPr>
          <w:rFonts w:ascii="Arial" w:hAnsi="Arial" w:cs="Arial"/>
          <w:iCs/>
        </w:rPr>
        <w:t xml:space="preserve"> ou à l’</w:t>
      </w:r>
      <w:hyperlink r:id="rId39"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52DF1">
        <w:rPr>
          <w:rFonts w:ascii="Arial" w:hAnsi="Arial" w:cs="Arial"/>
        </w:rPr>
      </w:r>
      <w:r w:rsidR="00B52DF1">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lastRenderedPageBreak/>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bookmarkStart w:id="1" w:name="_GoBack"/>
            <w:bookmarkEnd w:id="1"/>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77777777"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Le co-traitant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1005BB67" w14:textId="77777777" w:rsidR="004B5502" w:rsidRDefault="004B5502" w:rsidP="00BA20FC">
      <w:pPr>
        <w:jc w:val="both"/>
        <w:rPr>
          <w:rFonts w:ascii="Arial" w:hAnsi="Arial" w:cs="Arial"/>
        </w:rPr>
      </w:pPr>
    </w:p>
    <w:p w14:paraId="46F32274" w14:textId="77777777" w:rsidR="004B5502" w:rsidRDefault="004B5502" w:rsidP="00BA20FC">
      <w:pPr>
        <w:jc w:val="both"/>
        <w:rPr>
          <w:rFonts w:ascii="Arial" w:hAnsi="Arial" w:cs="Arial"/>
        </w:rPr>
      </w:pPr>
    </w:p>
    <w:p w14:paraId="787D9347" w14:textId="77777777" w:rsidR="004B5502" w:rsidRDefault="004B5502" w:rsidP="00BA20FC">
      <w:pPr>
        <w:jc w:val="both"/>
        <w:rPr>
          <w:rFonts w:ascii="Arial" w:hAnsi="Arial" w:cs="Arial"/>
        </w:rPr>
      </w:pPr>
    </w:p>
    <w:p w14:paraId="04881484" w14:textId="77777777" w:rsidR="004B5502" w:rsidRDefault="004B5502" w:rsidP="00BA20FC">
      <w:pPr>
        <w:jc w:val="both"/>
        <w:rPr>
          <w:rFonts w:ascii="Arial" w:hAnsi="Arial" w:cs="Arial"/>
        </w:rPr>
      </w:pPr>
    </w:p>
    <w:p w14:paraId="7387BA08" w14:textId="77777777" w:rsidR="004B5502" w:rsidRDefault="004B5502" w:rsidP="00BA20FC">
      <w:pPr>
        <w:jc w:val="both"/>
        <w:rPr>
          <w:rFonts w:ascii="Arial" w:hAnsi="Arial" w:cs="Arial"/>
        </w:rPr>
      </w:pPr>
    </w:p>
    <w:p w14:paraId="38F8B9F2" w14:textId="77777777" w:rsidR="004B5502" w:rsidRDefault="004B5502" w:rsidP="00BA20FC">
      <w:pPr>
        <w:jc w:val="both"/>
        <w:rPr>
          <w:rFonts w:ascii="Arial" w:hAnsi="Arial" w:cs="Arial"/>
        </w:rPr>
      </w:pPr>
    </w:p>
    <w:p w14:paraId="39024844" w14:textId="77777777" w:rsidR="004B5502" w:rsidRDefault="004B5502" w:rsidP="00BA20FC">
      <w:pPr>
        <w:jc w:val="both"/>
        <w:rPr>
          <w:rFonts w:ascii="Arial" w:hAnsi="Arial" w:cs="Arial"/>
        </w:rPr>
      </w:pPr>
    </w:p>
    <w:p w14:paraId="279B19E4" w14:textId="77777777" w:rsidR="004B5502" w:rsidRDefault="004B5502" w:rsidP="00BA20FC">
      <w:pPr>
        <w:jc w:val="both"/>
        <w:rPr>
          <w:rFonts w:ascii="Arial" w:hAnsi="Arial" w:cs="Arial"/>
        </w:rPr>
      </w:pPr>
    </w:p>
    <w:p w14:paraId="043D1AB8" w14:textId="77777777" w:rsidR="004B5502" w:rsidRDefault="004B5502" w:rsidP="00BA20FC">
      <w:pPr>
        <w:jc w:val="both"/>
        <w:rPr>
          <w:rFonts w:ascii="Arial" w:hAnsi="Arial" w:cs="Arial"/>
        </w:rPr>
      </w:pPr>
    </w:p>
    <w:p w14:paraId="3736C4FC" w14:textId="77777777" w:rsidR="004B5502" w:rsidRDefault="004B5502" w:rsidP="00BA20FC">
      <w:pPr>
        <w:jc w:val="both"/>
        <w:rPr>
          <w:rFonts w:ascii="Arial" w:hAnsi="Arial" w:cs="Arial"/>
        </w:rPr>
      </w:pPr>
    </w:p>
    <w:p w14:paraId="4B2FBD9B" w14:textId="77777777" w:rsidR="004B5502" w:rsidRDefault="004B5502" w:rsidP="00BA20FC">
      <w:pPr>
        <w:jc w:val="both"/>
        <w:rPr>
          <w:rFonts w:ascii="Arial" w:hAnsi="Arial" w:cs="Arial"/>
        </w:rPr>
      </w:pPr>
    </w:p>
    <w:p w14:paraId="0189B6C8" w14:textId="77777777" w:rsidR="004B5502" w:rsidRDefault="004B5502" w:rsidP="00BA20FC">
      <w:pPr>
        <w:jc w:val="both"/>
        <w:rPr>
          <w:rFonts w:ascii="Arial" w:hAnsi="Arial" w:cs="Arial"/>
        </w:rPr>
      </w:pPr>
    </w:p>
    <w:p w14:paraId="1B35D779" w14:textId="77777777" w:rsidR="004B5502" w:rsidRDefault="004B5502" w:rsidP="00BA20FC">
      <w:pPr>
        <w:jc w:val="both"/>
        <w:rPr>
          <w:rFonts w:ascii="Arial" w:hAnsi="Arial" w:cs="Arial"/>
        </w:rPr>
      </w:pPr>
    </w:p>
    <w:p w14:paraId="7B97F500" w14:textId="77777777" w:rsidR="004B5502" w:rsidRDefault="004B5502" w:rsidP="00BA20FC">
      <w:pPr>
        <w:jc w:val="both"/>
        <w:rPr>
          <w:rFonts w:ascii="Arial" w:hAnsi="Arial" w:cs="Arial"/>
        </w:rPr>
      </w:pPr>
    </w:p>
    <w:p w14:paraId="0F9F079D" w14:textId="77777777" w:rsidR="004B5502" w:rsidRDefault="004B5502" w:rsidP="00BA20FC">
      <w:pPr>
        <w:jc w:val="both"/>
        <w:rPr>
          <w:rFonts w:ascii="Arial" w:hAnsi="Arial" w:cs="Arial"/>
        </w:rPr>
      </w:pPr>
    </w:p>
    <w:p w14:paraId="62F3BE9E" w14:textId="77777777" w:rsidR="004B5502" w:rsidRDefault="004B5502" w:rsidP="00BA20FC">
      <w:pPr>
        <w:jc w:val="both"/>
        <w:rPr>
          <w:rFonts w:ascii="Arial" w:hAnsi="Arial" w:cs="Arial"/>
        </w:rPr>
      </w:pPr>
    </w:p>
    <w:p w14:paraId="3BE49029" w14:textId="77777777" w:rsidR="004B5502" w:rsidRDefault="004B5502" w:rsidP="00BA20FC">
      <w:pPr>
        <w:jc w:val="both"/>
        <w:rPr>
          <w:rFonts w:ascii="Arial" w:hAnsi="Arial" w:cs="Arial"/>
        </w:rPr>
      </w:pPr>
    </w:p>
    <w:p w14:paraId="4A7B49CA" w14:textId="77777777" w:rsidR="004B5502" w:rsidRDefault="004B5502" w:rsidP="00BA20FC">
      <w:pPr>
        <w:jc w:val="both"/>
        <w:rPr>
          <w:rFonts w:ascii="Arial" w:hAnsi="Arial" w:cs="Arial"/>
        </w:rPr>
      </w:pPr>
    </w:p>
    <w:p w14:paraId="76CA9C80" w14:textId="77777777" w:rsidR="004B5502" w:rsidRDefault="004B5502" w:rsidP="00BA20FC">
      <w:pPr>
        <w:jc w:val="both"/>
        <w:rPr>
          <w:rFonts w:ascii="Arial" w:hAnsi="Arial" w:cs="Arial"/>
        </w:rPr>
      </w:pPr>
    </w:p>
    <w:p w14:paraId="55E2DDB3" w14:textId="77777777" w:rsidR="004B5502" w:rsidRDefault="004B5502" w:rsidP="00BA20FC">
      <w:pPr>
        <w:jc w:val="both"/>
        <w:rPr>
          <w:rFonts w:ascii="Arial" w:hAnsi="Arial" w:cs="Arial"/>
        </w:rPr>
      </w:pPr>
    </w:p>
    <w:p w14:paraId="7B5FF7F6" w14:textId="77777777" w:rsidR="004B5502" w:rsidRDefault="004B5502" w:rsidP="00BA20FC">
      <w:pPr>
        <w:jc w:val="both"/>
        <w:rPr>
          <w:rFonts w:ascii="Arial" w:hAnsi="Arial" w:cs="Arial"/>
        </w:rPr>
      </w:pPr>
    </w:p>
    <w:p w14:paraId="2BB893B3" w14:textId="77777777" w:rsidR="004B5502" w:rsidRDefault="004B5502" w:rsidP="00BA20FC">
      <w:pPr>
        <w:jc w:val="both"/>
        <w:rPr>
          <w:rFonts w:ascii="Arial" w:hAnsi="Arial" w:cs="Arial"/>
        </w:rPr>
      </w:pPr>
    </w:p>
    <w:p w14:paraId="63071344" w14:textId="77777777" w:rsidR="004B5502" w:rsidRDefault="004B5502" w:rsidP="00BA20FC">
      <w:pPr>
        <w:jc w:val="both"/>
        <w:rPr>
          <w:rFonts w:ascii="Arial" w:hAnsi="Arial" w:cs="Arial"/>
        </w:rPr>
      </w:pPr>
    </w:p>
    <w:p w14:paraId="217AFE5B" w14:textId="77777777" w:rsidR="00B55890" w:rsidRDefault="00B55890"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023E98A4">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3B54141"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439D0700">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B954323"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p w14:paraId="4B7C7E15" w14:textId="77777777" w:rsidR="00250CBC" w:rsidRDefault="00250CBC" w:rsidP="00BA20FC">
      <w:pPr>
        <w:spacing w:before="120" w:after="120"/>
        <w:rPr>
          <w:rFonts w:ascii="Arial" w:hAnsi="Arial" w:cs="Arial"/>
          <w:sz w:val="16"/>
          <w:szCs w:val="16"/>
        </w:rPr>
      </w:pPr>
    </w:p>
    <w:p w14:paraId="01FDC22D" w14:textId="77777777" w:rsidR="00250CBC" w:rsidRDefault="00250CBC" w:rsidP="00BA20FC">
      <w:pPr>
        <w:spacing w:before="120" w:after="120"/>
        <w:rPr>
          <w:rFonts w:ascii="Arial" w:hAnsi="Arial" w:cs="Arial"/>
          <w:sz w:val="16"/>
          <w:szCs w:val="16"/>
        </w:rPr>
      </w:pPr>
    </w:p>
    <w:p w14:paraId="7F0EE3F4" w14:textId="77777777" w:rsidR="00250CBC" w:rsidRDefault="00250CBC" w:rsidP="00BA20FC">
      <w:pPr>
        <w:spacing w:before="120" w:after="120"/>
        <w:rPr>
          <w:rFonts w:ascii="Arial" w:hAnsi="Arial" w:cs="Arial"/>
          <w:sz w:val="16"/>
          <w:szCs w:val="16"/>
        </w:rPr>
      </w:pPr>
    </w:p>
    <w:p w14:paraId="794BFCE7" w14:textId="77777777" w:rsidR="00250CBC" w:rsidRDefault="00250CBC" w:rsidP="00BA20FC">
      <w:pPr>
        <w:spacing w:before="120" w:after="120"/>
        <w:rPr>
          <w:rFonts w:ascii="Arial" w:hAnsi="Arial" w:cs="Arial"/>
          <w:sz w:val="16"/>
          <w:szCs w:val="16"/>
        </w:rPr>
      </w:pPr>
    </w:p>
    <w:p w14:paraId="73322506" w14:textId="77777777" w:rsidR="00250CBC" w:rsidRDefault="00250CBC" w:rsidP="00BA20FC">
      <w:pPr>
        <w:spacing w:before="120" w:after="120"/>
        <w:rPr>
          <w:rFonts w:ascii="Arial" w:hAnsi="Arial" w:cs="Arial"/>
          <w:sz w:val="16"/>
          <w:szCs w:val="16"/>
        </w:rPr>
      </w:pPr>
    </w:p>
    <w:p w14:paraId="65C341CD" w14:textId="77777777" w:rsidR="00250CBC" w:rsidRDefault="00250CBC" w:rsidP="00BA20FC">
      <w:pPr>
        <w:spacing w:before="120" w:after="120"/>
        <w:rPr>
          <w:rFonts w:ascii="Arial" w:hAnsi="Arial" w:cs="Arial"/>
          <w:sz w:val="16"/>
          <w:szCs w:val="16"/>
        </w:rPr>
      </w:pPr>
    </w:p>
    <w:p w14:paraId="0EC04199" w14:textId="77777777" w:rsidR="00250CBC" w:rsidRDefault="00250CBC" w:rsidP="00BA20FC">
      <w:pPr>
        <w:spacing w:before="120" w:after="120"/>
        <w:rPr>
          <w:rFonts w:ascii="Arial" w:hAnsi="Arial" w:cs="Arial"/>
          <w:sz w:val="16"/>
          <w:szCs w:val="16"/>
        </w:rPr>
      </w:pPr>
    </w:p>
    <w:p w14:paraId="00A1422F" w14:textId="77777777" w:rsidR="00250CBC" w:rsidRDefault="00250CBC" w:rsidP="00BA20FC">
      <w:pPr>
        <w:spacing w:before="120" w:after="120"/>
        <w:rPr>
          <w:rFonts w:ascii="Arial" w:hAnsi="Arial" w:cs="Arial"/>
          <w:sz w:val="16"/>
          <w:szCs w:val="16"/>
        </w:rPr>
      </w:pPr>
    </w:p>
    <w:p w14:paraId="4574B002" w14:textId="77777777" w:rsidR="00250CBC" w:rsidRDefault="00250CBC" w:rsidP="00BA20FC">
      <w:pPr>
        <w:spacing w:before="120" w:after="120"/>
        <w:rPr>
          <w:rFonts w:ascii="Arial" w:hAnsi="Arial" w:cs="Arial"/>
          <w:sz w:val="16"/>
          <w:szCs w:val="16"/>
        </w:rPr>
      </w:pPr>
    </w:p>
    <w:p w14:paraId="289119A4" w14:textId="77777777" w:rsidR="00250CBC" w:rsidRDefault="00250CBC" w:rsidP="00BA20FC">
      <w:pPr>
        <w:spacing w:before="120" w:after="120"/>
        <w:rPr>
          <w:rFonts w:ascii="Arial" w:hAnsi="Arial" w:cs="Arial"/>
          <w:sz w:val="16"/>
          <w:szCs w:val="16"/>
        </w:rPr>
      </w:pPr>
    </w:p>
    <w:p w14:paraId="61917082" w14:textId="77777777" w:rsidR="00B55890" w:rsidRDefault="00B55890" w:rsidP="00BA20FC">
      <w:pPr>
        <w:spacing w:before="120" w:after="120"/>
        <w:rPr>
          <w:rFonts w:ascii="Arial" w:hAnsi="Arial" w:cs="Arial"/>
          <w:sz w:val="16"/>
          <w:szCs w:val="16"/>
        </w:rPr>
      </w:pPr>
    </w:p>
    <w:p w14:paraId="23961374" w14:textId="77777777" w:rsidR="00B55890" w:rsidRDefault="00B55890" w:rsidP="00BA20FC">
      <w:pPr>
        <w:spacing w:before="120" w:after="120"/>
        <w:rPr>
          <w:rFonts w:ascii="Arial" w:hAnsi="Arial" w:cs="Arial"/>
          <w:sz w:val="16"/>
          <w:szCs w:val="16"/>
        </w:rPr>
      </w:pPr>
    </w:p>
    <w:p w14:paraId="4F751604" w14:textId="77777777" w:rsidR="00B55890" w:rsidRDefault="00B55890" w:rsidP="00BA20FC">
      <w:pPr>
        <w:spacing w:before="120" w:after="120"/>
        <w:rPr>
          <w:rFonts w:ascii="Arial" w:hAnsi="Arial" w:cs="Arial"/>
          <w:sz w:val="16"/>
          <w:szCs w:val="16"/>
        </w:rPr>
      </w:pPr>
    </w:p>
    <w:p w14:paraId="59DA7F3A" w14:textId="77777777" w:rsidR="00B55890" w:rsidRDefault="00B55890" w:rsidP="00BA20FC">
      <w:pPr>
        <w:spacing w:before="120" w:after="120"/>
        <w:rPr>
          <w:rFonts w:ascii="Arial" w:hAnsi="Arial" w:cs="Arial"/>
          <w:sz w:val="16"/>
          <w:szCs w:val="16"/>
        </w:rPr>
      </w:pPr>
    </w:p>
    <w:p w14:paraId="2E4FC3DD" w14:textId="77777777" w:rsidR="00B55890" w:rsidRDefault="00B55890" w:rsidP="00BA20FC">
      <w:pPr>
        <w:spacing w:before="120" w:after="120"/>
        <w:rPr>
          <w:rFonts w:ascii="Arial" w:hAnsi="Arial" w:cs="Arial"/>
          <w:sz w:val="16"/>
          <w:szCs w:val="16"/>
        </w:rPr>
      </w:pPr>
    </w:p>
    <w:p w14:paraId="4519CF6D" w14:textId="77777777" w:rsidR="00B55890" w:rsidRDefault="00B55890" w:rsidP="00BA20FC">
      <w:pPr>
        <w:spacing w:before="120" w:after="120"/>
        <w:rPr>
          <w:rFonts w:ascii="Arial" w:hAnsi="Arial" w:cs="Arial"/>
          <w:sz w:val="16"/>
          <w:szCs w:val="16"/>
        </w:rPr>
      </w:pPr>
    </w:p>
    <w:p w14:paraId="0A374FC8" w14:textId="77777777" w:rsidR="00B55890" w:rsidRDefault="00B55890" w:rsidP="00BA20FC">
      <w:pPr>
        <w:spacing w:before="120" w:after="120"/>
        <w:rPr>
          <w:rFonts w:ascii="Arial" w:hAnsi="Arial" w:cs="Arial"/>
          <w:sz w:val="16"/>
          <w:szCs w:val="16"/>
        </w:rPr>
      </w:pPr>
    </w:p>
    <w:p w14:paraId="06FC7491" w14:textId="77777777" w:rsidR="00B55890" w:rsidRDefault="00B55890" w:rsidP="00BA20FC">
      <w:pPr>
        <w:spacing w:before="120" w:after="120"/>
        <w:rPr>
          <w:rFonts w:ascii="Arial" w:hAnsi="Arial" w:cs="Arial"/>
          <w:sz w:val="16"/>
          <w:szCs w:val="16"/>
        </w:rPr>
      </w:pPr>
    </w:p>
    <w:p w14:paraId="1E10880A" w14:textId="77777777" w:rsidR="00B55890" w:rsidRDefault="00B55890" w:rsidP="00BA20FC">
      <w:pPr>
        <w:spacing w:before="120" w:after="120"/>
        <w:rPr>
          <w:rFonts w:ascii="Arial" w:hAnsi="Arial" w:cs="Arial"/>
          <w:sz w:val="16"/>
          <w:szCs w:val="16"/>
        </w:rPr>
      </w:pPr>
    </w:p>
    <w:p w14:paraId="7B3FA54C"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F75408">
        <w:rPr>
          <w:rFonts w:ascii="Arial" w:hAnsi="Arial" w:cs="Arial"/>
          <w:sz w:val="16"/>
          <w:szCs w:val="16"/>
        </w:rPr>
        <w:t>05/2023</w:t>
      </w:r>
      <w:r w:rsidR="00FD7A84">
        <w:rPr>
          <w:rFonts w:ascii="Arial" w:hAnsi="Arial" w:cs="Arial"/>
          <w:sz w:val="16"/>
          <w:szCs w:val="16"/>
        </w:rPr>
        <w:t>.</w:t>
      </w:r>
    </w:p>
    <w:sectPr w:rsidR="000030C1" w:rsidRPr="00BA20FC">
      <w:headerReference w:type="default" r:id="rId40"/>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4FF8F" w14:textId="77777777" w:rsidR="00B52DF1" w:rsidRDefault="00B52DF1">
      <w:r>
        <w:separator/>
      </w:r>
    </w:p>
  </w:endnote>
  <w:endnote w:type="continuationSeparator" w:id="0">
    <w:p w14:paraId="125F0D9F" w14:textId="77777777" w:rsidR="00B52DF1" w:rsidRDefault="00B52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77777777" w:rsidR="009800F3" w:rsidRDefault="001C407B" w:rsidP="009800F3">
          <w:pPr>
            <w:ind w:left="1347"/>
            <w:rPr>
              <w:rFonts w:ascii="Arial" w:hAnsi="Arial" w:cs="Arial"/>
              <w:b/>
              <w:bCs/>
            </w:rPr>
          </w:pPr>
          <w:ins w:id="0" w:author="MARTIN Patrice SECR ADMI CLAS EXC" w:date="2022-02-17T13:43:00Z">
            <w:r>
              <w:rPr>
                <w:rFonts w:ascii="Arial" w:hAnsi="Arial" w:cs="Arial"/>
                <w:b/>
                <w:bCs/>
              </w:rPr>
              <w:t>Marché n°</w:t>
            </w:r>
          </w:ins>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49CF27D4"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57BDE">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10213E77"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57BDE">
            <w:rPr>
              <w:rStyle w:val="Numrodepage"/>
              <w:rFonts w:cs="Arial"/>
              <w:b/>
              <w:noProof/>
            </w:rPr>
            <w:t>8</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6F2E3" w14:textId="77777777" w:rsidR="00B52DF1" w:rsidRDefault="00B52DF1">
      <w:r>
        <w:separator/>
      </w:r>
    </w:p>
  </w:footnote>
  <w:footnote w:type="continuationSeparator" w:id="0">
    <w:p w14:paraId="7D7D61EE" w14:textId="77777777" w:rsidR="00B52DF1" w:rsidRDefault="00B52DF1">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DCF"/>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23519"/>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115D6"/>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2DF1"/>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57BDE"/>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2" Type="http://schemas.openxmlformats.org/officeDocument/2006/relationships/theme" Target="theme/theme1.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0"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2.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ACF10E-1DC3-45CC-8ACE-13F1C069B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8</Pages>
  <Words>3519</Words>
  <Characters>19355</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22829</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 CROZALS Roselyne SA CL NORMALE DEF</cp:lastModifiedBy>
  <cp:revision>3</cp:revision>
  <cp:lastPrinted>2019-03-13T16:36:00Z</cp:lastPrinted>
  <dcterms:created xsi:type="dcterms:W3CDTF">2024-04-03T11:25:00Z</dcterms:created>
  <dcterms:modified xsi:type="dcterms:W3CDTF">2024-04-03T11:29:00Z</dcterms:modified>
</cp:coreProperties>
</file>