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7CCF5C2" w14:textId="73D60495"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2"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3"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4"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6"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43DE09C5"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3151E21" w:rsidR="00C02B02" w:rsidRPr="004B5502" w:rsidRDefault="00044B74"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7"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8"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4878EB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F7B947F" w14:textId="03DB09C9" w:rsidR="00F75408" w:rsidRDefault="00044B74" w:rsidP="00427BFC">
      <w:pPr>
        <w:jc w:val="center"/>
        <w:rPr>
          <w:rFonts w:ascii="Arial" w:hAnsi="Arial" w:cs="Arial"/>
          <w:b/>
        </w:rPr>
      </w:pPr>
      <w:r>
        <w:rPr>
          <w:rFonts w:ascii="Arial" w:hAnsi="Arial" w:cs="Arial"/>
          <w:b/>
        </w:rPr>
        <w:br/>
        <w:t>Monsieur le directeur du Service d’infrastructure de la défense Sud-Est</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6E4F37B"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14:paraId="185D735A" w14:textId="77777777" w:rsidR="00F75408" w:rsidRPr="00F75408" w:rsidRDefault="00F75408" w:rsidP="001C7D87">
      <w:pPr>
        <w:jc w:val="both"/>
        <w:rPr>
          <w:rFonts w:ascii="Arial" w:hAnsi="Arial" w:cs="Arial"/>
          <w:b/>
        </w:rPr>
      </w:pPr>
      <w:r w:rsidRPr="00F75408">
        <w:rPr>
          <w:rFonts w:ascii="Arial" w:hAnsi="Arial" w:cs="Arial"/>
          <w:b/>
        </w:rPr>
        <w:t>Intitulé</w:t>
      </w:r>
      <w:r w:rsidR="00427BFC" w:rsidRPr="00F75408">
        <w:rPr>
          <w:rFonts w:ascii="Arial" w:hAnsi="Arial" w:cs="Arial"/>
          <w:b/>
        </w:rPr>
        <w:t xml:space="preserve"> du marché</w:t>
      </w:r>
      <w:r w:rsidRPr="00F75408">
        <w:rPr>
          <w:rFonts w:ascii="Arial" w:hAnsi="Arial" w:cs="Arial"/>
          <w:b/>
        </w:rPr>
        <w:t xml:space="preserve"> : </w:t>
      </w:r>
    </w:p>
    <w:p w14:paraId="401B3974" w14:textId="77777777" w:rsidR="00340B03" w:rsidRPr="00340B03" w:rsidRDefault="00340B03" w:rsidP="00340B03">
      <w:pPr>
        <w:rPr>
          <w:rFonts w:ascii="Arial" w:hAnsi="Arial" w:cs="Arial"/>
        </w:rPr>
      </w:pPr>
      <w:r w:rsidRPr="00340B03">
        <w:rPr>
          <w:rFonts w:ascii="Arial" w:hAnsi="Arial" w:cs="Arial"/>
        </w:rPr>
        <w:t>SALON DE PROVENCE (13) – Base aérienne 701 – MENTOR 2 – Construction d’un hangar de remisage au profit du Centre de Formation Aéronautique Militaire Initiale</w:t>
      </w:r>
    </w:p>
    <w:p w14:paraId="66B266DF" w14:textId="77777777" w:rsidR="00340B03" w:rsidRPr="00340B03" w:rsidRDefault="00340B03" w:rsidP="00340B03">
      <w:pPr>
        <w:rPr>
          <w:rFonts w:ascii="Arial" w:hAnsi="Arial" w:cs="Arial"/>
        </w:rPr>
      </w:pPr>
      <w:r w:rsidRPr="00340B03">
        <w:rPr>
          <w:rFonts w:ascii="Arial" w:hAnsi="Arial" w:cs="Arial"/>
        </w:rPr>
        <w:t>Marché de maîtrise d’œuvre privée (MOP)</w:t>
      </w:r>
    </w:p>
    <w:p w14:paraId="4E2E9BEE" w14:textId="77777777" w:rsidR="00340B03" w:rsidRDefault="00340B03" w:rsidP="00340B03">
      <w:pPr>
        <w:rPr>
          <w:rFonts w:ascii="Arial" w:hAnsi="Arial" w:cs="Arial"/>
        </w:rPr>
      </w:pPr>
      <w:r w:rsidRPr="006455F3">
        <w:rPr>
          <w:rFonts w:ascii="Arial" w:hAnsi="Arial" w:cs="Arial"/>
        </w:rPr>
        <w:t xml:space="preserve">Projet n° ESID </w:t>
      </w:r>
      <w:r>
        <w:rPr>
          <w:rFonts w:ascii="Arial" w:hAnsi="Arial" w:cs="Arial"/>
        </w:rPr>
        <w:t>24</w:t>
      </w:r>
      <w:r w:rsidRPr="006455F3">
        <w:rPr>
          <w:rFonts w:ascii="Arial" w:hAnsi="Arial" w:cs="Arial"/>
        </w:rPr>
        <w:t>-</w:t>
      </w:r>
      <w:r>
        <w:rPr>
          <w:rFonts w:ascii="Arial" w:hAnsi="Arial" w:cs="Arial"/>
        </w:rPr>
        <w:t>277</w:t>
      </w:r>
      <w:r w:rsidRPr="006455F3">
        <w:rPr>
          <w:rFonts w:ascii="Arial" w:hAnsi="Arial" w:cs="Arial"/>
        </w:rPr>
        <w:t xml:space="preserve"> / DAF_20</w:t>
      </w:r>
      <w:r>
        <w:rPr>
          <w:rFonts w:ascii="Arial" w:hAnsi="Arial" w:cs="Arial"/>
        </w:rPr>
        <w:t>24_001584</w:t>
      </w:r>
    </w:p>
    <w:p w14:paraId="541F09FA" w14:textId="2E16E0B3" w:rsidR="00F75408" w:rsidRDefault="00F75408" w:rsidP="001C7D87">
      <w:pPr>
        <w:jc w:val="both"/>
        <w:rPr>
          <w:rFonts w:ascii="Arial" w:hAnsi="Arial" w:cs="Arial"/>
        </w:rPr>
      </w:pPr>
    </w:p>
    <w:p w14:paraId="3EB6F33E" w14:textId="77777777" w:rsidR="00340B03" w:rsidRDefault="00340B03" w:rsidP="001C7D87">
      <w:pPr>
        <w:jc w:val="both"/>
        <w:rPr>
          <w:rFonts w:ascii="Arial" w:hAnsi="Arial" w:cs="Arial"/>
        </w:rPr>
      </w:pPr>
    </w:p>
    <w:p w14:paraId="45CEA432" w14:textId="77777777" w:rsidR="00427BFC" w:rsidRPr="001C7D87" w:rsidRDefault="00427BFC"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F75408">
        <w:rPr>
          <w:rFonts w:ascii="Arial" w:hAnsi="Arial" w:cs="Arial"/>
          <w:b/>
        </w:rPr>
        <w:t>Marché n° :</w:t>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F75408">
        <w:rPr>
          <w:rFonts w:ascii="Arial" w:hAnsi="Arial" w:cs="Arial"/>
          <w:b/>
        </w:rPr>
        <w:t xml:space="preserve"> N° EJ : </w:t>
      </w:r>
    </w:p>
    <w:p w14:paraId="30F9125B" w14:textId="77777777" w:rsidR="0015584A" w:rsidRDefault="0015584A" w:rsidP="001C7D87">
      <w:pPr>
        <w:jc w:val="both"/>
        <w:rPr>
          <w:rFonts w:ascii="Arial" w:hAnsi="Arial" w:cs="Arial"/>
        </w:rPr>
      </w:pPr>
    </w:p>
    <w:p w14:paraId="5E41F73C" w14:textId="77777777" w:rsidR="0015584A" w:rsidRDefault="0015584A" w:rsidP="00F75408">
      <w:pPr>
        <w:jc w:val="both"/>
        <w:rPr>
          <w:rFonts w:ascii="Arial" w:hAnsi="Arial" w:cs="Arial"/>
        </w:rPr>
      </w:pPr>
      <w:r w:rsidRPr="00F75408">
        <w:rPr>
          <w:rFonts w:ascii="Arial" w:hAnsi="Arial" w:cs="Arial"/>
          <w:b/>
        </w:rPr>
        <w:t>Bon de commande :</w:t>
      </w:r>
      <w:r>
        <w:rPr>
          <w:rFonts w:ascii="Arial" w:hAnsi="Arial" w:cs="Arial"/>
          <w:b/>
        </w:rPr>
        <w:t xml:space="preserve"> </w:t>
      </w:r>
      <w:r>
        <w:fldChar w:fldCharType="begin">
          <w:ffData>
            <w:name w:val=""/>
            <w:enabled/>
            <w:calcOnExit w:val="0"/>
            <w:checkBox>
              <w:size w:val="20"/>
              <w:default w:val="0"/>
            </w:checkBox>
          </w:ffData>
        </w:fldChar>
      </w:r>
      <w:r>
        <w:instrText xml:space="preserve"> FORMCHECKBOX </w:instrText>
      </w:r>
      <w:r w:rsidR="00607A05">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607A05">
        <w:fldChar w:fldCharType="separate"/>
      </w:r>
      <w:r>
        <w:fldChar w:fldCharType="end"/>
      </w:r>
      <w:r>
        <w:rPr>
          <w:rFonts w:ascii="Arial" w:hAnsi="Arial" w:cs="Arial"/>
          <w:bCs/>
        </w:rPr>
        <w:t> </w:t>
      </w:r>
      <w:r>
        <w:rPr>
          <w:rFonts w:ascii="Arial" w:hAnsi="Arial" w:cs="Arial"/>
        </w:rPr>
        <w:t>Non</w:t>
      </w:r>
      <w:r>
        <w:rPr>
          <w:rFonts w:ascii="Arial" w:hAnsi="Arial" w:cs="Arial"/>
        </w:rPr>
        <w:tab/>
      </w:r>
    </w:p>
    <w:p w14:paraId="23B6B242" w14:textId="77777777" w:rsidR="0015584A" w:rsidRDefault="0015584A" w:rsidP="0015584A">
      <w:pPr>
        <w:jc w:val="both"/>
        <w:rPr>
          <w:rFonts w:ascii="Arial" w:hAnsi="Arial" w:cs="Arial"/>
          <w:i/>
          <w:sz w:val="18"/>
          <w:szCs w:val="18"/>
        </w:rPr>
      </w:pPr>
      <w:r w:rsidRPr="00BA20FC">
        <w:rPr>
          <w:rFonts w:ascii="Arial" w:hAnsi="Arial" w:cs="Arial"/>
          <w:i/>
          <w:sz w:val="18"/>
          <w:szCs w:val="18"/>
        </w:rPr>
        <w:lastRenderedPageBreak/>
        <w:t>(Cocher la case correspondante.)</w:t>
      </w:r>
    </w:p>
    <w:p w14:paraId="32E15250" w14:textId="77777777" w:rsidR="009A32FA" w:rsidRPr="001C7D87" w:rsidRDefault="009A32FA" w:rsidP="00F75408">
      <w:pPr>
        <w:ind w:left="1701" w:firstLine="567"/>
        <w:jc w:val="both"/>
        <w:rPr>
          <w:rFonts w:ascii="Arial" w:hAnsi="Arial" w:cs="Arial"/>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06453C5"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33EE86A2"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0AFB510" w14:textId="77777777" w:rsidR="007D1C60" w:rsidRDefault="007D1C60" w:rsidP="004E24D6">
      <w:pPr>
        <w:spacing w:before="120"/>
        <w:ind w:left="567"/>
        <w:jc w:val="both"/>
        <w:rPr>
          <w:rFonts w:ascii="Arial" w:hAnsi="Arial" w:cs="Arial"/>
        </w:rPr>
      </w:pPr>
    </w:p>
    <w:p w14:paraId="4FC21A34"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4740C3D" w14:textId="77777777" w:rsidR="007D1C60" w:rsidRDefault="007D1C60" w:rsidP="004E24D6">
      <w:pPr>
        <w:spacing w:before="120"/>
        <w:ind w:left="567"/>
        <w:jc w:val="both"/>
        <w:rPr>
          <w:rFonts w:ascii="Arial" w:hAnsi="Arial" w:cs="Arial"/>
        </w:rPr>
      </w:pP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9"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0"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1"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3"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4"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5"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6"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7A05">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607A05">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7"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7A05">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607A05">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77777777"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TOxxx</w:t>
      </w:r>
      <w:r>
        <w:rPr>
          <w:rFonts w:ascii="Arial" w:hAnsi="Arial" w:cs="Arial"/>
        </w:rPr>
        <w:tab/>
      </w:r>
    </w:p>
    <w:p w14:paraId="4A576ABB" w14:textId="77777777" w:rsidR="008423AC" w:rsidRDefault="008423AC" w:rsidP="008423AC">
      <w:pPr>
        <w:jc w:val="both"/>
        <w:rPr>
          <w:rFonts w:ascii="Arial" w:hAnsi="Arial" w:cs="Arial"/>
        </w:rPr>
      </w:pPr>
    </w:p>
    <w:p w14:paraId="16A65C3B" w14:textId="77777777" w:rsidR="008423AC" w:rsidRDefault="008423AC" w:rsidP="008423AC">
      <w:pPr>
        <w:jc w:val="both"/>
        <w:rPr>
          <w:rFonts w:ascii="Arial" w:hAnsi="Arial" w:cs="Arial"/>
        </w:rPr>
      </w:pPr>
      <w:r>
        <w:rPr>
          <w:rFonts w:ascii="Arial" w:hAnsi="Arial" w:cs="Arial"/>
        </w:rPr>
        <w:t xml:space="preserve">En cas de marché reconductible, préciser la période d’exécution concernée par la sous traitance </w:t>
      </w:r>
    </w:p>
    <w:p w14:paraId="072D042D" w14:textId="77777777" w:rsidR="008423AC" w:rsidRPr="00122645" w:rsidRDefault="008423AC" w:rsidP="008423AC">
      <w:pPr>
        <w:jc w:val="both"/>
        <w:rPr>
          <w:rFonts w:ascii="Arial" w:hAnsi="Arial" w:cs="Arial"/>
        </w:rPr>
      </w:pPr>
      <w:r w:rsidRPr="00122645">
        <w:rPr>
          <w:rFonts w:ascii="Arial" w:hAnsi="Arial" w:cs="Arial"/>
        </w:rPr>
        <w:fldChar w:fldCharType="begin">
          <w:ffData>
            <w:name w:val=""/>
            <w:enabled/>
            <w:calcOnExit w:val="0"/>
            <w:checkBox>
              <w:sizeAuto/>
              <w:default w:val="0"/>
            </w:checkBox>
          </w:ffData>
        </w:fldChar>
      </w:r>
      <w:r w:rsidRPr="00122645">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sidRPr="00122645">
        <w:rPr>
          <w:rFonts w:ascii="Arial" w:hAnsi="Arial" w:cs="Arial"/>
        </w:rPr>
        <w:fldChar w:fldCharType="end"/>
      </w:r>
      <w:r w:rsidRPr="00122645">
        <w:rPr>
          <w:rFonts w:ascii="Arial" w:hAnsi="Arial" w:cs="Arial"/>
        </w:rPr>
        <w:t xml:space="preserve"> PERIODE du ………………..au …………………………… </w:t>
      </w:r>
    </w:p>
    <w:p w14:paraId="6505E36C" w14:textId="77777777" w:rsidR="00935938" w:rsidRDefault="00935938" w:rsidP="00BA20FC">
      <w:pPr>
        <w:jc w:val="both"/>
        <w:rPr>
          <w:rFonts w:ascii="Arial" w:hAnsi="Arial" w:cs="Arial"/>
        </w:rPr>
      </w:pPr>
    </w:p>
    <w:p w14:paraId="2DF2A577" w14:textId="77777777" w:rsidR="00791DE5" w:rsidRDefault="00791DE5" w:rsidP="00BA20FC">
      <w:pPr>
        <w:jc w:val="both"/>
        <w:rPr>
          <w:rFonts w:ascii="Arial" w:hAnsi="Arial" w:cs="Arial"/>
        </w:rPr>
      </w:pPr>
    </w:p>
    <w:p w14:paraId="50C28A0A" w14:textId="77777777" w:rsidR="00791DE5" w:rsidRDefault="00791DE5" w:rsidP="00BA20FC">
      <w:pPr>
        <w:jc w:val="both"/>
        <w:rPr>
          <w:rFonts w:ascii="Arial" w:hAnsi="Arial" w:cs="Arial"/>
        </w:rPr>
      </w:pPr>
    </w:p>
    <w:p w14:paraId="52368A3B" w14:textId="77777777" w:rsidR="004B5502" w:rsidRDefault="004B5502" w:rsidP="00BA20FC">
      <w:pPr>
        <w:jc w:val="both"/>
        <w:rPr>
          <w:rFonts w:ascii="Arial" w:hAnsi="Arial" w:cs="Arial"/>
        </w:rPr>
      </w:pPr>
    </w:p>
    <w:p w14:paraId="1161E928" w14:textId="77777777" w:rsidR="004B5502" w:rsidRDefault="004B5502" w:rsidP="00BA20FC">
      <w:pPr>
        <w:jc w:val="both"/>
        <w:rPr>
          <w:rFonts w:ascii="Arial" w:hAnsi="Arial" w:cs="Arial"/>
        </w:rPr>
      </w:pPr>
    </w:p>
    <w:p w14:paraId="743A5056" w14:textId="77777777" w:rsidR="004B5502" w:rsidRDefault="004B5502" w:rsidP="00BA20F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5CACA53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64B5E29" w14:textId="77777777" w:rsidR="00AA01BD" w:rsidRDefault="00AA01BD" w:rsidP="00E94E1D">
      <w:pPr>
        <w:pStyle w:val="Paragraphedeliste"/>
        <w:spacing w:before="120"/>
        <w:ind w:left="0"/>
        <w:contextualSpacing w:val="0"/>
        <w:rPr>
          <w:rFonts w:ascii="Arial" w:hAnsi="Arial" w:cs="Arial"/>
          <w:bCs/>
          <w:spacing w:val="-10"/>
          <w:position w:val="-2"/>
        </w:rPr>
      </w:pPr>
    </w:p>
    <w:p w14:paraId="74683EA8" w14:textId="77777777" w:rsidR="00AA01BD" w:rsidRPr="00B61BB2" w:rsidRDefault="00AA01BD" w:rsidP="00E94E1D">
      <w:pPr>
        <w:pStyle w:val="Paragraphedeliste"/>
        <w:spacing w:before="120"/>
        <w:ind w:left="0"/>
        <w:contextualSpacing w:val="0"/>
        <w:rPr>
          <w:rFonts w:ascii="Arial" w:hAnsi="Arial" w:cs="Arial"/>
          <w:bCs/>
          <w:spacing w:val="-10"/>
          <w:position w:val="-2"/>
        </w:rPr>
      </w:pP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97314B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2"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3"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4"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5"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6"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607A05">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7"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8"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9"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0"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1"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2"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3" w:history="1">
        <w:r w:rsidRPr="004E24D6">
          <w:rPr>
            <w:rStyle w:val="Lienhypertexte"/>
            <w:rFonts w:ascii="Arial" w:hAnsi="Arial" w:cs="Arial"/>
            <w:iCs/>
          </w:rPr>
          <w:t>article R. 2193-22</w:t>
        </w:r>
      </w:hyperlink>
      <w:r>
        <w:rPr>
          <w:rFonts w:ascii="Arial" w:hAnsi="Arial" w:cs="Arial"/>
          <w:iCs/>
        </w:rPr>
        <w:t xml:space="preserve"> ou à l’</w:t>
      </w:r>
      <w:hyperlink r:id="rId44"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07A05">
        <w:rPr>
          <w:rFonts w:ascii="Arial" w:hAnsi="Arial" w:cs="Arial"/>
        </w:rPr>
      </w:r>
      <w:r w:rsidR="00607A05">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533D942D"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Le </w:t>
      </w:r>
      <w:r w:rsidR="00340B03">
        <w:rPr>
          <w:rFonts w:ascii="Arial" w:hAnsi="Arial" w:cs="Arial"/>
        </w:rPr>
        <w:t>cotraitant</w:t>
      </w:r>
      <w:bookmarkStart w:id="1" w:name="_GoBack"/>
      <w:bookmarkEnd w:id="1"/>
      <w:r>
        <w:rPr>
          <w:rFonts w:ascii="Arial" w:hAnsi="Arial" w:cs="Arial"/>
        </w:rPr>
        <w:t xml:space="preserve">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1005BB67" w14:textId="77777777" w:rsidR="004B5502" w:rsidRDefault="004B5502" w:rsidP="00BA20FC">
      <w:pPr>
        <w:jc w:val="both"/>
        <w:rPr>
          <w:rFonts w:ascii="Arial" w:hAnsi="Arial" w:cs="Arial"/>
        </w:rPr>
      </w:pPr>
    </w:p>
    <w:p w14:paraId="46F32274" w14:textId="77777777" w:rsidR="004B5502" w:rsidRDefault="004B5502" w:rsidP="00BA20FC">
      <w:pPr>
        <w:jc w:val="both"/>
        <w:rPr>
          <w:rFonts w:ascii="Arial" w:hAnsi="Arial" w:cs="Arial"/>
        </w:rPr>
      </w:pPr>
    </w:p>
    <w:p w14:paraId="787D9347" w14:textId="77777777" w:rsidR="004B5502" w:rsidRDefault="004B5502" w:rsidP="00BA20FC">
      <w:pPr>
        <w:jc w:val="both"/>
        <w:rPr>
          <w:rFonts w:ascii="Arial" w:hAnsi="Arial" w:cs="Arial"/>
        </w:rPr>
      </w:pPr>
    </w:p>
    <w:p w14:paraId="04881484" w14:textId="77777777" w:rsidR="004B5502" w:rsidRDefault="004B5502" w:rsidP="00BA20FC">
      <w:pPr>
        <w:jc w:val="both"/>
        <w:rPr>
          <w:rFonts w:ascii="Arial" w:hAnsi="Arial" w:cs="Arial"/>
        </w:rPr>
      </w:pPr>
    </w:p>
    <w:p w14:paraId="7387BA08" w14:textId="77777777" w:rsidR="004B5502" w:rsidRDefault="004B5502" w:rsidP="00BA20FC">
      <w:pPr>
        <w:jc w:val="both"/>
        <w:rPr>
          <w:rFonts w:ascii="Arial" w:hAnsi="Arial" w:cs="Arial"/>
        </w:rPr>
      </w:pPr>
    </w:p>
    <w:p w14:paraId="38F8B9F2" w14:textId="77777777" w:rsidR="004B5502" w:rsidRDefault="004B5502" w:rsidP="00BA20FC">
      <w:pPr>
        <w:jc w:val="both"/>
        <w:rPr>
          <w:rFonts w:ascii="Arial" w:hAnsi="Arial" w:cs="Arial"/>
        </w:rPr>
      </w:pPr>
    </w:p>
    <w:p w14:paraId="39024844" w14:textId="77777777" w:rsidR="004B5502" w:rsidRDefault="004B5502" w:rsidP="00BA20FC">
      <w:pPr>
        <w:jc w:val="both"/>
        <w:rPr>
          <w:rFonts w:ascii="Arial" w:hAnsi="Arial" w:cs="Arial"/>
        </w:rPr>
      </w:pPr>
    </w:p>
    <w:p w14:paraId="279B19E4" w14:textId="77777777" w:rsidR="004B5502" w:rsidRDefault="004B5502" w:rsidP="00BA20FC">
      <w:pPr>
        <w:jc w:val="both"/>
        <w:rPr>
          <w:rFonts w:ascii="Arial" w:hAnsi="Arial" w:cs="Arial"/>
        </w:rPr>
      </w:pPr>
    </w:p>
    <w:p w14:paraId="043D1AB8" w14:textId="77777777" w:rsidR="004B5502" w:rsidRDefault="004B5502" w:rsidP="00BA20FC">
      <w:pPr>
        <w:jc w:val="both"/>
        <w:rPr>
          <w:rFonts w:ascii="Arial" w:hAnsi="Arial" w:cs="Arial"/>
        </w:rPr>
      </w:pPr>
    </w:p>
    <w:p w14:paraId="3736C4FC" w14:textId="77777777" w:rsidR="004B5502" w:rsidRDefault="004B5502" w:rsidP="00BA20FC">
      <w:pPr>
        <w:jc w:val="both"/>
        <w:rPr>
          <w:rFonts w:ascii="Arial" w:hAnsi="Arial" w:cs="Arial"/>
        </w:rPr>
      </w:pPr>
    </w:p>
    <w:p w14:paraId="4B2FBD9B" w14:textId="77777777" w:rsidR="004B5502" w:rsidRDefault="004B5502" w:rsidP="00BA20FC">
      <w:pPr>
        <w:jc w:val="both"/>
        <w:rPr>
          <w:rFonts w:ascii="Arial" w:hAnsi="Arial" w:cs="Arial"/>
        </w:rPr>
      </w:pPr>
    </w:p>
    <w:p w14:paraId="0189B6C8" w14:textId="77777777" w:rsidR="004B5502" w:rsidRDefault="004B5502" w:rsidP="00BA20FC">
      <w:pPr>
        <w:jc w:val="both"/>
        <w:rPr>
          <w:rFonts w:ascii="Arial" w:hAnsi="Arial" w:cs="Arial"/>
        </w:rPr>
      </w:pPr>
    </w:p>
    <w:p w14:paraId="1B35D779" w14:textId="77777777" w:rsidR="004B5502" w:rsidRDefault="004B5502" w:rsidP="00BA20FC">
      <w:pPr>
        <w:jc w:val="both"/>
        <w:rPr>
          <w:rFonts w:ascii="Arial" w:hAnsi="Arial" w:cs="Arial"/>
        </w:rPr>
      </w:pPr>
    </w:p>
    <w:p w14:paraId="7B97F500" w14:textId="77777777" w:rsidR="004B5502" w:rsidRDefault="004B5502" w:rsidP="00BA20FC">
      <w:pPr>
        <w:jc w:val="both"/>
        <w:rPr>
          <w:rFonts w:ascii="Arial" w:hAnsi="Arial" w:cs="Arial"/>
        </w:rPr>
      </w:pPr>
    </w:p>
    <w:p w14:paraId="0F9F079D" w14:textId="77777777" w:rsidR="004B5502" w:rsidRDefault="004B5502" w:rsidP="00BA20FC">
      <w:pPr>
        <w:jc w:val="both"/>
        <w:rPr>
          <w:rFonts w:ascii="Arial" w:hAnsi="Arial" w:cs="Arial"/>
        </w:rPr>
      </w:pPr>
    </w:p>
    <w:p w14:paraId="62F3BE9E" w14:textId="77777777" w:rsidR="004B5502" w:rsidRDefault="004B5502" w:rsidP="00BA20FC">
      <w:pPr>
        <w:jc w:val="both"/>
        <w:rPr>
          <w:rFonts w:ascii="Arial" w:hAnsi="Arial" w:cs="Arial"/>
        </w:rPr>
      </w:pPr>
    </w:p>
    <w:p w14:paraId="3BE49029" w14:textId="77777777" w:rsidR="004B5502" w:rsidRDefault="004B5502" w:rsidP="00BA20FC">
      <w:pPr>
        <w:jc w:val="both"/>
        <w:rPr>
          <w:rFonts w:ascii="Arial" w:hAnsi="Arial" w:cs="Arial"/>
        </w:rPr>
      </w:pPr>
    </w:p>
    <w:p w14:paraId="4A7B49CA" w14:textId="77777777" w:rsidR="004B5502" w:rsidRDefault="004B5502" w:rsidP="00BA20FC">
      <w:pPr>
        <w:jc w:val="both"/>
        <w:rPr>
          <w:rFonts w:ascii="Arial" w:hAnsi="Arial" w:cs="Arial"/>
        </w:rPr>
      </w:pPr>
    </w:p>
    <w:p w14:paraId="76CA9C80" w14:textId="77777777" w:rsidR="004B5502" w:rsidRDefault="004B5502" w:rsidP="00BA20FC">
      <w:pPr>
        <w:jc w:val="both"/>
        <w:rPr>
          <w:rFonts w:ascii="Arial" w:hAnsi="Arial" w:cs="Arial"/>
        </w:rPr>
      </w:pPr>
    </w:p>
    <w:p w14:paraId="55E2DDB3" w14:textId="77777777" w:rsidR="004B5502" w:rsidRDefault="004B5502" w:rsidP="00BA20FC">
      <w:pPr>
        <w:jc w:val="both"/>
        <w:rPr>
          <w:rFonts w:ascii="Arial" w:hAnsi="Arial" w:cs="Arial"/>
        </w:rPr>
      </w:pPr>
    </w:p>
    <w:p w14:paraId="7B5FF7F6" w14:textId="77777777" w:rsidR="004B5502" w:rsidRDefault="004B5502" w:rsidP="00BA20FC">
      <w:pPr>
        <w:jc w:val="both"/>
        <w:rPr>
          <w:rFonts w:ascii="Arial" w:hAnsi="Arial" w:cs="Arial"/>
        </w:rPr>
      </w:pPr>
    </w:p>
    <w:p w14:paraId="2BB893B3" w14:textId="77777777" w:rsidR="004B5502" w:rsidRDefault="004B5502" w:rsidP="00BA20FC">
      <w:pPr>
        <w:jc w:val="both"/>
        <w:rPr>
          <w:rFonts w:ascii="Arial" w:hAnsi="Arial" w:cs="Arial"/>
        </w:rPr>
      </w:pPr>
    </w:p>
    <w:p w14:paraId="63071344" w14:textId="77777777" w:rsidR="004B5502" w:rsidRDefault="004B5502" w:rsidP="00BA20FC">
      <w:pPr>
        <w:jc w:val="both"/>
        <w:rPr>
          <w:rFonts w:ascii="Arial" w:hAnsi="Arial" w:cs="Arial"/>
        </w:rPr>
      </w:pPr>
    </w:p>
    <w:p w14:paraId="217AFE5B" w14:textId="77777777" w:rsidR="00B55890" w:rsidRDefault="00B55890"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023E98A4">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3B54141"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439D0700">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B954323"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p w14:paraId="4B7C7E15" w14:textId="77777777" w:rsidR="00250CBC" w:rsidRDefault="00250CBC" w:rsidP="00BA20FC">
      <w:pPr>
        <w:spacing w:before="120" w:after="120"/>
        <w:rPr>
          <w:rFonts w:ascii="Arial" w:hAnsi="Arial" w:cs="Arial"/>
          <w:sz w:val="16"/>
          <w:szCs w:val="16"/>
        </w:rPr>
      </w:pPr>
    </w:p>
    <w:p w14:paraId="01FDC22D" w14:textId="77777777" w:rsidR="00250CBC" w:rsidRDefault="00250CBC" w:rsidP="00BA20FC">
      <w:pPr>
        <w:spacing w:before="120" w:after="120"/>
        <w:rPr>
          <w:rFonts w:ascii="Arial" w:hAnsi="Arial" w:cs="Arial"/>
          <w:sz w:val="16"/>
          <w:szCs w:val="16"/>
        </w:rPr>
      </w:pPr>
    </w:p>
    <w:p w14:paraId="7F0EE3F4" w14:textId="77777777" w:rsidR="00250CBC" w:rsidRDefault="00250CBC" w:rsidP="00BA20FC">
      <w:pPr>
        <w:spacing w:before="120" w:after="120"/>
        <w:rPr>
          <w:rFonts w:ascii="Arial" w:hAnsi="Arial" w:cs="Arial"/>
          <w:sz w:val="16"/>
          <w:szCs w:val="16"/>
        </w:rPr>
      </w:pPr>
    </w:p>
    <w:p w14:paraId="794BFCE7" w14:textId="77777777" w:rsidR="00250CBC" w:rsidRDefault="00250CBC" w:rsidP="00BA20FC">
      <w:pPr>
        <w:spacing w:before="120" w:after="120"/>
        <w:rPr>
          <w:rFonts w:ascii="Arial" w:hAnsi="Arial" w:cs="Arial"/>
          <w:sz w:val="16"/>
          <w:szCs w:val="16"/>
        </w:rPr>
      </w:pPr>
    </w:p>
    <w:p w14:paraId="73322506" w14:textId="77777777" w:rsidR="00250CBC" w:rsidRDefault="00250CBC" w:rsidP="00BA20FC">
      <w:pPr>
        <w:spacing w:before="120" w:after="120"/>
        <w:rPr>
          <w:rFonts w:ascii="Arial" w:hAnsi="Arial" w:cs="Arial"/>
          <w:sz w:val="16"/>
          <w:szCs w:val="16"/>
        </w:rPr>
      </w:pPr>
    </w:p>
    <w:p w14:paraId="65C341CD" w14:textId="77777777" w:rsidR="00250CBC" w:rsidRDefault="00250CBC" w:rsidP="00BA20FC">
      <w:pPr>
        <w:spacing w:before="120" w:after="120"/>
        <w:rPr>
          <w:rFonts w:ascii="Arial" w:hAnsi="Arial" w:cs="Arial"/>
          <w:sz w:val="16"/>
          <w:szCs w:val="16"/>
        </w:rPr>
      </w:pPr>
    </w:p>
    <w:p w14:paraId="0EC04199" w14:textId="77777777" w:rsidR="00250CBC" w:rsidRDefault="00250CBC" w:rsidP="00BA20FC">
      <w:pPr>
        <w:spacing w:before="120" w:after="120"/>
        <w:rPr>
          <w:rFonts w:ascii="Arial" w:hAnsi="Arial" w:cs="Arial"/>
          <w:sz w:val="16"/>
          <w:szCs w:val="16"/>
        </w:rPr>
      </w:pPr>
    </w:p>
    <w:p w14:paraId="00A1422F" w14:textId="77777777" w:rsidR="00250CBC" w:rsidRDefault="00250CBC" w:rsidP="00BA20FC">
      <w:pPr>
        <w:spacing w:before="120" w:after="120"/>
        <w:rPr>
          <w:rFonts w:ascii="Arial" w:hAnsi="Arial" w:cs="Arial"/>
          <w:sz w:val="16"/>
          <w:szCs w:val="16"/>
        </w:rPr>
      </w:pPr>
    </w:p>
    <w:p w14:paraId="4574B002" w14:textId="77777777" w:rsidR="00250CBC" w:rsidRDefault="00250CBC" w:rsidP="00BA20FC">
      <w:pPr>
        <w:spacing w:before="120" w:after="120"/>
        <w:rPr>
          <w:rFonts w:ascii="Arial" w:hAnsi="Arial" w:cs="Arial"/>
          <w:sz w:val="16"/>
          <w:szCs w:val="16"/>
        </w:rPr>
      </w:pPr>
    </w:p>
    <w:p w14:paraId="289119A4" w14:textId="77777777" w:rsidR="00250CBC" w:rsidRDefault="00250CBC" w:rsidP="00BA20FC">
      <w:pPr>
        <w:spacing w:before="120" w:after="120"/>
        <w:rPr>
          <w:rFonts w:ascii="Arial" w:hAnsi="Arial" w:cs="Arial"/>
          <w:sz w:val="16"/>
          <w:szCs w:val="16"/>
        </w:rPr>
      </w:pPr>
    </w:p>
    <w:p w14:paraId="61917082" w14:textId="77777777" w:rsidR="00B55890" w:rsidRDefault="00B55890" w:rsidP="00BA20FC">
      <w:pPr>
        <w:spacing w:before="120" w:after="120"/>
        <w:rPr>
          <w:rFonts w:ascii="Arial" w:hAnsi="Arial" w:cs="Arial"/>
          <w:sz w:val="16"/>
          <w:szCs w:val="16"/>
        </w:rPr>
      </w:pPr>
    </w:p>
    <w:p w14:paraId="23961374" w14:textId="77777777" w:rsidR="00B55890" w:rsidRDefault="00B55890" w:rsidP="00BA20FC">
      <w:pPr>
        <w:spacing w:before="120" w:after="120"/>
        <w:rPr>
          <w:rFonts w:ascii="Arial" w:hAnsi="Arial" w:cs="Arial"/>
          <w:sz w:val="16"/>
          <w:szCs w:val="16"/>
        </w:rPr>
      </w:pPr>
    </w:p>
    <w:p w14:paraId="4F751604" w14:textId="77777777" w:rsidR="00B55890" w:rsidRDefault="00B55890" w:rsidP="00BA20FC">
      <w:pPr>
        <w:spacing w:before="120" w:after="120"/>
        <w:rPr>
          <w:rFonts w:ascii="Arial" w:hAnsi="Arial" w:cs="Arial"/>
          <w:sz w:val="16"/>
          <w:szCs w:val="16"/>
        </w:rPr>
      </w:pPr>
    </w:p>
    <w:p w14:paraId="59DA7F3A" w14:textId="77777777" w:rsidR="00B55890" w:rsidRDefault="00B55890" w:rsidP="00BA20FC">
      <w:pPr>
        <w:spacing w:before="120" w:after="120"/>
        <w:rPr>
          <w:rFonts w:ascii="Arial" w:hAnsi="Arial" w:cs="Arial"/>
          <w:sz w:val="16"/>
          <w:szCs w:val="16"/>
        </w:rPr>
      </w:pPr>
    </w:p>
    <w:p w14:paraId="2E4FC3DD" w14:textId="77777777" w:rsidR="00B55890" w:rsidRDefault="00B55890" w:rsidP="00BA20FC">
      <w:pPr>
        <w:spacing w:before="120" w:after="120"/>
        <w:rPr>
          <w:rFonts w:ascii="Arial" w:hAnsi="Arial" w:cs="Arial"/>
          <w:sz w:val="16"/>
          <w:szCs w:val="16"/>
        </w:rPr>
      </w:pPr>
    </w:p>
    <w:p w14:paraId="4519CF6D" w14:textId="77777777" w:rsidR="00B55890" w:rsidRDefault="00B55890" w:rsidP="00BA20FC">
      <w:pPr>
        <w:spacing w:before="120" w:after="120"/>
        <w:rPr>
          <w:rFonts w:ascii="Arial" w:hAnsi="Arial" w:cs="Arial"/>
          <w:sz w:val="16"/>
          <w:szCs w:val="16"/>
        </w:rPr>
      </w:pPr>
    </w:p>
    <w:p w14:paraId="0A374FC8" w14:textId="77777777" w:rsidR="00B55890" w:rsidRDefault="00B55890" w:rsidP="00BA20FC">
      <w:pPr>
        <w:spacing w:before="120" w:after="120"/>
        <w:rPr>
          <w:rFonts w:ascii="Arial" w:hAnsi="Arial" w:cs="Arial"/>
          <w:sz w:val="16"/>
          <w:szCs w:val="16"/>
        </w:rPr>
      </w:pPr>
    </w:p>
    <w:p w14:paraId="06FC7491" w14:textId="77777777" w:rsidR="00B55890" w:rsidRDefault="00B55890" w:rsidP="00BA20FC">
      <w:pPr>
        <w:spacing w:before="120" w:after="120"/>
        <w:rPr>
          <w:rFonts w:ascii="Arial" w:hAnsi="Arial" w:cs="Arial"/>
          <w:sz w:val="16"/>
          <w:szCs w:val="16"/>
        </w:rPr>
      </w:pPr>
    </w:p>
    <w:p w14:paraId="1E10880A" w14:textId="77777777" w:rsidR="00B55890" w:rsidRDefault="00B55890" w:rsidP="00BA20FC">
      <w:pPr>
        <w:spacing w:before="120" w:after="120"/>
        <w:rPr>
          <w:rFonts w:ascii="Arial" w:hAnsi="Arial" w:cs="Arial"/>
          <w:sz w:val="16"/>
          <w:szCs w:val="16"/>
        </w:rPr>
      </w:pPr>
    </w:p>
    <w:p w14:paraId="7B3FA54C"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F75408">
        <w:rPr>
          <w:rFonts w:ascii="Arial" w:hAnsi="Arial" w:cs="Arial"/>
          <w:sz w:val="16"/>
          <w:szCs w:val="16"/>
        </w:rPr>
        <w:t>05/2023</w:t>
      </w:r>
      <w:r w:rsidR="00FD7A84">
        <w:rPr>
          <w:rFonts w:ascii="Arial" w:hAnsi="Arial" w:cs="Arial"/>
          <w:sz w:val="16"/>
          <w:szCs w:val="16"/>
        </w:rPr>
        <w:t>.</w:t>
      </w:r>
    </w:p>
    <w:sectPr w:rsidR="000030C1" w:rsidRPr="00BA20FC">
      <w:headerReference w:type="default" r:id="rId45"/>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2F485" w14:textId="77777777" w:rsidR="00607A05" w:rsidRDefault="00607A05">
      <w:r>
        <w:separator/>
      </w:r>
    </w:p>
  </w:endnote>
  <w:endnote w:type="continuationSeparator" w:id="0">
    <w:p w14:paraId="78EBA9A1" w14:textId="77777777" w:rsidR="00607A05" w:rsidRDefault="00607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77777777" w:rsidR="009800F3" w:rsidRDefault="001C407B" w:rsidP="009800F3">
          <w:pPr>
            <w:ind w:left="1347"/>
            <w:rPr>
              <w:rFonts w:ascii="Arial" w:hAnsi="Arial" w:cs="Arial"/>
              <w:b/>
              <w:bCs/>
            </w:rPr>
          </w:pPr>
          <w:ins w:id="0" w:author="MARTIN Patrice SECR ADMI CLAS EXC" w:date="2022-02-17T13:43:00Z">
            <w:r>
              <w:rPr>
                <w:rFonts w:ascii="Arial" w:hAnsi="Arial" w:cs="Arial"/>
                <w:b/>
                <w:bCs/>
              </w:rPr>
              <w:t>Marché n°</w:t>
            </w:r>
          </w:ins>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61060C0D"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07A05">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7BCD6EF2"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07A05">
            <w:rPr>
              <w:rStyle w:val="Numrodepage"/>
              <w:rFonts w:cs="Arial"/>
              <w:b/>
              <w:noProof/>
            </w:rPr>
            <w:t>1</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E5D45" w14:textId="77777777" w:rsidR="00607A05" w:rsidRDefault="00607A05">
      <w:r>
        <w:separator/>
      </w:r>
    </w:p>
  </w:footnote>
  <w:footnote w:type="continuationSeparator" w:id="0">
    <w:p w14:paraId="38EC4531" w14:textId="77777777" w:rsidR="00607A05" w:rsidRDefault="00607A05">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0B0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D5187"/>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07A05"/>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7" Type="http://schemas.openxmlformats.org/officeDocument/2006/relationships/theme" Target="theme/theme1.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2.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2593FF-8061-41E0-B531-D9A9140D3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9</Pages>
  <Words>3741</Words>
  <Characters>20577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24270</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LISBONNE Sylvie SA CS MINDEF</cp:lastModifiedBy>
  <cp:revision>3</cp:revision>
  <cp:lastPrinted>2019-03-13T16:36:00Z</cp:lastPrinted>
  <dcterms:created xsi:type="dcterms:W3CDTF">2025-01-08T09:11:00Z</dcterms:created>
  <dcterms:modified xsi:type="dcterms:W3CDTF">2025-02-13T12:18:00Z</dcterms:modified>
</cp:coreProperties>
</file>