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8076F2" w14:textId="77777777" w:rsidR="00B44227" w:rsidRPr="00B23126" w:rsidRDefault="0060748E" w:rsidP="00B44227">
      <w:pPr>
        <w:spacing w:after="0" w:line="240" w:lineRule="auto"/>
        <w:ind w:left="-426"/>
        <w:rPr>
          <w:rFonts w:ascii="Calibri" w:eastAsia="Calibri" w:hAnsi="Calibri" w:cs="Times New Roman"/>
        </w:rPr>
      </w:pPr>
      <w:r w:rsidRPr="00B23126">
        <w:rPr>
          <w:rFonts w:ascii="Arial" w:eastAsia="Calibri" w:hAnsi="Arial" w:cs="Arial"/>
          <w:noProof/>
          <w:color w:val="17365D"/>
          <w:sz w:val="20"/>
          <w:szCs w:val="20"/>
        </w:rPr>
        <w:drawing>
          <wp:anchor distT="0" distB="0" distL="114300" distR="114300" simplePos="0" relativeHeight="251661312" behindDoc="0" locked="0" layoutInCell="1" allowOverlap="1" wp14:anchorId="2EE43660" wp14:editId="0406D194">
            <wp:simplePos x="0" y="0"/>
            <wp:positionH relativeFrom="column">
              <wp:posOffset>3798570</wp:posOffset>
            </wp:positionH>
            <wp:positionV relativeFrom="paragraph">
              <wp:posOffset>-43180</wp:posOffset>
            </wp:positionV>
            <wp:extent cx="2489835" cy="484505"/>
            <wp:effectExtent l="0" t="0" r="5715" b="0"/>
            <wp:wrapNone/>
            <wp:docPr id="5" name="Image 4" descr="LOGOQU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LOGOQUAD"/>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2489835" cy="484505"/>
                    </a:xfrm>
                    <a:prstGeom prst="rect">
                      <a:avLst/>
                    </a:prstGeom>
                    <a:noFill/>
                    <a:ln>
                      <a:noFill/>
                    </a:ln>
                  </pic:spPr>
                </pic:pic>
              </a:graphicData>
            </a:graphic>
          </wp:anchor>
        </w:drawing>
      </w:r>
      <w:r w:rsidR="00B44227" w:rsidRPr="00B23126">
        <w:rPr>
          <w:rFonts w:ascii="Arial" w:eastAsia="Calibri" w:hAnsi="Arial" w:cs="Arial"/>
          <w:noProof/>
          <w:color w:val="17365D"/>
          <w:sz w:val="18"/>
          <w:szCs w:val="18"/>
        </w:rPr>
        <w:drawing>
          <wp:inline distT="0" distB="0" distL="0" distR="0" wp14:anchorId="14A2BFEF" wp14:editId="42A9EAE6">
            <wp:extent cx="1311275" cy="617220"/>
            <wp:effectExtent l="0" t="0" r="3175" b="0"/>
            <wp:docPr id="1" name="Image 2" descr="ACHAT_vector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ACHAT_vectorise"/>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311275" cy="617220"/>
                    </a:xfrm>
                    <a:prstGeom prst="rect">
                      <a:avLst/>
                    </a:prstGeom>
                    <a:noFill/>
                    <a:ln>
                      <a:noFill/>
                    </a:ln>
                  </pic:spPr>
                </pic:pic>
              </a:graphicData>
            </a:graphic>
          </wp:inline>
        </w:drawing>
      </w:r>
      <w:r w:rsidR="00B44227" w:rsidRPr="00B23126">
        <w:rPr>
          <w:rFonts w:ascii="Arial" w:eastAsia="Calibri" w:hAnsi="Arial" w:cs="Arial"/>
          <w:color w:val="17365D"/>
          <w:sz w:val="18"/>
          <w:szCs w:val="18"/>
        </w:rPr>
        <w:t>  </w:t>
      </w:r>
      <w:r w:rsidR="00B44227" w:rsidRPr="00B23126">
        <w:rPr>
          <w:rFonts w:ascii="Trebuchet MS" w:eastAsia="Calibri" w:hAnsi="Trebuchet MS" w:cs="Times New Roman"/>
          <w:noProof/>
          <w:color w:val="0062AE"/>
          <w:sz w:val="16"/>
          <w:szCs w:val="16"/>
        </w:rPr>
        <w:drawing>
          <wp:inline distT="0" distB="0" distL="0" distR="0" wp14:anchorId="0BA54071" wp14:editId="5DA5DC15">
            <wp:extent cx="396875" cy="374650"/>
            <wp:effectExtent l="0" t="0" r="3175" b="6350"/>
            <wp:docPr id="4" name="Image 13" descr="cid:image003.jpg@01D4752E.E733E3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descr="cid:image003.jpg@01D4752E.E733E3F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396875" cy="374650"/>
                    </a:xfrm>
                    <a:prstGeom prst="rect">
                      <a:avLst/>
                    </a:prstGeom>
                    <a:noFill/>
                    <a:ln>
                      <a:noFill/>
                    </a:ln>
                  </pic:spPr>
                </pic:pic>
              </a:graphicData>
            </a:graphic>
          </wp:inline>
        </w:drawing>
      </w:r>
      <w:r w:rsidR="00B44227" w:rsidRPr="00B23126">
        <w:rPr>
          <w:rFonts w:ascii="Arial" w:eastAsia="Calibri" w:hAnsi="Arial" w:cs="Arial"/>
          <w:color w:val="17365D"/>
          <w:sz w:val="20"/>
          <w:szCs w:val="20"/>
        </w:rPr>
        <w:t xml:space="preserve">    </w:t>
      </w:r>
    </w:p>
    <w:p w14:paraId="24601561" w14:textId="77777777" w:rsidR="00B44227" w:rsidRPr="00B23126" w:rsidRDefault="00B44227" w:rsidP="00B44227">
      <w:pPr>
        <w:rPr>
          <w:rFonts w:ascii="Cambria" w:eastAsia="Times New Roman" w:hAnsi="Cambria" w:cs="Times New Roman"/>
        </w:rPr>
      </w:pPr>
      <w:r w:rsidRPr="00B23126">
        <w:rPr>
          <w:rFonts w:ascii="Cambria" w:eastAsia="Times New Roman" w:hAnsi="Cambria" w:cs="Times New Roman"/>
          <w:noProof/>
        </w:rPr>
        <mc:AlternateContent>
          <mc:Choice Requires="wps">
            <w:drawing>
              <wp:anchor distT="0" distB="0" distL="114300" distR="114300" simplePos="0" relativeHeight="251660288" behindDoc="0" locked="0" layoutInCell="1" allowOverlap="1" wp14:anchorId="3EF8F1D6" wp14:editId="6F628145">
                <wp:simplePos x="0" y="0"/>
                <wp:positionH relativeFrom="column">
                  <wp:posOffset>-436406</wp:posOffset>
                </wp:positionH>
                <wp:positionV relativeFrom="paragraph">
                  <wp:posOffset>178909</wp:posOffset>
                </wp:positionV>
                <wp:extent cx="1897039" cy="1610436"/>
                <wp:effectExtent l="0" t="0" r="0" b="0"/>
                <wp:wrapNone/>
                <wp:docPr id="2" name="Zone de texte 2"/>
                <wp:cNvGraphicFramePr/>
                <a:graphic xmlns:a="http://schemas.openxmlformats.org/drawingml/2006/main">
                  <a:graphicData uri="http://schemas.microsoft.com/office/word/2010/wordprocessingShape">
                    <wps:wsp>
                      <wps:cNvSpPr txBox="1"/>
                      <wps:spPr>
                        <a:xfrm>
                          <a:off x="0" y="0"/>
                          <a:ext cx="1897039" cy="1610436"/>
                        </a:xfrm>
                        <a:prstGeom prst="rect">
                          <a:avLst/>
                        </a:prstGeom>
                        <a:noFill/>
                        <a:ln w="6350">
                          <a:noFill/>
                        </a:ln>
                        <a:effectLst/>
                      </wps:spPr>
                      <wps:txbx>
                        <w:txbxContent>
                          <w:p w14:paraId="567280FC" w14:textId="77777777" w:rsidR="00694669" w:rsidRPr="00225EA9" w:rsidRDefault="00694669" w:rsidP="00B44227">
                            <w:pPr>
                              <w:spacing w:after="0"/>
                              <w:rPr>
                                <w:rFonts w:cs="Arial"/>
                                <w:sz w:val="20"/>
                                <w:szCs w:val="20"/>
                              </w:rPr>
                            </w:pPr>
                            <w:r w:rsidRPr="00225EA9">
                              <w:rPr>
                                <w:rFonts w:cs="Arial"/>
                                <w:sz w:val="20"/>
                                <w:szCs w:val="20"/>
                              </w:rPr>
                              <w:t>ACHATS CENTRAUX</w:t>
                            </w:r>
                          </w:p>
                          <w:p w14:paraId="01CB3345" w14:textId="77777777" w:rsidR="00694669" w:rsidRPr="00225EA9" w:rsidRDefault="00694669" w:rsidP="00B44227">
                            <w:pPr>
                              <w:spacing w:after="0"/>
                              <w:rPr>
                                <w:rFonts w:cs="Arial"/>
                                <w:sz w:val="20"/>
                                <w:szCs w:val="20"/>
                              </w:rPr>
                            </w:pPr>
                            <w:r>
                              <w:rPr>
                                <w:rFonts w:cs="Arial"/>
                                <w:sz w:val="20"/>
                                <w:szCs w:val="20"/>
                              </w:rPr>
                              <w:t xml:space="preserve">HOTELIERS, ALIMENTAIRE   </w:t>
                            </w:r>
                            <w:r w:rsidRPr="00225EA9">
                              <w:rPr>
                                <w:rFonts w:cs="Arial"/>
                                <w:sz w:val="20"/>
                                <w:szCs w:val="20"/>
                              </w:rPr>
                              <w:t>ET TECHNOLOGIQUES</w:t>
                            </w:r>
                          </w:p>
                          <w:p w14:paraId="6B7A8ADF" w14:textId="77777777" w:rsidR="00694669" w:rsidRPr="00225EA9" w:rsidRDefault="00694669" w:rsidP="00B44227">
                            <w:pPr>
                              <w:spacing w:after="0"/>
                              <w:rPr>
                                <w:rFonts w:cs="Arial"/>
                                <w:sz w:val="20"/>
                                <w:szCs w:val="20"/>
                              </w:rPr>
                            </w:pPr>
                            <w:r w:rsidRPr="00225EA9">
                              <w:rPr>
                                <w:rFonts w:cs="Arial"/>
                                <w:sz w:val="20"/>
                                <w:szCs w:val="20"/>
                              </w:rPr>
                              <w:t>Hôpital Bicêtre</w:t>
                            </w:r>
                          </w:p>
                          <w:p w14:paraId="572E7EAE" w14:textId="77777777" w:rsidR="00694669" w:rsidRPr="00225EA9" w:rsidRDefault="00694669" w:rsidP="00B44227">
                            <w:pPr>
                              <w:spacing w:after="0"/>
                              <w:rPr>
                                <w:rFonts w:cs="Arial"/>
                                <w:sz w:val="20"/>
                                <w:szCs w:val="20"/>
                              </w:rPr>
                            </w:pPr>
                            <w:r w:rsidRPr="00225EA9">
                              <w:rPr>
                                <w:rFonts w:cs="Arial"/>
                                <w:sz w:val="20"/>
                                <w:szCs w:val="20"/>
                              </w:rPr>
                              <w:t>78, rue du Général Leclerc</w:t>
                            </w:r>
                          </w:p>
                          <w:p w14:paraId="2DBEB8BF" w14:textId="77777777" w:rsidR="00694669" w:rsidRPr="00225EA9" w:rsidRDefault="00694669" w:rsidP="00B44227">
                            <w:pPr>
                              <w:spacing w:after="0"/>
                              <w:rPr>
                                <w:rFonts w:cs="Arial"/>
                              </w:rPr>
                            </w:pPr>
                            <w:r w:rsidRPr="00225EA9">
                              <w:rPr>
                                <w:rFonts w:cs="Arial"/>
                                <w:sz w:val="20"/>
                                <w:szCs w:val="20"/>
                              </w:rPr>
                              <w:t>94270 Le Kremlin</w:t>
                            </w:r>
                            <w:r w:rsidRPr="00225EA9">
                              <w:rPr>
                                <w:rFonts w:cs="Arial"/>
                              </w:rPr>
                              <w:t xml:space="preserve"> Bicêtre</w:t>
                            </w:r>
                          </w:p>
                          <w:p w14:paraId="08C24192" w14:textId="77777777" w:rsidR="00694669" w:rsidRPr="00225EA9" w:rsidRDefault="00694669" w:rsidP="00B44227">
                            <w:pPr>
                              <w:spacing w:after="0"/>
                              <w:rPr>
                                <w:rFonts w:cs="Arial"/>
                                <w:sz w:val="20"/>
                                <w:szCs w:val="20"/>
                              </w:rPr>
                            </w:pPr>
                            <w:r w:rsidRPr="00225EA9">
                              <w:rPr>
                                <w:rFonts w:cs="Arial"/>
                                <w:sz w:val="20"/>
                                <w:szCs w:val="20"/>
                              </w:rPr>
                              <w:t>Tél. : 01 53 14 69 00</w:t>
                            </w:r>
                          </w:p>
                          <w:p w14:paraId="1F5A2AC6" w14:textId="77777777" w:rsidR="00694669" w:rsidRPr="00225EA9" w:rsidRDefault="00694669" w:rsidP="00B44227">
                            <w:pPr>
                              <w:spacing w:after="0"/>
                              <w:rPr>
                                <w:rFonts w:cs="Arial"/>
                                <w:sz w:val="20"/>
                                <w:szCs w:val="20"/>
                              </w:rPr>
                            </w:pPr>
                            <w:r w:rsidRPr="00225EA9">
                              <w:rPr>
                                <w:rFonts w:cs="Arial"/>
                                <w:sz w:val="20"/>
                                <w:szCs w:val="20"/>
                              </w:rPr>
                              <w:t xml:space="preserve">Fax : </w:t>
                            </w:r>
                            <w:r>
                              <w:rPr>
                                <w:rFonts w:cs="Arial"/>
                                <w:sz w:val="20"/>
                                <w:szCs w:val="20"/>
                              </w:rPr>
                              <w:t>01 45 15 01 60</w:t>
                            </w:r>
                          </w:p>
                          <w:p w14:paraId="6127B243" w14:textId="77777777" w:rsidR="00694669" w:rsidRDefault="00694669" w:rsidP="00B4422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w:pict>
              <v:shapetype w14:anchorId="3EF8F1D6" id="_x0000_t202" coordsize="21600,21600" o:spt="202" path="m,l,21600r21600,l21600,xe">
                <v:stroke joinstyle="miter"/>
                <v:path gradientshapeok="t" o:connecttype="rect"/>
              </v:shapetype>
              <v:shape id="Zone de texte 2" o:spid="_x0000_s1026" type="#_x0000_t202" style="position:absolute;margin-left:-34.35pt;margin-top:14.1pt;width:149.35pt;height:126.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" filled="f" stroked="f" strokeweight=".5pt">
                <v:textbox>
                  <w:txbxContent>
                    <w:p w14:paraId="567280FC" w14:textId="77777777" w:rsidR="00694669" w:rsidRPr="00225EA9" w:rsidRDefault="00694669" w:rsidP="00B44227">
                      <w:pPr>
                        <w:spacing w:after="0"/>
                        <w:rPr>
                          <w:rFonts w:cs="Arial"/>
                          <w:sz w:val="20"/>
                          <w:szCs w:val="20"/>
                        </w:rPr>
                      </w:pPr>
                      <w:r w:rsidRPr="00225EA9">
                        <w:rPr>
                          <w:rFonts w:cs="Arial"/>
                          <w:sz w:val="20"/>
                          <w:szCs w:val="20"/>
                        </w:rPr>
                        <w:t>ACHATS CENTRAUX</w:t>
                      </w:r>
                    </w:p>
                    <w:p w14:paraId="01CB3345" w14:textId="77777777" w:rsidR="00694669" w:rsidRPr="00225EA9" w:rsidRDefault="00694669" w:rsidP="00B44227">
                      <w:pPr>
                        <w:spacing w:after="0"/>
                        <w:rPr>
                          <w:rFonts w:cs="Arial"/>
                          <w:sz w:val="20"/>
                          <w:szCs w:val="20"/>
                        </w:rPr>
                      </w:pPr>
                      <w:r>
                        <w:rPr>
                          <w:rFonts w:cs="Arial"/>
                          <w:sz w:val="20"/>
                          <w:szCs w:val="20"/>
                        </w:rPr>
                        <w:t xml:space="preserve">HOTELIERS, ALIMENTAIRE   </w:t>
                      </w:r>
                      <w:r w:rsidRPr="00225EA9">
                        <w:rPr>
                          <w:rFonts w:cs="Arial"/>
                          <w:sz w:val="20"/>
                          <w:szCs w:val="20"/>
                        </w:rPr>
                        <w:t>ET TECHNOLOGIQUES</w:t>
                      </w:r>
                    </w:p>
                    <w:p w14:paraId="6B7A8ADF" w14:textId="77777777" w:rsidR="00694669" w:rsidRPr="00225EA9" w:rsidRDefault="00694669" w:rsidP="00B44227">
                      <w:pPr>
                        <w:spacing w:after="0"/>
                        <w:rPr>
                          <w:rFonts w:cs="Arial"/>
                          <w:sz w:val="20"/>
                          <w:szCs w:val="20"/>
                        </w:rPr>
                      </w:pPr>
                      <w:r w:rsidRPr="00225EA9">
                        <w:rPr>
                          <w:rFonts w:cs="Arial"/>
                          <w:sz w:val="20"/>
                          <w:szCs w:val="20"/>
                        </w:rPr>
                        <w:t>Hôpital Bicêtre</w:t>
                      </w:r>
                    </w:p>
                    <w:p w14:paraId="572E7EAE" w14:textId="77777777" w:rsidR="00694669" w:rsidRPr="00225EA9" w:rsidRDefault="00694669" w:rsidP="00B44227">
                      <w:pPr>
                        <w:spacing w:after="0"/>
                        <w:rPr>
                          <w:rFonts w:cs="Arial"/>
                          <w:sz w:val="20"/>
                          <w:szCs w:val="20"/>
                        </w:rPr>
                      </w:pPr>
                      <w:r w:rsidRPr="00225EA9">
                        <w:rPr>
                          <w:rFonts w:cs="Arial"/>
                          <w:sz w:val="20"/>
                          <w:szCs w:val="20"/>
                        </w:rPr>
                        <w:t>78, rue du Général Leclerc</w:t>
                      </w:r>
                    </w:p>
                    <w:p w14:paraId="2DBEB8BF" w14:textId="77777777" w:rsidR="00694669" w:rsidRPr="00225EA9" w:rsidRDefault="00694669" w:rsidP="00B44227">
                      <w:pPr>
                        <w:spacing w:after="0"/>
                        <w:rPr>
                          <w:rFonts w:cs="Arial"/>
                        </w:rPr>
                      </w:pPr>
                      <w:r w:rsidRPr="00225EA9">
                        <w:rPr>
                          <w:rFonts w:cs="Arial"/>
                          <w:sz w:val="20"/>
                          <w:szCs w:val="20"/>
                        </w:rPr>
                        <w:t>94270 Le Kremlin</w:t>
                      </w:r>
                      <w:r w:rsidRPr="00225EA9">
                        <w:rPr>
                          <w:rFonts w:cs="Arial"/>
                        </w:rPr>
                        <w:t xml:space="preserve"> Bicêtre</w:t>
                      </w:r>
                    </w:p>
                    <w:p w14:paraId="08C24192" w14:textId="77777777" w:rsidR="00694669" w:rsidRPr="00225EA9" w:rsidRDefault="00694669" w:rsidP="00B44227">
                      <w:pPr>
                        <w:spacing w:after="0"/>
                        <w:rPr>
                          <w:rFonts w:cs="Arial"/>
                          <w:sz w:val="20"/>
                          <w:szCs w:val="20"/>
                        </w:rPr>
                      </w:pPr>
                      <w:r w:rsidRPr="00225EA9">
                        <w:rPr>
                          <w:rFonts w:cs="Arial"/>
                          <w:sz w:val="20"/>
                          <w:szCs w:val="20"/>
                        </w:rPr>
                        <w:t>Tél. : 01 53 14 69 00</w:t>
                      </w:r>
                    </w:p>
                    <w:p w14:paraId="1F5A2AC6" w14:textId="77777777" w:rsidR="00694669" w:rsidRPr="00225EA9" w:rsidRDefault="00694669" w:rsidP="00B44227">
                      <w:pPr>
                        <w:spacing w:after="0"/>
                        <w:rPr>
                          <w:rFonts w:cs="Arial"/>
                          <w:sz w:val="20"/>
                          <w:szCs w:val="20"/>
                        </w:rPr>
                      </w:pPr>
                      <w:r w:rsidRPr="00225EA9">
                        <w:rPr>
                          <w:rFonts w:cs="Arial"/>
                          <w:sz w:val="20"/>
                          <w:szCs w:val="20"/>
                        </w:rPr>
                        <w:t xml:space="preserve">Fax : </w:t>
                      </w:r>
                      <w:r>
                        <w:rPr>
                          <w:rFonts w:cs="Arial"/>
                          <w:sz w:val="20"/>
                          <w:szCs w:val="20"/>
                        </w:rPr>
                        <w:t>01 45 15 01 60</w:t>
                      </w:r>
                    </w:p>
                    <w:p w14:paraId="6127B243" w14:textId="77777777" w:rsidR="00694669" w:rsidRDefault="00694669" w:rsidP="00B44227"/>
                  </w:txbxContent>
                </v:textbox>
              </v:shape>
            </w:pict>
          </mc:Fallback>
        </mc:AlternateContent>
      </w:r>
    </w:p>
    <w:p w14:paraId="1521008F" w14:textId="77777777" w:rsidR="00B44227" w:rsidRPr="00B23126" w:rsidRDefault="00B44227" w:rsidP="00B44227">
      <w:pPr>
        <w:rPr>
          <w:rFonts w:ascii="Cambria" w:eastAsia="Times New Roman" w:hAnsi="Cambria" w:cs="Times New Roman"/>
        </w:rPr>
      </w:pPr>
    </w:p>
    <w:p w14:paraId="2E1F2B04" w14:textId="77777777" w:rsidR="00B44227" w:rsidRPr="00B23126" w:rsidRDefault="00B44227" w:rsidP="00B44227">
      <w:pPr>
        <w:rPr>
          <w:rFonts w:ascii="Cambria" w:eastAsia="Times New Roman" w:hAnsi="Cambria" w:cs="Times New Roman"/>
        </w:rPr>
      </w:pPr>
    </w:p>
    <w:p w14:paraId="7CC213B6" w14:textId="77777777" w:rsidR="0060748E" w:rsidRPr="00B23126" w:rsidRDefault="0060748E" w:rsidP="00B44227">
      <w:pPr>
        <w:rPr>
          <w:rFonts w:ascii="Cambria" w:eastAsia="Times New Roman" w:hAnsi="Cambria" w:cs="Times New Roman"/>
        </w:rPr>
      </w:pPr>
    </w:p>
    <w:p w14:paraId="3C7B3676" w14:textId="77777777" w:rsidR="0060748E" w:rsidRPr="00B23126" w:rsidRDefault="0060748E" w:rsidP="00B44227">
      <w:pPr>
        <w:rPr>
          <w:rFonts w:ascii="Cambria" w:eastAsia="Times New Roman" w:hAnsi="Cambria" w:cs="Times New Roman"/>
        </w:rPr>
      </w:pPr>
    </w:p>
    <w:p w14:paraId="3AC002CA" w14:textId="77777777" w:rsidR="00B44227" w:rsidRPr="00B23126" w:rsidRDefault="00B44227" w:rsidP="00B44227">
      <w:pPr>
        <w:rPr>
          <w:rFonts w:ascii="Cambria" w:eastAsia="Times New Roman" w:hAnsi="Cambria" w:cs="Times New Roman"/>
        </w:rPr>
      </w:pPr>
    </w:p>
    <w:p w14:paraId="3F533FDD" w14:textId="1F5E690E" w:rsidR="00674D58" w:rsidRPr="00B23126" w:rsidRDefault="00DE384B" w:rsidP="00F05DF8">
      <w:pPr>
        <w:pStyle w:val="Titre"/>
      </w:pPr>
      <w:r w:rsidRPr="00B23126">
        <w:rPr>
          <w:caps w:val="0"/>
          <w:spacing w:val="0"/>
          <w:sz w:val="32"/>
          <w:szCs w:val="32"/>
        </w:rPr>
        <w:t>Location</w:t>
      </w:r>
      <w:r w:rsidR="00FF75D9" w:rsidRPr="00B23126">
        <w:rPr>
          <w:caps w:val="0"/>
          <w:spacing w:val="0"/>
          <w:sz w:val="32"/>
          <w:szCs w:val="32"/>
        </w:rPr>
        <w:t>, ou fourniture</w:t>
      </w:r>
      <w:r w:rsidRPr="00B23126">
        <w:rPr>
          <w:caps w:val="0"/>
          <w:spacing w:val="0"/>
          <w:sz w:val="32"/>
          <w:szCs w:val="32"/>
        </w:rPr>
        <w:t xml:space="preserve"> livraison installation et mise en service de </w:t>
      </w:r>
      <w:r w:rsidR="005D4A18" w:rsidRPr="00B23126">
        <w:rPr>
          <w:caps w:val="0"/>
          <w:spacing w:val="0"/>
          <w:sz w:val="32"/>
          <w:szCs w:val="32"/>
        </w:rPr>
        <w:t xml:space="preserve">supports </w:t>
      </w:r>
      <w:r w:rsidRPr="00B23126">
        <w:rPr>
          <w:caps w:val="0"/>
          <w:spacing w:val="0"/>
          <w:sz w:val="32"/>
          <w:szCs w:val="32"/>
        </w:rPr>
        <w:t>d’aide à la prévention et au traitement des escarres</w:t>
      </w:r>
      <w:r w:rsidR="005D4A18" w:rsidRPr="00B23126">
        <w:rPr>
          <w:caps w:val="0"/>
          <w:spacing w:val="0"/>
          <w:sz w:val="32"/>
          <w:szCs w:val="32"/>
        </w:rPr>
        <w:t xml:space="preserve"> (matelas, coussins) </w:t>
      </w:r>
      <w:r w:rsidRPr="00B23126">
        <w:rPr>
          <w:caps w:val="0"/>
          <w:spacing w:val="0"/>
          <w:sz w:val="32"/>
          <w:szCs w:val="32"/>
        </w:rPr>
        <w:t>et prestations associées</w:t>
      </w:r>
    </w:p>
    <w:p w14:paraId="77C5DC05" w14:textId="77777777" w:rsidR="00C8747A" w:rsidRPr="00B23126" w:rsidRDefault="00C8747A" w:rsidP="00674D58">
      <w:pPr>
        <w:jc w:val="center"/>
        <w:rPr>
          <w:rStyle w:val="Rfrenceintense"/>
          <w:rFonts w:asciiTheme="majorHAnsi" w:hAnsiTheme="majorHAnsi"/>
          <w:sz w:val="32"/>
          <w:szCs w:val="32"/>
        </w:rPr>
      </w:pPr>
      <w:r w:rsidRPr="00B23126">
        <w:rPr>
          <w:rStyle w:val="Rfrenceintense"/>
          <w:rFonts w:asciiTheme="majorHAnsi" w:hAnsiTheme="majorHAnsi"/>
          <w:sz w:val="32"/>
          <w:szCs w:val="32"/>
        </w:rPr>
        <w:t>Cahier des Clauses Techniques Particulières</w:t>
      </w:r>
    </w:p>
    <w:p w14:paraId="7C96AABE" w14:textId="77777777" w:rsidR="00C35F72" w:rsidRPr="00B23126" w:rsidRDefault="00C35F72" w:rsidP="00C35F72">
      <w:pPr>
        <w:tabs>
          <w:tab w:val="left" w:pos="0"/>
        </w:tabs>
        <w:ind w:left="426" w:right="425"/>
        <w:jc w:val="center"/>
        <w:rPr>
          <w:rStyle w:val="Rfrenceintense"/>
          <w:rFonts w:ascii="Cambria" w:eastAsia="Times New Roman" w:hAnsi="Cambria" w:cs="Times New Roman"/>
          <w:color w:val="622423"/>
          <w:sz w:val="32"/>
          <w:szCs w:val="32"/>
        </w:rPr>
      </w:pPr>
      <w:r w:rsidRPr="00B23126">
        <w:rPr>
          <w:rFonts w:ascii="Cambria" w:eastAsia="Times New Roman" w:hAnsi="Cambria" w:cs="Times New Roman"/>
          <w:b/>
          <w:bCs/>
          <w:i/>
          <w:iCs/>
          <w:color w:val="622423"/>
          <w:sz w:val="32"/>
          <w:szCs w:val="32"/>
        </w:rPr>
        <w:t>Appel d’Offres Ouvert</w:t>
      </w:r>
    </w:p>
    <w:p w14:paraId="1A91BA08" w14:textId="1E99A4D1" w:rsidR="00F05DF8" w:rsidRDefault="00F05DF8" w:rsidP="00F05DF8">
      <w:pPr>
        <w:pStyle w:val="RedaliaNormal"/>
        <w:rPr>
          <w:b/>
          <w:bCs/>
          <w:u w:val="single"/>
        </w:rPr>
      </w:pPr>
      <w:r>
        <w:rPr>
          <w:rStyle w:val="Rfrenceintense"/>
          <w:rFonts w:asciiTheme="majorHAnsi" w:hAnsiTheme="majorHAnsi"/>
          <w:sz w:val="32"/>
          <w:szCs w:val="32"/>
        </w:rPr>
        <w:t xml:space="preserve">                                                            </w:t>
      </w:r>
      <w:r w:rsidR="004D1C41" w:rsidRPr="00B23126">
        <w:rPr>
          <w:rStyle w:val="Rfrenceintense"/>
          <w:rFonts w:asciiTheme="majorHAnsi" w:hAnsiTheme="majorHAnsi"/>
          <w:sz w:val="32"/>
          <w:szCs w:val="32"/>
        </w:rPr>
        <w:t xml:space="preserve">N° </w:t>
      </w:r>
      <w:r w:rsidR="00B23126">
        <w:rPr>
          <w:rStyle w:val="Rfrenceintense"/>
          <w:rFonts w:asciiTheme="majorHAnsi" w:hAnsiTheme="majorHAnsi"/>
          <w:sz w:val="32"/>
          <w:szCs w:val="32"/>
        </w:rPr>
        <w:t>25/020</w:t>
      </w:r>
    </w:p>
    <w:p w14:paraId="18A972D5" w14:textId="24318395" w:rsidR="00F05DF8" w:rsidRDefault="00F05DF8" w:rsidP="00F05DF8">
      <w:pPr>
        <w:pStyle w:val="RedaliaNormal"/>
      </w:pPr>
      <w:r>
        <w:rPr>
          <w:b/>
          <w:bCs/>
          <w:u w:val="single"/>
        </w:rPr>
        <w:t>Pour les 1, 2, 3 et 4</w:t>
      </w:r>
      <w:r>
        <w:t xml:space="preserve"> : Le marché est conclu pour la période allant de la date de la notification pour une durée de 48 mois. </w:t>
      </w:r>
    </w:p>
    <w:p w14:paraId="37A71FA2" w14:textId="77777777" w:rsidR="00F05DF8" w:rsidRDefault="00F05DF8" w:rsidP="00F05DF8">
      <w:pPr>
        <w:pStyle w:val="RedaliaNormal"/>
      </w:pPr>
      <w:r>
        <w:t>Les marchés issus de la présente consultation seront résiliables sans indemnités à la seule initiative de l’Assistance Publique – Hôpitaux de Paris, 6 mois avant la date de fin du marché.</w:t>
      </w:r>
    </w:p>
    <w:p w14:paraId="217563EB" w14:textId="0AF60390" w:rsidR="00F05DF8" w:rsidRDefault="00F05DF8" w:rsidP="00F05DF8">
      <w:pPr>
        <w:pStyle w:val="RedaliaNormal"/>
      </w:pPr>
      <w:r>
        <w:rPr>
          <w:b/>
          <w:bCs/>
        </w:rPr>
        <w:t>Pour les lots 5, 6, 7, 8 et 9</w:t>
      </w:r>
      <w:r>
        <w:t xml:space="preserve"> : Le marché est conclu pour la période allant de la date de la notification pour une durée de </w:t>
      </w:r>
      <w:r>
        <w:rPr>
          <w:b/>
          <w:bCs/>
          <w:u w:val="single"/>
        </w:rPr>
        <w:t>5 ans</w:t>
      </w:r>
      <w:r>
        <w:t xml:space="preserve"> fermes</w:t>
      </w:r>
      <w:bookmarkStart w:id="0" w:name="_Hlk183505314"/>
      <w:r>
        <w:t xml:space="preserve">, conformément à l’article </w:t>
      </w:r>
      <w:r>
        <w:rPr>
          <w:b/>
          <w:bCs/>
          <w:u w:val="single"/>
        </w:rPr>
        <w:t>L. 2125-1</w:t>
      </w:r>
      <w:r>
        <w:t xml:space="preserve"> </w:t>
      </w:r>
      <w:bookmarkEnd w:id="0"/>
      <w:r>
        <w:t>du Code de la Commande Publique.</w:t>
      </w:r>
      <w:del w:id="1" w:author="BAGAYOKO Adama" w:date="2024-12-04T14:58:00Z">
        <w:r w:rsidDel="006015C0">
          <w:delText xml:space="preserve"> </w:delText>
        </w:r>
      </w:del>
      <w:bookmarkStart w:id="2" w:name="_Hlk183764070"/>
    </w:p>
    <w:bookmarkEnd w:id="2"/>
    <w:p w14:paraId="2F86EE96" w14:textId="77777777" w:rsidR="00F05DF8" w:rsidRDefault="00F05DF8" w:rsidP="00F05DF8">
      <w:pPr>
        <w:pStyle w:val="RedaliaNormal"/>
      </w:pPr>
      <w:r>
        <w:t xml:space="preserve">Les marchés issus de la présente consultation seront résiliables sans indemnités à la seule initiative de l’Assistance Publique – Hôpitaux de Paris, 6 mois avant la date de fin du marché. </w:t>
      </w:r>
    </w:p>
    <w:p w14:paraId="667BBD84" w14:textId="5036F20E" w:rsidR="00F05DF8" w:rsidRDefault="00F05DF8" w:rsidP="00F05DF8">
      <w:pPr>
        <w:pStyle w:val="RedaliaNormal"/>
      </w:pPr>
      <w:bookmarkStart w:id="3" w:name="_Hlk183505340"/>
      <w:r w:rsidRPr="00313280">
        <w:t>En l’absence de résiliation anticipée du marché et sur décision expresse de l’APHP, celui-ci est reconductible trois (3) fois  de douze (12) mois à la seule initiative de l’AP-HP. Chaque période de reconduction de 12 mois est assortie d’une possible résiliation sans indemnité à la seule demande de l’AP-HP 6 mois avant la date de fin du marché.</w:t>
      </w:r>
      <w:r>
        <w:t xml:space="preserve"> </w:t>
      </w:r>
    </w:p>
    <w:p w14:paraId="66F0D68E" w14:textId="77777777" w:rsidR="00F05DF8" w:rsidRDefault="00F05DF8" w:rsidP="00F05DF8">
      <w:pPr>
        <w:pStyle w:val="RedaliaNormal"/>
      </w:pPr>
    </w:p>
    <w:bookmarkEnd w:id="3"/>
    <w:p w14:paraId="57BB25FB" w14:textId="77777777" w:rsidR="00F05DF8" w:rsidRPr="00F05DF8" w:rsidRDefault="00F05DF8" w:rsidP="004D1C41">
      <w:pPr>
        <w:jc w:val="both"/>
        <w:rPr>
          <w:rFonts w:ascii="Open Sans" w:hAnsi="Open Sans" w:cs="Open Sans"/>
          <w:sz w:val="18"/>
          <w:szCs w:val="18"/>
        </w:rPr>
      </w:pPr>
      <w:r w:rsidRPr="00F05DF8">
        <w:rPr>
          <w:rFonts w:ascii="Open Sans" w:hAnsi="Open Sans" w:cs="Open Sans"/>
          <w:sz w:val="18"/>
          <w:szCs w:val="18"/>
        </w:rPr>
        <w:t xml:space="preserve">La décision de non-reconduction établie par demande expresse de l’APHP, doit intervenir au moins </w:t>
      </w:r>
      <w:r w:rsidRPr="00F05DF8">
        <w:rPr>
          <w:rFonts w:ascii="Open Sans" w:hAnsi="Open Sans" w:cs="Open Sans"/>
          <w:b/>
          <w:bCs/>
          <w:sz w:val="18"/>
          <w:szCs w:val="18"/>
        </w:rPr>
        <w:t>quatre mois avant le terme de la période d’exécution en cours</w:t>
      </w:r>
      <w:r w:rsidRPr="00F05DF8">
        <w:rPr>
          <w:rFonts w:ascii="Open Sans" w:hAnsi="Open Sans" w:cs="Open Sans"/>
          <w:sz w:val="18"/>
          <w:szCs w:val="18"/>
        </w:rPr>
        <w:t>. La non-reconduction n’ouvre droit à aucune indemnité pour le titulaire.</w:t>
      </w:r>
    </w:p>
    <w:p w14:paraId="21763E0B" w14:textId="77777777" w:rsidR="00F05DF8" w:rsidRDefault="00F05DF8" w:rsidP="004D1C41">
      <w:pPr>
        <w:jc w:val="both"/>
      </w:pPr>
    </w:p>
    <w:p w14:paraId="0F29C60B" w14:textId="4ACE5185" w:rsidR="00674D58" w:rsidRPr="00F05DF8" w:rsidRDefault="00674D58" w:rsidP="004D1C41">
      <w:pPr>
        <w:jc w:val="both"/>
        <w:rPr>
          <w:rFonts w:ascii="Open Sans" w:hAnsi="Open Sans" w:cs="Open Sans"/>
          <w:sz w:val="18"/>
          <w:szCs w:val="18"/>
        </w:rPr>
      </w:pPr>
      <w:r w:rsidRPr="00F05DF8">
        <w:rPr>
          <w:rFonts w:ascii="Open Sans" w:hAnsi="Open Sans" w:cs="Open Sans"/>
          <w:sz w:val="18"/>
          <w:szCs w:val="18"/>
        </w:rPr>
        <w:t xml:space="preserve">Ce document comprend </w:t>
      </w:r>
      <w:r w:rsidR="00B23126" w:rsidRPr="00F05DF8">
        <w:rPr>
          <w:rFonts w:ascii="Open Sans" w:hAnsi="Open Sans" w:cs="Open Sans"/>
          <w:b/>
          <w:bCs/>
          <w:sz w:val="18"/>
          <w:szCs w:val="18"/>
        </w:rPr>
        <w:fldChar w:fldCharType="begin"/>
      </w:r>
      <w:r w:rsidR="00B23126" w:rsidRPr="00F05DF8">
        <w:rPr>
          <w:rFonts w:ascii="Open Sans" w:hAnsi="Open Sans" w:cs="Open Sans"/>
          <w:b/>
          <w:bCs/>
          <w:sz w:val="18"/>
          <w:szCs w:val="18"/>
        </w:rPr>
        <w:instrText xml:space="preserve"> NUMPAGES   \* MERGEFORMAT </w:instrText>
      </w:r>
      <w:r w:rsidR="00B23126" w:rsidRPr="00F05DF8">
        <w:rPr>
          <w:rFonts w:ascii="Open Sans" w:hAnsi="Open Sans" w:cs="Open Sans"/>
          <w:b/>
          <w:bCs/>
          <w:sz w:val="18"/>
          <w:szCs w:val="18"/>
        </w:rPr>
        <w:fldChar w:fldCharType="separate"/>
      </w:r>
      <w:r w:rsidR="00F05DF8">
        <w:rPr>
          <w:rFonts w:ascii="Open Sans" w:hAnsi="Open Sans" w:cs="Open Sans"/>
          <w:b/>
          <w:bCs/>
          <w:noProof/>
          <w:sz w:val="18"/>
          <w:szCs w:val="18"/>
        </w:rPr>
        <w:t>69</w:t>
      </w:r>
      <w:r w:rsidR="00B23126" w:rsidRPr="00F05DF8">
        <w:rPr>
          <w:rFonts w:ascii="Open Sans" w:hAnsi="Open Sans" w:cs="Open Sans"/>
          <w:b/>
          <w:bCs/>
          <w:sz w:val="18"/>
          <w:szCs w:val="18"/>
        </w:rPr>
        <w:fldChar w:fldCharType="end"/>
      </w:r>
      <w:r w:rsidR="00BB23D3" w:rsidRPr="00F05DF8">
        <w:rPr>
          <w:rFonts w:ascii="Open Sans" w:hAnsi="Open Sans" w:cs="Open Sans"/>
          <w:b/>
          <w:bCs/>
          <w:sz w:val="18"/>
          <w:szCs w:val="18"/>
        </w:rPr>
        <w:t xml:space="preserve"> </w:t>
      </w:r>
      <w:r w:rsidRPr="00F05DF8">
        <w:rPr>
          <w:rFonts w:ascii="Open Sans" w:hAnsi="Open Sans" w:cs="Open Sans"/>
          <w:sz w:val="18"/>
          <w:szCs w:val="18"/>
        </w:rPr>
        <w:t>pages et est associé au Cahier des Clauses Administratives Particulières</w:t>
      </w:r>
    </w:p>
    <w:sdt>
      <w:sdtPr>
        <w:rPr>
          <w:caps w:val="0"/>
          <w:color w:val="auto"/>
          <w:spacing w:val="0"/>
          <w:sz w:val="22"/>
          <w:szCs w:val="22"/>
          <w:lang w:bidi="ar-SA"/>
        </w:rPr>
        <w:id w:val="2063210619"/>
        <w:docPartObj>
          <w:docPartGallery w:val="Table of Contents"/>
          <w:docPartUnique/>
        </w:docPartObj>
      </w:sdtPr>
      <w:sdtEndPr>
        <w:rPr>
          <w:b/>
          <w:bCs/>
          <w:highlight w:val="green"/>
        </w:rPr>
      </w:sdtEndPr>
      <w:sdtContent>
        <w:p w14:paraId="509F412D" w14:textId="77777777" w:rsidR="005D1634" w:rsidRPr="00B23126" w:rsidRDefault="005D1634" w:rsidP="00D11717">
          <w:pPr>
            <w:pStyle w:val="En-ttedetabledesmatires"/>
            <w:pageBreakBefore/>
          </w:pPr>
          <w:r w:rsidRPr="00B23126">
            <w:t>Table des matières</w:t>
          </w:r>
        </w:p>
        <w:p w14:paraId="0894497F" w14:textId="77777777" w:rsidR="00A97AFA" w:rsidRDefault="00ED3F50">
          <w:pPr>
            <w:pStyle w:val="TM2"/>
            <w:tabs>
              <w:tab w:val="right" w:leader="dot" w:pos="10169"/>
            </w:tabs>
            <w:rPr>
              <w:rFonts w:asciiTheme="minorHAnsi" w:eastAsiaTheme="minorEastAsia" w:hAnsiTheme="minorHAnsi" w:cstheme="minorBidi"/>
              <w:noProof/>
            </w:rPr>
          </w:pPr>
          <w:r w:rsidRPr="00B23126">
            <w:rPr>
              <w:highlight w:val="green"/>
            </w:rPr>
            <w:fldChar w:fldCharType="begin"/>
          </w:r>
          <w:r w:rsidR="005D1634" w:rsidRPr="00B23126">
            <w:rPr>
              <w:highlight w:val="green"/>
            </w:rPr>
            <w:instrText xml:space="preserve"> TOC \o "1-3" \h \z \u </w:instrText>
          </w:r>
          <w:r w:rsidRPr="00B23126">
            <w:rPr>
              <w:highlight w:val="green"/>
            </w:rPr>
            <w:fldChar w:fldCharType="separate"/>
          </w:r>
          <w:hyperlink w:anchor="_Toc183510147" w:history="1">
            <w:r w:rsidR="00A97AFA" w:rsidRPr="00E51D4B">
              <w:rPr>
                <w:rStyle w:val="Lienhypertexte"/>
                <w:noProof/>
              </w:rPr>
              <w:t>GLOSSAIRE</w:t>
            </w:r>
            <w:r w:rsidR="00A97AFA">
              <w:rPr>
                <w:noProof/>
                <w:webHidden/>
              </w:rPr>
              <w:tab/>
            </w:r>
            <w:r w:rsidR="00A97AFA">
              <w:rPr>
                <w:noProof/>
                <w:webHidden/>
              </w:rPr>
              <w:fldChar w:fldCharType="begin"/>
            </w:r>
            <w:r w:rsidR="00A97AFA">
              <w:rPr>
                <w:noProof/>
                <w:webHidden/>
              </w:rPr>
              <w:instrText xml:space="preserve"> PAGEREF _Toc183510147 \h </w:instrText>
            </w:r>
            <w:r w:rsidR="00A97AFA">
              <w:rPr>
                <w:noProof/>
                <w:webHidden/>
              </w:rPr>
            </w:r>
            <w:r w:rsidR="00A97AFA">
              <w:rPr>
                <w:noProof/>
                <w:webHidden/>
              </w:rPr>
              <w:fldChar w:fldCharType="separate"/>
            </w:r>
            <w:r w:rsidR="00A97AFA">
              <w:rPr>
                <w:noProof/>
                <w:webHidden/>
              </w:rPr>
              <w:t>4</w:t>
            </w:r>
            <w:r w:rsidR="00A97AFA">
              <w:rPr>
                <w:noProof/>
                <w:webHidden/>
              </w:rPr>
              <w:fldChar w:fldCharType="end"/>
            </w:r>
          </w:hyperlink>
        </w:p>
        <w:p w14:paraId="3BD44110" w14:textId="77777777" w:rsidR="00A97AFA" w:rsidRDefault="00311AFF">
          <w:pPr>
            <w:pStyle w:val="TM1"/>
            <w:tabs>
              <w:tab w:val="right" w:leader="dot" w:pos="10169"/>
            </w:tabs>
            <w:rPr>
              <w:rFonts w:asciiTheme="minorHAnsi" w:eastAsiaTheme="minorEastAsia" w:hAnsiTheme="minorHAnsi" w:cstheme="minorBidi"/>
              <w:noProof/>
            </w:rPr>
          </w:pPr>
          <w:hyperlink w:anchor="_Toc183510148" w:history="1">
            <w:r w:rsidR="00A97AFA" w:rsidRPr="00E51D4B">
              <w:rPr>
                <w:rStyle w:val="Lienhypertexte"/>
                <w:rFonts w:ascii="Cambria" w:eastAsia="Times New Roman" w:hAnsi="Cambria" w:cs="Times New Roman"/>
                <w:caps/>
                <w:noProof/>
                <w:spacing w:val="20"/>
              </w:rPr>
              <w:t>I-OBJET DE LA CONSULTATION</w:t>
            </w:r>
            <w:r w:rsidR="00A97AFA">
              <w:rPr>
                <w:noProof/>
                <w:webHidden/>
              </w:rPr>
              <w:tab/>
            </w:r>
            <w:r w:rsidR="00A97AFA">
              <w:rPr>
                <w:noProof/>
                <w:webHidden/>
              </w:rPr>
              <w:fldChar w:fldCharType="begin"/>
            </w:r>
            <w:r w:rsidR="00A97AFA">
              <w:rPr>
                <w:noProof/>
                <w:webHidden/>
              </w:rPr>
              <w:instrText xml:space="preserve"> PAGEREF _Toc183510148 \h </w:instrText>
            </w:r>
            <w:r w:rsidR="00A97AFA">
              <w:rPr>
                <w:noProof/>
                <w:webHidden/>
              </w:rPr>
            </w:r>
            <w:r w:rsidR="00A97AFA">
              <w:rPr>
                <w:noProof/>
                <w:webHidden/>
              </w:rPr>
              <w:fldChar w:fldCharType="separate"/>
            </w:r>
            <w:r w:rsidR="00A97AFA">
              <w:rPr>
                <w:noProof/>
                <w:webHidden/>
              </w:rPr>
              <w:t>5</w:t>
            </w:r>
            <w:r w:rsidR="00A97AFA">
              <w:rPr>
                <w:noProof/>
                <w:webHidden/>
              </w:rPr>
              <w:fldChar w:fldCharType="end"/>
            </w:r>
          </w:hyperlink>
        </w:p>
        <w:p w14:paraId="58D0D7EE" w14:textId="77777777" w:rsidR="00A97AFA" w:rsidRDefault="00311AFF">
          <w:pPr>
            <w:pStyle w:val="TM1"/>
            <w:tabs>
              <w:tab w:val="right" w:leader="dot" w:pos="10169"/>
            </w:tabs>
            <w:rPr>
              <w:rFonts w:asciiTheme="minorHAnsi" w:eastAsiaTheme="minorEastAsia" w:hAnsiTheme="minorHAnsi" w:cstheme="minorBidi"/>
              <w:noProof/>
            </w:rPr>
          </w:pPr>
          <w:hyperlink w:anchor="_Toc183510149" w:history="1">
            <w:r w:rsidR="00A97AFA" w:rsidRPr="00E51D4B">
              <w:rPr>
                <w:rStyle w:val="Lienhypertexte"/>
                <w:rFonts w:ascii="Cambria" w:eastAsia="Times New Roman" w:hAnsi="Cambria" w:cs="Times New Roman"/>
                <w:caps/>
                <w:noProof/>
                <w:spacing w:val="20"/>
              </w:rPr>
              <w:t>II- DECOMPOSITION EN LOTS</w:t>
            </w:r>
            <w:r w:rsidR="00A97AFA">
              <w:rPr>
                <w:noProof/>
                <w:webHidden/>
              </w:rPr>
              <w:tab/>
            </w:r>
            <w:r w:rsidR="00A97AFA">
              <w:rPr>
                <w:noProof/>
                <w:webHidden/>
              </w:rPr>
              <w:fldChar w:fldCharType="begin"/>
            </w:r>
            <w:r w:rsidR="00A97AFA">
              <w:rPr>
                <w:noProof/>
                <w:webHidden/>
              </w:rPr>
              <w:instrText xml:space="preserve"> PAGEREF _Toc183510149 \h </w:instrText>
            </w:r>
            <w:r w:rsidR="00A97AFA">
              <w:rPr>
                <w:noProof/>
                <w:webHidden/>
              </w:rPr>
            </w:r>
            <w:r w:rsidR="00A97AFA">
              <w:rPr>
                <w:noProof/>
                <w:webHidden/>
              </w:rPr>
              <w:fldChar w:fldCharType="separate"/>
            </w:r>
            <w:r w:rsidR="00A97AFA">
              <w:rPr>
                <w:noProof/>
                <w:webHidden/>
              </w:rPr>
              <w:t>5</w:t>
            </w:r>
            <w:r w:rsidR="00A97AFA">
              <w:rPr>
                <w:noProof/>
                <w:webHidden/>
              </w:rPr>
              <w:fldChar w:fldCharType="end"/>
            </w:r>
          </w:hyperlink>
        </w:p>
        <w:p w14:paraId="5EF8AC7C" w14:textId="77777777" w:rsidR="00A97AFA" w:rsidRDefault="00311AFF">
          <w:pPr>
            <w:pStyle w:val="TM1"/>
            <w:tabs>
              <w:tab w:val="right" w:leader="dot" w:pos="10169"/>
            </w:tabs>
            <w:rPr>
              <w:rFonts w:asciiTheme="minorHAnsi" w:eastAsiaTheme="minorEastAsia" w:hAnsiTheme="minorHAnsi" w:cstheme="minorBidi"/>
              <w:noProof/>
            </w:rPr>
          </w:pPr>
          <w:hyperlink w:anchor="_Toc183510150" w:history="1">
            <w:r w:rsidR="00A97AFA" w:rsidRPr="00E51D4B">
              <w:rPr>
                <w:rStyle w:val="Lienhypertexte"/>
                <w:bCs/>
                <w:noProof/>
                <w:spacing w:val="5"/>
              </w:rPr>
              <w:t>Durée des accords-cadres</w:t>
            </w:r>
            <w:r w:rsidR="00A97AFA">
              <w:rPr>
                <w:noProof/>
                <w:webHidden/>
              </w:rPr>
              <w:tab/>
            </w:r>
            <w:r w:rsidR="00A97AFA">
              <w:rPr>
                <w:noProof/>
                <w:webHidden/>
              </w:rPr>
              <w:fldChar w:fldCharType="begin"/>
            </w:r>
            <w:r w:rsidR="00A97AFA">
              <w:rPr>
                <w:noProof/>
                <w:webHidden/>
              </w:rPr>
              <w:instrText xml:space="preserve"> PAGEREF _Toc183510150 \h </w:instrText>
            </w:r>
            <w:r w:rsidR="00A97AFA">
              <w:rPr>
                <w:noProof/>
                <w:webHidden/>
              </w:rPr>
            </w:r>
            <w:r w:rsidR="00A97AFA">
              <w:rPr>
                <w:noProof/>
                <w:webHidden/>
              </w:rPr>
              <w:fldChar w:fldCharType="separate"/>
            </w:r>
            <w:r w:rsidR="00A97AFA">
              <w:rPr>
                <w:noProof/>
                <w:webHidden/>
              </w:rPr>
              <w:t>5</w:t>
            </w:r>
            <w:r w:rsidR="00A97AFA">
              <w:rPr>
                <w:noProof/>
                <w:webHidden/>
              </w:rPr>
              <w:fldChar w:fldCharType="end"/>
            </w:r>
          </w:hyperlink>
        </w:p>
        <w:p w14:paraId="04FE07E3" w14:textId="77777777" w:rsidR="00A97AFA" w:rsidRDefault="00311AFF">
          <w:pPr>
            <w:pStyle w:val="TM1"/>
            <w:tabs>
              <w:tab w:val="right" w:leader="dot" w:pos="10169"/>
            </w:tabs>
            <w:rPr>
              <w:rFonts w:asciiTheme="minorHAnsi" w:eastAsiaTheme="minorEastAsia" w:hAnsiTheme="minorHAnsi" w:cstheme="minorBidi"/>
              <w:noProof/>
            </w:rPr>
          </w:pPr>
          <w:hyperlink w:anchor="_Toc183510151" w:history="1">
            <w:r w:rsidR="00A97AFA" w:rsidRPr="00E51D4B">
              <w:rPr>
                <w:rStyle w:val="Lienhypertexte"/>
                <w:rFonts w:ascii="Cambria" w:eastAsia="Times New Roman" w:hAnsi="Cambria" w:cs="Times New Roman"/>
                <w:caps/>
                <w:noProof/>
                <w:spacing w:val="20"/>
              </w:rPr>
              <w:t>III-  COMPOSITION DES LOTS ET VOLUMETRIE</w:t>
            </w:r>
            <w:r w:rsidR="00A97AFA">
              <w:rPr>
                <w:noProof/>
                <w:webHidden/>
              </w:rPr>
              <w:tab/>
            </w:r>
            <w:r w:rsidR="00A97AFA">
              <w:rPr>
                <w:noProof/>
                <w:webHidden/>
              </w:rPr>
              <w:fldChar w:fldCharType="begin"/>
            </w:r>
            <w:r w:rsidR="00A97AFA">
              <w:rPr>
                <w:noProof/>
                <w:webHidden/>
              </w:rPr>
              <w:instrText xml:space="preserve"> PAGEREF _Toc183510151 \h </w:instrText>
            </w:r>
            <w:r w:rsidR="00A97AFA">
              <w:rPr>
                <w:noProof/>
                <w:webHidden/>
              </w:rPr>
            </w:r>
            <w:r w:rsidR="00A97AFA">
              <w:rPr>
                <w:noProof/>
                <w:webHidden/>
              </w:rPr>
              <w:fldChar w:fldCharType="separate"/>
            </w:r>
            <w:r w:rsidR="00A97AFA">
              <w:rPr>
                <w:noProof/>
                <w:webHidden/>
              </w:rPr>
              <w:t>6</w:t>
            </w:r>
            <w:r w:rsidR="00A97AFA">
              <w:rPr>
                <w:noProof/>
                <w:webHidden/>
              </w:rPr>
              <w:fldChar w:fldCharType="end"/>
            </w:r>
          </w:hyperlink>
        </w:p>
        <w:p w14:paraId="20814617" w14:textId="77777777" w:rsidR="00A97AFA" w:rsidRDefault="00311AFF">
          <w:pPr>
            <w:pStyle w:val="TM3"/>
            <w:tabs>
              <w:tab w:val="right" w:leader="dot" w:pos="10169"/>
            </w:tabs>
            <w:rPr>
              <w:rFonts w:asciiTheme="minorHAnsi" w:eastAsiaTheme="minorEastAsia" w:hAnsiTheme="minorHAnsi" w:cstheme="minorBidi"/>
              <w:noProof/>
            </w:rPr>
          </w:pPr>
          <w:hyperlink w:anchor="_Toc183510152" w:history="1">
            <w:r w:rsidR="00A97AFA" w:rsidRPr="00E51D4B">
              <w:rPr>
                <w:rStyle w:val="Lienhypertexte"/>
                <w:rFonts w:ascii="Times New Roman" w:eastAsia="Times New Roman" w:hAnsi="Times New Roman" w:cs="Times New Roman"/>
                <w:caps/>
                <w:noProof/>
              </w:rPr>
              <w:t xml:space="preserve">III-1 LOT 1 : </w:t>
            </w:r>
            <w:r w:rsidR="00A97AFA" w:rsidRPr="00E51D4B">
              <w:rPr>
                <w:rStyle w:val="Lienhypertexte"/>
                <w:rFonts w:ascii="Cambria" w:eastAsia="Times New Roman" w:hAnsi="Cambria" w:cs="Times New Roman"/>
                <w:noProof/>
              </w:rPr>
              <w:t>Matelas et coussins visco-élastique avec housse</w:t>
            </w:r>
            <w:r w:rsidR="00A97AFA">
              <w:rPr>
                <w:noProof/>
                <w:webHidden/>
              </w:rPr>
              <w:tab/>
            </w:r>
            <w:r w:rsidR="00A97AFA">
              <w:rPr>
                <w:noProof/>
                <w:webHidden/>
              </w:rPr>
              <w:fldChar w:fldCharType="begin"/>
            </w:r>
            <w:r w:rsidR="00A97AFA">
              <w:rPr>
                <w:noProof/>
                <w:webHidden/>
              </w:rPr>
              <w:instrText xml:space="preserve"> PAGEREF _Toc183510152 \h </w:instrText>
            </w:r>
            <w:r w:rsidR="00A97AFA">
              <w:rPr>
                <w:noProof/>
                <w:webHidden/>
              </w:rPr>
            </w:r>
            <w:r w:rsidR="00A97AFA">
              <w:rPr>
                <w:noProof/>
                <w:webHidden/>
              </w:rPr>
              <w:fldChar w:fldCharType="separate"/>
            </w:r>
            <w:r w:rsidR="00A97AFA">
              <w:rPr>
                <w:noProof/>
                <w:webHidden/>
              </w:rPr>
              <w:t>6</w:t>
            </w:r>
            <w:r w:rsidR="00A97AFA">
              <w:rPr>
                <w:noProof/>
                <w:webHidden/>
              </w:rPr>
              <w:fldChar w:fldCharType="end"/>
            </w:r>
          </w:hyperlink>
        </w:p>
        <w:p w14:paraId="1A6AA3CB" w14:textId="77777777" w:rsidR="00A97AFA" w:rsidRDefault="00311AFF">
          <w:pPr>
            <w:pStyle w:val="TM3"/>
            <w:tabs>
              <w:tab w:val="right" w:leader="dot" w:pos="10169"/>
            </w:tabs>
            <w:rPr>
              <w:rFonts w:asciiTheme="minorHAnsi" w:eastAsiaTheme="minorEastAsia" w:hAnsiTheme="minorHAnsi" w:cstheme="minorBidi"/>
              <w:noProof/>
            </w:rPr>
          </w:pPr>
          <w:hyperlink w:anchor="_Toc183510153" w:history="1">
            <w:r w:rsidR="00A97AFA" w:rsidRPr="00E51D4B">
              <w:rPr>
                <w:rStyle w:val="Lienhypertexte"/>
                <w:rFonts w:ascii="Times New Roman" w:eastAsia="Times New Roman" w:hAnsi="Times New Roman" w:cs="Times New Roman"/>
                <w:caps/>
                <w:noProof/>
              </w:rPr>
              <w:t xml:space="preserve">III-2 LOT 2 : </w:t>
            </w:r>
            <w:r w:rsidR="00A97AFA" w:rsidRPr="00E51D4B">
              <w:rPr>
                <w:rStyle w:val="Lienhypertexte"/>
                <w:rFonts w:ascii="Cambria" w:eastAsia="Times New Roman" w:hAnsi="Cambria" w:cs="Times New Roman"/>
                <w:noProof/>
              </w:rPr>
              <w:t>Matelas mousse issu de l’économie circulaire</w:t>
            </w:r>
            <w:r w:rsidR="00A97AFA">
              <w:rPr>
                <w:noProof/>
                <w:webHidden/>
              </w:rPr>
              <w:tab/>
            </w:r>
            <w:r w:rsidR="00A97AFA">
              <w:rPr>
                <w:noProof/>
                <w:webHidden/>
              </w:rPr>
              <w:fldChar w:fldCharType="begin"/>
            </w:r>
            <w:r w:rsidR="00A97AFA">
              <w:rPr>
                <w:noProof/>
                <w:webHidden/>
              </w:rPr>
              <w:instrText xml:space="preserve"> PAGEREF _Toc183510153 \h </w:instrText>
            </w:r>
            <w:r w:rsidR="00A97AFA">
              <w:rPr>
                <w:noProof/>
                <w:webHidden/>
              </w:rPr>
            </w:r>
            <w:r w:rsidR="00A97AFA">
              <w:rPr>
                <w:noProof/>
                <w:webHidden/>
              </w:rPr>
              <w:fldChar w:fldCharType="separate"/>
            </w:r>
            <w:r w:rsidR="00A97AFA">
              <w:rPr>
                <w:noProof/>
                <w:webHidden/>
              </w:rPr>
              <w:t>7</w:t>
            </w:r>
            <w:r w:rsidR="00A97AFA">
              <w:rPr>
                <w:noProof/>
                <w:webHidden/>
              </w:rPr>
              <w:fldChar w:fldCharType="end"/>
            </w:r>
          </w:hyperlink>
        </w:p>
        <w:p w14:paraId="081A6882" w14:textId="77777777" w:rsidR="00A97AFA" w:rsidRDefault="00311AFF">
          <w:pPr>
            <w:pStyle w:val="TM3"/>
            <w:tabs>
              <w:tab w:val="right" w:leader="dot" w:pos="10169"/>
            </w:tabs>
            <w:rPr>
              <w:rFonts w:asciiTheme="minorHAnsi" w:eastAsiaTheme="minorEastAsia" w:hAnsiTheme="minorHAnsi" w:cstheme="minorBidi"/>
              <w:noProof/>
            </w:rPr>
          </w:pPr>
          <w:hyperlink w:anchor="_Toc183510154" w:history="1">
            <w:r w:rsidR="00A97AFA" w:rsidRPr="00E51D4B">
              <w:rPr>
                <w:rStyle w:val="Lienhypertexte"/>
                <w:rFonts w:ascii="Times New Roman" w:eastAsia="Times New Roman" w:hAnsi="Times New Roman" w:cs="Times New Roman"/>
                <w:caps/>
                <w:noProof/>
              </w:rPr>
              <w:t xml:space="preserve">III-3 LOT 3 : </w:t>
            </w:r>
            <w:r w:rsidR="00A97AFA" w:rsidRPr="00E51D4B">
              <w:rPr>
                <w:rStyle w:val="Lienhypertexte"/>
                <w:rFonts w:ascii="Times New Roman" w:eastAsia="Times New Roman" w:hAnsi="Times New Roman" w:cs="Times New Roman"/>
                <w:noProof/>
              </w:rPr>
              <w:t>Supports d’aide au positionnement en mousse visco élastique à mémoire de forme</w:t>
            </w:r>
            <w:r w:rsidR="00A97AFA">
              <w:rPr>
                <w:noProof/>
                <w:webHidden/>
              </w:rPr>
              <w:tab/>
            </w:r>
            <w:r w:rsidR="00A97AFA">
              <w:rPr>
                <w:noProof/>
                <w:webHidden/>
              </w:rPr>
              <w:fldChar w:fldCharType="begin"/>
            </w:r>
            <w:r w:rsidR="00A97AFA">
              <w:rPr>
                <w:noProof/>
                <w:webHidden/>
              </w:rPr>
              <w:instrText xml:space="preserve"> PAGEREF _Toc183510154 \h </w:instrText>
            </w:r>
            <w:r w:rsidR="00A97AFA">
              <w:rPr>
                <w:noProof/>
                <w:webHidden/>
              </w:rPr>
            </w:r>
            <w:r w:rsidR="00A97AFA">
              <w:rPr>
                <w:noProof/>
                <w:webHidden/>
              </w:rPr>
              <w:fldChar w:fldCharType="separate"/>
            </w:r>
            <w:r w:rsidR="00A97AFA">
              <w:rPr>
                <w:noProof/>
                <w:webHidden/>
              </w:rPr>
              <w:t>7</w:t>
            </w:r>
            <w:r w:rsidR="00A97AFA">
              <w:rPr>
                <w:noProof/>
                <w:webHidden/>
              </w:rPr>
              <w:fldChar w:fldCharType="end"/>
            </w:r>
          </w:hyperlink>
        </w:p>
        <w:p w14:paraId="7827FAD2" w14:textId="77777777" w:rsidR="00A97AFA" w:rsidRDefault="00311AFF">
          <w:pPr>
            <w:pStyle w:val="TM3"/>
            <w:tabs>
              <w:tab w:val="right" w:leader="dot" w:pos="10169"/>
            </w:tabs>
            <w:rPr>
              <w:rFonts w:asciiTheme="minorHAnsi" w:eastAsiaTheme="minorEastAsia" w:hAnsiTheme="minorHAnsi" w:cstheme="minorBidi"/>
              <w:noProof/>
            </w:rPr>
          </w:pPr>
          <w:hyperlink w:anchor="_Toc183510155" w:history="1">
            <w:r w:rsidR="00A97AFA" w:rsidRPr="00E51D4B">
              <w:rPr>
                <w:rStyle w:val="Lienhypertexte"/>
                <w:rFonts w:ascii="Times New Roman" w:eastAsia="Times New Roman" w:hAnsi="Times New Roman" w:cs="Times New Roman"/>
                <w:caps/>
                <w:noProof/>
              </w:rPr>
              <w:t xml:space="preserve">III-4 LOT 4 : </w:t>
            </w:r>
            <w:r w:rsidR="00A97AFA" w:rsidRPr="00E51D4B">
              <w:rPr>
                <w:rStyle w:val="Lienhypertexte"/>
                <w:rFonts w:ascii="Times New Roman" w:eastAsia="Times New Roman" w:hAnsi="Times New Roman" w:cs="Times New Roman"/>
                <w:noProof/>
              </w:rPr>
              <w:t>Supports d’aide au positionnement garnis microbilles et microfibres</w:t>
            </w:r>
            <w:r w:rsidR="00A97AFA">
              <w:rPr>
                <w:noProof/>
                <w:webHidden/>
              </w:rPr>
              <w:tab/>
            </w:r>
            <w:r w:rsidR="00A97AFA">
              <w:rPr>
                <w:noProof/>
                <w:webHidden/>
              </w:rPr>
              <w:fldChar w:fldCharType="begin"/>
            </w:r>
            <w:r w:rsidR="00A97AFA">
              <w:rPr>
                <w:noProof/>
                <w:webHidden/>
              </w:rPr>
              <w:instrText xml:space="preserve"> PAGEREF _Toc183510155 \h </w:instrText>
            </w:r>
            <w:r w:rsidR="00A97AFA">
              <w:rPr>
                <w:noProof/>
                <w:webHidden/>
              </w:rPr>
            </w:r>
            <w:r w:rsidR="00A97AFA">
              <w:rPr>
                <w:noProof/>
                <w:webHidden/>
              </w:rPr>
              <w:fldChar w:fldCharType="separate"/>
            </w:r>
            <w:r w:rsidR="00A97AFA">
              <w:rPr>
                <w:noProof/>
                <w:webHidden/>
              </w:rPr>
              <w:t>8</w:t>
            </w:r>
            <w:r w:rsidR="00A97AFA">
              <w:rPr>
                <w:noProof/>
                <w:webHidden/>
              </w:rPr>
              <w:fldChar w:fldCharType="end"/>
            </w:r>
          </w:hyperlink>
        </w:p>
        <w:p w14:paraId="30CE41F3" w14:textId="77777777" w:rsidR="00A97AFA" w:rsidRDefault="00311AFF">
          <w:pPr>
            <w:pStyle w:val="TM3"/>
            <w:tabs>
              <w:tab w:val="right" w:leader="dot" w:pos="10169"/>
            </w:tabs>
            <w:rPr>
              <w:rFonts w:asciiTheme="minorHAnsi" w:eastAsiaTheme="minorEastAsia" w:hAnsiTheme="minorHAnsi" w:cstheme="minorBidi"/>
              <w:noProof/>
            </w:rPr>
          </w:pPr>
          <w:hyperlink w:anchor="_Toc183510156" w:history="1">
            <w:r w:rsidR="00A97AFA" w:rsidRPr="00E51D4B">
              <w:rPr>
                <w:rStyle w:val="Lienhypertexte"/>
                <w:noProof/>
              </w:rPr>
              <w:t>III-5 LOT 5: matelas hybrides: passifs ou actifs</w:t>
            </w:r>
            <w:r w:rsidR="00A97AFA">
              <w:rPr>
                <w:noProof/>
                <w:webHidden/>
              </w:rPr>
              <w:tab/>
            </w:r>
            <w:r w:rsidR="00A97AFA">
              <w:rPr>
                <w:noProof/>
                <w:webHidden/>
              </w:rPr>
              <w:fldChar w:fldCharType="begin"/>
            </w:r>
            <w:r w:rsidR="00A97AFA">
              <w:rPr>
                <w:noProof/>
                <w:webHidden/>
              </w:rPr>
              <w:instrText xml:space="preserve"> PAGEREF _Toc183510156 \h </w:instrText>
            </w:r>
            <w:r w:rsidR="00A97AFA">
              <w:rPr>
                <w:noProof/>
                <w:webHidden/>
              </w:rPr>
            </w:r>
            <w:r w:rsidR="00A97AFA">
              <w:rPr>
                <w:noProof/>
                <w:webHidden/>
              </w:rPr>
              <w:fldChar w:fldCharType="separate"/>
            </w:r>
            <w:r w:rsidR="00A97AFA">
              <w:rPr>
                <w:noProof/>
                <w:webHidden/>
              </w:rPr>
              <w:t>9</w:t>
            </w:r>
            <w:r w:rsidR="00A97AFA">
              <w:rPr>
                <w:noProof/>
                <w:webHidden/>
              </w:rPr>
              <w:fldChar w:fldCharType="end"/>
            </w:r>
          </w:hyperlink>
        </w:p>
        <w:p w14:paraId="73C4E443" w14:textId="77777777" w:rsidR="00A97AFA" w:rsidRDefault="00311AFF">
          <w:pPr>
            <w:pStyle w:val="TM3"/>
            <w:tabs>
              <w:tab w:val="right" w:leader="dot" w:pos="10169"/>
            </w:tabs>
            <w:rPr>
              <w:rFonts w:asciiTheme="minorHAnsi" w:eastAsiaTheme="minorEastAsia" w:hAnsiTheme="minorHAnsi" w:cstheme="minorBidi"/>
              <w:noProof/>
            </w:rPr>
          </w:pPr>
          <w:hyperlink w:anchor="_Toc183510157" w:history="1">
            <w:r w:rsidR="00A97AFA" w:rsidRPr="00E51D4B">
              <w:rPr>
                <w:rStyle w:val="Lienhypertexte"/>
                <w:rFonts w:ascii="Times New Roman" w:eastAsia="Times New Roman" w:hAnsi="Times New Roman" w:cs="Times New Roman"/>
                <w:caps/>
                <w:noProof/>
              </w:rPr>
              <w:t xml:space="preserve">III-6 LOT 6 : </w:t>
            </w:r>
            <w:r w:rsidR="00A97AFA" w:rsidRPr="00E51D4B">
              <w:rPr>
                <w:rStyle w:val="Lienhypertexte"/>
                <w:rFonts w:ascii="Times New Roman" w:eastAsia="Times New Roman" w:hAnsi="Times New Roman" w:cs="Times New Roman"/>
                <w:noProof/>
              </w:rPr>
              <w:t>Matelas à air motorisé, pression alternée, basse pression continue, régulation automatique de pression – HAD</w:t>
            </w:r>
            <w:r w:rsidR="00A97AFA">
              <w:rPr>
                <w:noProof/>
                <w:webHidden/>
              </w:rPr>
              <w:tab/>
            </w:r>
            <w:r w:rsidR="00A97AFA">
              <w:rPr>
                <w:noProof/>
                <w:webHidden/>
              </w:rPr>
              <w:fldChar w:fldCharType="begin"/>
            </w:r>
            <w:r w:rsidR="00A97AFA">
              <w:rPr>
                <w:noProof/>
                <w:webHidden/>
              </w:rPr>
              <w:instrText xml:space="preserve"> PAGEREF _Toc183510157 \h </w:instrText>
            </w:r>
            <w:r w:rsidR="00A97AFA">
              <w:rPr>
                <w:noProof/>
                <w:webHidden/>
              </w:rPr>
            </w:r>
            <w:r w:rsidR="00A97AFA">
              <w:rPr>
                <w:noProof/>
                <w:webHidden/>
              </w:rPr>
              <w:fldChar w:fldCharType="separate"/>
            </w:r>
            <w:r w:rsidR="00A97AFA">
              <w:rPr>
                <w:noProof/>
                <w:webHidden/>
              </w:rPr>
              <w:t>10</w:t>
            </w:r>
            <w:r w:rsidR="00A97AFA">
              <w:rPr>
                <w:noProof/>
                <w:webHidden/>
              </w:rPr>
              <w:fldChar w:fldCharType="end"/>
            </w:r>
          </w:hyperlink>
        </w:p>
        <w:p w14:paraId="6375C823" w14:textId="77777777" w:rsidR="00A97AFA" w:rsidRDefault="00311AFF">
          <w:pPr>
            <w:pStyle w:val="TM3"/>
            <w:tabs>
              <w:tab w:val="right" w:leader="dot" w:pos="10169"/>
            </w:tabs>
            <w:rPr>
              <w:rFonts w:asciiTheme="minorHAnsi" w:eastAsiaTheme="minorEastAsia" w:hAnsiTheme="minorHAnsi" w:cstheme="minorBidi"/>
              <w:noProof/>
            </w:rPr>
          </w:pPr>
          <w:hyperlink w:anchor="_Toc183510158" w:history="1">
            <w:r w:rsidR="00A97AFA" w:rsidRPr="00E51D4B">
              <w:rPr>
                <w:rStyle w:val="Lienhypertexte"/>
                <w:rFonts w:ascii="Times New Roman" w:eastAsia="Times New Roman" w:hAnsi="Times New Roman" w:cs="Times New Roman"/>
                <w:caps/>
                <w:noProof/>
              </w:rPr>
              <w:t xml:space="preserve">III-7 LOT 7 : </w:t>
            </w:r>
            <w:r w:rsidR="00A97AFA" w:rsidRPr="00E51D4B">
              <w:rPr>
                <w:rStyle w:val="Lienhypertexte"/>
                <w:rFonts w:ascii="Times New Roman" w:eastAsia="Times New Roman" w:hAnsi="Times New Roman" w:cs="Times New Roman"/>
                <w:noProof/>
              </w:rPr>
              <w:t>Matelas à air motorisé, régulation automatique de pression, usage pédiatrique</w:t>
            </w:r>
            <w:r w:rsidR="00A97AFA">
              <w:rPr>
                <w:noProof/>
                <w:webHidden/>
              </w:rPr>
              <w:tab/>
            </w:r>
            <w:r w:rsidR="00A97AFA">
              <w:rPr>
                <w:noProof/>
                <w:webHidden/>
              </w:rPr>
              <w:fldChar w:fldCharType="begin"/>
            </w:r>
            <w:r w:rsidR="00A97AFA">
              <w:rPr>
                <w:noProof/>
                <w:webHidden/>
              </w:rPr>
              <w:instrText xml:space="preserve"> PAGEREF _Toc183510158 \h </w:instrText>
            </w:r>
            <w:r w:rsidR="00A97AFA">
              <w:rPr>
                <w:noProof/>
                <w:webHidden/>
              </w:rPr>
            </w:r>
            <w:r w:rsidR="00A97AFA">
              <w:rPr>
                <w:noProof/>
                <w:webHidden/>
              </w:rPr>
              <w:fldChar w:fldCharType="separate"/>
            </w:r>
            <w:r w:rsidR="00A97AFA">
              <w:rPr>
                <w:noProof/>
                <w:webHidden/>
              </w:rPr>
              <w:t>11</w:t>
            </w:r>
            <w:r w:rsidR="00A97AFA">
              <w:rPr>
                <w:noProof/>
                <w:webHidden/>
              </w:rPr>
              <w:fldChar w:fldCharType="end"/>
            </w:r>
          </w:hyperlink>
        </w:p>
        <w:p w14:paraId="388BD2D6" w14:textId="77777777" w:rsidR="00A97AFA" w:rsidRDefault="00311AFF">
          <w:pPr>
            <w:pStyle w:val="TM3"/>
            <w:tabs>
              <w:tab w:val="right" w:leader="dot" w:pos="10169"/>
            </w:tabs>
            <w:rPr>
              <w:rFonts w:asciiTheme="minorHAnsi" w:eastAsiaTheme="minorEastAsia" w:hAnsiTheme="minorHAnsi" w:cstheme="minorBidi"/>
              <w:noProof/>
            </w:rPr>
          </w:pPr>
          <w:hyperlink w:anchor="_Toc183510159" w:history="1">
            <w:r w:rsidR="00A97AFA" w:rsidRPr="00E51D4B">
              <w:rPr>
                <w:rStyle w:val="Lienhypertexte"/>
                <w:rFonts w:ascii="Times New Roman" w:eastAsia="Times New Roman" w:hAnsi="Times New Roman" w:cs="Times New Roman"/>
                <w:caps/>
                <w:noProof/>
              </w:rPr>
              <w:t xml:space="preserve">III-8 LOT 8 : </w:t>
            </w:r>
            <w:r w:rsidR="00A97AFA" w:rsidRPr="00E51D4B">
              <w:rPr>
                <w:rStyle w:val="Lienhypertexte"/>
                <w:rFonts w:ascii="Times New Roman" w:eastAsia="Times New Roman" w:hAnsi="Times New Roman" w:cs="Times New Roman"/>
                <w:noProof/>
              </w:rPr>
              <w:t>Matelas à air motorisé, pression alternée, basse pression continue, régulation automatique de pression – Zone 1</w:t>
            </w:r>
            <w:r w:rsidR="00A97AFA">
              <w:rPr>
                <w:noProof/>
                <w:webHidden/>
              </w:rPr>
              <w:tab/>
            </w:r>
            <w:r w:rsidR="00A97AFA">
              <w:rPr>
                <w:noProof/>
                <w:webHidden/>
              </w:rPr>
              <w:fldChar w:fldCharType="begin"/>
            </w:r>
            <w:r w:rsidR="00A97AFA">
              <w:rPr>
                <w:noProof/>
                <w:webHidden/>
              </w:rPr>
              <w:instrText xml:space="preserve"> PAGEREF _Toc183510159 \h </w:instrText>
            </w:r>
            <w:r w:rsidR="00A97AFA">
              <w:rPr>
                <w:noProof/>
                <w:webHidden/>
              </w:rPr>
            </w:r>
            <w:r w:rsidR="00A97AFA">
              <w:rPr>
                <w:noProof/>
                <w:webHidden/>
              </w:rPr>
              <w:fldChar w:fldCharType="separate"/>
            </w:r>
            <w:r w:rsidR="00A97AFA">
              <w:rPr>
                <w:noProof/>
                <w:webHidden/>
              </w:rPr>
              <w:t>12</w:t>
            </w:r>
            <w:r w:rsidR="00A97AFA">
              <w:rPr>
                <w:noProof/>
                <w:webHidden/>
              </w:rPr>
              <w:fldChar w:fldCharType="end"/>
            </w:r>
          </w:hyperlink>
        </w:p>
        <w:p w14:paraId="672439B3" w14:textId="77777777" w:rsidR="00A97AFA" w:rsidRDefault="00311AFF">
          <w:pPr>
            <w:pStyle w:val="TM3"/>
            <w:tabs>
              <w:tab w:val="right" w:leader="dot" w:pos="10169"/>
            </w:tabs>
            <w:rPr>
              <w:rFonts w:asciiTheme="minorHAnsi" w:eastAsiaTheme="minorEastAsia" w:hAnsiTheme="minorHAnsi" w:cstheme="minorBidi"/>
              <w:noProof/>
            </w:rPr>
          </w:pPr>
          <w:hyperlink w:anchor="_Toc183510160" w:history="1">
            <w:r w:rsidR="00A97AFA" w:rsidRPr="00E51D4B">
              <w:rPr>
                <w:rStyle w:val="Lienhypertexte"/>
                <w:rFonts w:ascii="Times New Roman" w:eastAsia="Times New Roman" w:hAnsi="Times New Roman" w:cs="Times New Roman"/>
                <w:caps/>
                <w:noProof/>
              </w:rPr>
              <w:t xml:space="preserve">III-9 LOT 9 : </w:t>
            </w:r>
            <w:r w:rsidR="00A97AFA" w:rsidRPr="00E51D4B">
              <w:rPr>
                <w:rStyle w:val="Lienhypertexte"/>
                <w:rFonts w:ascii="Times New Roman" w:eastAsia="Times New Roman" w:hAnsi="Times New Roman" w:cs="Times New Roman"/>
                <w:noProof/>
              </w:rPr>
              <w:t>Matelas à air motorisé, pression alternée, basse pression continue, régulation automatique de pression – Zone 2</w:t>
            </w:r>
            <w:r w:rsidR="00A97AFA">
              <w:rPr>
                <w:noProof/>
                <w:webHidden/>
              </w:rPr>
              <w:tab/>
            </w:r>
            <w:r w:rsidR="00A97AFA">
              <w:rPr>
                <w:noProof/>
                <w:webHidden/>
              </w:rPr>
              <w:fldChar w:fldCharType="begin"/>
            </w:r>
            <w:r w:rsidR="00A97AFA">
              <w:rPr>
                <w:noProof/>
                <w:webHidden/>
              </w:rPr>
              <w:instrText xml:space="preserve"> PAGEREF _Toc183510160 \h </w:instrText>
            </w:r>
            <w:r w:rsidR="00A97AFA">
              <w:rPr>
                <w:noProof/>
                <w:webHidden/>
              </w:rPr>
            </w:r>
            <w:r w:rsidR="00A97AFA">
              <w:rPr>
                <w:noProof/>
                <w:webHidden/>
              </w:rPr>
              <w:fldChar w:fldCharType="separate"/>
            </w:r>
            <w:r w:rsidR="00A97AFA">
              <w:rPr>
                <w:noProof/>
                <w:webHidden/>
              </w:rPr>
              <w:t>13</w:t>
            </w:r>
            <w:r w:rsidR="00A97AFA">
              <w:rPr>
                <w:noProof/>
                <w:webHidden/>
              </w:rPr>
              <w:fldChar w:fldCharType="end"/>
            </w:r>
          </w:hyperlink>
        </w:p>
        <w:p w14:paraId="73C67FAF" w14:textId="77777777" w:rsidR="00A97AFA" w:rsidRDefault="00311AFF">
          <w:pPr>
            <w:pStyle w:val="TM2"/>
            <w:tabs>
              <w:tab w:val="right" w:leader="dot" w:pos="10169"/>
            </w:tabs>
            <w:rPr>
              <w:rFonts w:asciiTheme="minorHAnsi" w:eastAsiaTheme="minorEastAsia" w:hAnsiTheme="minorHAnsi" w:cstheme="minorBidi"/>
              <w:noProof/>
            </w:rPr>
          </w:pPr>
          <w:hyperlink w:anchor="_Toc183510161" w:history="1">
            <w:r w:rsidR="00A97AFA" w:rsidRPr="00E51D4B">
              <w:rPr>
                <w:rStyle w:val="Lienhypertexte"/>
                <w:noProof/>
              </w:rPr>
              <w:t>ARTICLE IV : SPECIFICATIONS MINIMALES REQUISES POUR L’ENSEMBLE DES PRODUITS</w:t>
            </w:r>
            <w:r w:rsidR="00A97AFA">
              <w:rPr>
                <w:noProof/>
                <w:webHidden/>
              </w:rPr>
              <w:tab/>
            </w:r>
            <w:r w:rsidR="00A97AFA">
              <w:rPr>
                <w:noProof/>
                <w:webHidden/>
              </w:rPr>
              <w:fldChar w:fldCharType="begin"/>
            </w:r>
            <w:r w:rsidR="00A97AFA">
              <w:rPr>
                <w:noProof/>
                <w:webHidden/>
              </w:rPr>
              <w:instrText xml:space="preserve"> PAGEREF _Toc183510161 \h </w:instrText>
            </w:r>
            <w:r w:rsidR="00A97AFA">
              <w:rPr>
                <w:noProof/>
                <w:webHidden/>
              </w:rPr>
            </w:r>
            <w:r w:rsidR="00A97AFA">
              <w:rPr>
                <w:noProof/>
                <w:webHidden/>
              </w:rPr>
              <w:fldChar w:fldCharType="separate"/>
            </w:r>
            <w:r w:rsidR="00A97AFA">
              <w:rPr>
                <w:noProof/>
                <w:webHidden/>
              </w:rPr>
              <w:t>14</w:t>
            </w:r>
            <w:r w:rsidR="00A97AFA">
              <w:rPr>
                <w:noProof/>
                <w:webHidden/>
              </w:rPr>
              <w:fldChar w:fldCharType="end"/>
            </w:r>
          </w:hyperlink>
        </w:p>
        <w:p w14:paraId="211D5FDA" w14:textId="77777777" w:rsidR="00A97AFA" w:rsidRDefault="00311AFF">
          <w:pPr>
            <w:pStyle w:val="TM3"/>
            <w:tabs>
              <w:tab w:val="right" w:leader="dot" w:pos="10169"/>
            </w:tabs>
            <w:rPr>
              <w:rFonts w:asciiTheme="minorHAnsi" w:eastAsiaTheme="minorEastAsia" w:hAnsiTheme="minorHAnsi" w:cstheme="minorBidi"/>
              <w:noProof/>
            </w:rPr>
          </w:pPr>
          <w:hyperlink w:anchor="_Toc183510162" w:history="1">
            <w:r w:rsidR="00A97AFA" w:rsidRPr="00E51D4B">
              <w:rPr>
                <w:rStyle w:val="Lienhypertexte"/>
                <w:noProof/>
              </w:rPr>
              <w:t>IV-1 Spécifications pour le Lot 1 : matelas et coussins en mousse viscoélastique avec housse</w:t>
            </w:r>
            <w:r w:rsidR="00A97AFA">
              <w:rPr>
                <w:noProof/>
                <w:webHidden/>
              </w:rPr>
              <w:tab/>
            </w:r>
            <w:r w:rsidR="00A97AFA">
              <w:rPr>
                <w:noProof/>
                <w:webHidden/>
              </w:rPr>
              <w:fldChar w:fldCharType="begin"/>
            </w:r>
            <w:r w:rsidR="00A97AFA">
              <w:rPr>
                <w:noProof/>
                <w:webHidden/>
              </w:rPr>
              <w:instrText xml:space="preserve"> PAGEREF _Toc183510162 \h </w:instrText>
            </w:r>
            <w:r w:rsidR="00A97AFA">
              <w:rPr>
                <w:noProof/>
                <w:webHidden/>
              </w:rPr>
            </w:r>
            <w:r w:rsidR="00A97AFA">
              <w:rPr>
                <w:noProof/>
                <w:webHidden/>
              </w:rPr>
              <w:fldChar w:fldCharType="separate"/>
            </w:r>
            <w:r w:rsidR="00A97AFA">
              <w:rPr>
                <w:noProof/>
                <w:webHidden/>
              </w:rPr>
              <w:t>16</w:t>
            </w:r>
            <w:r w:rsidR="00A97AFA">
              <w:rPr>
                <w:noProof/>
                <w:webHidden/>
              </w:rPr>
              <w:fldChar w:fldCharType="end"/>
            </w:r>
          </w:hyperlink>
        </w:p>
        <w:p w14:paraId="7EF2EAA9" w14:textId="77777777" w:rsidR="00A97AFA" w:rsidRDefault="00311AFF">
          <w:pPr>
            <w:pStyle w:val="TM3"/>
            <w:tabs>
              <w:tab w:val="right" w:leader="dot" w:pos="10169"/>
            </w:tabs>
            <w:rPr>
              <w:rFonts w:asciiTheme="minorHAnsi" w:eastAsiaTheme="minorEastAsia" w:hAnsiTheme="minorHAnsi" w:cstheme="minorBidi"/>
              <w:noProof/>
            </w:rPr>
          </w:pPr>
          <w:hyperlink w:anchor="_Toc183510163" w:history="1">
            <w:r w:rsidR="00A97AFA" w:rsidRPr="00E51D4B">
              <w:rPr>
                <w:rStyle w:val="Lienhypertexte"/>
                <w:noProof/>
              </w:rPr>
              <w:t>IV-2 Spécifications pour le Lot 2 : matelas mousse issus de l’économie circulaire</w:t>
            </w:r>
            <w:r w:rsidR="00A97AFA">
              <w:rPr>
                <w:noProof/>
                <w:webHidden/>
              </w:rPr>
              <w:tab/>
            </w:r>
            <w:r w:rsidR="00A97AFA">
              <w:rPr>
                <w:noProof/>
                <w:webHidden/>
              </w:rPr>
              <w:fldChar w:fldCharType="begin"/>
            </w:r>
            <w:r w:rsidR="00A97AFA">
              <w:rPr>
                <w:noProof/>
                <w:webHidden/>
              </w:rPr>
              <w:instrText xml:space="preserve"> PAGEREF _Toc183510163 \h </w:instrText>
            </w:r>
            <w:r w:rsidR="00A97AFA">
              <w:rPr>
                <w:noProof/>
                <w:webHidden/>
              </w:rPr>
            </w:r>
            <w:r w:rsidR="00A97AFA">
              <w:rPr>
                <w:noProof/>
                <w:webHidden/>
              </w:rPr>
              <w:fldChar w:fldCharType="separate"/>
            </w:r>
            <w:r w:rsidR="00A97AFA">
              <w:rPr>
                <w:noProof/>
                <w:webHidden/>
              </w:rPr>
              <w:t>17</w:t>
            </w:r>
            <w:r w:rsidR="00A97AFA">
              <w:rPr>
                <w:noProof/>
                <w:webHidden/>
              </w:rPr>
              <w:fldChar w:fldCharType="end"/>
            </w:r>
          </w:hyperlink>
        </w:p>
        <w:p w14:paraId="482145A3" w14:textId="77777777" w:rsidR="00A97AFA" w:rsidRDefault="00311AFF">
          <w:pPr>
            <w:pStyle w:val="TM3"/>
            <w:tabs>
              <w:tab w:val="right" w:leader="dot" w:pos="10169"/>
            </w:tabs>
            <w:rPr>
              <w:rFonts w:asciiTheme="minorHAnsi" w:eastAsiaTheme="minorEastAsia" w:hAnsiTheme="minorHAnsi" w:cstheme="minorBidi"/>
              <w:noProof/>
            </w:rPr>
          </w:pPr>
          <w:hyperlink w:anchor="_Toc183510164" w:history="1">
            <w:r w:rsidR="00A97AFA" w:rsidRPr="00E51D4B">
              <w:rPr>
                <w:rStyle w:val="Lienhypertexte"/>
                <w:noProof/>
              </w:rPr>
              <w:t>IV-3 Spécifications pour le Lot 3 : supports d’aide au positionnement en mousse viscoélastique à mémoire de forme</w:t>
            </w:r>
            <w:r w:rsidR="00A97AFA">
              <w:rPr>
                <w:noProof/>
                <w:webHidden/>
              </w:rPr>
              <w:tab/>
            </w:r>
            <w:r w:rsidR="00A97AFA">
              <w:rPr>
                <w:noProof/>
                <w:webHidden/>
              </w:rPr>
              <w:fldChar w:fldCharType="begin"/>
            </w:r>
            <w:r w:rsidR="00A97AFA">
              <w:rPr>
                <w:noProof/>
                <w:webHidden/>
              </w:rPr>
              <w:instrText xml:space="preserve"> PAGEREF _Toc183510164 \h </w:instrText>
            </w:r>
            <w:r w:rsidR="00A97AFA">
              <w:rPr>
                <w:noProof/>
                <w:webHidden/>
              </w:rPr>
            </w:r>
            <w:r w:rsidR="00A97AFA">
              <w:rPr>
                <w:noProof/>
                <w:webHidden/>
              </w:rPr>
              <w:fldChar w:fldCharType="separate"/>
            </w:r>
            <w:r w:rsidR="00A97AFA">
              <w:rPr>
                <w:noProof/>
                <w:webHidden/>
              </w:rPr>
              <w:t>17</w:t>
            </w:r>
            <w:r w:rsidR="00A97AFA">
              <w:rPr>
                <w:noProof/>
                <w:webHidden/>
              </w:rPr>
              <w:fldChar w:fldCharType="end"/>
            </w:r>
          </w:hyperlink>
        </w:p>
        <w:p w14:paraId="3F795BF3" w14:textId="77777777" w:rsidR="00A97AFA" w:rsidRDefault="00311AFF">
          <w:pPr>
            <w:pStyle w:val="TM3"/>
            <w:tabs>
              <w:tab w:val="right" w:leader="dot" w:pos="10169"/>
            </w:tabs>
            <w:rPr>
              <w:rFonts w:asciiTheme="minorHAnsi" w:eastAsiaTheme="minorEastAsia" w:hAnsiTheme="minorHAnsi" w:cstheme="minorBidi"/>
              <w:noProof/>
            </w:rPr>
          </w:pPr>
          <w:hyperlink w:anchor="_Toc183510165" w:history="1">
            <w:r w:rsidR="00A97AFA" w:rsidRPr="00E51D4B">
              <w:rPr>
                <w:rStyle w:val="Lienhypertexte"/>
                <w:noProof/>
              </w:rPr>
              <w:t>IV-4 Spécifications pourle Lot 4 : supports d’aide au positionnement garnis de microbilles ou microfibres</w:t>
            </w:r>
            <w:r w:rsidR="00A97AFA">
              <w:rPr>
                <w:noProof/>
                <w:webHidden/>
              </w:rPr>
              <w:tab/>
            </w:r>
            <w:r w:rsidR="00A97AFA">
              <w:rPr>
                <w:noProof/>
                <w:webHidden/>
              </w:rPr>
              <w:fldChar w:fldCharType="begin"/>
            </w:r>
            <w:r w:rsidR="00A97AFA">
              <w:rPr>
                <w:noProof/>
                <w:webHidden/>
              </w:rPr>
              <w:instrText xml:space="preserve"> PAGEREF _Toc183510165 \h </w:instrText>
            </w:r>
            <w:r w:rsidR="00A97AFA">
              <w:rPr>
                <w:noProof/>
                <w:webHidden/>
              </w:rPr>
            </w:r>
            <w:r w:rsidR="00A97AFA">
              <w:rPr>
                <w:noProof/>
                <w:webHidden/>
              </w:rPr>
              <w:fldChar w:fldCharType="separate"/>
            </w:r>
            <w:r w:rsidR="00A97AFA">
              <w:rPr>
                <w:noProof/>
                <w:webHidden/>
              </w:rPr>
              <w:t>18</w:t>
            </w:r>
            <w:r w:rsidR="00A97AFA">
              <w:rPr>
                <w:noProof/>
                <w:webHidden/>
              </w:rPr>
              <w:fldChar w:fldCharType="end"/>
            </w:r>
          </w:hyperlink>
        </w:p>
        <w:p w14:paraId="2DC95C09" w14:textId="77777777" w:rsidR="00A97AFA" w:rsidRDefault="00311AFF">
          <w:pPr>
            <w:pStyle w:val="TM3"/>
            <w:tabs>
              <w:tab w:val="right" w:leader="dot" w:pos="10169"/>
            </w:tabs>
            <w:rPr>
              <w:rFonts w:asciiTheme="minorHAnsi" w:eastAsiaTheme="minorEastAsia" w:hAnsiTheme="minorHAnsi" w:cstheme="minorBidi"/>
              <w:noProof/>
            </w:rPr>
          </w:pPr>
          <w:hyperlink w:anchor="_Toc183510166" w:history="1">
            <w:r w:rsidR="00A97AFA" w:rsidRPr="00E51D4B">
              <w:rPr>
                <w:rStyle w:val="Lienhypertexte"/>
                <w:noProof/>
              </w:rPr>
              <w:t>IV-5 Spécifications pour le Lot 5 : Matelas hybrides: passifs ou actifs</w:t>
            </w:r>
            <w:r w:rsidR="00A97AFA">
              <w:rPr>
                <w:noProof/>
                <w:webHidden/>
              </w:rPr>
              <w:tab/>
            </w:r>
            <w:r w:rsidR="00A97AFA">
              <w:rPr>
                <w:noProof/>
                <w:webHidden/>
              </w:rPr>
              <w:fldChar w:fldCharType="begin"/>
            </w:r>
            <w:r w:rsidR="00A97AFA">
              <w:rPr>
                <w:noProof/>
                <w:webHidden/>
              </w:rPr>
              <w:instrText xml:space="preserve"> PAGEREF _Toc183510166 \h </w:instrText>
            </w:r>
            <w:r w:rsidR="00A97AFA">
              <w:rPr>
                <w:noProof/>
                <w:webHidden/>
              </w:rPr>
            </w:r>
            <w:r w:rsidR="00A97AFA">
              <w:rPr>
                <w:noProof/>
                <w:webHidden/>
              </w:rPr>
              <w:fldChar w:fldCharType="separate"/>
            </w:r>
            <w:r w:rsidR="00A97AFA">
              <w:rPr>
                <w:noProof/>
                <w:webHidden/>
              </w:rPr>
              <w:t>19</w:t>
            </w:r>
            <w:r w:rsidR="00A97AFA">
              <w:rPr>
                <w:noProof/>
                <w:webHidden/>
              </w:rPr>
              <w:fldChar w:fldCharType="end"/>
            </w:r>
          </w:hyperlink>
        </w:p>
        <w:p w14:paraId="20DC882F" w14:textId="77777777" w:rsidR="00A97AFA" w:rsidRDefault="00311AFF">
          <w:pPr>
            <w:pStyle w:val="TM3"/>
            <w:tabs>
              <w:tab w:val="right" w:leader="dot" w:pos="10169"/>
            </w:tabs>
            <w:rPr>
              <w:rFonts w:asciiTheme="minorHAnsi" w:eastAsiaTheme="minorEastAsia" w:hAnsiTheme="minorHAnsi" w:cstheme="minorBidi"/>
              <w:noProof/>
            </w:rPr>
          </w:pPr>
          <w:hyperlink w:anchor="_Toc183510167" w:history="1">
            <w:r w:rsidR="00A97AFA" w:rsidRPr="00E51D4B">
              <w:rPr>
                <w:rStyle w:val="Lienhypertexte"/>
                <w:noProof/>
              </w:rPr>
              <w:t>IV-6 Spécifications pour le Lot 6 : matelas à air motorisé, pression alternée, basse pression continue, régulation automatique de pression pour L’HAD</w:t>
            </w:r>
            <w:r w:rsidR="00A97AFA">
              <w:rPr>
                <w:noProof/>
                <w:webHidden/>
              </w:rPr>
              <w:tab/>
            </w:r>
            <w:r w:rsidR="00A97AFA">
              <w:rPr>
                <w:noProof/>
                <w:webHidden/>
              </w:rPr>
              <w:fldChar w:fldCharType="begin"/>
            </w:r>
            <w:r w:rsidR="00A97AFA">
              <w:rPr>
                <w:noProof/>
                <w:webHidden/>
              </w:rPr>
              <w:instrText xml:space="preserve"> PAGEREF _Toc183510167 \h </w:instrText>
            </w:r>
            <w:r w:rsidR="00A97AFA">
              <w:rPr>
                <w:noProof/>
                <w:webHidden/>
              </w:rPr>
            </w:r>
            <w:r w:rsidR="00A97AFA">
              <w:rPr>
                <w:noProof/>
                <w:webHidden/>
              </w:rPr>
              <w:fldChar w:fldCharType="separate"/>
            </w:r>
            <w:r w:rsidR="00A97AFA">
              <w:rPr>
                <w:noProof/>
                <w:webHidden/>
              </w:rPr>
              <w:t>20</w:t>
            </w:r>
            <w:r w:rsidR="00A97AFA">
              <w:rPr>
                <w:noProof/>
                <w:webHidden/>
              </w:rPr>
              <w:fldChar w:fldCharType="end"/>
            </w:r>
          </w:hyperlink>
        </w:p>
        <w:p w14:paraId="47612E6B" w14:textId="77777777" w:rsidR="00A97AFA" w:rsidRDefault="00311AFF">
          <w:pPr>
            <w:pStyle w:val="TM3"/>
            <w:tabs>
              <w:tab w:val="right" w:leader="dot" w:pos="10169"/>
            </w:tabs>
            <w:rPr>
              <w:rFonts w:asciiTheme="minorHAnsi" w:eastAsiaTheme="minorEastAsia" w:hAnsiTheme="minorHAnsi" w:cstheme="minorBidi"/>
              <w:noProof/>
            </w:rPr>
          </w:pPr>
          <w:hyperlink w:anchor="_Toc183510168" w:history="1">
            <w:r w:rsidR="00A97AFA" w:rsidRPr="00E51D4B">
              <w:rPr>
                <w:rStyle w:val="Lienhypertexte"/>
                <w:noProof/>
              </w:rPr>
              <w:t>IV-7 Spécifications pour le Lot 7 : matelas à air motorisé, pression alternée, basse pression continue, régulation automatique de pression, usage pédiatrique</w:t>
            </w:r>
            <w:r w:rsidR="00A97AFA">
              <w:rPr>
                <w:noProof/>
                <w:webHidden/>
              </w:rPr>
              <w:tab/>
            </w:r>
            <w:r w:rsidR="00A97AFA">
              <w:rPr>
                <w:noProof/>
                <w:webHidden/>
              </w:rPr>
              <w:fldChar w:fldCharType="begin"/>
            </w:r>
            <w:r w:rsidR="00A97AFA">
              <w:rPr>
                <w:noProof/>
                <w:webHidden/>
              </w:rPr>
              <w:instrText xml:space="preserve"> PAGEREF _Toc183510168 \h </w:instrText>
            </w:r>
            <w:r w:rsidR="00A97AFA">
              <w:rPr>
                <w:noProof/>
                <w:webHidden/>
              </w:rPr>
            </w:r>
            <w:r w:rsidR="00A97AFA">
              <w:rPr>
                <w:noProof/>
                <w:webHidden/>
              </w:rPr>
              <w:fldChar w:fldCharType="separate"/>
            </w:r>
            <w:r w:rsidR="00A97AFA">
              <w:rPr>
                <w:noProof/>
                <w:webHidden/>
              </w:rPr>
              <w:t>21</w:t>
            </w:r>
            <w:r w:rsidR="00A97AFA">
              <w:rPr>
                <w:noProof/>
                <w:webHidden/>
              </w:rPr>
              <w:fldChar w:fldCharType="end"/>
            </w:r>
          </w:hyperlink>
        </w:p>
        <w:p w14:paraId="763E9350" w14:textId="77777777" w:rsidR="00A97AFA" w:rsidRDefault="00311AFF">
          <w:pPr>
            <w:pStyle w:val="TM3"/>
            <w:tabs>
              <w:tab w:val="right" w:leader="dot" w:pos="10169"/>
            </w:tabs>
            <w:rPr>
              <w:rFonts w:asciiTheme="minorHAnsi" w:eastAsiaTheme="minorEastAsia" w:hAnsiTheme="minorHAnsi" w:cstheme="minorBidi"/>
              <w:noProof/>
            </w:rPr>
          </w:pPr>
          <w:hyperlink w:anchor="_Toc183510169" w:history="1">
            <w:r w:rsidR="00A97AFA" w:rsidRPr="00E51D4B">
              <w:rPr>
                <w:rStyle w:val="Lienhypertexte"/>
                <w:noProof/>
              </w:rPr>
              <w:t>IV-8 Spécifications pour les Lots  8, 9 : matelas à air motorisé, pression alternée, basse pression continue, régulation automatique de pression</w:t>
            </w:r>
            <w:r w:rsidR="00A97AFA">
              <w:rPr>
                <w:noProof/>
                <w:webHidden/>
              </w:rPr>
              <w:tab/>
            </w:r>
            <w:r w:rsidR="00A97AFA">
              <w:rPr>
                <w:noProof/>
                <w:webHidden/>
              </w:rPr>
              <w:fldChar w:fldCharType="begin"/>
            </w:r>
            <w:r w:rsidR="00A97AFA">
              <w:rPr>
                <w:noProof/>
                <w:webHidden/>
              </w:rPr>
              <w:instrText xml:space="preserve"> PAGEREF _Toc183510169 \h </w:instrText>
            </w:r>
            <w:r w:rsidR="00A97AFA">
              <w:rPr>
                <w:noProof/>
                <w:webHidden/>
              </w:rPr>
            </w:r>
            <w:r w:rsidR="00A97AFA">
              <w:rPr>
                <w:noProof/>
                <w:webHidden/>
              </w:rPr>
              <w:fldChar w:fldCharType="separate"/>
            </w:r>
            <w:r w:rsidR="00A97AFA">
              <w:rPr>
                <w:noProof/>
                <w:webHidden/>
              </w:rPr>
              <w:t>22</w:t>
            </w:r>
            <w:r w:rsidR="00A97AFA">
              <w:rPr>
                <w:noProof/>
                <w:webHidden/>
              </w:rPr>
              <w:fldChar w:fldCharType="end"/>
            </w:r>
          </w:hyperlink>
        </w:p>
        <w:p w14:paraId="59A65919" w14:textId="77777777" w:rsidR="00A97AFA" w:rsidRDefault="00311AFF">
          <w:pPr>
            <w:pStyle w:val="TM2"/>
            <w:tabs>
              <w:tab w:val="right" w:leader="dot" w:pos="10169"/>
            </w:tabs>
            <w:rPr>
              <w:rFonts w:asciiTheme="minorHAnsi" w:eastAsiaTheme="minorEastAsia" w:hAnsiTheme="minorHAnsi" w:cstheme="minorBidi"/>
              <w:noProof/>
            </w:rPr>
          </w:pPr>
          <w:hyperlink w:anchor="_Toc183510170" w:history="1">
            <w:r w:rsidR="00A97AFA" w:rsidRPr="00E51D4B">
              <w:rPr>
                <w:rStyle w:val="Lienhypertexte"/>
                <w:noProof/>
              </w:rPr>
              <w:t>ARTICLE V : REGLEMENTATION ET SPECIFICATIONS GENERALES</w:t>
            </w:r>
            <w:r w:rsidR="00A97AFA">
              <w:rPr>
                <w:noProof/>
                <w:webHidden/>
              </w:rPr>
              <w:tab/>
            </w:r>
            <w:r w:rsidR="00A97AFA">
              <w:rPr>
                <w:noProof/>
                <w:webHidden/>
              </w:rPr>
              <w:fldChar w:fldCharType="begin"/>
            </w:r>
            <w:r w:rsidR="00A97AFA">
              <w:rPr>
                <w:noProof/>
                <w:webHidden/>
              </w:rPr>
              <w:instrText xml:space="preserve"> PAGEREF _Toc183510170 \h </w:instrText>
            </w:r>
            <w:r w:rsidR="00A97AFA">
              <w:rPr>
                <w:noProof/>
                <w:webHidden/>
              </w:rPr>
            </w:r>
            <w:r w:rsidR="00A97AFA">
              <w:rPr>
                <w:noProof/>
                <w:webHidden/>
              </w:rPr>
              <w:fldChar w:fldCharType="separate"/>
            </w:r>
            <w:r w:rsidR="00A97AFA">
              <w:rPr>
                <w:noProof/>
                <w:webHidden/>
              </w:rPr>
              <w:t>24</w:t>
            </w:r>
            <w:r w:rsidR="00A97AFA">
              <w:rPr>
                <w:noProof/>
                <w:webHidden/>
              </w:rPr>
              <w:fldChar w:fldCharType="end"/>
            </w:r>
          </w:hyperlink>
        </w:p>
        <w:p w14:paraId="5DB509CB" w14:textId="77777777" w:rsidR="00A97AFA" w:rsidRDefault="00311AFF">
          <w:pPr>
            <w:pStyle w:val="TM3"/>
            <w:tabs>
              <w:tab w:val="right" w:leader="dot" w:pos="10169"/>
            </w:tabs>
            <w:rPr>
              <w:rFonts w:asciiTheme="minorHAnsi" w:eastAsiaTheme="minorEastAsia" w:hAnsiTheme="minorHAnsi" w:cstheme="minorBidi"/>
              <w:noProof/>
            </w:rPr>
          </w:pPr>
          <w:hyperlink w:anchor="_Toc183510171" w:history="1">
            <w:r w:rsidR="00A97AFA" w:rsidRPr="00E51D4B">
              <w:rPr>
                <w:rStyle w:val="Lienhypertexte"/>
                <w:noProof/>
              </w:rPr>
              <w:t>V-1 Dossier technique</w:t>
            </w:r>
            <w:r w:rsidR="00A97AFA">
              <w:rPr>
                <w:noProof/>
                <w:webHidden/>
              </w:rPr>
              <w:tab/>
            </w:r>
            <w:r w:rsidR="00A97AFA">
              <w:rPr>
                <w:noProof/>
                <w:webHidden/>
              </w:rPr>
              <w:fldChar w:fldCharType="begin"/>
            </w:r>
            <w:r w:rsidR="00A97AFA">
              <w:rPr>
                <w:noProof/>
                <w:webHidden/>
              </w:rPr>
              <w:instrText xml:space="preserve"> PAGEREF _Toc183510171 \h </w:instrText>
            </w:r>
            <w:r w:rsidR="00A97AFA">
              <w:rPr>
                <w:noProof/>
                <w:webHidden/>
              </w:rPr>
            </w:r>
            <w:r w:rsidR="00A97AFA">
              <w:rPr>
                <w:noProof/>
                <w:webHidden/>
              </w:rPr>
              <w:fldChar w:fldCharType="separate"/>
            </w:r>
            <w:r w:rsidR="00A97AFA">
              <w:rPr>
                <w:noProof/>
                <w:webHidden/>
              </w:rPr>
              <w:t>24</w:t>
            </w:r>
            <w:r w:rsidR="00A97AFA">
              <w:rPr>
                <w:noProof/>
                <w:webHidden/>
              </w:rPr>
              <w:fldChar w:fldCharType="end"/>
            </w:r>
          </w:hyperlink>
        </w:p>
        <w:p w14:paraId="0545984D" w14:textId="77777777" w:rsidR="00A97AFA" w:rsidRDefault="00311AFF">
          <w:pPr>
            <w:pStyle w:val="TM3"/>
            <w:tabs>
              <w:tab w:val="right" w:leader="dot" w:pos="10169"/>
            </w:tabs>
            <w:rPr>
              <w:rFonts w:asciiTheme="minorHAnsi" w:eastAsiaTheme="minorEastAsia" w:hAnsiTheme="minorHAnsi" w:cstheme="minorBidi"/>
              <w:noProof/>
            </w:rPr>
          </w:pPr>
          <w:hyperlink w:anchor="_Toc183510172" w:history="1">
            <w:r w:rsidR="00A97AFA" w:rsidRPr="00E51D4B">
              <w:rPr>
                <w:rStyle w:val="Lienhypertexte"/>
                <w:noProof/>
              </w:rPr>
              <w:t>5-2 Normes et règlementation</w:t>
            </w:r>
            <w:r w:rsidR="00A97AFA">
              <w:rPr>
                <w:noProof/>
                <w:webHidden/>
              </w:rPr>
              <w:tab/>
            </w:r>
            <w:r w:rsidR="00A97AFA">
              <w:rPr>
                <w:noProof/>
                <w:webHidden/>
              </w:rPr>
              <w:fldChar w:fldCharType="begin"/>
            </w:r>
            <w:r w:rsidR="00A97AFA">
              <w:rPr>
                <w:noProof/>
                <w:webHidden/>
              </w:rPr>
              <w:instrText xml:space="preserve"> PAGEREF _Toc183510172 \h </w:instrText>
            </w:r>
            <w:r w:rsidR="00A97AFA">
              <w:rPr>
                <w:noProof/>
                <w:webHidden/>
              </w:rPr>
            </w:r>
            <w:r w:rsidR="00A97AFA">
              <w:rPr>
                <w:noProof/>
                <w:webHidden/>
              </w:rPr>
              <w:fldChar w:fldCharType="separate"/>
            </w:r>
            <w:r w:rsidR="00A97AFA">
              <w:rPr>
                <w:noProof/>
                <w:webHidden/>
              </w:rPr>
              <w:t>25</w:t>
            </w:r>
            <w:r w:rsidR="00A97AFA">
              <w:rPr>
                <w:noProof/>
                <w:webHidden/>
              </w:rPr>
              <w:fldChar w:fldCharType="end"/>
            </w:r>
          </w:hyperlink>
        </w:p>
        <w:p w14:paraId="59F0767F" w14:textId="77777777" w:rsidR="00A97AFA" w:rsidRDefault="00311AFF">
          <w:pPr>
            <w:pStyle w:val="TM3"/>
            <w:tabs>
              <w:tab w:val="right" w:leader="dot" w:pos="10169"/>
            </w:tabs>
            <w:rPr>
              <w:rFonts w:asciiTheme="minorHAnsi" w:eastAsiaTheme="minorEastAsia" w:hAnsiTheme="minorHAnsi" w:cstheme="minorBidi"/>
              <w:noProof/>
            </w:rPr>
          </w:pPr>
          <w:hyperlink w:anchor="_Toc183510173" w:history="1">
            <w:r w:rsidR="00A97AFA" w:rsidRPr="00E51D4B">
              <w:rPr>
                <w:rStyle w:val="Lienhypertexte"/>
                <w:noProof/>
              </w:rPr>
              <w:t>5-3 Développement durable</w:t>
            </w:r>
            <w:r w:rsidR="00A97AFA">
              <w:rPr>
                <w:noProof/>
                <w:webHidden/>
              </w:rPr>
              <w:tab/>
            </w:r>
            <w:r w:rsidR="00A97AFA">
              <w:rPr>
                <w:noProof/>
                <w:webHidden/>
              </w:rPr>
              <w:fldChar w:fldCharType="begin"/>
            </w:r>
            <w:r w:rsidR="00A97AFA">
              <w:rPr>
                <w:noProof/>
                <w:webHidden/>
              </w:rPr>
              <w:instrText xml:space="preserve"> PAGEREF _Toc183510173 \h </w:instrText>
            </w:r>
            <w:r w:rsidR="00A97AFA">
              <w:rPr>
                <w:noProof/>
                <w:webHidden/>
              </w:rPr>
            </w:r>
            <w:r w:rsidR="00A97AFA">
              <w:rPr>
                <w:noProof/>
                <w:webHidden/>
              </w:rPr>
              <w:fldChar w:fldCharType="separate"/>
            </w:r>
            <w:r w:rsidR="00A97AFA">
              <w:rPr>
                <w:noProof/>
                <w:webHidden/>
              </w:rPr>
              <w:t>26</w:t>
            </w:r>
            <w:r w:rsidR="00A97AFA">
              <w:rPr>
                <w:noProof/>
                <w:webHidden/>
              </w:rPr>
              <w:fldChar w:fldCharType="end"/>
            </w:r>
          </w:hyperlink>
        </w:p>
        <w:p w14:paraId="78FECCA3" w14:textId="77777777" w:rsidR="00A97AFA" w:rsidRDefault="00311AFF">
          <w:pPr>
            <w:pStyle w:val="TM3"/>
            <w:tabs>
              <w:tab w:val="right" w:leader="dot" w:pos="10169"/>
            </w:tabs>
            <w:rPr>
              <w:rFonts w:asciiTheme="minorHAnsi" w:eastAsiaTheme="minorEastAsia" w:hAnsiTheme="minorHAnsi" w:cstheme="minorBidi"/>
              <w:noProof/>
            </w:rPr>
          </w:pPr>
          <w:hyperlink w:anchor="_Toc183510174" w:history="1">
            <w:r w:rsidR="00A97AFA" w:rsidRPr="00E51D4B">
              <w:rPr>
                <w:rStyle w:val="Lienhypertexte"/>
                <w:noProof/>
              </w:rPr>
              <w:t>5-4 Limites de prestation</w:t>
            </w:r>
            <w:r w:rsidR="00A97AFA">
              <w:rPr>
                <w:noProof/>
                <w:webHidden/>
              </w:rPr>
              <w:tab/>
            </w:r>
            <w:r w:rsidR="00A97AFA">
              <w:rPr>
                <w:noProof/>
                <w:webHidden/>
              </w:rPr>
              <w:fldChar w:fldCharType="begin"/>
            </w:r>
            <w:r w:rsidR="00A97AFA">
              <w:rPr>
                <w:noProof/>
                <w:webHidden/>
              </w:rPr>
              <w:instrText xml:space="preserve"> PAGEREF _Toc183510174 \h </w:instrText>
            </w:r>
            <w:r w:rsidR="00A97AFA">
              <w:rPr>
                <w:noProof/>
                <w:webHidden/>
              </w:rPr>
            </w:r>
            <w:r w:rsidR="00A97AFA">
              <w:rPr>
                <w:noProof/>
                <w:webHidden/>
              </w:rPr>
              <w:fldChar w:fldCharType="separate"/>
            </w:r>
            <w:r w:rsidR="00A97AFA">
              <w:rPr>
                <w:noProof/>
                <w:webHidden/>
              </w:rPr>
              <w:t>27</w:t>
            </w:r>
            <w:r w:rsidR="00A97AFA">
              <w:rPr>
                <w:noProof/>
                <w:webHidden/>
              </w:rPr>
              <w:fldChar w:fldCharType="end"/>
            </w:r>
          </w:hyperlink>
        </w:p>
        <w:p w14:paraId="61FD75A2" w14:textId="77777777" w:rsidR="00A97AFA" w:rsidRDefault="00311AFF">
          <w:pPr>
            <w:pStyle w:val="TM3"/>
            <w:tabs>
              <w:tab w:val="right" w:leader="dot" w:pos="10169"/>
            </w:tabs>
            <w:rPr>
              <w:rFonts w:asciiTheme="minorHAnsi" w:eastAsiaTheme="minorEastAsia" w:hAnsiTheme="minorHAnsi" w:cstheme="minorBidi"/>
              <w:noProof/>
            </w:rPr>
          </w:pPr>
          <w:hyperlink w:anchor="_Toc183510175" w:history="1">
            <w:r w:rsidR="00A97AFA" w:rsidRPr="00E51D4B">
              <w:rPr>
                <w:rStyle w:val="Lienhypertexte"/>
                <w:noProof/>
              </w:rPr>
              <w:t>5-5 Durée de garantie et conditions du service après-vente</w:t>
            </w:r>
            <w:r w:rsidR="00A97AFA">
              <w:rPr>
                <w:noProof/>
                <w:webHidden/>
              </w:rPr>
              <w:tab/>
            </w:r>
            <w:r w:rsidR="00A97AFA">
              <w:rPr>
                <w:noProof/>
                <w:webHidden/>
              </w:rPr>
              <w:fldChar w:fldCharType="begin"/>
            </w:r>
            <w:r w:rsidR="00A97AFA">
              <w:rPr>
                <w:noProof/>
                <w:webHidden/>
              </w:rPr>
              <w:instrText xml:space="preserve"> PAGEREF _Toc183510175 \h </w:instrText>
            </w:r>
            <w:r w:rsidR="00A97AFA">
              <w:rPr>
                <w:noProof/>
                <w:webHidden/>
              </w:rPr>
            </w:r>
            <w:r w:rsidR="00A97AFA">
              <w:rPr>
                <w:noProof/>
                <w:webHidden/>
              </w:rPr>
              <w:fldChar w:fldCharType="separate"/>
            </w:r>
            <w:r w:rsidR="00A97AFA">
              <w:rPr>
                <w:noProof/>
                <w:webHidden/>
              </w:rPr>
              <w:t>31</w:t>
            </w:r>
            <w:r w:rsidR="00A97AFA">
              <w:rPr>
                <w:noProof/>
                <w:webHidden/>
              </w:rPr>
              <w:fldChar w:fldCharType="end"/>
            </w:r>
          </w:hyperlink>
        </w:p>
        <w:p w14:paraId="5396C1C2" w14:textId="77777777" w:rsidR="00A97AFA" w:rsidRDefault="00311AFF">
          <w:pPr>
            <w:pStyle w:val="TM1"/>
            <w:tabs>
              <w:tab w:val="right" w:leader="dot" w:pos="10169"/>
            </w:tabs>
            <w:rPr>
              <w:rFonts w:asciiTheme="minorHAnsi" w:eastAsiaTheme="minorEastAsia" w:hAnsiTheme="minorHAnsi" w:cstheme="minorBidi"/>
              <w:noProof/>
            </w:rPr>
          </w:pPr>
          <w:hyperlink w:anchor="_Toc183510176" w:history="1">
            <w:r w:rsidR="00A97AFA" w:rsidRPr="00E51D4B">
              <w:rPr>
                <w:rStyle w:val="Lienhypertexte"/>
                <w:rFonts w:eastAsia="Arial Unicode MS"/>
                <w:noProof/>
              </w:rPr>
              <w:t>Annexe 1 : Cadre de réponse technique</w:t>
            </w:r>
            <w:r w:rsidR="00A97AFA">
              <w:rPr>
                <w:noProof/>
                <w:webHidden/>
              </w:rPr>
              <w:tab/>
            </w:r>
            <w:r w:rsidR="00A97AFA">
              <w:rPr>
                <w:noProof/>
                <w:webHidden/>
              </w:rPr>
              <w:fldChar w:fldCharType="begin"/>
            </w:r>
            <w:r w:rsidR="00A97AFA">
              <w:rPr>
                <w:noProof/>
                <w:webHidden/>
              </w:rPr>
              <w:instrText xml:space="preserve"> PAGEREF _Toc183510176 \h </w:instrText>
            </w:r>
            <w:r w:rsidR="00A97AFA">
              <w:rPr>
                <w:noProof/>
                <w:webHidden/>
              </w:rPr>
            </w:r>
            <w:r w:rsidR="00A97AFA">
              <w:rPr>
                <w:noProof/>
                <w:webHidden/>
              </w:rPr>
              <w:fldChar w:fldCharType="separate"/>
            </w:r>
            <w:r w:rsidR="00A97AFA">
              <w:rPr>
                <w:noProof/>
                <w:webHidden/>
              </w:rPr>
              <w:t>32</w:t>
            </w:r>
            <w:r w:rsidR="00A97AFA">
              <w:rPr>
                <w:noProof/>
                <w:webHidden/>
              </w:rPr>
              <w:fldChar w:fldCharType="end"/>
            </w:r>
          </w:hyperlink>
        </w:p>
        <w:p w14:paraId="59941D9F" w14:textId="77777777" w:rsidR="00A97AFA" w:rsidRDefault="00311AFF">
          <w:pPr>
            <w:pStyle w:val="TM3"/>
            <w:tabs>
              <w:tab w:val="right" w:leader="dot" w:pos="10169"/>
            </w:tabs>
            <w:rPr>
              <w:rFonts w:asciiTheme="minorHAnsi" w:eastAsiaTheme="minorEastAsia" w:hAnsiTheme="minorHAnsi" w:cstheme="minorBidi"/>
              <w:noProof/>
            </w:rPr>
          </w:pPr>
          <w:hyperlink w:anchor="_Toc183510177" w:history="1">
            <w:r w:rsidR="00A97AFA" w:rsidRPr="00E51D4B">
              <w:rPr>
                <w:rStyle w:val="Lienhypertexte"/>
                <w:bCs/>
                <w:noProof/>
                <w:spacing w:val="5"/>
              </w:rPr>
              <w:t>LOT 1 : Matelas et coussins mousse viscoélastique avec housse</w:t>
            </w:r>
            <w:r w:rsidR="00A97AFA">
              <w:rPr>
                <w:noProof/>
                <w:webHidden/>
              </w:rPr>
              <w:tab/>
            </w:r>
            <w:r w:rsidR="00A97AFA">
              <w:rPr>
                <w:noProof/>
                <w:webHidden/>
              </w:rPr>
              <w:fldChar w:fldCharType="begin"/>
            </w:r>
            <w:r w:rsidR="00A97AFA">
              <w:rPr>
                <w:noProof/>
                <w:webHidden/>
              </w:rPr>
              <w:instrText xml:space="preserve"> PAGEREF _Toc183510177 \h </w:instrText>
            </w:r>
            <w:r w:rsidR="00A97AFA">
              <w:rPr>
                <w:noProof/>
                <w:webHidden/>
              </w:rPr>
            </w:r>
            <w:r w:rsidR="00A97AFA">
              <w:rPr>
                <w:noProof/>
                <w:webHidden/>
              </w:rPr>
              <w:fldChar w:fldCharType="separate"/>
            </w:r>
            <w:r w:rsidR="00A97AFA">
              <w:rPr>
                <w:noProof/>
                <w:webHidden/>
              </w:rPr>
              <w:t>32</w:t>
            </w:r>
            <w:r w:rsidR="00A97AFA">
              <w:rPr>
                <w:noProof/>
                <w:webHidden/>
              </w:rPr>
              <w:fldChar w:fldCharType="end"/>
            </w:r>
          </w:hyperlink>
        </w:p>
        <w:p w14:paraId="2241370D" w14:textId="77777777" w:rsidR="00A97AFA" w:rsidRDefault="00311AFF">
          <w:pPr>
            <w:pStyle w:val="TM3"/>
            <w:tabs>
              <w:tab w:val="right" w:leader="dot" w:pos="10169"/>
            </w:tabs>
            <w:rPr>
              <w:rFonts w:asciiTheme="minorHAnsi" w:eastAsiaTheme="minorEastAsia" w:hAnsiTheme="minorHAnsi" w:cstheme="minorBidi"/>
              <w:noProof/>
            </w:rPr>
          </w:pPr>
          <w:hyperlink w:anchor="_Toc183510178" w:history="1">
            <w:r w:rsidR="00A97AFA" w:rsidRPr="00E51D4B">
              <w:rPr>
                <w:rStyle w:val="Lienhypertexte"/>
                <w:bCs/>
                <w:noProof/>
                <w:spacing w:val="5"/>
              </w:rPr>
              <w:t>LOT 2 : Matelas mousse issus de l’économie circulaire</w:t>
            </w:r>
            <w:r w:rsidR="00A97AFA">
              <w:rPr>
                <w:noProof/>
                <w:webHidden/>
              </w:rPr>
              <w:tab/>
            </w:r>
            <w:r w:rsidR="00A97AFA">
              <w:rPr>
                <w:noProof/>
                <w:webHidden/>
              </w:rPr>
              <w:fldChar w:fldCharType="begin"/>
            </w:r>
            <w:r w:rsidR="00A97AFA">
              <w:rPr>
                <w:noProof/>
                <w:webHidden/>
              </w:rPr>
              <w:instrText xml:space="preserve"> PAGEREF _Toc183510178 \h </w:instrText>
            </w:r>
            <w:r w:rsidR="00A97AFA">
              <w:rPr>
                <w:noProof/>
                <w:webHidden/>
              </w:rPr>
            </w:r>
            <w:r w:rsidR="00A97AFA">
              <w:rPr>
                <w:noProof/>
                <w:webHidden/>
              </w:rPr>
              <w:fldChar w:fldCharType="separate"/>
            </w:r>
            <w:r w:rsidR="00A97AFA">
              <w:rPr>
                <w:noProof/>
                <w:webHidden/>
              </w:rPr>
              <w:t>36</w:t>
            </w:r>
            <w:r w:rsidR="00A97AFA">
              <w:rPr>
                <w:noProof/>
                <w:webHidden/>
              </w:rPr>
              <w:fldChar w:fldCharType="end"/>
            </w:r>
          </w:hyperlink>
        </w:p>
        <w:p w14:paraId="3AE9C2D8" w14:textId="77777777" w:rsidR="00A97AFA" w:rsidRDefault="00311AFF">
          <w:pPr>
            <w:pStyle w:val="TM3"/>
            <w:tabs>
              <w:tab w:val="right" w:leader="dot" w:pos="10169"/>
            </w:tabs>
            <w:rPr>
              <w:rFonts w:asciiTheme="minorHAnsi" w:eastAsiaTheme="minorEastAsia" w:hAnsiTheme="minorHAnsi" w:cstheme="minorBidi"/>
              <w:noProof/>
            </w:rPr>
          </w:pPr>
          <w:hyperlink w:anchor="_Toc183510179" w:history="1">
            <w:r w:rsidR="00A97AFA" w:rsidRPr="00E51D4B">
              <w:rPr>
                <w:rStyle w:val="Lienhypertexte"/>
                <w:bCs/>
                <w:noProof/>
                <w:spacing w:val="5"/>
              </w:rPr>
              <w:t>LOT 3 : Supports d’aide au positionnement en mousse viscoélastique à mémoire de forme</w:t>
            </w:r>
            <w:r w:rsidR="00A97AFA">
              <w:rPr>
                <w:noProof/>
                <w:webHidden/>
              </w:rPr>
              <w:tab/>
            </w:r>
            <w:r w:rsidR="00A97AFA">
              <w:rPr>
                <w:noProof/>
                <w:webHidden/>
              </w:rPr>
              <w:fldChar w:fldCharType="begin"/>
            </w:r>
            <w:r w:rsidR="00A97AFA">
              <w:rPr>
                <w:noProof/>
                <w:webHidden/>
              </w:rPr>
              <w:instrText xml:space="preserve"> PAGEREF _Toc183510179 \h </w:instrText>
            </w:r>
            <w:r w:rsidR="00A97AFA">
              <w:rPr>
                <w:noProof/>
                <w:webHidden/>
              </w:rPr>
            </w:r>
            <w:r w:rsidR="00A97AFA">
              <w:rPr>
                <w:noProof/>
                <w:webHidden/>
              </w:rPr>
              <w:fldChar w:fldCharType="separate"/>
            </w:r>
            <w:r w:rsidR="00A97AFA">
              <w:rPr>
                <w:noProof/>
                <w:webHidden/>
              </w:rPr>
              <w:t>39</w:t>
            </w:r>
            <w:r w:rsidR="00A97AFA">
              <w:rPr>
                <w:noProof/>
                <w:webHidden/>
              </w:rPr>
              <w:fldChar w:fldCharType="end"/>
            </w:r>
          </w:hyperlink>
        </w:p>
        <w:p w14:paraId="34E49922" w14:textId="77777777" w:rsidR="00A97AFA" w:rsidRDefault="00311AFF">
          <w:pPr>
            <w:pStyle w:val="TM3"/>
            <w:tabs>
              <w:tab w:val="right" w:leader="dot" w:pos="10169"/>
            </w:tabs>
            <w:rPr>
              <w:rFonts w:asciiTheme="minorHAnsi" w:eastAsiaTheme="minorEastAsia" w:hAnsiTheme="minorHAnsi" w:cstheme="minorBidi"/>
              <w:noProof/>
            </w:rPr>
          </w:pPr>
          <w:hyperlink w:anchor="_Toc183510180" w:history="1">
            <w:r w:rsidR="00A97AFA" w:rsidRPr="00E51D4B">
              <w:rPr>
                <w:rStyle w:val="Lienhypertexte"/>
                <w:bCs/>
                <w:noProof/>
                <w:spacing w:val="5"/>
              </w:rPr>
              <w:t>LOT 4 : Supports d’aide au positionnement en microbilles et microfibres</w:t>
            </w:r>
            <w:r w:rsidR="00A97AFA">
              <w:rPr>
                <w:noProof/>
                <w:webHidden/>
              </w:rPr>
              <w:tab/>
            </w:r>
            <w:r w:rsidR="00A97AFA">
              <w:rPr>
                <w:noProof/>
                <w:webHidden/>
              </w:rPr>
              <w:fldChar w:fldCharType="begin"/>
            </w:r>
            <w:r w:rsidR="00A97AFA">
              <w:rPr>
                <w:noProof/>
                <w:webHidden/>
              </w:rPr>
              <w:instrText xml:space="preserve"> PAGEREF _Toc183510180 \h </w:instrText>
            </w:r>
            <w:r w:rsidR="00A97AFA">
              <w:rPr>
                <w:noProof/>
                <w:webHidden/>
              </w:rPr>
            </w:r>
            <w:r w:rsidR="00A97AFA">
              <w:rPr>
                <w:noProof/>
                <w:webHidden/>
              </w:rPr>
              <w:fldChar w:fldCharType="separate"/>
            </w:r>
            <w:r w:rsidR="00A97AFA">
              <w:rPr>
                <w:noProof/>
                <w:webHidden/>
              </w:rPr>
              <w:t>42</w:t>
            </w:r>
            <w:r w:rsidR="00A97AFA">
              <w:rPr>
                <w:noProof/>
                <w:webHidden/>
              </w:rPr>
              <w:fldChar w:fldCharType="end"/>
            </w:r>
          </w:hyperlink>
        </w:p>
        <w:p w14:paraId="40D37DD3" w14:textId="77777777" w:rsidR="00A97AFA" w:rsidRDefault="00311AFF">
          <w:pPr>
            <w:pStyle w:val="TM3"/>
            <w:tabs>
              <w:tab w:val="right" w:leader="dot" w:pos="10169"/>
            </w:tabs>
            <w:rPr>
              <w:rFonts w:asciiTheme="minorHAnsi" w:eastAsiaTheme="minorEastAsia" w:hAnsiTheme="minorHAnsi" w:cstheme="minorBidi"/>
              <w:noProof/>
            </w:rPr>
          </w:pPr>
          <w:hyperlink w:anchor="_Toc183510181" w:history="1">
            <w:r w:rsidR="00A97AFA" w:rsidRPr="00E51D4B">
              <w:rPr>
                <w:rStyle w:val="Lienhypertexte"/>
                <w:bCs/>
                <w:noProof/>
                <w:spacing w:val="5"/>
              </w:rPr>
              <w:t>LOT 5 : Matelas hybrides: passifs ou actifs</w:t>
            </w:r>
            <w:r w:rsidR="00A97AFA">
              <w:rPr>
                <w:noProof/>
                <w:webHidden/>
              </w:rPr>
              <w:tab/>
            </w:r>
            <w:r w:rsidR="00A97AFA">
              <w:rPr>
                <w:noProof/>
                <w:webHidden/>
              </w:rPr>
              <w:fldChar w:fldCharType="begin"/>
            </w:r>
            <w:r w:rsidR="00A97AFA">
              <w:rPr>
                <w:noProof/>
                <w:webHidden/>
              </w:rPr>
              <w:instrText xml:space="preserve"> PAGEREF _Toc183510181 \h </w:instrText>
            </w:r>
            <w:r w:rsidR="00A97AFA">
              <w:rPr>
                <w:noProof/>
                <w:webHidden/>
              </w:rPr>
            </w:r>
            <w:r w:rsidR="00A97AFA">
              <w:rPr>
                <w:noProof/>
                <w:webHidden/>
              </w:rPr>
              <w:fldChar w:fldCharType="separate"/>
            </w:r>
            <w:r w:rsidR="00A97AFA">
              <w:rPr>
                <w:noProof/>
                <w:webHidden/>
              </w:rPr>
              <w:t>45</w:t>
            </w:r>
            <w:r w:rsidR="00A97AFA">
              <w:rPr>
                <w:noProof/>
                <w:webHidden/>
              </w:rPr>
              <w:fldChar w:fldCharType="end"/>
            </w:r>
          </w:hyperlink>
        </w:p>
        <w:p w14:paraId="0C8EE4A4" w14:textId="77777777" w:rsidR="00A97AFA" w:rsidRDefault="00311AFF">
          <w:pPr>
            <w:pStyle w:val="TM3"/>
            <w:tabs>
              <w:tab w:val="right" w:leader="dot" w:pos="10169"/>
            </w:tabs>
            <w:rPr>
              <w:rFonts w:asciiTheme="minorHAnsi" w:eastAsiaTheme="minorEastAsia" w:hAnsiTheme="minorHAnsi" w:cstheme="minorBidi"/>
              <w:noProof/>
            </w:rPr>
          </w:pPr>
          <w:hyperlink w:anchor="_Toc183510182" w:history="1">
            <w:r w:rsidR="00A97AFA" w:rsidRPr="00E51D4B">
              <w:rPr>
                <w:rStyle w:val="Lienhypertexte"/>
                <w:bCs/>
                <w:noProof/>
                <w:spacing w:val="5"/>
              </w:rPr>
              <w:t>LOT 6 : Matelas à air motorisés, pression alternée, basse pression continue, régulation automatique de pression pour l’HAD</w:t>
            </w:r>
            <w:r w:rsidR="00A97AFA">
              <w:rPr>
                <w:noProof/>
                <w:webHidden/>
              </w:rPr>
              <w:tab/>
            </w:r>
            <w:r w:rsidR="00A97AFA">
              <w:rPr>
                <w:noProof/>
                <w:webHidden/>
              </w:rPr>
              <w:fldChar w:fldCharType="begin"/>
            </w:r>
            <w:r w:rsidR="00A97AFA">
              <w:rPr>
                <w:noProof/>
                <w:webHidden/>
              </w:rPr>
              <w:instrText xml:space="preserve"> PAGEREF _Toc183510182 \h </w:instrText>
            </w:r>
            <w:r w:rsidR="00A97AFA">
              <w:rPr>
                <w:noProof/>
                <w:webHidden/>
              </w:rPr>
            </w:r>
            <w:r w:rsidR="00A97AFA">
              <w:rPr>
                <w:noProof/>
                <w:webHidden/>
              </w:rPr>
              <w:fldChar w:fldCharType="separate"/>
            </w:r>
            <w:r w:rsidR="00A97AFA">
              <w:rPr>
                <w:noProof/>
                <w:webHidden/>
              </w:rPr>
              <w:t>50</w:t>
            </w:r>
            <w:r w:rsidR="00A97AFA">
              <w:rPr>
                <w:noProof/>
                <w:webHidden/>
              </w:rPr>
              <w:fldChar w:fldCharType="end"/>
            </w:r>
          </w:hyperlink>
        </w:p>
        <w:p w14:paraId="60E62B03" w14:textId="77777777" w:rsidR="00A97AFA" w:rsidRDefault="00311AFF">
          <w:pPr>
            <w:pStyle w:val="TM3"/>
            <w:tabs>
              <w:tab w:val="right" w:leader="dot" w:pos="10169"/>
            </w:tabs>
            <w:rPr>
              <w:rFonts w:asciiTheme="minorHAnsi" w:eastAsiaTheme="minorEastAsia" w:hAnsiTheme="minorHAnsi" w:cstheme="minorBidi"/>
              <w:noProof/>
            </w:rPr>
          </w:pPr>
          <w:hyperlink w:anchor="_Toc183510183" w:history="1">
            <w:r w:rsidR="00A97AFA" w:rsidRPr="00E51D4B">
              <w:rPr>
                <w:rStyle w:val="Lienhypertexte"/>
                <w:bCs/>
                <w:noProof/>
                <w:spacing w:val="5"/>
              </w:rPr>
              <w:t>LOT 7: Matelas à air motorisés, pression alternée, basse pression continue, régulation automatique de pression, usage pédiatrique</w:t>
            </w:r>
            <w:r w:rsidR="00A97AFA">
              <w:rPr>
                <w:noProof/>
                <w:webHidden/>
              </w:rPr>
              <w:tab/>
            </w:r>
            <w:r w:rsidR="00A97AFA">
              <w:rPr>
                <w:noProof/>
                <w:webHidden/>
              </w:rPr>
              <w:fldChar w:fldCharType="begin"/>
            </w:r>
            <w:r w:rsidR="00A97AFA">
              <w:rPr>
                <w:noProof/>
                <w:webHidden/>
              </w:rPr>
              <w:instrText xml:space="preserve"> PAGEREF _Toc183510183 \h </w:instrText>
            </w:r>
            <w:r w:rsidR="00A97AFA">
              <w:rPr>
                <w:noProof/>
                <w:webHidden/>
              </w:rPr>
            </w:r>
            <w:r w:rsidR="00A97AFA">
              <w:rPr>
                <w:noProof/>
                <w:webHidden/>
              </w:rPr>
              <w:fldChar w:fldCharType="separate"/>
            </w:r>
            <w:r w:rsidR="00A97AFA">
              <w:rPr>
                <w:noProof/>
                <w:webHidden/>
              </w:rPr>
              <w:t>56</w:t>
            </w:r>
            <w:r w:rsidR="00A97AFA">
              <w:rPr>
                <w:noProof/>
                <w:webHidden/>
              </w:rPr>
              <w:fldChar w:fldCharType="end"/>
            </w:r>
          </w:hyperlink>
        </w:p>
        <w:p w14:paraId="790CFE35" w14:textId="77777777" w:rsidR="00A97AFA" w:rsidRDefault="00311AFF">
          <w:pPr>
            <w:pStyle w:val="TM3"/>
            <w:tabs>
              <w:tab w:val="right" w:leader="dot" w:pos="10169"/>
            </w:tabs>
            <w:rPr>
              <w:rFonts w:asciiTheme="minorHAnsi" w:eastAsiaTheme="minorEastAsia" w:hAnsiTheme="minorHAnsi" w:cstheme="minorBidi"/>
              <w:noProof/>
            </w:rPr>
          </w:pPr>
          <w:hyperlink w:anchor="_Toc183510184" w:history="1">
            <w:r w:rsidR="00A97AFA" w:rsidRPr="00E51D4B">
              <w:rPr>
                <w:rStyle w:val="Lienhypertexte"/>
                <w:bCs/>
                <w:noProof/>
                <w:spacing w:val="5"/>
              </w:rPr>
              <w:t>LOTS 8, 9 : Matelas à air motorisés, pression alternée, basse pression continue, régulation automatique de pression</w:t>
            </w:r>
            <w:r w:rsidR="00A97AFA">
              <w:rPr>
                <w:noProof/>
                <w:webHidden/>
              </w:rPr>
              <w:tab/>
            </w:r>
            <w:r w:rsidR="00A97AFA">
              <w:rPr>
                <w:noProof/>
                <w:webHidden/>
              </w:rPr>
              <w:fldChar w:fldCharType="begin"/>
            </w:r>
            <w:r w:rsidR="00A97AFA">
              <w:rPr>
                <w:noProof/>
                <w:webHidden/>
              </w:rPr>
              <w:instrText xml:space="preserve"> PAGEREF _Toc183510184 \h </w:instrText>
            </w:r>
            <w:r w:rsidR="00A97AFA">
              <w:rPr>
                <w:noProof/>
                <w:webHidden/>
              </w:rPr>
            </w:r>
            <w:r w:rsidR="00A97AFA">
              <w:rPr>
                <w:noProof/>
                <w:webHidden/>
              </w:rPr>
              <w:fldChar w:fldCharType="separate"/>
            </w:r>
            <w:r w:rsidR="00A97AFA">
              <w:rPr>
                <w:noProof/>
                <w:webHidden/>
              </w:rPr>
              <w:t>62</w:t>
            </w:r>
            <w:r w:rsidR="00A97AFA">
              <w:rPr>
                <w:noProof/>
                <w:webHidden/>
              </w:rPr>
              <w:fldChar w:fldCharType="end"/>
            </w:r>
          </w:hyperlink>
        </w:p>
        <w:p w14:paraId="02813B95" w14:textId="77777777" w:rsidR="00A97AFA" w:rsidRDefault="00311AFF">
          <w:pPr>
            <w:pStyle w:val="TM1"/>
            <w:tabs>
              <w:tab w:val="right" w:leader="dot" w:pos="10169"/>
            </w:tabs>
            <w:rPr>
              <w:rFonts w:asciiTheme="minorHAnsi" w:eastAsiaTheme="minorEastAsia" w:hAnsiTheme="minorHAnsi" w:cstheme="minorBidi"/>
              <w:noProof/>
            </w:rPr>
          </w:pPr>
          <w:hyperlink w:anchor="_Toc183510185" w:history="1">
            <w:r w:rsidR="00A97AFA" w:rsidRPr="00E51D4B">
              <w:rPr>
                <w:rStyle w:val="Lienhypertexte"/>
                <w:rFonts w:eastAsia="Arial Unicode MS"/>
                <w:noProof/>
              </w:rPr>
              <w:t>Annexe 2 : Liste des échantillons demandés</w:t>
            </w:r>
            <w:r w:rsidR="00A97AFA">
              <w:rPr>
                <w:noProof/>
                <w:webHidden/>
              </w:rPr>
              <w:tab/>
            </w:r>
            <w:r w:rsidR="00A97AFA">
              <w:rPr>
                <w:noProof/>
                <w:webHidden/>
              </w:rPr>
              <w:fldChar w:fldCharType="begin"/>
            </w:r>
            <w:r w:rsidR="00A97AFA">
              <w:rPr>
                <w:noProof/>
                <w:webHidden/>
              </w:rPr>
              <w:instrText xml:space="preserve"> PAGEREF _Toc183510185 \h </w:instrText>
            </w:r>
            <w:r w:rsidR="00A97AFA">
              <w:rPr>
                <w:noProof/>
                <w:webHidden/>
              </w:rPr>
            </w:r>
            <w:r w:rsidR="00A97AFA">
              <w:rPr>
                <w:noProof/>
                <w:webHidden/>
              </w:rPr>
              <w:fldChar w:fldCharType="separate"/>
            </w:r>
            <w:r w:rsidR="00A97AFA">
              <w:rPr>
                <w:noProof/>
                <w:webHidden/>
              </w:rPr>
              <w:t>68</w:t>
            </w:r>
            <w:r w:rsidR="00A97AFA">
              <w:rPr>
                <w:noProof/>
                <w:webHidden/>
              </w:rPr>
              <w:fldChar w:fldCharType="end"/>
            </w:r>
          </w:hyperlink>
        </w:p>
        <w:p w14:paraId="32D76E37" w14:textId="66BAFC44" w:rsidR="00D6271A" w:rsidRPr="00B23126" w:rsidRDefault="00ED3F50" w:rsidP="000E2EDC">
          <w:pPr>
            <w:rPr>
              <w:highlight w:val="green"/>
            </w:rPr>
          </w:pPr>
          <w:r w:rsidRPr="00B23126">
            <w:rPr>
              <w:b/>
              <w:bCs/>
              <w:highlight w:val="green"/>
            </w:rPr>
            <w:fldChar w:fldCharType="end"/>
          </w:r>
        </w:p>
      </w:sdtContent>
    </w:sdt>
    <w:p w14:paraId="0DABF878" w14:textId="77777777" w:rsidR="000E2EDC" w:rsidRPr="00B23126" w:rsidRDefault="000E2EDC" w:rsidP="000E2EDC">
      <w:pPr>
        <w:rPr>
          <w:highlight w:val="green"/>
        </w:rPr>
      </w:pPr>
    </w:p>
    <w:p w14:paraId="1967DED3" w14:textId="77777777" w:rsidR="000E2EDC" w:rsidRPr="00B23126" w:rsidRDefault="000E2EDC" w:rsidP="000E2EDC">
      <w:pPr>
        <w:rPr>
          <w:highlight w:val="green"/>
        </w:rPr>
      </w:pPr>
    </w:p>
    <w:p w14:paraId="40DC0637" w14:textId="77777777" w:rsidR="00C24F8E" w:rsidRPr="00B23126" w:rsidRDefault="00C24F8E" w:rsidP="000E2EDC">
      <w:pPr>
        <w:rPr>
          <w:highlight w:val="green"/>
        </w:rPr>
      </w:pPr>
    </w:p>
    <w:p w14:paraId="53E74359" w14:textId="77777777" w:rsidR="000E2EDC" w:rsidRPr="00B23126" w:rsidRDefault="000E2EDC" w:rsidP="000E2EDC">
      <w:pPr>
        <w:rPr>
          <w:highlight w:val="green"/>
        </w:rPr>
      </w:pPr>
    </w:p>
    <w:p w14:paraId="6A0F7F3A" w14:textId="77777777" w:rsidR="000E2EDC" w:rsidRPr="00B23126" w:rsidRDefault="000E2EDC" w:rsidP="000E2EDC">
      <w:pPr>
        <w:rPr>
          <w:highlight w:val="green"/>
        </w:rPr>
      </w:pPr>
    </w:p>
    <w:p w14:paraId="6F90C25D" w14:textId="77777777" w:rsidR="000E2EDC" w:rsidRPr="00B23126" w:rsidRDefault="000E2EDC" w:rsidP="000E2EDC">
      <w:pPr>
        <w:rPr>
          <w:highlight w:val="green"/>
        </w:rPr>
      </w:pPr>
    </w:p>
    <w:p w14:paraId="1F7D5203" w14:textId="77777777" w:rsidR="000E2EDC" w:rsidRPr="00B23126" w:rsidRDefault="000E2EDC" w:rsidP="000E2EDC">
      <w:pPr>
        <w:rPr>
          <w:highlight w:val="green"/>
        </w:rPr>
      </w:pPr>
    </w:p>
    <w:p w14:paraId="25C00A0B" w14:textId="77777777" w:rsidR="000E2EDC" w:rsidRPr="00B23126" w:rsidRDefault="000E2EDC" w:rsidP="000E2EDC">
      <w:pPr>
        <w:rPr>
          <w:highlight w:val="green"/>
        </w:rPr>
      </w:pPr>
    </w:p>
    <w:p w14:paraId="534E1060" w14:textId="77777777" w:rsidR="000E2EDC" w:rsidRPr="00B23126" w:rsidRDefault="000E2EDC" w:rsidP="000E2EDC">
      <w:pPr>
        <w:rPr>
          <w:highlight w:val="green"/>
        </w:rPr>
      </w:pPr>
    </w:p>
    <w:p w14:paraId="74D71E8B" w14:textId="77777777" w:rsidR="00C8747A" w:rsidRPr="00B23126" w:rsidRDefault="00C8747A" w:rsidP="000E2EDC">
      <w:pPr>
        <w:pStyle w:val="Titre2"/>
      </w:pPr>
      <w:bookmarkStart w:id="4" w:name="_Toc183510147"/>
      <w:r w:rsidRPr="00B23126">
        <w:lastRenderedPageBreak/>
        <w:t>GLOSSAIRE</w:t>
      </w:r>
      <w:bookmarkEnd w:id="4"/>
    </w:p>
    <w:tbl>
      <w:tblPr>
        <w:tblStyle w:val="Tableauweb1"/>
        <w:tblW w:w="9331" w:type="dxa"/>
        <w:tblLook w:val="04A0" w:firstRow="1" w:lastRow="0" w:firstColumn="1" w:lastColumn="0" w:noHBand="0" w:noVBand="1"/>
      </w:tblPr>
      <w:tblGrid>
        <w:gridCol w:w="1724"/>
        <w:gridCol w:w="7607"/>
      </w:tblGrid>
      <w:tr w:rsidR="00E607ED" w:rsidRPr="00B23126" w14:paraId="40170382" w14:textId="77777777" w:rsidTr="004771E8">
        <w:trPr>
          <w:cnfStyle w:val="100000000000" w:firstRow="1" w:lastRow="0" w:firstColumn="0" w:lastColumn="0" w:oddVBand="0" w:evenVBand="0" w:oddHBand="0" w:evenHBand="0" w:firstRowFirstColumn="0" w:firstRowLastColumn="0" w:lastRowFirstColumn="0" w:lastRowLastColumn="0"/>
        </w:trPr>
        <w:tc>
          <w:tcPr>
            <w:tcW w:w="1664" w:type="dxa"/>
            <w:vAlign w:val="center"/>
          </w:tcPr>
          <w:p w14:paraId="7BBBBB5F" w14:textId="77777777" w:rsidR="00E607ED" w:rsidRPr="00B23126" w:rsidRDefault="00E607ED" w:rsidP="002B681C">
            <w:pPr>
              <w:pStyle w:val="Style1"/>
            </w:pPr>
            <w:r w:rsidRPr="00B23126">
              <w:t>Basse pression continue</w:t>
            </w:r>
          </w:p>
        </w:tc>
        <w:tc>
          <w:tcPr>
            <w:tcW w:w="7547" w:type="dxa"/>
          </w:tcPr>
          <w:p w14:paraId="6C101588" w14:textId="77777777" w:rsidR="00E607ED" w:rsidRPr="00B23126" w:rsidRDefault="00E607ED" w:rsidP="002B681C">
            <w:pPr>
              <w:pStyle w:val="Style1"/>
            </w:pPr>
            <w:r w:rsidRPr="00B23126">
              <w:t>Toutes les cellules du matelas sont gonflées automatiquement à pression constante, en fonction de la morphologie et du poids du patient, et favorise son immersion dans le support pour augmenter la surface en appui et réduire les pressions</w:t>
            </w:r>
          </w:p>
        </w:tc>
      </w:tr>
      <w:tr w:rsidR="00E607ED" w:rsidRPr="00B23126" w14:paraId="1D1854F9" w14:textId="77777777" w:rsidTr="004771E8">
        <w:tc>
          <w:tcPr>
            <w:tcW w:w="1664" w:type="dxa"/>
            <w:vAlign w:val="center"/>
          </w:tcPr>
          <w:p w14:paraId="4DEE6ADE" w14:textId="77777777" w:rsidR="00E607ED" w:rsidRPr="00B23126" w:rsidRDefault="00E607ED" w:rsidP="002B681C">
            <w:pPr>
              <w:pStyle w:val="Style1"/>
            </w:pPr>
            <w:r w:rsidRPr="00B23126">
              <w:t>BPU</w:t>
            </w:r>
          </w:p>
        </w:tc>
        <w:tc>
          <w:tcPr>
            <w:tcW w:w="7547" w:type="dxa"/>
          </w:tcPr>
          <w:p w14:paraId="4E869BEB" w14:textId="77777777" w:rsidR="00E607ED" w:rsidRPr="00B23126" w:rsidRDefault="00E607ED" w:rsidP="002B681C">
            <w:pPr>
              <w:pStyle w:val="Style1"/>
            </w:pPr>
            <w:r w:rsidRPr="00B23126">
              <w:t>Bordereau de Prix Unitaires</w:t>
            </w:r>
          </w:p>
        </w:tc>
      </w:tr>
      <w:tr w:rsidR="004771E8" w:rsidRPr="00B23126" w14:paraId="589C4E3D" w14:textId="77777777" w:rsidTr="004771E8">
        <w:tc>
          <w:tcPr>
            <w:tcW w:w="1664" w:type="dxa"/>
          </w:tcPr>
          <w:p w14:paraId="49809CB0" w14:textId="77777777" w:rsidR="004771E8" w:rsidRPr="00B23126" w:rsidRDefault="004771E8" w:rsidP="004771E8">
            <w:pPr>
              <w:spacing w:after="0"/>
            </w:pPr>
            <w:r w:rsidRPr="00B23126">
              <w:t>CPR</w:t>
            </w:r>
          </w:p>
        </w:tc>
        <w:tc>
          <w:tcPr>
            <w:tcW w:w="7547" w:type="dxa"/>
          </w:tcPr>
          <w:p w14:paraId="6607E9AC" w14:textId="77777777" w:rsidR="004771E8" w:rsidRPr="00B23126" w:rsidRDefault="004771E8" w:rsidP="004771E8">
            <w:pPr>
              <w:spacing w:after="0"/>
            </w:pPr>
            <w:r w:rsidRPr="00B23126">
              <w:t xml:space="preserve">“Cardio </w:t>
            </w:r>
            <w:proofErr w:type="spellStart"/>
            <w:r w:rsidRPr="00B23126">
              <w:t>Pulmonar</w:t>
            </w:r>
            <w:proofErr w:type="spellEnd"/>
            <w:r w:rsidRPr="00B23126">
              <w:t xml:space="preserve"> Rescue”. Système de dégonflage rapide réservé aux matelas à air motorisé afin de pouvoir pratiquer un massage cardiaque.</w:t>
            </w:r>
          </w:p>
        </w:tc>
      </w:tr>
      <w:tr w:rsidR="00E607ED" w:rsidRPr="00B23126" w14:paraId="3745B65A" w14:textId="77777777" w:rsidTr="004771E8">
        <w:tc>
          <w:tcPr>
            <w:tcW w:w="1664" w:type="dxa"/>
            <w:vAlign w:val="center"/>
          </w:tcPr>
          <w:p w14:paraId="7F72636E" w14:textId="77777777" w:rsidR="00E607ED" w:rsidRPr="002B681C" w:rsidRDefault="00E607ED" w:rsidP="002B681C">
            <w:pPr>
              <w:pStyle w:val="Style1"/>
            </w:pPr>
            <w:r w:rsidRPr="002B681C">
              <w:t>Dimensions</w:t>
            </w:r>
          </w:p>
        </w:tc>
        <w:tc>
          <w:tcPr>
            <w:tcW w:w="7547" w:type="dxa"/>
          </w:tcPr>
          <w:p w14:paraId="625D7B07" w14:textId="77777777" w:rsidR="00E607ED" w:rsidRPr="00B23126" w:rsidRDefault="00E607ED" w:rsidP="002B681C">
            <w:pPr>
              <w:pStyle w:val="Style1"/>
            </w:pPr>
            <w:r w:rsidRPr="00B23126">
              <w:t>Sauf précision complémentaire dans le texte du CCTP, les dimensions sont toutes indiquées avec une tolérance de +/- 10%.</w:t>
            </w:r>
          </w:p>
        </w:tc>
      </w:tr>
      <w:tr w:rsidR="00E607ED" w:rsidRPr="00B23126" w14:paraId="2A2D8FBC" w14:textId="77777777" w:rsidTr="004771E8">
        <w:tc>
          <w:tcPr>
            <w:tcW w:w="1664" w:type="dxa"/>
            <w:vAlign w:val="center"/>
          </w:tcPr>
          <w:p w14:paraId="08716960" w14:textId="77777777" w:rsidR="00E607ED" w:rsidRPr="00B23126" w:rsidRDefault="00E607ED" w:rsidP="002B681C">
            <w:pPr>
              <w:pStyle w:val="Style1"/>
            </w:pPr>
            <w:r w:rsidRPr="00B23126">
              <w:t>HBPU</w:t>
            </w:r>
          </w:p>
        </w:tc>
        <w:tc>
          <w:tcPr>
            <w:tcW w:w="7547" w:type="dxa"/>
          </w:tcPr>
          <w:p w14:paraId="01E430B7" w14:textId="77777777" w:rsidR="00E607ED" w:rsidRPr="00B23126" w:rsidRDefault="00E607ED" w:rsidP="002B681C">
            <w:pPr>
              <w:pStyle w:val="Style1"/>
            </w:pPr>
            <w:r w:rsidRPr="00B23126">
              <w:t>Hors Bordereau de Prix Unitaires. Cette partie du marché est mise au point sur la base du catalogue fournisseur et peut comprendre par exemple, des accessoires complémentaires, autres que ceux des produits du BPU, en liaison avec les produits du marché ; Les produits complémentaires retenus représentent obligatoirement et exclusivement la famille et la gamme de produit listées dans le  bordereau de prix unitaire et ce sans doublon d'article.</w:t>
            </w:r>
          </w:p>
        </w:tc>
      </w:tr>
      <w:tr w:rsidR="00E607ED" w:rsidRPr="00B23126" w14:paraId="5E04FB13" w14:textId="77777777" w:rsidTr="004771E8">
        <w:tc>
          <w:tcPr>
            <w:tcW w:w="1664" w:type="dxa"/>
            <w:vAlign w:val="center"/>
          </w:tcPr>
          <w:p w14:paraId="30EFDC11" w14:textId="77777777" w:rsidR="00E607ED" w:rsidRPr="00B23126" w:rsidRDefault="00E607ED" w:rsidP="002B681C">
            <w:pPr>
              <w:pStyle w:val="Style1"/>
            </w:pPr>
            <w:r w:rsidRPr="00B23126">
              <w:t>Matelas à air</w:t>
            </w:r>
          </w:p>
        </w:tc>
        <w:tc>
          <w:tcPr>
            <w:tcW w:w="7547" w:type="dxa"/>
          </w:tcPr>
          <w:p w14:paraId="7CDA4E91" w14:textId="77777777" w:rsidR="00E607ED" w:rsidRPr="00B23126" w:rsidRDefault="00E607ED" w:rsidP="002B681C">
            <w:pPr>
              <w:pStyle w:val="Style1"/>
            </w:pPr>
            <w:r w:rsidRPr="00B23126">
              <w:t>Les matelas à air ont une hauteur minimale de 15 cm dans la même matière</w:t>
            </w:r>
          </w:p>
        </w:tc>
      </w:tr>
      <w:tr w:rsidR="00E607ED" w:rsidRPr="00B23126" w14:paraId="572A2CFD" w14:textId="77777777" w:rsidTr="004771E8">
        <w:tc>
          <w:tcPr>
            <w:tcW w:w="1664" w:type="dxa"/>
            <w:vAlign w:val="center"/>
          </w:tcPr>
          <w:p w14:paraId="0020DF0C" w14:textId="77777777" w:rsidR="00E607ED" w:rsidRPr="00B23126" w:rsidRDefault="00E607ED" w:rsidP="002B681C">
            <w:pPr>
              <w:pStyle w:val="Style1"/>
            </w:pPr>
            <w:r w:rsidRPr="00B23126">
              <w:t>Mousse haute résilience</w:t>
            </w:r>
          </w:p>
        </w:tc>
        <w:tc>
          <w:tcPr>
            <w:tcW w:w="7547" w:type="dxa"/>
          </w:tcPr>
          <w:p w14:paraId="08198C5B" w14:textId="77777777" w:rsidR="00E607ED" w:rsidRPr="00B23126" w:rsidRDefault="00E607ED" w:rsidP="002B681C">
            <w:pPr>
              <w:pStyle w:val="Style1"/>
            </w:pPr>
            <w:r w:rsidRPr="00B23126">
              <w:t>La mousse de haute résilience (HR) est une mousse préventive du fait de ses caractéristiques physiques et mécaniques améliorées par rapport à celles d'une mousse ordinaire. Après compression, une mousse HR revient très rapidement à son épaisseur initiale. Densité &gt; 34 kg/m</w:t>
            </w:r>
            <w:r w:rsidRPr="00B23126">
              <w:rPr>
                <w:vertAlign w:val="superscript"/>
              </w:rPr>
              <w:t>3</w:t>
            </w:r>
            <w:r w:rsidRPr="00B23126">
              <w:t>.</w:t>
            </w:r>
          </w:p>
        </w:tc>
      </w:tr>
      <w:tr w:rsidR="00E607ED" w:rsidRPr="00B23126" w14:paraId="67AE9059" w14:textId="77777777" w:rsidTr="004771E8">
        <w:tc>
          <w:tcPr>
            <w:tcW w:w="1664" w:type="dxa"/>
            <w:vAlign w:val="center"/>
          </w:tcPr>
          <w:p w14:paraId="080CDB64" w14:textId="77777777" w:rsidR="00E607ED" w:rsidRPr="00B23126" w:rsidRDefault="00E607ED" w:rsidP="002B681C">
            <w:pPr>
              <w:pStyle w:val="Style1"/>
            </w:pPr>
            <w:r w:rsidRPr="00B23126">
              <w:t>Mousse viscoélastique ou à mémoire de forme</w:t>
            </w:r>
          </w:p>
        </w:tc>
        <w:tc>
          <w:tcPr>
            <w:tcW w:w="7547" w:type="dxa"/>
          </w:tcPr>
          <w:p w14:paraId="70494EB0" w14:textId="77777777" w:rsidR="00E607ED" w:rsidRPr="00B23126" w:rsidRDefault="00E607ED" w:rsidP="002B681C">
            <w:pPr>
              <w:pStyle w:val="Style1"/>
            </w:pPr>
            <w:r w:rsidRPr="00B23126">
              <w:t>Matériau qui une fois comprimé par le corps et ayant pris son empreinte revient lentement à sa position initiale. Densité &gt;= 75 kg/m</w:t>
            </w:r>
            <w:r w:rsidRPr="00B23126">
              <w:rPr>
                <w:vertAlign w:val="superscript"/>
              </w:rPr>
              <w:t>3</w:t>
            </w:r>
            <w:r w:rsidRPr="00B23126">
              <w:t>.</w:t>
            </w:r>
          </w:p>
          <w:p w14:paraId="475C9B17" w14:textId="77777777" w:rsidR="00E607ED" w:rsidRPr="00B23126" w:rsidRDefault="00E607ED" w:rsidP="002B681C">
            <w:pPr>
              <w:pStyle w:val="Style1"/>
            </w:pPr>
          </w:p>
          <w:p w14:paraId="46B6A396" w14:textId="77777777" w:rsidR="00E607ED" w:rsidRPr="00B23126" w:rsidRDefault="00E607ED" w:rsidP="002B681C">
            <w:pPr>
              <w:pStyle w:val="Style1"/>
            </w:pPr>
            <w:r w:rsidRPr="00B23126">
              <w:t xml:space="preserve">La reprise de forme lente après pression correspond à une basse résilience, et une forte densité, de la mousse. </w:t>
            </w:r>
          </w:p>
        </w:tc>
      </w:tr>
      <w:tr w:rsidR="00E607ED" w:rsidRPr="00B23126" w14:paraId="697859D8" w14:textId="77777777" w:rsidTr="004771E8">
        <w:tc>
          <w:tcPr>
            <w:tcW w:w="1664" w:type="dxa"/>
            <w:vAlign w:val="center"/>
          </w:tcPr>
          <w:p w14:paraId="2EE4A4E3" w14:textId="77777777" w:rsidR="00E607ED" w:rsidRPr="00B23126" w:rsidRDefault="00E607ED" w:rsidP="002B681C">
            <w:pPr>
              <w:pStyle w:val="Style1"/>
            </w:pPr>
            <w:r w:rsidRPr="00B23126">
              <w:t>Pression alternée</w:t>
            </w:r>
          </w:p>
        </w:tc>
        <w:tc>
          <w:tcPr>
            <w:tcW w:w="7547" w:type="dxa"/>
          </w:tcPr>
          <w:p w14:paraId="14966A4A" w14:textId="77777777" w:rsidR="00E607ED" w:rsidRPr="00B23126" w:rsidRDefault="00E607ED" w:rsidP="002B681C">
            <w:pPr>
              <w:pStyle w:val="Style1"/>
            </w:pPr>
            <w:r w:rsidRPr="00B23126">
              <w:t xml:space="preserve">Les cellules sont gonflées dégonflées en alternance à fréquence déterminée, entraînant des zones de basses et de hautes pression sur les différentes parties du corps, sans risque de talonnage. </w:t>
            </w:r>
          </w:p>
        </w:tc>
      </w:tr>
      <w:tr w:rsidR="00E607ED" w:rsidRPr="00B23126" w14:paraId="24DB183A" w14:textId="77777777" w:rsidTr="004771E8">
        <w:tc>
          <w:tcPr>
            <w:tcW w:w="1664" w:type="dxa"/>
            <w:vAlign w:val="center"/>
          </w:tcPr>
          <w:p w14:paraId="491B9FD1" w14:textId="77777777" w:rsidR="00E607ED" w:rsidRPr="00B23126" w:rsidRDefault="00E607ED" w:rsidP="002B681C">
            <w:pPr>
              <w:pStyle w:val="Style1"/>
            </w:pPr>
            <w:r w:rsidRPr="00B23126">
              <w:t>Régulation automatique de pression</w:t>
            </w:r>
          </w:p>
        </w:tc>
        <w:tc>
          <w:tcPr>
            <w:tcW w:w="7547" w:type="dxa"/>
          </w:tcPr>
          <w:p w14:paraId="43CEE16D" w14:textId="77777777" w:rsidR="00E607ED" w:rsidRPr="00B23126" w:rsidRDefault="00E607ED" w:rsidP="002B681C">
            <w:pPr>
              <w:pStyle w:val="Style1"/>
            </w:pPr>
            <w:r w:rsidRPr="00B23126">
              <w:t xml:space="preserve">Le compresseur ne dispose que d’une fonction marche-arrêt, sans autre réglage nécessaire à l’utilisation du matelas, à l’exception de quelques réglages  possibles pour affiner le confort du patient. </w:t>
            </w:r>
          </w:p>
          <w:p w14:paraId="72AAFDE4" w14:textId="77777777" w:rsidR="00E607ED" w:rsidRPr="00B23126" w:rsidRDefault="00E607ED" w:rsidP="002B681C">
            <w:pPr>
              <w:pStyle w:val="Style1"/>
            </w:pPr>
            <w:r w:rsidRPr="00B23126">
              <w:t xml:space="preserve">La régulation automatique de pression est un système de détection,  permettant un ajustement automatique des pressions de gonflage en fonction de la position, de la morphologie et du poids du patient, en position assise jusqu’à 80° environ (+/- 10°) comme en position allongée.  Aucune  intervention ou réglage de l’utilisateur n’est nécessaire, il n’a pas à indiquer le poids ou la position du patient. </w:t>
            </w:r>
          </w:p>
        </w:tc>
      </w:tr>
      <w:tr w:rsidR="00E607ED" w:rsidRPr="00B23126" w14:paraId="3FAAD501" w14:textId="77777777" w:rsidTr="004771E8">
        <w:tc>
          <w:tcPr>
            <w:tcW w:w="1664" w:type="dxa"/>
            <w:vAlign w:val="center"/>
          </w:tcPr>
          <w:p w14:paraId="043D416A" w14:textId="77777777" w:rsidR="00E607ED" w:rsidRPr="00B23126" w:rsidRDefault="00E607ED" w:rsidP="002B681C">
            <w:pPr>
              <w:pStyle w:val="Style1"/>
            </w:pPr>
            <w:r w:rsidRPr="00B23126">
              <w:t>Résilience</w:t>
            </w:r>
          </w:p>
        </w:tc>
        <w:tc>
          <w:tcPr>
            <w:tcW w:w="7547" w:type="dxa"/>
          </w:tcPr>
          <w:p w14:paraId="3D0338E7" w14:textId="77777777" w:rsidR="00E607ED" w:rsidRPr="00B23126" w:rsidRDefault="00E607ED" w:rsidP="002B681C">
            <w:pPr>
              <w:pStyle w:val="Style1"/>
            </w:pPr>
            <w:r w:rsidRPr="00B23126">
              <w:t>La résilience est la capacité d'une matière à retrouver son aspect initial après l'exercice d'une pression.</w:t>
            </w:r>
          </w:p>
        </w:tc>
      </w:tr>
    </w:tbl>
    <w:p w14:paraId="17BA4E19" w14:textId="77777777" w:rsidR="009D4CE2" w:rsidRDefault="009D4CE2" w:rsidP="00FF75D9">
      <w:pPr>
        <w:rPr>
          <w:highlight w:val="green"/>
        </w:rPr>
      </w:pPr>
      <w:bookmarkStart w:id="5" w:name="_Toc128193584"/>
      <w:bookmarkStart w:id="6" w:name="_Toc130915639"/>
      <w:bookmarkStart w:id="7" w:name="_Toc205787051"/>
    </w:p>
    <w:p w14:paraId="6152DA8A" w14:textId="77777777" w:rsidR="001D14D5" w:rsidRPr="00B23126" w:rsidRDefault="001D14D5" w:rsidP="001D14D5">
      <w:pPr>
        <w:pBdr>
          <w:bottom w:val="thinThickSmallGap" w:sz="12" w:space="1" w:color="943634"/>
        </w:pBdr>
        <w:spacing w:before="400"/>
        <w:outlineLvl w:val="0"/>
        <w:rPr>
          <w:rFonts w:ascii="Cambria" w:eastAsia="Times New Roman" w:hAnsi="Cambria" w:cs="Times New Roman"/>
          <w:caps/>
          <w:color w:val="632423"/>
          <w:spacing w:val="20"/>
          <w:sz w:val="28"/>
          <w:szCs w:val="28"/>
        </w:rPr>
      </w:pPr>
      <w:bookmarkStart w:id="8" w:name="_Toc22116052"/>
      <w:bookmarkStart w:id="9" w:name="_Toc183510148"/>
      <w:bookmarkEnd w:id="5"/>
      <w:bookmarkEnd w:id="6"/>
      <w:bookmarkEnd w:id="7"/>
      <w:r w:rsidRPr="00B23126">
        <w:rPr>
          <w:rFonts w:ascii="Cambria" w:eastAsia="Times New Roman" w:hAnsi="Cambria" w:cs="Times New Roman"/>
          <w:caps/>
          <w:color w:val="632423"/>
          <w:spacing w:val="20"/>
          <w:sz w:val="28"/>
          <w:szCs w:val="28"/>
        </w:rPr>
        <w:lastRenderedPageBreak/>
        <w:t>I-OBJET DE LA CONSULTATION</w:t>
      </w:r>
      <w:bookmarkEnd w:id="8"/>
      <w:bookmarkEnd w:id="9"/>
    </w:p>
    <w:p w14:paraId="4296C895" w14:textId="77777777" w:rsidR="00567F54" w:rsidRPr="00B23126" w:rsidRDefault="006B651B" w:rsidP="00567F54">
      <w:pPr>
        <w:jc w:val="both"/>
        <w:rPr>
          <w:rFonts w:ascii="Cambria" w:eastAsia="Times New Roman" w:hAnsi="Cambria" w:cs="Times New Roman"/>
        </w:rPr>
      </w:pPr>
      <w:r w:rsidRPr="00B23126">
        <w:rPr>
          <w:noProof/>
        </w:rPr>
        <w:t xml:space="preserve">Le présent appel d’offres ouvert a pour objet la </w:t>
      </w:r>
      <w:r w:rsidR="0050535D" w:rsidRPr="00B23126">
        <w:rPr>
          <w:noProof/>
        </w:rPr>
        <w:t>location</w:t>
      </w:r>
      <w:r w:rsidR="00FF75D9" w:rsidRPr="00B23126">
        <w:rPr>
          <w:noProof/>
        </w:rPr>
        <w:t>, ou fourniture</w:t>
      </w:r>
      <w:r w:rsidR="0050535D" w:rsidRPr="00B23126">
        <w:rPr>
          <w:noProof/>
        </w:rPr>
        <w:t xml:space="preserve"> livraison installation et mise en service </w:t>
      </w:r>
      <w:r w:rsidR="005D4A18" w:rsidRPr="00B23126">
        <w:rPr>
          <w:rFonts w:ascii="Cambria" w:eastAsia="Times New Roman" w:hAnsi="Cambria" w:cs="Times New Roman"/>
        </w:rPr>
        <w:t>de supports d’aide à la prévention et au traitement des</w:t>
      </w:r>
      <w:r w:rsidR="002B681C">
        <w:rPr>
          <w:rFonts w:ascii="Cambria" w:eastAsia="Times New Roman" w:hAnsi="Cambria" w:cs="Times New Roman"/>
        </w:rPr>
        <w:t xml:space="preserve"> escarres (matelas,</w:t>
      </w:r>
      <w:r w:rsidR="005D4A18" w:rsidRPr="00B23126">
        <w:rPr>
          <w:rFonts w:ascii="Cambria" w:eastAsia="Times New Roman" w:hAnsi="Cambria" w:cs="Times New Roman"/>
        </w:rPr>
        <w:t xml:space="preserve"> coussins), et prestations associées. </w:t>
      </w:r>
    </w:p>
    <w:p w14:paraId="2D99DDE9" w14:textId="77777777" w:rsidR="001D14D5" w:rsidRPr="00B23126" w:rsidRDefault="001D14D5" w:rsidP="001D14D5">
      <w:pPr>
        <w:pBdr>
          <w:bottom w:val="thinThickSmallGap" w:sz="12" w:space="1" w:color="943634"/>
        </w:pBdr>
        <w:spacing w:before="400"/>
        <w:outlineLvl w:val="0"/>
        <w:rPr>
          <w:rFonts w:ascii="Cambria" w:eastAsia="Times New Roman" w:hAnsi="Cambria" w:cs="Times New Roman"/>
          <w:caps/>
          <w:color w:val="632423"/>
          <w:spacing w:val="20"/>
          <w:sz w:val="28"/>
          <w:szCs w:val="28"/>
        </w:rPr>
      </w:pPr>
      <w:bookmarkStart w:id="10" w:name="_Toc130915586"/>
      <w:bookmarkStart w:id="11" w:name="_Toc130915640"/>
      <w:bookmarkStart w:id="12" w:name="_Toc22116053"/>
      <w:bookmarkStart w:id="13" w:name="_Toc183510149"/>
      <w:r w:rsidRPr="00B23126">
        <w:rPr>
          <w:rFonts w:ascii="Cambria" w:eastAsia="Times New Roman" w:hAnsi="Cambria" w:cs="Times New Roman"/>
          <w:caps/>
          <w:color w:val="632423"/>
          <w:spacing w:val="20"/>
          <w:sz w:val="28"/>
          <w:szCs w:val="28"/>
        </w:rPr>
        <w:t>II- DECOMPOSITION EN LOT</w:t>
      </w:r>
      <w:bookmarkEnd w:id="10"/>
      <w:bookmarkEnd w:id="11"/>
      <w:r w:rsidRPr="00B23126">
        <w:rPr>
          <w:rFonts w:ascii="Cambria" w:eastAsia="Times New Roman" w:hAnsi="Cambria" w:cs="Times New Roman"/>
          <w:caps/>
          <w:color w:val="632423"/>
          <w:spacing w:val="20"/>
          <w:sz w:val="28"/>
          <w:szCs w:val="28"/>
        </w:rPr>
        <w:t>S</w:t>
      </w:r>
      <w:bookmarkEnd w:id="12"/>
      <w:bookmarkEnd w:id="13"/>
    </w:p>
    <w:p w14:paraId="02E30F10" w14:textId="77777777" w:rsidR="005D75DC" w:rsidRPr="002B681C" w:rsidRDefault="005D75DC" w:rsidP="00694669">
      <w:pPr>
        <w:spacing w:before="160" w:line="300" w:lineRule="auto"/>
        <w:rPr>
          <w:rFonts w:ascii="Cambria" w:eastAsia="Times New Roman" w:hAnsi="Cambria" w:cs="Times New Roman"/>
          <w:b/>
          <w:color w:val="622423"/>
          <w:spacing w:val="5"/>
          <w:sz w:val="24"/>
          <w:szCs w:val="20"/>
        </w:rPr>
      </w:pPr>
      <w:r w:rsidRPr="002B681C">
        <w:rPr>
          <w:rFonts w:ascii="Cambria" w:eastAsia="Times New Roman" w:hAnsi="Cambria" w:cs="Times New Roman"/>
          <w:b/>
          <w:color w:val="622423"/>
          <w:spacing w:val="5"/>
          <w:sz w:val="24"/>
          <w:szCs w:val="20"/>
        </w:rPr>
        <w:t>Le marché se compose de </w:t>
      </w:r>
      <w:r w:rsidR="002B681C" w:rsidRPr="002B681C">
        <w:rPr>
          <w:rFonts w:ascii="Cambria" w:eastAsia="Times New Roman" w:hAnsi="Cambria" w:cs="Times New Roman"/>
          <w:b/>
          <w:color w:val="622423"/>
          <w:spacing w:val="5"/>
          <w:sz w:val="24"/>
          <w:szCs w:val="20"/>
        </w:rPr>
        <w:t>9</w:t>
      </w:r>
      <w:r w:rsidRPr="002B681C">
        <w:rPr>
          <w:rFonts w:ascii="Cambria" w:eastAsia="Times New Roman" w:hAnsi="Cambria" w:cs="Times New Roman"/>
          <w:b/>
          <w:color w:val="622423"/>
          <w:spacing w:val="5"/>
          <w:sz w:val="24"/>
          <w:szCs w:val="20"/>
        </w:rPr>
        <w:t xml:space="preserve"> lots :</w:t>
      </w:r>
    </w:p>
    <w:tbl>
      <w:tblPr>
        <w:tblStyle w:val="Tableauweb2"/>
        <w:tblW w:w="10792" w:type="dxa"/>
        <w:jc w:val="center"/>
        <w:tblLayout w:type="fixed"/>
        <w:tblLook w:val="04A0" w:firstRow="1" w:lastRow="0" w:firstColumn="1" w:lastColumn="0" w:noHBand="0" w:noVBand="1"/>
      </w:tblPr>
      <w:tblGrid>
        <w:gridCol w:w="730"/>
        <w:gridCol w:w="4032"/>
        <w:gridCol w:w="990"/>
        <w:gridCol w:w="1170"/>
        <w:gridCol w:w="1350"/>
        <w:gridCol w:w="1440"/>
        <w:gridCol w:w="1080"/>
      </w:tblGrid>
      <w:tr w:rsidR="00E65407" w:rsidRPr="00910180" w14:paraId="4A26AF89" w14:textId="77777777" w:rsidTr="002B681C">
        <w:trPr>
          <w:cnfStyle w:val="100000000000" w:firstRow="1" w:lastRow="0" w:firstColumn="0" w:lastColumn="0" w:oddVBand="0" w:evenVBand="0" w:oddHBand="0" w:evenHBand="0" w:firstRowFirstColumn="0" w:firstRowLastColumn="0" w:lastRowFirstColumn="0" w:lastRowLastColumn="0"/>
          <w:trHeight w:val="1026"/>
          <w:jc w:val="center"/>
        </w:trPr>
        <w:tc>
          <w:tcPr>
            <w:tcW w:w="670" w:type="dxa"/>
            <w:vAlign w:val="center"/>
          </w:tcPr>
          <w:p w14:paraId="5BC57D00" w14:textId="77777777" w:rsidR="00E65407" w:rsidRPr="00910180" w:rsidRDefault="00E65407" w:rsidP="00E65407">
            <w:pPr>
              <w:spacing w:after="0"/>
              <w:jc w:val="center"/>
              <w:rPr>
                <w:rFonts w:ascii="Times New Roman" w:hAnsi="Times New Roman"/>
                <w:b/>
                <w:iCs/>
              </w:rPr>
            </w:pPr>
            <w:r w:rsidRPr="00910180">
              <w:rPr>
                <w:rFonts w:ascii="Times New Roman" w:hAnsi="Times New Roman"/>
                <w:b/>
                <w:iCs/>
              </w:rPr>
              <w:t>N° lot</w:t>
            </w:r>
          </w:p>
        </w:tc>
        <w:tc>
          <w:tcPr>
            <w:tcW w:w="3992" w:type="dxa"/>
            <w:vAlign w:val="center"/>
          </w:tcPr>
          <w:p w14:paraId="42595EF1" w14:textId="77777777" w:rsidR="00E65407" w:rsidRPr="00910180" w:rsidRDefault="00E65407" w:rsidP="00E65407">
            <w:pPr>
              <w:spacing w:after="0"/>
              <w:jc w:val="center"/>
              <w:rPr>
                <w:rFonts w:ascii="Times New Roman" w:hAnsi="Times New Roman"/>
                <w:b/>
                <w:iCs/>
              </w:rPr>
            </w:pPr>
            <w:r w:rsidRPr="00910180">
              <w:rPr>
                <w:rFonts w:ascii="Times New Roman" w:hAnsi="Times New Roman"/>
                <w:b/>
                <w:iCs/>
              </w:rPr>
              <w:t>Intitulé du lot</w:t>
            </w:r>
          </w:p>
        </w:tc>
        <w:tc>
          <w:tcPr>
            <w:tcW w:w="950" w:type="dxa"/>
            <w:vAlign w:val="center"/>
          </w:tcPr>
          <w:p w14:paraId="799C0A48" w14:textId="77777777" w:rsidR="00E65407" w:rsidRPr="00910180" w:rsidRDefault="00E65407" w:rsidP="00E65407">
            <w:pPr>
              <w:spacing w:after="0"/>
              <w:jc w:val="center"/>
              <w:rPr>
                <w:rFonts w:ascii="Times New Roman" w:hAnsi="Times New Roman"/>
                <w:b/>
                <w:iCs/>
              </w:rPr>
            </w:pPr>
            <w:r w:rsidRPr="00910180">
              <w:rPr>
                <w:rFonts w:ascii="Times New Roman" w:hAnsi="Times New Roman"/>
                <w:b/>
                <w:iCs/>
              </w:rPr>
              <w:t>Achat</w:t>
            </w:r>
          </w:p>
        </w:tc>
        <w:tc>
          <w:tcPr>
            <w:tcW w:w="1130" w:type="dxa"/>
            <w:vAlign w:val="center"/>
          </w:tcPr>
          <w:p w14:paraId="724357FA" w14:textId="77777777" w:rsidR="00E65407" w:rsidRPr="00910180" w:rsidRDefault="00E65407" w:rsidP="00E65407">
            <w:pPr>
              <w:spacing w:after="0"/>
              <w:jc w:val="center"/>
              <w:rPr>
                <w:rFonts w:ascii="Times New Roman" w:hAnsi="Times New Roman"/>
                <w:b/>
                <w:iCs/>
              </w:rPr>
            </w:pPr>
            <w:r w:rsidRPr="00910180">
              <w:rPr>
                <w:rFonts w:ascii="Times New Roman" w:hAnsi="Times New Roman"/>
                <w:b/>
                <w:iCs/>
              </w:rPr>
              <w:t>Location</w:t>
            </w:r>
          </w:p>
        </w:tc>
        <w:tc>
          <w:tcPr>
            <w:tcW w:w="1310" w:type="dxa"/>
            <w:vAlign w:val="center"/>
          </w:tcPr>
          <w:p w14:paraId="1C92FA59" w14:textId="77777777" w:rsidR="00E65407" w:rsidRPr="00910180" w:rsidRDefault="00E65407" w:rsidP="00E65407">
            <w:pPr>
              <w:spacing w:after="0"/>
              <w:jc w:val="center"/>
              <w:rPr>
                <w:rFonts w:ascii="Times New Roman" w:hAnsi="Times New Roman"/>
                <w:b/>
                <w:iCs/>
              </w:rPr>
            </w:pPr>
            <w:r w:rsidRPr="00910180">
              <w:rPr>
                <w:rFonts w:ascii="Times New Roman" w:hAnsi="Times New Roman"/>
                <w:b/>
                <w:iCs/>
              </w:rPr>
              <w:t>ACHAT prévision annuelle nombre</w:t>
            </w:r>
          </w:p>
        </w:tc>
        <w:tc>
          <w:tcPr>
            <w:tcW w:w="1400" w:type="dxa"/>
            <w:vAlign w:val="center"/>
          </w:tcPr>
          <w:p w14:paraId="4D9AEACB" w14:textId="77777777" w:rsidR="00E65407" w:rsidRPr="00910180" w:rsidRDefault="00E65407" w:rsidP="00E65407">
            <w:pPr>
              <w:tabs>
                <w:tab w:val="left" w:pos="1065"/>
              </w:tabs>
              <w:spacing w:after="0"/>
              <w:ind w:left="-135"/>
              <w:jc w:val="center"/>
              <w:rPr>
                <w:rFonts w:ascii="Times New Roman" w:hAnsi="Times New Roman"/>
                <w:b/>
                <w:iCs/>
              </w:rPr>
            </w:pPr>
            <w:r w:rsidRPr="00910180">
              <w:rPr>
                <w:rFonts w:ascii="Times New Roman" w:hAnsi="Times New Roman"/>
                <w:b/>
                <w:iCs/>
              </w:rPr>
              <w:t>LOCATION</w:t>
            </w:r>
            <w:r w:rsidR="002B681C">
              <w:rPr>
                <w:rFonts w:ascii="Times New Roman" w:hAnsi="Times New Roman"/>
                <w:b/>
                <w:iCs/>
              </w:rPr>
              <w:t xml:space="preserve"> </w:t>
            </w:r>
            <w:r w:rsidRPr="00910180">
              <w:rPr>
                <w:rFonts w:ascii="Times New Roman" w:hAnsi="Times New Roman"/>
                <w:b/>
                <w:iCs/>
              </w:rPr>
              <w:t>prévision annuelle jours</w:t>
            </w:r>
          </w:p>
        </w:tc>
        <w:tc>
          <w:tcPr>
            <w:tcW w:w="1020" w:type="dxa"/>
            <w:vAlign w:val="center"/>
          </w:tcPr>
          <w:p w14:paraId="4B2E4C01" w14:textId="6C88E04C" w:rsidR="00E65407" w:rsidRPr="00910180" w:rsidRDefault="00E65407" w:rsidP="00E65407">
            <w:pPr>
              <w:spacing w:after="0"/>
              <w:ind w:left="-59" w:right="-74"/>
              <w:jc w:val="center"/>
              <w:rPr>
                <w:rFonts w:ascii="Times New Roman" w:hAnsi="Times New Roman"/>
                <w:b/>
                <w:iCs/>
              </w:rPr>
            </w:pPr>
            <w:r>
              <w:rPr>
                <w:rFonts w:ascii="Times New Roman" w:hAnsi="Times New Roman"/>
                <w:b/>
                <w:iCs/>
              </w:rPr>
              <w:t xml:space="preserve">Durée accord cadre </w:t>
            </w:r>
            <w:proofErr w:type="spellStart"/>
            <w:r w:rsidR="00C05CB7">
              <w:rPr>
                <w:rFonts w:ascii="Times New Roman" w:hAnsi="Times New Roman"/>
                <w:b/>
                <w:iCs/>
              </w:rPr>
              <w:t>eenn</w:t>
            </w:r>
            <w:proofErr w:type="spellEnd"/>
            <w:r w:rsidR="00C05CB7">
              <w:rPr>
                <w:rFonts w:ascii="Times New Roman" w:hAnsi="Times New Roman"/>
                <w:b/>
                <w:iCs/>
              </w:rPr>
              <w:t xml:space="preserve"> années </w:t>
            </w:r>
          </w:p>
        </w:tc>
      </w:tr>
      <w:tr w:rsidR="00E65407" w:rsidRPr="00B23126" w14:paraId="4F1EC92B" w14:textId="77777777" w:rsidTr="002B681C">
        <w:trPr>
          <w:jc w:val="center"/>
        </w:trPr>
        <w:tc>
          <w:tcPr>
            <w:tcW w:w="670" w:type="dxa"/>
            <w:vAlign w:val="center"/>
          </w:tcPr>
          <w:p w14:paraId="4928E732" w14:textId="77777777" w:rsidR="00E65407" w:rsidRPr="00C57A86" w:rsidRDefault="00E65407" w:rsidP="00E65407">
            <w:pPr>
              <w:spacing w:after="0"/>
              <w:jc w:val="center"/>
              <w:rPr>
                <w:rFonts w:ascii="Times New Roman" w:hAnsi="Times New Roman"/>
                <w:iCs/>
              </w:rPr>
            </w:pPr>
            <w:r w:rsidRPr="00C57A86">
              <w:rPr>
                <w:rFonts w:ascii="Times New Roman" w:hAnsi="Times New Roman"/>
                <w:iCs/>
              </w:rPr>
              <w:t>1</w:t>
            </w:r>
          </w:p>
        </w:tc>
        <w:tc>
          <w:tcPr>
            <w:tcW w:w="3992" w:type="dxa"/>
            <w:vAlign w:val="center"/>
          </w:tcPr>
          <w:p w14:paraId="413A4D7E" w14:textId="77777777" w:rsidR="00E65407" w:rsidRPr="00C57A86" w:rsidRDefault="00E65407" w:rsidP="00AA381A">
            <w:pPr>
              <w:spacing w:after="0"/>
              <w:ind w:left="-70" w:right="-50"/>
              <w:jc w:val="center"/>
              <w:rPr>
                <w:rFonts w:ascii="Times New Roman" w:hAnsi="Times New Roman"/>
                <w:i/>
                <w:iCs/>
                <w:color w:val="FF0000"/>
              </w:rPr>
            </w:pPr>
            <w:r w:rsidRPr="00C57A86">
              <w:t>Matelas et coussins en mousse viscoélastique avec housse</w:t>
            </w:r>
          </w:p>
        </w:tc>
        <w:tc>
          <w:tcPr>
            <w:tcW w:w="950" w:type="dxa"/>
            <w:vAlign w:val="center"/>
          </w:tcPr>
          <w:p w14:paraId="74BBBCED" w14:textId="77777777" w:rsidR="00E65407" w:rsidRPr="00C57A86" w:rsidRDefault="00E65407" w:rsidP="00E65407">
            <w:pPr>
              <w:spacing w:after="0"/>
              <w:jc w:val="center"/>
              <w:rPr>
                <w:rFonts w:ascii="Times New Roman" w:hAnsi="Times New Roman"/>
              </w:rPr>
            </w:pPr>
            <w:r w:rsidRPr="00C57A86">
              <w:rPr>
                <w:rFonts w:ascii="Times New Roman" w:hAnsi="Times New Roman"/>
              </w:rPr>
              <w:t>X</w:t>
            </w:r>
          </w:p>
        </w:tc>
        <w:tc>
          <w:tcPr>
            <w:tcW w:w="1130" w:type="dxa"/>
            <w:shd w:val="clear" w:color="auto" w:fill="BFBFBF" w:themeFill="background1" w:themeFillShade="BF"/>
            <w:vAlign w:val="center"/>
          </w:tcPr>
          <w:p w14:paraId="614BCE5A" w14:textId="77777777" w:rsidR="00E65407" w:rsidRPr="00C57A86" w:rsidRDefault="00E65407" w:rsidP="00E65407">
            <w:pPr>
              <w:spacing w:after="0"/>
              <w:jc w:val="center"/>
              <w:rPr>
                <w:rFonts w:ascii="Times New Roman" w:hAnsi="Times New Roman"/>
              </w:rPr>
            </w:pPr>
          </w:p>
        </w:tc>
        <w:tc>
          <w:tcPr>
            <w:tcW w:w="1310" w:type="dxa"/>
            <w:vAlign w:val="center"/>
          </w:tcPr>
          <w:p w14:paraId="34382F15" w14:textId="77777777" w:rsidR="00E65407" w:rsidRPr="00C57A86" w:rsidRDefault="00C57A86" w:rsidP="00E65407">
            <w:pPr>
              <w:spacing w:after="0"/>
              <w:jc w:val="center"/>
              <w:rPr>
                <w:rFonts w:ascii="Times New Roman" w:hAnsi="Times New Roman"/>
              </w:rPr>
            </w:pPr>
            <w:r w:rsidRPr="00C57A86">
              <w:rPr>
                <w:rFonts w:ascii="Times New Roman" w:hAnsi="Times New Roman"/>
              </w:rPr>
              <w:t>425</w:t>
            </w:r>
          </w:p>
        </w:tc>
        <w:tc>
          <w:tcPr>
            <w:tcW w:w="1400" w:type="dxa"/>
            <w:shd w:val="clear" w:color="auto" w:fill="BFBFBF" w:themeFill="background1" w:themeFillShade="BF"/>
            <w:vAlign w:val="center"/>
          </w:tcPr>
          <w:p w14:paraId="6A73110B" w14:textId="77777777" w:rsidR="00E65407" w:rsidRPr="00C57A86" w:rsidRDefault="00E65407" w:rsidP="00E65407">
            <w:pPr>
              <w:tabs>
                <w:tab w:val="left" w:pos="1065"/>
              </w:tabs>
              <w:spacing w:after="0"/>
              <w:ind w:left="-135"/>
              <w:jc w:val="center"/>
              <w:rPr>
                <w:rFonts w:ascii="Times New Roman" w:hAnsi="Times New Roman"/>
              </w:rPr>
            </w:pPr>
          </w:p>
        </w:tc>
        <w:tc>
          <w:tcPr>
            <w:tcW w:w="1020" w:type="dxa"/>
            <w:vAlign w:val="center"/>
          </w:tcPr>
          <w:p w14:paraId="5B61B9B9" w14:textId="77777777" w:rsidR="00E65407" w:rsidRPr="00C57A86" w:rsidRDefault="00E65407" w:rsidP="00E65407">
            <w:pPr>
              <w:spacing w:after="0"/>
              <w:ind w:left="-59" w:right="-74"/>
              <w:jc w:val="center"/>
              <w:rPr>
                <w:rFonts w:ascii="Times New Roman" w:hAnsi="Times New Roman"/>
              </w:rPr>
            </w:pPr>
            <w:r w:rsidRPr="00C57A86">
              <w:rPr>
                <w:rFonts w:ascii="Times New Roman" w:hAnsi="Times New Roman"/>
              </w:rPr>
              <w:t>4</w:t>
            </w:r>
          </w:p>
        </w:tc>
      </w:tr>
      <w:tr w:rsidR="00E65407" w:rsidRPr="00B23126" w14:paraId="16CE2AF1" w14:textId="77777777" w:rsidTr="002B681C">
        <w:trPr>
          <w:jc w:val="center"/>
        </w:trPr>
        <w:tc>
          <w:tcPr>
            <w:tcW w:w="670" w:type="dxa"/>
            <w:vAlign w:val="center"/>
          </w:tcPr>
          <w:p w14:paraId="6B186417" w14:textId="77777777" w:rsidR="00E65407" w:rsidRPr="00C57A86" w:rsidRDefault="00E65407" w:rsidP="00E65407">
            <w:pPr>
              <w:spacing w:after="0"/>
              <w:jc w:val="center"/>
              <w:rPr>
                <w:rFonts w:ascii="Times New Roman" w:hAnsi="Times New Roman"/>
                <w:iCs/>
              </w:rPr>
            </w:pPr>
            <w:r w:rsidRPr="00C57A86">
              <w:rPr>
                <w:rFonts w:ascii="Times New Roman" w:hAnsi="Times New Roman"/>
                <w:iCs/>
              </w:rPr>
              <w:t>2</w:t>
            </w:r>
          </w:p>
        </w:tc>
        <w:tc>
          <w:tcPr>
            <w:tcW w:w="3992" w:type="dxa"/>
            <w:vAlign w:val="center"/>
          </w:tcPr>
          <w:p w14:paraId="21C4AEA8" w14:textId="77777777" w:rsidR="00E65407" w:rsidRPr="00C57A86" w:rsidRDefault="00E65407" w:rsidP="00AA381A">
            <w:pPr>
              <w:spacing w:after="0"/>
              <w:ind w:left="-70" w:right="-50"/>
              <w:jc w:val="center"/>
              <w:rPr>
                <w:rFonts w:ascii="Times New Roman" w:hAnsi="Times New Roman"/>
                <w:i/>
                <w:iCs/>
              </w:rPr>
            </w:pPr>
            <w:r w:rsidRPr="00C57A86">
              <w:t>Matelas issus de l’économie circulaire</w:t>
            </w:r>
          </w:p>
        </w:tc>
        <w:tc>
          <w:tcPr>
            <w:tcW w:w="950" w:type="dxa"/>
            <w:vAlign w:val="center"/>
          </w:tcPr>
          <w:p w14:paraId="116D36E1" w14:textId="77777777" w:rsidR="00E65407" w:rsidRPr="00C57A86" w:rsidRDefault="00E65407" w:rsidP="00E65407">
            <w:pPr>
              <w:spacing w:after="0"/>
              <w:jc w:val="center"/>
              <w:rPr>
                <w:rFonts w:ascii="Times New Roman" w:hAnsi="Times New Roman"/>
              </w:rPr>
            </w:pPr>
            <w:r w:rsidRPr="00C57A86">
              <w:rPr>
                <w:rFonts w:ascii="Times New Roman" w:hAnsi="Times New Roman"/>
              </w:rPr>
              <w:t>X</w:t>
            </w:r>
          </w:p>
        </w:tc>
        <w:tc>
          <w:tcPr>
            <w:tcW w:w="1130" w:type="dxa"/>
            <w:shd w:val="clear" w:color="auto" w:fill="BFBFBF" w:themeFill="background1" w:themeFillShade="BF"/>
            <w:vAlign w:val="center"/>
          </w:tcPr>
          <w:p w14:paraId="25DF1308" w14:textId="77777777" w:rsidR="00E65407" w:rsidRPr="00C57A86" w:rsidRDefault="00E65407" w:rsidP="00E65407">
            <w:pPr>
              <w:spacing w:after="0"/>
              <w:jc w:val="center"/>
              <w:rPr>
                <w:rFonts w:ascii="Times New Roman" w:hAnsi="Times New Roman"/>
              </w:rPr>
            </w:pPr>
          </w:p>
        </w:tc>
        <w:tc>
          <w:tcPr>
            <w:tcW w:w="1310" w:type="dxa"/>
            <w:vAlign w:val="center"/>
          </w:tcPr>
          <w:p w14:paraId="79E9E3B5" w14:textId="77777777" w:rsidR="00E65407" w:rsidRPr="00C57A86" w:rsidRDefault="00C57A86" w:rsidP="00E65407">
            <w:pPr>
              <w:spacing w:after="0"/>
              <w:jc w:val="center"/>
              <w:rPr>
                <w:rFonts w:ascii="Times New Roman" w:hAnsi="Times New Roman"/>
              </w:rPr>
            </w:pPr>
            <w:r w:rsidRPr="00C57A86">
              <w:rPr>
                <w:rFonts w:ascii="Times New Roman" w:hAnsi="Times New Roman"/>
              </w:rPr>
              <w:t>120</w:t>
            </w:r>
          </w:p>
        </w:tc>
        <w:tc>
          <w:tcPr>
            <w:tcW w:w="1400" w:type="dxa"/>
            <w:shd w:val="clear" w:color="auto" w:fill="BFBFBF" w:themeFill="background1" w:themeFillShade="BF"/>
            <w:vAlign w:val="center"/>
          </w:tcPr>
          <w:p w14:paraId="1CD193BD" w14:textId="77777777" w:rsidR="00E65407" w:rsidRPr="00C57A86" w:rsidRDefault="00E65407" w:rsidP="00E65407">
            <w:pPr>
              <w:tabs>
                <w:tab w:val="left" w:pos="1065"/>
              </w:tabs>
              <w:spacing w:after="0"/>
              <w:ind w:left="-135"/>
              <w:jc w:val="center"/>
              <w:rPr>
                <w:rFonts w:ascii="Times New Roman" w:hAnsi="Times New Roman"/>
              </w:rPr>
            </w:pPr>
          </w:p>
        </w:tc>
        <w:tc>
          <w:tcPr>
            <w:tcW w:w="1020" w:type="dxa"/>
            <w:vAlign w:val="center"/>
          </w:tcPr>
          <w:p w14:paraId="2F1D6C3D" w14:textId="77777777" w:rsidR="00E65407" w:rsidRPr="00C57A86" w:rsidRDefault="00E65407" w:rsidP="00E65407">
            <w:pPr>
              <w:spacing w:after="0"/>
              <w:ind w:left="-59" w:right="-74"/>
              <w:jc w:val="center"/>
              <w:rPr>
                <w:rFonts w:ascii="Times New Roman" w:hAnsi="Times New Roman"/>
              </w:rPr>
            </w:pPr>
            <w:r w:rsidRPr="00C57A86">
              <w:rPr>
                <w:rFonts w:ascii="Times New Roman" w:hAnsi="Times New Roman"/>
              </w:rPr>
              <w:t>4</w:t>
            </w:r>
          </w:p>
        </w:tc>
      </w:tr>
      <w:tr w:rsidR="00E65407" w:rsidRPr="00B23126" w14:paraId="4FBCDCAD" w14:textId="77777777" w:rsidTr="002B681C">
        <w:trPr>
          <w:jc w:val="center"/>
        </w:trPr>
        <w:tc>
          <w:tcPr>
            <w:tcW w:w="670" w:type="dxa"/>
            <w:vAlign w:val="center"/>
          </w:tcPr>
          <w:p w14:paraId="7E521DAA" w14:textId="77777777" w:rsidR="00E65407" w:rsidRPr="00C57A86" w:rsidRDefault="00E65407" w:rsidP="00E65407">
            <w:pPr>
              <w:spacing w:after="0"/>
              <w:jc w:val="center"/>
              <w:rPr>
                <w:rFonts w:ascii="Times New Roman" w:hAnsi="Times New Roman"/>
                <w:iCs/>
              </w:rPr>
            </w:pPr>
            <w:r w:rsidRPr="00C57A86">
              <w:rPr>
                <w:rFonts w:ascii="Times New Roman" w:hAnsi="Times New Roman"/>
                <w:iCs/>
              </w:rPr>
              <w:t>3</w:t>
            </w:r>
          </w:p>
        </w:tc>
        <w:tc>
          <w:tcPr>
            <w:tcW w:w="3992" w:type="dxa"/>
            <w:vAlign w:val="center"/>
          </w:tcPr>
          <w:p w14:paraId="2F48F2DA" w14:textId="77777777" w:rsidR="00E65407" w:rsidRPr="00C57A86" w:rsidRDefault="00E65407" w:rsidP="00AA381A">
            <w:pPr>
              <w:spacing w:after="0"/>
              <w:ind w:left="-70" w:right="-50"/>
              <w:jc w:val="center"/>
            </w:pPr>
            <w:r w:rsidRPr="00C57A86">
              <w:t>Supports d’aide au positionnement en mousse viscoélastique à mémoire de forme</w:t>
            </w:r>
          </w:p>
        </w:tc>
        <w:tc>
          <w:tcPr>
            <w:tcW w:w="950" w:type="dxa"/>
            <w:vAlign w:val="center"/>
          </w:tcPr>
          <w:p w14:paraId="1C9964D9" w14:textId="77777777" w:rsidR="00E65407" w:rsidRPr="00C57A86" w:rsidRDefault="00E65407" w:rsidP="00E65407">
            <w:pPr>
              <w:spacing w:after="0"/>
              <w:jc w:val="center"/>
              <w:rPr>
                <w:rFonts w:ascii="Times New Roman" w:hAnsi="Times New Roman"/>
              </w:rPr>
            </w:pPr>
            <w:r w:rsidRPr="00C57A86">
              <w:rPr>
                <w:rFonts w:ascii="Times New Roman" w:hAnsi="Times New Roman"/>
              </w:rPr>
              <w:t>X</w:t>
            </w:r>
          </w:p>
        </w:tc>
        <w:tc>
          <w:tcPr>
            <w:tcW w:w="1130" w:type="dxa"/>
            <w:shd w:val="clear" w:color="auto" w:fill="BFBFBF" w:themeFill="background1" w:themeFillShade="BF"/>
            <w:vAlign w:val="center"/>
          </w:tcPr>
          <w:p w14:paraId="43BE8F88" w14:textId="77777777" w:rsidR="00E65407" w:rsidRPr="00C57A86" w:rsidRDefault="00E65407" w:rsidP="00E65407">
            <w:pPr>
              <w:spacing w:after="0"/>
              <w:jc w:val="center"/>
              <w:rPr>
                <w:rFonts w:ascii="Times New Roman" w:hAnsi="Times New Roman"/>
              </w:rPr>
            </w:pPr>
          </w:p>
        </w:tc>
        <w:tc>
          <w:tcPr>
            <w:tcW w:w="1310" w:type="dxa"/>
            <w:vAlign w:val="center"/>
          </w:tcPr>
          <w:p w14:paraId="00951ED0" w14:textId="77777777" w:rsidR="00E65407" w:rsidRPr="00C57A86" w:rsidRDefault="00C57A86" w:rsidP="00E65407">
            <w:pPr>
              <w:spacing w:after="0"/>
              <w:jc w:val="center"/>
              <w:rPr>
                <w:rFonts w:ascii="Times New Roman" w:hAnsi="Times New Roman"/>
              </w:rPr>
            </w:pPr>
            <w:r w:rsidRPr="00C57A86">
              <w:rPr>
                <w:rFonts w:ascii="Times New Roman" w:hAnsi="Times New Roman"/>
              </w:rPr>
              <w:t>110</w:t>
            </w:r>
          </w:p>
        </w:tc>
        <w:tc>
          <w:tcPr>
            <w:tcW w:w="1400" w:type="dxa"/>
            <w:shd w:val="clear" w:color="auto" w:fill="BFBFBF" w:themeFill="background1" w:themeFillShade="BF"/>
            <w:vAlign w:val="center"/>
          </w:tcPr>
          <w:p w14:paraId="73CBD332" w14:textId="77777777" w:rsidR="00E65407" w:rsidRPr="00C57A86" w:rsidRDefault="00E65407" w:rsidP="00E65407">
            <w:pPr>
              <w:tabs>
                <w:tab w:val="left" w:pos="1065"/>
              </w:tabs>
              <w:spacing w:after="0"/>
              <w:ind w:left="-135"/>
              <w:jc w:val="center"/>
              <w:rPr>
                <w:rFonts w:ascii="Times New Roman" w:hAnsi="Times New Roman"/>
              </w:rPr>
            </w:pPr>
          </w:p>
        </w:tc>
        <w:tc>
          <w:tcPr>
            <w:tcW w:w="1020" w:type="dxa"/>
            <w:vAlign w:val="center"/>
          </w:tcPr>
          <w:p w14:paraId="6D7229DC" w14:textId="77777777" w:rsidR="00E65407" w:rsidRPr="00C57A86" w:rsidRDefault="00E65407" w:rsidP="00E65407">
            <w:pPr>
              <w:spacing w:after="0"/>
              <w:ind w:left="-59" w:right="-74"/>
              <w:jc w:val="center"/>
              <w:rPr>
                <w:rFonts w:ascii="Times New Roman" w:hAnsi="Times New Roman"/>
              </w:rPr>
            </w:pPr>
            <w:r w:rsidRPr="00C57A86">
              <w:rPr>
                <w:rFonts w:ascii="Times New Roman" w:hAnsi="Times New Roman"/>
              </w:rPr>
              <w:t>4</w:t>
            </w:r>
          </w:p>
        </w:tc>
      </w:tr>
      <w:tr w:rsidR="00E65407" w:rsidRPr="00B23126" w14:paraId="67671FAF" w14:textId="77777777" w:rsidTr="002B681C">
        <w:trPr>
          <w:jc w:val="center"/>
        </w:trPr>
        <w:tc>
          <w:tcPr>
            <w:tcW w:w="670" w:type="dxa"/>
            <w:vAlign w:val="center"/>
          </w:tcPr>
          <w:p w14:paraId="1B6AA726" w14:textId="77777777" w:rsidR="00E65407" w:rsidRPr="00C57A86" w:rsidRDefault="00E65407" w:rsidP="00E65407">
            <w:pPr>
              <w:spacing w:after="0"/>
              <w:jc w:val="center"/>
              <w:rPr>
                <w:rFonts w:ascii="Times New Roman" w:hAnsi="Times New Roman"/>
                <w:iCs/>
              </w:rPr>
            </w:pPr>
            <w:r w:rsidRPr="00C57A86">
              <w:rPr>
                <w:rFonts w:ascii="Times New Roman" w:hAnsi="Times New Roman"/>
                <w:iCs/>
              </w:rPr>
              <w:t>4</w:t>
            </w:r>
          </w:p>
        </w:tc>
        <w:tc>
          <w:tcPr>
            <w:tcW w:w="3992" w:type="dxa"/>
            <w:vAlign w:val="center"/>
          </w:tcPr>
          <w:p w14:paraId="659B2F86" w14:textId="77777777" w:rsidR="00E65407" w:rsidRPr="00C57A86" w:rsidRDefault="00E65407" w:rsidP="00AA381A">
            <w:pPr>
              <w:spacing w:after="0"/>
              <w:ind w:left="-70" w:right="-50"/>
              <w:jc w:val="center"/>
            </w:pPr>
            <w:r w:rsidRPr="00C57A86">
              <w:t xml:space="preserve">Supports d’aide </w:t>
            </w:r>
            <w:r w:rsidR="002B681C">
              <w:t xml:space="preserve">au positionnement  microbilles </w:t>
            </w:r>
            <w:r w:rsidRPr="00C57A86">
              <w:t>et micro fibres</w:t>
            </w:r>
          </w:p>
        </w:tc>
        <w:tc>
          <w:tcPr>
            <w:tcW w:w="950" w:type="dxa"/>
            <w:vAlign w:val="center"/>
          </w:tcPr>
          <w:p w14:paraId="0D7B15E7" w14:textId="77777777" w:rsidR="00E65407" w:rsidRPr="00C57A86" w:rsidRDefault="00E65407" w:rsidP="00E65407">
            <w:pPr>
              <w:spacing w:after="0"/>
              <w:jc w:val="center"/>
              <w:rPr>
                <w:rFonts w:ascii="Times New Roman" w:hAnsi="Times New Roman"/>
              </w:rPr>
            </w:pPr>
            <w:r w:rsidRPr="00C57A86">
              <w:rPr>
                <w:rFonts w:ascii="Times New Roman" w:hAnsi="Times New Roman"/>
              </w:rPr>
              <w:t>X</w:t>
            </w:r>
          </w:p>
        </w:tc>
        <w:tc>
          <w:tcPr>
            <w:tcW w:w="1130" w:type="dxa"/>
            <w:shd w:val="clear" w:color="auto" w:fill="BFBFBF" w:themeFill="background1" w:themeFillShade="BF"/>
            <w:vAlign w:val="center"/>
          </w:tcPr>
          <w:p w14:paraId="4603F9D0" w14:textId="77777777" w:rsidR="00E65407" w:rsidRPr="00C57A86" w:rsidRDefault="00E65407" w:rsidP="00E65407">
            <w:pPr>
              <w:spacing w:after="0"/>
              <w:jc w:val="center"/>
              <w:rPr>
                <w:rFonts w:ascii="Times New Roman" w:hAnsi="Times New Roman"/>
              </w:rPr>
            </w:pPr>
          </w:p>
        </w:tc>
        <w:tc>
          <w:tcPr>
            <w:tcW w:w="1310" w:type="dxa"/>
            <w:vAlign w:val="center"/>
          </w:tcPr>
          <w:p w14:paraId="21937190" w14:textId="77777777" w:rsidR="00E65407" w:rsidRPr="00C57A86" w:rsidRDefault="00C57A86" w:rsidP="00E65407">
            <w:pPr>
              <w:spacing w:after="0"/>
              <w:jc w:val="center"/>
              <w:rPr>
                <w:rFonts w:ascii="Times New Roman" w:hAnsi="Times New Roman"/>
              </w:rPr>
            </w:pPr>
            <w:r w:rsidRPr="00C57A86">
              <w:rPr>
                <w:rFonts w:ascii="Times New Roman" w:hAnsi="Times New Roman"/>
              </w:rPr>
              <w:t>340</w:t>
            </w:r>
          </w:p>
        </w:tc>
        <w:tc>
          <w:tcPr>
            <w:tcW w:w="1400" w:type="dxa"/>
            <w:shd w:val="clear" w:color="auto" w:fill="BFBFBF" w:themeFill="background1" w:themeFillShade="BF"/>
            <w:vAlign w:val="center"/>
          </w:tcPr>
          <w:p w14:paraId="3078625A" w14:textId="77777777" w:rsidR="00E65407" w:rsidRPr="00C57A86" w:rsidRDefault="00E65407" w:rsidP="00E65407">
            <w:pPr>
              <w:tabs>
                <w:tab w:val="left" w:pos="1065"/>
              </w:tabs>
              <w:spacing w:after="0"/>
              <w:ind w:left="-135"/>
              <w:jc w:val="center"/>
              <w:rPr>
                <w:rFonts w:ascii="Times New Roman" w:hAnsi="Times New Roman"/>
              </w:rPr>
            </w:pPr>
          </w:p>
        </w:tc>
        <w:tc>
          <w:tcPr>
            <w:tcW w:w="1020" w:type="dxa"/>
            <w:vAlign w:val="center"/>
          </w:tcPr>
          <w:p w14:paraId="1561E3A6" w14:textId="77777777" w:rsidR="00E65407" w:rsidRPr="00C57A86" w:rsidRDefault="00E65407" w:rsidP="00E65407">
            <w:pPr>
              <w:spacing w:after="0"/>
              <w:ind w:left="-59" w:right="-74"/>
              <w:jc w:val="center"/>
              <w:rPr>
                <w:rFonts w:ascii="Times New Roman" w:hAnsi="Times New Roman"/>
              </w:rPr>
            </w:pPr>
            <w:r w:rsidRPr="00C57A86">
              <w:rPr>
                <w:rFonts w:ascii="Times New Roman" w:hAnsi="Times New Roman"/>
              </w:rPr>
              <w:t>4</w:t>
            </w:r>
          </w:p>
        </w:tc>
      </w:tr>
      <w:tr w:rsidR="00E65407" w:rsidRPr="00615402" w14:paraId="6BB7BDCC" w14:textId="77777777" w:rsidTr="00AA381A">
        <w:trPr>
          <w:trHeight w:val="415"/>
          <w:jc w:val="center"/>
        </w:trPr>
        <w:tc>
          <w:tcPr>
            <w:tcW w:w="670" w:type="dxa"/>
            <w:vAlign w:val="center"/>
          </w:tcPr>
          <w:p w14:paraId="7A37683E" w14:textId="77777777" w:rsidR="00E65407" w:rsidRPr="00557D8C" w:rsidRDefault="00E65407" w:rsidP="00E65407">
            <w:pPr>
              <w:spacing w:after="0"/>
              <w:jc w:val="center"/>
              <w:rPr>
                <w:rFonts w:ascii="Times New Roman" w:hAnsi="Times New Roman"/>
                <w:iCs/>
              </w:rPr>
            </w:pPr>
            <w:r w:rsidRPr="00557D8C">
              <w:rPr>
                <w:rFonts w:ascii="Times New Roman" w:hAnsi="Times New Roman"/>
                <w:iCs/>
              </w:rPr>
              <w:t>5</w:t>
            </w:r>
          </w:p>
        </w:tc>
        <w:tc>
          <w:tcPr>
            <w:tcW w:w="3992" w:type="dxa"/>
            <w:vAlign w:val="center"/>
          </w:tcPr>
          <w:p w14:paraId="3AA71367" w14:textId="77777777" w:rsidR="00E65407" w:rsidRPr="00557D8C" w:rsidRDefault="009D79E8" w:rsidP="00AA381A">
            <w:pPr>
              <w:spacing w:after="0"/>
              <w:ind w:left="-70" w:right="-50"/>
              <w:jc w:val="center"/>
            </w:pPr>
            <w:r w:rsidRPr="00557D8C">
              <w:t>Matelas</w:t>
            </w:r>
            <w:r w:rsidR="00AA6099" w:rsidRPr="00557D8C">
              <w:t xml:space="preserve"> hybrides</w:t>
            </w:r>
            <w:r w:rsidR="002B681C" w:rsidRPr="00557D8C">
              <w:t> : passifs ou actifs</w:t>
            </w:r>
          </w:p>
        </w:tc>
        <w:tc>
          <w:tcPr>
            <w:tcW w:w="950" w:type="dxa"/>
            <w:vAlign w:val="center"/>
          </w:tcPr>
          <w:p w14:paraId="36A01A14" w14:textId="77777777" w:rsidR="00E65407" w:rsidRPr="00557D8C" w:rsidRDefault="00E65407" w:rsidP="00E65407">
            <w:pPr>
              <w:spacing w:after="0"/>
              <w:jc w:val="center"/>
              <w:rPr>
                <w:rFonts w:ascii="Times New Roman" w:hAnsi="Times New Roman"/>
              </w:rPr>
            </w:pPr>
            <w:r w:rsidRPr="00557D8C">
              <w:rPr>
                <w:rFonts w:ascii="Times New Roman" w:hAnsi="Times New Roman"/>
              </w:rPr>
              <w:t>X</w:t>
            </w:r>
          </w:p>
        </w:tc>
        <w:tc>
          <w:tcPr>
            <w:tcW w:w="1130" w:type="dxa"/>
            <w:vAlign w:val="center"/>
          </w:tcPr>
          <w:p w14:paraId="37154BEE" w14:textId="77777777" w:rsidR="00E65407" w:rsidRPr="00557D8C" w:rsidRDefault="00E65407" w:rsidP="00E65407">
            <w:pPr>
              <w:spacing w:after="0"/>
              <w:jc w:val="center"/>
              <w:rPr>
                <w:rFonts w:ascii="Times New Roman" w:hAnsi="Times New Roman"/>
              </w:rPr>
            </w:pPr>
            <w:r w:rsidRPr="00557D8C">
              <w:rPr>
                <w:rFonts w:ascii="Times New Roman" w:hAnsi="Times New Roman"/>
              </w:rPr>
              <w:t>X</w:t>
            </w:r>
          </w:p>
        </w:tc>
        <w:tc>
          <w:tcPr>
            <w:tcW w:w="1310" w:type="dxa"/>
            <w:vAlign w:val="center"/>
          </w:tcPr>
          <w:p w14:paraId="470EBB0F" w14:textId="77777777" w:rsidR="00E65407" w:rsidRPr="00557D8C" w:rsidRDefault="00557D8C" w:rsidP="00E65407">
            <w:pPr>
              <w:spacing w:after="0"/>
              <w:jc w:val="center"/>
              <w:rPr>
                <w:rFonts w:ascii="Times New Roman" w:hAnsi="Times New Roman"/>
              </w:rPr>
            </w:pPr>
            <w:r w:rsidRPr="00557D8C">
              <w:rPr>
                <w:rFonts w:ascii="Times New Roman" w:hAnsi="Times New Roman"/>
              </w:rPr>
              <w:t>200</w:t>
            </w:r>
          </w:p>
        </w:tc>
        <w:tc>
          <w:tcPr>
            <w:tcW w:w="1400" w:type="dxa"/>
            <w:vAlign w:val="center"/>
          </w:tcPr>
          <w:p w14:paraId="1B2B00DF" w14:textId="77777777" w:rsidR="00557D8C" w:rsidRPr="00557D8C" w:rsidRDefault="00557D8C" w:rsidP="00557D8C">
            <w:pPr>
              <w:tabs>
                <w:tab w:val="left" w:pos="1065"/>
              </w:tabs>
              <w:spacing w:after="0"/>
              <w:ind w:left="-135"/>
              <w:jc w:val="center"/>
              <w:rPr>
                <w:rFonts w:ascii="Times New Roman" w:hAnsi="Times New Roman"/>
              </w:rPr>
            </w:pPr>
            <w:r w:rsidRPr="00557D8C">
              <w:rPr>
                <w:rFonts w:ascii="Times New Roman" w:hAnsi="Times New Roman"/>
              </w:rPr>
              <w:t>617 500</w:t>
            </w:r>
          </w:p>
        </w:tc>
        <w:tc>
          <w:tcPr>
            <w:tcW w:w="1020" w:type="dxa"/>
            <w:vAlign w:val="center"/>
          </w:tcPr>
          <w:p w14:paraId="5BCD3D5B" w14:textId="77777777" w:rsidR="00E65407" w:rsidRPr="00557D8C" w:rsidRDefault="00615402" w:rsidP="00615402">
            <w:pPr>
              <w:spacing w:after="0"/>
              <w:ind w:right="-74"/>
              <w:jc w:val="left"/>
              <w:rPr>
                <w:rFonts w:ascii="Times New Roman" w:hAnsi="Times New Roman"/>
              </w:rPr>
            </w:pPr>
            <w:r w:rsidRPr="00557D8C">
              <w:rPr>
                <w:rFonts w:ascii="Times New Roman" w:hAnsi="Times New Roman"/>
              </w:rPr>
              <w:t>5+1+1+1</w:t>
            </w:r>
          </w:p>
        </w:tc>
      </w:tr>
      <w:tr w:rsidR="00C57A86" w:rsidRPr="00615402" w14:paraId="71338A03" w14:textId="77777777" w:rsidTr="002B681C">
        <w:trPr>
          <w:jc w:val="center"/>
        </w:trPr>
        <w:tc>
          <w:tcPr>
            <w:tcW w:w="670" w:type="dxa"/>
            <w:vAlign w:val="center"/>
          </w:tcPr>
          <w:p w14:paraId="02F930FA" w14:textId="77777777" w:rsidR="00C57A86" w:rsidRPr="00C57A86" w:rsidRDefault="00C57A86" w:rsidP="00C57A86">
            <w:pPr>
              <w:spacing w:after="0"/>
              <w:jc w:val="center"/>
              <w:rPr>
                <w:rFonts w:ascii="Times New Roman" w:hAnsi="Times New Roman"/>
                <w:iCs/>
                <w:highlight w:val="yellow"/>
              </w:rPr>
            </w:pPr>
            <w:r w:rsidRPr="002C670B">
              <w:rPr>
                <w:rFonts w:ascii="Times New Roman" w:hAnsi="Times New Roman"/>
                <w:iCs/>
              </w:rPr>
              <w:t>6</w:t>
            </w:r>
          </w:p>
        </w:tc>
        <w:tc>
          <w:tcPr>
            <w:tcW w:w="3992" w:type="dxa"/>
            <w:vAlign w:val="center"/>
          </w:tcPr>
          <w:p w14:paraId="2CD88FA8" w14:textId="77777777" w:rsidR="00C57A86" w:rsidRPr="002C670B" w:rsidRDefault="00C57A86" w:rsidP="00AA381A">
            <w:pPr>
              <w:spacing w:after="0"/>
              <w:ind w:left="-70" w:right="-50"/>
              <w:jc w:val="center"/>
            </w:pPr>
            <w:r w:rsidRPr="002C670B">
              <w:t>Matelas à air motorisé, pression alternée, basse pression continue, régulation automatique de pression HAD</w:t>
            </w:r>
          </w:p>
        </w:tc>
        <w:tc>
          <w:tcPr>
            <w:tcW w:w="950" w:type="dxa"/>
            <w:shd w:val="clear" w:color="auto" w:fill="BFBFBF" w:themeFill="background1" w:themeFillShade="BF"/>
            <w:vAlign w:val="center"/>
          </w:tcPr>
          <w:p w14:paraId="0B0BF9A7" w14:textId="77777777" w:rsidR="00C57A86" w:rsidRPr="002C670B" w:rsidRDefault="00C57A86" w:rsidP="00C57A86">
            <w:pPr>
              <w:spacing w:after="0"/>
              <w:jc w:val="center"/>
              <w:rPr>
                <w:rFonts w:ascii="Times New Roman" w:hAnsi="Times New Roman"/>
              </w:rPr>
            </w:pPr>
          </w:p>
        </w:tc>
        <w:tc>
          <w:tcPr>
            <w:tcW w:w="1130" w:type="dxa"/>
            <w:vAlign w:val="center"/>
          </w:tcPr>
          <w:p w14:paraId="65752913" w14:textId="77777777" w:rsidR="00C57A86" w:rsidRPr="002C670B" w:rsidRDefault="00C57A86" w:rsidP="00C57A86">
            <w:pPr>
              <w:spacing w:after="0"/>
              <w:jc w:val="center"/>
              <w:rPr>
                <w:rFonts w:ascii="Times New Roman" w:hAnsi="Times New Roman"/>
              </w:rPr>
            </w:pPr>
          </w:p>
        </w:tc>
        <w:tc>
          <w:tcPr>
            <w:tcW w:w="1310" w:type="dxa"/>
            <w:shd w:val="clear" w:color="auto" w:fill="BFBFBF" w:themeFill="background1" w:themeFillShade="BF"/>
            <w:vAlign w:val="center"/>
          </w:tcPr>
          <w:p w14:paraId="5AB59A96" w14:textId="77777777" w:rsidR="00C57A86" w:rsidRPr="002C670B" w:rsidRDefault="00C57A86" w:rsidP="00C57A86">
            <w:pPr>
              <w:spacing w:after="0"/>
              <w:jc w:val="center"/>
              <w:rPr>
                <w:rFonts w:ascii="Times New Roman" w:hAnsi="Times New Roman"/>
              </w:rPr>
            </w:pPr>
          </w:p>
        </w:tc>
        <w:tc>
          <w:tcPr>
            <w:tcW w:w="1400" w:type="dxa"/>
            <w:vAlign w:val="center"/>
          </w:tcPr>
          <w:p w14:paraId="03F860C9" w14:textId="77777777" w:rsidR="00C57A86" w:rsidRPr="002C670B" w:rsidRDefault="00694669" w:rsidP="00694669">
            <w:pPr>
              <w:tabs>
                <w:tab w:val="left" w:pos="1065"/>
              </w:tabs>
              <w:spacing w:after="0"/>
              <w:ind w:left="-135"/>
              <w:jc w:val="center"/>
              <w:rPr>
                <w:rFonts w:ascii="Times New Roman" w:hAnsi="Times New Roman"/>
              </w:rPr>
            </w:pPr>
            <w:r>
              <w:rPr>
                <w:rFonts w:ascii="Times New Roman" w:hAnsi="Times New Roman"/>
              </w:rPr>
              <w:t>50 250</w:t>
            </w:r>
          </w:p>
        </w:tc>
        <w:tc>
          <w:tcPr>
            <w:tcW w:w="1020" w:type="dxa"/>
            <w:vAlign w:val="center"/>
          </w:tcPr>
          <w:p w14:paraId="6AA5AEE5" w14:textId="77777777" w:rsidR="00C57A86" w:rsidRPr="00615402" w:rsidRDefault="00615402" w:rsidP="00C57A86">
            <w:pPr>
              <w:spacing w:after="0"/>
              <w:ind w:left="-59" w:right="-74"/>
              <w:jc w:val="center"/>
              <w:rPr>
                <w:rFonts w:ascii="Times New Roman" w:hAnsi="Times New Roman"/>
              </w:rPr>
            </w:pPr>
            <w:r w:rsidRPr="00615402">
              <w:rPr>
                <w:rFonts w:ascii="Times New Roman" w:hAnsi="Times New Roman"/>
              </w:rPr>
              <w:t>5+1+1+1</w:t>
            </w:r>
          </w:p>
        </w:tc>
      </w:tr>
      <w:tr w:rsidR="00C57A86" w:rsidRPr="00B23126" w14:paraId="36954E06" w14:textId="77777777" w:rsidTr="002B681C">
        <w:trPr>
          <w:jc w:val="center"/>
        </w:trPr>
        <w:tc>
          <w:tcPr>
            <w:tcW w:w="670" w:type="dxa"/>
            <w:vAlign w:val="center"/>
          </w:tcPr>
          <w:p w14:paraId="61429AD6" w14:textId="77777777" w:rsidR="00C57A86" w:rsidRPr="00C57A86" w:rsidRDefault="00C57A86" w:rsidP="00C57A86">
            <w:pPr>
              <w:spacing w:after="0"/>
              <w:jc w:val="center"/>
              <w:rPr>
                <w:rFonts w:ascii="Times New Roman" w:hAnsi="Times New Roman"/>
                <w:iCs/>
              </w:rPr>
            </w:pPr>
            <w:r w:rsidRPr="00C57A86">
              <w:rPr>
                <w:rFonts w:ascii="Times New Roman" w:hAnsi="Times New Roman"/>
                <w:iCs/>
              </w:rPr>
              <w:t>7</w:t>
            </w:r>
          </w:p>
        </w:tc>
        <w:tc>
          <w:tcPr>
            <w:tcW w:w="3992" w:type="dxa"/>
            <w:vAlign w:val="center"/>
          </w:tcPr>
          <w:p w14:paraId="533AE66C" w14:textId="77777777" w:rsidR="00C57A86" w:rsidRPr="00C57A86" w:rsidRDefault="00C57A86" w:rsidP="00AA381A">
            <w:pPr>
              <w:spacing w:after="0"/>
              <w:ind w:left="-70" w:right="-50"/>
              <w:jc w:val="center"/>
            </w:pPr>
            <w:r w:rsidRPr="00C57A86">
              <w:t>Matelas à air motorisé, pression alternée, basse pression continue, régulation automatique de pression, usage pédiatrique</w:t>
            </w:r>
          </w:p>
        </w:tc>
        <w:tc>
          <w:tcPr>
            <w:tcW w:w="950" w:type="dxa"/>
            <w:shd w:val="clear" w:color="auto" w:fill="BFBFBF" w:themeFill="background1" w:themeFillShade="BF"/>
            <w:vAlign w:val="center"/>
          </w:tcPr>
          <w:p w14:paraId="15A69F8B" w14:textId="77777777" w:rsidR="00C57A86" w:rsidRPr="00C57A86" w:rsidRDefault="00C57A86" w:rsidP="00C57A86">
            <w:pPr>
              <w:spacing w:after="0"/>
              <w:jc w:val="center"/>
              <w:rPr>
                <w:rFonts w:ascii="Times New Roman" w:hAnsi="Times New Roman"/>
              </w:rPr>
            </w:pPr>
          </w:p>
        </w:tc>
        <w:tc>
          <w:tcPr>
            <w:tcW w:w="1130" w:type="dxa"/>
            <w:vAlign w:val="center"/>
          </w:tcPr>
          <w:p w14:paraId="344356F6" w14:textId="77777777" w:rsidR="00C57A86" w:rsidRPr="00C57A86" w:rsidRDefault="00C57A86" w:rsidP="00C57A86">
            <w:pPr>
              <w:spacing w:after="0"/>
              <w:jc w:val="center"/>
              <w:rPr>
                <w:rFonts w:ascii="Times New Roman" w:hAnsi="Times New Roman"/>
              </w:rPr>
            </w:pPr>
            <w:r w:rsidRPr="00C57A86">
              <w:rPr>
                <w:rFonts w:ascii="Times New Roman" w:hAnsi="Times New Roman"/>
              </w:rPr>
              <w:t>X</w:t>
            </w:r>
          </w:p>
        </w:tc>
        <w:tc>
          <w:tcPr>
            <w:tcW w:w="1310" w:type="dxa"/>
            <w:shd w:val="clear" w:color="auto" w:fill="BFBFBF" w:themeFill="background1" w:themeFillShade="BF"/>
            <w:vAlign w:val="center"/>
          </w:tcPr>
          <w:p w14:paraId="166BEF71" w14:textId="77777777" w:rsidR="00C57A86" w:rsidRPr="00C57A86" w:rsidRDefault="00C57A86" w:rsidP="00C57A86">
            <w:pPr>
              <w:spacing w:after="0"/>
              <w:jc w:val="center"/>
              <w:rPr>
                <w:rFonts w:ascii="Times New Roman" w:hAnsi="Times New Roman"/>
              </w:rPr>
            </w:pPr>
          </w:p>
        </w:tc>
        <w:tc>
          <w:tcPr>
            <w:tcW w:w="1400" w:type="dxa"/>
            <w:vAlign w:val="center"/>
          </w:tcPr>
          <w:p w14:paraId="45CD6DE2" w14:textId="77777777" w:rsidR="00C57A86" w:rsidRPr="00C57A86" w:rsidRDefault="00C57A86" w:rsidP="00C57A86">
            <w:pPr>
              <w:tabs>
                <w:tab w:val="left" w:pos="1065"/>
              </w:tabs>
              <w:spacing w:after="0"/>
              <w:ind w:left="-135"/>
              <w:jc w:val="center"/>
              <w:rPr>
                <w:rFonts w:ascii="Times New Roman" w:hAnsi="Times New Roman"/>
              </w:rPr>
            </w:pPr>
            <w:r>
              <w:rPr>
                <w:rFonts w:ascii="Times New Roman" w:hAnsi="Times New Roman"/>
              </w:rPr>
              <w:t>51 150</w:t>
            </w:r>
          </w:p>
        </w:tc>
        <w:tc>
          <w:tcPr>
            <w:tcW w:w="1020" w:type="dxa"/>
            <w:vAlign w:val="center"/>
          </w:tcPr>
          <w:p w14:paraId="74FD5AE7" w14:textId="77777777" w:rsidR="00C57A86" w:rsidRPr="00C57A86" w:rsidRDefault="00557D8C" w:rsidP="00615402">
            <w:pPr>
              <w:spacing w:after="0"/>
              <w:ind w:left="-59" w:right="-74"/>
              <w:jc w:val="center"/>
              <w:rPr>
                <w:rFonts w:ascii="Times New Roman" w:hAnsi="Times New Roman"/>
              </w:rPr>
            </w:pPr>
            <w:r>
              <w:rPr>
                <w:rFonts w:ascii="Times New Roman" w:hAnsi="Times New Roman"/>
              </w:rPr>
              <w:t>5+1+1+1</w:t>
            </w:r>
          </w:p>
        </w:tc>
      </w:tr>
      <w:tr w:rsidR="00C57A86" w:rsidRPr="00B23126" w14:paraId="7A3F9A51" w14:textId="77777777" w:rsidTr="002B681C">
        <w:trPr>
          <w:jc w:val="center"/>
        </w:trPr>
        <w:tc>
          <w:tcPr>
            <w:tcW w:w="670" w:type="dxa"/>
            <w:vAlign w:val="center"/>
          </w:tcPr>
          <w:p w14:paraId="18DF0AA2" w14:textId="77777777" w:rsidR="00C57A86" w:rsidRPr="002B681C" w:rsidRDefault="00C57A86" w:rsidP="00C57A86">
            <w:pPr>
              <w:spacing w:after="0"/>
              <w:jc w:val="center"/>
              <w:rPr>
                <w:rFonts w:ascii="Times New Roman" w:hAnsi="Times New Roman"/>
                <w:iCs/>
              </w:rPr>
            </w:pPr>
            <w:r w:rsidRPr="002B681C">
              <w:rPr>
                <w:rFonts w:ascii="Times New Roman" w:hAnsi="Times New Roman"/>
                <w:iCs/>
              </w:rPr>
              <w:t>8</w:t>
            </w:r>
          </w:p>
        </w:tc>
        <w:tc>
          <w:tcPr>
            <w:tcW w:w="3992" w:type="dxa"/>
            <w:vAlign w:val="center"/>
          </w:tcPr>
          <w:p w14:paraId="3FA7A325" w14:textId="77777777" w:rsidR="00C57A86" w:rsidRPr="002B681C" w:rsidRDefault="00C57A86" w:rsidP="00AA381A">
            <w:pPr>
              <w:spacing w:after="0"/>
              <w:ind w:left="-70" w:right="-50"/>
              <w:jc w:val="center"/>
            </w:pPr>
            <w:r w:rsidRPr="002B681C">
              <w:t>Matelas à air motorisé, pression alternée, basse pression continue, régulation automatique de pression Zone 1</w:t>
            </w:r>
          </w:p>
        </w:tc>
        <w:tc>
          <w:tcPr>
            <w:tcW w:w="950" w:type="dxa"/>
            <w:shd w:val="clear" w:color="auto" w:fill="BFBFBF" w:themeFill="background1" w:themeFillShade="BF"/>
            <w:vAlign w:val="center"/>
          </w:tcPr>
          <w:p w14:paraId="1D2AA86C" w14:textId="77777777" w:rsidR="00C57A86" w:rsidRPr="002B681C" w:rsidRDefault="00C57A86" w:rsidP="00C57A86">
            <w:pPr>
              <w:spacing w:after="0"/>
              <w:jc w:val="center"/>
              <w:rPr>
                <w:rFonts w:ascii="Times New Roman" w:hAnsi="Times New Roman"/>
              </w:rPr>
            </w:pPr>
          </w:p>
        </w:tc>
        <w:tc>
          <w:tcPr>
            <w:tcW w:w="1130" w:type="dxa"/>
            <w:vAlign w:val="center"/>
          </w:tcPr>
          <w:p w14:paraId="088BF2E2" w14:textId="77777777" w:rsidR="00C57A86" w:rsidRPr="002B681C" w:rsidRDefault="00C57A86" w:rsidP="00C57A86">
            <w:pPr>
              <w:spacing w:after="0"/>
              <w:jc w:val="center"/>
              <w:rPr>
                <w:rFonts w:ascii="Times New Roman" w:hAnsi="Times New Roman"/>
              </w:rPr>
            </w:pPr>
            <w:r w:rsidRPr="002B681C">
              <w:rPr>
                <w:rFonts w:ascii="Times New Roman" w:hAnsi="Times New Roman"/>
              </w:rPr>
              <w:t>X</w:t>
            </w:r>
          </w:p>
        </w:tc>
        <w:tc>
          <w:tcPr>
            <w:tcW w:w="1310" w:type="dxa"/>
            <w:shd w:val="clear" w:color="auto" w:fill="BFBFBF" w:themeFill="background1" w:themeFillShade="BF"/>
            <w:vAlign w:val="center"/>
          </w:tcPr>
          <w:p w14:paraId="7BF16BB0" w14:textId="77777777" w:rsidR="00C57A86" w:rsidRPr="00C57A86" w:rsidRDefault="00C57A86" w:rsidP="00C57A86">
            <w:pPr>
              <w:spacing w:after="0"/>
              <w:jc w:val="center"/>
              <w:rPr>
                <w:rFonts w:ascii="Times New Roman" w:hAnsi="Times New Roman"/>
                <w:highlight w:val="yellow"/>
              </w:rPr>
            </w:pPr>
          </w:p>
        </w:tc>
        <w:tc>
          <w:tcPr>
            <w:tcW w:w="1400" w:type="dxa"/>
            <w:vAlign w:val="center"/>
          </w:tcPr>
          <w:p w14:paraId="77BD49DA" w14:textId="77777777" w:rsidR="00C57A86" w:rsidRPr="002B681C" w:rsidRDefault="002B681C" w:rsidP="00AA381A">
            <w:pPr>
              <w:tabs>
                <w:tab w:val="left" w:pos="1065"/>
              </w:tabs>
              <w:spacing w:after="0"/>
              <w:ind w:left="-135"/>
              <w:jc w:val="center"/>
              <w:rPr>
                <w:rFonts w:ascii="Times New Roman" w:hAnsi="Times New Roman"/>
              </w:rPr>
            </w:pPr>
            <w:r w:rsidRPr="002B681C">
              <w:rPr>
                <w:rFonts w:ascii="Times New Roman" w:hAnsi="Times New Roman"/>
              </w:rPr>
              <w:t xml:space="preserve">562 </w:t>
            </w:r>
            <w:r w:rsidR="00AA381A">
              <w:rPr>
                <w:rFonts w:ascii="Times New Roman" w:hAnsi="Times New Roman"/>
              </w:rPr>
              <w:t>300</w:t>
            </w:r>
          </w:p>
        </w:tc>
        <w:tc>
          <w:tcPr>
            <w:tcW w:w="1020" w:type="dxa"/>
            <w:vAlign w:val="center"/>
          </w:tcPr>
          <w:p w14:paraId="33C72768" w14:textId="77777777" w:rsidR="00C57A86" w:rsidRPr="002B681C" w:rsidRDefault="00615402" w:rsidP="00C57A86">
            <w:pPr>
              <w:spacing w:after="0"/>
              <w:ind w:left="-59" w:right="-74"/>
              <w:jc w:val="center"/>
              <w:rPr>
                <w:rFonts w:ascii="Times New Roman" w:hAnsi="Times New Roman"/>
              </w:rPr>
            </w:pPr>
            <w:r w:rsidRPr="00615402">
              <w:rPr>
                <w:rFonts w:ascii="Times New Roman" w:hAnsi="Times New Roman"/>
              </w:rPr>
              <w:t>5+1+1+1</w:t>
            </w:r>
          </w:p>
        </w:tc>
      </w:tr>
      <w:tr w:rsidR="00C57A86" w:rsidRPr="00B23126" w14:paraId="27D80449" w14:textId="77777777" w:rsidTr="002B681C">
        <w:trPr>
          <w:jc w:val="center"/>
        </w:trPr>
        <w:tc>
          <w:tcPr>
            <w:tcW w:w="670" w:type="dxa"/>
            <w:vAlign w:val="center"/>
          </w:tcPr>
          <w:p w14:paraId="751017F3" w14:textId="77777777" w:rsidR="00C57A86" w:rsidRPr="002B681C" w:rsidRDefault="00C57A86" w:rsidP="00C57A86">
            <w:pPr>
              <w:spacing w:after="0"/>
              <w:jc w:val="center"/>
              <w:rPr>
                <w:rFonts w:ascii="Times New Roman" w:hAnsi="Times New Roman"/>
                <w:iCs/>
              </w:rPr>
            </w:pPr>
            <w:r w:rsidRPr="002B681C">
              <w:rPr>
                <w:rFonts w:ascii="Times New Roman" w:hAnsi="Times New Roman"/>
                <w:iCs/>
              </w:rPr>
              <w:t>9</w:t>
            </w:r>
          </w:p>
        </w:tc>
        <w:tc>
          <w:tcPr>
            <w:tcW w:w="3992" w:type="dxa"/>
            <w:vAlign w:val="center"/>
          </w:tcPr>
          <w:p w14:paraId="0573AF4E" w14:textId="77777777" w:rsidR="00C57A86" w:rsidRPr="002B681C" w:rsidRDefault="00C57A86" w:rsidP="00AA381A">
            <w:pPr>
              <w:spacing w:after="0"/>
              <w:ind w:left="-70" w:right="-50"/>
              <w:jc w:val="center"/>
            </w:pPr>
            <w:r w:rsidRPr="002B681C">
              <w:t>Matelas à air motorisé, pression alternée, basse pression continue, régulation automatique de pression Zone 2</w:t>
            </w:r>
          </w:p>
        </w:tc>
        <w:tc>
          <w:tcPr>
            <w:tcW w:w="950" w:type="dxa"/>
            <w:shd w:val="clear" w:color="auto" w:fill="BFBFBF" w:themeFill="background1" w:themeFillShade="BF"/>
            <w:vAlign w:val="center"/>
          </w:tcPr>
          <w:p w14:paraId="4218F7B6" w14:textId="77777777" w:rsidR="00C57A86" w:rsidRPr="002B681C" w:rsidRDefault="00C57A86" w:rsidP="00C57A86">
            <w:pPr>
              <w:spacing w:after="0"/>
              <w:jc w:val="center"/>
              <w:rPr>
                <w:rFonts w:ascii="Times New Roman" w:hAnsi="Times New Roman"/>
              </w:rPr>
            </w:pPr>
          </w:p>
        </w:tc>
        <w:tc>
          <w:tcPr>
            <w:tcW w:w="1130" w:type="dxa"/>
            <w:vAlign w:val="center"/>
          </w:tcPr>
          <w:p w14:paraId="52E3D9AE" w14:textId="77777777" w:rsidR="00C57A86" w:rsidRPr="002B681C" w:rsidRDefault="00C57A86" w:rsidP="00C57A86">
            <w:pPr>
              <w:spacing w:after="0"/>
              <w:jc w:val="center"/>
              <w:rPr>
                <w:rFonts w:ascii="Times New Roman" w:hAnsi="Times New Roman"/>
              </w:rPr>
            </w:pPr>
            <w:r w:rsidRPr="002B681C">
              <w:rPr>
                <w:rFonts w:ascii="Times New Roman" w:hAnsi="Times New Roman"/>
              </w:rPr>
              <w:t>X</w:t>
            </w:r>
          </w:p>
        </w:tc>
        <w:tc>
          <w:tcPr>
            <w:tcW w:w="1310" w:type="dxa"/>
            <w:shd w:val="clear" w:color="auto" w:fill="BFBFBF" w:themeFill="background1" w:themeFillShade="BF"/>
            <w:vAlign w:val="center"/>
          </w:tcPr>
          <w:p w14:paraId="0A22DCE1" w14:textId="77777777" w:rsidR="00C57A86" w:rsidRPr="00C57A86" w:rsidRDefault="00C57A86" w:rsidP="00C57A86">
            <w:pPr>
              <w:spacing w:after="0"/>
              <w:jc w:val="center"/>
              <w:rPr>
                <w:rFonts w:ascii="Times New Roman" w:hAnsi="Times New Roman"/>
                <w:highlight w:val="yellow"/>
              </w:rPr>
            </w:pPr>
          </w:p>
        </w:tc>
        <w:tc>
          <w:tcPr>
            <w:tcW w:w="1400" w:type="dxa"/>
            <w:vAlign w:val="center"/>
          </w:tcPr>
          <w:p w14:paraId="76805018" w14:textId="77777777" w:rsidR="00C57A86" w:rsidRDefault="00615402" w:rsidP="00C57A86">
            <w:pPr>
              <w:tabs>
                <w:tab w:val="left" w:pos="1065"/>
              </w:tabs>
              <w:spacing w:after="0"/>
              <w:ind w:left="-135"/>
              <w:jc w:val="center"/>
              <w:rPr>
                <w:rFonts w:ascii="Times New Roman" w:hAnsi="Times New Roman"/>
              </w:rPr>
            </w:pPr>
            <w:r>
              <w:rPr>
                <w:rFonts w:ascii="Times New Roman" w:hAnsi="Times New Roman"/>
              </w:rPr>
              <w:t xml:space="preserve">477 </w:t>
            </w:r>
            <w:r w:rsidR="00AA381A">
              <w:rPr>
                <w:rFonts w:ascii="Times New Roman" w:hAnsi="Times New Roman"/>
              </w:rPr>
              <w:t>900</w:t>
            </w:r>
          </w:p>
          <w:p w14:paraId="338D96F0" w14:textId="77777777" w:rsidR="00615402" w:rsidRPr="002B681C" w:rsidRDefault="00615402" w:rsidP="00615402">
            <w:pPr>
              <w:tabs>
                <w:tab w:val="left" w:pos="1065"/>
              </w:tabs>
              <w:spacing w:after="0"/>
              <w:ind w:left="-135"/>
              <w:jc w:val="left"/>
              <w:rPr>
                <w:rFonts w:ascii="Times New Roman" w:hAnsi="Times New Roman"/>
              </w:rPr>
            </w:pPr>
          </w:p>
        </w:tc>
        <w:tc>
          <w:tcPr>
            <w:tcW w:w="1020" w:type="dxa"/>
            <w:vAlign w:val="center"/>
          </w:tcPr>
          <w:p w14:paraId="59E45685" w14:textId="77777777" w:rsidR="00C57A86" w:rsidRPr="002B681C" w:rsidRDefault="00615402" w:rsidP="00C57A86">
            <w:pPr>
              <w:spacing w:after="0"/>
              <w:ind w:left="-59" w:right="-74"/>
              <w:jc w:val="center"/>
              <w:rPr>
                <w:rFonts w:ascii="Times New Roman" w:hAnsi="Times New Roman"/>
              </w:rPr>
            </w:pPr>
            <w:r w:rsidRPr="00615402">
              <w:rPr>
                <w:rFonts w:ascii="Times New Roman" w:hAnsi="Times New Roman"/>
              </w:rPr>
              <w:t>5+1+1+1</w:t>
            </w:r>
          </w:p>
        </w:tc>
      </w:tr>
    </w:tbl>
    <w:p w14:paraId="25292170" w14:textId="77777777" w:rsidR="00D905DD" w:rsidRPr="00D905DD" w:rsidRDefault="00D905DD" w:rsidP="00D905DD">
      <w:pPr>
        <w:widowControl w:val="0"/>
        <w:autoSpaceDE w:val="0"/>
        <w:autoSpaceDN w:val="0"/>
        <w:spacing w:before="91" w:after="0" w:line="240" w:lineRule="auto"/>
        <w:ind w:right="260"/>
        <w:jc w:val="both"/>
        <w:rPr>
          <w:rFonts w:ascii="Times New Roman" w:eastAsia="Times New Roman" w:hAnsi="Times New Roman" w:cs="Times New Roman"/>
          <w:lang w:eastAsia="en-US"/>
        </w:rPr>
      </w:pPr>
      <w:bookmarkStart w:id="14" w:name="_Toc22116054"/>
      <w:bookmarkStart w:id="15" w:name="_Toc48816886"/>
      <w:r w:rsidRPr="00D905DD">
        <w:rPr>
          <w:rFonts w:ascii="Times New Roman" w:eastAsia="Times New Roman" w:hAnsi="Times New Roman" w:cs="Times New Roman"/>
          <w:lang w:eastAsia="en-US"/>
        </w:rPr>
        <w:t>Ces</w:t>
      </w:r>
      <w:r w:rsidRPr="00D905DD">
        <w:rPr>
          <w:rFonts w:ascii="Times New Roman" w:eastAsia="Times New Roman" w:hAnsi="Times New Roman" w:cs="Times New Roman"/>
          <w:spacing w:val="1"/>
          <w:lang w:eastAsia="en-US"/>
        </w:rPr>
        <w:t xml:space="preserve"> </w:t>
      </w:r>
      <w:r w:rsidRPr="00D905DD">
        <w:rPr>
          <w:rFonts w:ascii="Times New Roman" w:eastAsia="Times New Roman" w:hAnsi="Times New Roman" w:cs="Times New Roman"/>
          <w:lang w:eastAsia="en-US"/>
        </w:rPr>
        <w:t>quantités</w:t>
      </w:r>
      <w:r w:rsidRPr="00D905DD">
        <w:rPr>
          <w:rFonts w:ascii="Times New Roman" w:eastAsia="Times New Roman" w:hAnsi="Times New Roman" w:cs="Times New Roman"/>
          <w:spacing w:val="1"/>
          <w:lang w:eastAsia="en-US"/>
        </w:rPr>
        <w:t xml:space="preserve"> </w:t>
      </w:r>
      <w:r w:rsidRPr="00D905DD">
        <w:rPr>
          <w:rFonts w:ascii="Times New Roman" w:eastAsia="Times New Roman" w:hAnsi="Times New Roman" w:cs="Times New Roman"/>
          <w:lang w:eastAsia="en-US"/>
        </w:rPr>
        <w:t>sont</w:t>
      </w:r>
      <w:r w:rsidRPr="00D905DD">
        <w:rPr>
          <w:rFonts w:ascii="Times New Roman" w:eastAsia="Times New Roman" w:hAnsi="Times New Roman" w:cs="Times New Roman"/>
          <w:spacing w:val="1"/>
          <w:lang w:eastAsia="en-US"/>
        </w:rPr>
        <w:t xml:space="preserve"> </w:t>
      </w:r>
      <w:r w:rsidRPr="00D905DD">
        <w:rPr>
          <w:rFonts w:ascii="Times New Roman" w:eastAsia="Times New Roman" w:hAnsi="Times New Roman" w:cs="Times New Roman"/>
          <w:lang w:eastAsia="en-US"/>
        </w:rPr>
        <w:t>des</w:t>
      </w:r>
      <w:r w:rsidRPr="00D905DD">
        <w:rPr>
          <w:rFonts w:ascii="Times New Roman" w:eastAsia="Times New Roman" w:hAnsi="Times New Roman" w:cs="Times New Roman"/>
          <w:spacing w:val="1"/>
          <w:lang w:eastAsia="en-US"/>
        </w:rPr>
        <w:t xml:space="preserve"> </w:t>
      </w:r>
      <w:r w:rsidRPr="00D905DD">
        <w:rPr>
          <w:rFonts w:ascii="Times New Roman" w:eastAsia="Times New Roman" w:hAnsi="Times New Roman" w:cs="Times New Roman"/>
          <w:lang w:eastAsia="en-US"/>
        </w:rPr>
        <w:t>données</w:t>
      </w:r>
      <w:r w:rsidRPr="00D905DD">
        <w:rPr>
          <w:rFonts w:ascii="Times New Roman" w:eastAsia="Times New Roman" w:hAnsi="Times New Roman" w:cs="Times New Roman"/>
          <w:spacing w:val="1"/>
          <w:lang w:eastAsia="en-US"/>
        </w:rPr>
        <w:t xml:space="preserve"> </w:t>
      </w:r>
      <w:r w:rsidRPr="00D905DD">
        <w:rPr>
          <w:rFonts w:ascii="Times New Roman" w:eastAsia="Times New Roman" w:hAnsi="Times New Roman" w:cs="Times New Roman"/>
          <w:lang w:eastAsia="en-US"/>
        </w:rPr>
        <w:t>estimatives,</w:t>
      </w:r>
      <w:r w:rsidRPr="00D905DD">
        <w:rPr>
          <w:rFonts w:ascii="Times New Roman" w:eastAsia="Times New Roman" w:hAnsi="Times New Roman" w:cs="Times New Roman"/>
          <w:spacing w:val="1"/>
          <w:lang w:eastAsia="en-US"/>
        </w:rPr>
        <w:t xml:space="preserve"> </w:t>
      </w:r>
      <w:r w:rsidRPr="00D905DD">
        <w:rPr>
          <w:rFonts w:ascii="Times New Roman" w:eastAsia="Times New Roman" w:hAnsi="Times New Roman" w:cs="Times New Roman"/>
          <w:lang w:eastAsia="en-US"/>
        </w:rPr>
        <w:t>communiquées</w:t>
      </w:r>
      <w:r w:rsidRPr="00D905DD">
        <w:rPr>
          <w:rFonts w:ascii="Times New Roman" w:eastAsia="Times New Roman" w:hAnsi="Times New Roman" w:cs="Times New Roman"/>
          <w:spacing w:val="1"/>
          <w:lang w:eastAsia="en-US"/>
        </w:rPr>
        <w:t xml:space="preserve"> </w:t>
      </w:r>
      <w:r w:rsidRPr="00D905DD">
        <w:rPr>
          <w:rFonts w:ascii="Times New Roman" w:eastAsia="Times New Roman" w:hAnsi="Times New Roman" w:cs="Times New Roman"/>
          <w:lang w:eastAsia="en-US"/>
        </w:rPr>
        <w:t>à</w:t>
      </w:r>
      <w:r w:rsidRPr="00D905DD">
        <w:rPr>
          <w:rFonts w:ascii="Times New Roman" w:eastAsia="Times New Roman" w:hAnsi="Times New Roman" w:cs="Times New Roman"/>
          <w:spacing w:val="1"/>
          <w:lang w:eastAsia="en-US"/>
        </w:rPr>
        <w:t xml:space="preserve"> </w:t>
      </w:r>
      <w:r w:rsidRPr="00D905DD">
        <w:rPr>
          <w:rFonts w:ascii="Times New Roman" w:eastAsia="Times New Roman" w:hAnsi="Times New Roman" w:cs="Times New Roman"/>
          <w:lang w:eastAsia="en-US"/>
        </w:rPr>
        <w:t>titre</w:t>
      </w:r>
      <w:r w:rsidRPr="00D905DD">
        <w:rPr>
          <w:rFonts w:ascii="Times New Roman" w:eastAsia="Times New Roman" w:hAnsi="Times New Roman" w:cs="Times New Roman"/>
          <w:spacing w:val="1"/>
          <w:lang w:eastAsia="en-US"/>
        </w:rPr>
        <w:t xml:space="preserve"> </w:t>
      </w:r>
      <w:r w:rsidRPr="00D905DD">
        <w:rPr>
          <w:rFonts w:ascii="Times New Roman" w:eastAsia="Times New Roman" w:hAnsi="Times New Roman" w:cs="Times New Roman"/>
          <w:lang w:eastAsia="en-US"/>
        </w:rPr>
        <w:t>d’information</w:t>
      </w:r>
      <w:r w:rsidRPr="00D905DD">
        <w:rPr>
          <w:rFonts w:ascii="Times New Roman" w:eastAsia="Times New Roman" w:hAnsi="Times New Roman" w:cs="Times New Roman"/>
          <w:spacing w:val="1"/>
          <w:lang w:eastAsia="en-US"/>
        </w:rPr>
        <w:t xml:space="preserve"> </w:t>
      </w:r>
      <w:r w:rsidRPr="00D905DD">
        <w:rPr>
          <w:rFonts w:ascii="Times New Roman" w:eastAsia="Times New Roman" w:hAnsi="Times New Roman" w:cs="Times New Roman"/>
          <w:lang w:eastAsia="en-US"/>
        </w:rPr>
        <w:t>et</w:t>
      </w:r>
      <w:r w:rsidRPr="00D905DD">
        <w:rPr>
          <w:rFonts w:ascii="Times New Roman" w:eastAsia="Times New Roman" w:hAnsi="Times New Roman" w:cs="Times New Roman"/>
          <w:spacing w:val="1"/>
          <w:lang w:eastAsia="en-US"/>
        </w:rPr>
        <w:t xml:space="preserve"> </w:t>
      </w:r>
      <w:r w:rsidRPr="00D905DD">
        <w:rPr>
          <w:rFonts w:ascii="Times New Roman" w:eastAsia="Times New Roman" w:hAnsi="Times New Roman" w:cs="Times New Roman"/>
          <w:lang w:eastAsia="en-US"/>
        </w:rPr>
        <w:t>non</w:t>
      </w:r>
      <w:r w:rsidRPr="00D905DD">
        <w:rPr>
          <w:rFonts w:ascii="Times New Roman" w:eastAsia="Times New Roman" w:hAnsi="Times New Roman" w:cs="Times New Roman"/>
          <w:spacing w:val="1"/>
          <w:lang w:eastAsia="en-US"/>
        </w:rPr>
        <w:t xml:space="preserve"> </w:t>
      </w:r>
      <w:r w:rsidRPr="00D905DD">
        <w:rPr>
          <w:rFonts w:ascii="Times New Roman" w:eastAsia="Times New Roman" w:hAnsi="Times New Roman" w:cs="Times New Roman"/>
          <w:lang w:eastAsia="en-US"/>
        </w:rPr>
        <w:t>contractuelles.</w:t>
      </w:r>
    </w:p>
    <w:p w14:paraId="35F49304" w14:textId="77777777" w:rsidR="00D905DD" w:rsidRPr="00DC190E" w:rsidRDefault="00D905DD" w:rsidP="00D905DD">
      <w:pPr>
        <w:widowControl w:val="0"/>
        <w:autoSpaceDE w:val="0"/>
        <w:autoSpaceDN w:val="0"/>
        <w:spacing w:before="245" w:after="0" w:line="240" w:lineRule="auto"/>
        <w:outlineLvl w:val="0"/>
        <w:rPr>
          <w:rStyle w:val="lev"/>
          <w:b w:val="0"/>
          <w:sz w:val="24"/>
        </w:rPr>
      </w:pPr>
      <w:bookmarkStart w:id="16" w:name="_bookmark1"/>
      <w:bookmarkStart w:id="17" w:name="_Toc183510150"/>
      <w:bookmarkEnd w:id="16"/>
      <w:r w:rsidRPr="00DC190E">
        <w:rPr>
          <w:rStyle w:val="lev"/>
          <w:b w:val="0"/>
          <w:sz w:val="24"/>
        </w:rPr>
        <w:t>Durée des accords-cadres</w:t>
      </w:r>
      <w:bookmarkEnd w:id="17"/>
    </w:p>
    <w:p w14:paraId="02B8C551" w14:textId="77777777" w:rsidR="00D905DD" w:rsidRDefault="00D905DD" w:rsidP="00AA381A">
      <w:pPr>
        <w:widowControl w:val="0"/>
        <w:autoSpaceDE w:val="0"/>
        <w:autoSpaceDN w:val="0"/>
        <w:spacing w:before="116" w:after="0" w:line="240" w:lineRule="auto"/>
        <w:ind w:left="218" w:right="251"/>
        <w:jc w:val="both"/>
        <w:rPr>
          <w:rFonts w:ascii="Times New Roman" w:eastAsia="Times New Roman" w:hAnsi="Times New Roman" w:cs="Times New Roman"/>
          <w:lang w:eastAsia="en-US"/>
        </w:rPr>
      </w:pPr>
      <w:r w:rsidRPr="00AA381A">
        <w:rPr>
          <w:rStyle w:val="lev"/>
        </w:rPr>
        <w:t>Pour les</w:t>
      </w:r>
      <w:r w:rsidR="00C57A86" w:rsidRPr="00AA381A">
        <w:rPr>
          <w:rStyle w:val="lev"/>
        </w:rPr>
        <w:t xml:space="preserve"> lots </w:t>
      </w:r>
      <w:r w:rsidR="00AA381A" w:rsidRPr="00AA381A">
        <w:rPr>
          <w:rStyle w:val="lev"/>
        </w:rPr>
        <w:t>5 à 9</w:t>
      </w:r>
      <w:r w:rsidRPr="00AA381A">
        <w:rPr>
          <w:rFonts w:ascii="Times New Roman" w:eastAsia="Times New Roman" w:hAnsi="Times New Roman" w:cs="Times New Roman"/>
          <w:lang w:eastAsia="en-US"/>
        </w:rPr>
        <w:t>, en application de l’article L.2125-1 du CCP, la du</w:t>
      </w:r>
      <w:r w:rsidR="00AA381A" w:rsidRPr="00AA381A">
        <w:rPr>
          <w:rFonts w:ascii="Times New Roman" w:eastAsia="Times New Roman" w:hAnsi="Times New Roman" w:cs="Times New Roman"/>
          <w:lang w:eastAsia="en-US"/>
        </w:rPr>
        <w:t>rée des accords-cadres sera de 5</w:t>
      </w:r>
      <w:r w:rsidRPr="00AA381A">
        <w:rPr>
          <w:rFonts w:ascii="Times New Roman" w:eastAsia="Times New Roman" w:hAnsi="Times New Roman" w:cs="Times New Roman"/>
          <w:lang w:eastAsia="en-US"/>
        </w:rPr>
        <w:t xml:space="preserve"> ans,</w:t>
      </w:r>
      <w:r w:rsidRPr="00AA381A">
        <w:rPr>
          <w:rFonts w:ascii="Times New Roman" w:eastAsia="Times New Roman" w:hAnsi="Times New Roman" w:cs="Times New Roman"/>
          <w:spacing w:val="1"/>
          <w:lang w:eastAsia="en-US"/>
        </w:rPr>
        <w:t xml:space="preserve"> </w:t>
      </w:r>
      <w:r w:rsidRPr="00AA381A">
        <w:rPr>
          <w:rFonts w:ascii="Times New Roman" w:eastAsia="Times New Roman" w:hAnsi="Times New Roman" w:cs="Times New Roman"/>
          <w:lang w:eastAsia="en-US"/>
        </w:rPr>
        <w:t xml:space="preserve">reconductible </w:t>
      </w:r>
      <w:r w:rsidR="00AA381A" w:rsidRPr="00AA381A">
        <w:rPr>
          <w:rFonts w:ascii="Times New Roman" w:eastAsia="Times New Roman" w:hAnsi="Times New Roman" w:cs="Times New Roman"/>
          <w:lang w:eastAsia="en-US"/>
        </w:rPr>
        <w:t>3 fois 1 an</w:t>
      </w:r>
      <w:r w:rsidRPr="00AA381A">
        <w:rPr>
          <w:rFonts w:ascii="Times New Roman" w:eastAsia="Times New Roman" w:hAnsi="Times New Roman" w:cs="Times New Roman"/>
          <w:lang w:eastAsia="en-US"/>
        </w:rPr>
        <w:t xml:space="preserve">, soit une durée maximale de 8 ans, à compter de la date de notification. </w:t>
      </w:r>
    </w:p>
    <w:p w14:paraId="05766522" w14:textId="77777777" w:rsidR="00D905DD" w:rsidRPr="00AA381A" w:rsidRDefault="008F6013" w:rsidP="00D905DD">
      <w:pPr>
        <w:widowControl w:val="0"/>
        <w:autoSpaceDE w:val="0"/>
        <w:autoSpaceDN w:val="0"/>
        <w:spacing w:before="120" w:after="0" w:line="240" w:lineRule="auto"/>
        <w:ind w:left="218"/>
        <w:jc w:val="both"/>
        <w:rPr>
          <w:rFonts w:ascii="Times New Roman" w:eastAsia="Times New Roman" w:hAnsi="Times New Roman" w:cs="Times New Roman"/>
          <w:lang w:eastAsia="en-US"/>
        </w:rPr>
      </w:pPr>
      <w:r w:rsidRPr="00AA381A">
        <w:rPr>
          <w:rStyle w:val="lev"/>
        </w:rPr>
        <w:t xml:space="preserve">Pour les lots </w:t>
      </w:r>
      <w:r>
        <w:rPr>
          <w:rStyle w:val="lev"/>
        </w:rPr>
        <w:t xml:space="preserve">1 à 4 </w:t>
      </w:r>
      <w:r w:rsidR="00D905DD" w:rsidRPr="00AA381A">
        <w:rPr>
          <w:rFonts w:ascii="Times New Roman" w:eastAsia="Times New Roman" w:hAnsi="Times New Roman" w:cs="Times New Roman"/>
          <w:lang w:eastAsia="en-US"/>
        </w:rPr>
        <w:t>en application</w:t>
      </w:r>
      <w:r w:rsidR="00D905DD" w:rsidRPr="00AA381A">
        <w:rPr>
          <w:rFonts w:ascii="Times New Roman" w:eastAsia="Times New Roman" w:hAnsi="Times New Roman" w:cs="Times New Roman"/>
          <w:spacing w:val="-1"/>
          <w:lang w:eastAsia="en-US"/>
        </w:rPr>
        <w:t xml:space="preserve"> </w:t>
      </w:r>
      <w:r w:rsidR="00D905DD" w:rsidRPr="00AA381A">
        <w:rPr>
          <w:rFonts w:ascii="Times New Roman" w:eastAsia="Times New Roman" w:hAnsi="Times New Roman" w:cs="Times New Roman"/>
          <w:lang w:eastAsia="en-US"/>
        </w:rPr>
        <w:t>de</w:t>
      </w:r>
      <w:r w:rsidR="00D905DD" w:rsidRPr="00AA381A">
        <w:rPr>
          <w:rFonts w:ascii="Times New Roman" w:eastAsia="Times New Roman" w:hAnsi="Times New Roman" w:cs="Times New Roman"/>
          <w:spacing w:val="-1"/>
          <w:lang w:eastAsia="en-US"/>
        </w:rPr>
        <w:t xml:space="preserve"> </w:t>
      </w:r>
      <w:r w:rsidR="00D905DD" w:rsidRPr="00AA381A">
        <w:rPr>
          <w:rFonts w:ascii="Times New Roman" w:eastAsia="Times New Roman" w:hAnsi="Times New Roman" w:cs="Times New Roman"/>
          <w:lang w:eastAsia="en-US"/>
        </w:rPr>
        <w:t>l’article</w:t>
      </w:r>
      <w:r w:rsidR="00D905DD" w:rsidRPr="00AA381A">
        <w:rPr>
          <w:rFonts w:ascii="Times New Roman" w:eastAsia="Times New Roman" w:hAnsi="Times New Roman" w:cs="Times New Roman"/>
          <w:spacing w:val="-1"/>
          <w:lang w:eastAsia="en-US"/>
        </w:rPr>
        <w:t xml:space="preserve"> </w:t>
      </w:r>
      <w:r w:rsidR="00D905DD" w:rsidRPr="00AA381A">
        <w:rPr>
          <w:rFonts w:ascii="Times New Roman" w:eastAsia="Times New Roman" w:hAnsi="Times New Roman" w:cs="Times New Roman"/>
          <w:lang w:eastAsia="en-US"/>
        </w:rPr>
        <w:t>R</w:t>
      </w:r>
      <w:r w:rsidR="00D905DD" w:rsidRPr="00AA381A">
        <w:rPr>
          <w:rFonts w:ascii="Times New Roman" w:eastAsia="Times New Roman" w:hAnsi="Times New Roman" w:cs="Times New Roman"/>
          <w:spacing w:val="-1"/>
          <w:lang w:eastAsia="en-US"/>
        </w:rPr>
        <w:t xml:space="preserve"> </w:t>
      </w:r>
      <w:r w:rsidR="00D905DD" w:rsidRPr="00AA381A">
        <w:rPr>
          <w:rFonts w:ascii="Times New Roman" w:eastAsia="Times New Roman" w:hAnsi="Times New Roman" w:cs="Times New Roman"/>
          <w:lang w:eastAsia="en-US"/>
        </w:rPr>
        <w:t>2162-5, la</w:t>
      </w:r>
      <w:r w:rsidR="00D905DD" w:rsidRPr="00AA381A">
        <w:rPr>
          <w:rFonts w:ascii="Times New Roman" w:eastAsia="Times New Roman" w:hAnsi="Times New Roman" w:cs="Times New Roman"/>
          <w:spacing w:val="-1"/>
          <w:lang w:eastAsia="en-US"/>
        </w:rPr>
        <w:t xml:space="preserve"> </w:t>
      </w:r>
      <w:r w:rsidR="00D905DD" w:rsidRPr="00AA381A">
        <w:rPr>
          <w:rFonts w:ascii="Times New Roman" w:eastAsia="Times New Roman" w:hAnsi="Times New Roman" w:cs="Times New Roman"/>
          <w:lang w:eastAsia="en-US"/>
        </w:rPr>
        <w:t>durée</w:t>
      </w:r>
      <w:r w:rsidR="00D905DD" w:rsidRPr="00AA381A">
        <w:rPr>
          <w:rFonts w:ascii="Times New Roman" w:eastAsia="Times New Roman" w:hAnsi="Times New Roman" w:cs="Times New Roman"/>
          <w:spacing w:val="-3"/>
          <w:lang w:eastAsia="en-US"/>
        </w:rPr>
        <w:t xml:space="preserve"> </w:t>
      </w:r>
      <w:r w:rsidR="00D905DD" w:rsidRPr="00AA381A">
        <w:rPr>
          <w:rFonts w:ascii="Times New Roman" w:eastAsia="Times New Roman" w:hAnsi="Times New Roman" w:cs="Times New Roman"/>
          <w:lang w:eastAsia="en-US"/>
        </w:rPr>
        <w:t>de</w:t>
      </w:r>
      <w:r w:rsidR="00D905DD" w:rsidRPr="00AA381A">
        <w:rPr>
          <w:rFonts w:ascii="Times New Roman" w:eastAsia="Times New Roman" w:hAnsi="Times New Roman" w:cs="Times New Roman"/>
          <w:spacing w:val="-1"/>
          <w:lang w:eastAsia="en-US"/>
        </w:rPr>
        <w:t xml:space="preserve"> </w:t>
      </w:r>
      <w:r w:rsidR="00D905DD" w:rsidRPr="00AA381A">
        <w:rPr>
          <w:rFonts w:ascii="Times New Roman" w:eastAsia="Times New Roman" w:hAnsi="Times New Roman" w:cs="Times New Roman"/>
          <w:lang w:eastAsia="en-US"/>
        </w:rPr>
        <w:t>l’accord-cadre</w:t>
      </w:r>
      <w:r w:rsidR="00D905DD" w:rsidRPr="00AA381A">
        <w:rPr>
          <w:rFonts w:ascii="Times New Roman" w:eastAsia="Times New Roman" w:hAnsi="Times New Roman" w:cs="Times New Roman"/>
          <w:spacing w:val="1"/>
          <w:lang w:eastAsia="en-US"/>
        </w:rPr>
        <w:t xml:space="preserve"> </w:t>
      </w:r>
      <w:r w:rsidR="00D905DD" w:rsidRPr="00AA381A">
        <w:rPr>
          <w:rFonts w:ascii="Times New Roman" w:eastAsia="Times New Roman" w:hAnsi="Times New Roman" w:cs="Times New Roman"/>
          <w:lang w:eastAsia="en-US"/>
        </w:rPr>
        <w:t>sera</w:t>
      </w:r>
      <w:r w:rsidR="00D905DD" w:rsidRPr="00AA381A">
        <w:rPr>
          <w:rFonts w:ascii="Times New Roman" w:eastAsia="Times New Roman" w:hAnsi="Times New Roman" w:cs="Times New Roman"/>
          <w:spacing w:val="-3"/>
          <w:lang w:eastAsia="en-US"/>
        </w:rPr>
        <w:t xml:space="preserve"> </w:t>
      </w:r>
      <w:r w:rsidR="00D905DD" w:rsidRPr="00AA381A">
        <w:rPr>
          <w:rFonts w:ascii="Times New Roman" w:eastAsia="Times New Roman" w:hAnsi="Times New Roman" w:cs="Times New Roman"/>
          <w:lang w:eastAsia="en-US"/>
        </w:rPr>
        <w:t>de</w:t>
      </w:r>
      <w:r w:rsidR="00D905DD" w:rsidRPr="00AA381A">
        <w:rPr>
          <w:rFonts w:ascii="Times New Roman" w:eastAsia="Times New Roman" w:hAnsi="Times New Roman" w:cs="Times New Roman"/>
          <w:spacing w:val="-1"/>
          <w:lang w:eastAsia="en-US"/>
        </w:rPr>
        <w:t xml:space="preserve"> </w:t>
      </w:r>
      <w:r w:rsidR="00D905DD" w:rsidRPr="00AA381A">
        <w:rPr>
          <w:rFonts w:ascii="Times New Roman" w:eastAsia="Times New Roman" w:hAnsi="Times New Roman" w:cs="Times New Roman"/>
          <w:lang w:eastAsia="en-US"/>
        </w:rPr>
        <w:t>4</w:t>
      </w:r>
      <w:r w:rsidR="00D905DD" w:rsidRPr="00AA381A">
        <w:rPr>
          <w:rFonts w:ascii="Times New Roman" w:eastAsia="Times New Roman" w:hAnsi="Times New Roman" w:cs="Times New Roman"/>
          <w:spacing w:val="-1"/>
          <w:lang w:eastAsia="en-US"/>
        </w:rPr>
        <w:t xml:space="preserve"> </w:t>
      </w:r>
      <w:r w:rsidR="00D905DD" w:rsidRPr="00AA381A">
        <w:rPr>
          <w:rFonts w:ascii="Times New Roman" w:eastAsia="Times New Roman" w:hAnsi="Times New Roman" w:cs="Times New Roman"/>
          <w:lang w:eastAsia="en-US"/>
        </w:rPr>
        <w:t>ans.</w:t>
      </w:r>
    </w:p>
    <w:p w14:paraId="2A127F61" w14:textId="77777777" w:rsidR="00AD7A54" w:rsidRPr="00AA381A" w:rsidRDefault="00D905DD" w:rsidP="00112459">
      <w:pPr>
        <w:widowControl w:val="0"/>
        <w:autoSpaceDE w:val="0"/>
        <w:autoSpaceDN w:val="0"/>
        <w:spacing w:before="119" w:after="0" w:line="240" w:lineRule="auto"/>
        <w:ind w:left="218" w:right="255"/>
        <w:jc w:val="both"/>
        <w:rPr>
          <w:rFonts w:ascii="Times New Roman" w:eastAsia="Times New Roman" w:hAnsi="Times New Roman" w:cs="Times New Roman"/>
          <w:lang w:eastAsia="en-US"/>
        </w:rPr>
      </w:pPr>
      <w:r w:rsidRPr="00AA381A">
        <w:rPr>
          <w:rFonts w:ascii="Times New Roman" w:eastAsia="Times New Roman" w:hAnsi="Times New Roman" w:cs="Times New Roman"/>
          <w:lang w:eastAsia="en-US"/>
        </w:rPr>
        <w:t>L’AP-HP</w:t>
      </w:r>
      <w:r w:rsidRPr="00AA381A">
        <w:rPr>
          <w:rFonts w:ascii="Times New Roman" w:eastAsia="Times New Roman" w:hAnsi="Times New Roman" w:cs="Times New Roman"/>
          <w:spacing w:val="-2"/>
          <w:lang w:eastAsia="en-US"/>
        </w:rPr>
        <w:t xml:space="preserve"> </w:t>
      </w:r>
      <w:r w:rsidRPr="00AA381A">
        <w:rPr>
          <w:rFonts w:ascii="Times New Roman" w:eastAsia="Times New Roman" w:hAnsi="Times New Roman" w:cs="Times New Roman"/>
          <w:lang w:eastAsia="en-US"/>
        </w:rPr>
        <w:t>se</w:t>
      </w:r>
      <w:r w:rsidRPr="00AA381A">
        <w:rPr>
          <w:rFonts w:ascii="Times New Roman" w:eastAsia="Times New Roman" w:hAnsi="Times New Roman" w:cs="Times New Roman"/>
          <w:spacing w:val="-1"/>
          <w:lang w:eastAsia="en-US"/>
        </w:rPr>
        <w:t xml:space="preserve"> </w:t>
      </w:r>
      <w:r w:rsidRPr="00AA381A">
        <w:rPr>
          <w:rFonts w:ascii="Times New Roman" w:eastAsia="Times New Roman" w:hAnsi="Times New Roman" w:cs="Times New Roman"/>
          <w:lang w:eastAsia="en-US"/>
        </w:rPr>
        <w:t>réserve</w:t>
      </w:r>
      <w:r w:rsidRPr="00AA381A">
        <w:rPr>
          <w:rFonts w:ascii="Times New Roman" w:eastAsia="Times New Roman" w:hAnsi="Times New Roman" w:cs="Times New Roman"/>
          <w:spacing w:val="-1"/>
          <w:lang w:eastAsia="en-US"/>
        </w:rPr>
        <w:t xml:space="preserve"> </w:t>
      </w:r>
      <w:r w:rsidRPr="00AA381A">
        <w:rPr>
          <w:rFonts w:ascii="Times New Roman" w:eastAsia="Times New Roman" w:hAnsi="Times New Roman" w:cs="Times New Roman"/>
          <w:lang w:eastAsia="en-US"/>
        </w:rPr>
        <w:t>le</w:t>
      </w:r>
      <w:r w:rsidRPr="00AA381A">
        <w:rPr>
          <w:rFonts w:ascii="Times New Roman" w:eastAsia="Times New Roman" w:hAnsi="Times New Roman" w:cs="Times New Roman"/>
          <w:spacing w:val="-1"/>
          <w:lang w:eastAsia="en-US"/>
        </w:rPr>
        <w:t xml:space="preserve"> </w:t>
      </w:r>
      <w:r w:rsidRPr="00AA381A">
        <w:rPr>
          <w:rFonts w:ascii="Times New Roman" w:eastAsia="Times New Roman" w:hAnsi="Times New Roman" w:cs="Times New Roman"/>
          <w:lang w:eastAsia="en-US"/>
        </w:rPr>
        <w:t>droit</w:t>
      </w:r>
      <w:r w:rsidRPr="00AA381A">
        <w:rPr>
          <w:rFonts w:ascii="Times New Roman" w:eastAsia="Times New Roman" w:hAnsi="Times New Roman" w:cs="Times New Roman"/>
          <w:spacing w:val="-3"/>
          <w:lang w:eastAsia="en-US"/>
        </w:rPr>
        <w:t xml:space="preserve"> </w:t>
      </w:r>
      <w:r w:rsidRPr="00AA381A">
        <w:rPr>
          <w:rFonts w:ascii="Times New Roman" w:eastAsia="Times New Roman" w:hAnsi="Times New Roman" w:cs="Times New Roman"/>
          <w:lang w:eastAsia="en-US"/>
        </w:rPr>
        <w:t>de</w:t>
      </w:r>
      <w:r w:rsidRPr="00AA381A">
        <w:rPr>
          <w:rFonts w:ascii="Times New Roman" w:eastAsia="Times New Roman" w:hAnsi="Times New Roman" w:cs="Times New Roman"/>
          <w:spacing w:val="-4"/>
          <w:lang w:eastAsia="en-US"/>
        </w:rPr>
        <w:t xml:space="preserve"> </w:t>
      </w:r>
      <w:r w:rsidRPr="00AA381A">
        <w:rPr>
          <w:rFonts w:ascii="Times New Roman" w:eastAsia="Times New Roman" w:hAnsi="Times New Roman" w:cs="Times New Roman"/>
          <w:lang w:eastAsia="en-US"/>
        </w:rPr>
        <w:t>remettre</w:t>
      </w:r>
      <w:r w:rsidRPr="00AA381A">
        <w:rPr>
          <w:rFonts w:ascii="Times New Roman" w:eastAsia="Times New Roman" w:hAnsi="Times New Roman" w:cs="Times New Roman"/>
          <w:spacing w:val="-3"/>
          <w:lang w:eastAsia="en-US"/>
        </w:rPr>
        <w:t xml:space="preserve"> </w:t>
      </w:r>
      <w:r w:rsidRPr="00AA381A">
        <w:rPr>
          <w:rFonts w:ascii="Times New Roman" w:eastAsia="Times New Roman" w:hAnsi="Times New Roman" w:cs="Times New Roman"/>
          <w:lang w:eastAsia="en-US"/>
        </w:rPr>
        <w:t>en</w:t>
      </w:r>
      <w:r w:rsidRPr="00AA381A">
        <w:rPr>
          <w:rFonts w:ascii="Times New Roman" w:eastAsia="Times New Roman" w:hAnsi="Times New Roman" w:cs="Times New Roman"/>
          <w:spacing w:val="-1"/>
          <w:lang w:eastAsia="en-US"/>
        </w:rPr>
        <w:t xml:space="preserve"> </w:t>
      </w:r>
      <w:r w:rsidRPr="00AA381A">
        <w:rPr>
          <w:rFonts w:ascii="Times New Roman" w:eastAsia="Times New Roman" w:hAnsi="Times New Roman" w:cs="Times New Roman"/>
          <w:lang w:eastAsia="en-US"/>
        </w:rPr>
        <w:t>concurrence</w:t>
      </w:r>
      <w:r w:rsidRPr="00AA381A">
        <w:rPr>
          <w:rFonts w:ascii="Times New Roman" w:eastAsia="Times New Roman" w:hAnsi="Times New Roman" w:cs="Times New Roman"/>
          <w:spacing w:val="-3"/>
          <w:lang w:eastAsia="en-US"/>
        </w:rPr>
        <w:t xml:space="preserve"> </w:t>
      </w:r>
      <w:r w:rsidRPr="00AA381A">
        <w:rPr>
          <w:rFonts w:ascii="Times New Roman" w:eastAsia="Times New Roman" w:hAnsi="Times New Roman" w:cs="Times New Roman"/>
          <w:lang w:eastAsia="en-US"/>
        </w:rPr>
        <w:t>le</w:t>
      </w:r>
      <w:r w:rsidRPr="00AA381A">
        <w:rPr>
          <w:rFonts w:ascii="Times New Roman" w:eastAsia="Times New Roman" w:hAnsi="Times New Roman" w:cs="Times New Roman"/>
          <w:spacing w:val="-3"/>
          <w:lang w:eastAsia="en-US"/>
        </w:rPr>
        <w:t xml:space="preserve"> </w:t>
      </w:r>
      <w:r w:rsidRPr="00AA381A">
        <w:rPr>
          <w:rFonts w:ascii="Times New Roman" w:eastAsia="Times New Roman" w:hAnsi="Times New Roman" w:cs="Times New Roman"/>
          <w:lang w:eastAsia="en-US"/>
        </w:rPr>
        <w:t>besoin,</w:t>
      </w:r>
      <w:r w:rsidRPr="00AA381A">
        <w:rPr>
          <w:rFonts w:ascii="Times New Roman" w:eastAsia="Times New Roman" w:hAnsi="Times New Roman" w:cs="Times New Roman"/>
          <w:spacing w:val="-4"/>
          <w:lang w:eastAsia="en-US"/>
        </w:rPr>
        <w:t xml:space="preserve"> </w:t>
      </w:r>
      <w:r w:rsidRPr="00AA381A">
        <w:rPr>
          <w:rFonts w:ascii="Times New Roman" w:eastAsia="Times New Roman" w:hAnsi="Times New Roman" w:cs="Times New Roman"/>
          <w:lang w:eastAsia="en-US"/>
        </w:rPr>
        <w:t>en</w:t>
      </w:r>
      <w:r w:rsidRPr="00AA381A">
        <w:rPr>
          <w:rFonts w:ascii="Times New Roman" w:eastAsia="Times New Roman" w:hAnsi="Times New Roman" w:cs="Times New Roman"/>
          <w:spacing w:val="-3"/>
          <w:lang w:eastAsia="en-US"/>
        </w:rPr>
        <w:t xml:space="preserve"> </w:t>
      </w:r>
      <w:r w:rsidRPr="00AA381A">
        <w:rPr>
          <w:rFonts w:ascii="Times New Roman" w:eastAsia="Times New Roman" w:hAnsi="Times New Roman" w:cs="Times New Roman"/>
          <w:lang w:eastAsia="en-US"/>
        </w:rPr>
        <w:t>cours</w:t>
      </w:r>
      <w:r w:rsidRPr="00AA381A">
        <w:rPr>
          <w:rFonts w:ascii="Times New Roman" w:eastAsia="Times New Roman" w:hAnsi="Times New Roman" w:cs="Times New Roman"/>
          <w:spacing w:val="-4"/>
          <w:lang w:eastAsia="en-US"/>
        </w:rPr>
        <w:t xml:space="preserve"> </w:t>
      </w:r>
      <w:r w:rsidRPr="00AA381A">
        <w:rPr>
          <w:rFonts w:ascii="Times New Roman" w:eastAsia="Times New Roman" w:hAnsi="Times New Roman" w:cs="Times New Roman"/>
          <w:lang w:eastAsia="en-US"/>
        </w:rPr>
        <w:t>d’exécution</w:t>
      </w:r>
      <w:r w:rsidRPr="00AA381A">
        <w:rPr>
          <w:rFonts w:ascii="Times New Roman" w:eastAsia="Times New Roman" w:hAnsi="Times New Roman" w:cs="Times New Roman"/>
          <w:spacing w:val="-4"/>
          <w:lang w:eastAsia="en-US"/>
        </w:rPr>
        <w:t xml:space="preserve"> </w:t>
      </w:r>
      <w:r w:rsidRPr="00AA381A">
        <w:rPr>
          <w:rFonts w:ascii="Times New Roman" w:eastAsia="Times New Roman" w:hAnsi="Times New Roman" w:cs="Times New Roman"/>
          <w:lang w:eastAsia="en-US"/>
        </w:rPr>
        <w:t>des</w:t>
      </w:r>
      <w:r w:rsidRPr="00AA381A">
        <w:rPr>
          <w:rFonts w:ascii="Times New Roman" w:eastAsia="Times New Roman" w:hAnsi="Times New Roman" w:cs="Times New Roman"/>
          <w:spacing w:val="-1"/>
          <w:lang w:eastAsia="en-US"/>
        </w:rPr>
        <w:t xml:space="preserve"> </w:t>
      </w:r>
      <w:r w:rsidRPr="00AA381A">
        <w:rPr>
          <w:rFonts w:ascii="Times New Roman" w:eastAsia="Times New Roman" w:hAnsi="Times New Roman" w:cs="Times New Roman"/>
          <w:lang w:eastAsia="en-US"/>
        </w:rPr>
        <w:t>marchés</w:t>
      </w:r>
      <w:r w:rsidRPr="00AA381A">
        <w:rPr>
          <w:rFonts w:ascii="Times New Roman" w:eastAsia="Times New Roman" w:hAnsi="Times New Roman" w:cs="Times New Roman"/>
          <w:spacing w:val="-1"/>
          <w:lang w:eastAsia="en-US"/>
        </w:rPr>
        <w:t xml:space="preserve"> </w:t>
      </w:r>
      <w:r w:rsidRPr="00AA381A">
        <w:rPr>
          <w:rFonts w:ascii="Times New Roman" w:eastAsia="Times New Roman" w:hAnsi="Times New Roman" w:cs="Times New Roman"/>
          <w:lang w:eastAsia="en-US"/>
        </w:rPr>
        <w:t>en</w:t>
      </w:r>
      <w:r w:rsidR="00AA381A">
        <w:rPr>
          <w:rFonts w:ascii="Times New Roman" w:eastAsia="Times New Roman" w:hAnsi="Times New Roman" w:cs="Times New Roman"/>
          <w:lang w:eastAsia="en-US"/>
        </w:rPr>
        <w:t xml:space="preserve"> </w:t>
      </w:r>
      <w:r w:rsidRPr="00AA381A">
        <w:rPr>
          <w:rFonts w:ascii="Times New Roman" w:eastAsia="Times New Roman" w:hAnsi="Times New Roman" w:cs="Times New Roman"/>
          <w:spacing w:val="-53"/>
          <w:lang w:eastAsia="en-US"/>
        </w:rPr>
        <w:t xml:space="preserve">  </w:t>
      </w:r>
      <w:r w:rsidR="00AA381A">
        <w:rPr>
          <w:rFonts w:ascii="Times New Roman" w:eastAsia="Times New Roman" w:hAnsi="Times New Roman" w:cs="Times New Roman"/>
          <w:spacing w:val="-53"/>
          <w:lang w:eastAsia="en-US"/>
        </w:rPr>
        <w:t xml:space="preserve">  </w:t>
      </w:r>
      <w:r w:rsidRPr="00AA381A">
        <w:rPr>
          <w:rFonts w:ascii="Times New Roman" w:eastAsia="Times New Roman" w:hAnsi="Times New Roman" w:cs="Times New Roman"/>
          <w:lang w:eastAsia="en-US"/>
        </w:rPr>
        <w:t>cas</w:t>
      </w:r>
      <w:r w:rsidRPr="00AA381A">
        <w:rPr>
          <w:rFonts w:ascii="Times New Roman" w:eastAsia="Times New Roman" w:hAnsi="Times New Roman" w:cs="Times New Roman"/>
          <w:spacing w:val="-1"/>
          <w:lang w:eastAsia="en-US"/>
        </w:rPr>
        <w:t xml:space="preserve"> </w:t>
      </w:r>
      <w:r w:rsidRPr="00AA381A">
        <w:rPr>
          <w:rFonts w:ascii="Times New Roman" w:eastAsia="Times New Roman" w:hAnsi="Times New Roman" w:cs="Times New Roman"/>
          <w:lang w:eastAsia="en-US"/>
        </w:rPr>
        <w:t>de survenue d’une offre</w:t>
      </w:r>
      <w:r w:rsidRPr="00AA381A">
        <w:rPr>
          <w:rFonts w:ascii="Times New Roman" w:eastAsia="Times New Roman" w:hAnsi="Times New Roman" w:cs="Times New Roman"/>
          <w:spacing w:val="-2"/>
          <w:lang w:eastAsia="en-US"/>
        </w:rPr>
        <w:t xml:space="preserve"> </w:t>
      </w:r>
      <w:r w:rsidRPr="00AA381A">
        <w:rPr>
          <w:rFonts w:ascii="Times New Roman" w:eastAsia="Times New Roman" w:hAnsi="Times New Roman" w:cs="Times New Roman"/>
          <w:lang w:eastAsia="en-US"/>
        </w:rPr>
        <w:t>industrielle</w:t>
      </w:r>
      <w:r w:rsidRPr="00AA381A">
        <w:rPr>
          <w:rFonts w:ascii="Times New Roman" w:eastAsia="Times New Roman" w:hAnsi="Times New Roman" w:cs="Times New Roman"/>
          <w:spacing w:val="-1"/>
          <w:lang w:eastAsia="en-US"/>
        </w:rPr>
        <w:t xml:space="preserve"> </w:t>
      </w:r>
      <w:r w:rsidR="00AD7A54" w:rsidRPr="00AA381A">
        <w:rPr>
          <w:rFonts w:ascii="Times New Roman" w:eastAsia="Times New Roman" w:hAnsi="Times New Roman" w:cs="Times New Roman"/>
          <w:lang w:eastAsia="en-US"/>
        </w:rPr>
        <w:t>concurrentielle.</w:t>
      </w:r>
      <w:r w:rsidR="00AA381A">
        <w:rPr>
          <w:rFonts w:ascii="Times New Roman" w:eastAsia="Times New Roman" w:hAnsi="Times New Roman" w:cs="Times New Roman"/>
          <w:lang w:eastAsia="en-US"/>
        </w:rPr>
        <w:t xml:space="preserve"> </w:t>
      </w:r>
    </w:p>
    <w:p w14:paraId="22AD7549" w14:textId="77777777" w:rsidR="004D6046" w:rsidRPr="00B23126" w:rsidRDefault="005D75DC" w:rsidP="004D6046">
      <w:pPr>
        <w:pBdr>
          <w:bottom w:val="thinThickSmallGap" w:sz="12" w:space="1" w:color="943634"/>
        </w:pBdr>
        <w:spacing w:before="400"/>
        <w:jc w:val="center"/>
        <w:outlineLvl w:val="0"/>
        <w:rPr>
          <w:rFonts w:ascii="Cambria" w:eastAsia="Times New Roman" w:hAnsi="Cambria" w:cs="Times New Roman"/>
          <w:caps/>
          <w:color w:val="632423"/>
          <w:spacing w:val="20"/>
          <w:sz w:val="28"/>
          <w:szCs w:val="28"/>
        </w:rPr>
      </w:pPr>
      <w:bookmarkStart w:id="18" w:name="_Toc183510151"/>
      <w:r w:rsidRPr="00AA381A">
        <w:rPr>
          <w:rFonts w:ascii="Cambria" w:eastAsia="Times New Roman" w:hAnsi="Cambria" w:cs="Times New Roman"/>
          <w:caps/>
          <w:color w:val="632423"/>
          <w:spacing w:val="20"/>
          <w:sz w:val="28"/>
          <w:szCs w:val="28"/>
        </w:rPr>
        <w:lastRenderedPageBreak/>
        <w:t>III-  COMPOSITION DES LOTS ET VOLUMETRIE</w:t>
      </w:r>
      <w:bookmarkEnd w:id="14"/>
      <w:bookmarkEnd w:id="15"/>
      <w:bookmarkEnd w:id="18"/>
    </w:p>
    <w:p w14:paraId="73793FEE" w14:textId="77777777" w:rsidR="005D75DC" w:rsidRPr="00483A5C" w:rsidRDefault="005D75DC" w:rsidP="005D75DC">
      <w:pPr>
        <w:pBdr>
          <w:top w:val="dotted" w:sz="4" w:space="1" w:color="622423"/>
          <w:bottom w:val="dotted" w:sz="4" w:space="1" w:color="622423"/>
        </w:pBdr>
        <w:tabs>
          <w:tab w:val="left" w:pos="0"/>
        </w:tabs>
        <w:spacing w:after="0"/>
        <w:jc w:val="both"/>
        <w:outlineLvl w:val="2"/>
        <w:rPr>
          <w:rFonts w:ascii="Cambria" w:eastAsia="Times New Roman" w:hAnsi="Cambria" w:cs="Times New Roman"/>
          <w:b/>
          <w:bCs/>
          <w:caps/>
          <w:color w:val="622423"/>
          <w:spacing w:val="5"/>
          <w:sz w:val="24"/>
          <w:szCs w:val="24"/>
        </w:rPr>
      </w:pPr>
      <w:bookmarkStart w:id="19" w:name="_Toc22116055"/>
      <w:bookmarkStart w:id="20" w:name="_Toc48816887"/>
      <w:bookmarkStart w:id="21" w:name="_Toc183510152"/>
      <w:r w:rsidRPr="00483A5C">
        <w:rPr>
          <w:rFonts w:ascii="Times New Roman" w:eastAsia="Times New Roman" w:hAnsi="Times New Roman" w:cs="Times New Roman"/>
          <w:caps/>
          <w:color w:val="622423"/>
          <w:sz w:val="24"/>
          <w:szCs w:val="24"/>
        </w:rPr>
        <w:t xml:space="preserve">III-1 LOT 1 : </w:t>
      </w:r>
      <w:bookmarkEnd w:id="19"/>
      <w:bookmarkEnd w:id="20"/>
      <w:r w:rsidRPr="00D4670F">
        <w:rPr>
          <w:rFonts w:ascii="Cambria" w:eastAsia="Times New Roman" w:hAnsi="Cambria" w:cs="Times New Roman"/>
          <w:color w:val="622423"/>
          <w:sz w:val="24"/>
          <w:szCs w:val="24"/>
        </w:rPr>
        <w:t xml:space="preserve">Matelas et coussins </w:t>
      </w:r>
      <w:proofErr w:type="spellStart"/>
      <w:r w:rsidRPr="00D4670F">
        <w:rPr>
          <w:rFonts w:ascii="Cambria" w:eastAsia="Times New Roman" w:hAnsi="Cambria" w:cs="Times New Roman"/>
          <w:color w:val="622423"/>
          <w:sz w:val="24"/>
          <w:szCs w:val="24"/>
        </w:rPr>
        <w:t>visco-élastique</w:t>
      </w:r>
      <w:proofErr w:type="spellEnd"/>
      <w:r w:rsidR="00CC04E8" w:rsidRPr="00D4670F">
        <w:rPr>
          <w:rFonts w:ascii="Cambria" w:eastAsia="Times New Roman" w:hAnsi="Cambria" w:cs="Times New Roman"/>
          <w:color w:val="622423"/>
          <w:sz w:val="24"/>
          <w:szCs w:val="24"/>
        </w:rPr>
        <w:t xml:space="preserve"> avec </w:t>
      </w:r>
      <w:r w:rsidR="00C57A86" w:rsidRPr="00D4670F">
        <w:rPr>
          <w:rFonts w:ascii="Cambria" w:eastAsia="Times New Roman" w:hAnsi="Cambria" w:cs="Times New Roman"/>
          <w:color w:val="622423"/>
          <w:sz w:val="24"/>
          <w:szCs w:val="24"/>
        </w:rPr>
        <w:t>hou</w:t>
      </w:r>
      <w:r w:rsidR="00C57A86">
        <w:rPr>
          <w:rFonts w:ascii="Cambria" w:eastAsia="Times New Roman" w:hAnsi="Cambria" w:cs="Times New Roman"/>
          <w:color w:val="622423"/>
          <w:sz w:val="24"/>
          <w:szCs w:val="24"/>
        </w:rPr>
        <w:t>ss</w:t>
      </w:r>
      <w:r w:rsidR="009D79E8">
        <w:rPr>
          <w:rFonts w:ascii="Cambria" w:eastAsia="Times New Roman" w:hAnsi="Cambria" w:cs="Times New Roman"/>
          <w:color w:val="622423"/>
          <w:sz w:val="24"/>
          <w:szCs w:val="24"/>
        </w:rPr>
        <w:t>e</w:t>
      </w:r>
      <w:bookmarkEnd w:id="21"/>
    </w:p>
    <w:p w14:paraId="0D967DD2" w14:textId="77777777" w:rsidR="001D14D5" w:rsidRDefault="001D14D5" w:rsidP="001D14D5">
      <w:pPr>
        <w:rPr>
          <w:sz w:val="12"/>
        </w:rPr>
      </w:pPr>
    </w:p>
    <w:p w14:paraId="61658FD1" w14:textId="77777777" w:rsidR="004D6046" w:rsidRPr="00483A5C" w:rsidRDefault="004D6046" w:rsidP="001D14D5">
      <w:pPr>
        <w:rPr>
          <w:sz w:val="12"/>
        </w:rPr>
      </w:pPr>
    </w:p>
    <w:tbl>
      <w:tblPr>
        <w:tblStyle w:val="Grilledetableauclaire"/>
        <w:tblW w:w="9918" w:type="dxa"/>
        <w:tblLayout w:type="fixed"/>
        <w:tblLook w:val="04A0" w:firstRow="1" w:lastRow="0" w:firstColumn="1" w:lastColumn="0" w:noHBand="0" w:noVBand="1"/>
      </w:tblPr>
      <w:tblGrid>
        <w:gridCol w:w="1124"/>
        <w:gridCol w:w="1418"/>
        <w:gridCol w:w="5812"/>
        <w:gridCol w:w="1564"/>
      </w:tblGrid>
      <w:tr w:rsidR="00904AFE" w:rsidRPr="00483A5C" w14:paraId="58815EA2" w14:textId="77777777" w:rsidTr="007B797E">
        <w:trPr>
          <w:trHeight w:val="804"/>
        </w:trPr>
        <w:tc>
          <w:tcPr>
            <w:tcW w:w="1124" w:type="dxa"/>
            <w:shd w:val="clear" w:color="auto" w:fill="DBE5F1" w:themeFill="accent1" w:themeFillTint="33"/>
            <w:vAlign w:val="center"/>
          </w:tcPr>
          <w:p w14:paraId="104B3D6A" w14:textId="77777777" w:rsidR="00904AFE" w:rsidRPr="00483A5C" w:rsidRDefault="00904AFE" w:rsidP="005D75DC">
            <w:pPr>
              <w:jc w:val="center"/>
            </w:pPr>
            <w:r w:rsidRPr="00483A5C">
              <w:t>N° de produit</w:t>
            </w:r>
          </w:p>
        </w:tc>
        <w:tc>
          <w:tcPr>
            <w:tcW w:w="1418" w:type="dxa"/>
            <w:shd w:val="clear" w:color="auto" w:fill="DBE5F1" w:themeFill="accent1" w:themeFillTint="33"/>
            <w:vAlign w:val="center"/>
          </w:tcPr>
          <w:p w14:paraId="317FC1FB" w14:textId="77777777" w:rsidR="00904AFE" w:rsidRPr="00483A5C" w:rsidRDefault="00904AFE" w:rsidP="005D75DC">
            <w:pPr>
              <w:jc w:val="center"/>
              <w:rPr>
                <w:b/>
              </w:rPr>
            </w:pPr>
          </w:p>
        </w:tc>
        <w:tc>
          <w:tcPr>
            <w:tcW w:w="5812" w:type="dxa"/>
            <w:shd w:val="clear" w:color="auto" w:fill="DBE5F1" w:themeFill="accent1" w:themeFillTint="33"/>
            <w:vAlign w:val="center"/>
          </w:tcPr>
          <w:p w14:paraId="0D41960D" w14:textId="77777777" w:rsidR="00904AFE" w:rsidRPr="00483A5C" w:rsidRDefault="00904AFE" w:rsidP="005D75DC">
            <w:pPr>
              <w:jc w:val="center"/>
              <w:rPr>
                <w:b/>
              </w:rPr>
            </w:pPr>
            <w:r w:rsidRPr="00483A5C">
              <w:rPr>
                <w:b/>
              </w:rPr>
              <w:t>Equipement</w:t>
            </w:r>
          </w:p>
        </w:tc>
        <w:tc>
          <w:tcPr>
            <w:tcW w:w="1564" w:type="dxa"/>
            <w:shd w:val="clear" w:color="auto" w:fill="DBE5F1" w:themeFill="accent1" w:themeFillTint="33"/>
            <w:vAlign w:val="center"/>
          </w:tcPr>
          <w:p w14:paraId="2826185D" w14:textId="77777777" w:rsidR="00904AFE" w:rsidRPr="00483A5C" w:rsidRDefault="00904AFE" w:rsidP="005D75DC">
            <w:pPr>
              <w:ind w:left="-108" w:right="-140"/>
              <w:jc w:val="center"/>
              <w:rPr>
                <w:b/>
                <w:sz w:val="20"/>
                <w:szCs w:val="20"/>
              </w:rPr>
            </w:pPr>
            <w:r w:rsidRPr="00483A5C">
              <w:rPr>
                <w:b/>
                <w:sz w:val="20"/>
                <w:szCs w:val="20"/>
              </w:rPr>
              <w:t>Quantité annuelle prévisionnelle</w:t>
            </w:r>
          </w:p>
        </w:tc>
      </w:tr>
      <w:tr w:rsidR="00B23126" w:rsidRPr="00483A5C" w14:paraId="61A8C925" w14:textId="77777777" w:rsidTr="00B23126">
        <w:tc>
          <w:tcPr>
            <w:tcW w:w="1124" w:type="dxa"/>
            <w:shd w:val="clear" w:color="auto" w:fill="DBE5F1" w:themeFill="accent1" w:themeFillTint="33"/>
            <w:vAlign w:val="center"/>
          </w:tcPr>
          <w:p w14:paraId="76184530" w14:textId="77777777" w:rsidR="00B23126" w:rsidRPr="00483A5C" w:rsidRDefault="00B23126" w:rsidP="00B23126">
            <w:pPr>
              <w:tabs>
                <w:tab w:val="left" w:pos="1701"/>
                <w:tab w:val="left" w:pos="6237"/>
              </w:tabs>
              <w:jc w:val="center"/>
              <w:rPr>
                <w:rStyle w:val="lev"/>
                <w:color w:val="000000" w:themeColor="text1"/>
                <w:sz w:val="28"/>
                <w:szCs w:val="28"/>
              </w:rPr>
            </w:pPr>
            <w:r w:rsidRPr="00483A5C">
              <w:rPr>
                <w:rStyle w:val="lev"/>
                <w:color w:val="000000" w:themeColor="text1"/>
                <w:sz w:val="28"/>
                <w:szCs w:val="28"/>
              </w:rPr>
              <w:t>1</w:t>
            </w:r>
          </w:p>
        </w:tc>
        <w:tc>
          <w:tcPr>
            <w:tcW w:w="1418" w:type="dxa"/>
            <w:vMerge w:val="restart"/>
            <w:vAlign w:val="center"/>
          </w:tcPr>
          <w:p w14:paraId="1C234890" w14:textId="77777777" w:rsidR="00B23126" w:rsidRPr="00483A5C" w:rsidRDefault="00B23126" w:rsidP="00B23126">
            <w:pPr>
              <w:jc w:val="center"/>
              <w:rPr>
                <w:rFonts w:ascii="Cambria" w:hAnsi="Cambria" w:cs="Arial"/>
                <w:sz w:val="24"/>
                <w:szCs w:val="56"/>
              </w:rPr>
            </w:pPr>
            <w:r w:rsidRPr="00483A5C">
              <w:rPr>
                <w:rFonts w:ascii="Cambria" w:hAnsi="Cambria" w:cs="Arial"/>
                <w:sz w:val="24"/>
                <w:szCs w:val="56"/>
              </w:rPr>
              <w:t>MATELAS</w:t>
            </w:r>
          </w:p>
          <w:p w14:paraId="10A37530" w14:textId="77777777" w:rsidR="00B23126" w:rsidRPr="00483A5C" w:rsidRDefault="00B23126" w:rsidP="00B23126">
            <w:pPr>
              <w:jc w:val="center"/>
              <w:rPr>
                <w:rFonts w:ascii="Cambria" w:hAnsi="Cambria" w:cs="Arial"/>
                <w:sz w:val="24"/>
                <w:szCs w:val="56"/>
              </w:rPr>
            </w:pPr>
          </w:p>
        </w:tc>
        <w:tc>
          <w:tcPr>
            <w:tcW w:w="5812" w:type="dxa"/>
          </w:tcPr>
          <w:p w14:paraId="69D360BE" w14:textId="77777777" w:rsidR="00B23126" w:rsidRPr="00483A5C" w:rsidRDefault="00B23126" w:rsidP="00B23126">
            <w:r w:rsidRPr="00483A5C">
              <w:t>Matelas mousse viscoélastique avec housse jersey enduit polyuréthane ou équivalent, commande de 1 unité</w:t>
            </w:r>
          </w:p>
        </w:tc>
        <w:tc>
          <w:tcPr>
            <w:tcW w:w="1564" w:type="dxa"/>
            <w:vAlign w:val="center"/>
          </w:tcPr>
          <w:p w14:paraId="6D333C9A" w14:textId="77777777" w:rsidR="00B23126" w:rsidRPr="00483A5C" w:rsidRDefault="00483A5C" w:rsidP="00B23126">
            <w:pPr>
              <w:jc w:val="center"/>
              <w:rPr>
                <w:rFonts w:cs="Arial"/>
                <w:b/>
                <w:bCs/>
                <w:color w:val="000000" w:themeColor="text1"/>
              </w:rPr>
            </w:pPr>
            <w:r>
              <w:rPr>
                <w:rFonts w:cs="Arial"/>
                <w:b/>
                <w:bCs/>
                <w:color w:val="000000" w:themeColor="text1"/>
              </w:rPr>
              <w:t>100</w:t>
            </w:r>
          </w:p>
        </w:tc>
      </w:tr>
      <w:tr w:rsidR="00B23126" w:rsidRPr="00483A5C" w14:paraId="788403C6" w14:textId="77777777" w:rsidTr="00B23126">
        <w:tc>
          <w:tcPr>
            <w:tcW w:w="1124" w:type="dxa"/>
            <w:shd w:val="clear" w:color="auto" w:fill="DBE5F1" w:themeFill="accent1" w:themeFillTint="33"/>
            <w:vAlign w:val="center"/>
          </w:tcPr>
          <w:p w14:paraId="23396B2F" w14:textId="77777777" w:rsidR="00B23126" w:rsidRPr="00483A5C" w:rsidRDefault="00B23126" w:rsidP="00B23126">
            <w:pPr>
              <w:tabs>
                <w:tab w:val="left" w:pos="1701"/>
                <w:tab w:val="left" w:pos="6237"/>
              </w:tabs>
              <w:jc w:val="center"/>
              <w:rPr>
                <w:rStyle w:val="lev"/>
                <w:color w:val="000000" w:themeColor="text1"/>
                <w:sz w:val="28"/>
                <w:szCs w:val="28"/>
              </w:rPr>
            </w:pPr>
            <w:r w:rsidRPr="00483A5C">
              <w:rPr>
                <w:rStyle w:val="lev"/>
                <w:color w:val="000000" w:themeColor="text1"/>
                <w:sz w:val="28"/>
                <w:szCs w:val="28"/>
              </w:rPr>
              <w:t>2</w:t>
            </w:r>
          </w:p>
        </w:tc>
        <w:tc>
          <w:tcPr>
            <w:tcW w:w="1418" w:type="dxa"/>
            <w:vMerge/>
            <w:vAlign w:val="center"/>
          </w:tcPr>
          <w:p w14:paraId="6CD19C46" w14:textId="77777777" w:rsidR="00B23126" w:rsidRPr="00483A5C" w:rsidRDefault="00B23126" w:rsidP="00B23126">
            <w:pPr>
              <w:rPr>
                <w:rFonts w:ascii="Cambria" w:hAnsi="Cambria" w:cs="Arial"/>
                <w:sz w:val="24"/>
              </w:rPr>
            </w:pPr>
          </w:p>
        </w:tc>
        <w:tc>
          <w:tcPr>
            <w:tcW w:w="5812" w:type="dxa"/>
          </w:tcPr>
          <w:p w14:paraId="40651E18" w14:textId="77777777" w:rsidR="00B23126" w:rsidRPr="00483A5C" w:rsidRDefault="00B23126" w:rsidP="00B23126">
            <w:r w:rsidRPr="00483A5C">
              <w:t xml:space="preserve">Matelas mousse viscoélastique avec housse jersey enduit polyuréthane ou équivalent , commande de </w:t>
            </w:r>
            <w:r w:rsidRPr="00483A5C">
              <w:rPr>
                <w:b/>
              </w:rPr>
              <w:t>40 unités</w:t>
            </w:r>
            <w:r w:rsidRPr="00483A5C">
              <w:t xml:space="preserve"> ou plus: indiquer dans ce cas le</w:t>
            </w:r>
            <w:r w:rsidR="00483A5C" w:rsidRPr="00483A5C">
              <w:t xml:space="preserve"> </w:t>
            </w:r>
            <w:r w:rsidRPr="00483A5C">
              <w:rPr>
                <w:b/>
              </w:rPr>
              <w:t>prix unitaire</w:t>
            </w:r>
          </w:p>
        </w:tc>
        <w:tc>
          <w:tcPr>
            <w:tcW w:w="1564" w:type="dxa"/>
            <w:vAlign w:val="center"/>
          </w:tcPr>
          <w:p w14:paraId="02405185" w14:textId="77777777" w:rsidR="00B23126" w:rsidRPr="00483A5C" w:rsidRDefault="002C43D6" w:rsidP="00483A5C">
            <w:pPr>
              <w:jc w:val="center"/>
              <w:rPr>
                <w:rFonts w:cs="Arial"/>
                <w:b/>
                <w:bCs/>
                <w:color w:val="000000" w:themeColor="text1"/>
              </w:rPr>
            </w:pPr>
            <w:r>
              <w:rPr>
                <w:rFonts w:cs="Arial"/>
                <w:b/>
                <w:bCs/>
                <w:color w:val="000000" w:themeColor="text1"/>
              </w:rPr>
              <w:t>120</w:t>
            </w:r>
          </w:p>
        </w:tc>
      </w:tr>
      <w:tr w:rsidR="00B23126" w:rsidRPr="00483A5C" w14:paraId="5386E7D5" w14:textId="77777777" w:rsidTr="00B23126">
        <w:tc>
          <w:tcPr>
            <w:tcW w:w="1124" w:type="dxa"/>
            <w:shd w:val="clear" w:color="auto" w:fill="DBE5F1" w:themeFill="accent1" w:themeFillTint="33"/>
            <w:vAlign w:val="center"/>
          </w:tcPr>
          <w:p w14:paraId="7B91C66E" w14:textId="77777777" w:rsidR="00B23126" w:rsidRPr="00483A5C" w:rsidRDefault="00B23126" w:rsidP="00B23126">
            <w:pPr>
              <w:tabs>
                <w:tab w:val="left" w:pos="1701"/>
                <w:tab w:val="left" w:pos="6237"/>
              </w:tabs>
              <w:jc w:val="center"/>
              <w:rPr>
                <w:rStyle w:val="lev"/>
                <w:color w:val="000000" w:themeColor="text1"/>
                <w:sz w:val="28"/>
                <w:szCs w:val="28"/>
              </w:rPr>
            </w:pPr>
            <w:r w:rsidRPr="00483A5C">
              <w:rPr>
                <w:rStyle w:val="lev"/>
                <w:color w:val="000000" w:themeColor="text1"/>
                <w:sz w:val="28"/>
                <w:szCs w:val="28"/>
              </w:rPr>
              <w:t>3</w:t>
            </w:r>
          </w:p>
        </w:tc>
        <w:tc>
          <w:tcPr>
            <w:tcW w:w="1418" w:type="dxa"/>
            <w:vMerge/>
            <w:vAlign w:val="center"/>
          </w:tcPr>
          <w:p w14:paraId="22765257" w14:textId="77777777" w:rsidR="00B23126" w:rsidRPr="00483A5C" w:rsidRDefault="00B23126" w:rsidP="00B23126">
            <w:pPr>
              <w:rPr>
                <w:rFonts w:ascii="Cambria" w:hAnsi="Cambria" w:cs="Arial"/>
                <w:sz w:val="24"/>
              </w:rPr>
            </w:pPr>
          </w:p>
        </w:tc>
        <w:tc>
          <w:tcPr>
            <w:tcW w:w="5812" w:type="dxa"/>
          </w:tcPr>
          <w:p w14:paraId="30418822" w14:textId="77777777" w:rsidR="00B23126" w:rsidRPr="00483A5C" w:rsidRDefault="00B23126" w:rsidP="00B23126">
            <w:r w:rsidRPr="00483A5C">
              <w:t xml:space="preserve">Housse de rechange,  jersey enduit polyuréthane ou équivalent, sérigraphiée </w:t>
            </w:r>
            <w:r w:rsidRPr="00483A5C">
              <w:rPr>
                <w:b/>
              </w:rPr>
              <w:t>Identique à la première housse</w:t>
            </w:r>
          </w:p>
        </w:tc>
        <w:tc>
          <w:tcPr>
            <w:tcW w:w="1564" w:type="dxa"/>
            <w:vAlign w:val="center"/>
          </w:tcPr>
          <w:p w14:paraId="5D10407D" w14:textId="77777777" w:rsidR="00B23126" w:rsidRPr="00483A5C" w:rsidRDefault="00483A5C" w:rsidP="00B23126">
            <w:pPr>
              <w:jc w:val="center"/>
              <w:rPr>
                <w:rFonts w:cs="Arial"/>
                <w:b/>
                <w:bCs/>
                <w:color w:val="000000" w:themeColor="text1"/>
              </w:rPr>
            </w:pPr>
            <w:r>
              <w:rPr>
                <w:rFonts w:cs="Arial"/>
                <w:b/>
                <w:bCs/>
                <w:color w:val="000000" w:themeColor="text1"/>
              </w:rPr>
              <w:t>40</w:t>
            </w:r>
          </w:p>
        </w:tc>
      </w:tr>
      <w:tr w:rsidR="00B23126" w:rsidRPr="00483A5C" w14:paraId="78A19BF1" w14:textId="77777777" w:rsidTr="00B23126">
        <w:tc>
          <w:tcPr>
            <w:tcW w:w="1124" w:type="dxa"/>
            <w:shd w:val="clear" w:color="auto" w:fill="DBE5F1" w:themeFill="accent1" w:themeFillTint="33"/>
            <w:vAlign w:val="center"/>
          </w:tcPr>
          <w:p w14:paraId="7978A9D9" w14:textId="77777777" w:rsidR="00B23126" w:rsidRPr="00483A5C" w:rsidRDefault="00B23126" w:rsidP="00B23126">
            <w:pPr>
              <w:tabs>
                <w:tab w:val="left" w:pos="1701"/>
                <w:tab w:val="left" w:pos="6237"/>
              </w:tabs>
              <w:jc w:val="center"/>
              <w:rPr>
                <w:rStyle w:val="lev"/>
                <w:color w:val="000000" w:themeColor="text1"/>
                <w:sz w:val="28"/>
                <w:szCs w:val="28"/>
              </w:rPr>
            </w:pPr>
            <w:r w:rsidRPr="00483A5C">
              <w:rPr>
                <w:rStyle w:val="lev"/>
                <w:color w:val="000000" w:themeColor="text1"/>
                <w:sz w:val="28"/>
                <w:szCs w:val="28"/>
              </w:rPr>
              <w:t>4</w:t>
            </w:r>
          </w:p>
        </w:tc>
        <w:tc>
          <w:tcPr>
            <w:tcW w:w="1418" w:type="dxa"/>
            <w:vMerge w:val="restart"/>
            <w:vAlign w:val="center"/>
          </w:tcPr>
          <w:p w14:paraId="2518D103" w14:textId="77777777" w:rsidR="00B23126" w:rsidRPr="00483A5C" w:rsidRDefault="00B23126" w:rsidP="00B23126">
            <w:pPr>
              <w:rPr>
                <w:rFonts w:ascii="Cambria" w:hAnsi="Cambria" w:cs="Arial"/>
                <w:sz w:val="24"/>
              </w:rPr>
            </w:pPr>
            <w:r w:rsidRPr="00483A5C">
              <w:rPr>
                <w:rFonts w:ascii="Cambria" w:hAnsi="Cambria" w:cs="Arial"/>
                <w:sz w:val="24"/>
                <w:szCs w:val="56"/>
              </w:rPr>
              <w:t>COUSSINS</w:t>
            </w:r>
          </w:p>
        </w:tc>
        <w:tc>
          <w:tcPr>
            <w:tcW w:w="5812" w:type="dxa"/>
          </w:tcPr>
          <w:p w14:paraId="44171836" w14:textId="77777777" w:rsidR="00B23126" w:rsidRPr="00483A5C" w:rsidRDefault="00B23126" w:rsidP="00B23126">
            <w:r w:rsidRPr="00483A5C">
              <w:t>Coussin mousse viscoélastique avec housse Taille 1 avec 1 housse de rechange identique à la première housse  jersey polyuréthane ou équivalent</w:t>
            </w:r>
          </w:p>
        </w:tc>
        <w:tc>
          <w:tcPr>
            <w:tcW w:w="1564" w:type="dxa"/>
            <w:vAlign w:val="center"/>
          </w:tcPr>
          <w:p w14:paraId="4508AB54" w14:textId="77777777" w:rsidR="00B23126" w:rsidRPr="00483A5C" w:rsidRDefault="00483A5C" w:rsidP="00B23126">
            <w:pPr>
              <w:jc w:val="center"/>
              <w:rPr>
                <w:rFonts w:cs="Arial"/>
                <w:b/>
                <w:bCs/>
                <w:color w:val="000000" w:themeColor="text1"/>
              </w:rPr>
            </w:pPr>
            <w:r>
              <w:rPr>
                <w:rFonts w:cs="Arial"/>
                <w:b/>
                <w:bCs/>
                <w:color w:val="000000" w:themeColor="text1"/>
              </w:rPr>
              <w:t>25</w:t>
            </w:r>
          </w:p>
        </w:tc>
      </w:tr>
      <w:tr w:rsidR="00B23126" w:rsidRPr="00483A5C" w14:paraId="330C52C7" w14:textId="77777777" w:rsidTr="00B23126">
        <w:tc>
          <w:tcPr>
            <w:tcW w:w="1124" w:type="dxa"/>
            <w:shd w:val="clear" w:color="auto" w:fill="DBE5F1" w:themeFill="accent1" w:themeFillTint="33"/>
            <w:vAlign w:val="center"/>
          </w:tcPr>
          <w:p w14:paraId="6AE85200" w14:textId="77777777" w:rsidR="00B23126" w:rsidRPr="00483A5C" w:rsidRDefault="00B23126" w:rsidP="00B23126">
            <w:pPr>
              <w:tabs>
                <w:tab w:val="left" w:pos="1701"/>
                <w:tab w:val="left" w:pos="6237"/>
              </w:tabs>
              <w:jc w:val="center"/>
              <w:rPr>
                <w:rStyle w:val="lev"/>
                <w:color w:val="000000" w:themeColor="text1"/>
                <w:sz w:val="28"/>
                <w:szCs w:val="28"/>
              </w:rPr>
            </w:pPr>
            <w:r w:rsidRPr="00483A5C">
              <w:rPr>
                <w:rStyle w:val="lev"/>
                <w:color w:val="000000" w:themeColor="text1"/>
                <w:sz w:val="28"/>
                <w:szCs w:val="28"/>
              </w:rPr>
              <w:t>5</w:t>
            </w:r>
          </w:p>
        </w:tc>
        <w:tc>
          <w:tcPr>
            <w:tcW w:w="1418" w:type="dxa"/>
            <w:vMerge/>
            <w:vAlign w:val="center"/>
          </w:tcPr>
          <w:p w14:paraId="6D9EC81A" w14:textId="77777777" w:rsidR="00B23126" w:rsidRPr="00483A5C" w:rsidRDefault="00B23126" w:rsidP="00B23126">
            <w:pPr>
              <w:rPr>
                <w:rFonts w:ascii="Cambria" w:hAnsi="Cambria" w:cs="Arial"/>
              </w:rPr>
            </w:pPr>
          </w:p>
        </w:tc>
        <w:tc>
          <w:tcPr>
            <w:tcW w:w="5812" w:type="dxa"/>
          </w:tcPr>
          <w:p w14:paraId="7F6F8241" w14:textId="77777777" w:rsidR="00B23126" w:rsidRPr="00483A5C" w:rsidRDefault="00B23126" w:rsidP="00B23126">
            <w:r w:rsidRPr="00483A5C">
              <w:t>Coussin mousse viscoélastique avec housse Taille 2 avec 1 housse de rechange identique à ka première housse jersey polyuréthane ou équivalent</w:t>
            </w:r>
          </w:p>
        </w:tc>
        <w:tc>
          <w:tcPr>
            <w:tcW w:w="1564" w:type="dxa"/>
            <w:vAlign w:val="center"/>
          </w:tcPr>
          <w:p w14:paraId="73E4FEB5" w14:textId="77777777" w:rsidR="00B23126" w:rsidRPr="00483A5C" w:rsidRDefault="00483A5C" w:rsidP="00B23126">
            <w:pPr>
              <w:jc w:val="center"/>
              <w:rPr>
                <w:rFonts w:cs="Arial"/>
                <w:b/>
                <w:bCs/>
                <w:color w:val="000000" w:themeColor="text1"/>
              </w:rPr>
            </w:pPr>
            <w:r>
              <w:rPr>
                <w:rFonts w:cs="Arial"/>
                <w:b/>
                <w:bCs/>
                <w:color w:val="000000" w:themeColor="text1"/>
              </w:rPr>
              <w:t>90</w:t>
            </w:r>
          </w:p>
        </w:tc>
      </w:tr>
      <w:tr w:rsidR="00B23126" w:rsidRPr="00483A5C" w14:paraId="392707EC" w14:textId="77777777" w:rsidTr="00B23126">
        <w:tc>
          <w:tcPr>
            <w:tcW w:w="1124" w:type="dxa"/>
            <w:shd w:val="clear" w:color="auto" w:fill="DBE5F1" w:themeFill="accent1" w:themeFillTint="33"/>
            <w:vAlign w:val="center"/>
          </w:tcPr>
          <w:p w14:paraId="7AD05ADB" w14:textId="77777777" w:rsidR="00B23126" w:rsidRPr="00483A5C" w:rsidRDefault="00B23126" w:rsidP="00B23126">
            <w:pPr>
              <w:tabs>
                <w:tab w:val="left" w:pos="1701"/>
                <w:tab w:val="left" w:pos="6237"/>
              </w:tabs>
              <w:jc w:val="center"/>
              <w:rPr>
                <w:rStyle w:val="lev"/>
                <w:color w:val="000000" w:themeColor="text1"/>
                <w:sz w:val="28"/>
                <w:szCs w:val="28"/>
              </w:rPr>
            </w:pPr>
            <w:r w:rsidRPr="00483A5C">
              <w:rPr>
                <w:rStyle w:val="lev"/>
                <w:color w:val="000000" w:themeColor="text1"/>
                <w:sz w:val="28"/>
                <w:szCs w:val="28"/>
              </w:rPr>
              <w:t>6</w:t>
            </w:r>
          </w:p>
        </w:tc>
        <w:tc>
          <w:tcPr>
            <w:tcW w:w="1418" w:type="dxa"/>
            <w:vMerge/>
            <w:vAlign w:val="center"/>
          </w:tcPr>
          <w:p w14:paraId="263A771A" w14:textId="77777777" w:rsidR="00B23126" w:rsidRPr="00483A5C" w:rsidRDefault="00B23126" w:rsidP="00B23126">
            <w:pPr>
              <w:rPr>
                <w:rFonts w:ascii="Cambria" w:hAnsi="Cambria" w:cs="Arial"/>
              </w:rPr>
            </w:pPr>
          </w:p>
        </w:tc>
        <w:tc>
          <w:tcPr>
            <w:tcW w:w="5812" w:type="dxa"/>
          </w:tcPr>
          <w:p w14:paraId="2BF7D785" w14:textId="77777777" w:rsidR="00B23126" w:rsidRPr="00483A5C" w:rsidRDefault="00B23126" w:rsidP="00B23126">
            <w:r w:rsidRPr="00483A5C">
              <w:t>Coussin mousse viscoélastique avec housse Taille 3 avec 1 housse de rechange identique à la première housse jersey polyuréthane ou équivalent</w:t>
            </w:r>
          </w:p>
        </w:tc>
        <w:tc>
          <w:tcPr>
            <w:tcW w:w="1564" w:type="dxa"/>
            <w:vAlign w:val="center"/>
          </w:tcPr>
          <w:p w14:paraId="5E13D032" w14:textId="77777777" w:rsidR="00B23126" w:rsidRPr="00483A5C" w:rsidRDefault="00483A5C" w:rsidP="00B23126">
            <w:pPr>
              <w:jc w:val="center"/>
              <w:rPr>
                <w:rFonts w:cs="Arial"/>
                <w:b/>
                <w:bCs/>
                <w:color w:val="000000" w:themeColor="text1"/>
              </w:rPr>
            </w:pPr>
            <w:r>
              <w:rPr>
                <w:rFonts w:cs="Arial"/>
                <w:b/>
                <w:bCs/>
                <w:color w:val="000000" w:themeColor="text1"/>
              </w:rPr>
              <w:t>40</w:t>
            </w:r>
          </w:p>
        </w:tc>
      </w:tr>
      <w:tr w:rsidR="00B23126" w:rsidRPr="00483A5C" w14:paraId="449AD013" w14:textId="77777777" w:rsidTr="00B23126">
        <w:tc>
          <w:tcPr>
            <w:tcW w:w="1124" w:type="dxa"/>
            <w:shd w:val="clear" w:color="auto" w:fill="DBE5F1" w:themeFill="accent1" w:themeFillTint="33"/>
            <w:vAlign w:val="center"/>
          </w:tcPr>
          <w:p w14:paraId="2967C8F2" w14:textId="77777777" w:rsidR="00B23126" w:rsidRPr="00483A5C" w:rsidRDefault="00B23126" w:rsidP="00B23126">
            <w:pPr>
              <w:tabs>
                <w:tab w:val="left" w:pos="1701"/>
                <w:tab w:val="left" w:pos="6237"/>
              </w:tabs>
              <w:jc w:val="center"/>
              <w:rPr>
                <w:rStyle w:val="lev"/>
                <w:color w:val="000000" w:themeColor="text1"/>
                <w:sz w:val="28"/>
                <w:szCs w:val="28"/>
              </w:rPr>
            </w:pPr>
            <w:r w:rsidRPr="00483A5C">
              <w:rPr>
                <w:rStyle w:val="lev"/>
                <w:color w:val="000000" w:themeColor="text1"/>
                <w:sz w:val="28"/>
                <w:szCs w:val="28"/>
              </w:rPr>
              <w:t>7</w:t>
            </w:r>
          </w:p>
        </w:tc>
        <w:tc>
          <w:tcPr>
            <w:tcW w:w="1418" w:type="dxa"/>
            <w:vMerge/>
            <w:vAlign w:val="center"/>
          </w:tcPr>
          <w:p w14:paraId="0D94A816" w14:textId="77777777" w:rsidR="00B23126" w:rsidRPr="00483A5C" w:rsidRDefault="00B23126" w:rsidP="00B23126">
            <w:pPr>
              <w:rPr>
                <w:rFonts w:ascii="Cambria" w:hAnsi="Cambria" w:cs="Arial"/>
              </w:rPr>
            </w:pPr>
          </w:p>
        </w:tc>
        <w:tc>
          <w:tcPr>
            <w:tcW w:w="5812" w:type="dxa"/>
          </w:tcPr>
          <w:p w14:paraId="1B010200" w14:textId="77777777" w:rsidR="00B23126" w:rsidRPr="00483A5C" w:rsidRDefault="00B23126" w:rsidP="00B23126">
            <w:r w:rsidRPr="00483A5C">
              <w:t xml:space="preserve">Coussin mousse viscoélastique avec housse Taille 4 avec 1 housse de rechange identique à la </w:t>
            </w:r>
            <w:r w:rsidR="00483A5C" w:rsidRPr="00483A5C">
              <w:t>première</w:t>
            </w:r>
            <w:r w:rsidRPr="00483A5C">
              <w:t xml:space="preserve"> housse   jersey polyuréthane ou équivalent</w:t>
            </w:r>
          </w:p>
        </w:tc>
        <w:tc>
          <w:tcPr>
            <w:tcW w:w="1564" w:type="dxa"/>
            <w:vAlign w:val="center"/>
          </w:tcPr>
          <w:p w14:paraId="10B681B6" w14:textId="77777777" w:rsidR="00B23126" w:rsidRPr="00483A5C" w:rsidRDefault="00483A5C" w:rsidP="00B23126">
            <w:pPr>
              <w:jc w:val="center"/>
              <w:rPr>
                <w:rFonts w:cs="Arial"/>
                <w:b/>
                <w:bCs/>
                <w:color w:val="000000" w:themeColor="text1"/>
              </w:rPr>
            </w:pPr>
            <w:r>
              <w:rPr>
                <w:rFonts w:cs="Arial"/>
                <w:b/>
                <w:bCs/>
                <w:color w:val="000000" w:themeColor="text1"/>
              </w:rPr>
              <w:t>5</w:t>
            </w:r>
          </w:p>
        </w:tc>
      </w:tr>
      <w:tr w:rsidR="00B23126" w:rsidRPr="00B23126" w14:paraId="724DFB28" w14:textId="77777777" w:rsidTr="00B23126">
        <w:tc>
          <w:tcPr>
            <w:tcW w:w="1124" w:type="dxa"/>
            <w:shd w:val="clear" w:color="auto" w:fill="DBE5F1" w:themeFill="accent1" w:themeFillTint="33"/>
            <w:vAlign w:val="center"/>
          </w:tcPr>
          <w:p w14:paraId="022D4225" w14:textId="77777777" w:rsidR="00B23126" w:rsidRPr="00483A5C" w:rsidRDefault="00B23126" w:rsidP="00B23126">
            <w:pPr>
              <w:tabs>
                <w:tab w:val="left" w:pos="1701"/>
                <w:tab w:val="left" w:pos="6237"/>
              </w:tabs>
              <w:jc w:val="center"/>
              <w:rPr>
                <w:rStyle w:val="lev"/>
                <w:color w:val="000000" w:themeColor="text1"/>
                <w:sz w:val="28"/>
                <w:szCs w:val="28"/>
              </w:rPr>
            </w:pPr>
            <w:r w:rsidRPr="00483A5C">
              <w:rPr>
                <w:rStyle w:val="lev"/>
                <w:color w:val="000000" w:themeColor="text1"/>
                <w:sz w:val="28"/>
                <w:szCs w:val="28"/>
              </w:rPr>
              <w:t>8</w:t>
            </w:r>
          </w:p>
        </w:tc>
        <w:tc>
          <w:tcPr>
            <w:tcW w:w="1418" w:type="dxa"/>
            <w:vMerge/>
            <w:vAlign w:val="center"/>
          </w:tcPr>
          <w:p w14:paraId="1D4F45BB" w14:textId="77777777" w:rsidR="00B23126" w:rsidRPr="00483A5C" w:rsidRDefault="00B23126" w:rsidP="00B23126">
            <w:pPr>
              <w:rPr>
                <w:rFonts w:ascii="Cambria" w:hAnsi="Cambria" w:cs="Arial"/>
              </w:rPr>
            </w:pPr>
          </w:p>
        </w:tc>
        <w:tc>
          <w:tcPr>
            <w:tcW w:w="5812" w:type="dxa"/>
          </w:tcPr>
          <w:p w14:paraId="0532EAEF" w14:textId="77777777" w:rsidR="00B23126" w:rsidRPr="00483A5C" w:rsidRDefault="00B23126" w:rsidP="00B23126">
            <w:r w:rsidRPr="00483A5C">
              <w:t>Coussin mousse viscoélastique avec housse Taille 5 avec 1 housse de rechange identique à la première housse  jersey polyuréthane ou équivalent</w:t>
            </w:r>
          </w:p>
        </w:tc>
        <w:tc>
          <w:tcPr>
            <w:tcW w:w="1564" w:type="dxa"/>
            <w:vAlign w:val="center"/>
          </w:tcPr>
          <w:p w14:paraId="0D6B8EB2" w14:textId="77777777" w:rsidR="00B23126" w:rsidRPr="00483A5C" w:rsidRDefault="00483A5C" w:rsidP="00B23126">
            <w:pPr>
              <w:jc w:val="center"/>
              <w:rPr>
                <w:rFonts w:cs="Arial"/>
                <w:b/>
                <w:bCs/>
                <w:color w:val="000000" w:themeColor="text1"/>
              </w:rPr>
            </w:pPr>
            <w:r>
              <w:rPr>
                <w:rFonts w:cs="Arial"/>
                <w:b/>
                <w:bCs/>
                <w:color w:val="000000" w:themeColor="text1"/>
              </w:rPr>
              <w:t>5</w:t>
            </w:r>
          </w:p>
        </w:tc>
      </w:tr>
    </w:tbl>
    <w:p w14:paraId="34A92C16" w14:textId="77777777" w:rsidR="0034708A" w:rsidRPr="00B23126" w:rsidRDefault="0034708A" w:rsidP="004E233E">
      <w:pPr>
        <w:rPr>
          <w:sz w:val="6"/>
          <w:highlight w:val="green"/>
        </w:rPr>
      </w:pPr>
    </w:p>
    <w:p w14:paraId="590D19E3" w14:textId="77777777" w:rsidR="004032F7" w:rsidRPr="00170F7F" w:rsidRDefault="004032F7" w:rsidP="00170F7F">
      <w:pPr>
        <w:widowControl w:val="0"/>
        <w:numPr>
          <w:ilvl w:val="0"/>
          <w:numId w:val="34"/>
        </w:numPr>
        <w:autoSpaceDE w:val="0"/>
        <w:autoSpaceDN w:val="0"/>
        <w:adjustRightInd w:val="0"/>
        <w:ind w:left="284" w:right="-153"/>
        <w:contextualSpacing/>
        <w:jc w:val="both"/>
        <w:rPr>
          <w:rFonts w:ascii="Cambria" w:eastAsia="Times New Roman" w:hAnsi="Cambria" w:cs="Times New Roman"/>
          <w:b/>
          <w:bCs/>
          <w:color w:val="943634"/>
          <w:spacing w:val="5"/>
          <w:sz w:val="20"/>
        </w:rPr>
      </w:pPr>
      <w:r w:rsidRPr="00170F7F">
        <w:rPr>
          <w:rFonts w:ascii="Cambria" w:eastAsia="Times New Roman" w:hAnsi="Cambria" w:cs="Times New Roman"/>
          <w:b/>
          <w:bCs/>
          <w:color w:val="943634"/>
          <w:spacing w:val="5"/>
          <w:sz w:val="20"/>
        </w:rPr>
        <w:t>La partie articles listés, BPU</w:t>
      </w:r>
      <w:r w:rsidRPr="00170F7F">
        <w:rPr>
          <w:rStyle w:val="Appelnotedebasdep"/>
          <w:rFonts w:ascii="Cambria" w:eastAsia="Times New Roman" w:hAnsi="Cambria" w:cs="Times New Roman"/>
          <w:b/>
          <w:bCs/>
          <w:color w:val="943634"/>
          <w:spacing w:val="5"/>
          <w:sz w:val="20"/>
        </w:rPr>
        <w:footnoteReference w:id="1"/>
      </w:r>
      <w:r w:rsidR="0006782E">
        <w:rPr>
          <w:rFonts w:ascii="Cambria" w:eastAsia="Times New Roman" w:hAnsi="Cambria" w:cs="Times New Roman"/>
          <w:b/>
          <w:bCs/>
          <w:color w:val="943634"/>
          <w:spacing w:val="5"/>
          <w:sz w:val="20"/>
        </w:rPr>
        <w:t>, est estimée à 9</w:t>
      </w:r>
      <w:r w:rsidRPr="00170F7F">
        <w:rPr>
          <w:rFonts w:ascii="Cambria" w:eastAsia="Times New Roman" w:hAnsi="Cambria" w:cs="Times New Roman"/>
          <w:b/>
          <w:bCs/>
          <w:color w:val="943634"/>
          <w:spacing w:val="5"/>
          <w:sz w:val="20"/>
        </w:rPr>
        <w:t>0 % du volume financier annuel.</w:t>
      </w:r>
    </w:p>
    <w:p w14:paraId="66A707C2" w14:textId="77777777" w:rsidR="004032F7" w:rsidRPr="00170F7F" w:rsidRDefault="004032F7" w:rsidP="00170F7F">
      <w:pPr>
        <w:widowControl w:val="0"/>
        <w:numPr>
          <w:ilvl w:val="0"/>
          <w:numId w:val="34"/>
        </w:numPr>
        <w:autoSpaceDE w:val="0"/>
        <w:autoSpaceDN w:val="0"/>
        <w:adjustRightInd w:val="0"/>
        <w:ind w:left="284" w:right="-153"/>
        <w:contextualSpacing/>
        <w:jc w:val="both"/>
        <w:rPr>
          <w:rFonts w:ascii="Cambria" w:eastAsia="Times New Roman" w:hAnsi="Cambria" w:cs="Times New Roman"/>
          <w:b/>
          <w:bCs/>
          <w:color w:val="943634"/>
          <w:spacing w:val="5"/>
          <w:sz w:val="20"/>
        </w:rPr>
      </w:pPr>
      <w:r w:rsidRPr="00170F7F">
        <w:rPr>
          <w:rFonts w:ascii="Cambria" w:eastAsia="Times New Roman" w:hAnsi="Cambria" w:cs="Times New Roman"/>
          <w:b/>
          <w:bCs/>
          <w:color w:val="943634"/>
          <w:spacing w:val="5"/>
          <w:sz w:val="20"/>
        </w:rPr>
        <w:t xml:space="preserve">La partie </w:t>
      </w:r>
      <w:r w:rsidR="00E2621E" w:rsidRPr="00170F7F">
        <w:rPr>
          <w:rFonts w:ascii="Cambria" w:eastAsia="Times New Roman" w:hAnsi="Cambria" w:cs="Times New Roman"/>
          <w:b/>
          <w:bCs/>
          <w:color w:val="943634"/>
          <w:spacing w:val="5"/>
          <w:sz w:val="20"/>
        </w:rPr>
        <w:t>catalogue est</w:t>
      </w:r>
      <w:r w:rsidR="0006782E">
        <w:rPr>
          <w:rFonts w:ascii="Cambria" w:eastAsia="Times New Roman" w:hAnsi="Cambria" w:cs="Times New Roman"/>
          <w:b/>
          <w:bCs/>
          <w:color w:val="943634"/>
          <w:spacing w:val="5"/>
          <w:sz w:val="20"/>
        </w:rPr>
        <w:t xml:space="preserve"> estimée à 1</w:t>
      </w:r>
      <w:r w:rsidRPr="00170F7F">
        <w:rPr>
          <w:rFonts w:ascii="Cambria" w:eastAsia="Times New Roman" w:hAnsi="Cambria" w:cs="Times New Roman"/>
          <w:b/>
          <w:bCs/>
          <w:color w:val="943634"/>
          <w:spacing w:val="5"/>
          <w:sz w:val="20"/>
        </w:rPr>
        <w:t>0 % du volume financier annuel. La partie catalogue fait l’objet d’une mise au point après attribution et avant notification du marché concerné.</w:t>
      </w:r>
    </w:p>
    <w:p w14:paraId="30E185B4" w14:textId="77777777" w:rsidR="00C257AB" w:rsidRPr="00910180" w:rsidRDefault="00C257AB" w:rsidP="00170F7F">
      <w:pPr>
        <w:widowControl w:val="0"/>
        <w:autoSpaceDE w:val="0"/>
        <w:autoSpaceDN w:val="0"/>
        <w:adjustRightInd w:val="0"/>
        <w:ind w:right="-153"/>
        <w:contextualSpacing/>
        <w:jc w:val="both"/>
        <w:rPr>
          <w:rFonts w:ascii="Cambria" w:eastAsia="Times New Roman" w:hAnsi="Cambria" w:cs="Times New Roman"/>
          <w:b/>
          <w:bCs/>
          <w:color w:val="943634"/>
          <w:spacing w:val="5"/>
        </w:rPr>
      </w:pPr>
    </w:p>
    <w:p w14:paraId="56D31744" w14:textId="77777777" w:rsidR="00340F37" w:rsidRDefault="004032F7" w:rsidP="004E233E">
      <w:r w:rsidRPr="00910180">
        <w:t xml:space="preserve">Des matelas adaptés bariatriques pourront être proposés au titre du catalogue complémentaire HBPU. </w:t>
      </w:r>
    </w:p>
    <w:p w14:paraId="7B30737A" w14:textId="77777777" w:rsidR="008750AE" w:rsidRDefault="008750AE" w:rsidP="004E233E"/>
    <w:p w14:paraId="0CCAFF1E" w14:textId="77777777" w:rsidR="004D6046" w:rsidRDefault="004D6046" w:rsidP="004E233E"/>
    <w:p w14:paraId="62A9D5AC" w14:textId="77777777" w:rsidR="004D6046" w:rsidRDefault="004D6046" w:rsidP="004E233E"/>
    <w:p w14:paraId="28771508" w14:textId="77777777" w:rsidR="004D6046" w:rsidRDefault="004D6046" w:rsidP="004E233E"/>
    <w:p w14:paraId="7B6E9CCF" w14:textId="77777777" w:rsidR="004D6046" w:rsidRDefault="004D6046" w:rsidP="004E233E"/>
    <w:p w14:paraId="5D82A749" w14:textId="77777777" w:rsidR="004D6046" w:rsidRDefault="004D6046" w:rsidP="004E233E"/>
    <w:p w14:paraId="78587F8C" w14:textId="77777777" w:rsidR="003C051D" w:rsidRPr="00483A5C" w:rsidRDefault="003C051D" w:rsidP="003C051D">
      <w:pPr>
        <w:pBdr>
          <w:top w:val="dotted" w:sz="4" w:space="1" w:color="622423"/>
          <w:bottom w:val="dotted" w:sz="4" w:space="1" w:color="622423"/>
        </w:pBdr>
        <w:tabs>
          <w:tab w:val="left" w:pos="0"/>
        </w:tabs>
        <w:spacing w:after="0"/>
        <w:jc w:val="both"/>
        <w:outlineLvl w:val="2"/>
        <w:rPr>
          <w:rFonts w:ascii="Cambria" w:eastAsia="Times New Roman" w:hAnsi="Cambria" w:cs="Times New Roman"/>
          <w:b/>
          <w:bCs/>
          <w:caps/>
          <w:color w:val="622423"/>
          <w:spacing w:val="5"/>
          <w:sz w:val="24"/>
          <w:szCs w:val="24"/>
        </w:rPr>
      </w:pPr>
      <w:bookmarkStart w:id="22" w:name="_Toc183510153"/>
      <w:r w:rsidRPr="00483A5C">
        <w:rPr>
          <w:rFonts w:ascii="Times New Roman" w:eastAsia="Times New Roman" w:hAnsi="Times New Roman" w:cs="Times New Roman"/>
          <w:caps/>
          <w:color w:val="622423"/>
          <w:sz w:val="24"/>
          <w:szCs w:val="24"/>
        </w:rPr>
        <w:t>III-</w:t>
      </w:r>
      <w:r>
        <w:rPr>
          <w:rFonts w:ascii="Times New Roman" w:eastAsia="Times New Roman" w:hAnsi="Times New Roman" w:cs="Times New Roman"/>
          <w:caps/>
          <w:color w:val="622423"/>
          <w:sz w:val="24"/>
          <w:szCs w:val="24"/>
        </w:rPr>
        <w:t>2</w:t>
      </w:r>
      <w:r w:rsidRPr="00483A5C">
        <w:rPr>
          <w:rFonts w:ascii="Times New Roman" w:eastAsia="Times New Roman" w:hAnsi="Times New Roman" w:cs="Times New Roman"/>
          <w:caps/>
          <w:color w:val="622423"/>
          <w:sz w:val="24"/>
          <w:szCs w:val="24"/>
        </w:rPr>
        <w:t xml:space="preserve"> LOT </w:t>
      </w:r>
      <w:r>
        <w:rPr>
          <w:rFonts w:ascii="Times New Roman" w:eastAsia="Times New Roman" w:hAnsi="Times New Roman" w:cs="Times New Roman"/>
          <w:caps/>
          <w:color w:val="622423"/>
          <w:sz w:val="24"/>
          <w:szCs w:val="24"/>
        </w:rPr>
        <w:t>2</w:t>
      </w:r>
      <w:r w:rsidRPr="00483A5C">
        <w:rPr>
          <w:rFonts w:ascii="Times New Roman" w:eastAsia="Times New Roman" w:hAnsi="Times New Roman" w:cs="Times New Roman"/>
          <w:caps/>
          <w:color w:val="622423"/>
          <w:sz w:val="24"/>
          <w:szCs w:val="24"/>
        </w:rPr>
        <w:t xml:space="preserve"> : </w:t>
      </w:r>
      <w:r w:rsidRPr="00D4670F">
        <w:rPr>
          <w:rFonts w:ascii="Cambria" w:eastAsia="Times New Roman" w:hAnsi="Cambria" w:cs="Times New Roman"/>
          <w:color w:val="622423"/>
          <w:sz w:val="24"/>
          <w:szCs w:val="24"/>
        </w:rPr>
        <w:t>Matelas mousse issu de l’économie circulaire</w:t>
      </w:r>
      <w:bookmarkEnd w:id="22"/>
    </w:p>
    <w:p w14:paraId="76220A81" w14:textId="77777777" w:rsidR="003C051D" w:rsidRPr="00483A5C" w:rsidRDefault="003C051D" w:rsidP="003C051D">
      <w:pPr>
        <w:rPr>
          <w:sz w:val="12"/>
        </w:rPr>
      </w:pPr>
    </w:p>
    <w:tbl>
      <w:tblPr>
        <w:tblStyle w:val="Grilledetableauclaire"/>
        <w:tblW w:w="9918" w:type="dxa"/>
        <w:tblLayout w:type="fixed"/>
        <w:tblLook w:val="04A0" w:firstRow="1" w:lastRow="0" w:firstColumn="1" w:lastColumn="0" w:noHBand="0" w:noVBand="1"/>
      </w:tblPr>
      <w:tblGrid>
        <w:gridCol w:w="1124"/>
        <w:gridCol w:w="1418"/>
        <w:gridCol w:w="5812"/>
        <w:gridCol w:w="1564"/>
      </w:tblGrid>
      <w:tr w:rsidR="003C051D" w:rsidRPr="002C43D6" w14:paraId="0831522E" w14:textId="77777777" w:rsidTr="007775D5">
        <w:trPr>
          <w:trHeight w:val="804"/>
        </w:trPr>
        <w:tc>
          <w:tcPr>
            <w:tcW w:w="1124" w:type="dxa"/>
            <w:shd w:val="clear" w:color="auto" w:fill="DBE5F1" w:themeFill="accent1" w:themeFillTint="33"/>
            <w:vAlign w:val="center"/>
          </w:tcPr>
          <w:p w14:paraId="12F9DF64" w14:textId="77777777" w:rsidR="003C051D" w:rsidRPr="002C43D6" w:rsidRDefault="003C051D" w:rsidP="007775D5">
            <w:pPr>
              <w:jc w:val="center"/>
            </w:pPr>
            <w:r w:rsidRPr="002C43D6">
              <w:t>N° de produit</w:t>
            </w:r>
          </w:p>
        </w:tc>
        <w:tc>
          <w:tcPr>
            <w:tcW w:w="1418" w:type="dxa"/>
            <w:shd w:val="clear" w:color="auto" w:fill="DBE5F1" w:themeFill="accent1" w:themeFillTint="33"/>
            <w:vAlign w:val="center"/>
          </w:tcPr>
          <w:p w14:paraId="16FBC1CB" w14:textId="77777777" w:rsidR="003C051D" w:rsidRPr="002C43D6" w:rsidRDefault="003C051D" w:rsidP="007775D5">
            <w:pPr>
              <w:jc w:val="center"/>
              <w:rPr>
                <w:b/>
              </w:rPr>
            </w:pPr>
          </w:p>
        </w:tc>
        <w:tc>
          <w:tcPr>
            <w:tcW w:w="5812" w:type="dxa"/>
            <w:shd w:val="clear" w:color="auto" w:fill="DBE5F1" w:themeFill="accent1" w:themeFillTint="33"/>
            <w:vAlign w:val="center"/>
          </w:tcPr>
          <w:p w14:paraId="534640A4" w14:textId="77777777" w:rsidR="003C051D" w:rsidRPr="002C43D6" w:rsidRDefault="003C051D" w:rsidP="007775D5">
            <w:pPr>
              <w:jc w:val="center"/>
              <w:rPr>
                <w:b/>
              </w:rPr>
            </w:pPr>
            <w:r w:rsidRPr="002C43D6">
              <w:rPr>
                <w:b/>
              </w:rPr>
              <w:t>Equipement</w:t>
            </w:r>
          </w:p>
        </w:tc>
        <w:tc>
          <w:tcPr>
            <w:tcW w:w="1564" w:type="dxa"/>
            <w:shd w:val="clear" w:color="auto" w:fill="DBE5F1" w:themeFill="accent1" w:themeFillTint="33"/>
            <w:vAlign w:val="center"/>
          </w:tcPr>
          <w:p w14:paraId="492AC0C0" w14:textId="77777777" w:rsidR="003C051D" w:rsidRPr="002C43D6" w:rsidRDefault="003C051D" w:rsidP="007775D5">
            <w:pPr>
              <w:ind w:left="-108" w:right="-140"/>
              <w:jc w:val="center"/>
              <w:rPr>
                <w:b/>
                <w:sz w:val="20"/>
                <w:szCs w:val="20"/>
              </w:rPr>
            </w:pPr>
            <w:r w:rsidRPr="002C43D6">
              <w:rPr>
                <w:b/>
                <w:sz w:val="20"/>
                <w:szCs w:val="20"/>
              </w:rPr>
              <w:t>Quantité annuelle prévisionnelle</w:t>
            </w:r>
          </w:p>
        </w:tc>
      </w:tr>
      <w:tr w:rsidR="002C43D6" w:rsidRPr="002C43D6" w14:paraId="0440B26C" w14:textId="77777777" w:rsidTr="007775D5">
        <w:tc>
          <w:tcPr>
            <w:tcW w:w="1124" w:type="dxa"/>
            <w:shd w:val="clear" w:color="auto" w:fill="DBE5F1" w:themeFill="accent1" w:themeFillTint="33"/>
            <w:vAlign w:val="center"/>
          </w:tcPr>
          <w:p w14:paraId="672A6CAD" w14:textId="77777777" w:rsidR="002C43D6" w:rsidRPr="002C43D6" w:rsidRDefault="002C43D6" w:rsidP="002C43D6">
            <w:pPr>
              <w:tabs>
                <w:tab w:val="left" w:pos="1701"/>
                <w:tab w:val="left" w:pos="6237"/>
              </w:tabs>
              <w:jc w:val="center"/>
              <w:rPr>
                <w:rStyle w:val="lev"/>
                <w:color w:val="000000" w:themeColor="text1"/>
                <w:sz w:val="28"/>
                <w:szCs w:val="28"/>
              </w:rPr>
            </w:pPr>
            <w:r w:rsidRPr="002C43D6">
              <w:rPr>
                <w:rStyle w:val="lev"/>
                <w:color w:val="000000" w:themeColor="text1"/>
                <w:sz w:val="28"/>
                <w:szCs w:val="28"/>
              </w:rPr>
              <w:t>1</w:t>
            </w:r>
          </w:p>
        </w:tc>
        <w:tc>
          <w:tcPr>
            <w:tcW w:w="1418" w:type="dxa"/>
            <w:vMerge w:val="restart"/>
            <w:vAlign w:val="center"/>
          </w:tcPr>
          <w:p w14:paraId="61980B01" w14:textId="77777777" w:rsidR="002C43D6" w:rsidRPr="002C43D6" w:rsidRDefault="002C43D6" w:rsidP="002C43D6">
            <w:pPr>
              <w:jc w:val="center"/>
              <w:rPr>
                <w:rFonts w:ascii="Cambria" w:hAnsi="Cambria" w:cs="Arial"/>
                <w:sz w:val="24"/>
                <w:szCs w:val="56"/>
              </w:rPr>
            </w:pPr>
            <w:r w:rsidRPr="002C43D6">
              <w:rPr>
                <w:rFonts w:ascii="Cambria" w:hAnsi="Cambria" w:cs="Arial"/>
                <w:sz w:val="24"/>
                <w:szCs w:val="56"/>
              </w:rPr>
              <w:t>MATELAS</w:t>
            </w:r>
          </w:p>
          <w:p w14:paraId="20EAFD42" w14:textId="77777777" w:rsidR="002C43D6" w:rsidRPr="002C43D6" w:rsidRDefault="002C43D6" w:rsidP="002C43D6">
            <w:pPr>
              <w:jc w:val="center"/>
              <w:rPr>
                <w:rFonts w:ascii="Cambria" w:hAnsi="Cambria" w:cs="Arial"/>
                <w:sz w:val="24"/>
                <w:szCs w:val="56"/>
              </w:rPr>
            </w:pPr>
          </w:p>
        </w:tc>
        <w:tc>
          <w:tcPr>
            <w:tcW w:w="5812" w:type="dxa"/>
          </w:tcPr>
          <w:p w14:paraId="720282EC" w14:textId="77777777" w:rsidR="002C43D6" w:rsidRPr="002C43D6" w:rsidRDefault="002C43D6" w:rsidP="002C43D6">
            <w:r w:rsidRPr="002C43D6">
              <w:t>Matelas mousse issu de l'économie circulaire; mousse recyclée -  avec housse - 90x200</w:t>
            </w:r>
          </w:p>
        </w:tc>
        <w:tc>
          <w:tcPr>
            <w:tcW w:w="1564" w:type="dxa"/>
            <w:vAlign w:val="center"/>
          </w:tcPr>
          <w:p w14:paraId="65658F8B" w14:textId="77777777" w:rsidR="002C43D6" w:rsidRPr="002C43D6" w:rsidRDefault="00AD7A54" w:rsidP="002C43D6">
            <w:pPr>
              <w:jc w:val="center"/>
              <w:rPr>
                <w:rFonts w:cs="Arial"/>
                <w:b/>
                <w:bCs/>
                <w:color w:val="000000" w:themeColor="text1"/>
              </w:rPr>
            </w:pPr>
            <w:r>
              <w:rPr>
                <w:rFonts w:cs="Arial"/>
                <w:b/>
                <w:bCs/>
                <w:color w:val="000000" w:themeColor="text1"/>
              </w:rPr>
              <w:t>100</w:t>
            </w:r>
          </w:p>
        </w:tc>
      </w:tr>
      <w:tr w:rsidR="002C43D6" w:rsidRPr="002C43D6" w14:paraId="3D34104A" w14:textId="77777777" w:rsidTr="007775D5">
        <w:tc>
          <w:tcPr>
            <w:tcW w:w="1124" w:type="dxa"/>
            <w:shd w:val="clear" w:color="auto" w:fill="DBE5F1" w:themeFill="accent1" w:themeFillTint="33"/>
            <w:vAlign w:val="center"/>
          </w:tcPr>
          <w:p w14:paraId="4109946E" w14:textId="77777777" w:rsidR="002C43D6" w:rsidRPr="002C43D6" w:rsidRDefault="002C43D6" w:rsidP="002C43D6">
            <w:pPr>
              <w:tabs>
                <w:tab w:val="left" w:pos="1701"/>
                <w:tab w:val="left" w:pos="6237"/>
              </w:tabs>
              <w:jc w:val="center"/>
              <w:rPr>
                <w:rStyle w:val="lev"/>
                <w:color w:val="000000" w:themeColor="text1"/>
                <w:sz w:val="28"/>
                <w:szCs w:val="28"/>
              </w:rPr>
            </w:pPr>
            <w:r w:rsidRPr="002C43D6">
              <w:rPr>
                <w:rStyle w:val="lev"/>
                <w:color w:val="000000" w:themeColor="text1"/>
                <w:sz w:val="28"/>
                <w:szCs w:val="28"/>
              </w:rPr>
              <w:t>2</w:t>
            </w:r>
          </w:p>
        </w:tc>
        <w:tc>
          <w:tcPr>
            <w:tcW w:w="1418" w:type="dxa"/>
            <w:vMerge/>
            <w:vAlign w:val="center"/>
          </w:tcPr>
          <w:p w14:paraId="27900678" w14:textId="77777777" w:rsidR="002C43D6" w:rsidRPr="002C43D6" w:rsidRDefault="002C43D6" w:rsidP="002C43D6">
            <w:pPr>
              <w:rPr>
                <w:rFonts w:ascii="Cambria" w:hAnsi="Cambria" w:cs="Arial"/>
                <w:sz w:val="24"/>
              </w:rPr>
            </w:pPr>
          </w:p>
        </w:tc>
        <w:tc>
          <w:tcPr>
            <w:tcW w:w="5812" w:type="dxa"/>
          </w:tcPr>
          <w:p w14:paraId="5B550082" w14:textId="77777777" w:rsidR="002C43D6" w:rsidRPr="002C43D6" w:rsidRDefault="002C43D6" w:rsidP="002C43D6">
            <w:r w:rsidRPr="002C43D6">
              <w:t>Housse de rechange,  jersey enduit polyuréthane ou équivalent, sérigraphiée Identique à la première housse</w:t>
            </w:r>
          </w:p>
        </w:tc>
        <w:tc>
          <w:tcPr>
            <w:tcW w:w="1564" w:type="dxa"/>
            <w:vAlign w:val="center"/>
          </w:tcPr>
          <w:p w14:paraId="6701700A" w14:textId="77777777" w:rsidR="002C43D6" w:rsidRPr="002C43D6" w:rsidRDefault="002C43D6" w:rsidP="002C43D6">
            <w:pPr>
              <w:jc w:val="center"/>
              <w:rPr>
                <w:rFonts w:cs="Arial"/>
                <w:b/>
                <w:bCs/>
                <w:color w:val="000000" w:themeColor="text1"/>
              </w:rPr>
            </w:pPr>
            <w:r>
              <w:rPr>
                <w:rFonts w:cs="Arial"/>
                <w:b/>
                <w:bCs/>
                <w:color w:val="000000" w:themeColor="text1"/>
              </w:rPr>
              <w:t>20</w:t>
            </w:r>
          </w:p>
        </w:tc>
      </w:tr>
    </w:tbl>
    <w:p w14:paraId="1161CCDD" w14:textId="77777777" w:rsidR="003C051D" w:rsidRPr="00B23126" w:rsidRDefault="003C051D" w:rsidP="003C051D">
      <w:pPr>
        <w:rPr>
          <w:sz w:val="6"/>
          <w:highlight w:val="green"/>
        </w:rPr>
      </w:pPr>
    </w:p>
    <w:p w14:paraId="6FFCF5ED" w14:textId="77777777" w:rsidR="003C051D" w:rsidRPr="002C43D6" w:rsidRDefault="003C051D" w:rsidP="002C43D6">
      <w:pPr>
        <w:widowControl w:val="0"/>
        <w:numPr>
          <w:ilvl w:val="0"/>
          <w:numId w:val="34"/>
        </w:numPr>
        <w:autoSpaceDE w:val="0"/>
        <w:autoSpaceDN w:val="0"/>
        <w:adjustRightInd w:val="0"/>
        <w:ind w:left="284" w:right="-153"/>
        <w:contextualSpacing/>
        <w:jc w:val="both"/>
        <w:rPr>
          <w:rFonts w:ascii="Cambria" w:eastAsia="Times New Roman" w:hAnsi="Cambria" w:cs="Times New Roman"/>
          <w:b/>
          <w:bCs/>
          <w:color w:val="943634"/>
          <w:spacing w:val="5"/>
          <w:sz w:val="20"/>
        </w:rPr>
      </w:pPr>
      <w:r w:rsidRPr="002C43D6">
        <w:rPr>
          <w:rFonts w:ascii="Cambria" w:eastAsia="Times New Roman" w:hAnsi="Cambria" w:cs="Times New Roman"/>
          <w:b/>
          <w:bCs/>
          <w:color w:val="943634"/>
          <w:spacing w:val="5"/>
          <w:sz w:val="20"/>
        </w:rPr>
        <w:t>La partie articles listés, BPU</w:t>
      </w:r>
      <w:r w:rsidRPr="002C43D6">
        <w:rPr>
          <w:rStyle w:val="Appelnotedebasdep"/>
          <w:rFonts w:ascii="Cambria" w:eastAsia="Times New Roman" w:hAnsi="Cambria" w:cs="Times New Roman"/>
          <w:b/>
          <w:bCs/>
          <w:color w:val="943634"/>
          <w:spacing w:val="5"/>
          <w:sz w:val="20"/>
        </w:rPr>
        <w:footnoteReference w:id="2"/>
      </w:r>
      <w:r w:rsidRPr="002C43D6">
        <w:rPr>
          <w:rFonts w:ascii="Cambria" w:eastAsia="Times New Roman" w:hAnsi="Cambria" w:cs="Times New Roman"/>
          <w:b/>
          <w:bCs/>
          <w:color w:val="943634"/>
          <w:spacing w:val="5"/>
          <w:sz w:val="20"/>
        </w:rPr>
        <w:t>, est estimée à 90 % du volume financier annuel.</w:t>
      </w:r>
    </w:p>
    <w:p w14:paraId="5673756A" w14:textId="77777777" w:rsidR="003C051D" w:rsidRPr="002C43D6" w:rsidRDefault="003C051D" w:rsidP="002C43D6">
      <w:pPr>
        <w:widowControl w:val="0"/>
        <w:numPr>
          <w:ilvl w:val="0"/>
          <w:numId w:val="34"/>
        </w:numPr>
        <w:autoSpaceDE w:val="0"/>
        <w:autoSpaceDN w:val="0"/>
        <w:adjustRightInd w:val="0"/>
        <w:ind w:left="284" w:right="-153"/>
        <w:contextualSpacing/>
        <w:jc w:val="both"/>
        <w:rPr>
          <w:rFonts w:ascii="Cambria" w:eastAsia="Times New Roman" w:hAnsi="Cambria" w:cs="Times New Roman"/>
          <w:b/>
          <w:bCs/>
          <w:color w:val="943634"/>
          <w:spacing w:val="5"/>
          <w:sz w:val="20"/>
        </w:rPr>
      </w:pPr>
      <w:r w:rsidRPr="002C43D6">
        <w:rPr>
          <w:rFonts w:ascii="Cambria" w:eastAsia="Times New Roman" w:hAnsi="Cambria" w:cs="Times New Roman"/>
          <w:b/>
          <w:bCs/>
          <w:color w:val="943634"/>
          <w:spacing w:val="5"/>
          <w:sz w:val="20"/>
        </w:rPr>
        <w:t>La partie catalogue est estimée à 10 % du volume financier annuel. La partie catalogue fait l’objet d’une mise au point après attribution et avant notification du marché concerné.</w:t>
      </w:r>
    </w:p>
    <w:p w14:paraId="266C4823" w14:textId="77777777" w:rsidR="003C051D" w:rsidRDefault="003C051D" w:rsidP="004E233E"/>
    <w:p w14:paraId="23183E62" w14:textId="77777777" w:rsidR="002B681C" w:rsidRDefault="00C76F88" w:rsidP="002B681C">
      <w:r>
        <w:t>D’autres dimensions de matelas</w:t>
      </w:r>
      <w:r w:rsidR="002B681C" w:rsidRPr="00910180">
        <w:t xml:space="preserve"> pourront être proposés au titre du catalogue complémentaire HBPU. </w:t>
      </w:r>
    </w:p>
    <w:p w14:paraId="741DFD01" w14:textId="77777777" w:rsidR="003C051D" w:rsidRDefault="003C051D" w:rsidP="004E233E"/>
    <w:p w14:paraId="3D80138A" w14:textId="77777777" w:rsidR="003C051D" w:rsidRDefault="003C051D" w:rsidP="004E233E"/>
    <w:p w14:paraId="757A587E" w14:textId="77777777" w:rsidR="00CC04E8" w:rsidRPr="00A85D4C" w:rsidRDefault="00CC04E8" w:rsidP="00CC04E8">
      <w:pPr>
        <w:pBdr>
          <w:top w:val="dotted" w:sz="4" w:space="1" w:color="622423"/>
          <w:bottom w:val="dotted" w:sz="4" w:space="1" w:color="622423"/>
        </w:pBdr>
        <w:tabs>
          <w:tab w:val="left" w:pos="0"/>
        </w:tabs>
        <w:spacing w:after="0"/>
        <w:jc w:val="both"/>
        <w:outlineLvl w:val="2"/>
        <w:rPr>
          <w:rFonts w:ascii="Cambria" w:eastAsia="Times New Roman" w:hAnsi="Cambria" w:cs="Times New Roman"/>
          <w:b/>
          <w:bCs/>
          <w:caps/>
          <w:color w:val="622423"/>
          <w:spacing w:val="5"/>
          <w:sz w:val="24"/>
          <w:szCs w:val="24"/>
        </w:rPr>
      </w:pPr>
      <w:bookmarkStart w:id="23" w:name="_Toc183510154"/>
      <w:r w:rsidRPr="00A85D4C">
        <w:rPr>
          <w:rFonts w:ascii="Times New Roman" w:eastAsia="Times New Roman" w:hAnsi="Times New Roman" w:cs="Times New Roman"/>
          <w:caps/>
          <w:color w:val="622423"/>
          <w:sz w:val="24"/>
          <w:szCs w:val="24"/>
        </w:rPr>
        <w:t>III-</w:t>
      </w:r>
      <w:r w:rsidR="003C051D" w:rsidRPr="00A85D4C">
        <w:rPr>
          <w:rFonts w:ascii="Times New Roman" w:eastAsia="Times New Roman" w:hAnsi="Times New Roman" w:cs="Times New Roman"/>
          <w:caps/>
          <w:color w:val="622423"/>
          <w:sz w:val="24"/>
          <w:szCs w:val="24"/>
        </w:rPr>
        <w:t>3</w:t>
      </w:r>
      <w:r w:rsidRPr="00A85D4C">
        <w:rPr>
          <w:rFonts w:ascii="Times New Roman" w:eastAsia="Times New Roman" w:hAnsi="Times New Roman" w:cs="Times New Roman"/>
          <w:caps/>
          <w:color w:val="622423"/>
          <w:sz w:val="24"/>
          <w:szCs w:val="24"/>
        </w:rPr>
        <w:t xml:space="preserve"> LOT</w:t>
      </w:r>
      <w:r w:rsidR="003C051D" w:rsidRPr="00A85D4C">
        <w:rPr>
          <w:rFonts w:ascii="Times New Roman" w:eastAsia="Times New Roman" w:hAnsi="Times New Roman" w:cs="Times New Roman"/>
          <w:caps/>
          <w:color w:val="622423"/>
          <w:sz w:val="24"/>
          <w:szCs w:val="24"/>
        </w:rPr>
        <w:t xml:space="preserve"> 3</w:t>
      </w:r>
      <w:r w:rsidRPr="00A85D4C">
        <w:rPr>
          <w:rFonts w:ascii="Times New Roman" w:eastAsia="Times New Roman" w:hAnsi="Times New Roman" w:cs="Times New Roman"/>
          <w:caps/>
          <w:color w:val="622423"/>
          <w:sz w:val="24"/>
          <w:szCs w:val="24"/>
        </w:rPr>
        <w:t xml:space="preserve"> : </w:t>
      </w:r>
      <w:r w:rsidRPr="00D4670F">
        <w:rPr>
          <w:rFonts w:ascii="Times New Roman" w:eastAsia="Times New Roman" w:hAnsi="Times New Roman" w:cs="Times New Roman"/>
          <w:color w:val="622423"/>
          <w:sz w:val="24"/>
          <w:szCs w:val="24"/>
        </w:rPr>
        <w:t xml:space="preserve">Supports d’aide au positionnement en mousse </w:t>
      </w:r>
      <w:proofErr w:type="spellStart"/>
      <w:r w:rsidRPr="00D4670F">
        <w:rPr>
          <w:rFonts w:ascii="Times New Roman" w:eastAsia="Times New Roman" w:hAnsi="Times New Roman" w:cs="Times New Roman"/>
          <w:color w:val="622423"/>
          <w:sz w:val="24"/>
          <w:szCs w:val="24"/>
        </w:rPr>
        <w:t>visco</w:t>
      </w:r>
      <w:proofErr w:type="spellEnd"/>
      <w:r w:rsidRPr="00D4670F">
        <w:rPr>
          <w:rFonts w:ascii="Times New Roman" w:eastAsia="Times New Roman" w:hAnsi="Times New Roman" w:cs="Times New Roman"/>
          <w:color w:val="622423"/>
          <w:sz w:val="24"/>
          <w:szCs w:val="24"/>
        </w:rPr>
        <w:t xml:space="preserve"> élastique à mémoire de forme</w:t>
      </w:r>
      <w:bookmarkEnd w:id="23"/>
    </w:p>
    <w:p w14:paraId="71A1BEED" w14:textId="77777777" w:rsidR="00CC04E8" w:rsidRPr="00A85D4C" w:rsidRDefault="00CC04E8" w:rsidP="00CC04E8">
      <w:pPr>
        <w:widowControl w:val="0"/>
        <w:autoSpaceDE w:val="0"/>
        <w:autoSpaceDN w:val="0"/>
        <w:adjustRightInd w:val="0"/>
        <w:ind w:right="-710"/>
        <w:contextualSpacing/>
        <w:jc w:val="both"/>
        <w:rPr>
          <w:rFonts w:ascii="Cambria" w:eastAsia="Times New Roman" w:hAnsi="Cambria" w:cs="Times New Roman"/>
          <w:b/>
          <w:bCs/>
          <w:color w:val="943634"/>
          <w:spacing w:val="5"/>
        </w:rPr>
      </w:pPr>
    </w:p>
    <w:p w14:paraId="65266C54" w14:textId="77777777" w:rsidR="00CC04E8" w:rsidRPr="00B23126" w:rsidRDefault="00CC04E8" w:rsidP="00CC04E8">
      <w:pPr>
        <w:widowControl w:val="0"/>
        <w:autoSpaceDE w:val="0"/>
        <w:autoSpaceDN w:val="0"/>
        <w:adjustRightInd w:val="0"/>
        <w:ind w:right="-710"/>
        <w:contextualSpacing/>
        <w:jc w:val="both"/>
        <w:rPr>
          <w:rFonts w:ascii="Cambria" w:eastAsia="Times New Roman" w:hAnsi="Cambria" w:cs="Times New Roman"/>
          <w:b/>
          <w:bCs/>
          <w:color w:val="943634"/>
          <w:spacing w:val="5"/>
          <w:highlight w:val="green"/>
        </w:rPr>
      </w:pPr>
    </w:p>
    <w:tbl>
      <w:tblPr>
        <w:tblStyle w:val="Grilleclaire-Accent1"/>
        <w:tblW w:w="9747" w:type="dxa"/>
        <w:tblLayout w:type="fixed"/>
        <w:tblLook w:val="04A0" w:firstRow="1" w:lastRow="0" w:firstColumn="1" w:lastColumn="0" w:noHBand="0" w:noVBand="1"/>
      </w:tblPr>
      <w:tblGrid>
        <w:gridCol w:w="987"/>
        <w:gridCol w:w="988"/>
        <w:gridCol w:w="6237"/>
        <w:gridCol w:w="1535"/>
      </w:tblGrid>
      <w:tr w:rsidR="00853C05" w:rsidRPr="004322B0" w14:paraId="43C8D715" w14:textId="77777777" w:rsidTr="007817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7" w:type="dxa"/>
            <w:shd w:val="clear" w:color="auto" w:fill="DBE5F1" w:themeFill="accent1" w:themeFillTint="33"/>
          </w:tcPr>
          <w:p w14:paraId="0E16B174" w14:textId="77777777" w:rsidR="00853C05" w:rsidRPr="004322B0" w:rsidRDefault="00853C05" w:rsidP="008F4E15">
            <w:r w:rsidRPr="004322B0">
              <w:t>N° de produit</w:t>
            </w:r>
          </w:p>
        </w:tc>
        <w:tc>
          <w:tcPr>
            <w:tcW w:w="988" w:type="dxa"/>
            <w:shd w:val="clear" w:color="auto" w:fill="DBE5F1" w:themeFill="accent1" w:themeFillTint="33"/>
          </w:tcPr>
          <w:p w14:paraId="17A267F0" w14:textId="77777777" w:rsidR="00853C05" w:rsidRPr="004322B0" w:rsidRDefault="00853C05" w:rsidP="008F4E15">
            <w:pPr>
              <w:cnfStyle w:val="100000000000" w:firstRow="1" w:lastRow="0" w:firstColumn="0" w:lastColumn="0" w:oddVBand="0" w:evenVBand="0" w:oddHBand="0" w:evenHBand="0" w:firstRowFirstColumn="0" w:firstRowLastColumn="0" w:lastRowFirstColumn="0" w:lastRowLastColumn="0"/>
              <w:rPr>
                <w:b w:val="0"/>
              </w:rPr>
            </w:pPr>
          </w:p>
        </w:tc>
        <w:tc>
          <w:tcPr>
            <w:tcW w:w="6237" w:type="dxa"/>
            <w:shd w:val="clear" w:color="auto" w:fill="DBE5F1" w:themeFill="accent1" w:themeFillTint="33"/>
          </w:tcPr>
          <w:p w14:paraId="4C7A2FE3" w14:textId="77777777" w:rsidR="00853C05" w:rsidRPr="004322B0" w:rsidRDefault="00853C05" w:rsidP="008F4E15">
            <w:pPr>
              <w:cnfStyle w:val="100000000000" w:firstRow="1" w:lastRow="0" w:firstColumn="0" w:lastColumn="0" w:oddVBand="0" w:evenVBand="0" w:oddHBand="0" w:evenHBand="0" w:firstRowFirstColumn="0" w:firstRowLastColumn="0" w:lastRowFirstColumn="0" w:lastRowLastColumn="0"/>
              <w:rPr>
                <w:b w:val="0"/>
              </w:rPr>
            </w:pPr>
            <w:r w:rsidRPr="004322B0">
              <w:rPr>
                <w:b w:val="0"/>
              </w:rPr>
              <w:t>Equipement</w:t>
            </w:r>
          </w:p>
        </w:tc>
        <w:tc>
          <w:tcPr>
            <w:tcW w:w="1535" w:type="dxa"/>
            <w:shd w:val="clear" w:color="auto" w:fill="DBE5F1" w:themeFill="accent1" w:themeFillTint="33"/>
          </w:tcPr>
          <w:p w14:paraId="068BFF2B" w14:textId="77777777" w:rsidR="00853C05" w:rsidRPr="004322B0" w:rsidRDefault="00853C05" w:rsidP="00567F54">
            <w:pPr>
              <w:ind w:left="-108" w:right="-132"/>
              <w:cnfStyle w:val="100000000000" w:firstRow="1" w:lastRow="0" w:firstColumn="0" w:lastColumn="0" w:oddVBand="0" w:evenVBand="0" w:oddHBand="0" w:evenHBand="0" w:firstRowFirstColumn="0" w:firstRowLastColumn="0" w:lastRowFirstColumn="0" w:lastRowLastColumn="0"/>
              <w:rPr>
                <w:b w:val="0"/>
              </w:rPr>
            </w:pPr>
            <w:r w:rsidRPr="004322B0">
              <w:rPr>
                <w:b w:val="0"/>
              </w:rPr>
              <w:t>Quantité annuelle prévisionnelle</w:t>
            </w:r>
          </w:p>
        </w:tc>
      </w:tr>
      <w:tr w:rsidR="00781719" w:rsidRPr="004322B0" w14:paraId="7B11D56F" w14:textId="77777777" w:rsidTr="007817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7" w:type="dxa"/>
            <w:shd w:val="clear" w:color="auto" w:fill="DBE5F1" w:themeFill="accent1" w:themeFillTint="33"/>
          </w:tcPr>
          <w:p w14:paraId="0AF01EE4" w14:textId="77777777" w:rsidR="00781719" w:rsidRPr="004322B0" w:rsidRDefault="00781719" w:rsidP="00781719">
            <w:pPr>
              <w:tabs>
                <w:tab w:val="left" w:pos="1701"/>
                <w:tab w:val="left" w:pos="6237"/>
              </w:tabs>
              <w:rPr>
                <w:rStyle w:val="lev"/>
                <w:color w:val="000000" w:themeColor="text1"/>
                <w:sz w:val="28"/>
                <w:szCs w:val="28"/>
              </w:rPr>
            </w:pPr>
            <w:r w:rsidRPr="004322B0">
              <w:rPr>
                <w:rStyle w:val="lev"/>
                <w:color w:val="000000" w:themeColor="text1"/>
                <w:sz w:val="28"/>
                <w:szCs w:val="28"/>
              </w:rPr>
              <w:t>1</w:t>
            </w:r>
          </w:p>
        </w:tc>
        <w:tc>
          <w:tcPr>
            <w:tcW w:w="988" w:type="dxa"/>
            <w:vMerge w:val="restart"/>
            <w:shd w:val="clear" w:color="auto" w:fill="auto"/>
          </w:tcPr>
          <w:p w14:paraId="38DDD7A3" w14:textId="77777777" w:rsidR="00781719" w:rsidRPr="004322B0" w:rsidRDefault="00781719" w:rsidP="00781719">
            <w:pPr>
              <w:cnfStyle w:val="000000100000" w:firstRow="0" w:lastRow="0" w:firstColumn="0" w:lastColumn="0" w:oddVBand="0" w:evenVBand="0" w:oddHBand="1" w:evenHBand="0" w:firstRowFirstColumn="0" w:firstRowLastColumn="0" w:lastRowFirstColumn="0" w:lastRowLastColumn="0"/>
              <w:rPr>
                <w:rFonts w:cs="Arial"/>
                <w:b/>
              </w:rPr>
            </w:pPr>
            <w:r w:rsidRPr="004322B0">
              <w:rPr>
                <w:rFonts w:cs="Arial"/>
                <w:b/>
              </w:rPr>
              <w:t>ACHAT</w:t>
            </w:r>
          </w:p>
        </w:tc>
        <w:tc>
          <w:tcPr>
            <w:tcW w:w="6237" w:type="dxa"/>
            <w:shd w:val="clear" w:color="auto" w:fill="auto"/>
            <w:vAlign w:val="top"/>
          </w:tcPr>
          <w:p w14:paraId="31A654A5" w14:textId="77777777" w:rsidR="00781719" w:rsidRPr="004322B0" w:rsidRDefault="00781719" w:rsidP="004322B0">
            <w:pPr>
              <w:jc w:val="left"/>
              <w:cnfStyle w:val="000000100000" w:firstRow="0" w:lastRow="0" w:firstColumn="0" w:lastColumn="0" w:oddVBand="0" w:evenVBand="0" w:oddHBand="1" w:evenHBand="0" w:firstRowFirstColumn="0" w:firstRowLastColumn="0" w:lastRowFirstColumn="0" w:lastRowLastColumn="0"/>
            </w:pPr>
            <w:r w:rsidRPr="004322B0">
              <w:t>Botte de décharge avec 2 housses amovibles</w:t>
            </w:r>
          </w:p>
        </w:tc>
        <w:tc>
          <w:tcPr>
            <w:tcW w:w="1535" w:type="dxa"/>
            <w:shd w:val="clear" w:color="auto" w:fill="auto"/>
          </w:tcPr>
          <w:p w14:paraId="5509FBE8" w14:textId="77777777" w:rsidR="00781719" w:rsidRPr="004322B0" w:rsidRDefault="004322B0" w:rsidP="00781719">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color w:val="000000" w:themeColor="text1"/>
              </w:rPr>
            </w:pPr>
            <w:r>
              <w:rPr>
                <w:rStyle w:val="lev"/>
                <w:color w:val="000000" w:themeColor="text1"/>
              </w:rPr>
              <w:t>50</w:t>
            </w:r>
          </w:p>
        </w:tc>
      </w:tr>
      <w:tr w:rsidR="00781719" w:rsidRPr="004322B0" w14:paraId="7F755B69" w14:textId="77777777" w:rsidTr="0078171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7" w:type="dxa"/>
            <w:shd w:val="clear" w:color="auto" w:fill="DBE5F1" w:themeFill="accent1" w:themeFillTint="33"/>
          </w:tcPr>
          <w:p w14:paraId="76360193" w14:textId="77777777" w:rsidR="00781719" w:rsidRPr="004322B0" w:rsidRDefault="00781719" w:rsidP="00781719">
            <w:pPr>
              <w:tabs>
                <w:tab w:val="left" w:pos="1701"/>
                <w:tab w:val="left" w:pos="6237"/>
              </w:tabs>
              <w:rPr>
                <w:rStyle w:val="lev"/>
                <w:color w:val="000000" w:themeColor="text1"/>
                <w:sz w:val="28"/>
                <w:szCs w:val="28"/>
              </w:rPr>
            </w:pPr>
            <w:r w:rsidRPr="004322B0">
              <w:rPr>
                <w:rStyle w:val="lev"/>
                <w:color w:val="000000" w:themeColor="text1"/>
                <w:sz w:val="28"/>
                <w:szCs w:val="28"/>
              </w:rPr>
              <w:t>2</w:t>
            </w:r>
          </w:p>
        </w:tc>
        <w:tc>
          <w:tcPr>
            <w:tcW w:w="988" w:type="dxa"/>
            <w:vMerge/>
          </w:tcPr>
          <w:p w14:paraId="10E76728" w14:textId="77777777" w:rsidR="00781719" w:rsidRPr="004322B0" w:rsidRDefault="00781719" w:rsidP="00781719">
            <w:pPr>
              <w:cnfStyle w:val="000000010000" w:firstRow="0" w:lastRow="0" w:firstColumn="0" w:lastColumn="0" w:oddVBand="0" w:evenVBand="0" w:oddHBand="0" w:evenHBand="1" w:firstRowFirstColumn="0" w:firstRowLastColumn="0" w:lastRowFirstColumn="0" w:lastRowLastColumn="0"/>
              <w:rPr>
                <w:rFonts w:cs="Arial"/>
              </w:rPr>
            </w:pPr>
          </w:p>
        </w:tc>
        <w:tc>
          <w:tcPr>
            <w:tcW w:w="6237" w:type="dxa"/>
            <w:vAlign w:val="top"/>
          </w:tcPr>
          <w:p w14:paraId="186D1BA9" w14:textId="77777777" w:rsidR="00781719" w:rsidRPr="004322B0" w:rsidRDefault="00781719" w:rsidP="004322B0">
            <w:pPr>
              <w:jc w:val="left"/>
              <w:cnfStyle w:val="000000010000" w:firstRow="0" w:lastRow="0" w:firstColumn="0" w:lastColumn="0" w:oddVBand="0" w:evenVBand="0" w:oddHBand="0" w:evenHBand="1" w:firstRowFirstColumn="0" w:firstRowLastColumn="0" w:lastRowFirstColumn="0" w:lastRowLastColumn="0"/>
            </w:pPr>
            <w:r w:rsidRPr="004322B0">
              <w:t>Cale de décubitus avec 2 housses amovibles</w:t>
            </w:r>
          </w:p>
        </w:tc>
        <w:tc>
          <w:tcPr>
            <w:tcW w:w="1535" w:type="dxa"/>
          </w:tcPr>
          <w:p w14:paraId="2CCAE9BA" w14:textId="77777777" w:rsidR="00781719" w:rsidRPr="004322B0" w:rsidRDefault="004322B0" w:rsidP="00781719">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color w:val="000000" w:themeColor="text1"/>
              </w:rPr>
            </w:pPr>
            <w:r>
              <w:rPr>
                <w:rStyle w:val="lev"/>
                <w:color w:val="000000" w:themeColor="text1"/>
              </w:rPr>
              <w:t>10</w:t>
            </w:r>
          </w:p>
        </w:tc>
      </w:tr>
      <w:tr w:rsidR="00781719" w:rsidRPr="004322B0" w14:paraId="1955A45D" w14:textId="77777777" w:rsidTr="007817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7" w:type="dxa"/>
            <w:shd w:val="clear" w:color="auto" w:fill="DBE5F1" w:themeFill="accent1" w:themeFillTint="33"/>
          </w:tcPr>
          <w:p w14:paraId="5440B8FD" w14:textId="77777777" w:rsidR="00781719" w:rsidRPr="004322B0" w:rsidRDefault="00781719" w:rsidP="00781719">
            <w:pPr>
              <w:tabs>
                <w:tab w:val="left" w:pos="1701"/>
                <w:tab w:val="left" w:pos="6237"/>
              </w:tabs>
              <w:rPr>
                <w:rStyle w:val="lev"/>
                <w:color w:val="000000" w:themeColor="text1"/>
                <w:sz w:val="28"/>
                <w:szCs w:val="28"/>
              </w:rPr>
            </w:pPr>
            <w:r w:rsidRPr="004322B0">
              <w:rPr>
                <w:rStyle w:val="lev"/>
                <w:color w:val="000000" w:themeColor="text1"/>
                <w:sz w:val="28"/>
                <w:szCs w:val="28"/>
              </w:rPr>
              <w:t>3</w:t>
            </w:r>
          </w:p>
        </w:tc>
        <w:tc>
          <w:tcPr>
            <w:tcW w:w="988" w:type="dxa"/>
            <w:vMerge/>
            <w:shd w:val="clear" w:color="auto" w:fill="auto"/>
          </w:tcPr>
          <w:p w14:paraId="5205A6D6" w14:textId="77777777" w:rsidR="00781719" w:rsidRPr="004322B0" w:rsidRDefault="00781719" w:rsidP="00781719">
            <w:pPr>
              <w:cnfStyle w:val="000000100000" w:firstRow="0" w:lastRow="0" w:firstColumn="0" w:lastColumn="0" w:oddVBand="0" w:evenVBand="0" w:oddHBand="1" w:evenHBand="0" w:firstRowFirstColumn="0" w:firstRowLastColumn="0" w:lastRowFirstColumn="0" w:lastRowLastColumn="0"/>
              <w:rPr>
                <w:rFonts w:cs="Arial"/>
              </w:rPr>
            </w:pPr>
          </w:p>
        </w:tc>
        <w:tc>
          <w:tcPr>
            <w:tcW w:w="6237" w:type="dxa"/>
            <w:shd w:val="clear" w:color="auto" w:fill="auto"/>
            <w:vAlign w:val="top"/>
          </w:tcPr>
          <w:p w14:paraId="3DDE5348" w14:textId="77777777" w:rsidR="00781719" w:rsidRPr="004322B0" w:rsidRDefault="00781719" w:rsidP="004322B0">
            <w:pPr>
              <w:jc w:val="left"/>
              <w:cnfStyle w:val="000000100000" w:firstRow="0" w:lastRow="0" w:firstColumn="0" w:lastColumn="0" w:oddVBand="0" w:evenVBand="0" w:oddHBand="1" w:evenHBand="0" w:firstRowFirstColumn="0" w:firstRowLastColumn="0" w:lastRowFirstColumn="0" w:lastRowLastColumn="0"/>
            </w:pPr>
            <w:r w:rsidRPr="004322B0">
              <w:t>Plot d’abduction avec 2 housses amovibles</w:t>
            </w:r>
          </w:p>
        </w:tc>
        <w:tc>
          <w:tcPr>
            <w:tcW w:w="1535" w:type="dxa"/>
            <w:shd w:val="clear" w:color="auto" w:fill="auto"/>
          </w:tcPr>
          <w:p w14:paraId="152DCE72" w14:textId="77777777" w:rsidR="00781719" w:rsidRPr="004322B0" w:rsidRDefault="004322B0" w:rsidP="00781719">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color w:val="000000" w:themeColor="text1"/>
              </w:rPr>
            </w:pPr>
            <w:r>
              <w:rPr>
                <w:rStyle w:val="lev"/>
                <w:color w:val="000000" w:themeColor="text1"/>
              </w:rPr>
              <w:t>10</w:t>
            </w:r>
          </w:p>
        </w:tc>
      </w:tr>
      <w:tr w:rsidR="004322B0" w:rsidRPr="004322B0" w14:paraId="3A709241" w14:textId="77777777" w:rsidTr="0078171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7" w:type="dxa"/>
            <w:shd w:val="clear" w:color="auto" w:fill="DBE5F1" w:themeFill="accent1" w:themeFillTint="33"/>
          </w:tcPr>
          <w:p w14:paraId="058F3910" w14:textId="77777777" w:rsidR="004322B0" w:rsidRPr="004322B0" w:rsidRDefault="004322B0" w:rsidP="004322B0">
            <w:pPr>
              <w:tabs>
                <w:tab w:val="left" w:pos="1701"/>
                <w:tab w:val="left" w:pos="6237"/>
              </w:tabs>
              <w:rPr>
                <w:rStyle w:val="lev"/>
                <w:color w:val="000000" w:themeColor="text1"/>
                <w:sz w:val="28"/>
                <w:szCs w:val="28"/>
              </w:rPr>
            </w:pPr>
            <w:r w:rsidRPr="004322B0">
              <w:rPr>
                <w:rStyle w:val="lev"/>
                <w:color w:val="000000" w:themeColor="text1"/>
                <w:sz w:val="28"/>
                <w:szCs w:val="28"/>
              </w:rPr>
              <w:t>4</w:t>
            </w:r>
          </w:p>
        </w:tc>
        <w:tc>
          <w:tcPr>
            <w:tcW w:w="988" w:type="dxa"/>
            <w:vMerge/>
          </w:tcPr>
          <w:p w14:paraId="628CD3E8" w14:textId="77777777" w:rsidR="004322B0" w:rsidRPr="004322B0" w:rsidRDefault="004322B0" w:rsidP="004322B0">
            <w:pPr>
              <w:cnfStyle w:val="000000010000" w:firstRow="0" w:lastRow="0" w:firstColumn="0" w:lastColumn="0" w:oddVBand="0" w:evenVBand="0" w:oddHBand="0" w:evenHBand="1" w:firstRowFirstColumn="0" w:firstRowLastColumn="0" w:lastRowFirstColumn="0" w:lastRowLastColumn="0"/>
              <w:rPr>
                <w:rFonts w:cs="Arial"/>
              </w:rPr>
            </w:pPr>
          </w:p>
        </w:tc>
        <w:tc>
          <w:tcPr>
            <w:tcW w:w="6237" w:type="dxa"/>
            <w:vAlign w:val="top"/>
          </w:tcPr>
          <w:p w14:paraId="4FAA54DB" w14:textId="77777777" w:rsidR="004322B0" w:rsidRPr="004322B0" w:rsidRDefault="004322B0" w:rsidP="004322B0">
            <w:pPr>
              <w:jc w:val="left"/>
              <w:cnfStyle w:val="000000010000" w:firstRow="0" w:lastRow="0" w:firstColumn="0" w:lastColumn="0" w:oddVBand="0" w:evenVBand="0" w:oddHBand="0" w:evenHBand="1" w:firstRowFirstColumn="0" w:firstRowLastColumn="0" w:lastRowFirstColumn="0" w:lastRowLastColumn="0"/>
            </w:pPr>
            <w:r w:rsidRPr="004322B0">
              <w:t>Fond de lit avec décharge talonnière avec 2 housses amovibles identiques</w:t>
            </w:r>
          </w:p>
        </w:tc>
        <w:tc>
          <w:tcPr>
            <w:tcW w:w="1535" w:type="dxa"/>
          </w:tcPr>
          <w:p w14:paraId="54862CC6" w14:textId="77777777" w:rsidR="004322B0" w:rsidRPr="004322B0" w:rsidRDefault="004322B0" w:rsidP="004322B0">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color w:val="000000" w:themeColor="text1"/>
              </w:rPr>
            </w:pPr>
            <w:r>
              <w:rPr>
                <w:rStyle w:val="lev"/>
                <w:color w:val="000000" w:themeColor="text1"/>
              </w:rPr>
              <w:t>30</w:t>
            </w:r>
          </w:p>
        </w:tc>
      </w:tr>
      <w:tr w:rsidR="004322B0" w:rsidRPr="00B23126" w14:paraId="079843CE" w14:textId="77777777" w:rsidTr="007817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7" w:type="dxa"/>
            <w:shd w:val="clear" w:color="auto" w:fill="DBE5F1" w:themeFill="accent1" w:themeFillTint="33"/>
          </w:tcPr>
          <w:p w14:paraId="0BA797CA" w14:textId="77777777" w:rsidR="004322B0" w:rsidRPr="004322B0" w:rsidRDefault="004322B0" w:rsidP="004322B0">
            <w:pPr>
              <w:tabs>
                <w:tab w:val="left" w:pos="1701"/>
                <w:tab w:val="left" w:pos="6237"/>
              </w:tabs>
              <w:rPr>
                <w:rStyle w:val="lev"/>
                <w:color w:val="000000" w:themeColor="text1"/>
                <w:sz w:val="28"/>
                <w:szCs w:val="28"/>
              </w:rPr>
            </w:pPr>
            <w:r w:rsidRPr="004322B0">
              <w:rPr>
                <w:rStyle w:val="lev"/>
                <w:color w:val="000000" w:themeColor="text1"/>
                <w:sz w:val="28"/>
                <w:szCs w:val="28"/>
              </w:rPr>
              <w:t>5</w:t>
            </w:r>
          </w:p>
        </w:tc>
        <w:tc>
          <w:tcPr>
            <w:tcW w:w="988" w:type="dxa"/>
            <w:vMerge/>
            <w:shd w:val="clear" w:color="auto" w:fill="auto"/>
          </w:tcPr>
          <w:p w14:paraId="3776E17F" w14:textId="77777777" w:rsidR="004322B0" w:rsidRPr="004322B0" w:rsidRDefault="004322B0" w:rsidP="004322B0">
            <w:pPr>
              <w:cnfStyle w:val="000000100000" w:firstRow="0" w:lastRow="0" w:firstColumn="0" w:lastColumn="0" w:oddVBand="0" w:evenVBand="0" w:oddHBand="1" w:evenHBand="0" w:firstRowFirstColumn="0" w:firstRowLastColumn="0" w:lastRowFirstColumn="0" w:lastRowLastColumn="0"/>
              <w:rPr>
                <w:rFonts w:cs="Arial"/>
              </w:rPr>
            </w:pPr>
          </w:p>
        </w:tc>
        <w:tc>
          <w:tcPr>
            <w:tcW w:w="6237" w:type="dxa"/>
            <w:shd w:val="clear" w:color="auto" w:fill="auto"/>
            <w:vAlign w:val="top"/>
          </w:tcPr>
          <w:p w14:paraId="66B5990E" w14:textId="77777777" w:rsidR="004322B0" w:rsidRPr="004322B0" w:rsidRDefault="004322B0" w:rsidP="004322B0">
            <w:pPr>
              <w:jc w:val="left"/>
              <w:cnfStyle w:val="000000100000" w:firstRow="0" w:lastRow="0" w:firstColumn="0" w:lastColumn="0" w:oddVBand="0" w:evenVBand="0" w:oddHBand="1" w:evenHBand="0" w:firstRowFirstColumn="0" w:firstRowLastColumn="0" w:lastRowFirstColumn="0" w:lastRowLastColumn="0"/>
            </w:pPr>
            <w:r w:rsidRPr="004322B0">
              <w:t>Dispositif de positionnement universel 60x40x13 avec 2 housses amovibles identiques</w:t>
            </w:r>
          </w:p>
        </w:tc>
        <w:tc>
          <w:tcPr>
            <w:tcW w:w="1535" w:type="dxa"/>
            <w:shd w:val="clear" w:color="auto" w:fill="auto"/>
          </w:tcPr>
          <w:p w14:paraId="5FBD98B5" w14:textId="77777777" w:rsidR="004322B0" w:rsidRPr="004322B0" w:rsidRDefault="004322B0" w:rsidP="004322B0">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color w:val="000000" w:themeColor="text1"/>
              </w:rPr>
            </w:pPr>
            <w:r>
              <w:rPr>
                <w:rStyle w:val="lev"/>
                <w:color w:val="000000" w:themeColor="text1"/>
              </w:rPr>
              <w:t>10</w:t>
            </w:r>
          </w:p>
        </w:tc>
      </w:tr>
    </w:tbl>
    <w:p w14:paraId="776DE676" w14:textId="77777777" w:rsidR="00F932BD" w:rsidRPr="00B23126" w:rsidRDefault="00F932BD" w:rsidP="004E233E">
      <w:pPr>
        <w:rPr>
          <w:highlight w:val="green"/>
        </w:rPr>
      </w:pPr>
    </w:p>
    <w:p w14:paraId="4E2F38A6" w14:textId="77777777" w:rsidR="00C257AB" w:rsidRPr="00A02DC2" w:rsidRDefault="00C257AB" w:rsidP="00A02DC2">
      <w:pPr>
        <w:widowControl w:val="0"/>
        <w:numPr>
          <w:ilvl w:val="0"/>
          <w:numId w:val="34"/>
        </w:numPr>
        <w:autoSpaceDE w:val="0"/>
        <w:autoSpaceDN w:val="0"/>
        <w:adjustRightInd w:val="0"/>
        <w:ind w:left="284" w:right="-63"/>
        <w:contextualSpacing/>
        <w:jc w:val="both"/>
        <w:rPr>
          <w:rFonts w:ascii="Cambria" w:eastAsia="Times New Roman" w:hAnsi="Cambria" w:cs="Times New Roman"/>
          <w:b/>
          <w:bCs/>
          <w:color w:val="943634"/>
          <w:spacing w:val="5"/>
          <w:sz w:val="20"/>
        </w:rPr>
      </w:pPr>
      <w:bookmarkStart w:id="24" w:name="_Toc192500541"/>
      <w:r w:rsidRPr="00A02DC2">
        <w:rPr>
          <w:rFonts w:ascii="Cambria" w:eastAsia="Times New Roman" w:hAnsi="Cambria" w:cs="Times New Roman"/>
          <w:b/>
          <w:bCs/>
          <w:color w:val="943634"/>
          <w:spacing w:val="5"/>
          <w:sz w:val="20"/>
        </w:rPr>
        <w:t xml:space="preserve">La partie articles listés, BPU, est estimée à </w:t>
      </w:r>
      <w:r w:rsidR="00A02DC2" w:rsidRPr="00A02DC2">
        <w:rPr>
          <w:rFonts w:ascii="Cambria" w:eastAsia="Times New Roman" w:hAnsi="Cambria" w:cs="Times New Roman"/>
          <w:b/>
          <w:bCs/>
          <w:color w:val="943634"/>
          <w:spacing w:val="5"/>
          <w:sz w:val="20"/>
        </w:rPr>
        <w:t>80</w:t>
      </w:r>
      <w:r w:rsidRPr="00A02DC2">
        <w:rPr>
          <w:rFonts w:ascii="Cambria" w:eastAsia="Times New Roman" w:hAnsi="Cambria" w:cs="Times New Roman"/>
          <w:b/>
          <w:bCs/>
          <w:color w:val="943634"/>
          <w:spacing w:val="5"/>
          <w:sz w:val="20"/>
        </w:rPr>
        <w:t xml:space="preserve"> % du volume financier annuel.</w:t>
      </w:r>
    </w:p>
    <w:p w14:paraId="049D14D8" w14:textId="77777777" w:rsidR="00C257AB" w:rsidRPr="00A02DC2" w:rsidRDefault="00C257AB" w:rsidP="00A02DC2">
      <w:pPr>
        <w:widowControl w:val="0"/>
        <w:numPr>
          <w:ilvl w:val="0"/>
          <w:numId w:val="34"/>
        </w:numPr>
        <w:autoSpaceDE w:val="0"/>
        <w:autoSpaceDN w:val="0"/>
        <w:adjustRightInd w:val="0"/>
        <w:ind w:left="284" w:right="-63"/>
        <w:contextualSpacing/>
        <w:jc w:val="both"/>
        <w:rPr>
          <w:rFonts w:ascii="Cambria" w:eastAsia="Times New Roman" w:hAnsi="Cambria" w:cs="Times New Roman"/>
          <w:b/>
          <w:bCs/>
          <w:color w:val="943634"/>
          <w:spacing w:val="5"/>
          <w:sz w:val="20"/>
        </w:rPr>
      </w:pPr>
      <w:r w:rsidRPr="00A02DC2">
        <w:rPr>
          <w:rFonts w:ascii="Cambria" w:eastAsia="Times New Roman" w:hAnsi="Cambria" w:cs="Times New Roman"/>
          <w:b/>
          <w:bCs/>
          <w:color w:val="943634"/>
          <w:spacing w:val="5"/>
          <w:sz w:val="20"/>
        </w:rPr>
        <w:t>La p</w:t>
      </w:r>
      <w:r w:rsidR="005C3B50" w:rsidRPr="00A02DC2">
        <w:rPr>
          <w:rFonts w:ascii="Cambria" w:eastAsia="Times New Roman" w:hAnsi="Cambria" w:cs="Times New Roman"/>
          <w:b/>
          <w:bCs/>
          <w:color w:val="943634"/>
          <w:spacing w:val="5"/>
          <w:sz w:val="20"/>
        </w:rPr>
        <w:t xml:space="preserve">artie </w:t>
      </w:r>
      <w:r w:rsidR="00A02DC2" w:rsidRPr="00A02DC2">
        <w:rPr>
          <w:rFonts w:ascii="Cambria" w:eastAsia="Times New Roman" w:hAnsi="Cambria" w:cs="Times New Roman"/>
          <w:b/>
          <w:bCs/>
          <w:color w:val="943634"/>
          <w:spacing w:val="5"/>
          <w:sz w:val="20"/>
        </w:rPr>
        <w:t>catalogue est</w:t>
      </w:r>
      <w:r w:rsidR="005C3B50" w:rsidRPr="00A02DC2">
        <w:rPr>
          <w:rFonts w:ascii="Cambria" w:eastAsia="Times New Roman" w:hAnsi="Cambria" w:cs="Times New Roman"/>
          <w:b/>
          <w:bCs/>
          <w:color w:val="943634"/>
          <w:spacing w:val="5"/>
          <w:sz w:val="20"/>
        </w:rPr>
        <w:t xml:space="preserve"> estimée à 2</w:t>
      </w:r>
      <w:r w:rsidR="00A02DC2" w:rsidRPr="00A02DC2">
        <w:rPr>
          <w:rFonts w:ascii="Cambria" w:eastAsia="Times New Roman" w:hAnsi="Cambria" w:cs="Times New Roman"/>
          <w:b/>
          <w:bCs/>
          <w:color w:val="943634"/>
          <w:spacing w:val="5"/>
          <w:sz w:val="20"/>
        </w:rPr>
        <w:t>0</w:t>
      </w:r>
      <w:r w:rsidRPr="00A02DC2">
        <w:rPr>
          <w:rFonts w:ascii="Cambria" w:eastAsia="Times New Roman" w:hAnsi="Cambria" w:cs="Times New Roman"/>
          <w:b/>
          <w:bCs/>
          <w:color w:val="943634"/>
          <w:spacing w:val="5"/>
          <w:sz w:val="20"/>
        </w:rPr>
        <w:t xml:space="preserve"> % du volume financier annuel. La partie catalogue fait l’objet d’une mise au point après attribution et avant notification du marché concerné.</w:t>
      </w:r>
    </w:p>
    <w:p w14:paraId="19356276" w14:textId="77777777" w:rsidR="00FA6D15" w:rsidRPr="00A02DC2" w:rsidRDefault="00FA6D15" w:rsidP="00FA6D15">
      <w:pPr>
        <w:widowControl w:val="0"/>
        <w:autoSpaceDE w:val="0"/>
        <w:autoSpaceDN w:val="0"/>
        <w:adjustRightInd w:val="0"/>
        <w:ind w:right="-710"/>
        <w:contextualSpacing/>
        <w:jc w:val="both"/>
        <w:rPr>
          <w:rFonts w:ascii="Cambria" w:eastAsia="Times New Roman" w:hAnsi="Cambria" w:cs="Times New Roman"/>
          <w:b/>
          <w:bCs/>
          <w:color w:val="943634"/>
          <w:spacing w:val="5"/>
        </w:rPr>
      </w:pPr>
    </w:p>
    <w:p w14:paraId="300F00FD" w14:textId="77777777" w:rsidR="00C76F88" w:rsidRDefault="00C76F88" w:rsidP="00C76F88">
      <w:r>
        <w:t xml:space="preserve">D’autres dimensions de supports </w:t>
      </w:r>
      <w:r w:rsidRPr="00910180">
        <w:t xml:space="preserve">pourront être proposés au titre du catalogue complémentaire HBPU. </w:t>
      </w:r>
    </w:p>
    <w:p w14:paraId="4AA5C59F" w14:textId="77777777" w:rsidR="00FA6D15" w:rsidRDefault="00FA6D15" w:rsidP="00FA6D15">
      <w:pPr>
        <w:jc w:val="both"/>
      </w:pPr>
    </w:p>
    <w:p w14:paraId="549B4B30" w14:textId="77777777" w:rsidR="00AD7A54" w:rsidRDefault="00AD7A54" w:rsidP="00FA6D15">
      <w:pPr>
        <w:jc w:val="both"/>
      </w:pPr>
    </w:p>
    <w:p w14:paraId="64A055E3" w14:textId="77777777" w:rsidR="00AD7A54" w:rsidRPr="00FA6D15" w:rsidRDefault="00AD7A54" w:rsidP="00FA6D15">
      <w:pPr>
        <w:jc w:val="both"/>
      </w:pPr>
    </w:p>
    <w:p w14:paraId="760BE36B" w14:textId="77777777" w:rsidR="00FA6D15" w:rsidRPr="00D4670F" w:rsidRDefault="00FA6D15" w:rsidP="00FA6D15">
      <w:pPr>
        <w:pBdr>
          <w:top w:val="dotted" w:sz="4" w:space="1" w:color="622423"/>
          <w:bottom w:val="dotted" w:sz="4" w:space="1" w:color="622423"/>
        </w:pBdr>
        <w:tabs>
          <w:tab w:val="left" w:pos="0"/>
        </w:tabs>
        <w:spacing w:after="0"/>
        <w:jc w:val="both"/>
        <w:outlineLvl w:val="2"/>
        <w:rPr>
          <w:rFonts w:ascii="Cambria" w:eastAsia="Times New Roman" w:hAnsi="Cambria" w:cs="Times New Roman"/>
          <w:b/>
          <w:bCs/>
          <w:color w:val="622423"/>
          <w:spacing w:val="5"/>
          <w:sz w:val="24"/>
          <w:szCs w:val="24"/>
        </w:rPr>
      </w:pPr>
      <w:bookmarkStart w:id="25" w:name="_Toc183510155"/>
      <w:r w:rsidRPr="00FA6D15">
        <w:rPr>
          <w:rFonts w:ascii="Times New Roman" w:eastAsia="Times New Roman" w:hAnsi="Times New Roman" w:cs="Times New Roman"/>
          <w:caps/>
          <w:color w:val="622423"/>
          <w:sz w:val="24"/>
          <w:szCs w:val="24"/>
        </w:rPr>
        <w:t>III-</w:t>
      </w:r>
      <w:r w:rsidR="003C051D">
        <w:rPr>
          <w:rFonts w:ascii="Times New Roman" w:eastAsia="Times New Roman" w:hAnsi="Times New Roman" w:cs="Times New Roman"/>
          <w:caps/>
          <w:color w:val="622423"/>
          <w:sz w:val="24"/>
          <w:szCs w:val="24"/>
        </w:rPr>
        <w:t>4</w:t>
      </w:r>
      <w:r w:rsidRPr="00FA6D15">
        <w:rPr>
          <w:rFonts w:ascii="Times New Roman" w:eastAsia="Times New Roman" w:hAnsi="Times New Roman" w:cs="Times New Roman"/>
          <w:caps/>
          <w:color w:val="622423"/>
          <w:sz w:val="24"/>
          <w:szCs w:val="24"/>
        </w:rPr>
        <w:t xml:space="preserve"> LOT </w:t>
      </w:r>
      <w:r w:rsidR="003C051D">
        <w:rPr>
          <w:rFonts w:ascii="Times New Roman" w:eastAsia="Times New Roman" w:hAnsi="Times New Roman" w:cs="Times New Roman"/>
          <w:caps/>
          <w:color w:val="622423"/>
          <w:sz w:val="24"/>
          <w:szCs w:val="24"/>
        </w:rPr>
        <w:t>4</w:t>
      </w:r>
      <w:r w:rsidRPr="00FA6D15">
        <w:rPr>
          <w:rFonts w:ascii="Times New Roman" w:eastAsia="Times New Roman" w:hAnsi="Times New Roman" w:cs="Times New Roman"/>
          <w:caps/>
          <w:color w:val="622423"/>
          <w:sz w:val="24"/>
          <w:szCs w:val="24"/>
        </w:rPr>
        <w:t xml:space="preserve"> : </w:t>
      </w:r>
      <w:r w:rsidRPr="00D4670F">
        <w:rPr>
          <w:rFonts w:ascii="Times New Roman" w:eastAsia="Times New Roman" w:hAnsi="Times New Roman" w:cs="Times New Roman"/>
          <w:color w:val="622423"/>
          <w:sz w:val="24"/>
          <w:szCs w:val="24"/>
        </w:rPr>
        <w:t>Supp</w:t>
      </w:r>
      <w:r w:rsidR="00AD7A54" w:rsidRPr="00D4670F">
        <w:rPr>
          <w:rFonts w:ascii="Times New Roman" w:eastAsia="Times New Roman" w:hAnsi="Times New Roman" w:cs="Times New Roman"/>
          <w:color w:val="622423"/>
          <w:sz w:val="24"/>
          <w:szCs w:val="24"/>
        </w:rPr>
        <w:t>orts d’aide au positionnement garnis</w:t>
      </w:r>
      <w:r w:rsidRPr="00D4670F">
        <w:rPr>
          <w:rFonts w:ascii="Times New Roman" w:eastAsia="Times New Roman" w:hAnsi="Times New Roman" w:cs="Times New Roman"/>
          <w:color w:val="622423"/>
          <w:sz w:val="24"/>
          <w:szCs w:val="24"/>
        </w:rPr>
        <w:t xml:space="preserve"> micro</w:t>
      </w:r>
      <w:r w:rsidR="00802E23" w:rsidRPr="00D4670F">
        <w:rPr>
          <w:rFonts w:ascii="Times New Roman" w:eastAsia="Times New Roman" w:hAnsi="Times New Roman" w:cs="Times New Roman"/>
          <w:color w:val="622423"/>
          <w:sz w:val="24"/>
          <w:szCs w:val="24"/>
        </w:rPr>
        <w:t>billes</w:t>
      </w:r>
      <w:r w:rsidRPr="00D4670F">
        <w:rPr>
          <w:rFonts w:ascii="Times New Roman" w:eastAsia="Times New Roman" w:hAnsi="Times New Roman" w:cs="Times New Roman"/>
          <w:color w:val="622423"/>
          <w:sz w:val="24"/>
          <w:szCs w:val="24"/>
        </w:rPr>
        <w:t xml:space="preserve"> et microfibres</w:t>
      </w:r>
      <w:bookmarkEnd w:id="25"/>
    </w:p>
    <w:p w14:paraId="412066AC" w14:textId="77777777" w:rsidR="00FA6D15" w:rsidRPr="00D4670F" w:rsidRDefault="00FA6D15" w:rsidP="00FA6D15">
      <w:pPr>
        <w:jc w:val="both"/>
      </w:pPr>
    </w:p>
    <w:p w14:paraId="130FB66B" w14:textId="77777777" w:rsidR="00FA6D15" w:rsidRPr="00FA6D15" w:rsidRDefault="00FA6D15" w:rsidP="00FA6D15">
      <w:pPr>
        <w:jc w:val="both"/>
      </w:pPr>
    </w:p>
    <w:tbl>
      <w:tblPr>
        <w:tblStyle w:val="Grilleclaire-Accent1"/>
        <w:tblW w:w="9753" w:type="dxa"/>
        <w:jc w:val="center"/>
        <w:tblLook w:val="04A0" w:firstRow="1" w:lastRow="0" w:firstColumn="1" w:lastColumn="0" w:noHBand="0" w:noVBand="1"/>
      </w:tblPr>
      <w:tblGrid>
        <w:gridCol w:w="1144"/>
        <w:gridCol w:w="1526"/>
        <w:gridCol w:w="5361"/>
        <w:gridCol w:w="1722"/>
      </w:tblGrid>
      <w:tr w:rsidR="00FA6D15" w:rsidRPr="000456C9" w14:paraId="217385D1" w14:textId="77777777" w:rsidTr="007775D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44" w:type="dxa"/>
            <w:shd w:val="clear" w:color="auto" w:fill="DBE5F1" w:themeFill="accent1" w:themeFillTint="33"/>
          </w:tcPr>
          <w:p w14:paraId="5CD5E9DB" w14:textId="77777777" w:rsidR="00FA6D15" w:rsidRPr="000456C9" w:rsidRDefault="00FA6D15" w:rsidP="007775D5">
            <w:r w:rsidRPr="000456C9">
              <w:t>N° de produit</w:t>
            </w:r>
          </w:p>
        </w:tc>
        <w:tc>
          <w:tcPr>
            <w:tcW w:w="1526" w:type="dxa"/>
            <w:shd w:val="clear" w:color="auto" w:fill="DBE5F1" w:themeFill="accent1" w:themeFillTint="33"/>
          </w:tcPr>
          <w:p w14:paraId="15795F3D" w14:textId="77777777" w:rsidR="00FA6D15" w:rsidRPr="000456C9" w:rsidRDefault="00FA6D15" w:rsidP="007775D5">
            <w:pPr>
              <w:cnfStyle w:val="100000000000" w:firstRow="1" w:lastRow="0" w:firstColumn="0" w:lastColumn="0" w:oddVBand="0" w:evenVBand="0" w:oddHBand="0" w:evenHBand="0" w:firstRowFirstColumn="0" w:firstRowLastColumn="0" w:lastRowFirstColumn="0" w:lastRowLastColumn="0"/>
              <w:rPr>
                <w:b w:val="0"/>
              </w:rPr>
            </w:pPr>
          </w:p>
        </w:tc>
        <w:tc>
          <w:tcPr>
            <w:tcW w:w="5361" w:type="dxa"/>
            <w:shd w:val="clear" w:color="auto" w:fill="DBE5F1" w:themeFill="accent1" w:themeFillTint="33"/>
          </w:tcPr>
          <w:p w14:paraId="6C47511E" w14:textId="77777777" w:rsidR="00FA6D15" w:rsidRPr="000456C9" w:rsidRDefault="00FA6D15" w:rsidP="007775D5">
            <w:pPr>
              <w:cnfStyle w:val="100000000000" w:firstRow="1" w:lastRow="0" w:firstColumn="0" w:lastColumn="0" w:oddVBand="0" w:evenVBand="0" w:oddHBand="0" w:evenHBand="0" w:firstRowFirstColumn="0" w:firstRowLastColumn="0" w:lastRowFirstColumn="0" w:lastRowLastColumn="0"/>
              <w:rPr>
                <w:b w:val="0"/>
              </w:rPr>
            </w:pPr>
            <w:r w:rsidRPr="000456C9">
              <w:rPr>
                <w:b w:val="0"/>
              </w:rPr>
              <w:t>Equipement</w:t>
            </w:r>
          </w:p>
        </w:tc>
        <w:tc>
          <w:tcPr>
            <w:tcW w:w="1722" w:type="dxa"/>
            <w:shd w:val="clear" w:color="auto" w:fill="DBE5F1" w:themeFill="accent1" w:themeFillTint="33"/>
          </w:tcPr>
          <w:p w14:paraId="06FFE151" w14:textId="77777777" w:rsidR="00FA6D15" w:rsidRPr="000456C9" w:rsidRDefault="00FA6D15" w:rsidP="007775D5">
            <w:pPr>
              <w:cnfStyle w:val="100000000000" w:firstRow="1" w:lastRow="0" w:firstColumn="0" w:lastColumn="0" w:oddVBand="0" w:evenVBand="0" w:oddHBand="0" w:evenHBand="0" w:firstRowFirstColumn="0" w:firstRowLastColumn="0" w:lastRowFirstColumn="0" w:lastRowLastColumn="0"/>
              <w:rPr>
                <w:b w:val="0"/>
              </w:rPr>
            </w:pPr>
            <w:r w:rsidRPr="000456C9">
              <w:rPr>
                <w:b w:val="0"/>
              </w:rPr>
              <w:t>Quantité annuelle prévisionnelle</w:t>
            </w:r>
          </w:p>
        </w:tc>
      </w:tr>
      <w:tr w:rsidR="000456C9" w:rsidRPr="000456C9" w14:paraId="38E26373" w14:textId="77777777" w:rsidTr="007775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44" w:type="dxa"/>
            <w:shd w:val="clear" w:color="auto" w:fill="DBE5F1" w:themeFill="accent1" w:themeFillTint="33"/>
          </w:tcPr>
          <w:p w14:paraId="67E16EE7" w14:textId="77777777" w:rsidR="000456C9" w:rsidRPr="000456C9" w:rsidRDefault="000456C9" w:rsidP="000456C9">
            <w:pPr>
              <w:tabs>
                <w:tab w:val="left" w:pos="1701"/>
                <w:tab w:val="left" w:pos="6237"/>
              </w:tabs>
              <w:rPr>
                <w:rStyle w:val="lev"/>
                <w:color w:val="000000" w:themeColor="text1"/>
                <w:sz w:val="28"/>
                <w:szCs w:val="28"/>
              </w:rPr>
            </w:pPr>
            <w:r w:rsidRPr="000456C9">
              <w:rPr>
                <w:rStyle w:val="lev"/>
                <w:color w:val="000000" w:themeColor="text1"/>
                <w:sz w:val="28"/>
                <w:szCs w:val="28"/>
              </w:rPr>
              <w:t>1</w:t>
            </w:r>
          </w:p>
        </w:tc>
        <w:tc>
          <w:tcPr>
            <w:tcW w:w="1526" w:type="dxa"/>
            <w:vMerge w:val="restart"/>
            <w:shd w:val="clear" w:color="auto" w:fill="auto"/>
          </w:tcPr>
          <w:p w14:paraId="4E6874CD" w14:textId="77777777" w:rsidR="000456C9" w:rsidRPr="000456C9" w:rsidRDefault="000456C9" w:rsidP="000456C9">
            <w:pPr>
              <w:cnfStyle w:val="000000100000" w:firstRow="0" w:lastRow="0" w:firstColumn="0" w:lastColumn="0" w:oddVBand="0" w:evenVBand="0" w:oddHBand="1" w:evenHBand="0" w:firstRowFirstColumn="0" w:firstRowLastColumn="0" w:lastRowFirstColumn="0" w:lastRowLastColumn="0"/>
              <w:rPr>
                <w:rFonts w:ascii="Cambria" w:hAnsi="Cambria" w:cs="Arial"/>
                <w:b/>
              </w:rPr>
            </w:pPr>
            <w:r w:rsidRPr="000456C9">
              <w:rPr>
                <w:rFonts w:ascii="Cambria" w:hAnsi="Cambria" w:cs="Arial"/>
                <w:b/>
              </w:rPr>
              <w:t>Microbilles</w:t>
            </w:r>
          </w:p>
        </w:tc>
        <w:tc>
          <w:tcPr>
            <w:tcW w:w="5361" w:type="dxa"/>
            <w:shd w:val="clear" w:color="auto" w:fill="auto"/>
            <w:vAlign w:val="top"/>
          </w:tcPr>
          <w:p w14:paraId="1855B0FF" w14:textId="77777777" w:rsidR="000456C9" w:rsidRPr="000456C9" w:rsidRDefault="000456C9" w:rsidP="000456C9">
            <w:pPr>
              <w:cnfStyle w:val="000000100000" w:firstRow="0" w:lastRow="0" w:firstColumn="0" w:lastColumn="0" w:oddVBand="0" w:evenVBand="0" w:oddHBand="1" w:evenHBand="0" w:firstRowFirstColumn="0" w:firstRowLastColumn="0" w:lastRowFirstColumn="0" w:lastRowLastColumn="0"/>
            </w:pPr>
            <w:r w:rsidRPr="000456C9">
              <w:t>Coussin de positionnement universel avec 2 housses amovibles identiques (45x30)</w:t>
            </w:r>
          </w:p>
        </w:tc>
        <w:tc>
          <w:tcPr>
            <w:tcW w:w="1722" w:type="dxa"/>
            <w:shd w:val="clear" w:color="auto" w:fill="auto"/>
          </w:tcPr>
          <w:p w14:paraId="2A73D5EB" w14:textId="77777777" w:rsidR="000456C9" w:rsidRPr="000456C9" w:rsidRDefault="000456C9" w:rsidP="000456C9">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Pr>
                <w:rStyle w:val="lev"/>
                <w:b w:val="0"/>
                <w:color w:val="000000" w:themeColor="text1"/>
              </w:rPr>
              <w:t>40</w:t>
            </w:r>
          </w:p>
        </w:tc>
      </w:tr>
      <w:tr w:rsidR="000456C9" w:rsidRPr="000456C9" w14:paraId="72E1DC93" w14:textId="77777777" w:rsidTr="007775D5">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44" w:type="dxa"/>
            <w:shd w:val="clear" w:color="auto" w:fill="DBE5F1" w:themeFill="accent1" w:themeFillTint="33"/>
          </w:tcPr>
          <w:p w14:paraId="600E0CC4" w14:textId="77777777" w:rsidR="000456C9" w:rsidRPr="000456C9" w:rsidRDefault="000456C9" w:rsidP="000456C9">
            <w:pPr>
              <w:tabs>
                <w:tab w:val="left" w:pos="1701"/>
                <w:tab w:val="left" w:pos="6237"/>
              </w:tabs>
              <w:rPr>
                <w:rStyle w:val="lev"/>
                <w:color w:val="000000" w:themeColor="text1"/>
                <w:sz w:val="28"/>
                <w:szCs w:val="28"/>
              </w:rPr>
            </w:pPr>
            <w:r w:rsidRPr="000456C9">
              <w:rPr>
                <w:rStyle w:val="lev"/>
                <w:color w:val="000000" w:themeColor="text1"/>
                <w:sz w:val="28"/>
                <w:szCs w:val="28"/>
              </w:rPr>
              <w:t>2</w:t>
            </w:r>
          </w:p>
        </w:tc>
        <w:tc>
          <w:tcPr>
            <w:tcW w:w="1526" w:type="dxa"/>
            <w:vMerge/>
          </w:tcPr>
          <w:p w14:paraId="160C9AD1" w14:textId="77777777" w:rsidR="000456C9" w:rsidRPr="000456C9" w:rsidRDefault="000456C9" w:rsidP="000456C9">
            <w:pPr>
              <w:cnfStyle w:val="000000010000" w:firstRow="0" w:lastRow="0" w:firstColumn="0" w:lastColumn="0" w:oddVBand="0" w:evenVBand="0" w:oddHBand="0" w:evenHBand="1" w:firstRowFirstColumn="0" w:firstRowLastColumn="0" w:lastRowFirstColumn="0" w:lastRowLastColumn="0"/>
              <w:rPr>
                <w:rFonts w:ascii="Cambria" w:hAnsi="Cambria" w:cs="Arial"/>
              </w:rPr>
            </w:pPr>
          </w:p>
        </w:tc>
        <w:tc>
          <w:tcPr>
            <w:tcW w:w="5361" w:type="dxa"/>
            <w:vAlign w:val="top"/>
          </w:tcPr>
          <w:p w14:paraId="7C9BEEB5" w14:textId="77777777" w:rsidR="000456C9" w:rsidRPr="000456C9" w:rsidRDefault="000456C9" w:rsidP="000456C9">
            <w:pPr>
              <w:cnfStyle w:val="000000010000" w:firstRow="0" w:lastRow="0" w:firstColumn="0" w:lastColumn="0" w:oddVBand="0" w:evenVBand="0" w:oddHBand="0" w:evenHBand="1" w:firstRowFirstColumn="0" w:firstRowLastColumn="0" w:lastRowFirstColumn="0" w:lastRowLastColumn="0"/>
            </w:pPr>
            <w:r w:rsidRPr="000456C9">
              <w:t>Coussin de positionnement de forme circulaire (bouée) avec 2 housses amovibles identiques</w:t>
            </w:r>
          </w:p>
        </w:tc>
        <w:tc>
          <w:tcPr>
            <w:tcW w:w="1722" w:type="dxa"/>
          </w:tcPr>
          <w:p w14:paraId="05218B18" w14:textId="77777777" w:rsidR="000456C9" w:rsidRPr="000456C9" w:rsidRDefault="000456C9" w:rsidP="000456C9">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Pr>
                <w:rStyle w:val="lev"/>
                <w:b w:val="0"/>
                <w:color w:val="000000" w:themeColor="text1"/>
              </w:rPr>
              <w:t>30</w:t>
            </w:r>
          </w:p>
        </w:tc>
      </w:tr>
      <w:tr w:rsidR="000456C9" w:rsidRPr="000456C9" w14:paraId="7ADF0CFD" w14:textId="77777777" w:rsidTr="007775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44" w:type="dxa"/>
            <w:shd w:val="clear" w:color="auto" w:fill="DBE5F1" w:themeFill="accent1" w:themeFillTint="33"/>
          </w:tcPr>
          <w:p w14:paraId="5DD7F0D5" w14:textId="77777777" w:rsidR="000456C9" w:rsidRPr="000456C9" w:rsidRDefault="000456C9" w:rsidP="000456C9">
            <w:pPr>
              <w:tabs>
                <w:tab w:val="left" w:pos="1701"/>
                <w:tab w:val="left" w:pos="6237"/>
              </w:tabs>
              <w:rPr>
                <w:rStyle w:val="lev"/>
                <w:color w:val="000000" w:themeColor="text1"/>
                <w:sz w:val="28"/>
                <w:szCs w:val="28"/>
              </w:rPr>
            </w:pPr>
            <w:r w:rsidRPr="000456C9">
              <w:rPr>
                <w:rStyle w:val="lev"/>
                <w:color w:val="000000" w:themeColor="text1"/>
                <w:sz w:val="28"/>
                <w:szCs w:val="28"/>
              </w:rPr>
              <w:t>3</w:t>
            </w:r>
          </w:p>
        </w:tc>
        <w:tc>
          <w:tcPr>
            <w:tcW w:w="1526" w:type="dxa"/>
            <w:vMerge/>
            <w:shd w:val="clear" w:color="auto" w:fill="auto"/>
          </w:tcPr>
          <w:p w14:paraId="403EF7EA" w14:textId="77777777" w:rsidR="000456C9" w:rsidRPr="000456C9" w:rsidRDefault="000456C9" w:rsidP="000456C9">
            <w:pPr>
              <w:cnfStyle w:val="000000100000" w:firstRow="0" w:lastRow="0" w:firstColumn="0" w:lastColumn="0" w:oddVBand="0" w:evenVBand="0" w:oddHBand="1" w:evenHBand="0" w:firstRowFirstColumn="0" w:firstRowLastColumn="0" w:lastRowFirstColumn="0" w:lastRowLastColumn="0"/>
              <w:rPr>
                <w:rFonts w:ascii="Cambria" w:hAnsi="Cambria" w:cs="Arial"/>
              </w:rPr>
            </w:pPr>
          </w:p>
        </w:tc>
        <w:tc>
          <w:tcPr>
            <w:tcW w:w="5361" w:type="dxa"/>
            <w:shd w:val="clear" w:color="auto" w:fill="auto"/>
            <w:vAlign w:val="top"/>
          </w:tcPr>
          <w:p w14:paraId="4AB9B25C" w14:textId="77777777" w:rsidR="000456C9" w:rsidRPr="000456C9" w:rsidRDefault="000456C9" w:rsidP="000456C9">
            <w:pPr>
              <w:cnfStyle w:val="000000100000" w:firstRow="0" w:lastRow="0" w:firstColumn="0" w:lastColumn="0" w:oddVBand="0" w:evenVBand="0" w:oddHBand="1" w:evenHBand="0" w:firstRowFirstColumn="0" w:firstRowLastColumn="0" w:lastRowFirstColumn="0" w:lastRowLastColumn="0"/>
            </w:pPr>
            <w:r w:rsidRPr="000456C9">
              <w:t>Coussin de positionnement cylindrique avec 2 housses amovibles identiques</w:t>
            </w:r>
          </w:p>
        </w:tc>
        <w:tc>
          <w:tcPr>
            <w:tcW w:w="1722" w:type="dxa"/>
            <w:shd w:val="clear" w:color="auto" w:fill="auto"/>
          </w:tcPr>
          <w:p w14:paraId="50FC51E8" w14:textId="77777777" w:rsidR="000456C9" w:rsidRPr="000456C9" w:rsidRDefault="000456C9" w:rsidP="000456C9">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Pr>
                <w:rStyle w:val="lev"/>
                <w:b w:val="0"/>
                <w:color w:val="000000" w:themeColor="text1"/>
              </w:rPr>
              <w:t>40</w:t>
            </w:r>
          </w:p>
        </w:tc>
      </w:tr>
      <w:tr w:rsidR="000456C9" w:rsidRPr="000456C9" w14:paraId="6D5EDDA4" w14:textId="77777777" w:rsidTr="007775D5">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44" w:type="dxa"/>
            <w:shd w:val="clear" w:color="auto" w:fill="DBE5F1" w:themeFill="accent1" w:themeFillTint="33"/>
          </w:tcPr>
          <w:p w14:paraId="5A0252B3" w14:textId="77777777" w:rsidR="000456C9" w:rsidRPr="000456C9" w:rsidRDefault="000456C9" w:rsidP="000456C9">
            <w:pPr>
              <w:tabs>
                <w:tab w:val="left" w:pos="1701"/>
                <w:tab w:val="left" w:pos="6237"/>
              </w:tabs>
              <w:rPr>
                <w:rStyle w:val="lev"/>
                <w:color w:val="000000" w:themeColor="text1"/>
                <w:sz w:val="28"/>
                <w:szCs w:val="28"/>
              </w:rPr>
            </w:pPr>
            <w:r w:rsidRPr="000456C9">
              <w:rPr>
                <w:rStyle w:val="lev"/>
                <w:color w:val="000000" w:themeColor="text1"/>
                <w:sz w:val="28"/>
                <w:szCs w:val="28"/>
              </w:rPr>
              <w:t>4</w:t>
            </w:r>
          </w:p>
        </w:tc>
        <w:tc>
          <w:tcPr>
            <w:tcW w:w="1526" w:type="dxa"/>
            <w:vMerge/>
          </w:tcPr>
          <w:p w14:paraId="262B828F" w14:textId="77777777" w:rsidR="000456C9" w:rsidRPr="000456C9" w:rsidRDefault="000456C9" w:rsidP="000456C9">
            <w:pPr>
              <w:cnfStyle w:val="000000010000" w:firstRow="0" w:lastRow="0" w:firstColumn="0" w:lastColumn="0" w:oddVBand="0" w:evenVBand="0" w:oddHBand="0" w:evenHBand="1" w:firstRowFirstColumn="0" w:firstRowLastColumn="0" w:lastRowFirstColumn="0" w:lastRowLastColumn="0"/>
              <w:rPr>
                <w:rFonts w:ascii="Cambria" w:hAnsi="Cambria" w:cs="Arial"/>
              </w:rPr>
            </w:pPr>
          </w:p>
        </w:tc>
        <w:tc>
          <w:tcPr>
            <w:tcW w:w="5361" w:type="dxa"/>
            <w:vAlign w:val="top"/>
          </w:tcPr>
          <w:p w14:paraId="6E3C6025" w14:textId="77777777" w:rsidR="000456C9" w:rsidRPr="000456C9" w:rsidRDefault="000456C9" w:rsidP="000456C9">
            <w:pPr>
              <w:cnfStyle w:val="000000010000" w:firstRow="0" w:lastRow="0" w:firstColumn="0" w:lastColumn="0" w:oddVBand="0" w:evenVBand="0" w:oddHBand="0" w:evenHBand="1" w:firstRowFirstColumn="0" w:firstRowLastColumn="0" w:lastRowFirstColumn="0" w:lastRowLastColumn="0"/>
            </w:pPr>
            <w:r w:rsidRPr="000456C9">
              <w:t>Coussin de positionnement latéral 30° avec 2 housses amovibles identiques</w:t>
            </w:r>
          </w:p>
        </w:tc>
        <w:tc>
          <w:tcPr>
            <w:tcW w:w="1722" w:type="dxa"/>
          </w:tcPr>
          <w:p w14:paraId="1D414E20" w14:textId="77777777" w:rsidR="000456C9" w:rsidRPr="000456C9" w:rsidRDefault="000456C9" w:rsidP="000456C9">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Pr>
                <w:rStyle w:val="lev"/>
                <w:b w:val="0"/>
                <w:color w:val="000000" w:themeColor="text1"/>
              </w:rPr>
              <w:t>30</w:t>
            </w:r>
          </w:p>
        </w:tc>
      </w:tr>
      <w:tr w:rsidR="000456C9" w:rsidRPr="000456C9" w14:paraId="60228B4C" w14:textId="77777777" w:rsidTr="007775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44" w:type="dxa"/>
            <w:shd w:val="clear" w:color="auto" w:fill="DBE5F1" w:themeFill="accent1" w:themeFillTint="33"/>
          </w:tcPr>
          <w:p w14:paraId="6B69C95F" w14:textId="77777777" w:rsidR="000456C9" w:rsidRPr="000456C9" w:rsidRDefault="000456C9" w:rsidP="000456C9">
            <w:pPr>
              <w:tabs>
                <w:tab w:val="left" w:pos="1701"/>
                <w:tab w:val="left" w:pos="6237"/>
              </w:tabs>
              <w:rPr>
                <w:rStyle w:val="lev"/>
                <w:color w:val="000000" w:themeColor="text1"/>
                <w:sz w:val="28"/>
                <w:szCs w:val="28"/>
              </w:rPr>
            </w:pPr>
            <w:r w:rsidRPr="000456C9">
              <w:rPr>
                <w:rStyle w:val="lev"/>
                <w:color w:val="000000" w:themeColor="text1"/>
                <w:sz w:val="28"/>
                <w:szCs w:val="28"/>
              </w:rPr>
              <w:t>5</w:t>
            </w:r>
          </w:p>
        </w:tc>
        <w:tc>
          <w:tcPr>
            <w:tcW w:w="1526" w:type="dxa"/>
            <w:vMerge/>
            <w:shd w:val="clear" w:color="auto" w:fill="auto"/>
          </w:tcPr>
          <w:p w14:paraId="545F37D3" w14:textId="77777777" w:rsidR="000456C9" w:rsidRPr="000456C9" w:rsidRDefault="000456C9" w:rsidP="000456C9">
            <w:pPr>
              <w:cnfStyle w:val="000000100000" w:firstRow="0" w:lastRow="0" w:firstColumn="0" w:lastColumn="0" w:oddVBand="0" w:evenVBand="0" w:oddHBand="1" w:evenHBand="0" w:firstRowFirstColumn="0" w:firstRowLastColumn="0" w:lastRowFirstColumn="0" w:lastRowLastColumn="0"/>
              <w:rPr>
                <w:rFonts w:ascii="Cambria" w:hAnsi="Cambria" w:cs="Arial"/>
              </w:rPr>
            </w:pPr>
          </w:p>
        </w:tc>
        <w:tc>
          <w:tcPr>
            <w:tcW w:w="5361" w:type="dxa"/>
            <w:shd w:val="clear" w:color="auto" w:fill="auto"/>
            <w:vAlign w:val="top"/>
          </w:tcPr>
          <w:p w14:paraId="63ED6C4C" w14:textId="77777777" w:rsidR="000456C9" w:rsidRPr="000456C9" w:rsidRDefault="000456C9" w:rsidP="000456C9">
            <w:pPr>
              <w:cnfStyle w:val="000000100000" w:firstRow="0" w:lastRow="0" w:firstColumn="0" w:lastColumn="0" w:oddVBand="0" w:evenVBand="0" w:oddHBand="1" w:evenHBand="0" w:firstRowFirstColumn="0" w:firstRowLastColumn="0" w:lastRowFirstColumn="0" w:lastRowLastColumn="0"/>
            </w:pPr>
            <w:r w:rsidRPr="000456C9">
              <w:t>Coussin de positionnement demi-lune avec 2 housses amovibles identiques</w:t>
            </w:r>
          </w:p>
        </w:tc>
        <w:tc>
          <w:tcPr>
            <w:tcW w:w="1722" w:type="dxa"/>
            <w:shd w:val="clear" w:color="auto" w:fill="auto"/>
          </w:tcPr>
          <w:p w14:paraId="266086DD" w14:textId="77777777" w:rsidR="000456C9" w:rsidRPr="000456C9" w:rsidRDefault="000456C9" w:rsidP="000456C9">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Pr>
                <w:rStyle w:val="lev"/>
                <w:b w:val="0"/>
                <w:color w:val="000000" w:themeColor="text1"/>
              </w:rPr>
              <w:t>30</w:t>
            </w:r>
          </w:p>
        </w:tc>
      </w:tr>
      <w:tr w:rsidR="000456C9" w:rsidRPr="000456C9" w14:paraId="1A2DB020" w14:textId="77777777" w:rsidTr="007775D5">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44" w:type="dxa"/>
            <w:shd w:val="clear" w:color="auto" w:fill="DBE5F1" w:themeFill="accent1" w:themeFillTint="33"/>
          </w:tcPr>
          <w:p w14:paraId="2846D999" w14:textId="77777777" w:rsidR="000456C9" w:rsidRPr="000456C9" w:rsidRDefault="000E5292" w:rsidP="000456C9">
            <w:pPr>
              <w:tabs>
                <w:tab w:val="left" w:pos="1701"/>
                <w:tab w:val="left" w:pos="6237"/>
              </w:tabs>
              <w:rPr>
                <w:rStyle w:val="lev"/>
                <w:color w:val="000000" w:themeColor="text1"/>
                <w:sz w:val="28"/>
                <w:szCs w:val="28"/>
              </w:rPr>
            </w:pPr>
            <w:r>
              <w:rPr>
                <w:rStyle w:val="lev"/>
                <w:color w:val="000000" w:themeColor="text1"/>
                <w:sz w:val="28"/>
                <w:szCs w:val="28"/>
              </w:rPr>
              <w:t>6</w:t>
            </w:r>
          </w:p>
        </w:tc>
        <w:tc>
          <w:tcPr>
            <w:tcW w:w="1526" w:type="dxa"/>
            <w:vMerge w:val="restart"/>
          </w:tcPr>
          <w:p w14:paraId="41168724" w14:textId="77777777" w:rsidR="000456C9" w:rsidRPr="000456C9" w:rsidRDefault="000456C9" w:rsidP="000456C9">
            <w:pPr>
              <w:cnfStyle w:val="000000010000" w:firstRow="0" w:lastRow="0" w:firstColumn="0" w:lastColumn="0" w:oddVBand="0" w:evenVBand="0" w:oddHBand="0" w:evenHBand="1" w:firstRowFirstColumn="0" w:firstRowLastColumn="0" w:lastRowFirstColumn="0" w:lastRowLastColumn="0"/>
              <w:rPr>
                <w:rFonts w:ascii="Cambria" w:hAnsi="Cambria" w:cs="Arial"/>
              </w:rPr>
            </w:pPr>
            <w:r w:rsidRPr="000456C9">
              <w:rPr>
                <w:rFonts w:ascii="Cambria" w:hAnsi="Cambria" w:cs="Arial"/>
              </w:rPr>
              <w:t>Microfibres</w:t>
            </w:r>
          </w:p>
        </w:tc>
        <w:tc>
          <w:tcPr>
            <w:tcW w:w="5361" w:type="dxa"/>
            <w:vAlign w:val="top"/>
          </w:tcPr>
          <w:p w14:paraId="184B51A3" w14:textId="77777777" w:rsidR="000456C9" w:rsidRPr="000456C9" w:rsidRDefault="000456C9" w:rsidP="000456C9">
            <w:pPr>
              <w:cnfStyle w:val="000000010000" w:firstRow="0" w:lastRow="0" w:firstColumn="0" w:lastColumn="0" w:oddVBand="0" w:evenVBand="0" w:oddHBand="0" w:evenHBand="1" w:firstRowFirstColumn="0" w:firstRowLastColumn="0" w:lastRowFirstColumn="0" w:lastRowLastColumn="0"/>
            </w:pPr>
            <w:r w:rsidRPr="000456C9">
              <w:t>Coussin de positionnement universel avec 2 housses amovibles identiques (45x30)</w:t>
            </w:r>
          </w:p>
        </w:tc>
        <w:tc>
          <w:tcPr>
            <w:tcW w:w="1722" w:type="dxa"/>
          </w:tcPr>
          <w:p w14:paraId="1C87A0BA" w14:textId="77777777" w:rsidR="000456C9" w:rsidRPr="000456C9" w:rsidRDefault="000456C9" w:rsidP="000456C9">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Pr>
                <w:rStyle w:val="lev"/>
                <w:b w:val="0"/>
                <w:color w:val="000000" w:themeColor="text1"/>
              </w:rPr>
              <w:t>40</w:t>
            </w:r>
          </w:p>
        </w:tc>
      </w:tr>
      <w:tr w:rsidR="000456C9" w:rsidRPr="000456C9" w14:paraId="5FBB55C3" w14:textId="77777777" w:rsidTr="000456C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44" w:type="dxa"/>
            <w:shd w:val="clear" w:color="auto" w:fill="DBE5F1" w:themeFill="accent1" w:themeFillTint="33"/>
          </w:tcPr>
          <w:p w14:paraId="65CA8A13" w14:textId="77777777" w:rsidR="000456C9" w:rsidRPr="000456C9" w:rsidRDefault="000E5292" w:rsidP="000456C9">
            <w:pPr>
              <w:tabs>
                <w:tab w:val="left" w:pos="1701"/>
                <w:tab w:val="left" w:pos="6237"/>
              </w:tabs>
              <w:rPr>
                <w:rStyle w:val="lev"/>
                <w:color w:val="000000" w:themeColor="text1"/>
                <w:sz w:val="28"/>
                <w:szCs w:val="28"/>
              </w:rPr>
            </w:pPr>
            <w:r>
              <w:rPr>
                <w:rStyle w:val="lev"/>
                <w:color w:val="000000" w:themeColor="text1"/>
                <w:sz w:val="28"/>
                <w:szCs w:val="28"/>
              </w:rPr>
              <w:t>7</w:t>
            </w:r>
          </w:p>
        </w:tc>
        <w:tc>
          <w:tcPr>
            <w:tcW w:w="1526" w:type="dxa"/>
            <w:vMerge/>
          </w:tcPr>
          <w:p w14:paraId="261FDB90" w14:textId="77777777" w:rsidR="000456C9" w:rsidRPr="000456C9" w:rsidRDefault="000456C9" w:rsidP="000456C9">
            <w:pPr>
              <w:cnfStyle w:val="000000100000" w:firstRow="0" w:lastRow="0" w:firstColumn="0" w:lastColumn="0" w:oddVBand="0" w:evenVBand="0" w:oddHBand="1" w:evenHBand="0" w:firstRowFirstColumn="0" w:firstRowLastColumn="0" w:lastRowFirstColumn="0" w:lastRowLastColumn="0"/>
              <w:rPr>
                <w:rFonts w:ascii="Cambria" w:hAnsi="Cambria" w:cs="Arial"/>
              </w:rPr>
            </w:pPr>
          </w:p>
        </w:tc>
        <w:tc>
          <w:tcPr>
            <w:tcW w:w="5361" w:type="dxa"/>
            <w:shd w:val="clear" w:color="auto" w:fill="auto"/>
            <w:vAlign w:val="top"/>
          </w:tcPr>
          <w:p w14:paraId="2F36E2EE" w14:textId="77777777" w:rsidR="000456C9" w:rsidRPr="000456C9" w:rsidRDefault="000456C9" w:rsidP="000456C9">
            <w:pPr>
              <w:cnfStyle w:val="000000100000" w:firstRow="0" w:lastRow="0" w:firstColumn="0" w:lastColumn="0" w:oddVBand="0" w:evenVBand="0" w:oddHBand="1" w:evenHBand="0" w:firstRowFirstColumn="0" w:firstRowLastColumn="0" w:lastRowFirstColumn="0" w:lastRowLastColumn="0"/>
            </w:pPr>
            <w:r w:rsidRPr="000456C9">
              <w:t>Coussin de positionnement de forme circulaire (bouée) avec 2 housses amovibles identiques</w:t>
            </w:r>
          </w:p>
        </w:tc>
        <w:tc>
          <w:tcPr>
            <w:tcW w:w="1722" w:type="dxa"/>
            <w:shd w:val="clear" w:color="auto" w:fill="auto"/>
          </w:tcPr>
          <w:p w14:paraId="67AC801A" w14:textId="77777777" w:rsidR="000456C9" w:rsidRPr="000456C9" w:rsidRDefault="000456C9" w:rsidP="000456C9">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Pr>
                <w:rStyle w:val="lev"/>
                <w:b w:val="0"/>
                <w:color w:val="000000" w:themeColor="text1"/>
              </w:rPr>
              <w:t>30</w:t>
            </w:r>
          </w:p>
        </w:tc>
      </w:tr>
      <w:tr w:rsidR="000456C9" w:rsidRPr="000456C9" w14:paraId="64A38F98" w14:textId="77777777" w:rsidTr="007775D5">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44" w:type="dxa"/>
            <w:shd w:val="clear" w:color="auto" w:fill="DBE5F1" w:themeFill="accent1" w:themeFillTint="33"/>
          </w:tcPr>
          <w:p w14:paraId="30D5FE65" w14:textId="77777777" w:rsidR="000456C9" w:rsidRPr="000456C9" w:rsidRDefault="000E5292" w:rsidP="000456C9">
            <w:pPr>
              <w:tabs>
                <w:tab w:val="left" w:pos="1701"/>
                <w:tab w:val="left" w:pos="6237"/>
              </w:tabs>
              <w:rPr>
                <w:rStyle w:val="lev"/>
                <w:color w:val="000000" w:themeColor="text1"/>
                <w:sz w:val="28"/>
                <w:szCs w:val="28"/>
              </w:rPr>
            </w:pPr>
            <w:r>
              <w:rPr>
                <w:rStyle w:val="lev"/>
                <w:color w:val="000000" w:themeColor="text1"/>
                <w:sz w:val="28"/>
                <w:szCs w:val="28"/>
              </w:rPr>
              <w:t>8</w:t>
            </w:r>
          </w:p>
        </w:tc>
        <w:tc>
          <w:tcPr>
            <w:tcW w:w="1526" w:type="dxa"/>
            <w:vMerge/>
          </w:tcPr>
          <w:p w14:paraId="1C8D3964" w14:textId="77777777" w:rsidR="000456C9" w:rsidRPr="000456C9" w:rsidRDefault="000456C9" w:rsidP="000456C9">
            <w:pPr>
              <w:cnfStyle w:val="000000010000" w:firstRow="0" w:lastRow="0" w:firstColumn="0" w:lastColumn="0" w:oddVBand="0" w:evenVBand="0" w:oddHBand="0" w:evenHBand="1" w:firstRowFirstColumn="0" w:firstRowLastColumn="0" w:lastRowFirstColumn="0" w:lastRowLastColumn="0"/>
              <w:rPr>
                <w:rFonts w:ascii="Cambria" w:hAnsi="Cambria" w:cs="Arial"/>
              </w:rPr>
            </w:pPr>
          </w:p>
        </w:tc>
        <w:tc>
          <w:tcPr>
            <w:tcW w:w="5361" w:type="dxa"/>
            <w:vAlign w:val="top"/>
          </w:tcPr>
          <w:p w14:paraId="70DF7CDA" w14:textId="77777777" w:rsidR="000456C9" w:rsidRPr="000456C9" w:rsidRDefault="000456C9" w:rsidP="000456C9">
            <w:pPr>
              <w:cnfStyle w:val="000000010000" w:firstRow="0" w:lastRow="0" w:firstColumn="0" w:lastColumn="0" w:oddVBand="0" w:evenVBand="0" w:oddHBand="0" w:evenHBand="1" w:firstRowFirstColumn="0" w:firstRowLastColumn="0" w:lastRowFirstColumn="0" w:lastRowLastColumn="0"/>
            </w:pPr>
            <w:r w:rsidRPr="000456C9">
              <w:t>Coussin de positionnement cylindrique avec 2 housses amovibles identiques</w:t>
            </w:r>
          </w:p>
        </w:tc>
        <w:tc>
          <w:tcPr>
            <w:tcW w:w="1722" w:type="dxa"/>
          </w:tcPr>
          <w:p w14:paraId="48C5BAFE" w14:textId="77777777" w:rsidR="000456C9" w:rsidRPr="000456C9" w:rsidRDefault="000456C9" w:rsidP="000456C9">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Pr>
                <w:rStyle w:val="lev"/>
                <w:b w:val="0"/>
                <w:color w:val="000000" w:themeColor="text1"/>
              </w:rPr>
              <w:t>40</w:t>
            </w:r>
          </w:p>
        </w:tc>
      </w:tr>
      <w:tr w:rsidR="000456C9" w:rsidRPr="000456C9" w14:paraId="46B3856B" w14:textId="77777777" w:rsidTr="000456C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44" w:type="dxa"/>
            <w:shd w:val="clear" w:color="auto" w:fill="DBE5F1" w:themeFill="accent1" w:themeFillTint="33"/>
          </w:tcPr>
          <w:p w14:paraId="71C89494" w14:textId="77777777" w:rsidR="000456C9" w:rsidRPr="000456C9" w:rsidRDefault="000E5292" w:rsidP="000456C9">
            <w:pPr>
              <w:tabs>
                <w:tab w:val="left" w:pos="1701"/>
                <w:tab w:val="left" w:pos="6237"/>
              </w:tabs>
              <w:rPr>
                <w:rStyle w:val="lev"/>
                <w:color w:val="000000" w:themeColor="text1"/>
                <w:sz w:val="28"/>
                <w:szCs w:val="28"/>
              </w:rPr>
            </w:pPr>
            <w:r>
              <w:rPr>
                <w:rStyle w:val="lev"/>
                <w:color w:val="000000" w:themeColor="text1"/>
                <w:sz w:val="28"/>
                <w:szCs w:val="28"/>
              </w:rPr>
              <w:t>9</w:t>
            </w:r>
          </w:p>
        </w:tc>
        <w:tc>
          <w:tcPr>
            <w:tcW w:w="1526" w:type="dxa"/>
            <w:vMerge/>
          </w:tcPr>
          <w:p w14:paraId="36F8F437" w14:textId="77777777" w:rsidR="000456C9" w:rsidRPr="000456C9" w:rsidRDefault="000456C9" w:rsidP="000456C9">
            <w:pPr>
              <w:cnfStyle w:val="000000100000" w:firstRow="0" w:lastRow="0" w:firstColumn="0" w:lastColumn="0" w:oddVBand="0" w:evenVBand="0" w:oddHBand="1" w:evenHBand="0" w:firstRowFirstColumn="0" w:firstRowLastColumn="0" w:lastRowFirstColumn="0" w:lastRowLastColumn="0"/>
              <w:rPr>
                <w:rFonts w:ascii="Cambria" w:hAnsi="Cambria" w:cs="Arial"/>
              </w:rPr>
            </w:pPr>
          </w:p>
        </w:tc>
        <w:tc>
          <w:tcPr>
            <w:tcW w:w="5361" w:type="dxa"/>
            <w:shd w:val="clear" w:color="auto" w:fill="auto"/>
            <w:vAlign w:val="top"/>
          </w:tcPr>
          <w:p w14:paraId="07BDC4F7" w14:textId="77777777" w:rsidR="000456C9" w:rsidRPr="000456C9" w:rsidRDefault="000456C9" w:rsidP="000456C9">
            <w:pPr>
              <w:cnfStyle w:val="000000100000" w:firstRow="0" w:lastRow="0" w:firstColumn="0" w:lastColumn="0" w:oddVBand="0" w:evenVBand="0" w:oddHBand="1" w:evenHBand="0" w:firstRowFirstColumn="0" w:firstRowLastColumn="0" w:lastRowFirstColumn="0" w:lastRowLastColumn="0"/>
            </w:pPr>
            <w:r w:rsidRPr="000456C9">
              <w:t>Coussin de positionnement latéral 30° avec 2 housses amovibles identiques</w:t>
            </w:r>
          </w:p>
        </w:tc>
        <w:tc>
          <w:tcPr>
            <w:tcW w:w="1722" w:type="dxa"/>
            <w:shd w:val="clear" w:color="auto" w:fill="auto"/>
          </w:tcPr>
          <w:p w14:paraId="1639E930" w14:textId="77777777" w:rsidR="000456C9" w:rsidRPr="000456C9" w:rsidRDefault="000456C9" w:rsidP="000456C9">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Pr>
                <w:rStyle w:val="lev"/>
                <w:b w:val="0"/>
                <w:color w:val="000000" w:themeColor="text1"/>
              </w:rPr>
              <w:t>30</w:t>
            </w:r>
          </w:p>
        </w:tc>
      </w:tr>
      <w:tr w:rsidR="000456C9" w:rsidRPr="000456C9" w14:paraId="48353624" w14:textId="77777777" w:rsidTr="007775D5">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44" w:type="dxa"/>
            <w:shd w:val="clear" w:color="auto" w:fill="DBE5F1" w:themeFill="accent1" w:themeFillTint="33"/>
          </w:tcPr>
          <w:p w14:paraId="70122F70" w14:textId="77777777" w:rsidR="000456C9" w:rsidRPr="000456C9" w:rsidRDefault="000E5292" w:rsidP="000456C9">
            <w:pPr>
              <w:tabs>
                <w:tab w:val="left" w:pos="1701"/>
                <w:tab w:val="left" w:pos="6237"/>
              </w:tabs>
              <w:rPr>
                <w:rStyle w:val="lev"/>
                <w:color w:val="000000" w:themeColor="text1"/>
                <w:sz w:val="28"/>
                <w:szCs w:val="28"/>
              </w:rPr>
            </w:pPr>
            <w:r>
              <w:rPr>
                <w:rStyle w:val="lev"/>
                <w:color w:val="000000" w:themeColor="text1"/>
                <w:sz w:val="28"/>
                <w:szCs w:val="28"/>
              </w:rPr>
              <w:t>10</w:t>
            </w:r>
          </w:p>
        </w:tc>
        <w:tc>
          <w:tcPr>
            <w:tcW w:w="1526" w:type="dxa"/>
            <w:vMerge/>
          </w:tcPr>
          <w:p w14:paraId="04B2C62A" w14:textId="77777777" w:rsidR="000456C9" w:rsidRPr="000456C9" w:rsidRDefault="000456C9" w:rsidP="000456C9">
            <w:pPr>
              <w:cnfStyle w:val="000000010000" w:firstRow="0" w:lastRow="0" w:firstColumn="0" w:lastColumn="0" w:oddVBand="0" w:evenVBand="0" w:oddHBand="0" w:evenHBand="1" w:firstRowFirstColumn="0" w:firstRowLastColumn="0" w:lastRowFirstColumn="0" w:lastRowLastColumn="0"/>
              <w:rPr>
                <w:rFonts w:ascii="Cambria" w:hAnsi="Cambria" w:cs="Arial"/>
              </w:rPr>
            </w:pPr>
          </w:p>
        </w:tc>
        <w:tc>
          <w:tcPr>
            <w:tcW w:w="5361" w:type="dxa"/>
            <w:vAlign w:val="top"/>
          </w:tcPr>
          <w:p w14:paraId="5968F114" w14:textId="77777777" w:rsidR="000456C9" w:rsidRPr="000456C9" w:rsidRDefault="000456C9" w:rsidP="000456C9">
            <w:pPr>
              <w:cnfStyle w:val="000000010000" w:firstRow="0" w:lastRow="0" w:firstColumn="0" w:lastColumn="0" w:oddVBand="0" w:evenVBand="0" w:oddHBand="0" w:evenHBand="1" w:firstRowFirstColumn="0" w:firstRowLastColumn="0" w:lastRowFirstColumn="0" w:lastRowLastColumn="0"/>
            </w:pPr>
            <w:r w:rsidRPr="000456C9">
              <w:t>Coussin de positionnement demi-lune avec 2 housses amovibles identiques</w:t>
            </w:r>
          </w:p>
        </w:tc>
        <w:tc>
          <w:tcPr>
            <w:tcW w:w="1722" w:type="dxa"/>
          </w:tcPr>
          <w:p w14:paraId="29F57278" w14:textId="77777777" w:rsidR="000456C9" w:rsidRPr="000456C9" w:rsidRDefault="000456C9" w:rsidP="000456C9">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Pr>
                <w:rStyle w:val="lev"/>
                <w:b w:val="0"/>
                <w:color w:val="000000" w:themeColor="text1"/>
              </w:rPr>
              <w:t>30</w:t>
            </w:r>
          </w:p>
        </w:tc>
      </w:tr>
    </w:tbl>
    <w:p w14:paraId="3C6AE708" w14:textId="77777777" w:rsidR="00FA6D15" w:rsidRPr="000E5292" w:rsidRDefault="00FA6D15" w:rsidP="00FA6D15">
      <w:pPr>
        <w:ind w:firstLine="567"/>
        <w:jc w:val="both"/>
      </w:pPr>
    </w:p>
    <w:p w14:paraId="6C2E0395" w14:textId="77777777" w:rsidR="00FA6D15" w:rsidRPr="00A02DC2" w:rsidRDefault="00FA6D15" w:rsidP="00A02DC2">
      <w:pPr>
        <w:widowControl w:val="0"/>
        <w:numPr>
          <w:ilvl w:val="0"/>
          <w:numId w:val="34"/>
        </w:numPr>
        <w:autoSpaceDE w:val="0"/>
        <w:autoSpaceDN w:val="0"/>
        <w:adjustRightInd w:val="0"/>
        <w:ind w:left="270" w:right="-153"/>
        <w:contextualSpacing/>
        <w:jc w:val="both"/>
        <w:rPr>
          <w:rFonts w:ascii="Cambria" w:eastAsia="Times New Roman" w:hAnsi="Cambria" w:cs="Times New Roman"/>
          <w:b/>
          <w:bCs/>
          <w:color w:val="943634"/>
          <w:spacing w:val="5"/>
          <w:sz w:val="20"/>
        </w:rPr>
      </w:pPr>
      <w:r w:rsidRPr="00A02DC2">
        <w:rPr>
          <w:rFonts w:ascii="Cambria" w:eastAsia="Times New Roman" w:hAnsi="Cambria" w:cs="Times New Roman"/>
          <w:b/>
          <w:bCs/>
          <w:color w:val="943634"/>
          <w:spacing w:val="5"/>
          <w:sz w:val="20"/>
        </w:rPr>
        <w:t>La partie articles listés, BPU, est estimée à 8</w:t>
      </w:r>
      <w:r w:rsidR="00BC73DE">
        <w:rPr>
          <w:rFonts w:ascii="Cambria" w:eastAsia="Times New Roman" w:hAnsi="Cambria" w:cs="Times New Roman"/>
          <w:b/>
          <w:bCs/>
          <w:color w:val="943634"/>
          <w:spacing w:val="5"/>
          <w:sz w:val="20"/>
        </w:rPr>
        <w:t>0</w:t>
      </w:r>
      <w:r w:rsidRPr="00A02DC2">
        <w:rPr>
          <w:rFonts w:ascii="Cambria" w:eastAsia="Times New Roman" w:hAnsi="Cambria" w:cs="Times New Roman"/>
          <w:b/>
          <w:bCs/>
          <w:color w:val="943634"/>
          <w:spacing w:val="5"/>
          <w:sz w:val="20"/>
        </w:rPr>
        <w:t xml:space="preserve"> % du volume financier annuel.</w:t>
      </w:r>
    </w:p>
    <w:p w14:paraId="3C4C57A0" w14:textId="77777777" w:rsidR="00FA6D15" w:rsidRPr="00A02DC2" w:rsidRDefault="00FA6D15" w:rsidP="00A02DC2">
      <w:pPr>
        <w:widowControl w:val="0"/>
        <w:numPr>
          <w:ilvl w:val="0"/>
          <w:numId w:val="34"/>
        </w:numPr>
        <w:autoSpaceDE w:val="0"/>
        <w:autoSpaceDN w:val="0"/>
        <w:adjustRightInd w:val="0"/>
        <w:ind w:left="270" w:right="-153"/>
        <w:contextualSpacing/>
        <w:jc w:val="both"/>
        <w:rPr>
          <w:rFonts w:ascii="Cambria" w:eastAsia="Times New Roman" w:hAnsi="Cambria" w:cs="Times New Roman"/>
          <w:b/>
          <w:bCs/>
          <w:color w:val="943634"/>
          <w:spacing w:val="5"/>
          <w:sz w:val="20"/>
        </w:rPr>
      </w:pPr>
      <w:r w:rsidRPr="00A02DC2">
        <w:rPr>
          <w:rFonts w:ascii="Cambria" w:eastAsia="Times New Roman" w:hAnsi="Cambria" w:cs="Times New Roman"/>
          <w:b/>
          <w:bCs/>
          <w:color w:val="943634"/>
          <w:spacing w:val="5"/>
          <w:sz w:val="20"/>
        </w:rPr>
        <w:t>La p</w:t>
      </w:r>
      <w:r w:rsidR="00AD7A54">
        <w:rPr>
          <w:rFonts w:ascii="Cambria" w:eastAsia="Times New Roman" w:hAnsi="Cambria" w:cs="Times New Roman"/>
          <w:b/>
          <w:bCs/>
          <w:color w:val="943634"/>
          <w:spacing w:val="5"/>
          <w:sz w:val="20"/>
        </w:rPr>
        <w:t>artie catalogue est estimée à 20</w:t>
      </w:r>
      <w:r w:rsidRPr="00A02DC2">
        <w:rPr>
          <w:rFonts w:ascii="Cambria" w:eastAsia="Times New Roman" w:hAnsi="Cambria" w:cs="Times New Roman"/>
          <w:b/>
          <w:bCs/>
          <w:color w:val="943634"/>
          <w:spacing w:val="5"/>
          <w:sz w:val="20"/>
        </w:rPr>
        <w:t xml:space="preserve"> % du volume financier annuel. La partie catalogue fait l’objet d’une mise au point après attribution et avant notification du marché concerné.</w:t>
      </w:r>
    </w:p>
    <w:p w14:paraId="57CA6F90" w14:textId="77777777" w:rsidR="00FA6D15" w:rsidRPr="000E5292" w:rsidRDefault="00FA6D15" w:rsidP="00FA6D15">
      <w:pPr>
        <w:rPr>
          <w:color w:val="000000"/>
        </w:rPr>
      </w:pPr>
    </w:p>
    <w:p w14:paraId="0C26CA5F" w14:textId="77777777" w:rsidR="00C76F88" w:rsidRDefault="00C76F88" w:rsidP="00C76F88">
      <w:r>
        <w:t xml:space="preserve">D’autres dimensions de supports </w:t>
      </w:r>
      <w:r w:rsidRPr="00910180">
        <w:t xml:space="preserve">pourront être proposés au titre du catalogue complémentaire HBPU. </w:t>
      </w:r>
    </w:p>
    <w:p w14:paraId="472E56EF" w14:textId="77777777" w:rsidR="00FA6D15" w:rsidRDefault="00FA6D15" w:rsidP="00FA6D15">
      <w:pPr>
        <w:widowControl w:val="0"/>
        <w:autoSpaceDE w:val="0"/>
        <w:autoSpaceDN w:val="0"/>
        <w:adjustRightInd w:val="0"/>
        <w:ind w:right="-710"/>
        <w:contextualSpacing/>
        <w:jc w:val="both"/>
        <w:rPr>
          <w:rFonts w:ascii="Cambria" w:eastAsia="Times New Roman" w:hAnsi="Cambria" w:cs="Times New Roman"/>
          <w:b/>
          <w:bCs/>
          <w:color w:val="943634"/>
          <w:spacing w:val="5"/>
          <w:highlight w:val="green"/>
        </w:rPr>
      </w:pPr>
    </w:p>
    <w:p w14:paraId="57C9E00C" w14:textId="77777777" w:rsidR="00281539" w:rsidRDefault="00281539" w:rsidP="00FA6D15">
      <w:pPr>
        <w:widowControl w:val="0"/>
        <w:autoSpaceDE w:val="0"/>
        <w:autoSpaceDN w:val="0"/>
        <w:adjustRightInd w:val="0"/>
        <w:ind w:right="-710"/>
        <w:contextualSpacing/>
        <w:jc w:val="both"/>
        <w:rPr>
          <w:rFonts w:ascii="Cambria" w:eastAsia="Times New Roman" w:hAnsi="Cambria" w:cs="Times New Roman"/>
          <w:b/>
          <w:bCs/>
          <w:color w:val="943634"/>
          <w:spacing w:val="5"/>
          <w:highlight w:val="green"/>
        </w:rPr>
      </w:pPr>
    </w:p>
    <w:p w14:paraId="76A5024D" w14:textId="77777777" w:rsidR="00281539" w:rsidRDefault="00281539" w:rsidP="00FA6D15">
      <w:pPr>
        <w:widowControl w:val="0"/>
        <w:autoSpaceDE w:val="0"/>
        <w:autoSpaceDN w:val="0"/>
        <w:adjustRightInd w:val="0"/>
        <w:ind w:right="-710"/>
        <w:contextualSpacing/>
        <w:jc w:val="both"/>
        <w:rPr>
          <w:rFonts w:ascii="Cambria" w:eastAsia="Times New Roman" w:hAnsi="Cambria" w:cs="Times New Roman"/>
          <w:b/>
          <w:bCs/>
          <w:color w:val="943634"/>
          <w:spacing w:val="5"/>
          <w:highlight w:val="green"/>
        </w:rPr>
      </w:pPr>
    </w:p>
    <w:p w14:paraId="33562AED" w14:textId="77777777" w:rsidR="00281539" w:rsidRDefault="00281539" w:rsidP="00FA6D15">
      <w:pPr>
        <w:widowControl w:val="0"/>
        <w:autoSpaceDE w:val="0"/>
        <w:autoSpaceDN w:val="0"/>
        <w:adjustRightInd w:val="0"/>
        <w:ind w:right="-710"/>
        <w:contextualSpacing/>
        <w:jc w:val="both"/>
        <w:rPr>
          <w:rFonts w:ascii="Cambria" w:eastAsia="Times New Roman" w:hAnsi="Cambria" w:cs="Times New Roman"/>
          <w:b/>
          <w:bCs/>
          <w:color w:val="943634"/>
          <w:spacing w:val="5"/>
          <w:highlight w:val="green"/>
        </w:rPr>
      </w:pPr>
    </w:p>
    <w:p w14:paraId="0BB98FC1" w14:textId="77777777" w:rsidR="00281539" w:rsidRDefault="00281539" w:rsidP="00FA6D15">
      <w:pPr>
        <w:widowControl w:val="0"/>
        <w:autoSpaceDE w:val="0"/>
        <w:autoSpaceDN w:val="0"/>
        <w:adjustRightInd w:val="0"/>
        <w:ind w:right="-710"/>
        <w:contextualSpacing/>
        <w:jc w:val="both"/>
        <w:rPr>
          <w:rFonts w:ascii="Cambria" w:eastAsia="Times New Roman" w:hAnsi="Cambria" w:cs="Times New Roman"/>
          <w:b/>
          <w:bCs/>
          <w:color w:val="943634"/>
          <w:spacing w:val="5"/>
          <w:highlight w:val="green"/>
        </w:rPr>
      </w:pPr>
    </w:p>
    <w:p w14:paraId="68CCA7CB" w14:textId="77777777" w:rsidR="00281539" w:rsidRDefault="00281539" w:rsidP="00FA6D15">
      <w:pPr>
        <w:widowControl w:val="0"/>
        <w:autoSpaceDE w:val="0"/>
        <w:autoSpaceDN w:val="0"/>
        <w:adjustRightInd w:val="0"/>
        <w:ind w:right="-710"/>
        <w:contextualSpacing/>
        <w:jc w:val="both"/>
        <w:rPr>
          <w:rFonts w:ascii="Cambria" w:eastAsia="Times New Roman" w:hAnsi="Cambria" w:cs="Times New Roman"/>
          <w:b/>
          <w:bCs/>
          <w:color w:val="943634"/>
          <w:spacing w:val="5"/>
          <w:highlight w:val="green"/>
        </w:rPr>
      </w:pPr>
    </w:p>
    <w:p w14:paraId="0E4DF7EE" w14:textId="77777777" w:rsidR="00281539" w:rsidRDefault="00281539" w:rsidP="00FA6D15">
      <w:pPr>
        <w:widowControl w:val="0"/>
        <w:autoSpaceDE w:val="0"/>
        <w:autoSpaceDN w:val="0"/>
        <w:adjustRightInd w:val="0"/>
        <w:ind w:right="-710"/>
        <w:contextualSpacing/>
        <w:jc w:val="both"/>
        <w:rPr>
          <w:rFonts w:ascii="Cambria" w:eastAsia="Times New Roman" w:hAnsi="Cambria" w:cs="Times New Roman"/>
          <w:b/>
          <w:bCs/>
          <w:color w:val="943634"/>
          <w:spacing w:val="5"/>
          <w:highlight w:val="green"/>
        </w:rPr>
      </w:pPr>
    </w:p>
    <w:p w14:paraId="602D2F7D" w14:textId="77777777" w:rsidR="00281539" w:rsidRDefault="00281539" w:rsidP="00FA6D15">
      <w:pPr>
        <w:widowControl w:val="0"/>
        <w:autoSpaceDE w:val="0"/>
        <w:autoSpaceDN w:val="0"/>
        <w:adjustRightInd w:val="0"/>
        <w:ind w:right="-710"/>
        <w:contextualSpacing/>
        <w:jc w:val="both"/>
        <w:rPr>
          <w:rFonts w:ascii="Cambria" w:eastAsia="Times New Roman" w:hAnsi="Cambria" w:cs="Times New Roman"/>
          <w:b/>
          <w:bCs/>
          <w:color w:val="943634"/>
          <w:spacing w:val="5"/>
          <w:highlight w:val="green"/>
        </w:rPr>
      </w:pPr>
    </w:p>
    <w:p w14:paraId="4083B9EF" w14:textId="77777777" w:rsidR="00281539" w:rsidRDefault="00281539" w:rsidP="00FA6D15">
      <w:pPr>
        <w:widowControl w:val="0"/>
        <w:autoSpaceDE w:val="0"/>
        <w:autoSpaceDN w:val="0"/>
        <w:adjustRightInd w:val="0"/>
        <w:ind w:right="-710"/>
        <w:contextualSpacing/>
        <w:jc w:val="both"/>
        <w:rPr>
          <w:rFonts w:ascii="Cambria" w:eastAsia="Times New Roman" w:hAnsi="Cambria" w:cs="Times New Roman"/>
          <w:b/>
          <w:bCs/>
          <w:color w:val="943634"/>
          <w:spacing w:val="5"/>
          <w:highlight w:val="green"/>
        </w:rPr>
      </w:pPr>
    </w:p>
    <w:p w14:paraId="1880D267" w14:textId="77777777" w:rsidR="00281539" w:rsidRDefault="00281539" w:rsidP="00FA6D15">
      <w:pPr>
        <w:widowControl w:val="0"/>
        <w:autoSpaceDE w:val="0"/>
        <w:autoSpaceDN w:val="0"/>
        <w:adjustRightInd w:val="0"/>
        <w:ind w:right="-710"/>
        <w:contextualSpacing/>
        <w:jc w:val="both"/>
        <w:rPr>
          <w:rFonts w:ascii="Cambria" w:eastAsia="Times New Roman" w:hAnsi="Cambria" w:cs="Times New Roman"/>
          <w:b/>
          <w:bCs/>
          <w:color w:val="943634"/>
          <w:spacing w:val="5"/>
          <w:highlight w:val="green"/>
        </w:rPr>
      </w:pPr>
    </w:p>
    <w:p w14:paraId="21148553" w14:textId="77777777" w:rsidR="00281539" w:rsidRDefault="00281539" w:rsidP="00FA6D15">
      <w:pPr>
        <w:widowControl w:val="0"/>
        <w:autoSpaceDE w:val="0"/>
        <w:autoSpaceDN w:val="0"/>
        <w:adjustRightInd w:val="0"/>
        <w:ind w:right="-710"/>
        <w:contextualSpacing/>
        <w:jc w:val="both"/>
        <w:rPr>
          <w:rFonts w:ascii="Cambria" w:eastAsia="Times New Roman" w:hAnsi="Cambria" w:cs="Times New Roman"/>
          <w:b/>
          <w:bCs/>
          <w:color w:val="943634"/>
          <w:spacing w:val="5"/>
          <w:highlight w:val="green"/>
        </w:rPr>
      </w:pPr>
    </w:p>
    <w:p w14:paraId="2B4B74B4" w14:textId="77777777" w:rsidR="00281539" w:rsidRDefault="00281539" w:rsidP="00FA6D15">
      <w:pPr>
        <w:widowControl w:val="0"/>
        <w:autoSpaceDE w:val="0"/>
        <w:autoSpaceDN w:val="0"/>
        <w:adjustRightInd w:val="0"/>
        <w:ind w:right="-710"/>
        <w:contextualSpacing/>
        <w:jc w:val="both"/>
        <w:rPr>
          <w:rFonts w:ascii="Cambria" w:eastAsia="Times New Roman" w:hAnsi="Cambria" w:cs="Times New Roman"/>
          <w:b/>
          <w:bCs/>
          <w:color w:val="943634"/>
          <w:spacing w:val="5"/>
          <w:highlight w:val="green"/>
        </w:rPr>
      </w:pPr>
    </w:p>
    <w:p w14:paraId="08C8F609" w14:textId="77777777" w:rsidR="002F124C" w:rsidRPr="0057702E" w:rsidRDefault="002F124C" w:rsidP="002F124C">
      <w:pPr>
        <w:pStyle w:val="Titre3"/>
        <w:pageBreakBefore/>
        <w:jc w:val="left"/>
      </w:pPr>
      <w:bookmarkStart w:id="26" w:name="_Toc183510156"/>
      <w:r w:rsidRPr="0057702E">
        <w:lastRenderedPageBreak/>
        <w:t xml:space="preserve">III-5 LOT 5: </w:t>
      </w:r>
      <w:r w:rsidRPr="0057702E">
        <w:rPr>
          <w:caps w:val="0"/>
        </w:rPr>
        <w:t>matelas hybrides: passifs ou actifs</w:t>
      </w:r>
      <w:bookmarkEnd w:id="26"/>
    </w:p>
    <w:p w14:paraId="2093662D" w14:textId="77777777" w:rsidR="002F124C" w:rsidRPr="0057702E" w:rsidRDefault="002F124C" w:rsidP="002F124C">
      <w:pPr>
        <w:widowControl w:val="0"/>
        <w:autoSpaceDE w:val="0"/>
        <w:autoSpaceDN w:val="0"/>
        <w:adjustRightInd w:val="0"/>
        <w:ind w:right="-710"/>
        <w:contextualSpacing/>
        <w:jc w:val="both"/>
        <w:rPr>
          <w:rFonts w:ascii="Cambria" w:eastAsia="Times New Roman" w:hAnsi="Cambria" w:cs="Times New Roman"/>
          <w:b/>
          <w:bCs/>
          <w:color w:val="943634"/>
          <w:spacing w:val="5"/>
          <w:sz w:val="6"/>
        </w:rPr>
      </w:pPr>
    </w:p>
    <w:tbl>
      <w:tblPr>
        <w:tblStyle w:val="Grilledutableau"/>
        <w:tblW w:w="10162" w:type="dxa"/>
        <w:tblBorders>
          <w:top w:val="single" w:sz="6" w:space="0" w:color="548DD4" w:themeColor="text2" w:themeTint="99"/>
          <w:left w:val="single" w:sz="6" w:space="0" w:color="548DD4" w:themeColor="text2" w:themeTint="99"/>
          <w:bottom w:val="single" w:sz="6" w:space="0" w:color="548DD4" w:themeColor="text2" w:themeTint="99"/>
          <w:right w:val="single" w:sz="6" w:space="0" w:color="548DD4" w:themeColor="text2" w:themeTint="99"/>
          <w:insideH w:val="single" w:sz="6" w:space="0" w:color="548DD4" w:themeColor="text2" w:themeTint="99"/>
          <w:insideV w:val="single" w:sz="6" w:space="0" w:color="548DD4" w:themeColor="text2" w:themeTint="99"/>
        </w:tblBorders>
        <w:tblLook w:val="04A0" w:firstRow="1" w:lastRow="0" w:firstColumn="1" w:lastColumn="0" w:noHBand="0" w:noVBand="1"/>
      </w:tblPr>
      <w:tblGrid>
        <w:gridCol w:w="987"/>
        <w:gridCol w:w="1254"/>
        <w:gridCol w:w="6527"/>
        <w:gridCol w:w="1394"/>
      </w:tblGrid>
      <w:tr w:rsidR="002F124C" w:rsidRPr="000456C9" w14:paraId="14AE1A8A" w14:textId="77777777" w:rsidTr="004D60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7" w:type="dxa"/>
          </w:tcPr>
          <w:p w14:paraId="51C39AF2" w14:textId="77777777" w:rsidR="002F124C" w:rsidRPr="000456C9" w:rsidRDefault="002F124C" w:rsidP="00C22CDA">
            <w:pPr>
              <w:spacing w:after="0"/>
            </w:pPr>
            <w:r w:rsidRPr="000456C9">
              <w:t>N° de produit</w:t>
            </w:r>
          </w:p>
        </w:tc>
        <w:tc>
          <w:tcPr>
            <w:tcW w:w="1255" w:type="dxa"/>
          </w:tcPr>
          <w:p w14:paraId="581C2482" w14:textId="77777777" w:rsidR="002F124C" w:rsidRPr="000456C9" w:rsidRDefault="002F124C" w:rsidP="00C22CDA">
            <w:pPr>
              <w:spacing w:after="0"/>
              <w:cnfStyle w:val="100000000000" w:firstRow="1" w:lastRow="0" w:firstColumn="0" w:lastColumn="0" w:oddVBand="0" w:evenVBand="0" w:oddHBand="0" w:evenHBand="0" w:firstRowFirstColumn="0" w:firstRowLastColumn="0" w:lastRowFirstColumn="0" w:lastRowLastColumn="0"/>
              <w:rPr>
                <w:b w:val="0"/>
              </w:rPr>
            </w:pPr>
          </w:p>
        </w:tc>
        <w:tc>
          <w:tcPr>
            <w:tcW w:w="6840" w:type="dxa"/>
          </w:tcPr>
          <w:p w14:paraId="4AB16CF6" w14:textId="77777777" w:rsidR="002F124C" w:rsidRPr="000456C9" w:rsidRDefault="002F124C" w:rsidP="00C22CDA">
            <w:pPr>
              <w:spacing w:after="0"/>
              <w:cnfStyle w:val="100000000000" w:firstRow="1" w:lastRow="0" w:firstColumn="0" w:lastColumn="0" w:oddVBand="0" w:evenVBand="0" w:oddHBand="0" w:evenHBand="0" w:firstRowFirstColumn="0" w:firstRowLastColumn="0" w:lastRowFirstColumn="0" w:lastRowLastColumn="0"/>
              <w:rPr>
                <w:b w:val="0"/>
              </w:rPr>
            </w:pPr>
            <w:r w:rsidRPr="000456C9">
              <w:rPr>
                <w:b w:val="0"/>
              </w:rPr>
              <w:t>Equipement</w:t>
            </w:r>
          </w:p>
        </w:tc>
        <w:tc>
          <w:tcPr>
            <w:tcW w:w="1080" w:type="dxa"/>
          </w:tcPr>
          <w:p w14:paraId="13ADFC20" w14:textId="77777777" w:rsidR="002F124C" w:rsidRPr="000456C9" w:rsidRDefault="002F124C" w:rsidP="00C22CDA">
            <w:pPr>
              <w:spacing w:after="0"/>
              <w:cnfStyle w:val="100000000000" w:firstRow="1" w:lastRow="0" w:firstColumn="0" w:lastColumn="0" w:oddVBand="0" w:evenVBand="0" w:oddHBand="0" w:evenHBand="0" w:firstRowFirstColumn="0" w:firstRowLastColumn="0" w:lastRowFirstColumn="0" w:lastRowLastColumn="0"/>
              <w:rPr>
                <w:b w:val="0"/>
              </w:rPr>
            </w:pPr>
            <w:r>
              <w:rPr>
                <w:b w:val="0"/>
              </w:rPr>
              <w:t>Annuel prévisionnel</w:t>
            </w:r>
          </w:p>
        </w:tc>
      </w:tr>
      <w:tr w:rsidR="002F124C" w:rsidRPr="000456C9" w14:paraId="24582DCF" w14:textId="77777777" w:rsidTr="004D6046">
        <w:tc>
          <w:tcPr>
            <w:cnfStyle w:val="001000000000" w:firstRow="0" w:lastRow="0" w:firstColumn="1" w:lastColumn="0" w:oddVBand="0" w:evenVBand="0" w:oddHBand="0" w:evenHBand="0" w:firstRowFirstColumn="0" w:firstRowLastColumn="0" w:lastRowFirstColumn="0" w:lastRowLastColumn="0"/>
            <w:tcW w:w="987" w:type="dxa"/>
          </w:tcPr>
          <w:p w14:paraId="763CDB79" w14:textId="77777777" w:rsidR="002F124C" w:rsidRPr="000456C9" w:rsidRDefault="002F124C" w:rsidP="00C22CDA">
            <w:pPr>
              <w:tabs>
                <w:tab w:val="left" w:pos="1701"/>
                <w:tab w:val="left" w:pos="6237"/>
              </w:tabs>
              <w:spacing w:after="0"/>
              <w:rPr>
                <w:rStyle w:val="lev"/>
                <w:color w:val="000000" w:themeColor="text1"/>
                <w:sz w:val="28"/>
                <w:szCs w:val="28"/>
              </w:rPr>
            </w:pPr>
            <w:r w:rsidRPr="000456C9">
              <w:rPr>
                <w:rStyle w:val="lev"/>
                <w:color w:val="000000" w:themeColor="text1"/>
                <w:sz w:val="28"/>
                <w:szCs w:val="28"/>
              </w:rPr>
              <w:t>1</w:t>
            </w:r>
          </w:p>
        </w:tc>
        <w:tc>
          <w:tcPr>
            <w:tcW w:w="1255" w:type="dxa"/>
            <w:vMerge w:val="restart"/>
            <w:shd w:val="clear" w:color="auto" w:fill="auto"/>
          </w:tcPr>
          <w:p w14:paraId="17BCABC4" w14:textId="77777777" w:rsidR="002F124C" w:rsidRPr="0027717B" w:rsidRDefault="002F124C" w:rsidP="00C22CDA">
            <w:pPr>
              <w:spacing w:after="0"/>
              <w:cnfStyle w:val="000000000000" w:firstRow="0" w:lastRow="0" w:firstColumn="0" w:lastColumn="0" w:oddVBand="0" w:evenVBand="0" w:oddHBand="0" w:evenHBand="0" w:firstRowFirstColumn="0" w:firstRowLastColumn="0" w:lastRowFirstColumn="0" w:lastRowLastColumn="0"/>
            </w:pPr>
            <w:r w:rsidRPr="0027717B">
              <w:t>ACHAT</w:t>
            </w:r>
          </w:p>
          <w:p w14:paraId="3C164CF4" w14:textId="77777777" w:rsidR="002F124C" w:rsidRPr="0027717B" w:rsidRDefault="002F124C" w:rsidP="00C22CDA">
            <w:pPr>
              <w:spacing w:after="0"/>
              <w:cnfStyle w:val="000000000000" w:firstRow="0" w:lastRow="0" w:firstColumn="0" w:lastColumn="0" w:oddVBand="0" w:evenVBand="0" w:oddHBand="0" w:evenHBand="0" w:firstRowFirstColumn="0" w:firstRowLastColumn="0" w:lastRowFirstColumn="0" w:lastRowLastColumn="0"/>
            </w:pPr>
          </w:p>
        </w:tc>
        <w:tc>
          <w:tcPr>
            <w:tcW w:w="6840" w:type="dxa"/>
            <w:shd w:val="clear" w:color="auto" w:fill="auto"/>
            <w:vAlign w:val="top"/>
          </w:tcPr>
          <w:p w14:paraId="3E9302CF" w14:textId="77777777" w:rsidR="002F124C" w:rsidRPr="0027717B" w:rsidRDefault="002F124C" w:rsidP="00C22CDA">
            <w:pPr>
              <w:spacing w:after="0"/>
              <w:cnfStyle w:val="000000000000" w:firstRow="0" w:lastRow="0" w:firstColumn="0" w:lastColumn="0" w:oddVBand="0" w:evenVBand="0" w:oddHBand="0" w:evenHBand="0" w:firstRowFirstColumn="0" w:firstRowLastColumn="0" w:lastRowFirstColumn="0" w:lastRowLastColumn="0"/>
            </w:pPr>
            <w:r w:rsidRPr="0027717B">
              <w:t>Matelas hybride avec possibilité de pression alternée, avec housse, 90x200, sans pompe</w:t>
            </w:r>
          </w:p>
        </w:tc>
        <w:tc>
          <w:tcPr>
            <w:tcW w:w="1080" w:type="dxa"/>
          </w:tcPr>
          <w:p w14:paraId="28DF94B2" w14:textId="77777777" w:rsidR="002F124C" w:rsidRPr="0027717B" w:rsidRDefault="002F124C" w:rsidP="00C22CD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27717B">
              <w:rPr>
                <w:rStyle w:val="lev"/>
                <w:b w:val="0"/>
                <w:color w:val="000000" w:themeColor="text1"/>
              </w:rPr>
              <w:t>50</w:t>
            </w:r>
          </w:p>
        </w:tc>
      </w:tr>
      <w:tr w:rsidR="002F124C" w:rsidRPr="000456C9" w14:paraId="6D7F9143" w14:textId="77777777" w:rsidTr="004D6046">
        <w:tc>
          <w:tcPr>
            <w:cnfStyle w:val="001000000000" w:firstRow="0" w:lastRow="0" w:firstColumn="1" w:lastColumn="0" w:oddVBand="0" w:evenVBand="0" w:oddHBand="0" w:evenHBand="0" w:firstRowFirstColumn="0" w:firstRowLastColumn="0" w:lastRowFirstColumn="0" w:lastRowLastColumn="0"/>
            <w:tcW w:w="987" w:type="dxa"/>
          </w:tcPr>
          <w:p w14:paraId="65E21A11" w14:textId="77777777" w:rsidR="002F124C" w:rsidRPr="000456C9" w:rsidRDefault="002F124C" w:rsidP="00C22CDA">
            <w:pPr>
              <w:tabs>
                <w:tab w:val="left" w:pos="1701"/>
                <w:tab w:val="left" w:pos="6237"/>
              </w:tabs>
              <w:spacing w:after="0"/>
              <w:rPr>
                <w:rStyle w:val="lev"/>
                <w:color w:val="000000" w:themeColor="text1"/>
                <w:sz w:val="28"/>
                <w:szCs w:val="28"/>
              </w:rPr>
            </w:pPr>
            <w:r w:rsidRPr="000456C9">
              <w:rPr>
                <w:rStyle w:val="lev"/>
                <w:color w:val="000000" w:themeColor="text1"/>
                <w:sz w:val="28"/>
                <w:szCs w:val="28"/>
              </w:rPr>
              <w:t>2</w:t>
            </w:r>
          </w:p>
        </w:tc>
        <w:tc>
          <w:tcPr>
            <w:tcW w:w="1255" w:type="dxa"/>
            <w:vMerge/>
          </w:tcPr>
          <w:p w14:paraId="2E0EDD09" w14:textId="77777777" w:rsidR="002F124C" w:rsidRPr="0027717B" w:rsidRDefault="002F124C" w:rsidP="00C22CDA">
            <w:pPr>
              <w:spacing w:after="0"/>
              <w:cnfStyle w:val="000000000000" w:firstRow="0" w:lastRow="0" w:firstColumn="0" w:lastColumn="0" w:oddVBand="0" w:evenVBand="0" w:oddHBand="0" w:evenHBand="0" w:firstRowFirstColumn="0" w:firstRowLastColumn="0" w:lastRowFirstColumn="0" w:lastRowLastColumn="0"/>
              <w:rPr>
                <w:rFonts w:ascii="Cambria" w:hAnsi="Cambria" w:cs="Arial"/>
                <w:sz w:val="32"/>
                <w:szCs w:val="32"/>
              </w:rPr>
            </w:pPr>
          </w:p>
        </w:tc>
        <w:tc>
          <w:tcPr>
            <w:tcW w:w="6840" w:type="dxa"/>
            <w:shd w:val="clear" w:color="auto" w:fill="auto"/>
            <w:vAlign w:val="top"/>
          </w:tcPr>
          <w:p w14:paraId="0B427A77" w14:textId="77777777" w:rsidR="002F124C" w:rsidRPr="0027717B" w:rsidRDefault="002F124C" w:rsidP="00C22CDA">
            <w:pPr>
              <w:spacing w:after="0"/>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7717B">
              <w:t>Pompe pour motorisation du matelas ligne 1</w:t>
            </w:r>
          </w:p>
        </w:tc>
        <w:tc>
          <w:tcPr>
            <w:tcW w:w="1080" w:type="dxa"/>
          </w:tcPr>
          <w:p w14:paraId="1060D2B1" w14:textId="77777777" w:rsidR="002F124C" w:rsidRPr="0027717B" w:rsidRDefault="002F124C" w:rsidP="00C22CD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27717B">
              <w:rPr>
                <w:rStyle w:val="lev"/>
                <w:b w:val="0"/>
                <w:color w:val="000000" w:themeColor="text1"/>
              </w:rPr>
              <w:t>10</w:t>
            </w:r>
          </w:p>
        </w:tc>
      </w:tr>
      <w:tr w:rsidR="002F124C" w:rsidRPr="000456C9" w14:paraId="67F0C3CC" w14:textId="77777777" w:rsidTr="004D6046">
        <w:tc>
          <w:tcPr>
            <w:cnfStyle w:val="001000000000" w:firstRow="0" w:lastRow="0" w:firstColumn="1" w:lastColumn="0" w:oddVBand="0" w:evenVBand="0" w:oddHBand="0" w:evenHBand="0" w:firstRowFirstColumn="0" w:firstRowLastColumn="0" w:lastRowFirstColumn="0" w:lastRowLastColumn="0"/>
            <w:tcW w:w="987" w:type="dxa"/>
          </w:tcPr>
          <w:p w14:paraId="51F4A3AF" w14:textId="77777777" w:rsidR="002F124C" w:rsidRPr="000456C9" w:rsidRDefault="002F124C" w:rsidP="00C22CDA">
            <w:pPr>
              <w:tabs>
                <w:tab w:val="left" w:pos="1701"/>
                <w:tab w:val="left" w:pos="6237"/>
              </w:tabs>
              <w:spacing w:after="0"/>
              <w:rPr>
                <w:rStyle w:val="lev"/>
                <w:color w:val="000000" w:themeColor="text1"/>
                <w:sz w:val="28"/>
                <w:szCs w:val="28"/>
              </w:rPr>
            </w:pPr>
            <w:r w:rsidRPr="000456C9">
              <w:rPr>
                <w:rStyle w:val="lev"/>
                <w:color w:val="000000" w:themeColor="text1"/>
                <w:sz w:val="28"/>
                <w:szCs w:val="28"/>
              </w:rPr>
              <w:t>3</w:t>
            </w:r>
          </w:p>
        </w:tc>
        <w:tc>
          <w:tcPr>
            <w:tcW w:w="1255" w:type="dxa"/>
            <w:vMerge/>
          </w:tcPr>
          <w:p w14:paraId="31386397" w14:textId="77777777" w:rsidR="002F124C" w:rsidRPr="0027717B" w:rsidRDefault="002F124C" w:rsidP="00C22CDA">
            <w:pPr>
              <w:spacing w:after="0"/>
              <w:cnfStyle w:val="000000000000" w:firstRow="0" w:lastRow="0" w:firstColumn="0" w:lastColumn="0" w:oddVBand="0" w:evenVBand="0" w:oddHBand="0" w:evenHBand="0" w:firstRowFirstColumn="0" w:firstRowLastColumn="0" w:lastRowFirstColumn="0" w:lastRowLastColumn="0"/>
              <w:rPr>
                <w:rFonts w:ascii="Cambria" w:hAnsi="Cambria" w:cs="Arial"/>
                <w:sz w:val="32"/>
                <w:szCs w:val="32"/>
              </w:rPr>
            </w:pPr>
          </w:p>
        </w:tc>
        <w:tc>
          <w:tcPr>
            <w:tcW w:w="6840" w:type="dxa"/>
            <w:shd w:val="clear" w:color="auto" w:fill="auto"/>
            <w:vAlign w:val="top"/>
          </w:tcPr>
          <w:p w14:paraId="5B516ABA" w14:textId="77777777" w:rsidR="002F124C" w:rsidRPr="0027717B" w:rsidRDefault="002F124C" w:rsidP="00C22CDA">
            <w:pPr>
              <w:spacing w:after="0"/>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7717B">
              <w:t>Coussin de fauteuil hybride</w:t>
            </w:r>
          </w:p>
        </w:tc>
        <w:tc>
          <w:tcPr>
            <w:tcW w:w="1080" w:type="dxa"/>
          </w:tcPr>
          <w:p w14:paraId="5D78375D" w14:textId="77777777" w:rsidR="002F124C" w:rsidRPr="0027717B" w:rsidRDefault="002F124C" w:rsidP="00C22CD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27717B">
              <w:rPr>
                <w:rStyle w:val="lev"/>
                <w:b w:val="0"/>
                <w:color w:val="000000" w:themeColor="text1"/>
              </w:rPr>
              <w:t>50</w:t>
            </w:r>
          </w:p>
        </w:tc>
      </w:tr>
      <w:tr w:rsidR="002F124C" w:rsidRPr="000456C9" w14:paraId="4F53FA3F" w14:textId="77777777" w:rsidTr="004D6046">
        <w:tc>
          <w:tcPr>
            <w:cnfStyle w:val="001000000000" w:firstRow="0" w:lastRow="0" w:firstColumn="1" w:lastColumn="0" w:oddVBand="0" w:evenVBand="0" w:oddHBand="0" w:evenHBand="0" w:firstRowFirstColumn="0" w:firstRowLastColumn="0" w:lastRowFirstColumn="0" w:lastRowLastColumn="0"/>
            <w:tcW w:w="987" w:type="dxa"/>
          </w:tcPr>
          <w:p w14:paraId="1A946139" w14:textId="77777777" w:rsidR="002F124C" w:rsidRPr="000456C9" w:rsidRDefault="002F124C" w:rsidP="00C22CDA">
            <w:pPr>
              <w:tabs>
                <w:tab w:val="left" w:pos="1701"/>
                <w:tab w:val="left" w:pos="6237"/>
              </w:tabs>
              <w:spacing w:after="0"/>
              <w:rPr>
                <w:rStyle w:val="lev"/>
                <w:color w:val="000000" w:themeColor="text1"/>
                <w:sz w:val="28"/>
                <w:szCs w:val="28"/>
              </w:rPr>
            </w:pPr>
            <w:r w:rsidRPr="000456C9">
              <w:rPr>
                <w:rStyle w:val="lev"/>
                <w:color w:val="000000" w:themeColor="text1"/>
                <w:sz w:val="28"/>
                <w:szCs w:val="28"/>
              </w:rPr>
              <w:t>4</w:t>
            </w:r>
          </w:p>
        </w:tc>
        <w:tc>
          <w:tcPr>
            <w:tcW w:w="1255" w:type="dxa"/>
            <w:vMerge w:val="restart"/>
            <w:shd w:val="clear" w:color="auto" w:fill="auto"/>
          </w:tcPr>
          <w:p w14:paraId="496281B4" w14:textId="77777777" w:rsidR="002F124C" w:rsidRPr="0027717B" w:rsidRDefault="002F124C" w:rsidP="00C22CDA">
            <w:pPr>
              <w:spacing w:after="0"/>
              <w:cnfStyle w:val="000000000000" w:firstRow="0" w:lastRow="0" w:firstColumn="0" w:lastColumn="0" w:oddVBand="0" w:evenVBand="0" w:oddHBand="0" w:evenHBand="0" w:firstRowFirstColumn="0" w:firstRowLastColumn="0" w:lastRowFirstColumn="0" w:lastRowLastColumn="0"/>
            </w:pPr>
            <w:r w:rsidRPr="0027717B">
              <w:t>LOCATION</w:t>
            </w:r>
          </w:p>
          <w:p w14:paraId="6316A07E" w14:textId="77777777" w:rsidR="002F124C" w:rsidRPr="0027717B" w:rsidRDefault="002F124C" w:rsidP="00C22CDA">
            <w:pPr>
              <w:spacing w:after="0"/>
              <w:cnfStyle w:val="000000000000" w:firstRow="0" w:lastRow="0" w:firstColumn="0" w:lastColumn="0" w:oddVBand="0" w:evenVBand="0" w:oddHBand="0" w:evenHBand="0" w:firstRowFirstColumn="0" w:firstRowLastColumn="0" w:lastRowFirstColumn="0" w:lastRowLastColumn="0"/>
            </w:pPr>
          </w:p>
        </w:tc>
        <w:tc>
          <w:tcPr>
            <w:tcW w:w="6840" w:type="dxa"/>
            <w:shd w:val="clear" w:color="auto" w:fill="auto"/>
            <w:vAlign w:val="top"/>
          </w:tcPr>
          <w:p w14:paraId="7617F443" w14:textId="77777777" w:rsidR="002F124C" w:rsidRPr="0027717B" w:rsidRDefault="002F124C" w:rsidP="00C22CDA">
            <w:pPr>
              <w:spacing w:after="0"/>
              <w:cnfStyle w:val="000000000000" w:firstRow="0" w:lastRow="0" w:firstColumn="0" w:lastColumn="0" w:oddVBand="0" w:evenVBand="0" w:oddHBand="0" w:evenHBand="0" w:firstRowFirstColumn="0" w:firstRowLastColumn="0" w:lastRowFirstColumn="0" w:lastRowLastColumn="0"/>
            </w:pPr>
            <w:r w:rsidRPr="0027717B">
              <w:t>Matelas hybride avec possibilité de pression alternée, avec housse, 90x200, sans pompe durée totale engagement de 6 mois minimum prix par jour</w:t>
            </w:r>
          </w:p>
        </w:tc>
        <w:tc>
          <w:tcPr>
            <w:tcW w:w="1080" w:type="dxa"/>
          </w:tcPr>
          <w:p w14:paraId="10029D29" w14:textId="77777777" w:rsidR="002F124C" w:rsidRPr="0027717B" w:rsidRDefault="002F124C" w:rsidP="00C22CD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27717B">
              <w:rPr>
                <w:rStyle w:val="lev"/>
                <w:b w:val="0"/>
                <w:color w:val="000000" w:themeColor="text1"/>
              </w:rPr>
              <w:t>400 000</w:t>
            </w:r>
          </w:p>
        </w:tc>
      </w:tr>
      <w:tr w:rsidR="002F124C" w:rsidRPr="000456C9" w14:paraId="19B622E5" w14:textId="77777777" w:rsidTr="004D6046">
        <w:tc>
          <w:tcPr>
            <w:cnfStyle w:val="001000000000" w:firstRow="0" w:lastRow="0" w:firstColumn="1" w:lastColumn="0" w:oddVBand="0" w:evenVBand="0" w:oddHBand="0" w:evenHBand="0" w:firstRowFirstColumn="0" w:firstRowLastColumn="0" w:lastRowFirstColumn="0" w:lastRowLastColumn="0"/>
            <w:tcW w:w="987" w:type="dxa"/>
          </w:tcPr>
          <w:p w14:paraId="63B4203F" w14:textId="77777777" w:rsidR="002F124C" w:rsidRPr="000456C9" w:rsidRDefault="002F124C" w:rsidP="00C22CDA">
            <w:pPr>
              <w:tabs>
                <w:tab w:val="left" w:pos="1701"/>
                <w:tab w:val="left" w:pos="6237"/>
              </w:tabs>
              <w:spacing w:after="0"/>
              <w:rPr>
                <w:rStyle w:val="lev"/>
                <w:color w:val="000000" w:themeColor="text1"/>
                <w:sz w:val="28"/>
                <w:szCs w:val="28"/>
              </w:rPr>
            </w:pPr>
            <w:r w:rsidRPr="000456C9">
              <w:rPr>
                <w:rStyle w:val="lev"/>
                <w:color w:val="000000" w:themeColor="text1"/>
                <w:sz w:val="28"/>
                <w:szCs w:val="28"/>
              </w:rPr>
              <w:t>5</w:t>
            </w:r>
          </w:p>
        </w:tc>
        <w:tc>
          <w:tcPr>
            <w:tcW w:w="1255" w:type="dxa"/>
            <w:vMerge/>
          </w:tcPr>
          <w:p w14:paraId="1045F72B" w14:textId="77777777" w:rsidR="002F124C" w:rsidRPr="0027717B" w:rsidRDefault="002F124C" w:rsidP="00C22CDA">
            <w:pPr>
              <w:spacing w:after="0"/>
              <w:cnfStyle w:val="000000000000" w:firstRow="0" w:lastRow="0" w:firstColumn="0" w:lastColumn="0" w:oddVBand="0" w:evenVBand="0" w:oddHBand="0" w:evenHBand="0" w:firstRowFirstColumn="0" w:firstRowLastColumn="0" w:lastRowFirstColumn="0" w:lastRowLastColumn="0"/>
              <w:rPr>
                <w:rFonts w:ascii="Cambria" w:hAnsi="Cambria" w:cs="Arial"/>
                <w:sz w:val="28"/>
                <w:szCs w:val="28"/>
              </w:rPr>
            </w:pPr>
          </w:p>
        </w:tc>
        <w:tc>
          <w:tcPr>
            <w:tcW w:w="6840" w:type="dxa"/>
            <w:shd w:val="clear" w:color="auto" w:fill="auto"/>
            <w:vAlign w:val="top"/>
          </w:tcPr>
          <w:p w14:paraId="6727DDC6" w14:textId="77777777" w:rsidR="002F124C" w:rsidRPr="0027717B" w:rsidRDefault="002F124C" w:rsidP="00C22CDA">
            <w:pPr>
              <w:spacing w:after="0"/>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7717B">
              <w:t>Pompe pour motorisation du matelas ligne 1 durée totale entre 1 et 15 jours: prix par jour</w:t>
            </w:r>
          </w:p>
        </w:tc>
        <w:tc>
          <w:tcPr>
            <w:tcW w:w="1080" w:type="dxa"/>
          </w:tcPr>
          <w:p w14:paraId="7F73D4C2" w14:textId="77777777" w:rsidR="002F124C" w:rsidRPr="0027717B" w:rsidRDefault="002F124C" w:rsidP="00C22CD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27717B">
              <w:rPr>
                <w:rStyle w:val="lev"/>
                <w:b w:val="0"/>
                <w:color w:val="000000" w:themeColor="text1"/>
              </w:rPr>
              <w:t>150 000</w:t>
            </w:r>
          </w:p>
        </w:tc>
      </w:tr>
      <w:tr w:rsidR="002F124C" w:rsidRPr="000456C9" w14:paraId="7EC8B83A" w14:textId="77777777" w:rsidTr="004D6046">
        <w:tc>
          <w:tcPr>
            <w:cnfStyle w:val="001000000000" w:firstRow="0" w:lastRow="0" w:firstColumn="1" w:lastColumn="0" w:oddVBand="0" w:evenVBand="0" w:oddHBand="0" w:evenHBand="0" w:firstRowFirstColumn="0" w:firstRowLastColumn="0" w:lastRowFirstColumn="0" w:lastRowLastColumn="0"/>
            <w:tcW w:w="987" w:type="dxa"/>
          </w:tcPr>
          <w:p w14:paraId="7B656DF3" w14:textId="77777777" w:rsidR="002F124C" w:rsidRPr="000456C9" w:rsidRDefault="002F124C" w:rsidP="00C22CDA">
            <w:pPr>
              <w:tabs>
                <w:tab w:val="left" w:pos="1701"/>
                <w:tab w:val="left" w:pos="6237"/>
              </w:tabs>
              <w:spacing w:after="0"/>
              <w:rPr>
                <w:rStyle w:val="lev"/>
                <w:color w:val="000000" w:themeColor="text1"/>
                <w:sz w:val="28"/>
                <w:szCs w:val="28"/>
              </w:rPr>
            </w:pPr>
            <w:r>
              <w:rPr>
                <w:rStyle w:val="lev"/>
                <w:color w:val="000000" w:themeColor="text1"/>
                <w:sz w:val="28"/>
                <w:szCs w:val="28"/>
              </w:rPr>
              <w:t>6</w:t>
            </w:r>
          </w:p>
        </w:tc>
        <w:tc>
          <w:tcPr>
            <w:tcW w:w="1255" w:type="dxa"/>
            <w:vMerge/>
          </w:tcPr>
          <w:p w14:paraId="7D37FD68" w14:textId="77777777" w:rsidR="002F124C" w:rsidRPr="0027717B" w:rsidRDefault="002F124C" w:rsidP="00C22CDA">
            <w:pPr>
              <w:spacing w:after="0"/>
              <w:cnfStyle w:val="000000000000" w:firstRow="0" w:lastRow="0" w:firstColumn="0" w:lastColumn="0" w:oddVBand="0" w:evenVBand="0" w:oddHBand="0" w:evenHBand="0" w:firstRowFirstColumn="0" w:firstRowLastColumn="0" w:lastRowFirstColumn="0" w:lastRowLastColumn="0"/>
              <w:rPr>
                <w:rFonts w:ascii="Cambria" w:hAnsi="Cambria" w:cs="Arial"/>
                <w:sz w:val="28"/>
                <w:szCs w:val="28"/>
              </w:rPr>
            </w:pPr>
          </w:p>
        </w:tc>
        <w:tc>
          <w:tcPr>
            <w:tcW w:w="6840" w:type="dxa"/>
            <w:shd w:val="clear" w:color="auto" w:fill="auto"/>
            <w:vAlign w:val="top"/>
          </w:tcPr>
          <w:p w14:paraId="680181FB" w14:textId="77777777" w:rsidR="002F124C" w:rsidRPr="0027717B" w:rsidRDefault="002F124C" w:rsidP="00C22CDA">
            <w:pPr>
              <w:spacing w:after="0"/>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7717B">
              <w:t>Pompe pour motorisation du matelas ligne 1 durée totale entre 15 à 30 jours: prix par jour</w:t>
            </w:r>
          </w:p>
        </w:tc>
        <w:tc>
          <w:tcPr>
            <w:tcW w:w="1080" w:type="dxa"/>
          </w:tcPr>
          <w:p w14:paraId="1CE45620" w14:textId="77777777" w:rsidR="002F124C" w:rsidRPr="0027717B" w:rsidRDefault="002F124C" w:rsidP="00C22CD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27717B">
              <w:rPr>
                <w:rStyle w:val="lev"/>
                <w:b w:val="0"/>
                <w:color w:val="000000" w:themeColor="text1"/>
              </w:rPr>
              <w:t>15 000</w:t>
            </w:r>
          </w:p>
        </w:tc>
      </w:tr>
      <w:tr w:rsidR="002F124C" w:rsidRPr="000456C9" w14:paraId="5959DB40" w14:textId="77777777" w:rsidTr="004D6046">
        <w:tc>
          <w:tcPr>
            <w:cnfStyle w:val="001000000000" w:firstRow="0" w:lastRow="0" w:firstColumn="1" w:lastColumn="0" w:oddVBand="0" w:evenVBand="0" w:oddHBand="0" w:evenHBand="0" w:firstRowFirstColumn="0" w:firstRowLastColumn="0" w:lastRowFirstColumn="0" w:lastRowLastColumn="0"/>
            <w:tcW w:w="987" w:type="dxa"/>
          </w:tcPr>
          <w:p w14:paraId="75508885" w14:textId="77777777" w:rsidR="002F124C" w:rsidRPr="000456C9" w:rsidRDefault="002F124C" w:rsidP="00C22CDA">
            <w:pPr>
              <w:tabs>
                <w:tab w:val="left" w:pos="1701"/>
                <w:tab w:val="left" w:pos="6237"/>
              </w:tabs>
              <w:spacing w:after="0"/>
              <w:rPr>
                <w:rStyle w:val="lev"/>
                <w:color w:val="000000" w:themeColor="text1"/>
                <w:sz w:val="28"/>
                <w:szCs w:val="28"/>
              </w:rPr>
            </w:pPr>
            <w:r>
              <w:rPr>
                <w:rStyle w:val="lev"/>
                <w:color w:val="000000" w:themeColor="text1"/>
                <w:sz w:val="28"/>
                <w:szCs w:val="28"/>
              </w:rPr>
              <w:t>7</w:t>
            </w:r>
          </w:p>
        </w:tc>
        <w:tc>
          <w:tcPr>
            <w:tcW w:w="1255" w:type="dxa"/>
            <w:vMerge/>
          </w:tcPr>
          <w:p w14:paraId="2D925579" w14:textId="77777777" w:rsidR="002F124C" w:rsidRPr="0027717B" w:rsidRDefault="002F124C" w:rsidP="00C22CDA">
            <w:pPr>
              <w:spacing w:after="0"/>
              <w:cnfStyle w:val="000000000000" w:firstRow="0" w:lastRow="0" w:firstColumn="0" w:lastColumn="0" w:oddVBand="0" w:evenVBand="0" w:oddHBand="0" w:evenHBand="0" w:firstRowFirstColumn="0" w:firstRowLastColumn="0" w:lastRowFirstColumn="0" w:lastRowLastColumn="0"/>
              <w:rPr>
                <w:rFonts w:ascii="Cambria" w:hAnsi="Cambria" w:cs="Arial"/>
                <w:sz w:val="28"/>
                <w:szCs w:val="28"/>
              </w:rPr>
            </w:pPr>
          </w:p>
        </w:tc>
        <w:tc>
          <w:tcPr>
            <w:tcW w:w="6840" w:type="dxa"/>
            <w:shd w:val="clear" w:color="auto" w:fill="auto"/>
            <w:vAlign w:val="top"/>
          </w:tcPr>
          <w:p w14:paraId="61E5BFDF" w14:textId="77777777" w:rsidR="002F124C" w:rsidRPr="0027717B" w:rsidRDefault="002F124C" w:rsidP="00C22CDA">
            <w:pPr>
              <w:spacing w:after="0"/>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7717B">
              <w:t xml:space="preserve">Pompe pour motorisation du matelas ligne 1 à partir du 31 </w:t>
            </w:r>
            <w:proofErr w:type="spellStart"/>
            <w:r w:rsidRPr="0027717B">
              <w:t>eme</w:t>
            </w:r>
            <w:proofErr w:type="spellEnd"/>
            <w:r w:rsidRPr="0027717B">
              <w:t xml:space="preserve"> jour, prix par jour</w:t>
            </w:r>
          </w:p>
        </w:tc>
        <w:tc>
          <w:tcPr>
            <w:tcW w:w="1080" w:type="dxa"/>
          </w:tcPr>
          <w:p w14:paraId="45FEC1B3" w14:textId="77777777" w:rsidR="002F124C" w:rsidRPr="0027717B" w:rsidRDefault="002F124C" w:rsidP="00C22CD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27717B">
              <w:rPr>
                <w:rStyle w:val="lev"/>
                <w:b w:val="0"/>
                <w:color w:val="000000" w:themeColor="text1"/>
              </w:rPr>
              <w:t>1 500</w:t>
            </w:r>
          </w:p>
        </w:tc>
      </w:tr>
      <w:tr w:rsidR="002F124C" w:rsidRPr="000456C9" w14:paraId="354B81D3" w14:textId="77777777" w:rsidTr="004D6046">
        <w:tc>
          <w:tcPr>
            <w:cnfStyle w:val="001000000000" w:firstRow="0" w:lastRow="0" w:firstColumn="1" w:lastColumn="0" w:oddVBand="0" w:evenVBand="0" w:oddHBand="0" w:evenHBand="0" w:firstRowFirstColumn="0" w:firstRowLastColumn="0" w:lastRowFirstColumn="0" w:lastRowLastColumn="0"/>
            <w:tcW w:w="987" w:type="dxa"/>
          </w:tcPr>
          <w:p w14:paraId="673CFD51" w14:textId="77777777" w:rsidR="002F124C" w:rsidRPr="000456C9" w:rsidRDefault="002F124C" w:rsidP="00C22CDA">
            <w:pPr>
              <w:tabs>
                <w:tab w:val="left" w:pos="1701"/>
                <w:tab w:val="left" w:pos="6237"/>
              </w:tabs>
              <w:spacing w:after="0"/>
              <w:rPr>
                <w:rStyle w:val="lev"/>
                <w:color w:val="000000" w:themeColor="text1"/>
                <w:sz w:val="28"/>
                <w:szCs w:val="28"/>
              </w:rPr>
            </w:pPr>
            <w:r>
              <w:rPr>
                <w:rStyle w:val="lev"/>
                <w:color w:val="000000" w:themeColor="text1"/>
                <w:sz w:val="28"/>
                <w:szCs w:val="28"/>
              </w:rPr>
              <w:t>8</w:t>
            </w:r>
          </w:p>
        </w:tc>
        <w:tc>
          <w:tcPr>
            <w:tcW w:w="1255" w:type="dxa"/>
            <w:vMerge/>
          </w:tcPr>
          <w:p w14:paraId="29CEE8D0" w14:textId="77777777" w:rsidR="002F124C" w:rsidRPr="0027717B" w:rsidRDefault="002F124C" w:rsidP="00C22CDA">
            <w:pPr>
              <w:spacing w:after="0"/>
              <w:cnfStyle w:val="000000000000" w:firstRow="0" w:lastRow="0" w:firstColumn="0" w:lastColumn="0" w:oddVBand="0" w:evenVBand="0" w:oddHBand="0" w:evenHBand="0" w:firstRowFirstColumn="0" w:firstRowLastColumn="0" w:lastRowFirstColumn="0" w:lastRowLastColumn="0"/>
              <w:rPr>
                <w:rFonts w:ascii="Cambria" w:hAnsi="Cambria" w:cs="Arial"/>
                <w:sz w:val="28"/>
                <w:szCs w:val="28"/>
              </w:rPr>
            </w:pPr>
          </w:p>
        </w:tc>
        <w:tc>
          <w:tcPr>
            <w:tcW w:w="6840" w:type="dxa"/>
            <w:shd w:val="clear" w:color="auto" w:fill="auto"/>
            <w:vAlign w:val="top"/>
          </w:tcPr>
          <w:p w14:paraId="01C64BFB" w14:textId="77777777" w:rsidR="002F124C" w:rsidRPr="0027717B" w:rsidRDefault="002F124C" w:rsidP="00C22CDA">
            <w:pPr>
              <w:spacing w:after="0"/>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7717B">
              <w:t>Pompe pour motorisation du matelas ligne 1 durée totale engagement de 6 mois, prix par jour</w:t>
            </w:r>
          </w:p>
        </w:tc>
        <w:tc>
          <w:tcPr>
            <w:tcW w:w="1080" w:type="dxa"/>
          </w:tcPr>
          <w:p w14:paraId="2F5D9C8C" w14:textId="77777777" w:rsidR="002F124C" w:rsidRPr="0027717B" w:rsidRDefault="002F124C" w:rsidP="00C22CD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27717B">
              <w:rPr>
                <w:rStyle w:val="lev"/>
                <w:b w:val="0"/>
                <w:color w:val="000000" w:themeColor="text1"/>
              </w:rPr>
              <w:t>50 000</w:t>
            </w:r>
          </w:p>
        </w:tc>
      </w:tr>
      <w:tr w:rsidR="002F124C" w:rsidRPr="000456C9" w14:paraId="444FC099" w14:textId="77777777" w:rsidTr="004D6046">
        <w:tc>
          <w:tcPr>
            <w:cnfStyle w:val="001000000000" w:firstRow="0" w:lastRow="0" w:firstColumn="1" w:lastColumn="0" w:oddVBand="0" w:evenVBand="0" w:oddHBand="0" w:evenHBand="0" w:firstRowFirstColumn="0" w:firstRowLastColumn="0" w:lastRowFirstColumn="0" w:lastRowLastColumn="0"/>
            <w:tcW w:w="987" w:type="dxa"/>
          </w:tcPr>
          <w:p w14:paraId="2CC059C4" w14:textId="77777777" w:rsidR="002F124C" w:rsidRPr="000456C9" w:rsidRDefault="002F124C" w:rsidP="00C22CDA">
            <w:pPr>
              <w:tabs>
                <w:tab w:val="left" w:pos="1701"/>
                <w:tab w:val="left" w:pos="6237"/>
              </w:tabs>
              <w:spacing w:after="0"/>
              <w:rPr>
                <w:rStyle w:val="lev"/>
                <w:color w:val="000000" w:themeColor="text1"/>
                <w:sz w:val="28"/>
                <w:szCs w:val="28"/>
              </w:rPr>
            </w:pPr>
            <w:r>
              <w:rPr>
                <w:rStyle w:val="lev"/>
                <w:color w:val="000000" w:themeColor="text1"/>
                <w:sz w:val="28"/>
                <w:szCs w:val="28"/>
              </w:rPr>
              <w:t>9</w:t>
            </w:r>
          </w:p>
        </w:tc>
        <w:tc>
          <w:tcPr>
            <w:tcW w:w="1255" w:type="dxa"/>
            <w:vMerge/>
          </w:tcPr>
          <w:p w14:paraId="6A406D12" w14:textId="77777777" w:rsidR="002F124C" w:rsidRPr="0027717B" w:rsidRDefault="002F124C" w:rsidP="00C22CDA">
            <w:pPr>
              <w:spacing w:after="0"/>
              <w:cnfStyle w:val="000000000000" w:firstRow="0" w:lastRow="0" w:firstColumn="0" w:lastColumn="0" w:oddVBand="0" w:evenVBand="0" w:oddHBand="0" w:evenHBand="0" w:firstRowFirstColumn="0" w:firstRowLastColumn="0" w:lastRowFirstColumn="0" w:lastRowLastColumn="0"/>
              <w:rPr>
                <w:rFonts w:ascii="Cambria" w:hAnsi="Cambria" w:cs="Arial"/>
                <w:sz w:val="28"/>
                <w:szCs w:val="28"/>
              </w:rPr>
            </w:pPr>
          </w:p>
        </w:tc>
        <w:tc>
          <w:tcPr>
            <w:tcW w:w="6840" w:type="dxa"/>
            <w:shd w:val="clear" w:color="auto" w:fill="auto"/>
            <w:vAlign w:val="top"/>
          </w:tcPr>
          <w:p w14:paraId="44A54692" w14:textId="77777777" w:rsidR="002F124C" w:rsidRPr="0027717B" w:rsidRDefault="002F124C" w:rsidP="00C22CDA">
            <w:pPr>
              <w:spacing w:after="0"/>
              <w:cnfStyle w:val="000000000000" w:firstRow="0" w:lastRow="0" w:firstColumn="0" w:lastColumn="0" w:oddVBand="0" w:evenVBand="0" w:oddHBand="0" w:evenHBand="0" w:firstRowFirstColumn="0" w:firstRowLastColumn="0" w:lastRowFirstColumn="0" w:lastRowLastColumn="0"/>
              <w:rPr>
                <w:rFonts w:ascii="Cambria" w:hAnsi="Cambria" w:cs="Arial"/>
                <w:color w:val="FF0000"/>
              </w:rPr>
            </w:pPr>
            <w:r w:rsidRPr="0027717B">
              <w:t>Coussin de fauteuil hybride sans pompe durée totale engagement de 6 mois, prix par jour</w:t>
            </w:r>
          </w:p>
        </w:tc>
        <w:tc>
          <w:tcPr>
            <w:tcW w:w="1080" w:type="dxa"/>
          </w:tcPr>
          <w:p w14:paraId="1391329F" w14:textId="77777777" w:rsidR="002F124C" w:rsidRPr="0027717B" w:rsidRDefault="002F124C" w:rsidP="00C22CD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27717B">
              <w:rPr>
                <w:rStyle w:val="lev"/>
                <w:b w:val="0"/>
                <w:color w:val="000000" w:themeColor="text1"/>
              </w:rPr>
              <w:t>1 000</w:t>
            </w:r>
          </w:p>
        </w:tc>
      </w:tr>
      <w:tr w:rsidR="002F124C" w:rsidRPr="000456C9" w14:paraId="57EBC6DD" w14:textId="77777777" w:rsidTr="004D6046">
        <w:tc>
          <w:tcPr>
            <w:cnfStyle w:val="001000000000" w:firstRow="0" w:lastRow="0" w:firstColumn="1" w:lastColumn="0" w:oddVBand="0" w:evenVBand="0" w:oddHBand="0" w:evenHBand="0" w:firstRowFirstColumn="0" w:firstRowLastColumn="0" w:lastRowFirstColumn="0" w:lastRowLastColumn="0"/>
            <w:tcW w:w="987" w:type="dxa"/>
          </w:tcPr>
          <w:p w14:paraId="429C8852" w14:textId="77777777" w:rsidR="002F124C" w:rsidRPr="000456C9" w:rsidRDefault="002F124C" w:rsidP="00C22CDA">
            <w:pPr>
              <w:tabs>
                <w:tab w:val="left" w:pos="1701"/>
                <w:tab w:val="left" w:pos="6237"/>
              </w:tabs>
              <w:spacing w:after="0"/>
              <w:rPr>
                <w:rStyle w:val="lev"/>
                <w:color w:val="000000" w:themeColor="text1"/>
                <w:sz w:val="28"/>
                <w:szCs w:val="28"/>
              </w:rPr>
            </w:pPr>
            <w:r>
              <w:rPr>
                <w:rStyle w:val="lev"/>
                <w:color w:val="000000" w:themeColor="text1"/>
                <w:sz w:val="28"/>
                <w:szCs w:val="28"/>
              </w:rPr>
              <w:t>10</w:t>
            </w:r>
          </w:p>
        </w:tc>
        <w:tc>
          <w:tcPr>
            <w:tcW w:w="1255" w:type="dxa"/>
            <w:vMerge w:val="restart"/>
            <w:shd w:val="clear" w:color="auto" w:fill="auto"/>
          </w:tcPr>
          <w:p w14:paraId="0A268A5C" w14:textId="77777777" w:rsidR="002F124C" w:rsidRPr="0027717B" w:rsidRDefault="002F124C" w:rsidP="00C22CDA">
            <w:pPr>
              <w:spacing w:after="0"/>
              <w:cnfStyle w:val="000000000000" w:firstRow="0" w:lastRow="0" w:firstColumn="0" w:lastColumn="0" w:oddVBand="0" w:evenVBand="0" w:oddHBand="0" w:evenHBand="0" w:firstRowFirstColumn="0" w:firstRowLastColumn="0" w:lastRowFirstColumn="0" w:lastRowLastColumn="0"/>
            </w:pPr>
            <w:r w:rsidRPr="0027717B">
              <w:t>Rachat en année 1</w:t>
            </w:r>
          </w:p>
          <w:p w14:paraId="0396935D" w14:textId="77777777" w:rsidR="002F124C" w:rsidRPr="0027717B" w:rsidRDefault="002F124C" w:rsidP="00C22CDA">
            <w:pPr>
              <w:spacing w:after="0"/>
              <w:cnfStyle w:val="000000000000" w:firstRow="0" w:lastRow="0" w:firstColumn="0" w:lastColumn="0" w:oddVBand="0" w:evenVBand="0" w:oddHBand="0" w:evenHBand="0" w:firstRowFirstColumn="0" w:firstRowLastColumn="0" w:lastRowFirstColumn="0" w:lastRowLastColumn="0"/>
            </w:pPr>
          </w:p>
        </w:tc>
        <w:tc>
          <w:tcPr>
            <w:tcW w:w="6840" w:type="dxa"/>
            <w:shd w:val="clear" w:color="auto" w:fill="auto"/>
            <w:vAlign w:val="top"/>
          </w:tcPr>
          <w:p w14:paraId="42A00325" w14:textId="77777777" w:rsidR="002F124C" w:rsidRPr="0027717B" w:rsidRDefault="002F124C" w:rsidP="00C22CDA">
            <w:pPr>
              <w:spacing w:after="0"/>
              <w:cnfStyle w:val="000000000000" w:firstRow="0" w:lastRow="0" w:firstColumn="0" w:lastColumn="0" w:oddVBand="0" w:evenVBand="0" w:oddHBand="0" w:evenHBand="0" w:firstRowFirstColumn="0" w:firstRowLastColumn="0" w:lastRowFirstColumn="0" w:lastRowLastColumn="0"/>
            </w:pPr>
            <w:r w:rsidRPr="0027717B">
              <w:t xml:space="preserve">Matelas hybride avec possibilité de pression alternée, avec housse, 90x200, sans pompe </w:t>
            </w:r>
          </w:p>
        </w:tc>
        <w:tc>
          <w:tcPr>
            <w:tcW w:w="1080" w:type="dxa"/>
          </w:tcPr>
          <w:p w14:paraId="0FA56A4D" w14:textId="77777777" w:rsidR="002F124C" w:rsidRPr="0027717B" w:rsidRDefault="002F124C" w:rsidP="00C22CD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27717B">
              <w:rPr>
                <w:rStyle w:val="lev"/>
                <w:b w:val="0"/>
                <w:color w:val="000000" w:themeColor="text1"/>
              </w:rPr>
              <w:t>5</w:t>
            </w:r>
          </w:p>
        </w:tc>
      </w:tr>
      <w:tr w:rsidR="002F124C" w:rsidRPr="000456C9" w14:paraId="35EA8635" w14:textId="77777777" w:rsidTr="004D6046">
        <w:tc>
          <w:tcPr>
            <w:cnfStyle w:val="001000000000" w:firstRow="0" w:lastRow="0" w:firstColumn="1" w:lastColumn="0" w:oddVBand="0" w:evenVBand="0" w:oddHBand="0" w:evenHBand="0" w:firstRowFirstColumn="0" w:firstRowLastColumn="0" w:lastRowFirstColumn="0" w:lastRowLastColumn="0"/>
            <w:tcW w:w="987" w:type="dxa"/>
          </w:tcPr>
          <w:p w14:paraId="0B3903A6" w14:textId="77777777" w:rsidR="002F124C" w:rsidRDefault="002F124C" w:rsidP="00C22CDA">
            <w:pPr>
              <w:tabs>
                <w:tab w:val="left" w:pos="1701"/>
                <w:tab w:val="left" w:pos="6237"/>
              </w:tabs>
              <w:spacing w:after="0"/>
              <w:rPr>
                <w:rStyle w:val="lev"/>
                <w:color w:val="000000" w:themeColor="text1"/>
                <w:sz w:val="28"/>
                <w:szCs w:val="28"/>
              </w:rPr>
            </w:pPr>
            <w:r>
              <w:rPr>
                <w:rStyle w:val="lev"/>
                <w:color w:val="000000" w:themeColor="text1"/>
                <w:sz w:val="28"/>
                <w:szCs w:val="28"/>
              </w:rPr>
              <w:t>11</w:t>
            </w:r>
          </w:p>
        </w:tc>
        <w:tc>
          <w:tcPr>
            <w:tcW w:w="1255" w:type="dxa"/>
            <w:vMerge/>
          </w:tcPr>
          <w:p w14:paraId="254DB858" w14:textId="77777777" w:rsidR="002F124C" w:rsidRPr="0027717B" w:rsidRDefault="002F124C" w:rsidP="00C22CDA">
            <w:pPr>
              <w:spacing w:after="0"/>
              <w:cnfStyle w:val="000000000000" w:firstRow="0" w:lastRow="0" w:firstColumn="0" w:lastColumn="0" w:oddVBand="0" w:evenVBand="0" w:oddHBand="0" w:evenHBand="0" w:firstRowFirstColumn="0" w:firstRowLastColumn="0" w:lastRowFirstColumn="0" w:lastRowLastColumn="0"/>
              <w:rPr>
                <w:rFonts w:ascii="Cambria" w:hAnsi="Cambria" w:cs="Arial"/>
                <w:sz w:val="28"/>
                <w:szCs w:val="28"/>
              </w:rPr>
            </w:pPr>
          </w:p>
        </w:tc>
        <w:tc>
          <w:tcPr>
            <w:tcW w:w="6840" w:type="dxa"/>
            <w:shd w:val="clear" w:color="auto" w:fill="auto"/>
            <w:vAlign w:val="top"/>
          </w:tcPr>
          <w:p w14:paraId="31A5D4EC" w14:textId="77777777" w:rsidR="002F124C" w:rsidRPr="0027717B" w:rsidRDefault="002F124C" w:rsidP="00C22CDA">
            <w:pPr>
              <w:spacing w:after="0"/>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7717B">
              <w:t xml:space="preserve">Pompe pour motorisation du matelas </w:t>
            </w:r>
          </w:p>
        </w:tc>
        <w:tc>
          <w:tcPr>
            <w:tcW w:w="1080" w:type="dxa"/>
          </w:tcPr>
          <w:p w14:paraId="41E62A1E" w14:textId="77777777" w:rsidR="002F124C" w:rsidRPr="0027717B" w:rsidRDefault="002F124C" w:rsidP="00C22CD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27717B">
              <w:rPr>
                <w:rStyle w:val="lev"/>
                <w:b w:val="0"/>
                <w:color w:val="000000" w:themeColor="text1"/>
              </w:rPr>
              <w:t>5</w:t>
            </w:r>
          </w:p>
        </w:tc>
      </w:tr>
      <w:tr w:rsidR="002F124C" w:rsidRPr="000456C9" w14:paraId="3EED11B2" w14:textId="77777777" w:rsidTr="004D6046">
        <w:tc>
          <w:tcPr>
            <w:cnfStyle w:val="001000000000" w:firstRow="0" w:lastRow="0" w:firstColumn="1" w:lastColumn="0" w:oddVBand="0" w:evenVBand="0" w:oddHBand="0" w:evenHBand="0" w:firstRowFirstColumn="0" w:firstRowLastColumn="0" w:lastRowFirstColumn="0" w:lastRowLastColumn="0"/>
            <w:tcW w:w="987" w:type="dxa"/>
          </w:tcPr>
          <w:p w14:paraId="012B79C5" w14:textId="77777777" w:rsidR="002F124C" w:rsidRDefault="002F124C" w:rsidP="00C22CDA">
            <w:pPr>
              <w:tabs>
                <w:tab w:val="left" w:pos="1701"/>
                <w:tab w:val="left" w:pos="6237"/>
              </w:tabs>
              <w:spacing w:after="0"/>
              <w:rPr>
                <w:rStyle w:val="lev"/>
                <w:color w:val="000000" w:themeColor="text1"/>
                <w:sz w:val="28"/>
                <w:szCs w:val="28"/>
              </w:rPr>
            </w:pPr>
            <w:r>
              <w:rPr>
                <w:rStyle w:val="lev"/>
                <w:color w:val="000000" w:themeColor="text1"/>
                <w:sz w:val="28"/>
                <w:szCs w:val="28"/>
              </w:rPr>
              <w:t>12</w:t>
            </w:r>
          </w:p>
        </w:tc>
        <w:tc>
          <w:tcPr>
            <w:tcW w:w="1255" w:type="dxa"/>
            <w:vMerge/>
          </w:tcPr>
          <w:p w14:paraId="7BEB3E39" w14:textId="77777777" w:rsidR="002F124C" w:rsidRPr="0027717B" w:rsidRDefault="002F124C" w:rsidP="00C22CDA">
            <w:pPr>
              <w:spacing w:after="0"/>
              <w:cnfStyle w:val="000000000000" w:firstRow="0" w:lastRow="0" w:firstColumn="0" w:lastColumn="0" w:oddVBand="0" w:evenVBand="0" w:oddHBand="0" w:evenHBand="0" w:firstRowFirstColumn="0" w:firstRowLastColumn="0" w:lastRowFirstColumn="0" w:lastRowLastColumn="0"/>
              <w:rPr>
                <w:rFonts w:ascii="Cambria" w:hAnsi="Cambria" w:cs="Arial"/>
                <w:sz w:val="28"/>
                <w:szCs w:val="28"/>
              </w:rPr>
            </w:pPr>
          </w:p>
        </w:tc>
        <w:tc>
          <w:tcPr>
            <w:tcW w:w="6840" w:type="dxa"/>
            <w:shd w:val="clear" w:color="auto" w:fill="auto"/>
            <w:vAlign w:val="top"/>
          </w:tcPr>
          <w:p w14:paraId="0ABF11BD" w14:textId="77777777" w:rsidR="002F124C" w:rsidRPr="0027717B" w:rsidRDefault="002F124C" w:rsidP="00C22CDA">
            <w:pPr>
              <w:spacing w:after="0"/>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7717B">
              <w:t>Coussin de fauteuil hybride</w:t>
            </w:r>
          </w:p>
        </w:tc>
        <w:tc>
          <w:tcPr>
            <w:tcW w:w="1080" w:type="dxa"/>
          </w:tcPr>
          <w:p w14:paraId="5F18366E" w14:textId="77777777" w:rsidR="002F124C" w:rsidRPr="0027717B" w:rsidRDefault="002F124C" w:rsidP="00C22CD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27717B">
              <w:rPr>
                <w:rStyle w:val="lev"/>
                <w:b w:val="0"/>
                <w:color w:val="000000" w:themeColor="text1"/>
              </w:rPr>
              <w:t>5</w:t>
            </w:r>
          </w:p>
        </w:tc>
      </w:tr>
      <w:tr w:rsidR="002F124C" w:rsidRPr="000456C9" w14:paraId="202C4EC9" w14:textId="77777777" w:rsidTr="004D6046">
        <w:tc>
          <w:tcPr>
            <w:cnfStyle w:val="001000000000" w:firstRow="0" w:lastRow="0" w:firstColumn="1" w:lastColumn="0" w:oddVBand="0" w:evenVBand="0" w:oddHBand="0" w:evenHBand="0" w:firstRowFirstColumn="0" w:firstRowLastColumn="0" w:lastRowFirstColumn="0" w:lastRowLastColumn="0"/>
            <w:tcW w:w="987" w:type="dxa"/>
          </w:tcPr>
          <w:p w14:paraId="27CCBD8C" w14:textId="77777777" w:rsidR="002F124C" w:rsidRDefault="002F124C" w:rsidP="00C22CDA">
            <w:pPr>
              <w:tabs>
                <w:tab w:val="left" w:pos="1701"/>
                <w:tab w:val="left" w:pos="6237"/>
              </w:tabs>
              <w:spacing w:after="0"/>
              <w:rPr>
                <w:rStyle w:val="lev"/>
                <w:color w:val="000000" w:themeColor="text1"/>
                <w:sz w:val="28"/>
                <w:szCs w:val="28"/>
              </w:rPr>
            </w:pPr>
            <w:r>
              <w:rPr>
                <w:rStyle w:val="lev"/>
                <w:color w:val="000000" w:themeColor="text1"/>
                <w:sz w:val="28"/>
                <w:szCs w:val="28"/>
              </w:rPr>
              <w:t>13</w:t>
            </w:r>
          </w:p>
        </w:tc>
        <w:tc>
          <w:tcPr>
            <w:tcW w:w="1255" w:type="dxa"/>
            <w:vMerge w:val="restart"/>
            <w:shd w:val="clear" w:color="auto" w:fill="auto"/>
          </w:tcPr>
          <w:p w14:paraId="74905C34" w14:textId="77777777" w:rsidR="002F124C" w:rsidRPr="0027717B" w:rsidRDefault="002F124C" w:rsidP="00C22CDA">
            <w:pPr>
              <w:spacing w:after="0"/>
              <w:cnfStyle w:val="000000000000" w:firstRow="0" w:lastRow="0" w:firstColumn="0" w:lastColumn="0" w:oddVBand="0" w:evenVBand="0" w:oddHBand="0" w:evenHBand="0" w:firstRowFirstColumn="0" w:firstRowLastColumn="0" w:lastRowFirstColumn="0" w:lastRowLastColumn="0"/>
            </w:pPr>
            <w:r w:rsidRPr="0027717B">
              <w:t>Rachat en année 2</w:t>
            </w:r>
          </w:p>
          <w:p w14:paraId="612E2782" w14:textId="77777777" w:rsidR="002F124C" w:rsidRPr="0027717B" w:rsidRDefault="002F124C" w:rsidP="00C22CDA">
            <w:pPr>
              <w:spacing w:after="0"/>
              <w:cnfStyle w:val="000000000000" w:firstRow="0" w:lastRow="0" w:firstColumn="0" w:lastColumn="0" w:oddVBand="0" w:evenVBand="0" w:oddHBand="0" w:evenHBand="0" w:firstRowFirstColumn="0" w:firstRowLastColumn="0" w:lastRowFirstColumn="0" w:lastRowLastColumn="0"/>
            </w:pPr>
          </w:p>
        </w:tc>
        <w:tc>
          <w:tcPr>
            <w:tcW w:w="6840" w:type="dxa"/>
            <w:shd w:val="clear" w:color="auto" w:fill="auto"/>
            <w:vAlign w:val="top"/>
          </w:tcPr>
          <w:p w14:paraId="42AE805E" w14:textId="77777777" w:rsidR="002F124C" w:rsidRPr="0027717B" w:rsidRDefault="002F124C" w:rsidP="00C22CDA">
            <w:pPr>
              <w:spacing w:after="0"/>
              <w:cnfStyle w:val="000000000000" w:firstRow="0" w:lastRow="0" w:firstColumn="0" w:lastColumn="0" w:oddVBand="0" w:evenVBand="0" w:oddHBand="0" w:evenHBand="0" w:firstRowFirstColumn="0" w:firstRowLastColumn="0" w:lastRowFirstColumn="0" w:lastRowLastColumn="0"/>
            </w:pPr>
            <w:r w:rsidRPr="0027717B">
              <w:t xml:space="preserve">Matelas hybride avec possibilité de pression alternée, avec housse, 90x200, sans pompe </w:t>
            </w:r>
          </w:p>
        </w:tc>
        <w:tc>
          <w:tcPr>
            <w:tcW w:w="1080" w:type="dxa"/>
          </w:tcPr>
          <w:p w14:paraId="3B7F5D55" w14:textId="77777777" w:rsidR="002F124C" w:rsidRPr="0027717B" w:rsidRDefault="002F124C" w:rsidP="00C22CD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27717B">
              <w:rPr>
                <w:rStyle w:val="lev"/>
                <w:b w:val="0"/>
                <w:color w:val="000000" w:themeColor="text1"/>
              </w:rPr>
              <w:t>5</w:t>
            </w:r>
          </w:p>
        </w:tc>
      </w:tr>
      <w:tr w:rsidR="002F124C" w:rsidRPr="000456C9" w14:paraId="1984A17F" w14:textId="77777777" w:rsidTr="004D6046">
        <w:tc>
          <w:tcPr>
            <w:cnfStyle w:val="001000000000" w:firstRow="0" w:lastRow="0" w:firstColumn="1" w:lastColumn="0" w:oddVBand="0" w:evenVBand="0" w:oddHBand="0" w:evenHBand="0" w:firstRowFirstColumn="0" w:firstRowLastColumn="0" w:lastRowFirstColumn="0" w:lastRowLastColumn="0"/>
            <w:tcW w:w="987" w:type="dxa"/>
          </w:tcPr>
          <w:p w14:paraId="5ED744BE" w14:textId="77777777" w:rsidR="002F124C" w:rsidRDefault="002F124C" w:rsidP="00C22CDA">
            <w:pPr>
              <w:tabs>
                <w:tab w:val="left" w:pos="1701"/>
                <w:tab w:val="left" w:pos="6237"/>
              </w:tabs>
              <w:spacing w:after="0"/>
              <w:rPr>
                <w:rStyle w:val="lev"/>
                <w:color w:val="000000" w:themeColor="text1"/>
                <w:sz w:val="28"/>
                <w:szCs w:val="28"/>
              </w:rPr>
            </w:pPr>
            <w:r>
              <w:rPr>
                <w:rStyle w:val="lev"/>
                <w:color w:val="000000" w:themeColor="text1"/>
                <w:sz w:val="28"/>
                <w:szCs w:val="28"/>
              </w:rPr>
              <w:t>14</w:t>
            </w:r>
          </w:p>
        </w:tc>
        <w:tc>
          <w:tcPr>
            <w:tcW w:w="1255" w:type="dxa"/>
            <w:vMerge/>
          </w:tcPr>
          <w:p w14:paraId="0375110F" w14:textId="77777777" w:rsidR="002F124C" w:rsidRPr="0027717B" w:rsidRDefault="002F124C" w:rsidP="00C22CDA">
            <w:pPr>
              <w:spacing w:after="0"/>
              <w:cnfStyle w:val="000000000000" w:firstRow="0" w:lastRow="0" w:firstColumn="0" w:lastColumn="0" w:oddVBand="0" w:evenVBand="0" w:oddHBand="0" w:evenHBand="0" w:firstRowFirstColumn="0" w:firstRowLastColumn="0" w:lastRowFirstColumn="0" w:lastRowLastColumn="0"/>
              <w:rPr>
                <w:rFonts w:ascii="Cambria" w:hAnsi="Cambria" w:cs="Arial"/>
                <w:sz w:val="28"/>
                <w:szCs w:val="28"/>
              </w:rPr>
            </w:pPr>
          </w:p>
        </w:tc>
        <w:tc>
          <w:tcPr>
            <w:tcW w:w="6840" w:type="dxa"/>
            <w:shd w:val="clear" w:color="auto" w:fill="auto"/>
            <w:vAlign w:val="top"/>
          </w:tcPr>
          <w:p w14:paraId="3D1C0C5F" w14:textId="77777777" w:rsidR="002F124C" w:rsidRPr="0027717B" w:rsidRDefault="002F124C" w:rsidP="00C22CDA">
            <w:pPr>
              <w:spacing w:after="0"/>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7717B">
              <w:t xml:space="preserve">Pompe pour motorisation du matelas </w:t>
            </w:r>
          </w:p>
        </w:tc>
        <w:tc>
          <w:tcPr>
            <w:tcW w:w="1080" w:type="dxa"/>
          </w:tcPr>
          <w:p w14:paraId="78135A85" w14:textId="77777777" w:rsidR="002F124C" w:rsidRPr="0027717B" w:rsidRDefault="002F124C" w:rsidP="00C22CD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27717B">
              <w:rPr>
                <w:rStyle w:val="lev"/>
                <w:b w:val="0"/>
                <w:color w:val="000000" w:themeColor="text1"/>
              </w:rPr>
              <w:t>5</w:t>
            </w:r>
          </w:p>
        </w:tc>
      </w:tr>
      <w:tr w:rsidR="002F124C" w:rsidRPr="000456C9" w14:paraId="6F9DA1EA" w14:textId="77777777" w:rsidTr="004D6046">
        <w:trPr>
          <w:trHeight w:val="237"/>
        </w:trPr>
        <w:tc>
          <w:tcPr>
            <w:cnfStyle w:val="001000000000" w:firstRow="0" w:lastRow="0" w:firstColumn="1" w:lastColumn="0" w:oddVBand="0" w:evenVBand="0" w:oddHBand="0" w:evenHBand="0" w:firstRowFirstColumn="0" w:firstRowLastColumn="0" w:lastRowFirstColumn="0" w:lastRowLastColumn="0"/>
            <w:tcW w:w="987" w:type="dxa"/>
          </w:tcPr>
          <w:p w14:paraId="10343E4F" w14:textId="77777777" w:rsidR="002F124C" w:rsidRDefault="002F124C" w:rsidP="00C22CDA">
            <w:pPr>
              <w:tabs>
                <w:tab w:val="left" w:pos="1701"/>
                <w:tab w:val="left" w:pos="6237"/>
              </w:tabs>
              <w:spacing w:after="0"/>
              <w:rPr>
                <w:rStyle w:val="lev"/>
                <w:color w:val="000000" w:themeColor="text1"/>
                <w:sz w:val="28"/>
                <w:szCs w:val="28"/>
              </w:rPr>
            </w:pPr>
            <w:r>
              <w:rPr>
                <w:rStyle w:val="lev"/>
                <w:color w:val="000000" w:themeColor="text1"/>
                <w:sz w:val="28"/>
                <w:szCs w:val="28"/>
              </w:rPr>
              <w:t>15</w:t>
            </w:r>
          </w:p>
        </w:tc>
        <w:tc>
          <w:tcPr>
            <w:tcW w:w="1255" w:type="dxa"/>
            <w:vMerge/>
          </w:tcPr>
          <w:p w14:paraId="3F4726E1" w14:textId="77777777" w:rsidR="002F124C" w:rsidRPr="0027717B" w:rsidRDefault="002F124C" w:rsidP="00C22CDA">
            <w:pPr>
              <w:spacing w:after="0"/>
              <w:cnfStyle w:val="000000000000" w:firstRow="0" w:lastRow="0" w:firstColumn="0" w:lastColumn="0" w:oddVBand="0" w:evenVBand="0" w:oddHBand="0" w:evenHBand="0" w:firstRowFirstColumn="0" w:firstRowLastColumn="0" w:lastRowFirstColumn="0" w:lastRowLastColumn="0"/>
              <w:rPr>
                <w:rFonts w:ascii="Cambria" w:hAnsi="Cambria" w:cs="Arial"/>
                <w:sz w:val="28"/>
                <w:szCs w:val="28"/>
              </w:rPr>
            </w:pPr>
          </w:p>
        </w:tc>
        <w:tc>
          <w:tcPr>
            <w:tcW w:w="6840" w:type="dxa"/>
            <w:shd w:val="clear" w:color="auto" w:fill="auto"/>
            <w:vAlign w:val="top"/>
          </w:tcPr>
          <w:p w14:paraId="27AB58D6" w14:textId="77777777" w:rsidR="002F124C" w:rsidRPr="0027717B" w:rsidRDefault="002F124C" w:rsidP="00C22CDA">
            <w:pPr>
              <w:spacing w:after="0"/>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7717B">
              <w:t>Coussin de fauteuil hybride</w:t>
            </w:r>
          </w:p>
        </w:tc>
        <w:tc>
          <w:tcPr>
            <w:tcW w:w="1080" w:type="dxa"/>
          </w:tcPr>
          <w:p w14:paraId="737BCE13" w14:textId="77777777" w:rsidR="002F124C" w:rsidRPr="0027717B" w:rsidRDefault="002F124C" w:rsidP="00C22CD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27717B">
              <w:rPr>
                <w:rStyle w:val="lev"/>
                <w:b w:val="0"/>
                <w:color w:val="000000" w:themeColor="text1"/>
              </w:rPr>
              <w:t>5</w:t>
            </w:r>
          </w:p>
        </w:tc>
      </w:tr>
      <w:tr w:rsidR="002F124C" w:rsidRPr="000456C9" w14:paraId="5E4BF0D8" w14:textId="77777777" w:rsidTr="004D6046">
        <w:tc>
          <w:tcPr>
            <w:cnfStyle w:val="001000000000" w:firstRow="0" w:lastRow="0" w:firstColumn="1" w:lastColumn="0" w:oddVBand="0" w:evenVBand="0" w:oddHBand="0" w:evenHBand="0" w:firstRowFirstColumn="0" w:firstRowLastColumn="0" w:lastRowFirstColumn="0" w:lastRowLastColumn="0"/>
            <w:tcW w:w="987" w:type="dxa"/>
          </w:tcPr>
          <w:p w14:paraId="0D598752" w14:textId="77777777" w:rsidR="002F124C" w:rsidRDefault="002F124C" w:rsidP="00C22CDA">
            <w:pPr>
              <w:tabs>
                <w:tab w:val="left" w:pos="1701"/>
                <w:tab w:val="left" w:pos="6237"/>
              </w:tabs>
              <w:spacing w:after="0"/>
              <w:rPr>
                <w:rStyle w:val="lev"/>
                <w:color w:val="000000" w:themeColor="text1"/>
                <w:sz w:val="28"/>
                <w:szCs w:val="28"/>
              </w:rPr>
            </w:pPr>
            <w:r>
              <w:rPr>
                <w:rStyle w:val="lev"/>
                <w:color w:val="000000" w:themeColor="text1"/>
                <w:sz w:val="28"/>
                <w:szCs w:val="28"/>
              </w:rPr>
              <w:t>16</w:t>
            </w:r>
          </w:p>
        </w:tc>
        <w:tc>
          <w:tcPr>
            <w:tcW w:w="1255" w:type="dxa"/>
            <w:vMerge w:val="restart"/>
            <w:shd w:val="clear" w:color="auto" w:fill="auto"/>
          </w:tcPr>
          <w:p w14:paraId="3EA90B43" w14:textId="77777777" w:rsidR="002F124C" w:rsidRPr="0027717B" w:rsidRDefault="002F124C" w:rsidP="00C22CDA">
            <w:pPr>
              <w:spacing w:after="0"/>
              <w:cnfStyle w:val="000000000000" w:firstRow="0" w:lastRow="0" w:firstColumn="0" w:lastColumn="0" w:oddVBand="0" w:evenVBand="0" w:oddHBand="0" w:evenHBand="0" w:firstRowFirstColumn="0" w:firstRowLastColumn="0" w:lastRowFirstColumn="0" w:lastRowLastColumn="0"/>
            </w:pPr>
            <w:r w:rsidRPr="0027717B">
              <w:t>Rachat en année 3</w:t>
            </w:r>
          </w:p>
          <w:p w14:paraId="7621E533" w14:textId="77777777" w:rsidR="002F124C" w:rsidRPr="0027717B" w:rsidRDefault="002F124C" w:rsidP="00C22CDA">
            <w:pPr>
              <w:spacing w:after="0"/>
              <w:cnfStyle w:val="000000000000" w:firstRow="0" w:lastRow="0" w:firstColumn="0" w:lastColumn="0" w:oddVBand="0" w:evenVBand="0" w:oddHBand="0" w:evenHBand="0" w:firstRowFirstColumn="0" w:firstRowLastColumn="0" w:lastRowFirstColumn="0" w:lastRowLastColumn="0"/>
            </w:pPr>
          </w:p>
        </w:tc>
        <w:tc>
          <w:tcPr>
            <w:tcW w:w="6840" w:type="dxa"/>
            <w:shd w:val="clear" w:color="auto" w:fill="auto"/>
            <w:vAlign w:val="top"/>
          </w:tcPr>
          <w:p w14:paraId="0D62C9E5" w14:textId="77777777" w:rsidR="002F124C" w:rsidRPr="0027717B" w:rsidRDefault="002F124C" w:rsidP="00C22CDA">
            <w:pPr>
              <w:spacing w:after="0"/>
              <w:cnfStyle w:val="000000000000" w:firstRow="0" w:lastRow="0" w:firstColumn="0" w:lastColumn="0" w:oddVBand="0" w:evenVBand="0" w:oddHBand="0" w:evenHBand="0" w:firstRowFirstColumn="0" w:firstRowLastColumn="0" w:lastRowFirstColumn="0" w:lastRowLastColumn="0"/>
            </w:pPr>
            <w:r w:rsidRPr="0027717B">
              <w:t xml:space="preserve">Matelas hybride avec possibilité de pression alternée, avec housse, 90x200, sans pompe </w:t>
            </w:r>
          </w:p>
        </w:tc>
        <w:tc>
          <w:tcPr>
            <w:tcW w:w="1080" w:type="dxa"/>
          </w:tcPr>
          <w:p w14:paraId="21E80D1E" w14:textId="77777777" w:rsidR="002F124C" w:rsidRPr="0027717B" w:rsidRDefault="002F124C" w:rsidP="00C22CD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27717B">
              <w:rPr>
                <w:rStyle w:val="lev"/>
                <w:b w:val="0"/>
                <w:color w:val="000000" w:themeColor="text1"/>
              </w:rPr>
              <w:t>5</w:t>
            </w:r>
          </w:p>
        </w:tc>
      </w:tr>
      <w:tr w:rsidR="002F124C" w:rsidRPr="000456C9" w14:paraId="6AE8710C" w14:textId="77777777" w:rsidTr="004D6046">
        <w:tc>
          <w:tcPr>
            <w:cnfStyle w:val="001000000000" w:firstRow="0" w:lastRow="0" w:firstColumn="1" w:lastColumn="0" w:oddVBand="0" w:evenVBand="0" w:oddHBand="0" w:evenHBand="0" w:firstRowFirstColumn="0" w:firstRowLastColumn="0" w:lastRowFirstColumn="0" w:lastRowLastColumn="0"/>
            <w:tcW w:w="987" w:type="dxa"/>
          </w:tcPr>
          <w:p w14:paraId="22636A1C" w14:textId="77777777" w:rsidR="002F124C" w:rsidRDefault="002F124C" w:rsidP="00C22CDA">
            <w:pPr>
              <w:tabs>
                <w:tab w:val="left" w:pos="1701"/>
                <w:tab w:val="left" w:pos="6237"/>
              </w:tabs>
              <w:spacing w:after="0"/>
              <w:rPr>
                <w:rStyle w:val="lev"/>
                <w:color w:val="000000" w:themeColor="text1"/>
                <w:sz w:val="28"/>
                <w:szCs w:val="28"/>
              </w:rPr>
            </w:pPr>
            <w:r>
              <w:rPr>
                <w:rStyle w:val="lev"/>
                <w:color w:val="000000" w:themeColor="text1"/>
                <w:sz w:val="28"/>
                <w:szCs w:val="28"/>
              </w:rPr>
              <w:t>17</w:t>
            </w:r>
          </w:p>
        </w:tc>
        <w:tc>
          <w:tcPr>
            <w:tcW w:w="1255" w:type="dxa"/>
            <w:vMerge/>
          </w:tcPr>
          <w:p w14:paraId="5AEA6D44" w14:textId="77777777" w:rsidR="002F124C" w:rsidRPr="0027717B" w:rsidRDefault="002F124C" w:rsidP="00C22CDA">
            <w:pPr>
              <w:spacing w:after="0"/>
              <w:cnfStyle w:val="000000000000" w:firstRow="0" w:lastRow="0" w:firstColumn="0" w:lastColumn="0" w:oddVBand="0" w:evenVBand="0" w:oddHBand="0" w:evenHBand="0" w:firstRowFirstColumn="0" w:firstRowLastColumn="0" w:lastRowFirstColumn="0" w:lastRowLastColumn="0"/>
              <w:rPr>
                <w:rFonts w:ascii="Cambria" w:hAnsi="Cambria" w:cs="Arial"/>
                <w:sz w:val="28"/>
                <w:szCs w:val="28"/>
              </w:rPr>
            </w:pPr>
          </w:p>
        </w:tc>
        <w:tc>
          <w:tcPr>
            <w:tcW w:w="6840" w:type="dxa"/>
            <w:shd w:val="clear" w:color="auto" w:fill="auto"/>
            <w:vAlign w:val="top"/>
          </w:tcPr>
          <w:p w14:paraId="6E6EB346" w14:textId="77777777" w:rsidR="002F124C" w:rsidRPr="0027717B" w:rsidRDefault="002F124C" w:rsidP="00C22CDA">
            <w:pPr>
              <w:spacing w:after="0"/>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7717B">
              <w:t xml:space="preserve">Pompe pour motorisation du matelas </w:t>
            </w:r>
          </w:p>
        </w:tc>
        <w:tc>
          <w:tcPr>
            <w:tcW w:w="1080" w:type="dxa"/>
          </w:tcPr>
          <w:p w14:paraId="27E08203" w14:textId="77777777" w:rsidR="002F124C" w:rsidRPr="0027717B" w:rsidRDefault="002F124C" w:rsidP="00C22CD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27717B">
              <w:rPr>
                <w:rStyle w:val="lev"/>
                <w:b w:val="0"/>
                <w:color w:val="000000" w:themeColor="text1"/>
              </w:rPr>
              <w:t>5</w:t>
            </w:r>
          </w:p>
        </w:tc>
      </w:tr>
      <w:tr w:rsidR="002F124C" w:rsidRPr="000456C9" w14:paraId="1DB940D4" w14:textId="77777777" w:rsidTr="004D6046">
        <w:tc>
          <w:tcPr>
            <w:cnfStyle w:val="001000000000" w:firstRow="0" w:lastRow="0" w:firstColumn="1" w:lastColumn="0" w:oddVBand="0" w:evenVBand="0" w:oddHBand="0" w:evenHBand="0" w:firstRowFirstColumn="0" w:firstRowLastColumn="0" w:lastRowFirstColumn="0" w:lastRowLastColumn="0"/>
            <w:tcW w:w="987" w:type="dxa"/>
          </w:tcPr>
          <w:p w14:paraId="7245CFE5" w14:textId="77777777" w:rsidR="002F124C" w:rsidRDefault="002F124C" w:rsidP="00C22CDA">
            <w:pPr>
              <w:tabs>
                <w:tab w:val="left" w:pos="1701"/>
                <w:tab w:val="left" w:pos="6237"/>
              </w:tabs>
              <w:spacing w:after="0"/>
              <w:rPr>
                <w:rStyle w:val="lev"/>
                <w:color w:val="000000" w:themeColor="text1"/>
                <w:sz w:val="28"/>
                <w:szCs w:val="28"/>
              </w:rPr>
            </w:pPr>
            <w:r>
              <w:rPr>
                <w:rStyle w:val="lev"/>
                <w:color w:val="000000" w:themeColor="text1"/>
                <w:sz w:val="28"/>
                <w:szCs w:val="28"/>
              </w:rPr>
              <w:t>18</w:t>
            </w:r>
          </w:p>
        </w:tc>
        <w:tc>
          <w:tcPr>
            <w:tcW w:w="1255" w:type="dxa"/>
            <w:vMerge/>
          </w:tcPr>
          <w:p w14:paraId="7B456BD0" w14:textId="77777777" w:rsidR="002F124C" w:rsidRPr="0027717B" w:rsidRDefault="002F124C" w:rsidP="00C22CDA">
            <w:pPr>
              <w:spacing w:after="0"/>
              <w:cnfStyle w:val="000000000000" w:firstRow="0" w:lastRow="0" w:firstColumn="0" w:lastColumn="0" w:oddVBand="0" w:evenVBand="0" w:oddHBand="0" w:evenHBand="0" w:firstRowFirstColumn="0" w:firstRowLastColumn="0" w:lastRowFirstColumn="0" w:lastRowLastColumn="0"/>
              <w:rPr>
                <w:rFonts w:ascii="Cambria" w:hAnsi="Cambria" w:cs="Arial"/>
                <w:sz w:val="28"/>
                <w:szCs w:val="28"/>
              </w:rPr>
            </w:pPr>
          </w:p>
        </w:tc>
        <w:tc>
          <w:tcPr>
            <w:tcW w:w="6840" w:type="dxa"/>
            <w:shd w:val="clear" w:color="auto" w:fill="auto"/>
            <w:vAlign w:val="top"/>
          </w:tcPr>
          <w:p w14:paraId="314612DC" w14:textId="77777777" w:rsidR="002F124C" w:rsidRPr="0027717B" w:rsidRDefault="002F124C" w:rsidP="00C22CDA">
            <w:pPr>
              <w:spacing w:after="0"/>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7717B">
              <w:t>Coussin de fauteuil hybride</w:t>
            </w:r>
          </w:p>
        </w:tc>
        <w:tc>
          <w:tcPr>
            <w:tcW w:w="1080" w:type="dxa"/>
          </w:tcPr>
          <w:p w14:paraId="684E44FB" w14:textId="77777777" w:rsidR="002F124C" w:rsidRPr="0027717B" w:rsidRDefault="002F124C" w:rsidP="00C22CD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27717B">
              <w:rPr>
                <w:rStyle w:val="lev"/>
                <w:b w:val="0"/>
                <w:color w:val="000000" w:themeColor="text1"/>
              </w:rPr>
              <w:t>5</w:t>
            </w:r>
          </w:p>
        </w:tc>
      </w:tr>
      <w:tr w:rsidR="002F124C" w:rsidRPr="000456C9" w14:paraId="7ED7F2AA" w14:textId="77777777" w:rsidTr="004D6046">
        <w:tc>
          <w:tcPr>
            <w:cnfStyle w:val="001000000000" w:firstRow="0" w:lastRow="0" w:firstColumn="1" w:lastColumn="0" w:oddVBand="0" w:evenVBand="0" w:oddHBand="0" w:evenHBand="0" w:firstRowFirstColumn="0" w:firstRowLastColumn="0" w:lastRowFirstColumn="0" w:lastRowLastColumn="0"/>
            <w:tcW w:w="987" w:type="dxa"/>
          </w:tcPr>
          <w:p w14:paraId="66F8D137" w14:textId="77777777" w:rsidR="002F124C" w:rsidRDefault="002F124C" w:rsidP="00C22CDA">
            <w:pPr>
              <w:tabs>
                <w:tab w:val="left" w:pos="1701"/>
                <w:tab w:val="left" w:pos="6237"/>
              </w:tabs>
              <w:spacing w:after="0"/>
              <w:rPr>
                <w:rStyle w:val="lev"/>
                <w:color w:val="000000" w:themeColor="text1"/>
                <w:sz w:val="28"/>
                <w:szCs w:val="28"/>
              </w:rPr>
            </w:pPr>
            <w:r>
              <w:rPr>
                <w:rStyle w:val="lev"/>
                <w:color w:val="000000" w:themeColor="text1"/>
                <w:sz w:val="28"/>
                <w:szCs w:val="28"/>
              </w:rPr>
              <w:t>19</w:t>
            </w:r>
          </w:p>
        </w:tc>
        <w:tc>
          <w:tcPr>
            <w:tcW w:w="1255" w:type="dxa"/>
            <w:vMerge w:val="restart"/>
            <w:shd w:val="clear" w:color="auto" w:fill="auto"/>
          </w:tcPr>
          <w:p w14:paraId="727F20C4" w14:textId="77777777" w:rsidR="002F124C" w:rsidRPr="0027717B" w:rsidRDefault="002F124C" w:rsidP="00C22CDA">
            <w:pPr>
              <w:spacing w:after="0"/>
              <w:cnfStyle w:val="000000000000" w:firstRow="0" w:lastRow="0" w:firstColumn="0" w:lastColumn="0" w:oddVBand="0" w:evenVBand="0" w:oddHBand="0" w:evenHBand="0" w:firstRowFirstColumn="0" w:firstRowLastColumn="0" w:lastRowFirstColumn="0" w:lastRowLastColumn="0"/>
            </w:pPr>
            <w:r w:rsidRPr="0027717B">
              <w:t>Rachat en année 4</w:t>
            </w:r>
          </w:p>
          <w:p w14:paraId="1218EDBA" w14:textId="77777777" w:rsidR="002F124C" w:rsidRPr="0027717B" w:rsidRDefault="002F124C" w:rsidP="00C22CDA">
            <w:pPr>
              <w:spacing w:after="0"/>
              <w:cnfStyle w:val="000000000000" w:firstRow="0" w:lastRow="0" w:firstColumn="0" w:lastColumn="0" w:oddVBand="0" w:evenVBand="0" w:oddHBand="0" w:evenHBand="0" w:firstRowFirstColumn="0" w:firstRowLastColumn="0" w:lastRowFirstColumn="0" w:lastRowLastColumn="0"/>
            </w:pPr>
          </w:p>
        </w:tc>
        <w:tc>
          <w:tcPr>
            <w:tcW w:w="6840" w:type="dxa"/>
            <w:shd w:val="clear" w:color="auto" w:fill="auto"/>
            <w:vAlign w:val="top"/>
          </w:tcPr>
          <w:p w14:paraId="6164A90C" w14:textId="77777777" w:rsidR="002F124C" w:rsidRPr="0027717B" w:rsidRDefault="002F124C" w:rsidP="00C22CDA">
            <w:pPr>
              <w:spacing w:after="0"/>
              <w:cnfStyle w:val="000000000000" w:firstRow="0" w:lastRow="0" w:firstColumn="0" w:lastColumn="0" w:oddVBand="0" w:evenVBand="0" w:oddHBand="0" w:evenHBand="0" w:firstRowFirstColumn="0" w:firstRowLastColumn="0" w:lastRowFirstColumn="0" w:lastRowLastColumn="0"/>
            </w:pPr>
            <w:r w:rsidRPr="0027717B">
              <w:t xml:space="preserve">Matelas hybride avec possibilité de pression alternée, avec housse, 90x200, sans pompe </w:t>
            </w:r>
          </w:p>
        </w:tc>
        <w:tc>
          <w:tcPr>
            <w:tcW w:w="1080" w:type="dxa"/>
          </w:tcPr>
          <w:p w14:paraId="6DB61F34" w14:textId="77777777" w:rsidR="002F124C" w:rsidRPr="0027717B" w:rsidRDefault="002F124C" w:rsidP="00C22CD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27717B">
              <w:rPr>
                <w:rStyle w:val="lev"/>
                <w:b w:val="0"/>
                <w:color w:val="000000" w:themeColor="text1"/>
              </w:rPr>
              <w:t>5</w:t>
            </w:r>
          </w:p>
        </w:tc>
      </w:tr>
      <w:tr w:rsidR="002F124C" w:rsidRPr="000456C9" w14:paraId="29C4210A" w14:textId="77777777" w:rsidTr="004D6046">
        <w:tc>
          <w:tcPr>
            <w:cnfStyle w:val="001000000000" w:firstRow="0" w:lastRow="0" w:firstColumn="1" w:lastColumn="0" w:oddVBand="0" w:evenVBand="0" w:oddHBand="0" w:evenHBand="0" w:firstRowFirstColumn="0" w:firstRowLastColumn="0" w:lastRowFirstColumn="0" w:lastRowLastColumn="0"/>
            <w:tcW w:w="987" w:type="dxa"/>
          </w:tcPr>
          <w:p w14:paraId="3D856FCD" w14:textId="77777777" w:rsidR="002F124C" w:rsidRDefault="002F124C" w:rsidP="00C22CDA">
            <w:pPr>
              <w:tabs>
                <w:tab w:val="left" w:pos="1701"/>
                <w:tab w:val="left" w:pos="6237"/>
              </w:tabs>
              <w:spacing w:after="0"/>
              <w:rPr>
                <w:rStyle w:val="lev"/>
                <w:color w:val="000000" w:themeColor="text1"/>
                <w:sz w:val="28"/>
                <w:szCs w:val="28"/>
              </w:rPr>
            </w:pPr>
            <w:r>
              <w:rPr>
                <w:rStyle w:val="lev"/>
                <w:color w:val="000000" w:themeColor="text1"/>
                <w:sz w:val="28"/>
                <w:szCs w:val="28"/>
              </w:rPr>
              <w:t>20</w:t>
            </w:r>
          </w:p>
        </w:tc>
        <w:tc>
          <w:tcPr>
            <w:tcW w:w="1255" w:type="dxa"/>
            <w:vMerge/>
          </w:tcPr>
          <w:p w14:paraId="431ED1AE" w14:textId="77777777" w:rsidR="002F124C" w:rsidRPr="0027717B" w:rsidRDefault="002F124C" w:rsidP="00C22CDA">
            <w:pPr>
              <w:spacing w:after="0"/>
              <w:cnfStyle w:val="000000000000" w:firstRow="0" w:lastRow="0" w:firstColumn="0" w:lastColumn="0" w:oddVBand="0" w:evenVBand="0" w:oddHBand="0" w:evenHBand="0" w:firstRowFirstColumn="0" w:firstRowLastColumn="0" w:lastRowFirstColumn="0" w:lastRowLastColumn="0"/>
              <w:rPr>
                <w:rFonts w:ascii="Cambria" w:hAnsi="Cambria" w:cs="Arial"/>
                <w:sz w:val="28"/>
                <w:szCs w:val="28"/>
              </w:rPr>
            </w:pPr>
          </w:p>
        </w:tc>
        <w:tc>
          <w:tcPr>
            <w:tcW w:w="6840" w:type="dxa"/>
            <w:shd w:val="clear" w:color="auto" w:fill="auto"/>
            <w:vAlign w:val="top"/>
          </w:tcPr>
          <w:p w14:paraId="105EE19F" w14:textId="77777777" w:rsidR="002F124C" w:rsidRPr="0027717B" w:rsidRDefault="002F124C" w:rsidP="00C22CDA">
            <w:pPr>
              <w:spacing w:after="0"/>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7717B">
              <w:t xml:space="preserve">Pompe pour motorisation du matelas </w:t>
            </w:r>
          </w:p>
        </w:tc>
        <w:tc>
          <w:tcPr>
            <w:tcW w:w="1080" w:type="dxa"/>
          </w:tcPr>
          <w:p w14:paraId="23024956" w14:textId="77777777" w:rsidR="002F124C" w:rsidRPr="0027717B" w:rsidRDefault="002F124C" w:rsidP="00C22CD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27717B">
              <w:rPr>
                <w:rStyle w:val="lev"/>
                <w:b w:val="0"/>
                <w:color w:val="000000" w:themeColor="text1"/>
              </w:rPr>
              <w:t>5</w:t>
            </w:r>
          </w:p>
        </w:tc>
      </w:tr>
      <w:tr w:rsidR="002F124C" w:rsidRPr="000456C9" w14:paraId="2FB14CB5" w14:textId="77777777" w:rsidTr="004D6046">
        <w:tc>
          <w:tcPr>
            <w:cnfStyle w:val="001000000000" w:firstRow="0" w:lastRow="0" w:firstColumn="1" w:lastColumn="0" w:oddVBand="0" w:evenVBand="0" w:oddHBand="0" w:evenHBand="0" w:firstRowFirstColumn="0" w:firstRowLastColumn="0" w:lastRowFirstColumn="0" w:lastRowLastColumn="0"/>
            <w:tcW w:w="987" w:type="dxa"/>
          </w:tcPr>
          <w:p w14:paraId="64344A55" w14:textId="77777777" w:rsidR="002F124C" w:rsidRDefault="002F124C" w:rsidP="00C22CDA">
            <w:pPr>
              <w:tabs>
                <w:tab w:val="left" w:pos="1701"/>
                <w:tab w:val="left" w:pos="6237"/>
              </w:tabs>
              <w:spacing w:after="0"/>
              <w:rPr>
                <w:rStyle w:val="lev"/>
                <w:color w:val="000000" w:themeColor="text1"/>
                <w:sz w:val="28"/>
                <w:szCs w:val="28"/>
              </w:rPr>
            </w:pPr>
            <w:r>
              <w:rPr>
                <w:rStyle w:val="lev"/>
                <w:color w:val="000000" w:themeColor="text1"/>
                <w:sz w:val="28"/>
                <w:szCs w:val="28"/>
              </w:rPr>
              <w:t>21</w:t>
            </w:r>
          </w:p>
        </w:tc>
        <w:tc>
          <w:tcPr>
            <w:tcW w:w="1255" w:type="dxa"/>
            <w:vMerge/>
          </w:tcPr>
          <w:p w14:paraId="45148694" w14:textId="77777777" w:rsidR="002F124C" w:rsidRPr="0027717B" w:rsidRDefault="002F124C" w:rsidP="00C22CDA">
            <w:pPr>
              <w:spacing w:after="0"/>
              <w:cnfStyle w:val="000000000000" w:firstRow="0" w:lastRow="0" w:firstColumn="0" w:lastColumn="0" w:oddVBand="0" w:evenVBand="0" w:oddHBand="0" w:evenHBand="0" w:firstRowFirstColumn="0" w:firstRowLastColumn="0" w:lastRowFirstColumn="0" w:lastRowLastColumn="0"/>
              <w:rPr>
                <w:rFonts w:ascii="Cambria" w:hAnsi="Cambria" w:cs="Arial"/>
                <w:sz w:val="28"/>
                <w:szCs w:val="28"/>
              </w:rPr>
            </w:pPr>
          </w:p>
        </w:tc>
        <w:tc>
          <w:tcPr>
            <w:tcW w:w="6840" w:type="dxa"/>
            <w:shd w:val="clear" w:color="auto" w:fill="auto"/>
            <w:vAlign w:val="top"/>
          </w:tcPr>
          <w:p w14:paraId="3F7BC497" w14:textId="77777777" w:rsidR="002F124C" w:rsidRPr="0027717B" w:rsidRDefault="002F124C" w:rsidP="00C22CDA">
            <w:pPr>
              <w:spacing w:after="0"/>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7717B">
              <w:t>Coussin de fauteuil hybride</w:t>
            </w:r>
          </w:p>
        </w:tc>
        <w:tc>
          <w:tcPr>
            <w:tcW w:w="1080" w:type="dxa"/>
          </w:tcPr>
          <w:p w14:paraId="0A31B31E" w14:textId="77777777" w:rsidR="002F124C" w:rsidRPr="0027717B" w:rsidRDefault="002F124C" w:rsidP="00C22CD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27717B">
              <w:rPr>
                <w:rStyle w:val="lev"/>
                <w:b w:val="0"/>
                <w:color w:val="000000" w:themeColor="text1"/>
              </w:rPr>
              <w:t>5</w:t>
            </w:r>
          </w:p>
        </w:tc>
      </w:tr>
      <w:tr w:rsidR="002F124C" w:rsidRPr="000456C9" w14:paraId="09161E41" w14:textId="77777777" w:rsidTr="004D6046">
        <w:tc>
          <w:tcPr>
            <w:cnfStyle w:val="001000000000" w:firstRow="0" w:lastRow="0" w:firstColumn="1" w:lastColumn="0" w:oddVBand="0" w:evenVBand="0" w:oddHBand="0" w:evenHBand="0" w:firstRowFirstColumn="0" w:firstRowLastColumn="0" w:lastRowFirstColumn="0" w:lastRowLastColumn="0"/>
            <w:tcW w:w="987" w:type="dxa"/>
          </w:tcPr>
          <w:p w14:paraId="3FD8882E" w14:textId="77777777" w:rsidR="002F124C" w:rsidRDefault="002F124C" w:rsidP="00C22CDA">
            <w:pPr>
              <w:tabs>
                <w:tab w:val="left" w:pos="1701"/>
                <w:tab w:val="left" w:pos="6237"/>
              </w:tabs>
              <w:spacing w:after="0"/>
              <w:rPr>
                <w:rStyle w:val="lev"/>
                <w:color w:val="000000" w:themeColor="text1"/>
                <w:sz w:val="28"/>
                <w:szCs w:val="28"/>
              </w:rPr>
            </w:pPr>
            <w:r>
              <w:rPr>
                <w:rStyle w:val="lev"/>
                <w:color w:val="000000" w:themeColor="text1"/>
                <w:sz w:val="28"/>
                <w:szCs w:val="28"/>
              </w:rPr>
              <w:t>22</w:t>
            </w:r>
          </w:p>
        </w:tc>
        <w:tc>
          <w:tcPr>
            <w:tcW w:w="1255" w:type="dxa"/>
            <w:vMerge w:val="restart"/>
            <w:shd w:val="clear" w:color="auto" w:fill="auto"/>
          </w:tcPr>
          <w:p w14:paraId="70ED310A" w14:textId="77777777" w:rsidR="002F124C" w:rsidRPr="0027717B" w:rsidRDefault="002F124C" w:rsidP="00C22CDA">
            <w:pPr>
              <w:spacing w:after="0"/>
              <w:cnfStyle w:val="000000000000" w:firstRow="0" w:lastRow="0" w:firstColumn="0" w:lastColumn="0" w:oddVBand="0" w:evenVBand="0" w:oddHBand="0" w:evenHBand="0" w:firstRowFirstColumn="0" w:firstRowLastColumn="0" w:lastRowFirstColumn="0" w:lastRowLastColumn="0"/>
            </w:pPr>
            <w:r w:rsidRPr="0027717B">
              <w:t>Rachat en année 5</w:t>
            </w:r>
          </w:p>
          <w:p w14:paraId="567F2ECA" w14:textId="77777777" w:rsidR="002F124C" w:rsidRPr="0027717B" w:rsidRDefault="002F124C" w:rsidP="00C22CDA">
            <w:pPr>
              <w:spacing w:after="0"/>
              <w:cnfStyle w:val="000000000000" w:firstRow="0" w:lastRow="0" w:firstColumn="0" w:lastColumn="0" w:oddVBand="0" w:evenVBand="0" w:oddHBand="0" w:evenHBand="0" w:firstRowFirstColumn="0" w:firstRowLastColumn="0" w:lastRowFirstColumn="0" w:lastRowLastColumn="0"/>
            </w:pPr>
          </w:p>
        </w:tc>
        <w:tc>
          <w:tcPr>
            <w:tcW w:w="6840" w:type="dxa"/>
            <w:shd w:val="clear" w:color="auto" w:fill="auto"/>
            <w:vAlign w:val="top"/>
          </w:tcPr>
          <w:p w14:paraId="6832D36C" w14:textId="77777777" w:rsidR="002F124C" w:rsidRPr="0027717B" w:rsidRDefault="002F124C" w:rsidP="00C22CDA">
            <w:pPr>
              <w:spacing w:after="0"/>
              <w:cnfStyle w:val="000000000000" w:firstRow="0" w:lastRow="0" w:firstColumn="0" w:lastColumn="0" w:oddVBand="0" w:evenVBand="0" w:oddHBand="0" w:evenHBand="0" w:firstRowFirstColumn="0" w:firstRowLastColumn="0" w:lastRowFirstColumn="0" w:lastRowLastColumn="0"/>
            </w:pPr>
            <w:r w:rsidRPr="0027717B">
              <w:t xml:space="preserve">Matelas hybride avec possibilité de pression alternée, avec housse, 90x200, sans pompe </w:t>
            </w:r>
          </w:p>
        </w:tc>
        <w:tc>
          <w:tcPr>
            <w:tcW w:w="1080" w:type="dxa"/>
          </w:tcPr>
          <w:p w14:paraId="00E5C07D" w14:textId="77777777" w:rsidR="002F124C" w:rsidRPr="0027717B" w:rsidRDefault="002F124C" w:rsidP="00C22CD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27717B">
              <w:rPr>
                <w:rStyle w:val="lev"/>
                <w:b w:val="0"/>
                <w:color w:val="000000" w:themeColor="text1"/>
              </w:rPr>
              <w:t>5</w:t>
            </w:r>
          </w:p>
        </w:tc>
      </w:tr>
      <w:tr w:rsidR="002F124C" w:rsidRPr="000456C9" w14:paraId="04322318" w14:textId="77777777" w:rsidTr="004D6046">
        <w:tc>
          <w:tcPr>
            <w:cnfStyle w:val="001000000000" w:firstRow="0" w:lastRow="0" w:firstColumn="1" w:lastColumn="0" w:oddVBand="0" w:evenVBand="0" w:oddHBand="0" w:evenHBand="0" w:firstRowFirstColumn="0" w:firstRowLastColumn="0" w:lastRowFirstColumn="0" w:lastRowLastColumn="0"/>
            <w:tcW w:w="987" w:type="dxa"/>
          </w:tcPr>
          <w:p w14:paraId="309368D9" w14:textId="77777777" w:rsidR="002F124C" w:rsidRDefault="002F124C" w:rsidP="00C22CDA">
            <w:pPr>
              <w:tabs>
                <w:tab w:val="left" w:pos="1701"/>
                <w:tab w:val="left" w:pos="6237"/>
              </w:tabs>
              <w:spacing w:after="0"/>
              <w:rPr>
                <w:rStyle w:val="lev"/>
                <w:color w:val="000000" w:themeColor="text1"/>
                <w:sz w:val="28"/>
                <w:szCs w:val="28"/>
              </w:rPr>
            </w:pPr>
            <w:r>
              <w:rPr>
                <w:rStyle w:val="lev"/>
                <w:color w:val="000000" w:themeColor="text1"/>
                <w:sz w:val="28"/>
                <w:szCs w:val="28"/>
              </w:rPr>
              <w:t>23</w:t>
            </w:r>
          </w:p>
        </w:tc>
        <w:tc>
          <w:tcPr>
            <w:tcW w:w="1255" w:type="dxa"/>
            <w:vMerge/>
          </w:tcPr>
          <w:p w14:paraId="222A2BE1" w14:textId="77777777" w:rsidR="002F124C" w:rsidRPr="0027717B" w:rsidRDefault="002F124C" w:rsidP="00C22CDA">
            <w:pPr>
              <w:spacing w:after="0"/>
              <w:cnfStyle w:val="000000000000" w:firstRow="0" w:lastRow="0" w:firstColumn="0" w:lastColumn="0" w:oddVBand="0" w:evenVBand="0" w:oddHBand="0" w:evenHBand="0" w:firstRowFirstColumn="0" w:firstRowLastColumn="0" w:lastRowFirstColumn="0" w:lastRowLastColumn="0"/>
              <w:rPr>
                <w:rFonts w:ascii="Cambria" w:hAnsi="Cambria" w:cs="Arial"/>
                <w:sz w:val="28"/>
                <w:szCs w:val="28"/>
              </w:rPr>
            </w:pPr>
          </w:p>
        </w:tc>
        <w:tc>
          <w:tcPr>
            <w:tcW w:w="6840" w:type="dxa"/>
            <w:shd w:val="clear" w:color="auto" w:fill="auto"/>
            <w:vAlign w:val="top"/>
          </w:tcPr>
          <w:p w14:paraId="46E22D2B" w14:textId="77777777" w:rsidR="002F124C" w:rsidRPr="0027717B" w:rsidRDefault="002F124C" w:rsidP="00C22CDA">
            <w:pPr>
              <w:spacing w:after="0"/>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7717B">
              <w:t xml:space="preserve">Pompe pour motorisation du matelas </w:t>
            </w:r>
          </w:p>
        </w:tc>
        <w:tc>
          <w:tcPr>
            <w:tcW w:w="1080" w:type="dxa"/>
          </w:tcPr>
          <w:p w14:paraId="6DEBA552" w14:textId="77777777" w:rsidR="002F124C" w:rsidRPr="0027717B" w:rsidRDefault="002F124C" w:rsidP="00C22CD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27717B">
              <w:rPr>
                <w:rStyle w:val="lev"/>
                <w:b w:val="0"/>
                <w:color w:val="000000" w:themeColor="text1"/>
              </w:rPr>
              <w:t>5</w:t>
            </w:r>
          </w:p>
        </w:tc>
      </w:tr>
      <w:tr w:rsidR="002F124C" w:rsidRPr="000456C9" w14:paraId="0265BB01" w14:textId="77777777" w:rsidTr="004D6046">
        <w:tc>
          <w:tcPr>
            <w:cnfStyle w:val="001000000000" w:firstRow="0" w:lastRow="0" w:firstColumn="1" w:lastColumn="0" w:oddVBand="0" w:evenVBand="0" w:oddHBand="0" w:evenHBand="0" w:firstRowFirstColumn="0" w:firstRowLastColumn="0" w:lastRowFirstColumn="0" w:lastRowLastColumn="0"/>
            <w:tcW w:w="987" w:type="dxa"/>
          </w:tcPr>
          <w:p w14:paraId="1278FD34" w14:textId="77777777" w:rsidR="002F124C" w:rsidRDefault="002F124C" w:rsidP="00C22CDA">
            <w:pPr>
              <w:tabs>
                <w:tab w:val="left" w:pos="1701"/>
                <w:tab w:val="left" w:pos="6237"/>
              </w:tabs>
              <w:spacing w:after="0"/>
              <w:rPr>
                <w:rStyle w:val="lev"/>
                <w:color w:val="000000" w:themeColor="text1"/>
                <w:sz w:val="28"/>
                <w:szCs w:val="28"/>
              </w:rPr>
            </w:pPr>
            <w:r>
              <w:rPr>
                <w:rStyle w:val="lev"/>
                <w:color w:val="000000" w:themeColor="text1"/>
                <w:sz w:val="28"/>
                <w:szCs w:val="28"/>
              </w:rPr>
              <w:t>24</w:t>
            </w:r>
          </w:p>
        </w:tc>
        <w:tc>
          <w:tcPr>
            <w:tcW w:w="1255" w:type="dxa"/>
            <w:vMerge/>
          </w:tcPr>
          <w:p w14:paraId="4696712F" w14:textId="77777777" w:rsidR="002F124C" w:rsidRPr="0027717B" w:rsidRDefault="002F124C" w:rsidP="00C22CDA">
            <w:pPr>
              <w:spacing w:after="0"/>
              <w:cnfStyle w:val="000000000000" w:firstRow="0" w:lastRow="0" w:firstColumn="0" w:lastColumn="0" w:oddVBand="0" w:evenVBand="0" w:oddHBand="0" w:evenHBand="0" w:firstRowFirstColumn="0" w:firstRowLastColumn="0" w:lastRowFirstColumn="0" w:lastRowLastColumn="0"/>
              <w:rPr>
                <w:rFonts w:ascii="Cambria" w:hAnsi="Cambria" w:cs="Arial"/>
                <w:sz w:val="28"/>
                <w:szCs w:val="28"/>
              </w:rPr>
            </w:pPr>
          </w:p>
        </w:tc>
        <w:tc>
          <w:tcPr>
            <w:tcW w:w="6840" w:type="dxa"/>
            <w:shd w:val="clear" w:color="auto" w:fill="auto"/>
            <w:vAlign w:val="top"/>
          </w:tcPr>
          <w:p w14:paraId="1480E1E2" w14:textId="77777777" w:rsidR="002F124C" w:rsidRPr="0027717B" w:rsidRDefault="002F124C" w:rsidP="00C22CDA">
            <w:pPr>
              <w:spacing w:after="0"/>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7717B">
              <w:t>Coussin de fauteuil hybride</w:t>
            </w:r>
          </w:p>
        </w:tc>
        <w:tc>
          <w:tcPr>
            <w:tcW w:w="1080" w:type="dxa"/>
          </w:tcPr>
          <w:p w14:paraId="2F664B5B" w14:textId="77777777" w:rsidR="002F124C" w:rsidRPr="0027717B" w:rsidRDefault="002F124C" w:rsidP="00C22CD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27717B">
              <w:rPr>
                <w:rStyle w:val="lev"/>
                <w:b w:val="0"/>
                <w:color w:val="000000" w:themeColor="text1"/>
              </w:rPr>
              <w:t>5</w:t>
            </w:r>
          </w:p>
        </w:tc>
      </w:tr>
      <w:tr w:rsidR="002F124C" w:rsidRPr="000456C9" w14:paraId="26766E1B" w14:textId="77777777" w:rsidTr="004D6046">
        <w:tc>
          <w:tcPr>
            <w:cnfStyle w:val="001000000000" w:firstRow="0" w:lastRow="0" w:firstColumn="1" w:lastColumn="0" w:oddVBand="0" w:evenVBand="0" w:oddHBand="0" w:evenHBand="0" w:firstRowFirstColumn="0" w:firstRowLastColumn="0" w:lastRowFirstColumn="0" w:lastRowLastColumn="0"/>
            <w:tcW w:w="987" w:type="dxa"/>
          </w:tcPr>
          <w:p w14:paraId="13C3B9C8" w14:textId="77777777" w:rsidR="002F124C" w:rsidRDefault="002F124C" w:rsidP="00C22CDA">
            <w:pPr>
              <w:tabs>
                <w:tab w:val="left" w:pos="1701"/>
                <w:tab w:val="left" w:pos="6237"/>
              </w:tabs>
              <w:spacing w:after="0"/>
              <w:rPr>
                <w:rStyle w:val="lev"/>
                <w:color w:val="000000" w:themeColor="text1"/>
                <w:sz w:val="28"/>
                <w:szCs w:val="28"/>
              </w:rPr>
            </w:pPr>
            <w:r>
              <w:rPr>
                <w:rStyle w:val="lev"/>
                <w:color w:val="000000" w:themeColor="text1"/>
                <w:sz w:val="28"/>
                <w:szCs w:val="28"/>
              </w:rPr>
              <w:t>25</w:t>
            </w:r>
          </w:p>
        </w:tc>
        <w:tc>
          <w:tcPr>
            <w:tcW w:w="1255" w:type="dxa"/>
            <w:vMerge w:val="restart"/>
            <w:shd w:val="clear" w:color="auto" w:fill="auto"/>
          </w:tcPr>
          <w:p w14:paraId="56BAEBC6" w14:textId="77777777" w:rsidR="002F124C" w:rsidRPr="0027717B" w:rsidRDefault="002F124C" w:rsidP="00C22CDA">
            <w:pPr>
              <w:spacing w:after="0"/>
              <w:cnfStyle w:val="000000000000" w:firstRow="0" w:lastRow="0" w:firstColumn="0" w:lastColumn="0" w:oddVBand="0" w:evenVBand="0" w:oddHBand="0" w:evenHBand="0" w:firstRowFirstColumn="0" w:firstRowLastColumn="0" w:lastRowFirstColumn="0" w:lastRowLastColumn="0"/>
            </w:pPr>
            <w:r w:rsidRPr="0027717B">
              <w:t>Rachat après plus de 5 ans</w:t>
            </w:r>
          </w:p>
          <w:p w14:paraId="5BF3EBA9" w14:textId="77777777" w:rsidR="002F124C" w:rsidRPr="0027717B" w:rsidRDefault="002F124C" w:rsidP="00C22CDA">
            <w:pPr>
              <w:spacing w:after="0"/>
              <w:cnfStyle w:val="000000000000" w:firstRow="0" w:lastRow="0" w:firstColumn="0" w:lastColumn="0" w:oddVBand="0" w:evenVBand="0" w:oddHBand="0" w:evenHBand="0" w:firstRowFirstColumn="0" w:firstRowLastColumn="0" w:lastRowFirstColumn="0" w:lastRowLastColumn="0"/>
            </w:pPr>
          </w:p>
        </w:tc>
        <w:tc>
          <w:tcPr>
            <w:tcW w:w="6840" w:type="dxa"/>
            <w:shd w:val="clear" w:color="auto" w:fill="auto"/>
            <w:vAlign w:val="top"/>
          </w:tcPr>
          <w:p w14:paraId="37A49F57" w14:textId="77777777" w:rsidR="002F124C" w:rsidRPr="0027717B" w:rsidRDefault="002F124C" w:rsidP="00C22CDA">
            <w:pPr>
              <w:spacing w:after="0"/>
              <w:cnfStyle w:val="000000000000" w:firstRow="0" w:lastRow="0" w:firstColumn="0" w:lastColumn="0" w:oddVBand="0" w:evenVBand="0" w:oddHBand="0" w:evenHBand="0" w:firstRowFirstColumn="0" w:firstRowLastColumn="0" w:lastRowFirstColumn="0" w:lastRowLastColumn="0"/>
            </w:pPr>
            <w:r w:rsidRPr="0027717B">
              <w:lastRenderedPageBreak/>
              <w:t xml:space="preserve">Matelas hybride avec possibilité de pression alternée, avec housse, 90x200, sans pompe </w:t>
            </w:r>
          </w:p>
        </w:tc>
        <w:tc>
          <w:tcPr>
            <w:tcW w:w="1080" w:type="dxa"/>
          </w:tcPr>
          <w:p w14:paraId="4181AA7E" w14:textId="77777777" w:rsidR="002F124C" w:rsidRPr="0027717B" w:rsidRDefault="002F124C" w:rsidP="00C22CD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27717B">
              <w:rPr>
                <w:rStyle w:val="lev"/>
                <w:b w:val="0"/>
                <w:color w:val="000000" w:themeColor="text1"/>
              </w:rPr>
              <w:t>5</w:t>
            </w:r>
          </w:p>
        </w:tc>
      </w:tr>
      <w:tr w:rsidR="002F124C" w:rsidRPr="000456C9" w14:paraId="305371B8" w14:textId="77777777" w:rsidTr="004D6046">
        <w:tc>
          <w:tcPr>
            <w:cnfStyle w:val="001000000000" w:firstRow="0" w:lastRow="0" w:firstColumn="1" w:lastColumn="0" w:oddVBand="0" w:evenVBand="0" w:oddHBand="0" w:evenHBand="0" w:firstRowFirstColumn="0" w:firstRowLastColumn="0" w:lastRowFirstColumn="0" w:lastRowLastColumn="0"/>
            <w:tcW w:w="987" w:type="dxa"/>
          </w:tcPr>
          <w:p w14:paraId="286ABC7B" w14:textId="77777777" w:rsidR="002F124C" w:rsidRDefault="002F124C" w:rsidP="00C22CDA">
            <w:pPr>
              <w:tabs>
                <w:tab w:val="left" w:pos="1701"/>
                <w:tab w:val="left" w:pos="6237"/>
              </w:tabs>
              <w:spacing w:after="0"/>
              <w:rPr>
                <w:rStyle w:val="lev"/>
                <w:color w:val="000000" w:themeColor="text1"/>
                <w:sz w:val="28"/>
                <w:szCs w:val="28"/>
              </w:rPr>
            </w:pPr>
            <w:r>
              <w:rPr>
                <w:rStyle w:val="lev"/>
                <w:color w:val="000000" w:themeColor="text1"/>
                <w:sz w:val="28"/>
                <w:szCs w:val="28"/>
              </w:rPr>
              <w:t>26</w:t>
            </w:r>
          </w:p>
        </w:tc>
        <w:tc>
          <w:tcPr>
            <w:tcW w:w="1255" w:type="dxa"/>
            <w:vMerge/>
            <w:vAlign w:val="top"/>
          </w:tcPr>
          <w:p w14:paraId="21CD76C7" w14:textId="77777777" w:rsidR="002F124C" w:rsidRPr="0027717B" w:rsidRDefault="002F124C" w:rsidP="00C22CDA">
            <w:pPr>
              <w:spacing w:after="0"/>
              <w:cnfStyle w:val="000000000000" w:firstRow="0" w:lastRow="0" w:firstColumn="0" w:lastColumn="0" w:oddVBand="0" w:evenVBand="0" w:oddHBand="0" w:evenHBand="0" w:firstRowFirstColumn="0" w:firstRowLastColumn="0" w:lastRowFirstColumn="0" w:lastRowLastColumn="0"/>
              <w:rPr>
                <w:rFonts w:ascii="Cambria" w:hAnsi="Cambria" w:cs="Arial"/>
                <w:sz w:val="32"/>
                <w:szCs w:val="32"/>
              </w:rPr>
            </w:pPr>
          </w:p>
        </w:tc>
        <w:tc>
          <w:tcPr>
            <w:tcW w:w="6840" w:type="dxa"/>
            <w:shd w:val="clear" w:color="auto" w:fill="auto"/>
            <w:vAlign w:val="top"/>
          </w:tcPr>
          <w:p w14:paraId="62527DB1" w14:textId="77777777" w:rsidR="002F124C" w:rsidRPr="0027717B" w:rsidRDefault="002F124C" w:rsidP="00C22CDA">
            <w:pPr>
              <w:spacing w:after="0"/>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7717B">
              <w:t xml:space="preserve">Pompe pour motorisation du matelas </w:t>
            </w:r>
          </w:p>
        </w:tc>
        <w:tc>
          <w:tcPr>
            <w:tcW w:w="1080" w:type="dxa"/>
          </w:tcPr>
          <w:p w14:paraId="11ACE17F" w14:textId="77777777" w:rsidR="002F124C" w:rsidRPr="0027717B" w:rsidRDefault="002F124C" w:rsidP="00C22CD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27717B">
              <w:rPr>
                <w:rStyle w:val="lev"/>
                <w:b w:val="0"/>
                <w:color w:val="000000" w:themeColor="text1"/>
              </w:rPr>
              <w:t>5</w:t>
            </w:r>
          </w:p>
        </w:tc>
      </w:tr>
      <w:tr w:rsidR="002F124C" w:rsidRPr="000456C9" w14:paraId="3A2BDEF6" w14:textId="77777777" w:rsidTr="004D6046">
        <w:tc>
          <w:tcPr>
            <w:cnfStyle w:val="001000000000" w:firstRow="0" w:lastRow="0" w:firstColumn="1" w:lastColumn="0" w:oddVBand="0" w:evenVBand="0" w:oddHBand="0" w:evenHBand="0" w:firstRowFirstColumn="0" w:firstRowLastColumn="0" w:lastRowFirstColumn="0" w:lastRowLastColumn="0"/>
            <w:tcW w:w="987" w:type="dxa"/>
          </w:tcPr>
          <w:p w14:paraId="0C3E7C9C" w14:textId="77777777" w:rsidR="002F124C" w:rsidRDefault="002F124C" w:rsidP="00C22CDA">
            <w:pPr>
              <w:tabs>
                <w:tab w:val="left" w:pos="1701"/>
                <w:tab w:val="left" w:pos="6237"/>
              </w:tabs>
              <w:spacing w:after="0"/>
              <w:rPr>
                <w:rStyle w:val="lev"/>
                <w:color w:val="000000" w:themeColor="text1"/>
                <w:sz w:val="28"/>
                <w:szCs w:val="28"/>
              </w:rPr>
            </w:pPr>
            <w:r>
              <w:rPr>
                <w:rStyle w:val="lev"/>
                <w:color w:val="000000" w:themeColor="text1"/>
                <w:sz w:val="28"/>
                <w:szCs w:val="28"/>
              </w:rPr>
              <w:lastRenderedPageBreak/>
              <w:t>27</w:t>
            </w:r>
          </w:p>
        </w:tc>
        <w:tc>
          <w:tcPr>
            <w:tcW w:w="1255" w:type="dxa"/>
            <w:vMerge/>
            <w:vAlign w:val="top"/>
          </w:tcPr>
          <w:p w14:paraId="543F1B34" w14:textId="77777777" w:rsidR="002F124C" w:rsidRDefault="002F124C" w:rsidP="00C22CDA">
            <w:pPr>
              <w:spacing w:after="0"/>
              <w:cnfStyle w:val="000000000000" w:firstRow="0" w:lastRow="0" w:firstColumn="0" w:lastColumn="0" w:oddVBand="0" w:evenVBand="0" w:oddHBand="0" w:evenHBand="0" w:firstRowFirstColumn="0" w:firstRowLastColumn="0" w:lastRowFirstColumn="0" w:lastRowLastColumn="0"/>
              <w:rPr>
                <w:rFonts w:ascii="Cambria" w:hAnsi="Cambria" w:cs="Arial"/>
                <w:sz w:val="32"/>
                <w:szCs w:val="32"/>
              </w:rPr>
            </w:pPr>
          </w:p>
        </w:tc>
        <w:tc>
          <w:tcPr>
            <w:tcW w:w="6840" w:type="dxa"/>
            <w:shd w:val="clear" w:color="auto" w:fill="auto"/>
            <w:vAlign w:val="top"/>
          </w:tcPr>
          <w:p w14:paraId="14036C04" w14:textId="77777777" w:rsidR="002F124C" w:rsidRDefault="002F124C" w:rsidP="00C22CDA">
            <w:pPr>
              <w:spacing w:after="0"/>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C64733">
              <w:t>Coussin de fauteuil hybride</w:t>
            </w:r>
          </w:p>
        </w:tc>
        <w:tc>
          <w:tcPr>
            <w:tcW w:w="1080" w:type="dxa"/>
          </w:tcPr>
          <w:p w14:paraId="62538BED" w14:textId="77777777" w:rsidR="002F124C" w:rsidRPr="000456C9" w:rsidRDefault="002F124C" w:rsidP="00C22CDA">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Pr>
                <w:rStyle w:val="lev"/>
                <w:b w:val="0"/>
                <w:color w:val="000000" w:themeColor="text1"/>
              </w:rPr>
              <w:t>5</w:t>
            </w:r>
          </w:p>
        </w:tc>
      </w:tr>
    </w:tbl>
    <w:p w14:paraId="4015515E" w14:textId="77777777" w:rsidR="002F124C" w:rsidRDefault="002F124C" w:rsidP="002F124C">
      <w:pPr>
        <w:widowControl w:val="0"/>
        <w:autoSpaceDE w:val="0"/>
        <w:autoSpaceDN w:val="0"/>
        <w:adjustRightInd w:val="0"/>
        <w:ind w:left="284" w:right="-63"/>
        <w:contextualSpacing/>
        <w:jc w:val="both"/>
        <w:rPr>
          <w:rFonts w:ascii="Cambria" w:eastAsia="Times New Roman" w:hAnsi="Cambria" w:cs="Times New Roman"/>
          <w:b/>
          <w:bCs/>
          <w:color w:val="943634"/>
          <w:spacing w:val="5"/>
          <w:sz w:val="20"/>
        </w:rPr>
      </w:pPr>
    </w:p>
    <w:p w14:paraId="0CDF605D" w14:textId="77777777" w:rsidR="002F124C" w:rsidRDefault="002F124C" w:rsidP="002F124C">
      <w:pPr>
        <w:widowControl w:val="0"/>
        <w:autoSpaceDE w:val="0"/>
        <w:autoSpaceDN w:val="0"/>
        <w:adjustRightInd w:val="0"/>
        <w:ind w:left="284" w:right="-63"/>
        <w:contextualSpacing/>
        <w:jc w:val="both"/>
        <w:rPr>
          <w:rFonts w:ascii="Cambria" w:eastAsia="Times New Roman" w:hAnsi="Cambria" w:cs="Times New Roman"/>
          <w:b/>
          <w:bCs/>
          <w:color w:val="943634"/>
          <w:spacing w:val="5"/>
          <w:sz w:val="20"/>
        </w:rPr>
      </w:pPr>
    </w:p>
    <w:p w14:paraId="708081C2" w14:textId="77777777" w:rsidR="002F124C" w:rsidRPr="00090C71" w:rsidRDefault="002F124C" w:rsidP="002F124C">
      <w:pPr>
        <w:widowControl w:val="0"/>
        <w:numPr>
          <w:ilvl w:val="0"/>
          <w:numId w:val="34"/>
        </w:numPr>
        <w:autoSpaceDE w:val="0"/>
        <w:autoSpaceDN w:val="0"/>
        <w:adjustRightInd w:val="0"/>
        <w:ind w:left="284" w:right="-63"/>
        <w:contextualSpacing/>
        <w:jc w:val="both"/>
        <w:rPr>
          <w:rFonts w:ascii="Cambria" w:eastAsia="Times New Roman" w:hAnsi="Cambria" w:cs="Times New Roman"/>
          <w:b/>
          <w:bCs/>
          <w:color w:val="943634"/>
          <w:spacing w:val="5"/>
          <w:sz w:val="20"/>
        </w:rPr>
      </w:pPr>
      <w:r w:rsidRPr="00090C71">
        <w:rPr>
          <w:rFonts w:ascii="Cambria" w:eastAsia="Times New Roman" w:hAnsi="Cambria" w:cs="Times New Roman"/>
          <w:b/>
          <w:bCs/>
          <w:color w:val="943634"/>
          <w:spacing w:val="5"/>
          <w:sz w:val="20"/>
        </w:rPr>
        <w:t>La partie artic</w:t>
      </w:r>
      <w:r>
        <w:rPr>
          <w:rFonts w:ascii="Cambria" w:eastAsia="Times New Roman" w:hAnsi="Cambria" w:cs="Times New Roman"/>
          <w:b/>
          <w:bCs/>
          <w:color w:val="943634"/>
          <w:spacing w:val="5"/>
          <w:sz w:val="20"/>
        </w:rPr>
        <w:t>les listés, BPU, est estimée à 9</w:t>
      </w:r>
      <w:r w:rsidRPr="00090C71">
        <w:rPr>
          <w:rFonts w:ascii="Cambria" w:eastAsia="Times New Roman" w:hAnsi="Cambria" w:cs="Times New Roman"/>
          <w:b/>
          <w:bCs/>
          <w:color w:val="943634"/>
          <w:spacing w:val="5"/>
          <w:sz w:val="20"/>
        </w:rPr>
        <w:t>0% du volume financier annuel.</w:t>
      </w:r>
    </w:p>
    <w:p w14:paraId="0CFEF59A" w14:textId="77777777" w:rsidR="002F124C" w:rsidRPr="00090C71" w:rsidRDefault="002F124C" w:rsidP="002F124C">
      <w:pPr>
        <w:widowControl w:val="0"/>
        <w:numPr>
          <w:ilvl w:val="0"/>
          <w:numId w:val="34"/>
        </w:numPr>
        <w:autoSpaceDE w:val="0"/>
        <w:autoSpaceDN w:val="0"/>
        <w:adjustRightInd w:val="0"/>
        <w:ind w:left="284" w:right="-63"/>
        <w:contextualSpacing/>
        <w:jc w:val="both"/>
        <w:rPr>
          <w:rFonts w:ascii="Cambria" w:eastAsia="Times New Roman" w:hAnsi="Cambria" w:cs="Times New Roman"/>
          <w:b/>
          <w:bCs/>
          <w:color w:val="943634"/>
          <w:spacing w:val="5"/>
          <w:sz w:val="20"/>
        </w:rPr>
      </w:pPr>
      <w:r w:rsidRPr="00090C71">
        <w:rPr>
          <w:rFonts w:ascii="Cambria" w:eastAsia="Times New Roman" w:hAnsi="Cambria" w:cs="Times New Roman"/>
          <w:b/>
          <w:bCs/>
          <w:color w:val="943634"/>
          <w:spacing w:val="5"/>
          <w:sz w:val="20"/>
        </w:rPr>
        <w:t>La parti</w:t>
      </w:r>
      <w:r>
        <w:rPr>
          <w:rFonts w:ascii="Cambria" w:eastAsia="Times New Roman" w:hAnsi="Cambria" w:cs="Times New Roman"/>
          <w:b/>
          <w:bCs/>
          <w:color w:val="943634"/>
          <w:spacing w:val="5"/>
          <w:sz w:val="20"/>
        </w:rPr>
        <w:t xml:space="preserve">e catalogue est estimée à 10 </w:t>
      </w:r>
      <w:r w:rsidRPr="00090C71">
        <w:rPr>
          <w:rFonts w:ascii="Cambria" w:eastAsia="Times New Roman" w:hAnsi="Cambria" w:cs="Times New Roman"/>
          <w:b/>
          <w:bCs/>
          <w:color w:val="943634"/>
          <w:spacing w:val="5"/>
          <w:sz w:val="20"/>
        </w:rPr>
        <w:t>% du volume financier annuel. La partie catalogue fait l’objet d’une mise au point après attribution et avant notification du marché concerné.</w:t>
      </w:r>
    </w:p>
    <w:p w14:paraId="2C20CDD1" w14:textId="77777777" w:rsidR="002F124C" w:rsidRDefault="002F124C" w:rsidP="002F124C">
      <w:pPr>
        <w:widowControl w:val="0"/>
        <w:autoSpaceDE w:val="0"/>
        <w:autoSpaceDN w:val="0"/>
        <w:adjustRightInd w:val="0"/>
        <w:ind w:right="-710"/>
        <w:contextualSpacing/>
        <w:jc w:val="both"/>
        <w:rPr>
          <w:rFonts w:ascii="Cambria" w:eastAsia="Times New Roman" w:hAnsi="Cambria" w:cs="Times New Roman"/>
          <w:b/>
          <w:bCs/>
          <w:color w:val="943634"/>
          <w:spacing w:val="5"/>
        </w:rPr>
      </w:pPr>
    </w:p>
    <w:p w14:paraId="01849F99" w14:textId="77777777" w:rsidR="002F124C" w:rsidRDefault="002F124C" w:rsidP="002F124C">
      <w:pPr>
        <w:widowControl w:val="0"/>
        <w:autoSpaceDE w:val="0"/>
        <w:autoSpaceDN w:val="0"/>
        <w:adjustRightInd w:val="0"/>
        <w:ind w:right="-710"/>
        <w:contextualSpacing/>
        <w:jc w:val="both"/>
        <w:rPr>
          <w:rFonts w:ascii="Cambria" w:eastAsia="Times New Roman" w:hAnsi="Cambria" w:cs="Times New Roman"/>
          <w:b/>
          <w:bCs/>
          <w:color w:val="943634"/>
          <w:spacing w:val="5"/>
        </w:rPr>
      </w:pPr>
    </w:p>
    <w:p w14:paraId="57EB6DCC" w14:textId="77777777" w:rsidR="002F124C" w:rsidRPr="00A85D4C" w:rsidRDefault="002F124C" w:rsidP="002F124C">
      <w:pPr>
        <w:widowControl w:val="0"/>
        <w:autoSpaceDE w:val="0"/>
        <w:autoSpaceDN w:val="0"/>
        <w:adjustRightInd w:val="0"/>
        <w:ind w:right="-710"/>
        <w:contextualSpacing/>
        <w:jc w:val="both"/>
        <w:rPr>
          <w:rFonts w:ascii="Cambria" w:eastAsia="Times New Roman" w:hAnsi="Cambria" w:cs="Times New Roman"/>
          <w:b/>
          <w:bCs/>
          <w:color w:val="943634"/>
          <w:spacing w:val="5"/>
        </w:rPr>
      </w:pPr>
    </w:p>
    <w:p w14:paraId="7DE0144E" w14:textId="77777777" w:rsidR="0075014A" w:rsidRPr="00D4670F" w:rsidRDefault="0075014A" w:rsidP="0075014A">
      <w:pPr>
        <w:pBdr>
          <w:top w:val="dotted" w:sz="4" w:space="1" w:color="622423"/>
          <w:bottom w:val="dotted" w:sz="4" w:space="1" w:color="622423"/>
        </w:pBdr>
        <w:tabs>
          <w:tab w:val="left" w:pos="0"/>
        </w:tabs>
        <w:spacing w:after="0"/>
        <w:jc w:val="both"/>
        <w:outlineLvl w:val="2"/>
        <w:rPr>
          <w:rFonts w:ascii="Cambria" w:eastAsia="Times New Roman" w:hAnsi="Cambria" w:cs="Times New Roman"/>
          <w:b/>
          <w:bCs/>
          <w:color w:val="622423"/>
          <w:spacing w:val="5"/>
          <w:sz w:val="24"/>
          <w:szCs w:val="24"/>
        </w:rPr>
      </w:pPr>
      <w:bookmarkStart w:id="27" w:name="_Toc183510157"/>
      <w:r w:rsidRPr="00A85D4C">
        <w:rPr>
          <w:rFonts w:ascii="Times New Roman" w:eastAsia="Times New Roman" w:hAnsi="Times New Roman" w:cs="Times New Roman"/>
          <w:caps/>
          <w:color w:val="622423"/>
          <w:sz w:val="24"/>
          <w:szCs w:val="24"/>
        </w:rPr>
        <w:t>III-</w:t>
      </w:r>
      <w:r>
        <w:rPr>
          <w:rFonts w:ascii="Times New Roman" w:eastAsia="Times New Roman" w:hAnsi="Times New Roman" w:cs="Times New Roman"/>
          <w:caps/>
          <w:color w:val="622423"/>
          <w:sz w:val="24"/>
          <w:szCs w:val="24"/>
        </w:rPr>
        <w:t>6</w:t>
      </w:r>
      <w:r w:rsidRPr="00A85D4C">
        <w:rPr>
          <w:rFonts w:ascii="Times New Roman" w:eastAsia="Times New Roman" w:hAnsi="Times New Roman" w:cs="Times New Roman"/>
          <w:caps/>
          <w:color w:val="622423"/>
          <w:sz w:val="24"/>
          <w:szCs w:val="24"/>
        </w:rPr>
        <w:t xml:space="preserve"> LOT </w:t>
      </w:r>
      <w:r>
        <w:rPr>
          <w:rFonts w:ascii="Times New Roman" w:eastAsia="Times New Roman" w:hAnsi="Times New Roman" w:cs="Times New Roman"/>
          <w:caps/>
          <w:color w:val="622423"/>
          <w:sz w:val="24"/>
          <w:szCs w:val="24"/>
        </w:rPr>
        <w:t>6</w:t>
      </w:r>
      <w:r w:rsidRPr="00A85D4C">
        <w:rPr>
          <w:rFonts w:ascii="Times New Roman" w:eastAsia="Times New Roman" w:hAnsi="Times New Roman" w:cs="Times New Roman"/>
          <w:caps/>
          <w:color w:val="622423"/>
          <w:sz w:val="24"/>
          <w:szCs w:val="24"/>
        </w:rPr>
        <w:t xml:space="preserve"> : </w:t>
      </w:r>
      <w:r w:rsidRPr="00D4670F">
        <w:rPr>
          <w:rFonts w:ascii="Times New Roman" w:eastAsia="Times New Roman" w:hAnsi="Times New Roman" w:cs="Times New Roman"/>
          <w:color w:val="622423"/>
          <w:sz w:val="24"/>
          <w:szCs w:val="24"/>
        </w:rPr>
        <w:t>Matelas à air motorisé, pression alternée, basse pression continue, régulation automatique de pression – HAD</w:t>
      </w:r>
      <w:bookmarkEnd w:id="27"/>
    </w:p>
    <w:p w14:paraId="187800E7" w14:textId="77777777" w:rsidR="0075014A" w:rsidRPr="00B23126" w:rsidRDefault="0075014A" w:rsidP="0075014A">
      <w:pPr>
        <w:pStyle w:val="Commentaire"/>
        <w:rPr>
          <w:highlight w:val="green"/>
        </w:rPr>
      </w:pPr>
    </w:p>
    <w:p w14:paraId="4EC76E77" w14:textId="77777777" w:rsidR="00DE057D" w:rsidRDefault="00DE057D" w:rsidP="00281539">
      <w:pPr>
        <w:widowControl w:val="0"/>
        <w:autoSpaceDE w:val="0"/>
        <w:autoSpaceDN w:val="0"/>
        <w:adjustRightInd w:val="0"/>
        <w:ind w:right="-63"/>
        <w:contextualSpacing/>
        <w:jc w:val="both"/>
        <w:rPr>
          <w:rFonts w:ascii="Cambria" w:eastAsia="Times New Roman" w:hAnsi="Cambria" w:cs="Times New Roman"/>
          <w:b/>
          <w:bCs/>
          <w:color w:val="943634"/>
          <w:spacing w:val="5"/>
          <w:sz w:val="20"/>
        </w:rPr>
      </w:pPr>
    </w:p>
    <w:p w14:paraId="53E5AF2F" w14:textId="77777777" w:rsidR="00281539" w:rsidRDefault="00281539" w:rsidP="00281539">
      <w:pPr>
        <w:widowControl w:val="0"/>
        <w:autoSpaceDE w:val="0"/>
        <w:autoSpaceDN w:val="0"/>
        <w:adjustRightInd w:val="0"/>
        <w:ind w:right="-63"/>
        <w:contextualSpacing/>
        <w:jc w:val="both"/>
        <w:rPr>
          <w:rFonts w:ascii="Cambria" w:eastAsia="Times New Roman" w:hAnsi="Cambria" w:cs="Times New Roman"/>
          <w:b/>
          <w:bCs/>
          <w:color w:val="943634"/>
          <w:spacing w:val="5"/>
          <w:sz w:val="20"/>
        </w:rPr>
      </w:pPr>
    </w:p>
    <w:p w14:paraId="2D7E83C1" w14:textId="77777777" w:rsidR="00281539" w:rsidRDefault="00281539" w:rsidP="00281539">
      <w:pPr>
        <w:widowControl w:val="0"/>
        <w:autoSpaceDE w:val="0"/>
        <w:autoSpaceDN w:val="0"/>
        <w:adjustRightInd w:val="0"/>
        <w:ind w:right="-63"/>
        <w:contextualSpacing/>
        <w:jc w:val="both"/>
        <w:rPr>
          <w:rFonts w:ascii="Cambria" w:eastAsia="Times New Roman" w:hAnsi="Cambria" w:cs="Times New Roman"/>
          <w:b/>
          <w:bCs/>
          <w:color w:val="943634"/>
          <w:spacing w:val="5"/>
          <w:sz w:val="20"/>
        </w:rPr>
      </w:pPr>
    </w:p>
    <w:tbl>
      <w:tblPr>
        <w:tblStyle w:val="Grilledutableau"/>
        <w:tblW w:w="10163" w:type="dxa"/>
        <w:tblBorders>
          <w:top w:val="single" w:sz="6" w:space="0" w:color="548DD4" w:themeColor="text2" w:themeTint="99"/>
          <w:left w:val="single" w:sz="6" w:space="0" w:color="548DD4" w:themeColor="text2" w:themeTint="99"/>
          <w:bottom w:val="single" w:sz="6" w:space="0" w:color="548DD4" w:themeColor="text2" w:themeTint="99"/>
          <w:right w:val="single" w:sz="6" w:space="0" w:color="548DD4" w:themeColor="text2" w:themeTint="99"/>
          <w:insideH w:val="single" w:sz="6" w:space="0" w:color="548DD4" w:themeColor="text2" w:themeTint="99"/>
          <w:insideV w:val="single" w:sz="6" w:space="0" w:color="548DD4" w:themeColor="text2" w:themeTint="99"/>
        </w:tblBorders>
        <w:tblLook w:val="04A0" w:firstRow="1" w:lastRow="0" w:firstColumn="1" w:lastColumn="0" w:noHBand="0" w:noVBand="1"/>
      </w:tblPr>
      <w:tblGrid>
        <w:gridCol w:w="1144"/>
        <w:gridCol w:w="5582"/>
        <w:gridCol w:w="1715"/>
        <w:gridCol w:w="1722"/>
      </w:tblGrid>
      <w:tr w:rsidR="002F124C" w:rsidRPr="00DC190E" w14:paraId="75AA1BDA" w14:textId="77777777" w:rsidTr="00F45C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44" w:type="dxa"/>
          </w:tcPr>
          <w:p w14:paraId="6991493E" w14:textId="77777777" w:rsidR="002F124C" w:rsidRPr="00DC190E" w:rsidRDefault="002F124C" w:rsidP="00F45CE9">
            <w:pPr>
              <w:spacing w:after="0"/>
            </w:pPr>
            <w:r w:rsidRPr="00DC190E">
              <w:t>N° de produit</w:t>
            </w:r>
          </w:p>
        </w:tc>
        <w:tc>
          <w:tcPr>
            <w:tcW w:w="5582" w:type="dxa"/>
          </w:tcPr>
          <w:p w14:paraId="05B3D054" w14:textId="77777777" w:rsidR="002F124C" w:rsidRPr="00DC190E" w:rsidRDefault="002F124C" w:rsidP="00F45CE9">
            <w:pPr>
              <w:spacing w:after="0"/>
              <w:cnfStyle w:val="100000000000" w:firstRow="1" w:lastRow="0" w:firstColumn="0" w:lastColumn="0" w:oddVBand="0" w:evenVBand="0" w:oddHBand="0" w:evenHBand="0" w:firstRowFirstColumn="0" w:firstRowLastColumn="0" w:lastRowFirstColumn="0" w:lastRowLastColumn="0"/>
            </w:pPr>
            <w:r w:rsidRPr="00DC190E">
              <w:t>Equipement</w:t>
            </w:r>
          </w:p>
        </w:tc>
        <w:tc>
          <w:tcPr>
            <w:tcW w:w="1715" w:type="dxa"/>
          </w:tcPr>
          <w:p w14:paraId="5E4BE335" w14:textId="77777777" w:rsidR="002F124C" w:rsidRPr="00DC190E" w:rsidRDefault="002F124C" w:rsidP="00F45CE9">
            <w:pPr>
              <w:spacing w:after="0"/>
              <w:cnfStyle w:val="100000000000" w:firstRow="1" w:lastRow="0" w:firstColumn="0" w:lastColumn="0" w:oddVBand="0" w:evenVBand="0" w:oddHBand="0" w:evenHBand="0" w:firstRowFirstColumn="0" w:firstRowLastColumn="0" w:lastRowFirstColumn="0" w:lastRowLastColumn="0"/>
            </w:pPr>
            <w:r>
              <w:t>Délai de livraison</w:t>
            </w:r>
          </w:p>
        </w:tc>
        <w:tc>
          <w:tcPr>
            <w:tcW w:w="1722" w:type="dxa"/>
          </w:tcPr>
          <w:p w14:paraId="2058470A" w14:textId="77777777" w:rsidR="002F124C" w:rsidRPr="00DC190E" w:rsidRDefault="002F124C" w:rsidP="00F45CE9">
            <w:pPr>
              <w:spacing w:after="0"/>
              <w:cnfStyle w:val="100000000000" w:firstRow="1" w:lastRow="0" w:firstColumn="0" w:lastColumn="0" w:oddVBand="0" w:evenVBand="0" w:oddHBand="0" w:evenHBand="0" w:firstRowFirstColumn="0" w:firstRowLastColumn="0" w:lastRowFirstColumn="0" w:lastRowLastColumn="0"/>
            </w:pPr>
            <w:r w:rsidRPr="00DC190E">
              <w:t>Quantité annuelle prévisionnelle</w:t>
            </w:r>
          </w:p>
        </w:tc>
      </w:tr>
      <w:tr w:rsidR="002F124C" w:rsidRPr="00DC190E" w14:paraId="3F42D6FD" w14:textId="77777777" w:rsidTr="00F45CE9">
        <w:tc>
          <w:tcPr>
            <w:cnfStyle w:val="001000000000" w:firstRow="0" w:lastRow="0" w:firstColumn="1" w:lastColumn="0" w:oddVBand="0" w:evenVBand="0" w:oddHBand="0" w:evenHBand="0" w:firstRowFirstColumn="0" w:firstRowLastColumn="0" w:lastRowFirstColumn="0" w:lastRowLastColumn="0"/>
            <w:tcW w:w="1144" w:type="dxa"/>
          </w:tcPr>
          <w:p w14:paraId="19FB7681" w14:textId="77777777" w:rsidR="002F124C" w:rsidRPr="0027717B" w:rsidRDefault="002F124C" w:rsidP="00F45CE9">
            <w:pPr>
              <w:tabs>
                <w:tab w:val="left" w:pos="1701"/>
                <w:tab w:val="left" w:pos="6237"/>
              </w:tabs>
              <w:spacing w:after="0"/>
              <w:rPr>
                <w:rStyle w:val="lev"/>
                <w:b/>
                <w:color w:val="000000" w:themeColor="text1"/>
                <w:sz w:val="28"/>
                <w:szCs w:val="28"/>
              </w:rPr>
            </w:pPr>
            <w:r w:rsidRPr="0027717B">
              <w:rPr>
                <w:rStyle w:val="lev"/>
                <w:b/>
                <w:color w:val="000000" w:themeColor="text1"/>
                <w:sz w:val="28"/>
                <w:szCs w:val="28"/>
              </w:rPr>
              <w:t>1</w:t>
            </w:r>
          </w:p>
        </w:tc>
        <w:tc>
          <w:tcPr>
            <w:tcW w:w="5582" w:type="dxa"/>
            <w:vMerge w:val="restart"/>
          </w:tcPr>
          <w:p w14:paraId="5EFDF386" w14:textId="77777777" w:rsidR="002F124C" w:rsidRPr="00805185" w:rsidRDefault="002F124C" w:rsidP="00F45CE9">
            <w:pPr>
              <w:spacing w:after="0"/>
              <w:cnfStyle w:val="000000000000" w:firstRow="0" w:lastRow="0" w:firstColumn="0" w:lastColumn="0" w:oddVBand="0" w:evenVBand="0" w:oddHBand="0" w:evenHBand="0" w:firstRowFirstColumn="0" w:firstRowLastColumn="0" w:lastRowFirstColumn="0" w:lastRowLastColumn="0"/>
            </w:pPr>
            <w:r w:rsidRPr="00805185">
              <w:t>Matelas à air motorisé, pression alternée, basse pression continue, régulation automati</w:t>
            </w:r>
            <w:r>
              <w:t xml:space="preserve">que; Durée de 1 à 30 jours </w:t>
            </w:r>
          </w:p>
        </w:tc>
        <w:tc>
          <w:tcPr>
            <w:tcW w:w="1715" w:type="dxa"/>
          </w:tcPr>
          <w:p w14:paraId="4F745284" w14:textId="77777777" w:rsidR="002F124C" w:rsidRPr="00CC5C50" w:rsidRDefault="002F124C" w:rsidP="00F45CE9">
            <w:pPr>
              <w:spacing w:after="0"/>
              <w:cnfStyle w:val="000000000000" w:firstRow="0" w:lastRow="0" w:firstColumn="0" w:lastColumn="0" w:oddVBand="0" w:evenVBand="0" w:oddHBand="0" w:evenHBand="0" w:firstRowFirstColumn="0" w:firstRowLastColumn="0" w:lastRowFirstColumn="0" w:lastRowLastColumn="0"/>
            </w:pPr>
            <w:r>
              <w:t>8 à 10 heures selon horaire de commande</w:t>
            </w:r>
          </w:p>
        </w:tc>
        <w:tc>
          <w:tcPr>
            <w:tcW w:w="1722" w:type="dxa"/>
          </w:tcPr>
          <w:p w14:paraId="3C8E6EF1" w14:textId="77777777" w:rsidR="002F124C" w:rsidRPr="00CC5C50" w:rsidRDefault="002F124C" w:rsidP="002F124C">
            <w:pPr>
              <w:spacing w:after="0"/>
              <w:cnfStyle w:val="000000000000" w:firstRow="0" w:lastRow="0" w:firstColumn="0" w:lastColumn="0" w:oddVBand="0" w:evenVBand="0" w:oddHBand="0" w:evenHBand="0" w:firstRowFirstColumn="0" w:firstRowLastColumn="0" w:lastRowFirstColumn="0" w:lastRowLastColumn="0"/>
            </w:pPr>
            <w:r w:rsidRPr="00CC5C50">
              <w:t xml:space="preserve"> 15 000   </w:t>
            </w:r>
          </w:p>
        </w:tc>
      </w:tr>
      <w:tr w:rsidR="002F124C" w:rsidRPr="00DC190E" w14:paraId="46A17DDB" w14:textId="77777777" w:rsidTr="00F45CE9">
        <w:tc>
          <w:tcPr>
            <w:cnfStyle w:val="001000000000" w:firstRow="0" w:lastRow="0" w:firstColumn="1" w:lastColumn="0" w:oddVBand="0" w:evenVBand="0" w:oddHBand="0" w:evenHBand="0" w:firstRowFirstColumn="0" w:firstRowLastColumn="0" w:lastRowFirstColumn="0" w:lastRowLastColumn="0"/>
            <w:tcW w:w="1144" w:type="dxa"/>
          </w:tcPr>
          <w:p w14:paraId="023E6DAC" w14:textId="77777777" w:rsidR="002F124C" w:rsidRPr="0027717B" w:rsidRDefault="002F124C" w:rsidP="00F45CE9">
            <w:pPr>
              <w:tabs>
                <w:tab w:val="left" w:pos="1701"/>
                <w:tab w:val="left" w:pos="6237"/>
              </w:tabs>
              <w:spacing w:after="0"/>
              <w:rPr>
                <w:rStyle w:val="lev"/>
                <w:b/>
                <w:color w:val="000000" w:themeColor="text1"/>
                <w:sz w:val="28"/>
                <w:szCs w:val="28"/>
              </w:rPr>
            </w:pPr>
            <w:r w:rsidRPr="0027717B">
              <w:rPr>
                <w:rStyle w:val="lev"/>
                <w:b/>
                <w:color w:val="000000" w:themeColor="text1"/>
                <w:sz w:val="28"/>
                <w:szCs w:val="28"/>
              </w:rPr>
              <w:t>2</w:t>
            </w:r>
          </w:p>
        </w:tc>
        <w:tc>
          <w:tcPr>
            <w:tcW w:w="5582" w:type="dxa"/>
            <w:vMerge/>
          </w:tcPr>
          <w:p w14:paraId="30021715" w14:textId="77777777" w:rsidR="002F124C" w:rsidRPr="00805185" w:rsidRDefault="002F124C" w:rsidP="00F45CE9">
            <w:pPr>
              <w:spacing w:after="0"/>
              <w:cnfStyle w:val="000000000000" w:firstRow="0" w:lastRow="0" w:firstColumn="0" w:lastColumn="0" w:oddVBand="0" w:evenVBand="0" w:oddHBand="0" w:evenHBand="0" w:firstRowFirstColumn="0" w:firstRowLastColumn="0" w:lastRowFirstColumn="0" w:lastRowLastColumn="0"/>
            </w:pPr>
          </w:p>
        </w:tc>
        <w:tc>
          <w:tcPr>
            <w:tcW w:w="1715" w:type="dxa"/>
          </w:tcPr>
          <w:p w14:paraId="5B3C51ED" w14:textId="77777777" w:rsidR="002F124C" w:rsidRPr="00CC5C50" w:rsidRDefault="002F124C" w:rsidP="00F45CE9">
            <w:pPr>
              <w:spacing w:after="0"/>
              <w:cnfStyle w:val="000000000000" w:firstRow="0" w:lastRow="0" w:firstColumn="0" w:lastColumn="0" w:oddVBand="0" w:evenVBand="0" w:oddHBand="0" w:evenHBand="0" w:firstRowFirstColumn="0" w:firstRowLastColumn="0" w:lastRowFirstColumn="0" w:lastRowLastColumn="0"/>
            </w:pPr>
            <w:r>
              <w:t>24 heures maximum</w:t>
            </w:r>
          </w:p>
        </w:tc>
        <w:tc>
          <w:tcPr>
            <w:tcW w:w="1722" w:type="dxa"/>
          </w:tcPr>
          <w:p w14:paraId="341FE503" w14:textId="77777777" w:rsidR="002F124C" w:rsidRPr="00CC5C50" w:rsidRDefault="002F124C" w:rsidP="002F124C">
            <w:pPr>
              <w:spacing w:after="0"/>
              <w:cnfStyle w:val="000000000000" w:firstRow="0" w:lastRow="0" w:firstColumn="0" w:lastColumn="0" w:oddVBand="0" w:evenVBand="0" w:oddHBand="0" w:evenHBand="0" w:firstRowFirstColumn="0" w:firstRowLastColumn="0" w:lastRowFirstColumn="0" w:lastRowLastColumn="0"/>
            </w:pPr>
            <w:r w:rsidRPr="00CC5C50">
              <w:t xml:space="preserve"> </w:t>
            </w:r>
            <w:r>
              <w:t>9</w:t>
            </w:r>
            <w:r w:rsidRPr="00CC5C50">
              <w:t xml:space="preserve"> 000   </w:t>
            </w:r>
          </w:p>
        </w:tc>
      </w:tr>
      <w:tr w:rsidR="002F124C" w:rsidRPr="00DC190E" w14:paraId="16B60F70" w14:textId="77777777" w:rsidTr="00F45CE9">
        <w:tc>
          <w:tcPr>
            <w:cnfStyle w:val="001000000000" w:firstRow="0" w:lastRow="0" w:firstColumn="1" w:lastColumn="0" w:oddVBand="0" w:evenVBand="0" w:oddHBand="0" w:evenHBand="0" w:firstRowFirstColumn="0" w:firstRowLastColumn="0" w:lastRowFirstColumn="0" w:lastRowLastColumn="0"/>
            <w:tcW w:w="1144" w:type="dxa"/>
          </w:tcPr>
          <w:p w14:paraId="3C660543" w14:textId="77777777" w:rsidR="002F124C" w:rsidRPr="0027717B" w:rsidRDefault="002F124C" w:rsidP="00F45CE9">
            <w:pPr>
              <w:tabs>
                <w:tab w:val="left" w:pos="1701"/>
                <w:tab w:val="left" w:pos="6237"/>
              </w:tabs>
              <w:spacing w:after="0"/>
              <w:rPr>
                <w:rStyle w:val="lev"/>
                <w:b/>
                <w:color w:val="000000" w:themeColor="text1"/>
                <w:sz w:val="28"/>
                <w:szCs w:val="28"/>
              </w:rPr>
            </w:pPr>
            <w:r w:rsidRPr="0027717B">
              <w:rPr>
                <w:rStyle w:val="lev"/>
                <w:b/>
                <w:color w:val="000000" w:themeColor="text1"/>
                <w:sz w:val="28"/>
                <w:szCs w:val="28"/>
              </w:rPr>
              <w:t>3</w:t>
            </w:r>
          </w:p>
        </w:tc>
        <w:tc>
          <w:tcPr>
            <w:tcW w:w="5582" w:type="dxa"/>
            <w:vMerge/>
          </w:tcPr>
          <w:p w14:paraId="30E4B8DA" w14:textId="77777777" w:rsidR="002F124C" w:rsidRPr="00805185" w:rsidRDefault="002F124C" w:rsidP="00F45CE9">
            <w:pPr>
              <w:spacing w:after="0"/>
              <w:cnfStyle w:val="000000000000" w:firstRow="0" w:lastRow="0" w:firstColumn="0" w:lastColumn="0" w:oddVBand="0" w:evenVBand="0" w:oddHBand="0" w:evenHBand="0" w:firstRowFirstColumn="0" w:firstRowLastColumn="0" w:lastRowFirstColumn="0" w:lastRowLastColumn="0"/>
            </w:pPr>
          </w:p>
        </w:tc>
        <w:tc>
          <w:tcPr>
            <w:tcW w:w="1715" w:type="dxa"/>
          </w:tcPr>
          <w:p w14:paraId="5194510C" w14:textId="77777777" w:rsidR="002F124C" w:rsidRPr="00CC5C50" w:rsidRDefault="002F124C" w:rsidP="00F45CE9">
            <w:pPr>
              <w:spacing w:after="0"/>
              <w:cnfStyle w:val="000000000000" w:firstRow="0" w:lastRow="0" w:firstColumn="0" w:lastColumn="0" w:oddVBand="0" w:evenVBand="0" w:oddHBand="0" w:evenHBand="0" w:firstRowFirstColumn="0" w:firstRowLastColumn="0" w:lastRowFirstColumn="0" w:lastRowLastColumn="0"/>
            </w:pPr>
            <w:r>
              <w:t>Supérieur à 24 heures</w:t>
            </w:r>
          </w:p>
        </w:tc>
        <w:tc>
          <w:tcPr>
            <w:tcW w:w="1722" w:type="dxa"/>
          </w:tcPr>
          <w:p w14:paraId="41F608A2" w14:textId="77777777" w:rsidR="002F124C" w:rsidRPr="00CC5C50" w:rsidRDefault="002F124C" w:rsidP="002F124C">
            <w:pPr>
              <w:spacing w:after="0"/>
              <w:cnfStyle w:val="000000000000" w:firstRow="0" w:lastRow="0" w:firstColumn="0" w:lastColumn="0" w:oddVBand="0" w:evenVBand="0" w:oddHBand="0" w:evenHBand="0" w:firstRowFirstColumn="0" w:firstRowLastColumn="0" w:lastRowFirstColumn="0" w:lastRowLastColumn="0"/>
            </w:pPr>
            <w:r w:rsidRPr="00CC5C50">
              <w:t xml:space="preserve"> </w:t>
            </w:r>
            <w:r>
              <w:t>6</w:t>
            </w:r>
            <w:r w:rsidRPr="00CC5C50">
              <w:t xml:space="preserve"> 000   </w:t>
            </w:r>
          </w:p>
        </w:tc>
      </w:tr>
      <w:tr w:rsidR="002F124C" w:rsidRPr="00DC190E" w14:paraId="5F858272" w14:textId="77777777" w:rsidTr="00F45CE9">
        <w:tc>
          <w:tcPr>
            <w:cnfStyle w:val="001000000000" w:firstRow="0" w:lastRow="0" w:firstColumn="1" w:lastColumn="0" w:oddVBand="0" w:evenVBand="0" w:oddHBand="0" w:evenHBand="0" w:firstRowFirstColumn="0" w:firstRowLastColumn="0" w:lastRowFirstColumn="0" w:lastRowLastColumn="0"/>
            <w:tcW w:w="1144" w:type="dxa"/>
          </w:tcPr>
          <w:p w14:paraId="617AF455" w14:textId="77777777" w:rsidR="002F124C" w:rsidRPr="0027717B" w:rsidRDefault="002F124C" w:rsidP="00F45CE9">
            <w:pPr>
              <w:tabs>
                <w:tab w:val="left" w:pos="1701"/>
                <w:tab w:val="left" w:pos="6237"/>
              </w:tabs>
              <w:spacing w:after="0"/>
              <w:rPr>
                <w:rStyle w:val="lev"/>
                <w:b/>
                <w:color w:val="000000" w:themeColor="text1"/>
                <w:sz w:val="28"/>
                <w:szCs w:val="28"/>
              </w:rPr>
            </w:pPr>
            <w:r w:rsidRPr="0027717B">
              <w:rPr>
                <w:rStyle w:val="lev"/>
                <w:b/>
                <w:color w:val="000000" w:themeColor="text1"/>
                <w:sz w:val="28"/>
                <w:szCs w:val="28"/>
              </w:rPr>
              <w:t>4</w:t>
            </w:r>
          </w:p>
        </w:tc>
        <w:tc>
          <w:tcPr>
            <w:tcW w:w="5582" w:type="dxa"/>
            <w:vMerge w:val="restart"/>
          </w:tcPr>
          <w:p w14:paraId="44FC4702" w14:textId="77777777" w:rsidR="002F124C" w:rsidRPr="00805185" w:rsidRDefault="002F124C" w:rsidP="00F45CE9">
            <w:pPr>
              <w:spacing w:after="0"/>
              <w:cnfStyle w:val="000000000000" w:firstRow="0" w:lastRow="0" w:firstColumn="0" w:lastColumn="0" w:oddVBand="0" w:evenVBand="0" w:oddHBand="0" w:evenHBand="0" w:firstRowFirstColumn="0" w:firstRowLastColumn="0" w:lastRowFirstColumn="0" w:lastRowLastColumn="0"/>
            </w:pPr>
            <w:r w:rsidRPr="00805185">
              <w:t xml:space="preserve">Matelas à air motorisé, pression alternée, basse pression continue, régulation automatique; Durée supérieure ou égale à 31 jours </w:t>
            </w:r>
          </w:p>
        </w:tc>
        <w:tc>
          <w:tcPr>
            <w:tcW w:w="1715" w:type="dxa"/>
          </w:tcPr>
          <w:p w14:paraId="1D3CE14F" w14:textId="77777777" w:rsidR="002F124C" w:rsidRPr="00CC5C50" w:rsidRDefault="002F124C" w:rsidP="00F45CE9">
            <w:pPr>
              <w:spacing w:after="0"/>
              <w:cnfStyle w:val="000000000000" w:firstRow="0" w:lastRow="0" w:firstColumn="0" w:lastColumn="0" w:oddVBand="0" w:evenVBand="0" w:oddHBand="0" w:evenHBand="0" w:firstRowFirstColumn="0" w:firstRowLastColumn="0" w:lastRowFirstColumn="0" w:lastRowLastColumn="0"/>
            </w:pPr>
            <w:r>
              <w:t>8 à 10 heures selon horaire de commande</w:t>
            </w:r>
          </w:p>
        </w:tc>
        <w:tc>
          <w:tcPr>
            <w:tcW w:w="1722" w:type="dxa"/>
          </w:tcPr>
          <w:p w14:paraId="439C5569" w14:textId="77777777" w:rsidR="002F124C" w:rsidRPr="00CC5C50" w:rsidRDefault="002F124C" w:rsidP="00F45CE9">
            <w:pPr>
              <w:spacing w:after="0"/>
              <w:cnfStyle w:val="000000000000" w:firstRow="0" w:lastRow="0" w:firstColumn="0" w:lastColumn="0" w:oddVBand="0" w:evenVBand="0" w:oddHBand="0" w:evenHBand="0" w:firstRowFirstColumn="0" w:firstRowLastColumn="0" w:lastRowFirstColumn="0" w:lastRowLastColumn="0"/>
            </w:pPr>
            <w:r>
              <w:t>10</w:t>
            </w:r>
            <w:r w:rsidRPr="00CC5C50">
              <w:t xml:space="preserve"> 000   </w:t>
            </w:r>
          </w:p>
        </w:tc>
      </w:tr>
      <w:tr w:rsidR="002F124C" w:rsidRPr="00DC190E" w14:paraId="6FB508DB" w14:textId="77777777" w:rsidTr="00F45CE9">
        <w:tc>
          <w:tcPr>
            <w:cnfStyle w:val="001000000000" w:firstRow="0" w:lastRow="0" w:firstColumn="1" w:lastColumn="0" w:oddVBand="0" w:evenVBand="0" w:oddHBand="0" w:evenHBand="0" w:firstRowFirstColumn="0" w:firstRowLastColumn="0" w:lastRowFirstColumn="0" w:lastRowLastColumn="0"/>
            <w:tcW w:w="1144" w:type="dxa"/>
          </w:tcPr>
          <w:p w14:paraId="1FEA3F6F" w14:textId="77777777" w:rsidR="002F124C" w:rsidRPr="0027717B" w:rsidRDefault="002F124C" w:rsidP="00F45CE9">
            <w:pPr>
              <w:tabs>
                <w:tab w:val="left" w:pos="1701"/>
                <w:tab w:val="left" w:pos="6237"/>
              </w:tabs>
              <w:spacing w:after="0"/>
              <w:rPr>
                <w:rStyle w:val="lev"/>
                <w:b/>
                <w:color w:val="000000" w:themeColor="text1"/>
                <w:sz w:val="28"/>
                <w:szCs w:val="28"/>
              </w:rPr>
            </w:pPr>
            <w:r w:rsidRPr="0027717B">
              <w:rPr>
                <w:rStyle w:val="lev"/>
                <w:b/>
                <w:color w:val="000000" w:themeColor="text1"/>
                <w:sz w:val="28"/>
                <w:szCs w:val="28"/>
              </w:rPr>
              <w:t>5</w:t>
            </w:r>
          </w:p>
        </w:tc>
        <w:tc>
          <w:tcPr>
            <w:tcW w:w="5582" w:type="dxa"/>
            <w:vMerge/>
          </w:tcPr>
          <w:p w14:paraId="78904E00" w14:textId="77777777" w:rsidR="002F124C" w:rsidRPr="00805185" w:rsidRDefault="002F124C" w:rsidP="00F45CE9">
            <w:pPr>
              <w:spacing w:after="0"/>
              <w:cnfStyle w:val="000000000000" w:firstRow="0" w:lastRow="0" w:firstColumn="0" w:lastColumn="0" w:oddVBand="0" w:evenVBand="0" w:oddHBand="0" w:evenHBand="0" w:firstRowFirstColumn="0" w:firstRowLastColumn="0" w:lastRowFirstColumn="0" w:lastRowLastColumn="0"/>
            </w:pPr>
          </w:p>
        </w:tc>
        <w:tc>
          <w:tcPr>
            <w:tcW w:w="1715" w:type="dxa"/>
          </w:tcPr>
          <w:p w14:paraId="530D5D8B" w14:textId="77777777" w:rsidR="002F124C" w:rsidRPr="00CC5C50" w:rsidRDefault="002F124C" w:rsidP="00F45CE9">
            <w:pPr>
              <w:spacing w:after="0"/>
              <w:cnfStyle w:val="000000000000" w:firstRow="0" w:lastRow="0" w:firstColumn="0" w:lastColumn="0" w:oddVBand="0" w:evenVBand="0" w:oddHBand="0" w:evenHBand="0" w:firstRowFirstColumn="0" w:firstRowLastColumn="0" w:lastRowFirstColumn="0" w:lastRowLastColumn="0"/>
            </w:pPr>
            <w:r>
              <w:t>24 heures maximum</w:t>
            </w:r>
          </w:p>
        </w:tc>
        <w:tc>
          <w:tcPr>
            <w:tcW w:w="1722" w:type="dxa"/>
          </w:tcPr>
          <w:p w14:paraId="42CA8DF7" w14:textId="77777777" w:rsidR="002F124C" w:rsidRPr="00CC5C50" w:rsidRDefault="002F124C" w:rsidP="002F124C">
            <w:pPr>
              <w:spacing w:after="0"/>
              <w:cnfStyle w:val="000000000000" w:firstRow="0" w:lastRow="0" w:firstColumn="0" w:lastColumn="0" w:oddVBand="0" w:evenVBand="0" w:oddHBand="0" w:evenHBand="0" w:firstRowFirstColumn="0" w:firstRowLastColumn="0" w:lastRowFirstColumn="0" w:lastRowLastColumn="0"/>
            </w:pPr>
            <w:r w:rsidRPr="00CC5C50">
              <w:t xml:space="preserve"> </w:t>
            </w:r>
            <w:r>
              <w:t>6</w:t>
            </w:r>
            <w:r w:rsidRPr="00CC5C50">
              <w:t xml:space="preserve"> 000   </w:t>
            </w:r>
          </w:p>
        </w:tc>
      </w:tr>
      <w:tr w:rsidR="002F124C" w:rsidRPr="00DC190E" w14:paraId="70038E7D" w14:textId="77777777" w:rsidTr="00F45CE9">
        <w:trPr>
          <w:trHeight w:val="732"/>
        </w:trPr>
        <w:tc>
          <w:tcPr>
            <w:cnfStyle w:val="001000000000" w:firstRow="0" w:lastRow="0" w:firstColumn="1" w:lastColumn="0" w:oddVBand="0" w:evenVBand="0" w:oddHBand="0" w:evenHBand="0" w:firstRowFirstColumn="0" w:firstRowLastColumn="0" w:lastRowFirstColumn="0" w:lastRowLastColumn="0"/>
            <w:tcW w:w="1144" w:type="dxa"/>
          </w:tcPr>
          <w:p w14:paraId="0F21A861" w14:textId="77777777" w:rsidR="002F124C" w:rsidRPr="0027717B" w:rsidRDefault="002F124C" w:rsidP="00F45CE9">
            <w:pPr>
              <w:tabs>
                <w:tab w:val="left" w:pos="1701"/>
                <w:tab w:val="left" w:pos="6237"/>
              </w:tabs>
              <w:spacing w:after="0"/>
              <w:rPr>
                <w:rStyle w:val="lev"/>
                <w:b/>
                <w:color w:val="000000" w:themeColor="text1"/>
                <w:sz w:val="28"/>
                <w:szCs w:val="28"/>
              </w:rPr>
            </w:pPr>
            <w:r w:rsidRPr="0027717B">
              <w:rPr>
                <w:rStyle w:val="lev"/>
                <w:b/>
                <w:color w:val="000000" w:themeColor="text1"/>
                <w:sz w:val="28"/>
                <w:szCs w:val="28"/>
              </w:rPr>
              <w:t>6</w:t>
            </w:r>
          </w:p>
        </w:tc>
        <w:tc>
          <w:tcPr>
            <w:tcW w:w="5582" w:type="dxa"/>
            <w:vMerge/>
          </w:tcPr>
          <w:p w14:paraId="19455D98" w14:textId="77777777" w:rsidR="002F124C" w:rsidRPr="00805185" w:rsidRDefault="002F124C" w:rsidP="00F45CE9">
            <w:pPr>
              <w:spacing w:after="0"/>
              <w:cnfStyle w:val="000000000000" w:firstRow="0" w:lastRow="0" w:firstColumn="0" w:lastColumn="0" w:oddVBand="0" w:evenVBand="0" w:oddHBand="0" w:evenHBand="0" w:firstRowFirstColumn="0" w:firstRowLastColumn="0" w:lastRowFirstColumn="0" w:lastRowLastColumn="0"/>
            </w:pPr>
          </w:p>
        </w:tc>
        <w:tc>
          <w:tcPr>
            <w:tcW w:w="1715" w:type="dxa"/>
          </w:tcPr>
          <w:p w14:paraId="15244738" w14:textId="77777777" w:rsidR="002F124C" w:rsidRPr="00CC5C50" w:rsidRDefault="002F124C" w:rsidP="00F45CE9">
            <w:pPr>
              <w:spacing w:after="0"/>
              <w:cnfStyle w:val="000000000000" w:firstRow="0" w:lastRow="0" w:firstColumn="0" w:lastColumn="0" w:oddVBand="0" w:evenVBand="0" w:oddHBand="0" w:evenHBand="0" w:firstRowFirstColumn="0" w:firstRowLastColumn="0" w:lastRowFirstColumn="0" w:lastRowLastColumn="0"/>
            </w:pPr>
            <w:r>
              <w:t>Supérieur à 24 heures</w:t>
            </w:r>
          </w:p>
        </w:tc>
        <w:tc>
          <w:tcPr>
            <w:tcW w:w="1722" w:type="dxa"/>
          </w:tcPr>
          <w:p w14:paraId="2BCCEF42" w14:textId="77777777" w:rsidR="002F124C" w:rsidRPr="00CC5C50" w:rsidRDefault="002F124C" w:rsidP="002F124C">
            <w:pPr>
              <w:spacing w:after="0"/>
              <w:cnfStyle w:val="000000000000" w:firstRow="0" w:lastRow="0" w:firstColumn="0" w:lastColumn="0" w:oddVBand="0" w:evenVBand="0" w:oddHBand="0" w:evenHBand="0" w:firstRowFirstColumn="0" w:firstRowLastColumn="0" w:lastRowFirstColumn="0" w:lastRowLastColumn="0"/>
            </w:pPr>
            <w:r w:rsidRPr="00CC5C50">
              <w:t xml:space="preserve"> </w:t>
            </w:r>
            <w:r>
              <w:t>4</w:t>
            </w:r>
            <w:r w:rsidRPr="00CC5C50">
              <w:t xml:space="preserve"> 000   </w:t>
            </w:r>
          </w:p>
        </w:tc>
      </w:tr>
      <w:tr w:rsidR="002F124C" w:rsidRPr="00B23126" w14:paraId="6CFAB898" w14:textId="77777777" w:rsidTr="00F45CE9">
        <w:tc>
          <w:tcPr>
            <w:cnfStyle w:val="001000000000" w:firstRow="0" w:lastRow="0" w:firstColumn="1" w:lastColumn="0" w:oddVBand="0" w:evenVBand="0" w:oddHBand="0" w:evenHBand="0" w:firstRowFirstColumn="0" w:firstRowLastColumn="0" w:lastRowFirstColumn="0" w:lastRowLastColumn="0"/>
            <w:tcW w:w="1144" w:type="dxa"/>
          </w:tcPr>
          <w:p w14:paraId="537E579B" w14:textId="77777777" w:rsidR="002F124C" w:rsidRPr="0027717B" w:rsidRDefault="002F124C" w:rsidP="00F45CE9">
            <w:pPr>
              <w:tabs>
                <w:tab w:val="left" w:pos="1701"/>
                <w:tab w:val="left" w:pos="6237"/>
              </w:tabs>
              <w:spacing w:after="0"/>
              <w:rPr>
                <w:rStyle w:val="lev"/>
                <w:b/>
                <w:color w:val="000000" w:themeColor="text1"/>
                <w:sz w:val="28"/>
                <w:szCs w:val="28"/>
              </w:rPr>
            </w:pPr>
            <w:r>
              <w:rPr>
                <w:rStyle w:val="lev"/>
                <w:b/>
                <w:color w:val="000000" w:themeColor="text1"/>
                <w:sz w:val="28"/>
                <w:szCs w:val="28"/>
              </w:rPr>
              <w:t>7</w:t>
            </w:r>
          </w:p>
        </w:tc>
        <w:tc>
          <w:tcPr>
            <w:tcW w:w="5582" w:type="dxa"/>
          </w:tcPr>
          <w:p w14:paraId="30F3BB70" w14:textId="77777777" w:rsidR="002F124C" w:rsidRDefault="002F124C" w:rsidP="00F45CE9">
            <w:pPr>
              <w:spacing w:after="0"/>
              <w:cnfStyle w:val="000000000000" w:firstRow="0" w:lastRow="0" w:firstColumn="0" w:lastColumn="0" w:oddVBand="0" w:evenVBand="0" w:oddHBand="0" w:evenHBand="0" w:firstRowFirstColumn="0" w:firstRowLastColumn="0" w:lastRowFirstColumn="0" w:lastRowLastColumn="0"/>
            </w:pPr>
            <w:r w:rsidRPr="00805185">
              <w:t>Coussin de siège à air avec compresseur</w:t>
            </w:r>
          </w:p>
        </w:tc>
        <w:tc>
          <w:tcPr>
            <w:tcW w:w="1715" w:type="dxa"/>
          </w:tcPr>
          <w:p w14:paraId="116A8145" w14:textId="77777777" w:rsidR="002F124C" w:rsidRPr="00CC5C50" w:rsidRDefault="002F124C" w:rsidP="00F45CE9">
            <w:pPr>
              <w:spacing w:after="0"/>
              <w:cnfStyle w:val="000000000000" w:firstRow="0" w:lastRow="0" w:firstColumn="0" w:lastColumn="0" w:oddVBand="0" w:evenVBand="0" w:oddHBand="0" w:evenHBand="0" w:firstRowFirstColumn="0" w:firstRowLastColumn="0" w:lastRowFirstColumn="0" w:lastRowLastColumn="0"/>
            </w:pPr>
          </w:p>
        </w:tc>
        <w:tc>
          <w:tcPr>
            <w:tcW w:w="1722" w:type="dxa"/>
          </w:tcPr>
          <w:p w14:paraId="3DEDF5C7" w14:textId="77777777" w:rsidR="002F124C" w:rsidRDefault="002F124C" w:rsidP="002F124C">
            <w:pPr>
              <w:spacing w:after="0"/>
              <w:cnfStyle w:val="000000000000" w:firstRow="0" w:lastRow="0" w:firstColumn="0" w:lastColumn="0" w:oddVBand="0" w:evenVBand="0" w:oddHBand="0" w:evenHBand="0" w:firstRowFirstColumn="0" w:firstRowLastColumn="0" w:lastRowFirstColumn="0" w:lastRowLastColumn="0"/>
            </w:pPr>
            <w:r w:rsidRPr="00CC5C50">
              <w:t xml:space="preserve"> </w:t>
            </w:r>
            <w:r>
              <w:t>250</w:t>
            </w:r>
            <w:r w:rsidRPr="00CC5C50">
              <w:t xml:space="preserve">   </w:t>
            </w:r>
          </w:p>
        </w:tc>
      </w:tr>
    </w:tbl>
    <w:p w14:paraId="69888F3C" w14:textId="77777777" w:rsidR="00281539" w:rsidRDefault="00281539" w:rsidP="00281539">
      <w:pPr>
        <w:widowControl w:val="0"/>
        <w:autoSpaceDE w:val="0"/>
        <w:autoSpaceDN w:val="0"/>
        <w:adjustRightInd w:val="0"/>
        <w:ind w:right="-63"/>
        <w:contextualSpacing/>
        <w:jc w:val="both"/>
        <w:rPr>
          <w:rFonts w:ascii="Cambria" w:eastAsia="Times New Roman" w:hAnsi="Cambria" w:cs="Times New Roman"/>
          <w:b/>
          <w:bCs/>
          <w:color w:val="943634"/>
          <w:spacing w:val="5"/>
          <w:sz w:val="20"/>
        </w:rPr>
      </w:pPr>
    </w:p>
    <w:p w14:paraId="36EBDFEB" w14:textId="77777777" w:rsidR="004D6046" w:rsidRPr="00B23126" w:rsidRDefault="004D6046" w:rsidP="004D6046">
      <w:pPr>
        <w:rPr>
          <w:sz w:val="10"/>
          <w:highlight w:val="green"/>
        </w:rPr>
      </w:pPr>
    </w:p>
    <w:p w14:paraId="11F9FC29" w14:textId="77777777" w:rsidR="004D6046" w:rsidRPr="00090C71" w:rsidRDefault="004D6046" w:rsidP="004D6046">
      <w:pPr>
        <w:widowControl w:val="0"/>
        <w:numPr>
          <w:ilvl w:val="0"/>
          <w:numId w:val="34"/>
        </w:numPr>
        <w:autoSpaceDE w:val="0"/>
        <w:autoSpaceDN w:val="0"/>
        <w:adjustRightInd w:val="0"/>
        <w:ind w:left="284" w:right="-63"/>
        <w:contextualSpacing/>
        <w:jc w:val="both"/>
        <w:rPr>
          <w:rFonts w:ascii="Cambria" w:eastAsia="Times New Roman" w:hAnsi="Cambria" w:cs="Times New Roman"/>
          <w:b/>
          <w:bCs/>
          <w:color w:val="943634"/>
          <w:spacing w:val="5"/>
          <w:sz w:val="20"/>
        </w:rPr>
      </w:pPr>
      <w:r w:rsidRPr="00090C71">
        <w:rPr>
          <w:rFonts w:ascii="Cambria" w:eastAsia="Times New Roman" w:hAnsi="Cambria" w:cs="Times New Roman"/>
          <w:b/>
          <w:bCs/>
          <w:color w:val="943634"/>
          <w:spacing w:val="5"/>
          <w:sz w:val="20"/>
        </w:rPr>
        <w:t>La partie artic</w:t>
      </w:r>
      <w:r>
        <w:rPr>
          <w:rFonts w:ascii="Cambria" w:eastAsia="Times New Roman" w:hAnsi="Cambria" w:cs="Times New Roman"/>
          <w:b/>
          <w:bCs/>
          <w:color w:val="943634"/>
          <w:spacing w:val="5"/>
          <w:sz w:val="20"/>
        </w:rPr>
        <w:t>les listés, BPU, est estimée à 9</w:t>
      </w:r>
      <w:r w:rsidRPr="00090C71">
        <w:rPr>
          <w:rFonts w:ascii="Cambria" w:eastAsia="Times New Roman" w:hAnsi="Cambria" w:cs="Times New Roman"/>
          <w:b/>
          <w:bCs/>
          <w:color w:val="943634"/>
          <w:spacing w:val="5"/>
          <w:sz w:val="20"/>
        </w:rPr>
        <w:t>0% du volume financier annuel.</w:t>
      </w:r>
    </w:p>
    <w:p w14:paraId="3E4B76CE" w14:textId="77777777" w:rsidR="004D6046" w:rsidRDefault="004D6046" w:rsidP="004D6046">
      <w:pPr>
        <w:widowControl w:val="0"/>
        <w:numPr>
          <w:ilvl w:val="0"/>
          <w:numId w:val="34"/>
        </w:numPr>
        <w:autoSpaceDE w:val="0"/>
        <w:autoSpaceDN w:val="0"/>
        <w:adjustRightInd w:val="0"/>
        <w:ind w:left="284" w:right="-63"/>
        <w:contextualSpacing/>
        <w:jc w:val="both"/>
        <w:rPr>
          <w:rFonts w:ascii="Cambria" w:eastAsia="Times New Roman" w:hAnsi="Cambria" w:cs="Times New Roman"/>
          <w:b/>
          <w:bCs/>
          <w:color w:val="943634"/>
          <w:spacing w:val="5"/>
          <w:sz w:val="20"/>
        </w:rPr>
      </w:pPr>
      <w:r w:rsidRPr="00090C71">
        <w:rPr>
          <w:rFonts w:ascii="Cambria" w:eastAsia="Times New Roman" w:hAnsi="Cambria" w:cs="Times New Roman"/>
          <w:b/>
          <w:bCs/>
          <w:color w:val="943634"/>
          <w:spacing w:val="5"/>
          <w:sz w:val="20"/>
        </w:rPr>
        <w:t>La parti</w:t>
      </w:r>
      <w:r>
        <w:rPr>
          <w:rFonts w:ascii="Cambria" w:eastAsia="Times New Roman" w:hAnsi="Cambria" w:cs="Times New Roman"/>
          <w:b/>
          <w:bCs/>
          <w:color w:val="943634"/>
          <w:spacing w:val="5"/>
          <w:sz w:val="20"/>
        </w:rPr>
        <w:t xml:space="preserve">e catalogue est estimée à 10 </w:t>
      </w:r>
      <w:r w:rsidRPr="00090C71">
        <w:rPr>
          <w:rFonts w:ascii="Cambria" w:eastAsia="Times New Roman" w:hAnsi="Cambria" w:cs="Times New Roman"/>
          <w:b/>
          <w:bCs/>
          <w:color w:val="943634"/>
          <w:spacing w:val="5"/>
          <w:sz w:val="20"/>
        </w:rPr>
        <w:t>% du volume financier annuel. La partie catalogue fait l’objet d’une mise au point après attribution et avant notification du marché concerné.</w:t>
      </w:r>
    </w:p>
    <w:p w14:paraId="7019825E" w14:textId="77777777" w:rsidR="00281539" w:rsidRDefault="00281539" w:rsidP="00281539">
      <w:pPr>
        <w:widowControl w:val="0"/>
        <w:autoSpaceDE w:val="0"/>
        <w:autoSpaceDN w:val="0"/>
        <w:adjustRightInd w:val="0"/>
        <w:ind w:right="-63"/>
        <w:contextualSpacing/>
        <w:jc w:val="both"/>
        <w:rPr>
          <w:rFonts w:ascii="Cambria" w:eastAsia="Times New Roman" w:hAnsi="Cambria" w:cs="Times New Roman"/>
          <w:b/>
          <w:bCs/>
          <w:color w:val="943634"/>
          <w:spacing w:val="5"/>
          <w:sz w:val="20"/>
        </w:rPr>
      </w:pPr>
    </w:p>
    <w:p w14:paraId="1DAB3F92" w14:textId="77777777" w:rsidR="00281539" w:rsidRDefault="00281539" w:rsidP="00281539">
      <w:pPr>
        <w:widowControl w:val="0"/>
        <w:autoSpaceDE w:val="0"/>
        <w:autoSpaceDN w:val="0"/>
        <w:adjustRightInd w:val="0"/>
        <w:ind w:right="-63"/>
        <w:contextualSpacing/>
        <w:jc w:val="both"/>
        <w:rPr>
          <w:rFonts w:ascii="Cambria" w:eastAsia="Times New Roman" w:hAnsi="Cambria" w:cs="Times New Roman"/>
          <w:b/>
          <w:bCs/>
          <w:color w:val="943634"/>
          <w:spacing w:val="5"/>
          <w:sz w:val="20"/>
        </w:rPr>
      </w:pPr>
    </w:p>
    <w:p w14:paraId="4DB27B69" w14:textId="77777777" w:rsidR="00281539" w:rsidRDefault="00281539" w:rsidP="00281539">
      <w:pPr>
        <w:widowControl w:val="0"/>
        <w:autoSpaceDE w:val="0"/>
        <w:autoSpaceDN w:val="0"/>
        <w:adjustRightInd w:val="0"/>
        <w:ind w:right="-63"/>
        <w:contextualSpacing/>
        <w:jc w:val="both"/>
        <w:rPr>
          <w:rFonts w:ascii="Cambria" w:eastAsia="Times New Roman" w:hAnsi="Cambria" w:cs="Times New Roman"/>
          <w:b/>
          <w:bCs/>
          <w:color w:val="943634"/>
          <w:spacing w:val="5"/>
          <w:sz w:val="20"/>
        </w:rPr>
      </w:pPr>
    </w:p>
    <w:p w14:paraId="53354DE6" w14:textId="77777777" w:rsidR="00281539" w:rsidRDefault="00281539" w:rsidP="00281539">
      <w:pPr>
        <w:widowControl w:val="0"/>
        <w:autoSpaceDE w:val="0"/>
        <w:autoSpaceDN w:val="0"/>
        <w:adjustRightInd w:val="0"/>
        <w:ind w:right="-63"/>
        <w:contextualSpacing/>
        <w:jc w:val="both"/>
        <w:rPr>
          <w:rFonts w:ascii="Cambria" w:eastAsia="Times New Roman" w:hAnsi="Cambria" w:cs="Times New Roman"/>
          <w:b/>
          <w:bCs/>
          <w:color w:val="943634"/>
          <w:spacing w:val="5"/>
          <w:sz w:val="20"/>
        </w:rPr>
      </w:pPr>
    </w:p>
    <w:p w14:paraId="3EFA59D4" w14:textId="77777777" w:rsidR="00281539" w:rsidRDefault="00281539" w:rsidP="00281539">
      <w:pPr>
        <w:widowControl w:val="0"/>
        <w:autoSpaceDE w:val="0"/>
        <w:autoSpaceDN w:val="0"/>
        <w:adjustRightInd w:val="0"/>
        <w:ind w:right="-63"/>
        <w:contextualSpacing/>
        <w:jc w:val="both"/>
        <w:rPr>
          <w:rFonts w:ascii="Cambria" w:eastAsia="Times New Roman" w:hAnsi="Cambria" w:cs="Times New Roman"/>
          <w:b/>
          <w:bCs/>
          <w:color w:val="943634"/>
          <w:spacing w:val="5"/>
          <w:sz w:val="20"/>
        </w:rPr>
      </w:pPr>
    </w:p>
    <w:p w14:paraId="2554FBB9" w14:textId="77777777" w:rsidR="00281539" w:rsidRDefault="00281539" w:rsidP="00281539">
      <w:pPr>
        <w:widowControl w:val="0"/>
        <w:autoSpaceDE w:val="0"/>
        <w:autoSpaceDN w:val="0"/>
        <w:adjustRightInd w:val="0"/>
        <w:ind w:right="-63"/>
        <w:contextualSpacing/>
        <w:jc w:val="both"/>
        <w:rPr>
          <w:rFonts w:ascii="Cambria" w:eastAsia="Times New Roman" w:hAnsi="Cambria" w:cs="Times New Roman"/>
          <w:b/>
          <w:bCs/>
          <w:color w:val="943634"/>
          <w:spacing w:val="5"/>
          <w:sz w:val="20"/>
        </w:rPr>
      </w:pPr>
    </w:p>
    <w:p w14:paraId="4849BCA7" w14:textId="77777777" w:rsidR="00281539" w:rsidRDefault="00281539" w:rsidP="00281539">
      <w:pPr>
        <w:widowControl w:val="0"/>
        <w:autoSpaceDE w:val="0"/>
        <w:autoSpaceDN w:val="0"/>
        <w:adjustRightInd w:val="0"/>
        <w:ind w:right="-63"/>
        <w:contextualSpacing/>
        <w:jc w:val="both"/>
        <w:rPr>
          <w:rFonts w:ascii="Cambria" w:eastAsia="Times New Roman" w:hAnsi="Cambria" w:cs="Times New Roman"/>
          <w:b/>
          <w:bCs/>
          <w:color w:val="943634"/>
          <w:spacing w:val="5"/>
          <w:sz w:val="20"/>
        </w:rPr>
      </w:pPr>
    </w:p>
    <w:p w14:paraId="4FD72158" w14:textId="77777777" w:rsidR="00281539" w:rsidRDefault="00281539" w:rsidP="00281539">
      <w:pPr>
        <w:widowControl w:val="0"/>
        <w:autoSpaceDE w:val="0"/>
        <w:autoSpaceDN w:val="0"/>
        <w:adjustRightInd w:val="0"/>
        <w:ind w:right="-63"/>
        <w:contextualSpacing/>
        <w:jc w:val="both"/>
        <w:rPr>
          <w:rFonts w:ascii="Cambria" w:eastAsia="Times New Roman" w:hAnsi="Cambria" w:cs="Times New Roman"/>
          <w:b/>
          <w:bCs/>
          <w:color w:val="943634"/>
          <w:spacing w:val="5"/>
          <w:sz w:val="20"/>
        </w:rPr>
      </w:pPr>
    </w:p>
    <w:p w14:paraId="0B26FC2C" w14:textId="77777777" w:rsidR="00281539" w:rsidRDefault="00281539" w:rsidP="00281539">
      <w:pPr>
        <w:widowControl w:val="0"/>
        <w:autoSpaceDE w:val="0"/>
        <w:autoSpaceDN w:val="0"/>
        <w:adjustRightInd w:val="0"/>
        <w:ind w:right="-63"/>
        <w:contextualSpacing/>
        <w:jc w:val="both"/>
        <w:rPr>
          <w:rFonts w:ascii="Cambria" w:eastAsia="Times New Roman" w:hAnsi="Cambria" w:cs="Times New Roman"/>
          <w:b/>
          <w:bCs/>
          <w:color w:val="943634"/>
          <w:spacing w:val="5"/>
          <w:sz w:val="20"/>
        </w:rPr>
      </w:pPr>
    </w:p>
    <w:p w14:paraId="71A4D73C" w14:textId="77777777" w:rsidR="00615402" w:rsidRDefault="00615402" w:rsidP="00281539">
      <w:pPr>
        <w:widowControl w:val="0"/>
        <w:autoSpaceDE w:val="0"/>
        <w:autoSpaceDN w:val="0"/>
        <w:adjustRightInd w:val="0"/>
        <w:ind w:right="-63"/>
        <w:contextualSpacing/>
        <w:jc w:val="both"/>
        <w:rPr>
          <w:rFonts w:ascii="Cambria" w:eastAsia="Times New Roman" w:hAnsi="Cambria" w:cs="Times New Roman"/>
          <w:b/>
          <w:bCs/>
          <w:color w:val="943634"/>
          <w:spacing w:val="5"/>
          <w:sz w:val="20"/>
        </w:rPr>
      </w:pPr>
    </w:p>
    <w:p w14:paraId="5BE1FBED" w14:textId="77777777" w:rsidR="00281539" w:rsidRDefault="00281539" w:rsidP="00281539">
      <w:pPr>
        <w:widowControl w:val="0"/>
        <w:autoSpaceDE w:val="0"/>
        <w:autoSpaceDN w:val="0"/>
        <w:adjustRightInd w:val="0"/>
        <w:ind w:right="-63"/>
        <w:contextualSpacing/>
        <w:jc w:val="both"/>
        <w:rPr>
          <w:rFonts w:ascii="Cambria" w:eastAsia="Times New Roman" w:hAnsi="Cambria" w:cs="Times New Roman"/>
          <w:b/>
          <w:bCs/>
          <w:color w:val="943634"/>
          <w:spacing w:val="5"/>
          <w:sz w:val="20"/>
        </w:rPr>
      </w:pPr>
    </w:p>
    <w:p w14:paraId="078A98EE" w14:textId="77777777" w:rsidR="0075014A" w:rsidRPr="00090C71" w:rsidRDefault="0075014A" w:rsidP="0075014A">
      <w:pPr>
        <w:widowControl w:val="0"/>
        <w:autoSpaceDE w:val="0"/>
        <w:autoSpaceDN w:val="0"/>
        <w:adjustRightInd w:val="0"/>
        <w:ind w:right="-710"/>
        <w:contextualSpacing/>
        <w:jc w:val="both"/>
        <w:rPr>
          <w:rFonts w:ascii="Cambria" w:eastAsia="Times New Roman" w:hAnsi="Cambria" w:cs="Times New Roman"/>
          <w:b/>
          <w:bCs/>
          <w:color w:val="943634"/>
          <w:spacing w:val="5"/>
        </w:rPr>
      </w:pPr>
    </w:p>
    <w:p w14:paraId="6B19902A" w14:textId="77777777" w:rsidR="0075014A" w:rsidRPr="00D4670F" w:rsidRDefault="0075014A" w:rsidP="0075014A">
      <w:pPr>
        <w:pBdr>
          <w:top w:val="dotted" w:sz="4" w:space="1" w:color="622423"/>
          <w:bottom w:val="dotted" w:sz="4" w:space="1" w:color="622423"/>
        </w:pBdr>
        <w:tabs>
          <w:tab w:val="left" w:pos="0"/>
        </w:tabs>
        <w:spacing w:after="0"/>
        <w:jc w:val="both"/>
        <w:outlineLvl w:val="2"/>
        <w:rPr>
          <w:rFonts w:ascii="Cambria" w:eastAsia="Times New Roman" w:hAnsi="Cambria" w:cs="Times New Roman"/>
          <w:b/>
          <w:bCs/>
          <w:color w:val="622423"/>
          <w:spacing w:val="5"/>
          <w:sz w:val="24"/>
          <w:szCs w:val="24"/>
        </w:rPr>
      </w:pPr>
      <w:bookmarkStart w:id="28" w:name="_Toc183510158"/>
      <w:r w:rsidRPr="003419F2">
        <w:rPr>
          <w:rFonts w:ascii="Times New Roman" w:eastAsia="Times New Roman" w:hAnsi="Times New Roman" w:cs="Times New Roman"/>
          <w:caps/>
          <w:color w:val="622423"/>
          <w:sz w:val="24"/>
          <w:szCs w:val="24"/>
        </w:rPr>
        <w:t>III-</w:t>
      </w:r>
      <w:r>
        <w:rPr>
          <w:rFonts w:ascii="Times New Roman" w:eastAsia="Times New Roman" w:hAnsi="Times New Roman" w:cs="Times New Roman"/>
          <w:caps/>
          <w:color w:val="622423"/>
          <w:sz w:val="24"/>
          <w:szCs w:val="24"/>
        </w:rPr>
        <w:t>7</w:t>
      </w:r>
      <w:r w:rsidRPr="003419F2">
        <w:rPr>
          <w:rFonts w:ascii="Times New Roman" w:eastAsia="Times New Roman" w:hAnsi="Times New Roman" w:cs="Times New Roman"/>
          <w:caps/>
          <w:color w:val="622423"/>
          <w:sz w:val="24"/>
          <w:szCs w:val="24"/>
        </w:rPr>
        <w:t xml:space="preserve"> LOT </w:t>
      </w:r>
      <w:r>
        <w:rPr>
          <w:rFonts w:ascii="Times New Roman" w:eastAsia="Times New Roman" w:hAnsi="Times New Roman" w:cs="Times New Roman"/>
          <w:caps/>
          <w:color w:val="622423"/>
          <w:sz w:val="24"/>
          <w:szCs w:val="24"/>
        </w:rPr>
        <w:t>7</w:t>
      </w:r>
      <w:r w:rsidRPr="003419F2">
        <w:rPr>
          <w:rFonts w:ascii="Times New Roman" w:eastAsia="Times New Roman" w:hAnsi="Times New Roman" w:cs="Times New Roman"/>
          <w:caps/>
          <w:color w:val="622423"/>
          <w:sz w:val="24"/>
          <w:szCs w:val="24"/>
        </w:rPr>
        <w:t xml:space="preserve"> : </w:t>
      </w:r>
      <w:r w:rsidRPr="00D4670F">
        <w:rPr>
          <w:rFonts w:ascii="Times New Roman" w:eastAsia="Times New Roman" w:hAnsi="Times New Roman" w:cs="Times New Roman"/>
          <w:color w:val="622423"/>
          <w:sz w:val="24"/>
          <w:szCs w:val="24"/>
        </w:rPr>
        <w:t>Matelas à air motorisé, régulation automatique de pression, usage pédiatrique</w:t>
      </w:r>
      <w:bookmarkEnd w:id="28"/>
    </w:p>
    <w:p w14:paraId="4EBC93D1" w14:textId="77777777" w:rsidR="0075014A" w:rsidRPr="003419F2" w:rsidRDefault="0075014A" w:rsidP="0075014A">
      <w:pPr>
        <w:rPr>
          <w:color w:val="000000"/>
        </w:rPr>
      </w:pPr>
    </w:p>
    <w:tbl>
      <w:tblPr>
        <w:tblStyle w:val="Grilleclaire-Accent1"/>
        <w:tblW w:w="9913" w:type="dxa"/>
        <w:jc w:val="center"/>
        <w:tblLayout w:type="fixed"/>
        <w:tblLook w:val="04A0" w:firstRow="1" w:lastRow="0" w:firstColumn="1" w:lastColumn="0" w:noHBand="0" w:noVBand="1"/>
      </w:tblPr>
      <w:tblGrid>
        <w:gridCol w:w="1176"/>
        <w:gridCol w:w="1498"/>
        <w:gridCol w:w="5538"/>
        <w:gridCol w:w="1701"/>
      </w:tblGrid>
      <w:tr w:rsidR="0075014A" w:rsidRPr="008750AE" w14:paraId="1238B82A" w14:textId="77777777" w:rsidTr="0075014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76" w:type="dxa"/>
            <w:shd w:val="clear" w:color="auto" w:fill="DBE5F1" w:themeFill="accent1" w:themeFillTint="33"/>
          </w:tcPr>
          <w:p w14:paraId="337F9CCE" w14:textId="77777777" w:rsidR="0075014A" w:rsidRPr="008750AE" w:rsidRDefault="0075014A" w:rsidP="0075014A">
            <w:r w:rsidRPr="008750AE">
              <w:t>N° de produit</w:t>
            </w:r>
          </w:p>
        </w:tc>
        <w:tc>
          <w:tcPr>
            <w:tcW w:w="1498" w:type="dxa"/>
            <w:shd w:val="clear" w:color="auto" w:fill="DBE5F1" w:themeFill="accent1" w:themeFillTint="33"/>
          </w:tcPr>
          <w:p w14:paraId="41AF698C" w14:textId="77777777" w:rsidR="0075014A" w:rsidRPr="008750AE" w:rsidRDefault="0075014A" w:rsidP="0075014A">
            <w:pPr>
              <w:cnfStyle w:val="100000000000" w:firstRow="1" w:lastRow="0" w:firstColumn="0" w:lastColumn="0" w:oddVBand="0" w:evenVBand="0" w:oddHBand="0" w:evenHBand="0" w:firstRowFirstColumn="0" w:firstRowLastColumn="0" w:lastRowFirstColumn="0" w:lastRowLastColumn="0"/>
              <w:rPr>
                <w:b w:val="0"/>
              </w:rPr>
            </w:pPr>
          </w:p>
        </w:tc>
        <w:tc>
          <w:tcPr>
            <w:tcW w:w="5538" w:type="dxa"/>
            <w:shd w:val="clear" w:color="auto" w:fill="DBE5F1" w:themeFill="accent1" w:themeFillTint="33"/>
          </w:tcPr>
          <w:p w14:paraId="0170EA1E" w14:textId="77777777" w:rsidR="0075014A" w:rsidRPr="008750AE" w:rsidRDefault="0075014A" w:rsidP="0075014A">
            <w:pPr>
              <w:cnfStyle w:val="100000000000" w:firstRow="1" w:lastRow="0" w:firstColumn="0" w:lastColumn="0" w:oddVBand="0" w:evenVBand="0" w:oddHBand="0" w:evenHBand="0" w:firstRowFirstColumn="0" w:firstRowLastColumn="0" w:lastRowFirstColumn="0" w:lastRowLastColumn="0"/>
              <w:rPr>
                <w:b w:val="0"/>
              </w:rPr>
            </w:pPr>
            <w:r w:rsidRPr="008750AE">
              <w:rPr>
                <w:b w:val="0"/>
              </w:rPr>
              <w:t>Equipement</w:t>
            </w:r>
          </w:p>
        </w:tc>
        <w:tc>
          <w:tcPr>
            <w:tcW w:w="1701" w:type="dxa"/>
            <w:shd w:val="clear" w:color="auto" w:fill="DBE5F1" w:themeFill="accent1" w:themeFillTint="33"/>
          </w:tcPr>
          <w:p w14:paraId="63D23499" w14:textId="77777777" w:rsidR="0075014A" w:rsidRPr="008750AE" w:rsidRDefault="0075014A" w:rsidP="0075014A">
            <w:pPr>
              <w:cnfStyle w:val="100000000000" w:firstRow="1" w:lastRow="0" w:firstColumn="0" w:lastColumn="0" w:oddVBand="0" w:evenVBand="0" w:oddHBand="0" w:evenHBand="0" w:firstRowFirstColumn="0" w:firstRowLastColumn="0" w:lastRowFirstColumn="0" w:lastRowLastColumn="0"/>
              <w:rPr>
                <w:b w:val="0"/>
              </w:rPr>
            </w:pPr>
            <w:r w:rsidRPr="008750AE">
              <w:rPr>
                <w:b w:val="0"/>
              </w:rPr>
              <w:t>Quantité annuelle prévisionnelle</w:t>
            </w:r>
          </w:p>
        </w:tc>
      </w:tr>
      <w:tr w:rsidR="0075014A" w:rsidRPr="008750AE" w14:paraId="53271D8A" w14:textId="77777777" w:rsidTr="0075014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76" w:type="dxa"/>
            <w:shd w:val="clear" w:color="auto" w:fill="DBE5F1" w:themeFill="accent1" w:themeFillTint="33"/>
          </w:tcPr>
          <w:p w14:paraId="24FDD563" w14:textId="77777777" w:rsidR="0075014A" w:rsidRPr="008750AE" w:rsidRDefault="0075014A" w:rsidP="0075014A">
            <w:pPr>
              <w:tabs>
                <w:tab w:val="left" w:pos="1701"/>
                <w:tab w:val="left" w:pos="6237"/>
              </w:tabs>
              <w:rPr>
                <w:rStyle w:val="lev"/>
                <w:color w:val="000000" w:themeColor="text1"/>
                <w:sz w:val="28"/>
                <w:szCs w:val="28"/>
              </w:rPr>
            </w:pPr>
            <w:r w:rsidRPr="008750AE">
              <w:rPr>
                <w:rStyle w:val="lev"/>
                <w:color w:val="000000" w:themeColor="text1"/>
                <w:sz w:val="28"/>
                <w:szCs w:val="28"/>
              </w:rPr>
              <w:t>1</w:t>
            </w:r>
          </w:p>
        </w:tc>
        <w:tc>
          <w:tcPr>
            <w:tcW w:w="1498" w:type="dxa"/>
            <w:vMerge w:val="restart"/>
            <w:shd w:val="clear" w:color="auto" w:fill="auto"/>
          </w:tcPr>
          <w:p w14:paraId="38EFFE4C" w14:textId="77777777" w:rsidR="0075014A" w:rsidRPr="008750AE" w:rsidRDefault="0075014A" w:rsidP="0075014A">
            <w:pPr>
              <w:cnfStyle w:val="000000100000" w:firstRow="0" w:lastRow="0" w:firstColumn="0" w:lastColumn="0" w:oddVBand="0" w:evenVBand="0" w:oddHBand="1" w:evenHBand="0" w:firstRowFirstColumn="0" w:firstRowLastColumn="0" w:lastRowFirstColumn="0" w:lastRowLastColumn="0"/>
              <w:rPr>
                <w:rFonts w:cs="Arial"/>
              </w:rPr>
            </w:pPr>
            <w:r w:rsidRPr="008750AE">
              <w:rPr>
                <w:rFonts w:cs="Arial"/>
                <w:b/>
              </w:rPr>
              <w:t>LOCATION</w:t>
            </w:r>
          </w:p>
        </w:tc>
        <w:tc>
          <w:tcPr>
            <w:tcW w:w="5538" w:type="dxa"/>
            <w:shd w:val="clear" w:color="auto" w:fill="auto"/>
          </w:tcPr>
          <w:p w14:paraId="69FB8073" w14:textId="77777777" w:rsidR="0075014A" w:rsidRPr="008750AE" w:rsidRDefault="0075014A" w:rsidP="0075014A">
            <w:pPr>
              <w:jc w:val="left"/>
              <w:cnfStyle w:val="000000100000" w:firstRow="0" w:lastRow="0" w:firstColumn="0" w:lastColumn="0" w:oddVBand="0" w:evenVBand="0" w:oddHBand="1" w:evenHBand="0" w:firstRowFirstColumn="0" w:firstRowLastColumn="0" w:lastRowFirstColumn="0" w:lastRowLastColumn="0"/>
              <w:rPr>
                <w:rFonts w:cs="Arial"/>
              </w:rPr>
            </w:pPr>
            <w:r w:rsidRPr="008750AE">
              <w:rPr>
                <w:rFonts w:cs="Arial"/>
              </w:rPr>
              <w:t xml:space="preserve">matelas pédiatrique pour lit junior 170x70 cm ; </w:t>
            </w:r>
            <w:r w:rsidRPr="008750AE">
              <w:rPr>
                <w:rFonts w:ascii="Cambria" w:hAnsi="Cambria" w:cs="Arial"/>
              </w:rPr>
              <w:t>Durée de 1 à 30 jours</w:t>
            </w:r>
          </w:p>
        </w:tc>
        <w:tc>
          <w:tcPr>
            <w:tcW w:w="1701" w:type="dxa"/>
            <w:shd w:val="clear" w:color="auto" w:fill="auto"/>
          </w:tcPr>
          <w:p w14:paraId="707BA99F" w14:textId="77777777" w:rsidR="0075014A" w:rsidRPr="00DE057D" w:rsidRDefault="0075014A" w:rsidP="0075014A">
            <w:pPr>
              <w:cnfStyle w:val="000000100000" w:firstRow="0" w:lastRow="0" w:firstColumn="0" w:lastColumn="0" w:oddVBand="0" w:evenVBand="0" w:oddHBand="1" w:evenHBand="0" w:firstRowFirstColumn="0" w:firstRowLastColumn="0" w:lastRowFirstColumn="0" w:lastRowLastColumn="0"/>
              <w:rPr>
                <w:rFonts w:cs="Arial"/>
              </w:rPr>
            </w:pPr>
            <w:r w:rsidRPr="00DE057D">
              <w:rPr>
                <w:rFonts w:cs="Arial"/>
              </w:rPr>
              <w:t>5 200</w:t>
            </w:r>
          </w:p>
        </w:tc>
      </w:tr>
      <w:tr w:rsidR="0075014A" w:rsidRPr="008750AE" w14:paraId="19D04549" w14:textId="77777777" w:rsidTr="0075014A">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76" w:type="dxa"/>
            <w:shd w:val="clear" w:color="auto" w:fill="DBE5F1" w:themeFill="accent1" w:themeFillTint="33"/>
          </w:tcPr>
          <w:p w14:paraId="1EA51CD0" w14:textId="77777777" w:rsidR="0075014A" w:rsidRPr="008750AE" w:rsidRDefault="0075014A" w:rsidP="0075014A">
            <w:pPr>
              <w:tabs>
                <w:tab w:val="left" w:pos="1701"/>
                <w:tab w:val="left" w:pos="6237"/>
              </w:tabs>
              <w:rPr>
                <w:rStyle w:val="lev"/>
                <w:color w:val="000000" w:themeColor="text1"/>
                <w:sz w:val="28"/>
                <w:szCs w:val="28"/>
              </w:rPr>
            </w:pPr>
            <w:r w:rsidRPr="008750AE">
              <w:rPr>
                <w:rStyle w:val="lev"/>
                <w:color w:val="000000" w:themeColor="text1"/>
                <w:sz w:val="28"/>
                <w:szCs w:val="28"/>
              </w:rPr>
              <w:t>2</w:t>
            </w:r>
          </w:p>
        </w:tc>
        <w:tc>
          <w:tcPr>
            <w:tcW w:w="1498" w:type="dxa"/>
            <w:vMerge/>
          </w:tcPr>
          <w:p w14:paraId="3F4F1DB2" w14:textId="77777777" w:rsidR="0075014A" w:rsidRPr="008750AE" w:rsidRDefault="0075014A" w:rsidP="0075014A">
            <w:pPr>
              <w:cnfStyle w:val="000000010000" w:firstRow="0" w:lastRow="0" w:firstColumn="0" w:lastColumn="0" w:oddVBand="0" w:evenVBand="0" w:oddHBand="0" w:evenHBand="1" w:firstRowFirstColumn="0" w:firstRowLastColumn="0" w:lastRowFirstColumn="0" w:lastRowLastColumn="0"/>
              <w:rPr>
                <w:rFonts w:cs="Arial"/>
              </w:rPr>
            </w:pPr>
          </w:p>
        </w:tc>
        <w:tc>
          <w:tcPr>
            <w:tcW w:w="5538" w:type="dxa"/>
          </w:tcPr>
          <w:p w14:paraId="5933101A" w14:textId="77777777" w:rsidR="0075014A" w:rsidRPr="008750AE" w:rsidRDefault="0075014A" w:rsidP="0075014A">
            <w:pPr>
              <w:jc w:val="left"/>
              <w:cnfStyle w:val="000000010000" w:firstRow="0" w:lastRow="0" w:firstColumn="0" w:lastColumn="0" w:oddVBand="0" w:evenVBand="0" w:oddHBand="0" w:evenHBand="1" w:firstRowFirstColumn="0" w:firstRowLastColumn="0" w:lastRowFirstColumn="0" w:lastRowLastColumn="0"/>
              <w:rPr>
                <w:rFonts w:cs="Arial"/>
              </w:rPr>
            </w:pPr>
            <w:r w:rsidRPr="008750AE">
              <w:rPr>
                <w:rFonts w:cs="Arial"/>
              </w:rPr>
              <w:t xml:space="preserve">matelas pédiatrique pour lit junior 170x70 cm ; </w:t>
            </w:r>
            <w:r w:rsidRPr="008750AE">
              <w:rPr>
                <w:rFonts w:ascii="Cambria" w:hAnsi="Cambria" w:cs="Arial"/>
              </w:rPr>
              <w:t>Durée supérieure ou égale à 31 jours</w:t>
            </w:r>
          </w:p>
        </w:tc>
        <w:tc>
          <w:tcPr>
            <w:tcW w:w="1701" w:type="dxa"/>
          </w:tcPr>
          <w:p w14:paraId="16FD9881" w14:textId="77777777" w:rsidR="0075014A" w:rsidRPr="00DE057D" w:rsidRDefault="0075014A" w:rsidP="0075014A">
            <w:pPr>
              <w:cnfStyle w:val="000000010000" w:firstRow="0" w:lastRow="0" w:firstColumn="0" w:lastColumn="0" w:oddVBand="0" w:evenVBand="0" w:oddHBand="0" w:evenHBand="1" w:firstRowFirstColumn="0" w:firstRowLastColumn="0" w:lastRowFirstColumn="0" w:lastRowLastColumn="0"/>
              <w:rPr>
                <w:rFonts w:cs="Arial"/>
              </w:rPr>
            </w:pPr>
            <w:r w:rsidRPr="00DE057D">
              <w:rPr>
                <w:rFonts w:cs="Arial"/>
              </w:rPr>
              <w:t>31 000</w:t>
            </w:r>
          </w:p>
        </w:tc>
      </w:tr>
      <w:tr w:rsidR="0075014A" w:rsidRPr="008750AE" w14:paraId="2EEC6931" w14:textId="77777777" w:rsidTr="0075014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76" w:type="dxa"/>
            <w:shd w:val="clear" w:color="auto" w:fill="DBE5F1" w:themeFill="accent1" w:themeFillTint="33"/>
          </w:tcPr>
          <w:p w14:paraId="65FED2BD" w14:textId="77777777" w:rsidR="0075014A" w:rsidRPr="008750AE" w:rsidRDefault="0075014A" w:rsidP="0075014A">
            <w:pPr>
              <w:tabs>
                <w:tab w:val="left" w:pos="1701"/>
                <w:tab w:val="left" w:pos="6237"/>
              </w:tabs>
              <w:rPr>
                <w:rStyle w:val="lev"/>
                <w:color w:val="000000" w:themeColor="text1"/>
                <w:sz w:val="28"/>
                <w:szCs w:val="28"/>
              </w:rPr>
            </w:pPr>
            <w:r w:rsidRPr="008750AE">
              <w:rPr>
                <w:rStyle w:val="lev"/>
                <w:color w:val="000000" w:themeColor="text1"/>
                <w:sz w:val="28"/>
                <w:szCs w:val="28"/>
              </w:rPr>
              <w:t>3</w:t>
            </w:r>
          </w:p>
        </w:tc>
        <w:tc>
          <w:tcPr>
            <w:tcW w:w="1498" w:type="dxa"/>
            <w:vMerge/>
            <w:shd w:val="clear" w:color="auto" w:fill="auto"/>
          </w:tcPr>
          <w:p w14:paraId="7BE798F6" w14:textId="77777777" w:rsidR="0075014A" w:rsidRPr="008750AE" w:rsidRDefault="0075014A" w:rsidP="0075014A">
            <w:pPr>
              <w:cnfStyle w:val="000000100000" w:firstRow="0" w:lastRow="0" w:firstColumn="0" w:lastColumn="0" w:oddVBand="0" w:evenVBand="0" w:oddHBand="1" w:evenHBand="0" w:firstRowFirstColumn="0" w:firstRowLastColumn="0" w:lastRowFirstColumn="0" w:lastRowLastColumn="0"/>
              <w:rPr>
                <w:rFonts w:cs="Arial"/>
              </w:rPr>
            </w:pPr>
          </w:p>
        </w:tc>
        <w:tc>
          <w:tcPr>
            <w:tcW w:w="5538" w:type="dxa"/>
            <w:shd w:val="clear" w:color="auto" w:fill="auto"/>
          </w:tcPr>
          <w:p w14:paraId="7EE422AE" w14:textId="77777777" w:rsidR="0075014A" w:rsidRPr="008750AE" w:rsidRDefault="0075014A" w:rsidP="0075014A">
            <w:pPr>
              <w:jc w:val="left"/>
              <w:cnfStyle w:val="000000100000" w:firstRow="0" w:lastRow="0" w:firstColumn="0" w:lastColumn="0" w:oddVBand="0" w:evenVBand="0" w:oddHBand="1" w:evenHBand="0" w:firstRowFirstColumn="0" w:firstRowLastColumn="0" w:lastRowFirstColumn="0" w:lastRowLastColumn="0"/>
              <w:rPr>
                <w:rFonts w:cs="Arial"/>
              </w:rPr>
            </w:pPr>
            <w:r w:rsidRPr="008750AE">
              <w:rPr>
                <w:rFonts w:cs="Arial"/>
              </w:rPr>
              <w:t xml:space="preserve">matelas pédiatrique pour berceau 120x60 cm ; </w:t>
            </w:r>
            <w:r w:rsidRPr="008750AE">
              <w:rPr>
                <w:rFonts w:ascii="Cambria" w:hAnsi="Cambria" w:cs="Arial"/>
              </w:rPr>
              <w:t>Durée de 1 à 30 jours</w:t>
            </w:r>
          </w:p>
        </w:tc>
        <w:tc>
          <w:tcPr>
            <w:tcW w:w="1701" w:type="dxa"/>
            <w:shd w:val="clear" w:color="auto" w:fill="auto"/>
          </w:tcPr>
          <w:p w14:paraId="11135D3B" w14:textId="77777777" w:rsidR="0075014A" w:rsidRPr="00DE057D" w:rsidRDefault="0075014A" w:rsidP="0075014A">
            <w:pPr>
              <w:cnfStyle w:val="000000100000" w:firstRow="0" w:lastRow="0" w:firstColumn="0" w:lastColumn="0" w:oddVBand="0" w:evenVBand="0" w:oddHBand="1" w:evenHBand="0" w:firstRowFirstColumn="0" w:firstRowLastColumn="0" w:lastRowFirstColumn="0" w:lastRowLastColumn="0"/>
              <w:rPr>
                <w:rFonts w:cs="Arial"/>
              </w:rPr>
            </w:pPr>
            <w:r w:rsidRPr="00DE057D">
              <w:rPr>
                <w:rFonts w:cs="Arial"/>
              </w:rPr>
              <w:t>2 000</w:t>
            </w:r>
          </w:p>
        </w:tc>
      </w:tr>
      <w:tr w:rsidR="0075014A" w:rsidRPr="008750AE" w14:paraId="5E94F924" w14:textId="77777777" w:rsidTr="0075014A">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76" w:type="dxa"/>
            <w:shd w:val="clear" w:color="auto" w:fill="DBE5F1" w:themeFill="accent1" w:themeFillTint="33"/>
          </w:tcPr>
          <w:p w14:paraId="3E8C3E97" w14:textId="77777777" w:rsidR="0075014A" w:rsidRPr="008750AE" w:rsidRDefault="0075014A" w:rsidP="0075014A">
            <w:pPr>
              <w:tabs>
                <w:tab w:val="left" w:pos="1701"/>
                <w:tab w:val="left" w:pos="6237"/>
              </w:tabs>
              <w:rPr>
                <w:rStyle w:val="lev"/>
                <w:color w:val="000000" w:themeColor="text1"/>
                <w:sz w:val="28"/>
                <w:szCs w:val="28"/>
              </w:rPr>
            </w:pPr>
            <w:r w:rsidRPr="008750AE">
              <w:rPr>
                <w:rStyle w:val="lev"/>
                <w:color w:val="000000" w:themeColor="text1"/>
                <w:sz w:val="28"/>
                <w:szCs w:val="28"/>
              </w:rPr>
              <w:t>4</w:t>
            </w:r>
          </w:p>
        </w:tc>
        <w:tc>
          <w:tcPr>
            <w:tcW w:w="1498" w:type="dxa"/>
            <w:vMerge/>
          </w:tcPr>
          <w:p w14:paraId="2549ECC4" w14:textId="77777777" w:rsidR="0075014A" w:rsidRPr="008750AE" w:rsidRDefault="0075014A" w:rsidP="0075014A">
            <w:pPr>
              <w:cnfStyle w:val="000000010000" w:firstRow="0" w:lastRow="0" w:firstColumn="0" w:lastColumn="0" w:oddVBand="0" w:evenVBand="0" w:oddHBand="0" w:evenHBand="1" w:firstRowFirstColumn="0" w:firstRowLastColumn="0" w:lastRowFirstColumn="0" w:lastRowLastColumn="0"/>
              <w:rPr>
                <w:rFonts w:cs="Arial"/>
              </w:rPr>
            </w:pPr>
          </w:p>
        </w:tc>
        <w:tc>
          <w:tcPr>
            <w:tcW w:w="5538" w:type="dxa"/>
          </w:tcPr>
          <w:p w14:paraId="200CE0BD" w14:textId="77777777" w:rsidR="0075014A" w:rsidRPr="008750AE" w:rsidRDefault="0075014A" w:rsidP="0075014A">
            <w:pPr>
              <w:jc w:val="left"/>
              <w:cnfStyle w:val="000000010000" w:firstRow="0" w:lastRow="0" w:firstColumn="0" w:lastColumn="0" w:oddVBand="0" w:evenVBand="0" w:oddHBand="0" w:evenHBand="1" w:firstRowFirstColumn="0" w:firstRowLastColumn="0" w:lastRowFirstColumn="0" w:lastRowLastColumn="0"/>
              <w:rPr>
                <w:rFonts w:cs="Arial"/>
              </w:rPr>
            </w:pPr>
            <w:r w:rsidRPr="008750AE">
              <w:rPr>
                <w:rFonts w:cs="Arial"/>
              </w:rPr>
              <w:t xml:space="preserve">matelas pédiatrique pour berceau 120x60 cm ; </w:t>
            </w:r>
            <w:r w:rsidRPr="008750AE">
              <w:rPr>
                <w:rFonts w:ascii="Cambria" w:hAnsi="Cambria" w:cs="Arial"/>
              </w:rPr>
              <w:t>Durée supérieure ou égale à 31 jours</w:t>
            </w:r>
          </w:p>
        </w:tc>
        <w:tc>
          <w:tcPr>
            <w:tcW w:w="1701" w:type="dxa"/>
          </w:tcPr>
          <w:p w14:paraId="29167BB8" w14:textId="77777777" w:rsidR="0075014A" w:rsidRPr="00DE057D" w:rsidRDefault="0075014A" w:rsidP="0075014A">
            <w:pPr>
              <w:cnfStyle w:val="000000010000" w:firstRow="0" w:lastRow="0" w:firstColumn="0" w:lastColumn="0" w:oddVBand="0" w:evenVBand="0" w:oddHBand="0" w:evenHBand="1" w:firstRowFirstColumn="0" w:firstRowLastColumn="0" w:lastRowFirstColumn="0" w:lastRowLastColumn="0"/>
              <w:rPr>
                <w:rFonts w:cs="Arial"/>
              </w:rPr>
            </w:pPr>
            <w:r w:rsidRPr="00DE057D">
              <w:rPr>
                <w:rFonts w:cs="Arial"/>
              </w:rPr>
              <w:t>2 400</w:t>
            </w:r>
          </w:p>
        </w:tc>
      </w:tr>
      <w:tr w:rsidR="0075014A" w:rsidRPr="008750AE" w14:paraId="4D869E26" w14:textId="77777777" w:rsidTr="0075014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76" w:type="dxa"/>
            <w:shd w:val="clear" w:color="auto" w:fill="DBE5F1" w:themeFill="accent1" w:themeFillTint="33"/>
          </w:tcPr>
          <w:p w14:paraId="1426B5DE" w14:textId="77777777" w:rsidR="0075014A" w:rsidRPr="008750AE" w:rsidRDefault="0075014A" w:rsidP="0075014A">
            <w:pPr>
              <w:tabs>
                <w:tab w:val="left" w:pos="1701"/>
                <w:tab w:val="left" w:pos="6237"/>
              </w:tabs>
              <w:rPr>
                <w:rStyle w:val="lev"/>
                <w:color w:val="000000" w:themeColor="text1"/>
                <w:sz w:val="28"/>
                <w:szCs w:val="28"/>
              </w:rPr>
            </w:pPr>
            <w:r w:rsidRPr="008750AE">
              <w:rPr>
                <w:rStyle w:val="lev"/>
                <w:color w:val="000000" w:themeColor="text1"/>
                <w:sz w:val="28"/>
                <w:szCs w:val="28"/>
              </w:rPr>
              <w:t>5</w:t>
            </w:r>
          </w:p>
        </w:tc>
        <w:tc>
          <w:tcPr>
            <w:tcW w:w="1498" w:type="dxa"/>
            <w:vMerge/>
            <w:shd w:val="clear" w:color="auto" w:fill="auto"/>
          </w:tcPr>
          <w:p w14:paraId="2C1BCCAF" w14:textId="77777777" w:rsidR="0075014A" w:rsidRPr="008750AE" w:rsidRDefault="0075014A" w:rsidP="0075014A">
            <w:pPr>
              <w:cnfStyle w:val="000000100000" w:firstRow="0" w:lastRow="0" w:firstColumn="0" w:lastColumn="0" w:oddVBand="0" w:evenVBand="0" w:oddHBand="1" w:evenHBand="0" w:firstRowFirstColumn="0" w:firstRowLastColumn="0" w:lastRowFirstColumn="0" w:lastRowLastColumn="0"/>
              <w:rPr>
                <w:rFonts w:cs="Arial"/>
              </w:rPr>
            </w:pPr>
          </w:p>
        </w:tc>
        <w:tc>
          <w:tcPr>
            <w:tcW w:w="5538" w:type="dxa"/>
            <w:shd w:val="clear" w:color="auto" w:fill="auto"/>
          </w:tcPr>
          <w:p w14:paraId="4188108B" w14:textId="77777777" w:rsidR="0075014A" w:rsidRPr="008750AE" w:rsidRDefault="0075014A" w:rsidP="0075014A">
            <w:pPr>
              <w:jc w:val="left"/>
              <w:cnfStyle w:val="000000100000" w:firstRow="0" w:lastRow="0" w:firstColumn="0" w:lastColumn="0" w:oddVBand="0" w:evenVBand="0" w:oddHBand="1" w:evenHBand="0" w:firstRowFirstColumn="0" w:firstRowLastColumn="0" w:lastRowFirstColumn="0" w:lastRowLastColumn="0"/>
              <w:rPr>
                <w:rFonts w:cs="Arial"/>
              </w:rPr>
            </w:pPr>
            <w:r w:rsidRPr="008750AE">
              <w:rPr>
                <w:rFonts w:cs="Arial"/>
              </w:rPr>
              <w:t>matelas pédiatrique pour incubateur radiant 75x45 cm ;</w:t>
            </w:r>
            <w:r w:rsidRPr="008750AE">
              <w:rPr>
                <w:rFonts w:ascii="Cambria" w:hAnsi="Cambria" w:cs="Arial"/>
              </w:rPr>
              <w:t xml:space="preserve"> Durée de 1 à 30 jours</w:t>
            </w:r>
            <w:r w:rsidRPr="008750AE">
              <w:rPr>
                <w:rFonts w:cs="Arial"/>
              </w:rPr>
              <w:t xml:space="preserve"> ; </w:t>
            </w:r>
            <w:r w:rsidRPr="008750AE">
              <w:rPr>
                <w:rFonts w:ascii="Cambria" w:hAnsi="Cambria" w:cs="Arial"/>
              </w:rPr>
              <w:t>Durée supérieure ou égale à 31 jours</w:t>
            </w:r>
          </w:p>
        </w:tc>
        <w:tc>
          <w:tcPr>
            <w:tcW w:w="1701" w:type="dxa"/>
            <w:shd w:val="clear" w:color="auto" w:fill="auto"/>
          </w:tcPr>
          <w:p w14:paraId="1BEF7C77" w14:textId="77777777" w:rsidR="0075014A" w:rsidRPr="00DE057D" w:rsidRDefault="0075014A" w:rsidP="0075014A">
            <w:pPr>
              <w:cnfStyle w:val="000000100000" w:firstRow="0" w:lastRow="0" w:firstColumn="0" w:lastColumn="0" w:oddVBand="0" w:evenVBand="0" w:oddHBand="1" w:evenHBand="0" w:firstRowFirstColumn="0" w:firstRowLastColumn="0" w:lastRowFirstColumn="0" w:lastRowLastColumn="0"/>
              <w:rPr>
                <w:rFonts w:cs="Arial"/>
              </w:rPr>
            </w:pPr>
            <w:r w:rsidRPr="00DE057D">
              <w:rPr>
                <w:rFonts w:cs="Arial"/>
              </w:rPr>
              <w:t>1 000</w:t>
            </w:r>
          </w:p>
        </w:tc>
      </w:tr>
      <w:tr w:rsidR="0075014A" w:rsidRPr="008750AE" w14:paraId="22837AC9" w14:textId="77777777" w:rsidTr="0075014A">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76" w:type="dxa"/>
            <w:shd w:val="clear" w:color="auto" w:fill="DBE5F1" w:themeFill="accent1" w:themeFillTint="33"/>
          </w:tcPr>
          <w:p w14:paraId="406DE522" w14:textId="77777777" w:rsidR="0075014A" w:rsidRPr="008750AE" w:rsidRDefault="0075014A" w:rsidP="0075014A">
            <w:pPr>
              <w:tabs>
                <w:tab w:val="left" w:pos="1701"/>
                <w:tab w:val="left" w:pos="6237"/>
              </w:tabs>
              <w:rPr>
                <w:rStyle w:val="lev"/>
                <w:color w:val="000000" w:themeColor="text1"/>
                <w:sz w:val="28"/>
                <w:szCs w:val="28"/>
              </w:rPr>
            </w:pPr>
            <w:r w:rsidRPr="008750AE">
              <w:rPr>
                <w:rStyle w:val="lev"/>
                <w:color w:val="000000" w:themeColor="text1"/>
                <w:sz w:val="28"/>
                <w:szCs w:val="28"/>
              </w:rPr>
              <w:t>6</w:t>
            </w:r>
          </w:p>
        </w:tc>
        <w:tc>
          <w:tcPr>
            <w:tcW w:w="1498" w:type="dxa"/>
            <w:vMerge/>
          </w:tcPr>
          <w:p w14:paraId="52FC0E36" w14:textId="77777777" w:rsidR="0075014A" w:rsidRPr="008750AE" w:rsidRDefault="0075014A" w:rsidP="0075014A">
            <w:pPr>
              <w:cnfStyle w:val="000000010000" w:firstRow="0" w:lastRow="0" w:firstColumn="0" w:lastColumn="0" w:oddVBand="0" w:evenVBand="0" w:oddHBand="0" w:evenHBand="1" w:firstRowFirstColumn="0" w:firstRowLastColumn="0" w:lastRowFirstColumn="0" w:lastRowLastColumn="0"/>
              <w:rPr>
                <w:rFonts w:cs="Arial"/>
              </w:rPr>
            </w:pPr>
          </w:p>
        </w:tc>
        <w:tc>
          <w:tcPr>
            <w:tcW w:w="5538" w:type="dxa"/>
          </w:tcPr>
          <w:p w14:paraId="2ABA04AF" w14:textId="77777777" w:rsidR="0075014A" w:rsidRPr="008750AE" w:rsidRDefault="0075014A" w:rsidP="0075014A">
            <w:pPr>
              <w:jc w:val="left"/>
              <w:cnfStyle w:val="000000010000" w:firstRow="0" w:lastRow="0" w:firstColumn="0" w:lastColumn="0" w:oddVBand="0" w:evenVBand="0" w:oddHBand="0" w:evenHBand="1" w:firstRowFirstColumn="0" w:firstRowLastColumn="0" w:lastRowFirstColumn="0" w:lastRowLastColumn="0"/>
              <w:rPr>
                <w:rFonts w:cs="Arial"/>
              </w:rPr>
            </w:pPr>
            <w:r w:rsidRPr="008750AE">
              <w:rPr>
                <w:rFonts w:cs="Arial"/>
              </w:rPr>
              <w:t xml:space="preserve">matelas pédiatrique pour incubateur radiant 75x45 cm ; </w:t>
            </w:r>
            <w:r w:rsidRPr="008750AE">
              <w:rPr>
                <w:rFonts w:ascii="Cambria" w:hAnsi="Cambria" w:cs="Arial"/>
              </w:rPr>
              <w:t>Durée supérieure ou égale à 31 jours</w:t>
            </w:r>
          </w:p>
        </w:tc>
        <w:tc>
          <w:tcPr>
            <w:tcW w:w="1701" w:type="dxa"/>
          </w:tcPr>
          <w:p w14:paraId="3D5289F6" w14:textId="77777777" w:rsidR="0075014A" w:rsidRPr="00DE057D" w:rsidRDefault="0075014A" w:rsidP="0075014A">
            <w:pPr>
              <w:cnfStyle w:val="000000010000" w:firstRow="0" w:lastRow="0" w:firstColumn="0" w:lastColumn="0" w:oddVBand="0" w:evenVBand="0" w:oddHBand="0" w:evenHBand="1" w:firstRowFirstColumn="0" w:firstRowLastColumn="0" w:lastRowFirstColumn="0" w:lastRowLastColumn="0"/>
              <w:rPr>
                <w:rFonts w:cs="Arial"/>
              </w:rPr>
            </w:pPr>
            <w:r w:rsidRPr="00DE057D">
              <w:rPr>
                <w:rFonts w:cs="Arial"/>
              </w:rPr>
              <w:t>1 300</w:t>
            </w:r>
          </w:p>
        </w:tc>
      </w:tr>
      <w:tr w:rsidR="0075014A" w:rsidRPr="008750AE" w14:paraId="61BBE6D9" w14:textId="77777777" w:rsidTr="0075014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76" w:type="dxa"/>
            <w:shd w:val="clear" w:color="auto" w:fill="DBE5F1" w:themeFill="accent1" w:themeFillTint="33"/>
          </w:tcPr>
          <w:p w14:paraId="290A3162" w14:textId="77777777" w:rsidR="0075014A" w:rsidRPr="008750AE" w:rsidRDefault="0075014A" w:rsidP="0075014A">
            <w:pPr>
              <w:tabs>
                <w:tab w:val="left" w:pos="1701"/>
                <w:tab w:val="left" w:pos="6237"/>
              </w:tabs>
              <w:rPr>
                <w:rStyle w:val="lev"/>
                <w:color w:val="000000" w:themeColor="text1"/>
                <w:sz w:val="28"/>
                <w:szCs w:val="28"/>
              </w:rPr>
            </w:pPr>
            <w:r w:rsidRPr="008750AE">
              <w:rPr>
                <w:rStyle w:val="lev"/>
                <w:color w:val="000000" w:themeColor="text1"/>
                <w:sz w:val="28"/>
                <w:szCs w:val="28"/>
              </w:rPr>
              <w:t>7</w:t>
            </w:r>
          </w:p>
        </w:tc>
        <w:tc>
          <w:tcPr>
            <w:tcW w:w="1498" w:type="dxa"/>
            <w:vMerge/>
            <w:shd w:val="clear" w:color="auto" w:fill="auto"/>
          </w:tcPr>
          <w:p w14:paraId="07155791" w14:textId="77777777" w:rsidR="0075014A" w:rsidRPr="008750AE" w:rsidRDefault="0075014A" w:rsidP="0075014A">
            <w:pPr>
              <w:cnfStyle w:val="000000100000" w:firstRow="0" w:lastRow="0" w:firstColumn="0" w:lastColumn="0" w:oddVBand="0" w:evenVBand="0" w:oddHBand="1" w:evenHBand="0" w:firstRowFirstColumn="0" w:firstRowLastColumn="0" w:lastRowFirstColumn="0" w:lastRowLastColumn="0"/>
              <w:rPr>
                <w:rFonts w:cs="Arial"/>
              </w:rPr>
            </w:pPr>
          </w:p>
        </w:tc>
        <w:tc>
          <w:tcPr>
            <w:tcW w:w="5538" w:type="dxa"/>
            <w:shd w:val="clear" w:color="auto" w:fill="auto"/>
          </w:tcPr>
          <w:p w14:paraId="58CD1CC8" w14:textId="77777777" w:rsidR="0075014A" w:rsidRPr="008750AE" w:rsidRDefault="0075014A" w:rsidP="0075014A">
            <w:pPr>
              <w:jc w:val="left"/>
              <w:cnfStyle w:val="000000100000" w:firstRow="0" w:lastRow="0" w:firstColumn="0" w:lastColumn="0" w:oddVBand="0" w:evenVBand="0" w:oddHBand="1" w:evenHBand="0" w:firstRowFirstColumn="0" w:firstRowLastColumn="0" w:lastRowFirstColumn="0" w:lastRowLastColumn="0"/>
              <w:rPr>
                <w:rFonts w:cs="Arial"/>
              </w:rPr>
            </w:pPr>
            <w:r w:rsidRPr="008750AE">
              <w:rPr>
                <w:rFonts w:cs="Arial"/>
              </w:rPr>
              <w:t xml:space="preserve">matelas pédiatrique pour incubateur 65x35 cm ; </w:t>
            </w:r>
            <w:r w:rsidRPr="008750AE">
              <w:rPr>
                <w:rFonts w:ascii="Cambria" w:hAnsi="Cambria" w:cs="Arial"/>
              </w:rPr>
              <w:t>Durée de 1 à 30 jours</w:t>
            </w:r>
          </w:p>
        </w:tc>
        <w:tc>
          <w:tcPr>
            <w:tcW w:w="1701" w:type="dxa"/>
            <w:shd w:val="clear" w:color="auto" w:fill="auto"/>
          </w:tcPr>
          <w:p w14:paraId="4FD60CF5" w14:textId="77777777" w:rsidR="0075014A" w:rsidRPr="00DE057D" w:rsidRDefault="0075014A" w:rsidP="0075014A">
            <w:pPr>
              <w:cnfStyle w:val="000000100000" w:firstRow="0" w:lastRow="0" w:firstColumn="0" w:lastColumn="0" w:oddVBand="0" w:evenVBand="0" w:oddHBand="1" w:evenHBand="0" w:firstRowFirstColumn="0" w:firstRowLastColumn="0" w:lastRowFirstColumn="0" w:lastRowLastColumn="0"/>
              <w:rPr>
                <w:rFonts w:cs="Arial"/>
              </w:rPr>
            </w:pPr>
            <w:r w:rsidRPr="00DE057D">
              <w:rPr>
                <w:rFonts w:cs="Arial"/>
              </w:rPr>
              <w:t>850</w:t>
            </w:r>
          </w:p>
        </w:tc>
      </w:tr>
      <w:tr w:rsidR="0075014A" w:rsidRPr="00B23126" w14:paraId="0ED7BCAD" w14:textId="77777777" w:rsidTr="0075014A">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76" w:type="dxa"/>
            <w:shd w:val="clear" w:color="auto" w:fill="DBE5F1" w:themeFill="accent1" w:themeFillTint="33"/>
          </w:tcPr>
          <w:p w14:paraId="0093F67E" w14:textId="77777777" w:rsidR="0075014A" w:rsidRPr="008750AE" w:rsidRDefault="0075014A" w:rsidP="0075014A">
            <w:pPr>
              <w:tabs>
                <w:tab w:val="left" w:pos="1701"/>
                <w:tab w:val="left" w:pos="6237"/>
              </w:tabs>
              <w:rPr>
                <w:rStyle w:val="lev"/>
                <w:color w:val="000000" w:themeColor="text1"/>
                <w:sz w:val="28"/>
                <w:szCs w:val="28"/>
              </w:rPr>
            </w:pPr>
            <w:r w:rsidRPr="008750AE">
              <w:rPr>
                <w:rStyle w:val="lev"/>
                <w:color w:val="000000" w:themeColor="text1"/>
                <w:sz w:val="28"/>
                <w:szCs w:val="28"/>
              </w:rPr>
              <w:t>8</w:t>
            </w:r>
          </w:p>
        </w:tc>
        <w:tc>
          <w:tcPr>
            <w:tcW w:w="1498" w:type="dxa"/>
            <w:vMerge/>
          </w:tcPr>
          <w:p w14:paraId="4763E337" w14:textId="77777777" w:rsidR="0075014A" w:rsidRPr="008750AE" w:rsidRDefault="0075014A" w:rsidP="0075014A">
            <w:pPr>
              <w:cnfStyle w:val="000000010000" w:firstRow="0" w:lastRow="0" w:firstColumn="0" w:lastColumn="0" w:oddVBand="0" w:evenVBand="0" w:oddHBand="0" w:evenHBand="1" w:firstRowFirstColumn="0" w:firstRowLastColumn="0" w:lastRowFirstColumn="0" w:lastRowLastColumn="0"/>
              <w:rPr>
                <w:rFonts w:cs="Arial"/>
              </w:rPr>
            </w:pPr>
          </w:p>
        </w:tc>
        <w:tc>
          <w:tcPr>
            <w:tcW w:w="5538" w:type="dxa"/>
          </w:tcPr>
          <w:p w14:paraId="5E108B99" w14:textId="77777777" w:rsidR="0075014A" w:rsidRPr="008750AE" w:rsidRDefault="0075014A" w:rsidP="0075014A">
            <w:pPr>
              <w:jc w:val="left"/>
              <w:cnfStyle w:val="000000010000" w:firstRow="0" w:lastRow="0" w:firstColumn="0" w:lastColumn="0" w:oddVBand="0" w:evenVBand="0" w:oddHBand="0" w:evenHBand="1" w:firstRowFirstColumn="0" w:firstRowLastColumn="0" w:lastRowFirstColumn="0" w:lastRowLastColumn="0"/>
              <w:rPr>
                <w:rFonts w:cs="Arial"/>
              </w:rPr>
            </w:pPr>
            <w:r w:rsidRPr="008750AE">
              <w:rPr>
                <w:rFonts w:cs="Arial"/>
              </w:rPr>
              <w:t xml:space="preserve">matelas pédiatrique pour incubateur 65x35 cm ; </w:t>
            </w:r>
            <w:r w:rsidRPr="008750AE">
              <w:rPr>
                <w:rFonts w:ascii="Cambria" w:hAnsi="Cambria" w:cs="Arial"/>
              </w:rPr>
              <w:t>Durée supérieure ou égale à 31 jours</w:t>
            </w:r>
          </w:p>
        </w:tc>
        <w:tc>
          <w:tcPr>
            <w:tcW w:w="1701" w:type="dxa"/>
          </w:tcPr>
          <w:p w14:paraId="3BC850FD" w14:textId="77777777" w:rsidR="0075014A" w:rsidRPr="00DE057D" w:rsidRDefault="0075014A" w:rsidP="0075014A">
            <w:pPr>
              <w:cnfStyle w:val="000000010000" w:firstRow="0" w:lastRow="0" w:firstColumn="0" w:lastColumn="0" w:oddVBand="0" w:evenVBand="0" w:oddHBand="0" w:evenHBand="1" w:firstRowFirstColumn="0" w:firstRowLastColumn="0" w:lastRowFirstColumn="0" w:lastRowLastColumn="0"/>
              <w:rPr>
                <w:rFonts w:cs="Arial"/>
              </w:rPr>
            </w:pPr>
            <w:r w:rsidRPr="00DE057D">
              <w:rPr>
                <w:rFonts w:cs="Arial"/>
              </w:rPr>
              <w:t>7 400</w:t>
            </w:r>
          </w:p>
        </w:tc>
      </w:tr>
    </w:tbl>
    <w:p w14:paraId="056DE642" w14:textId="77777777" w:rsidR="0075014A" w:rsidRPr="00090C71" w:rsidRDefault="0075014A" w:rsidP="0075014A">
      <w:pPr>
        <w:rPr>
          <w:color w:val="000000"/>
          <w:sz w:val="12"/>
        </w:rPr>
      </w:pPr>
    </w:p>
    <w:p w14:paraId="6427284C" w14:textId="77777777" w:rsidR="0075014A" w:rsidRPr="00090C71" w:rsidRDefault="0075014A" w:rsidP="0075014A">
      <w:pPr>
        <w:widowControl w:val="0"/>
        <w:numPr>
          <w:ilvl w:val="0"/>
          <w:numId w:val="34"/>
        </w:numPr>
        <w:autoSpaceDE w:val="0"/>
        <w:autoSpaceDN w:val="0"/>
        <w:adjustRightInd w:val="0"/>
        <w:ind w:left="360" w:right="-63"/>
        <w:contextualSpacing/>
        <w:jc w:val="both"/>
        <w:rPr>
          <w:rFonts w:ascii="Cambria" w:eastAsia="Times New Roman" w:hAnsi="Cambria" w:cs="Times New Roman"/>
          <w:b/>
          <w:bCs/>
          <w:color w:val="943634"/>
          <w:spacing w:val="5"/>
          <w:sz w:val="20"/>
        </w:rPr>
      </w:pPr>
      <w:r w:rsidRPr="00090C71">
        <w:rPr>
          <w:rFonts w:ascii="Cambria" w:eastAsia="Times New Roman" w:hAnsi="Cambria" w:cs="Times New Roman"/>
          <w:b/>
          <w:bCs/>
          <w:color w:val="943634"/>
          <w:spacing w:val="5"/>
          <w:sz w:val="20"/>
        </w:rPr>
        <w:t xml:space="preserve">La partie articles listés, BPU, est estimée à </w:t>
      </w:r>
      <w:r w:rsidR="00BC73DE">
        <w:rPr>
          <w:rFonts w:ascii="Cambria" w:eastAsia="Times New Roman" w:hAnsi="Cambria" w:cs="Times New Roman"/>
          <w:b/>
          <w:bCs/>
          <w:color w:val="943634"/>
          <w:spacing w:val="5"/>
          <w:sz w:val="20"/>
        </w:rPr>
        <w:t>95</w:t>
      </w:r>
      <w:r w:rsidRPr="00090C71">
        <w:rPr>
          <w:rFonts w:ascii="Cambria" w:eastAsia="Times New Roman" w:hAnsi="Cambria" w:cs="Times New Roman"/>
          <w:b/>
          <w:bCs/>
          <w:color w:val="943634"/>
          <w:spacing w:val="5"/>
          <w:sz w:val="20"/>
        </w:rPr>
        <w:t xml:space="preserve"> % du volume financier annuel.</w:t>
      </w:r>
    </w:p>
    <w:p w14:paraId="4D41DFE6" w14:textId="77777777" w:rsidR="0075014A" w:rsidRPr="00090C71" w:rsidRDefault="0075014A" w:rsidP="0075014A">
      <w:pPr>
        <w:widowControl w:val="0"/>
        <w:numPr>
          <w:ilvl w:val="0"/>
          <w:numId w:val="34"/>
        </w:numPr>
        <w:autoSpaceDE w:val="0"/>
        <w:autoSpaceDN w:val="0"/>
        <w:adjustRightInd w:val="0"/>
        <w:ind w:left="360" w:right="-63"/>
        <w:contextualSpacing/>
        <w:jc w:val="both"/>
        <w:rPr>
          <w:rFonts w:ascii="Cambria" w:eastAsia="Times New Roman" w:hAnsi="Cambria" w:cs="Times New Roman"/>
          <w:b/>
          <w:bCs/>
          <w:color w:val="943634"/>
          <w:spacing w:val="5"/>
          <w:sz w:val="20"/>
        </w:rPr>
      </w:pPr>
      <w:r w:rsidRPr="00090C71">
        <w:rPr>
          <w:rFonts w:ascii="Cambria" w:eastAsia="Times New Roman" w:hAnsi="Cambria" w:cs="Times New Roman"/>
          <w:b/>
          <w:bCs/>
          <w:color w:val="943634"/>
          <w:spacing w:val="5"/>
          <w:sz w:val="20"/>
        </w:rPr>
        <w:t xml:space="preserve">La partie catalogue est estimée à </w:t>
      </w:r>
      <w:r w:rsidR="00BC73DE">
        <w:rPr>
          <w:rFonts w:ascii="Cambria" w:eastAsia="Times New Roman" w:hAnsi="Cambria" w:cs="Times New Roman"/>
          <w:b/>
          <w:bCs/>
          <w:color w:val="943634"/>
          <w:spacing w:val="5"/>
          <w:sz w:val="20"/>
        </w:rPr>
        <w:t>5</w:t>
      </w:r>
      <w:r w:rsidRPr="00090C71">
        <w:rPr>
          <w:rFonts w:ascii="Cambria" w:eastAsia="Times New Roman" w:hAnsi="Cambria" w:cs="Times New Roman"/>
          <w:b/>
          <w:bCs/>
          <w:color w:val="943634"/>
          <w:spacing w:val="5"/>
          <w:sz w:val="20"/>
        </w:rPr>
        <w:t>% du volume financier annuel. La partie catalogue fait l’objet d’une mise au point après attribution et avant notification du marché concerné.</w:t>
      </w:r>
    </w:p>
    <w:p w14:paraId="733750CB" w14:textId="77777777" w:rsidR="0075014A" w:rsidRPr="00090C71" w:rsidRDefault="0075014A" w:rsidP="0075014A">
      <w:pPr>
        <w:widowControl w:val="0"/>
        <w:numPr>
          <w:ilvl w:val="0"/>
          <w:numId w:val="34"/>
        </w:numPr>
        <w:autoSpaceDE w:val="0"/>
        <w:autoSpaceDN w:val="0"/>
        <w:adjustRightInd w:val="0"/>
        <w:ind w:left="360" w:right="-63"/>
        <w:contextualSpacing/>
        <w:jc w:val="both"/>
        <w:rPr>
          <w:rFonts w:ascii="Cambria" w:eastAsia="Times New Roman" w:hAnsi="Cambria" w:cs="Times New Roman"/>
          <w:b/>
          <w:bCs/>
          <w:color w:val="943634"/>
          <w:spacing w:val="5"/>
          <w:sz w:val="20"/>
        </w:rPr>
      </w:pPr>
      <w:r w:rsidRPr="00090C71">
        <w:rPr>
          <w:rFonts w:ascii="Cambria" w:eastAsia="Times New Roman" w:hAnsi="Cambria" w:cs="Times New Roman"/>
          <w:b/>
          <w:bCs/>
          <w:color w:val="943634"/>
          <w:spacing w:val="5"/>
          <w:sz w:val="20"/>
        </w:rPr>
        <w:t xml:space="preserve"> L’achat des produits pourra être proposé.</w:t>
      </w:r>
    </w:p>
    <w:p w14:paraId="2C237E93" w14:textId="77777777" w:rsidR="0075014A" w:rsidRDefault="0075014A" w:rsidP="0075014A">
      <w:pPr>
        <w:widowControl w:val="0"/>
        <w:autoSpaceDE w:val="0"/>
        <w:autoSpaceDN w:val="0"/>
        <w:adjustRightInd w:val="0"/>
        <w:ind w:right="-710"/>
        <w:contextualSpacing/>
        <w:jc w:val="both"/>
        <w:rPr>
          <w:rFonts w:ascii="Cambria" w:eastAsia="Times New Roman" w:hAnsi="Cambria" w:cs="Times New Roman"/>
          <w:b/>
          <w:bCs/>
          <w:color w:val="943634"/>
          <w:spacing w:val="5"/>
          <w:highlight w:val="green"/>
        </w:rPr>
      </w:pPr>
    </w:p>
    <w:p w14:paraId="68BB8692" w14:textId="77777777" w:rsidR="002C1579" w:rsidRDefault="002C1579" w:rsidP="0075014A">
      <w:pPr>
        <w:widowControl w:val="0"/>
        <w:autoSpaceDE w:val="0"/>
        <w:autoSpaceDN w:val="0"/>
        <w:adjustRightInd w:val="0"/>
        <w:ind w:right="-710"/>
        <w:contextualSpacing/>
        <w:jc w:val="both"/>
        <w:rPr>
          <w:rFonts w:ascii="Cambria" w:eastAsia="Times New Roman" w:hAnsi="Cambria" w:cs="Times New Roman"/>
          <w:b/>
          <w:bCs/>
          <w:color w:val="943634"/>
          <w:spacing w:val="5"/>
          <w:highlight w:val="green"/>
        </w:rPr>
      </w:pPr>
    </w:p>
    <w:p w14:paraId="7D267F94" w14:textId="77777777" w:rsidR="001D1AE9" w:rsidRDefault="001D1AE9" w:rsidP="001D1AE9">
      <w:pPr>
        <w:widowControl w:val="0"/>
        <w:autoSpaceDE w:val="0"/>
        <w:autoSpaceDN w:val="0"/>
        <w:adjustRightInd w:val="0"/>
        <w:ind w:left="284" w:right="-710"/>
        <w:contextualSpacing/>
        <w:jc w:val="both"/>
        <w:rPr>
          <w:rFonts w:ascii="Cambria" w:eastAsia="Times New Roman" w:hAnsi="Cambria" w:cs="Times New Roman"/>
          <w:b/>
          <w:bCs/>
          <w:color w:val="943634"/>
          <w:spacing w:val="5"/>
        </w:rPr>
      </w:pPr>
    </w:p>
    <w:p w14:paraId="48F94A39" w14:textId="77777777" w:rsidR="00E32773" w:rsidRDefault="00E32773" w:rsidP="001D1AE9">
      <w:pPr>
        <w:widowControl w:val="0"/>
        <w:autoSpaceDE w:val="0"/>
        <w:autoSpaceDN w:val="0"/>
        <w:adjustRightInd w:val="0"/>
        <w:ind w:left="284" w:right="-710"/>
        <w:contextualSpacing/>
        <w:jc w:val="both"/>
        <w:rPr>
          <w:rFonts w:ascii="Cambria" w:eastAsia="Times New Roman" w:hAnsi="Cambria" w:cs="Times New Roman"/>
          <w:b/>
          <w:bCs/>
          <w:color w:val="943634"/>
          <w:spacing w:val="5"/>
        </w:rPr>
      </w:pPr>
    </w:p>
    <w:p w14:paraId="1EA1577B" w14:textId="77777777" w:rsidR="00E32773" w:rsidRDefault="00E32773" w:rsidP="001D1AE9">
      <w:pPr>
        <w:widowControl w:val="0"/>
        <w:autoSpaceDE w:val="0"/>
        <w:autoSpaceDN w:val="0"/>
        <w:adjustRightInd w:val="0"/>
        <w:ind w:left="284" w:right="-710"/>
        <w:contextualSpacing/>
        <w:jc w:val="both"/>
        <w:rPr>
          <w:rFonts w:ascii="Cambria" w:eastAsia="Times New Roman" w:hAnsi="Cambria" w:cs="Times New Roman"/>
          <w:b/>
          <w:bCs/>
          <w:color w:val="943634"/>
          <w:spacing w:val="5"/>
        </w:rPr>
      </w:pPr>
    </w:p>
    <w:p w14:paraId="2EA5DD4E" w14:textId="77777777" w:rsidR="00E32773" w:rsidRDefault="00E32773" w:rsidP="001D1AE9">
      <w:pPr>
        <w:widowControl w:val="0"/>
        <w:autoSpaceDE w:val="0"/>
        <w:autoSpaceDN w:val="0"/>
        <w:adjustRightInd w:val="0"/>
        <w:ind w:left="284" w:right="-710"/>
        <w:contextualSpacing/>
        <w:jc w:val="both"/>
        <w:rPr>
          <w:rFonts w:ascii="Cambria" w:eastAsia="Times New Roman" w:hAnsi="Cambria" w:cs="Times New Roman"/>
          <w:b/>
          <w:bCs/>
          <w:color w:val="943634"/>
          <w:spacing w:val="5"/>
        </w:rPr>
      </w:pPr>
    </w:p>
    <w:p w14:paraId="2C27C816" w14:textId="77777777" w:rsidR="00E32773" w:rsidRDefault="00E32773" w:rsidP="001D1AE9">
      <w:pPr>
        <w:widowControl w:val="0"/>
        <w:autoSpaceDE w:val="0"/>
        <w:autoSpaceDN w:val="0"/>
        <w:adjustRightInd w:val="0"/>
        <w:ind w:left="284" w:right="-710"/>
        <w:contextualSpacing/>
        <w:jc w:val="both"/>
        <w:rPr>
          <w:rFonts w:ascii="Cambria" w:eastAsia="Times New Roman" w:hAnsi="Cambria" w:cs="Times New Roman"/>
          <w:b/>
          <w:bCs/>
          <w:color w:val="943634"/>
          <w:spacing w:val="5"/>
        </w:rPr>
      </w:pPr>
    </w:p>
    <w:p w14:paraId="0D33CA2A" w14:textId="77777777" w:rsidR="00E32773" w:rsidRDefault="00E32773" w:rsidP="001D1AE9">
      <w:pPr>
        <w:widowControl w:val="0"/>
        <w:autoSpaceDE w:val="0"/>
        <w:autoSpaceDN w:val="0"/>
        <w:adjustRightInd w:val="0"/>
        <w:ind w:left="284" w:right="-710"/>
        <w:contextualSpacing/>
        <w:jc w:val="both"/>
        <w:rPr>
          <w:rFonts w:ascii="Cambria" w:eastAsia="Times New Roman" w:hAnsi="Cambria" w:cs="Times New Roman"/>
          <w:b/>
          <w:bCs/>
          <w:color w:val="943634"/>
          <w:spacing w:val="5"/>
        </w:rPr>
      </w:pPr>
    </w:p>
    <w:p w14:paraId="16DF5C64" w14:textId="77777777" w:rsidR="00E32773" w:rsidRDefault="00E32773" w:rsidP="001D1AE9">
      <w:pPr>
        <w:widowControl w:val="0"/>
        <w:autoSpaceDE w:val="0"/>
        <w:autoSpaceDN w:val="0"/>
        <w:adjustRightInd w:val="0"/>
        <w:ind w:left="284" w:right="-710"/>
        <w:contextualSpacing/>
        <w:jc w:val="both"/>
        <w:rPr>
          <w:rFonts w:ascii="Cambria" w:eastAsia="Times New Roman" w:hAnsi="Cambria" w:cs="Times New Roman"/>
          <w:b/>
          <w:bCs/>
          <w:color w:val="943634"/>
          <w:spacing w:val="5"/>
        </w:rPr>
      </w:pPr>
    </w:p>
    <w:p w14:paraId="11E82579" w14:textId="77777777" w:rsidR="00E32773" w:rsidRDefault="00E32773" w:rsidP="001D1AE9">
      <w:pPr>
        <w:widowControl w:val="0"/>
        <w:autoSpaceDE w:val="0"/>
        <w:autoSpaceDN w:val="0"/>
        <w:adjustRightInd w:val="0"/>
        <w:ind w:left="284" w:right="-710"/>
        <w:contextualSpacing/>
        <w:jc w:val="both"/>
        <w:rPr>
          <w:rFonts w:ascii="Cambria" w:eastAsia="Times New Roman" w:hAnsi="Cambria" w:cs="Times New Roman"/>
          <w:b/>
          <w:bCs/>
          <w:color w:val="943634"/>
          <w:spacing w:val="5"/>
        </w:rPr>
      </w:pPr>
    </w:p>
    <w:p w14:paraId="11F24ED4" w14:textId="77777777" w:rsidR="00E32773" w:rsidRDefault="00E32773" w:rsidP="001D1AE9">
      <w:pPr>
        <w:widowControl w:val="0"/>
        <w:autoSpaceDE w:val="0"/>
        <w:autoSpaceDN w:val="0"/>
        <w:adjustRightInd w:val="0"/>
        <w:ind w:left="284" w:right="-710"/>
        <w:contextualSpacing/>
        <w:jc w:val="both"/>
        <w:rPr>
          <w:rFonts w:ascii="Cambria" w:eastAsia="Times New Roman" w:hAnsi="Cambria" w:cs="Times New Roman"/>
          <w:b/>
          <w:bCs/>
          <w:color w:val="943634"/>
          <w:spacing w:val="5"/>
        </w:rPr>
      </w:pPr>
    </w:p>
    <w:p w14:paraId="17C6D384" w14:textId="77777777" w:rsidR="00E32773" w:rsidRDefault="00E32773" w:rsidP="001D1AE9">
      <w:pPr>
        <w:widowControl w:val="0"/>
        <w:autoSpaceDE w:val="0"/>
        <w:autoSpaceDN w:val="0"/>
        <w:adjustRightInd w:val="0"/>
        <w:ind w:left="284" w:right="-710"/>
        <w:contextualSpacing/>
        <w:jc w:val="both"/>
        <w:rPr>
          <w:rFonts w:ascii="Cambria" w:eastAsia="Times New Roman" w:hAnsi="Cambria" w:cs="Times New Roman"/>
          <w:b/>
          <w:bCs/>
          <w:color w:val="943634"/>
          <w:spacing w:val="5"/>
        </w:rPr>
      </w:pPr>
    </w:p>
    <w:p w14:paraId="41AD20C8" w14:textId="77777777" w:rsidR="00E32773" w:rsidRDefault="00E32773" w:rsidP="001D1AE9">
      <w:pPr>
        <w:widowControl w:val="0"/>
        <w:autoSpaceDE w:val="0"/>
        <w:autoSpaceDN w:val="0"/>
        <w:adjustRightInd w:val="0"/>
        <w:ind w:left="284" w:right="-710"/>
        <w:contextualSpacing/>
        <w:jc w:val="both"/>
        <w:rPr>
          <w:rFonts w:ascii="Cambria" w:eastAsia="Times New Roman" w:hAnsi="Cambria" w:cs="Times New Roman"/>
          <w:b/>
          <w:bCs/>
          <w:color w:val="943634"/>
          <w:spacing w:val="5"/>
        </w:rPr>
      </w:pPr>
    </w:p>
    <w:p w14:paraId="29CF6A7B" w14:textId="77777777" w:rsidR="00E32773" w:rsidRDefault="00E32773" w:rsidP="001D1AE9">
      <w:pPr>
        <w:widowControl w:val="0"/>
        <w:autoSpaceDE w:val="0"/>
        <w:autoSpaceDN w:val="0"/>
        <w:adjustRightInd w:val="0"/>
        <w:ind w:left="284" w:right="-710"/>
        <w:contextualSpacing/>
        <w:jc w:val="both"/>
        <w:rPr>
          <w:rFonts w:ascii="Cambria" w:eastAsia="Times New Roman" w:hAnsi="Cambria" w:cs="Times New Roman"/>
          <w:b/>
          <w:bCs/>
          <w:color w:val="943634"/>
          <w:spacing w:val="5"/>
        </w:rPr>
      </w:pPr>
    </w:p>
    <w:p w14:paraId="1534B1A6" w14:textId="77777777" w:rsidR="00E32773" w:rsidRDefault="00E32773" w:rsidP="001D1AE9">
      <w:pPr>
        <w:widowControl w:val="0"/>
        <w:autoSpaceDE w:val="0"/>
        <w:autoSpaceDN w:val="0"/>
        <w:adjustRightInd w:val="0"/>
        <w:ind w:left="284" w:right="-710"/>
        <w:contextualSpacing/>
        <w:jc w:val="both"/>
        <w:rPr>
          <w:rFonts w:ascii="Cambria" w:eastAsia="Times New Roman" w:hAnsi="Cambria" w:cs="Times New Roman"/>
          <w:b/>
          <w:bCs/>
          <w:color w:val="943634"/>
          <w:spacing w:val="5"/>
        </w:rPr>
      </w:pPr>
    </w:p>
    <w:p w14:paraId="218FF34A" w14:textId="77777777" w:rsidR="00E32773" w:rsidRDefault="00E32773" w:rsidP="001D1AE9">
      <w:pPr>
        <w:widowControl w:val="0"/>
        <w:autoSpaceDE w:val="0"/>
        <w:autoSpaceDN w:val="0"/>
        <w:adjustRightInd w:val="0"/>
        <w:ind w:left="284" w:right="-710"/>
        <w:contextualSpacing/>
        <w:jc w:val="both"/>
        <w:rPr>
          <w:rFonts w:ascii="Cambria" w:eastAsia="Times New Roman" w:hAnsi="Cambria" w:cs="Times New Roman"/>
          <w:b/>
          <w:bCs/>
          <w:color w:val="943634"/>
          <w:spacing w:val="5"/>
        </w:rPr>
      </w:pPr>
    </w:p>
    <w:p w14:paraId="2A752A63" w14:textId="77777777" w:rsidR="00E32773" w:rsidRDefault="00E32773" w:rsidP="001D1AE9">
      <w:pPr>
        <w:widowControl w:val="0"/>
        <w:autoSpaceDE w:val="0"/>
        <w:autoSpaceDN w:val="0"/>
        <w:adjustRightInd w:val="0"/>
        <w:ind w:left="284" w:right="-710"/>
        <w:contextualSpacing/>
        <w:jc w:val="both"/>
        <w:rPr>
          <w:rFonts w:ascii="Cambria" w:eastAsia="Times New Roman" w:hAnsi="Cambria" w:cs="Times New Roman"/>
          <w:b/>
          <w:bCs/>
          <w:color w:val="943634"/>
          <w:spacing w:val="5"/>
        </w:rPr>
      </w:pPr>
    </w:p>
    <w:p w14:paraId="6BE7DCE6" w14:textId="77777777" w:rsidR="00E32773" w:rsidRDefault="00E32773" w:rsidP="001D1AE9">
      <w:pPr>
        <w:widowControl w:val="0"/>
        <w:autoSpaceDE w:val="0"/>
        <w:autoSpaceDN w:val="0"/>
        <w:adjustRightInd w:val="0"/>
        <w:ind w:left="284" w:right="-710"/>
        <w:contextualSpacing/>
        <w:jc w:val="both"/>
        <w:rPr>
          <w:rFonts w:ascii="Cambria" w:eastAsia="Times New Roman" w:hAnsi="Cambria" w:cs="Times New Roman"/>
          <w:b/>
          <w:bCs/>
          <w:color w:val="943634"/>
          <w:spacing w:val="5"/>
        </w:rPr>
      </w:pPr>
    </w:p>
    <w:p w14:paraId="39124197" w14:textId="77777777" w:rsidR="00E32773" w:rsidRDefault="00E32773" w:rsidP="001D1AE9">
      <w:pPr>
        <w:widowControl w:val="0"/>
        <w:autoSpaceDE w:val="0"/>
        <w:autoSpaceDN w:val="0"/>
        <w:adjustRightInd w:val="0"/>
        <w:ind w:left="284" w:right="-710"/>
        <w:contextualSpacing/>
        <w:jc w:val="both"/>
        <w:rPr>
          <w:rFonts w:ascii="Cambria" w:eastAsia="Times New Roman" w:hAnsi="Cambria" w:cs="Times New Roman"/>
          <w:b/>
          <w:bCs/>
          <w:color w:val="943634"/>
          <w:spacing w:val="5"/>
        </w:rPr>
      </w:pPr>
    </w:p>
    <w:p w14:paraId="0C6B1633" w14:textId="77777777" w:rsidR="00E32773" w:rsidRPr="00A85D4C" w:rsidRDefault="00E32773" w:rsidP="001D1AE9">
      <w:pPr>
        <w:widowControl w:val="0"/>
        <w:autoSpaceDE w:val="0"/>
        <w:autoSpaceDN w:val="0"/>
        <w:adjustRightInd w:val="0"/>
        <w:ind w:left="284" w:right="-710"/>
        <w:contextualSpacing/>
        <w:jc w:val="both"/>
        <w:rPr>
          <w:rFonts w:ascii="Cambria" w:eastAsia="Times New Roman" w:hAnsi="Cambria" w:cs="Times New Roman"/>
          <w:b/>
          <w:bCs/>
          <w:color w:val="943634"/>
          <w:spacing w:val="5"/>
        </w:rPr>
      </w:pPr>
    </w:p>
    <w:p w14:paraId="033F5BED" w14:textId="77777777" w:rsidR="00CC04E8" w:rsidRPr="00D4670F" w:rsidRDefault="00CC04E8" w:rsidP="00CC04E8">
      <w:pPr>
        <w:pBdr>
          <w:top w:val="dotted" w:sz="4" w:space="1" w:color="622423"/>
          <w:bottom w:val="dotted" w:sz="4" w:space="1" w:color="622423"/>
        </w:pBdr>
        <w:tabs>
          <w:tab w:val="left" w:pos="0"/>
        </w:tabs>
        <w:spacing w:after="0"/>
        <w:jc w:val="both"/>
        <w:outlineLvl w:val="2"/>
        <w:rPr>
          <w:rFonts w:ascii="Cambria" w:eastAsia="Times New Roman" w:hAnsi="Cambria" w:cs="Times New Roman"/>
          <w:b/>
          <w:bCs/>
          <w:color w:val="622423"/>
          <w:spacing w:val="5"/>
          <w:sz w:val="24"/>
          <w:szCs w:val="24"/>
        </w:rPr>
      </w:pPr>
      <w:bookmarkStart w:id="29" w:name="_Toc183510159"/>
      <w:r w:rsidRPr="00A85D4C">
        <w:rPr>
          <w:rFonts w:ascii="Times New Roman" w:eastAsia="Times New Roman" w:hAnsi="Times New Roman" w:cs="Times New Roman"/>
          <w:caps/>
          <w:color w:val="622423"/>
          <w:sz w:val="24"/>
          <w:szCs w:val="24"/>
        </w:rPr>
        <w:lastRenderedPageBreak/>
        <w:t>III-</w:t>
      </w:r>
      <w:r w:rsidR="0075014A">
        <w:rPr>
          <w:rFonts w:ascii="Times New Roman" w:eastAsia="Times New Roman" w:hAnsi="Times New Roman" w:cs="Times New Roman"/>
          <w:caps/>
          <w:color w:val="622423"/>
          <w:sz w:val="24"/>
          <w:szCs w:val="24"/>
        </w:rPr>
        <w:t>8</w:t>
      </w:r>
      <w:r w:rsidRPr="00A85D4C">
        <w:rPr>
          <w:rFonts w:ascii="Times New Roman" w:eastAsia="Times New Roman" w:hAnsi="Times New Roman" w:cs="Times New Roman"/>
          <w:caps/>
          <w:color w:val="622423"/>
          <w:sz w:val="24"/>
          <w:szCs w:val="24"/>
        </w:rPr>
        <w:t xml:space="preserve"> LOT </w:t>
      </w:r>
      <w:r w:rsidR="0075014A">
        <w:rPr>
          <w:rFonts w:ascii="Times New Roman" w:eastAsia="Times New Roman" w:hAnsi="Times New Roman" w:cs="Times New Roman"/>
          <w:caps/>
          <w:color w:val="622423"/>
          <w:sz w:val="24"/>
          <w:szCs w:val="24"/>
        </w:rPr>
        <w:t>8</w:t>
      </w:r>
      <w:r w:rsidRPr="00A85D4C">
        <w:rPr>
          <w:rFonts w:ascii="Times New Roman" w:eastAsia="Times New Roman" w:hAnsi="Times New Roman" w:cs="Times New Roman"/>
          <w:caps/>
          <w:color w:val="622423"/>
          <w:sz w:val="24"/>
          <w:szCs w:val="24"/>
        </w:rPr>
        <w:t xml:space="preserve"> : </w:t>
      </w:r>
      <w:r w:rsidRPr="00D4670F">
        <w:rPr>
          <w:rFonts w:ascii="Times New Roman" w:eastAsia="Times New Roman" w:hAnsi="Times New Roman" w:cs="Times New Roman"/>
          <w:color w:val="622423"/>
          <w:sz w:val="24"/>
          <w:szCs w:val="24"/>
        </w:rPr>
        <w:t>Matelas à air motorisé, pression alternée, basse pression continue, régulation automatique de pression</w:t>
      </w:r>
      <w:r w:rsidR="00AD7A54" w:rsidRPr="00D4670F">
        <w:rPr>
          <w:rFonts w:ascii="Times New Roman" w:eastAsia="Times New Roman" w:hAnsi="Times New Roman" w:cs="Times New Roman"/>
          <w:color w:val="622423"/>
          <w:sz w:val="24"/>
          <w:szCs w:val="24"/>
        </w:rPr>
        <w:t xml:space="preserve"> – Zone 1</w:t>
      </w:r>
      <w:bookmarkEnd w:id="29"/>
    </w:p>
    <w:p w14:paraId="30B64BD2" w14:textId="77777777" w:rsidR="00CC04E8" w:rsidRPr="00D4670F" w:rsidRDefault="00CC04E8" w:rsidP="00EE0FA6">
      <w:pPr>
        <w:pStyle w:val="Commentaire"/>
        <w:rPr>
          <w:highlight w:val="green"/>
        </w:rPr>
      </w:pPr>
    </w:p>
    <w:tbl>
      <w:tblPr>
        <w:tblStyle w:val="Grilledutableau"/>
        <w:tblW w:w="10163" w:type="dxa"/>
        <w:tblBorders>
          <w:top w:val="single" w:sz="6" w:space="0" w:color="548DD4" w:themeColor="text2" w:themeTint="99"/>
          <w:left w:val="single" w:sz="6" w:space="0" w:color="548DD4" w:themeColor="text2" w:themeTint="99"/>
          <w:bottom w:val="single" w:sz="6" w:space="0" w:color="548DD4" w:themeColor="text2" w:themeTint="99"/>
          <w:right w:val="single" w:sz="6" w:space="0" w:color="548DD4" w:themeColor="text2" w:themeTint="99"/>
          <w:insideH w:val="single" w:sz="6" w:space="0" w:color="548DD4" w:themeColor="text2" w:themeTint="99"/>
          <w:insideV w:val="single" w:sz="6" w:space="0" w:color="548DD4" w:themeColor="text2" w:themeTint="99"/>
        </w:tblBorders>
        <w:tblLook w:val="04A0" w:firstRow="1" w:lastRow="0" w:firstColumn="1" w:lastColumn="0" w:noHBand="0" w:noVBand="1"/>
      </w:tblPr>
      <w:tblGrid>
        <w:gridCol w:w="1144"/>
        <w:gridCol w:w="4968"/>
        <w:gridCol w:w="2329"/>
        <w:gridCol w:w="1722"/>
      </w:tblGrid>
      <w:tr w:rsidR="00EE7B77" w:rsidRPr="00DC190E" w14:paraId="5D53B8CB" w14:textId="77777777" w:rsidTr="004D60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44" w:type="dxa"/>
          </w:tcPr>
          <w:p w14:paraId="5C877E06" w14:textId="77777777" w:rsidR="00EE7B77" w:rsidRPr="00DC190E" w:rsidRDefault="00EE7B77" w:rsidP="0027717B">
            <w:pPr>
              <w:spacing w:after="0"/>
            </w:pPr>
            <w:r w:rsidRPr="00DC190E">
              <w:t>N° de produit</w:t>
            </w:r>
          </w:p>
        </w:tc>
        <w:tc>
          <w:tcPr>
            <w:tcW w:w="4968" w:type="dxa"/>
          </w:tcPr>
          <w:p w14:paraId="54FA88A4" w14:textId="77777777" w:rsidR="00EE7B77" w:rsidRPr="00DC190E" w:rsidRDefault="00EE7B77" w:rsidP="0027717B">
            <w:pPr>
              <w:spacing w:after="0"/>
              <w:cnfStyle w:val="100000000000" w:firstRow="1" w:lastRow="0" w:firstColumn="0" w:lastColumn="0" w:oddVBand="0" w:evenVBand="0" w:oddHBand="0" w:evenHBand="0" w:firstRowFirstColumn="0" w:firstRowLastColumn="0" w:lastRowFirstColumn="0" w:lastRowLastColumn="0"/>
            </w:pPr>
            <w:r w:rsidRPr="00DC190E">
              <w:t>Equipement</w:t>
            </w:r>
          </w:p>
        </w:tc>
        <w:tc>
          <w:tcPr>
            <w:tcW w:w="2329" w:type="dxa"/>
          </w:tcPr>
          <w:p w14:paraId="2A58DAF7" w14:textId="77777777" w:rsidR="00EE7B77" w:rsidRPr="00DC190E" w:rsidRDefault="00EE7B77" w:rsidP="0027717B">
            <w:pPr>
              <w:spacing w:after="0"/>
              <w:cnfStyle w:val="100000000000" w:firstRow="1" w:lastRow="0" w:firstColumn="0" w:lastColumn="0" w:oddVBand="0" w:evenVBand="0" w:oddHBand="0" w:evenHBand="0" w:firstRowFirstColumn="0" w:firstRowLastColumn="0" w:lastRowFirstColumn="0" w:lastRowLastColumn="0"/>
            </w:pPr>
            <w:r>
              <w:t>Délai de livraison</w:t>
            </w:r>
          </w:p>
        </w:tc>
        <w:tc>
          <w:tcPr>
            <w:tcW w:w="1722" w:type="dxa"/>
          </w:tcPr>
          <w:p w14:paraId="2DD4F1F9" w14:textId="77777777" w:rsidR="00EE7B77" w:rsidRPr="00DC190E" w:rsidRDefault="00EE7B77" w:rsidP="0027717B">
            <w:pPr>
              <w:spacing w:after="0"/>
              <w:cnfStyle w:val="100000000000" w:firstRow="1" w:lastRow="0" w:firstColumn="0" w:lastColumn="0" w:oddVBand="0" w:evenVBand="0" w:oddHBand="0" w:evenHBand="0" w:firstRowFirstColumn="0" w:firstRowLastColumn="0" w:lastRowFirstColumn="0" w:lastRowLastColumn="0"/>
            </w:pPr>
            <w:r w:rsidRPr="00DC190E">
              <w:t>Quantité annuelle prévisionnelle</w:t>
            </w:r>
          </w:p>
        </w:tc>
      </w:tr>
      <w:tr w:rsidR="00E32773" w:rsidRPr="00DC190E" w14:paraId="36641A62" w14:textId="77777777" w:rsidTr="004D6046">
        <w:tc>
          <w:tcPr>
            <w:cnfStyle w:val="001000000000" w:firstRow="0" w:lastRow="0" w:firstColumn="1" w:lastColumn="0" w:oddVBand="0" w:evenVBand="0" w:oddHBand="0" w:evenHBand="0" w:firstRowFirstColumn="0" w:firstRowLastColumn="0" w:lastRowFirstColumn="0" w:lastRowLastColumn="0"/>
            <w:tcW w:w="1144" w:type="dxa"/>
          </w:tcPr>
          <w:p w14:paraId="6FE52DB1" w14:textId="77777777" w:rsidR="00E32773" w:rsidRPr="0027717B" w:rsidRDefault="00E32773" w:rsidP="0027717B">
            <w:pPr>
              <w:tabs>
                <w:tab w:val="left" w:pos="1701"/>
                <w:tab w:val="left" w:pos="6237"/>
              </w:tabs>
              <w:spacing w:after="0"/>
              <w:rPr>
                <w:rStyle w:val="lev"/>
                <w:b/>
                <w:color w:val="000000" w:themeColor="text1"/>
                <w:sz w:val="28"/>
                <w:szCs w:val="28"/>
              </w:rPr>
            </w:pPr>
            <w:r w:rsidRPr="0027717B">
              <w:rPr>
                <w:rStyle w:val="lev"/>
                <w:b/>
                <w:color w:val="000000" w:themeColor="text1"/>
                <w:sz w:val="28"/>
                <w:szCs w:val="28"/>
              </w:rPr>
              <w:t>1</w:t>
            </w:r>
          </w:p>
        </w:tc>
        <w:tc>
          <w:tcPr>
            <w:tcW w:w="4968" w:type="dxa"/>
            <w:vMerge w:val="restart"/>
          </w:tcPr>
          <w:p w14:paraId="4616D95C" w14:textId="77777777" w:rsidR="00E32773" w:rsidRPr="00805185" w:rsidRDefault="00E32773" w:rsidP="00E32773">
            <w:pPr>
              <w:spacing w:after="0"/>
              <w:cnfStyle w:val="000000000000" w:firstRow="0" w:lastRow="0" w:firstColumn="0" w:lastColumn="0" w:oddVBand="0" w:evenVBand="0" w:oddHBand="0" w:evenHBand="0" w:firstRowFirstColumn="0" w:firstRowLastColumn="0" w:lastRowFirstColumn="0" w:lastRowLastColumn="0"/>
            </w:pPr>
            <w:r w:rsidRPr="00805185">
              <w:t>Matelas à air motorisé, pression alternée, basse pression continue, régulation automati</w:t>
            </w:r>
            <w:r>
              <w:t xml:space="preserve">que; Durée de 1 à 30 jours </w:t>
            </w:r>
          </w:p>
        </w:tc>
        <w:tc>
          <w:tcPr>
            <w:tcW w:w="2329" w:type="dxa"/>
          </w:tcPr>
          <w:p w14:paraId="759D7436" w14:textId="77777777" w:rsidR="00E32773" w:rsidRPr="00CC5C50" w:rsidRDefault="00E32773" w:rsidP="0027717B">
            <w:pPr>
              <w:spacing w:after="0"/>
              <w:cnfStyle w:val="000000000000" w:firstRow="0" w:lastRow="0" w:firstColumn="0" w:lastColumn="0" w:oddVBand="0" w:evenVBand="0" w:oddHBand="0" w:evenHBand="0" w:firstRowFirstColumn="0" w:firstRowLastColumn="0" w:lastRowFirstColumn="0" w:lastRowLastColumn="0"/>
            </w:pPr>
            <w:r>
              <w:t>8 à 10 heures selon horaire de commande</w:t>
            </w:r>
          </w:p>
        </w:tc>
        <w:tc>
          <w:tcPr>
            <w:tcW w:w="1722" w:type="dxa"/>
          </w:tcPr>
          <w:p w14:paraId="34803AFF" w14:textId="77777777" w:rsidR="00E32773" w:rsidRPr="00CC5C50" w:rsidRDefault="00E32773" w:rsidP="0027717B">
            <w:pPr>
              <w:spacing w:after="0"/>
              <w:cnfStyle w:val="000000000000" w:firstRow="0" w:lastRow="0" w:firstColumn="0" w:lastColumn="0" w:oddVBand="0" w:evenVBand="0" w:oddHBand="0" w:evenHBand="0" w:firstRowFirstColumn="0" w:firstRowLastColumn="0" w:lastRowFirstColumn="0" w:lastRowLastColumn="0"/>
            </w:pPr>
            <w:r w:rsidRPr="00CC5C50">
              <w:t xml:space="preserve"> 156 000   </w:t>
            </w:r>
          </w:p>
        </w:tc>
      </w:tr>
      <w:tr w:rsidR="00E32773" w:rsidRPr="00DC190E" w14:paraId="1F293E0F" w14:textId="77777777" w:rsidTr="004D6046">
        <w:tc>
          <w:tcPr>
            <w:cnfStyle w:val="001000000000" w:firstRow="0" w:lastRow="0" w:firstColumn="1" w:lastColumn="0" w:oddVBand="0" w:evenVBand="0" w:oddHBand="0" w:evenHBand="0" w:firstRowFirstColumn="0" w:firstRowLastColumn="0" w:lastRowFirstColumn="0" w:lastRowLastColumn="0"/>
            <w:tcW w:w="1144" w:type="dxa"/>
          </w:tcPr>
          <w:p w14:paraId="395501F6" w14:textId="77777777" w:rsidR="00E32773" w:rsidRPr="0027717B" w:rsidRDefault="00E32773" w:rsidP="0027717B">
            <w:pPr>
              <w:tabs>
                <w:tab w:val="left" w:pos="1701"/>
                <w:tab w:val="left" w:pos="6237"/>
              </w:tabs>
              <w:spacing w:after="0"/>
              <w:rPr>
                <w:rStyle w:val="lev"/>
                <w:b/>
                <w:color w:val="000000" w:themeColor="text1"/>
                <w:sz w:val="28"/>
                <w:szCs w:val="28"/>
              </w:rPr>
            </w:pPr>
            <w:r w:rsidRPr="0027717B">
              <w:rPr>
                <w:rStyle w:val="lev"/>
                <w:b/>
                <w:color w:val="000000" w:themeColor="text1"/>
                <w:sz w:val="28"/>
                <w:szCs w:val="28"/>
              </w:rPr>
              <w:t>2</w:t>
            </w:r>
          </w:p>
        </w:tc>
        <w:tc>
          <w:tcPr>
            <w:tcW w:w="4968" w:type="dxa"/>
            <w:vMerge/>
          </w:tcPr>
          <w:p w14:paraId="0D39047A" w14:textId="77777777" w:rsidR="00E32773" w:rsidRPr="00805185" w:rsidRDefault="00E32773" w:rsidP="00EE7B77">
            <w:pPr>
              <w:spacing w:after="0"/>
              <w:cnfStyle w:val="000000000000" w:firstRow="0" w:lastRow="0" w:firstColumn="0" w:lastColumn="0" w:oddVBand="0" w:evenVBand="0" w:oddHBand="0" w:evenHBand="0" w:firstRowFirstColumn="0" w:firstRowLastColumn="0" w:lastRowFirstColumn="0" w:lastRowLastColumn="0"/>
            </w:pPr>
          </w:p>
        </w:tc>
        <w:tc>
          <w:tcPr>
            <w:tcW w:w="2329" w:type="dxa"/>
          </w:tcPr>
          <w:p w14:paraId="5F6D6215" w14:textId="77777777" w:rsidR="00E32773" w:rsidRPr="00CC5C50" w:rsidRDefault="00E32773" w:rsidP="0027717B">
            <w:pPr>
              <w:spacing w:after="0"/>
              <w:cnfStyle w:val="000000000000" w:firstRow="0" w:lastRow="0" w:firstColumn="0" w:lastColumn="0" w:oddVBand="0" w:evenVBand="0" w:oddHBand="0" w:evenHBand="0" w:firstRowFirstColumn="0" w:firstRowLastColumn="0" w:lastRowFirstColumn="0" w:lastRowLastColumn="0"/>
            </w:pPr>
            <w:r>
              <w:t>24 heures maximum</w:t>
            </w:r>
          </w:p>
        </w:tc>
        <w:tc>
          <w:tcPr>
            <w:tcW w:w="1722" w:type="dxa"/>
          </w:tcPr>
          <w:p w14:paraId="0258AE74" w14:textId="77777777" w:rsidR="00E32773" w:rsidRPr="00CC5C50" w:rsidRDefault="00E32773" w:rsidP="0027717B">
            <w:pPr>
              <w:spacing w:after="0"/>
              <w:cnfStyle w:val="000000000000" w:firstRow="0" w:lastRow="0" w:firstColumn="0" w:lastColumn="0" w:oddVBand="0" w:evenVBand="0" w:oddHBand="0" w:evenHBand="0" w:firstRowFirstColumn="0" w:firstRowLastColumn="0" w:lastRowFirstColumn="0" w:lastRowLastColumn="0"/>
            </w:pPr>
            <w:r w:rsidRPr="00CC5C50">
              <w:t xml:space="preserve"> 65 000   </w:t>
            </w:r>
          </w:p>
        </w:tc>
      </w:tr>
      <w:tr w:rsidR="00E32773" w:rsidRPr="00DC190E" w14:paraId="51B9DE76" w14:textId="77777777" w:rsidTr="004D6046">
        <w:tc>
          <w:tcPr>
            <w:cnfStyle w:val="001000000000" w:firstRow="0" w:lastRow="0" w:firstColumn="1" w:lastColumn="0" w:oddVBand="0" w:evenVBand="0" w:oddHBand="0" w:evenHBand="0" w:firstRowFirstColumn="0" w:firstRowLastColumn="0" w:lastRowFirstColumn="0" w:lastRowLastColumn="0"/>
            <w:tcW w:w="1144" w:type="dxa"/>
          </w:tcPr>
          <w:p w14:paraId="0C3E757C" w14:textId="77777777" w:rsidR="00E32773" w:rsidRPr="0027717B" w:rsidRDefault="00E32773" w:rsidP="0027717B">
            <w:pPr>
              <w:tabs>
                <w:tab w:val="left" w:pos="1701"/>
                <w:tab w:val="left" w:pos="6237"/>
              </w:tabs>
              <w:spacing w:after="0"/>
              <w:rPr>
                <w:rStyle w:val="lev"/>
                <w:b/>
                <w:color w:val="000000" w:themeColor="text1"/>
                <w:sz w:val="28"/>
                <w:szCs w:val="28"/>
              </w:rPr>
            </w:pPr>
            <w:r w:rsidRPr="0027717B">
              <w:rPr>
                <w:rStyle w:val="lev"/>
                <w:b/>
                <w:color w:val="000000" w:themeColor="text1"/>
                <w:sz w:val="28"/>
                <w:szCs w:val="28"/>
              </w:rPr>
              <w:t>3</w:t>
            </w:r>
          </w:p>
        </w:tc>
        <w:tc>
          <w:tcPr>
            <w:tcW w:w="4968" w:type="dxa"/>
            <w:vMerge/>
          </w:tcPr>
          <w:p w14:paraId="532DCAB8" w14:textId="77777777" w:rsidR="00E32773" w:rsidRPr="00805185" w:rsidRDefault="00E32773" w:rsidP="00EE7B77">
            <w:pPr>
              <w:spacing w:after="0"/>
              <w:cnfStyle w:val="000000000000" w:firstRow="0" w:lastRow="0" w:firstColumn="0" w:lastColumn="0" w:oddVBand="0" w:evenVBand="0" w:oddHBand="0" w:evenHBand="0" w:firstRowFirstColumn="0" w:firstRowLastColumn="0" w:lastRowFirstColumn="0" w:lastRowLastColumn="0"/>
            </w:pPr>
          </w:p>
        </w:tc>
        <w:tc>
          <w:tcPr>
            <w:tcW w:w="2329" w:type="dxa"/>
          </w:tcPr>
          <w:p w14:paraId="1EC6E949" w14:textId="77777777" w:rsidR="00E32773" w:rsidRPr="00CC5C50" w:rsidRDefault="00E32773" w:rsidP="0027717B">
            <w:pPr>
              <w:spacing w:after="0"/>
              <w:cnfStyle w:val="000000000000" w:firstRow="0" w:lastRow="0" w:firstColumn="0" w:lastColumn="0" w:oddVBand="0" w:evenVBand="0" w:oddHBand="0" w:evenHBand="0" w:firstRowFirstColumn="0" w:firstRowLastColumn="0" w:lastRowFirstColumn="0" w:lastRowLastColumn="0"/>
            </w:pPr>
            <w:r>
              <w:t>Supérieur à 24 heures</w:t>
            </w:r>
          </w:p>
        </w:tc>
        <w:tc>
          <w:tcPr>
            <w:tcW w:w="1722" w:type="dxa"/>
          </w:tcPr>
          <w:p w14:paraId="4FF05356" w14:textId="77777777" w:rsidR="00E32773" w:rsidRPr="00CC5C50" w:rsidRDefault="00E32773" w:rsidP="0027717B">
            <w:pPr>
              <w:spacing w:after="0"/>
              <w:cnfStyle w:val="000000000000" w:firstRow="0" w:lastRow="0" w:firstColumn="0" w:lastColumn="0" w:oddVBand="0" w:evenVBand="0" w:oddHBand="0" w:evenHBand="0" w:firstRowFirstColumn="0" w:firstRowLastColumn="0" w:lastRowFirstColumn="0" w:lastRowLastColumn="0"/>
            </w:pPr>
            <w:r w:rsidRPr="00CC5C50">
              <w:t xml:space="preserve"> 40 000   </w:t>
            </w:r>
          </w:p>
        </w:tc>
      </w:tr>
      <w:tr w:rsidR="00E32773" w:rsidRPr="00DC190E" w14:paraId="2F43EE77" w14:textId="77777777" w:rsidTr="004D6046">
        <w:tc>
          <w:tcPr>
            <w:cnfStyle w:val="001000000000" w:firstRow="0" w:lastRow="0" w:firstColumn="1" w:lastColumn="0" w:oddVBand="0" w:evenVBand="0" w:oddHBand="0" w:evenHBand="0" w:firstRowFirstColumn="0" w:firstRowLastColumn="0" w:lastRowFirstColumn="0" w:lastRowLastColumn="0"/>
            <w:tcW w:w="1144" w:type="dxa"/>
          </w:tcPr>
          <w:p w14:paraId="62983500" w14:textId="77777777" w:rsidR="00E32773" w:rsidRPr="0027717B" w:rsidRDefault="00E32773" w:rsidP="00EE7B77">
            <w:pPr>
              <w:tabs>
                <w:tab w:val="left" w:pos="1701"/>
                <w:tab w:val="left" w:pos="6237"/>
              </w:tabs>
              <w:spacing w:after="0"/>
              <w:rPr>
                <w:rStyle w:val="lev"/>
                <w:b/>
                <w:color w:val="000000" w:themeColor="text1"/>
                <w:sz w:val="28"/>
                <w:szCs w:val="28"/>
              </w:rPr>
            </w:pPr>
            <w:r w:rsidRPr="0027717B">
              <w:rPr>
                <w:rStyle w:val="lev"/>
                <w:b/>
                <w:color w:val="000000" w:themeColor="text1"/>
                <w:sz w:val="28"/>
                <w:szCs w:val="28"/>
              </w:rPr>
              <w:t>4</w:t>
            </w:r>
          </w:p>
        </w:tc>
        <w:tc>
          <w:tcPr>
            <w:tcW w:w="4968" w:type="dxa"/>
            <w:vMerge w:val="restart"/>
          </w:tcPr>
          <w:p w14:paraId="04361C91" w14:textId="77777777" w:rsidR="00E32773" w:rsidRPr="00805185" w:rsidRDefault="00E32773" w:rsidP="00E32773">
            <w:pPr>
              <w:spacing w:after="0"/>
              <w:cnfStyle w:val="000000000000" w:firstRow="0" w:lastRow="0" w:firstColumn="0" w:lastColumn="0" w:oddVBand="0" w:evenVBand="0" w:oddHBand="0" w:evenHBand="0" w:firstRowFirstColumn="0" w:firstRowLastColumn="0" w:lastRowFirstColumn="0" w:lastRowLastColumn="0"/>
            </w:pPr>
            <w:r w:rsidRPr="00805185">
              <w:t xml:space="preserve">Matelas à air motorisé, pression alternée, basse pression continue, régulation automatique; Durée supérieure ou égale à 31 jours </w:t>
            </w:r>
          </w:p>
        </w:tc>
        <w:tc>
          <w:tcPr>
            <w:tcW w:w="2329" w:type="dxa"/>
          </w:tcPr>
          <w:p w14:paraId="2AF298CE" w14:textId="77777777" w:rsidR="00E32773" w:rsidRPr="00CC5C50" w:rsidRDefault="00E32773" w:rsidP="00EE7B77">
            <w:pPr>
              <w:spacing w:after="0"/>
              <w:cnfStyle w:val="000000000000" w:firstRow="0" w:lastRow="0" w:firstColumn="0" w:lastColumn="0" w:oddVBand="0" w:evenVBand="0" w:oddHBand="0" w:evenHBand="0" w:firstRowFirstColumn="0" w:firstRowLastColumn="0" w:lastRowFirstColumn="0" w:lastRowLastColumn="0"/>
            </w:pPr>
            <w:r>
              <w:t>8 à 10 heures selon horaire de commande</w:t>
            </w:r>
          </w:p>
        </w:tc>
        <w:tc>
          <w:tcPr>
            <w:tcW w:w="1722" w:type="dxa"/>
          </w:tcPr>
          <w:p w14:paraId="37DCDE2B" w14:textId="77777777" w:rsidR="00E32773" w:rsidRPr="00CC5C50" w:rsidRDefault="00E32773" w:rsidP="00EE7B77">
            <w:pPr>
              <w:spacing w:after="0"/>
              <w:cnfStyle w:val="000000000000" w:firstRow="0" w:lastRow="0" w:firstColumn="0" w:lastColumn="0" w:oddVBand="0" w:evenVBand="0" w:oddHBand="0" w:evenHBand="0" w:firstRowFirstColumn="0" w:firstRowLastColumn="0" w:lastRowFirstColumn="0" w:lastRowLastColumn="0"/>
            </w:pPr>
            <w:r w:rsidRPr="00CC5C50">
              <w:t xml:space="preserve"> 40 000   </w:t>
            </w:r>
          </w:p>
        </w:tc>
      </w:tr>
      <w:tr w:rsidR="00E32773" w:rsidRPr="00DC190E" w14:paraId="48CEB2FD" w14:textId="77777777" w:rsidTr="004D6046">
        <w:tc>
          <w:tcPr>
            <w:cnfStyle w:val="001000000000" w:firstRow="0" w:lastRow="0" w:firstColumn="1" w:lastColumn="0" w:oddVBand="0" w:evenVBand="0" w:oddHBand="0" w:evenHBand="0" w:firstRowFirstColumn="0" w:firstRowLastColumn="0" w:lastRowFirstColumn="0" w:lastRowLastColumn="0"/>
            <w:tcW w:w="1144" w:type="dxa"/>
          </w:tcPr>
          <w:p w14:paraId="5C2012B6" w14:textId="77777777" w:rsidR="00E32773" w:rsidRPr="0027717B" w:rsidRDefault="00E32773" w:rsidP="00EE7B77">
            <w:pPr>
              <w:tabs>
                <w:tab w:val="left" w:pos="1701"/>
                <w:tab w:val="left" w:pos="6237"/>
              </w:tabs>
              <w:spacing w:after="0"/>
              <w:rPr>
                <w:rStyle w:val="lev"/>
                <w:b/>
                <w:color w:val="000000" w:themeColor="text1"/>
                <w:sz w:val="28"/>
                <w:szCs w:val="28"/>
              </w:rPr>
            </w:pPr>
            <w:r w:rsidRPr="0027717B">
              <w:rPr>
                <w:rStyle w:val="lev"/>
                <w:b/>
                <w:color w:val="000000" w:themeColor="text1"/>
                <w:sz w:val="28"/>
                <w:szCs w:val="28"/>
              </w:rPr>
              <w:t>5</w:t>
            </w:r>
          </w:p>
        </w:tc>
        <w:tc>
          <w:tcPr>
            <w:tcW w:w="4968" w:type="dxa"/>
            <w:vMerge/>
          </w:tcPr>
          <w:p w14:paraId="557AB4E5" w14:textId="77777777" w:rsidR="00E32773" w:rsidRPr="00805185" w:rsidRDefault="00E32773" w:rsidP="00EE7B77">
            <w:pPr>
              <w:spacing w:after="0"/>
              <w:cnfStyle w:val="000000000000" w:firstRow="0" w:lastRow="0" w:firstColumn="0" w:lastColumn="0" w:oddVBand="0" w:evenVBand="0" w:oddHBand="0" w:evenHBand="0" w:firstRowFirstColumn="0" w:firstRowLastColumn="0" w:lastRowFirstColumn="0" w:lastRowLastColumn="0"/>
            </w:pPr>
          </w:p>
        </w:tc>
        <w:tc>
          <w:tcPr>
            <w:tcW w:w="2329" w:type="dxa"/>
          </w:tcPr>
          <w:p w14:paraId="5F7A9ACB" w14:textId="77777777" w:rsidR="00E32773" w:rsidRPr="00CC5C50" w:rsidRDefault="00E32773" w:rsidP="00EE7B77">
            <w:pPr>
              <w:spacing w:after="0"/>
              <w:cnfStyle w:val="000000000000" w:firstRow="0" w:lastRow="0" w:firstColumn="0" w:lastColumn="0" w:oddVBand="0" w:evenVBand="0" w:oddHBand="0" w:evenHBand="0" w:firstRowFirstColumn="0" w:firstRowLastColumn="0" w:lastRowFirstColumn="0" w:lastRowLastColumn="0"/>
            </w:pPr>
            <w:r>
              <w:t>24 heures maximum</w:t>
            </w:r>
          </w:p>
        </w:tc>
        <w:tc>
          <w:tcPr>
            <w:tcW w:w="1722" w:type="dxa"/>
          </w:tcPr>
          <w:p w14:paraId="7D914345" w14:textId="77777777" w:rsidR="00E32773" w:rsidRPr="00CC5C50" w:rsidRDefault="00E32773" w:rsidP="00EE7B77">
            <w:pPr>
              <w:spacing w:after="0"/>
              <w:cnfStyle w:val="000000000000" w:firstRow="0" w:lastRow="0" w:firstColumn="0" w:lastColumn="0" w:oddVBand="0" w:evenVBand="0" w:oddHBand="0" w:evenHBand="0" w:firstRowFirstColumn="0" w:firstRowLastColumn="0" w:lastRowFirstColumn="0" w:lastRowLastColumn="0"/>
            </w:pPr>
            <w:r w:rsidRPr="00CC5C50">
              <w:t xml:space="preserve"> 80 000   </w:t>
            </w:r>
          </w:p>
        </w:tc>
      </w:tr>
      <w:tr w:rsidR="00E32773" w:rsidRPr="00DC190E" w14:paraId="63001CBA" w14:textId="77777777" w:rsidTr="004D6046">
        <w:trPr>
          <w:trHeight w:val="732"/>
        </w:trPr>
        <w:tc>
          <w:tcPr>
            <w:cnfStyle w:val="001000000000" w:firstRow="0" w:lastRow="0" w:firstColumn="1" w:lastColumn="0" w:oddVBand="0" w:evenVBand="0" w:oddHBand="0" w:evenHBand="0" w:firstRowFirstColumn="0" w:firstRowLastColumn="0" w:lastRowFirstColumn="0" w:lastRowLastColumn="0"/>
            <w:tcW w:w="1144" w:type="dxa"/>
          </w:tcPr>
          <w:p w14:paraId="3CB576BE" w14:textId="77777777" w:rsidR="00E32773" w:rsidRPr="0027717B" w:rsidRDefault="00E32773" w:rsidP="00EE7B77">
            <w:pPr>
              <w:tabs>
                <w:tab w:val="left" w:pos="1701"/>
                <w:tab w:val="left" w:pos="6237"/>
              </w:tabs>
              <w:spacing w:after="0"/>
              <w:rPr>
                <w:rStyle w:val="lev"/>
                <w:b/>
                <w:color w:val="000000" w:themeColor="text1"/>
                <w:sz w:val="28"/>
                <w:szCs w:val="28"/>
              </w:rPr>
            </w:pPr>
            <w:r w:rsidRPr="0027717B">
              <w:rPr>
                <w:rStyle w:val="lev"/>
                <w:b/>
                <w:color w:val="000000" w:themeColor="text1"/>
                <w:sz w:val="28"/>
                <w:szCs w:val="28"/>
              </w:rPr>
              <w:t>6</w:t>
            </w:r>
          </w:p>
        </w:tc>
        <w:tc>
          <w:tcPr>
            <w:tcW w:w="4968" w:type="dxa"/>
            <w:vMerge/>
          </w:tcPr>
          <w:p w14:paraId="189920E8" w14:textId="77777777" w:rsidR="00E32773" w:rsidRPr="00805185" w:rsidRDefault="00E32773" w:rsidP="00EE7B77">
            <w:pPr>
              <w:spacing w:after="0"/>
              <w:cnfStyle w:val="000000000000" w:firstRow="0" w:lastRow="0" w:firstColumn="0" w:lastColumn="0" w:oddVBand="0" w:evenVBand="0" w:oddHBand="0" w:evenHBand="0" w:firstRowFirstColumn="0" w:firstRowLastColumn="0" w:lastRowFirstColumn="0" w:lastRowLastColumn="0"/>
            </w:pPr>
          </w:p>
        </w:tc>
        <w:tc>
          <w:tcPr>
            <w:tcW w:w="2329" w:type="dxa"/>
          </w:tcPr>
          <w:p w14:paraId="45901B81" w14:textId="77777777" w:rsidR="00E32773" w:rsidRPr="00CC5C50" w:rsidRDefault="00E32773" w:rsidP="00EE7B77">
            <w:pPr>
              <w:spacing w:after="0"/>
              <w:cnfStyle w:val="000000000000" w:firstRow="0" w:lastRow="0" w:firstColumn="0" w:lastColumn="0" w:oddVBand="0" w:evenVBand="0" w:oddHBand="0" w:evenHBand="0" w:firstRowFirstColumn="0" w:firstRowLastColumn="0" w:lastRowFirstColumn="0" w:lastRowLastColumn="0"/>
            </w:pPr>
            <w:r>
              <w:t>Supérieur à 24 heures</w:t>
            </w:r>
          </w:p>
        </w:tc>
        <w:tc>
          <w:tcPr>
            <w:tcW w:w="1722" w:type="dxa"/>
          </w:tcPr>
          <w:p w14:paraId="447BF8AF" w14:textId="77777777" w:rsidR="00E32773" w:rsidRPr="00CC5C50" w:rsidRDefault="00E32773" w:rsidP="00EE7B77">
            <w:pPr>
              <w:spacing w:after="0"/>
              <w:cnfStyle w:val="000000000000" w:firstRow="0" w:lastRow="0" w:firstColumn="0" w:lastColumn="0" w:oddVBand="0" w:evenVBand="0" w:oddHBand="0" w:evenHBand="0" w:firstRowFirstColumn="0" w:firstRowLastColumn="0" w:lastRowFirstColumn="0" w:lastRowLastColumn="0"/>
            </w:pPr>
            <w:r w:rsidRPr="00CC5C50">
              <w:t xml:space="preserve"> 80 000   </w:t>
            </w:r>
          </w:p>
        </w:tc>
      </w:tr>
      <w:tr w:rsidR="00E32773" w:rsidRPr="00DC190E" w14:paraId="2226C47A" w14:textId="77777777" w:rsidTr="004D6046">
        <w:tc>
          <w:tcPr>
            <w:cnfStyle w:val="001000000000" w:firstRow="0" w:lastRow="0" w:firstColumn="1" w:lastColumn="0" w:oddVBand="0" w:evenVBand="0" w:oddHBand="0" w:evenHBand="0" w:firstRowFirstColumn="0" w:firstRowLastColumn="0" w:lastRowFirstColumn="0" w:lastRowLastColumn="0"/>
            <w:tcW w:w="1144" w:type="dxa"/>
          </w:tcPr>
          <w:p w14:paraId="165AEC88" w14:textId="77777777" w:rsidR="00E32773" w:rsidRPr="0027717B" w:rsidRDefault="00E32773" w:rsidP="00EE7B77">
            <w:pPr>
              <w:tabs>
                <w:tab w:val="left" w:pos="1701"/>
                <w:tab w:val="left" w:pos="6237"/>
              </w:tabs>
              <w:spacing w:after="0"/>
              <w:rPr>
                <w:rStyle w:val="lev"/>
                <w:b/>
                <w:color w:val="000000" w:themeColor="text1"/>
                <w:sz w:val="28"/>
                <w:szCs w:val="28"/>
              </w:rPr>
            </w:pPr>
            <w:r w:rsidRPr="0027717B">
              <w:rPr>
                <w:rStyle w:val="lev"/>
                <w:b/>
                <w:color w:val="000000" w:themeColor="text1"/>
                <w:sz w:val="28"/>
                <w:szCs w:val="28"/>
              </w:rPr>
              <w:t>7</w:t>
            </w:r>
          </w:p>
        </w:tc>
        <w:tc>
          <w:tcPr>
            <w:tcW w:w="4968" w:type="dxa"/>
            <w:vMerge w:val="restart"/>
          </w:tcPr>
          <w:p w14:paraId="3930D288" w14:textId="77777777" w:rsidR="00E32773" w:rsidRPr="00805185" w:rsidRDefault="00E32773" w:rsidP="00E32773">
            <w:pPr>
              <w:spacing w:after="0"/>
              <w:cnfStyle w:val="000000000000" w:firstRow="0" w:lastRow="0" w:firstColumn="0" w:lastColumn="0" w:oddVBand="0" w:evenVBand="0" w:oddHBand="0" w:evenHBand="0" w:firstRowFirstColumn="0" w:firstRowLastColumn="0" w:lastRowFirstColumn="0" w:lastRowLastColumn="0"/>
            </w:pPr>
            <w:r w:rsidRPr="00805185">
              <w:t>Matelas à air motorisé, pression alternée, basse pression continue, régulation automatique, décharge talonni</w:t>
            </w:r>
            <w:r>
              <w:t xml:space="preserve">ère; Durée de 1 à 30 jours *                                                                       </w:t>
            </w:r>
          </w:p>
        </w:tc>
        <w:tc>
          <w:tcPr>
            <w:tcW w:w="2329" w:type="dxa"/>
          </w:tcPr>
          <w:p w14:paraId="21097CEE" w14:textId="77777777" w:rsidR="00E32773" w:rsidRPr="00CC5C50" w:rsidRDefault="00E32773" w:rsidP="00EE7B77">
            <w:pPr>
              <w:spacing w:after="0"/>
              <w:cnfStyle w:val="000000000000" w:firstRow="0" w:lastRow="0" w:firstColumn="0" w:lastColumn="0" w:oddVBand="0" w:evenVBand="0" w:oddHBand="0" w:evenHBand="0" w:firstRowFirstColumn="0" w:firstRowLastColumn="0" w:lastRowFirstColumn="0" w:lastRowLastColumn="0"/>
            </w:pPr>
            <w:r>
              <w:t>8 à 10 heures selon horaire de commande</w:t>
            </w:r>
          </w:p>
        </w:tc>
        <w:tc>
          <w:tcPr>
            <w:tcW w:w="1722" w:type="dxa"/>
          </w:tcPr>
          <w:p w14:paraId="040A81EB" w14:textId="77777777" w:rsidR="00E32773" w:rsidRPr="00CC5C50" w:rsidRDefault="00E32773" w:rsidP="00EE7B77">
            <w:pPr>
              <w:spacing w:after="0"/>
              <w:cnfStyle w:val="000000000000" w:firstRow="0" w:lastRow="0" w:firstColumn="0" w:lastColumn="0" w:oddVBand="0" w:evenVBand="0" w:oddHBand="0" w:evenHBand="0" w:firstRowFirstColumn="0" w:firstRowLastColumn="0" w:lastRowFirstColumn="0" w:lastRowLastColumn="0"/>
            </w:pPr>
            <w:r w:rsidRPr="00CC5C50">
              <w:t xml:space="preserve"> 20 000   </w:t>
            </w:r>
          </w:p>
        </w:tc>
      </w:tr>
      <w:tr w:rsidR="00E32773" w:rsidRPr="00DC190E" w14:paraId="2A8A921C" w14:textId="77777777" w:rsidTr="004D6046">
        <w:tc>
          <w:tcPr>
            <w:cnfStyle w:val="001000000000" w:firstRow="0" w:lastRow="0" w:firstColumn="1" w:lastColumn="0" w:oddVBand="0" w:evenVBand="0" w:oddHBand="0" w:evenHBand="0" w:firstRowFirstColumn="0" w:firstRowLastColumn="0" w:lastRowFirstColumn="0" w:lastRowLastColumn="0"/>
            <w:tcW w:w="1144" w:type="dxa"/>
          </w:tcPr>
          <w:p w14:paraId="444C4753" w14:textId="77777777" w:rsidR="00E32773" w:rsidRPr="0027717B" w:rsidRDefault="00E32773" w:rsidP="00EE7B77">
            <w:pPr>
              <w:tabs>
                <w:tab w:val="left" w:pos="1701"/>
                <w:tab w:val="left" w:pos="6237"/>
              </w:tabs>
              <w:spacing w:after="0"/>
              <w:rPr>
                <w:rStyle w:val="lev"/>
                <w:b/>
                <w:color w:val="000000" w:themeColor="text1"/>
                <w:sz w:val="28"/>
                <w:szCs w:val="28"/>
              </w:rPr>
            </w:pPr>
            <w:r w:rsidRPr="0027717B">
              <w:rPr>
                <w:rStyle w:val="lev"/>
                <w:b/>
                <w:color w:val="000000" w:themeColor="text1"/>
                <w:sz w:val="28"/>
                <w:szCs w:val="28"/>
              </w:rPr>
              <w:t>8</w:t>
            </w:r>
          </w:p>
        </w:tc>
        <w:tc>
          <w:tcPr>
            <w:tcW w:w="4968" w:type="dxa"/>
            <w:vMerge/>
          </w:tcPr>
          <w:p w14:paraId="3D590E2C" w14:textId="77777777" w:rsidR="00E32773" w:rsidRPr="00805185" w:rsidRDefault="00E32773" w:rsidP="00EE7B77">
            <w:pPr>
              <w:spacing w:after="0"/>
              <w:cnfStyle w:val="000000000000" w:firstRow="0" w:lastRow="0" w:firstColumn="0" w:lastColumn="0" w:oddVBand="0" w:evenVBand="0" w:oddHBand="0" w:evenHBand="0" w:firstRowFirstColumn="0" w:firstRowLastColumn="0" w:lastRowFirstColumn="0" w:lastRowLastColumn="0"/>
            </w:pPr>
          </w:p>
        </w:tc>
        <w:tc>
          <w:tcPr>
            <w:tcW w:w="2329" w:type="dxa"/>
          </w:tcPr>
          <w:p w14:paraId="1C8191B7" w14:textId="77777777" w:rsidR="00E32773" w:rsidRPr="00CC5C50" w:rsidRDefault="00E32773" w:rsidP="00EE7B77">
            <w:pPr>
              <w:spacing w:after="0"/>
              <w:cnfStyle w:val="000000000000" w:firstRow="0" w:lastRow="0" w:firstColumn="0" w:lastColumn="0" w:oddVBand="0" w:evenVBand="0" w:oddHBand="0" w:evenHBand="0" w:firstRowFirstColumn="0" w:firstRowLastColumn="0" w:lastRowFirstColumn="0" w:lastRowLastColumn="0"/>
            </w:pPr>
            <w:r>
              <w:t>24 heures maximum</w:t>
            </w:r>
          </w:p>
        </w:tc>
        <w:tc>
          <w:tcPr>
            <w:tcW w:w="1722" w:type="dxa"/>
          </w:tcPr>
          <w:p w14:paraId="31BFEA41" w14:textId="77777777" w:rsidR="00E32773" w:rsidRPr="00CC5C50" w:rsidRDefault="00E32773" w:rsidP="00EE7B77">
            <w:pPr>
              <w:spacing w:after="0"/>
              <w:cnfStyle w:val="000000000000" w:firstRow="0" w:lastRow="0" w:firstColumn="0" w:lastColumn="0" w:oddVBand="0" w:evenVBand="0" w:oddHBand="0" w:evenHBand="0" w:firstRowFirstColumn="0" w:firstRowLastColumn="0" w:lastRowFirstColumn="0" w:lastRowLastColumn="0"/>
            </w:pPr>
            <w:r w:rsidRPr="00CC5C50">
              <w:t xml:space="preserve"> 8 000   </w:t>
            </w:r>
          </w:p>
        </w:tc>
      </w:tr>
      <w:tr w:rsidR="00E32773" w:rsidRPr="00DC190E" w14:paraId="120F9891" w14:textId="77777777" w:rsidTr="004D6046">
        <w:tc>
          <w:tcPr>
            <w:cnfStyle w:val="001000000000" w:firstRow="0" w:lastRow="0" w:firstColumn="1" w:lastColumn="0" w:oddVBand="0" w:evenVBand="0" w:oddHBand="0" w:evenHBand="0" w:firstRowFirstColumn="0" w:firstRowLastColumn="0" w:lastRowFirstColumn="0" w:lastRowLastColumn="0"/>
            <w:tcW w:w="1144" w:type="dxa"/>
          </w:tcPr>
          <w:p w14:paraId="2114157D" w14:textId="77777777" w:rsidR="00E32773" w:rsidRPr="0027717B" w:rsidRDefault="00E32773" w:rsidP="00EE7B77">
            <w:pPr>
              <w:tabs>
                <w:tab w:val="left" w:pos="1701"/>
                <w:tab w:val="left" w:pos="6237"/>
              </w:tabs>
              <w:spacing w:after="0"/>
              <w:rPr>
                <w:rStyle w:val="lev"/>
                <w:b/>
                <w:color w:val="000000" w:themeColor="text1"/>
                <w:sz w:val="28"/>
                <w:szCs w:val="28"/>
              </w:rPr>
            </w:pPr>
            <w:r w:rsidRPr="0027717B">
              <w:rPr>
                <w:rStyle w:val="lev"/>
                <w:b/>
                <w:color w:val="000000" w:themeColor="text1"/>
                <w:sz w:val="28"/>
                <w:szCs w:val="28"/>
              </w:rPr>
              <w:t>9</w:t>
            </w:r>
          </w:p>
        </w:tc>
        <w:tc>
          <w:tcPr>
            <w:tcW w:w="4968" w:type="dxa"/>
            <w:vMerge/>
          </w:tcPr>
          <w:p w14:paraId="1A8923AB" w14:textId="77777777" w:rsidR="00E32773" w:rsidRPr="00805185" w:rsidRDefault="00E32773" w:rsidP="00EE7B77">
            <w:pPr>
              <w:spacing w:after="0"/>
              <w:cnfStyle w:val="000000000000" w:firstRow="0" w:lastRow="0" w:firstColumn="0" w:lastColumn="0" w:oddVBand="0" w:evenVBand="0" w:oddHBand="0" w:evenHBand="0" w:firstRowFirstColumn="0" w:firstRowLastColumn="0" w:lastRowFirstColumn="0" w:lastRowLastColumn="0"/>
            </w:pPr>
          </w:p>
        </w:tc>
        <w:tc>
          <w:tcPr>
            <w:tcW w:w="2329" w:type="dxa"/>
          </w:tcPr>
          <w:p w14:paraId="1A2A26FF" w14:textId="77777777" w:rsidR="00E32773" w:rsidRPr="00CC5C50" w:rsidRDefault="00E32773" w:rsidP="00EE7B77">
            <w:pPr>
              <w:spacing w:after="0"/>
              <w:cnfStyle w:val="000000000000" w:firstRow="0" w:lastRow="0" w:firstColumn="0" w:lastColumn="0" w:oddVBand="0" w:evenVBand="0" w:oddHBand="0" w:evenHBand="0" w:firstRowFirstColumn="0" w:firstRowLastColumn="0" w:lastRowFirstColumn="0" w:lastRowLastColumn="0"/>
            </w:pPr>
            <w:r>
              <w:t>Supérieur à 24 heures</w:t>
            </w:r>
          </w:p>
        </w:tc>
        <w:tc>
          <w:tcPr>
            <w:tcW w:w="1722" w:type="dxa"/>
          </w:tcPr>
          <w:p w14:paraId="5E26D03D" w14:textId="77777777" w:rsidR="00E32773" w:rsidRPr="00CC5C50" w:rsidRDefault="00E32773" w:rsidP="00EE7B77">
            <w:pPr>
              <w:spacing w:after="0"/>
              <w:cnfStyle w:val="000000000000" w:firstRow="0" w:lastRow="0" w:firstColumn="0" w:lastColumn="0" w:oddVBand="0" w:evenVBand="0" w:oddHBand="0" w:evenHBand="0" w:firstRowFirstColumn="0" w:firstRowLastColumn="0" w:lastRowFirstColumn="0" w:lastRowLastColumn="0"/>
            </w:pPr>
            <w:r w:rsidRPr="00CC5C50">
              <w:t xml:space="preserve"> 4 800   </w:t>
            </w:r>
          </w:p>
        </w:tc>
      </w:tr>
      <w:tr w:rsidR="00E32773" w:rsidRPr="00DC190E" w14:paraId="42EA1898" w14:textId="77777777" w:rsidTr="004D6046">
        <w:tc>
          <w:tcPr>
            <w:cnfStyle w:val="001000000000" w:firstRow="0" w:lastRow="0" w:firstColumn="1" w:lastColumn="0" w:oddVBand="0" w:evenVBand="0" w:oddHBand="0" w:evenHBand="0" w:firstRowFirstColumn="0" w:firstRowLastColumn="0" w:lastRowFirstColumn="0" w:lastRowLastColumn="0"/>
            <w:tcW w:w="1144" w:type="dxa"/>
          </w:tcPr>
          <w:p w14:paraId="7B5CB56F" w14:textId="77777777" w:rsidR="00E32773" w:rsidRPr="0027717B" w:rsidRDefault="00E32773" w:rsidP="00EE7B77">
            <w:pPr>
              <w:tabs>
                <w:tab w:val="left" w:pos="1701"/>
                <w:tab w:val="left" w:pos="6237"/>
              </w:tabs>
              <w:spacing w:after="0"/>
              <w:rPr>
                <w:rStyle w:val="lev"/>
                <w:b/>
                <w:color w:val="000000" w:themeColor="text1"/>
                <w:sz w:val="28"/>
                <w:szCs w:val="28"/>
              </w:rPr>
            </w:pPr>
            <w:r w:rsidRPr="0027717B">
              <w:rPr>
                <w:rStyle w:val="lev"/>
                <w:b/>
                <w:color w:val="000000" w:themeColor="text1"/>
                <w:sz w:val="28"/>
                <w:szCs w:val="28"/>
              </w:rPr>
              <w:t>10</w:t>
            </w:r>
          </w:p>
        </w:tc>
        <w:tc>
          <w:tcPr>
            <w:tcW w:w="4968" w:type="dxa"/>
            <w:vMerge w:val="restart"/>
          </w:tcPr>
          <w:p w14:paraId="2EA95D75" w14:textId="77777777" w:rsidR="00E32773" w:rsidRPr="00805185" w:rsidRDefault="00E32773" w:rsidP="00E32773">
            <w:pPr>
              <w:spacing w:after="0"/>
              <w:cnfStyle w:val="000000000000" w:firstRow="0" w:lastRow="0" w:firstColumn="0" w:lastColumn="0" w:oddVBand="0" w:evenVBand="0" w:oddHBand="0" w:evenHBand="0" w:firstRowFirstColumn="0" w:firstRowLastColumn="0" w:lastRowFirstColumn="0" w:lastRowLastColumn="0"/>
            </w:pPr>
            <w:r w:rsidRPr="00805185">
              <w:t>Matelas à air motorisé, pression alternée, basse pression continue, régulation automatique, décharge talonnière; Durée supé</w:t>
            </w:r>
            <w:r>
              <w:t xml:space="preserve">rieure ou égale à 31 jours *                                               </w:t>
            </w:r>
          </w:p>
        </w:tc>
        <w:tc>
          <w:tcPr>
            <w:tcW w:w="2329" w:type="dxa"/>
          </w:tcPr>
          <w:p w14:paraId="32732E57" w14:textId="77777777" w:rsidR="00E32773" w:rsidRPr="00CC5C50" w:rsidRDefault="00E32773" w:rsidP="00EE7B77">
            <w:pPr>
              <w:spacing w:after="0"/>
              <w:cnfStyle w:val="000000000000" w:firstRow="0" w:lastRow="0" w:firstColumn="0" w:lastColumn="0" w:oddVBand="0" w:evenVBand="0" w:oddHBand="0" w:evenHBand="0" w:firstRowFirstColumn="0" w:firstRowLastColumn="0" w:lastRowFirstColumn="0" w:lastRowLastColumn="0"/>
            </w:pPr>
            <w:r>
              <w:t>8 à 10 heures selon horaire de commande</w:t>
            </w:r>
          </w:p>
        </w:tc>
        <w:tc>
          <w:tcPr>
            <w:tcW w:w="1722" w:type="dxa"/>
          </w:tcPr>
          <w:p w14:paraId="07C59B79" w14:textId="77777777" w:rsidR="00E32773" w:rsidRPr="00CC5C50" w:rsidRDefault="00E32773" w:rsidP="00EE7B77">
            <w:pPr>
              <w:spacing w:after="0"/>
              <w:cnfStyle w:val="000000000000" w:firstRow="0" w:lastRow="0" w:firstColumn="0" w:lastColumn="0" w:oddVBand="0" w:evenVBand="0" w:oddHBand="0" w:evenHBand="0" w:firstRowFirstColumn="0" w:firstRowLastColumn="0" w:lastRowFirstColumn="0" w:lastRowLastColumn="0"/>
            </w:pPr>
            <w:r w:rsidRPr="00CC5C50">
              <w:t xml:space="preserve"> 3 000   </w:t>
            </w:r>
          </w:p>
        </w:tc>
      </w:tr>
      <w:tr w:rsidR="00E32773" w:rsidRPr="00DC190E" w14:paraId="0635E88D" w14:textId="77777777" w:rsidTr="004D6046">
        <w:tc>
          <w:tcPr>
            <w:cnfStyle w:val="001000000000" w:firstRow="0" w:lastRow="0" w:firstColumn="1" w:lastColumn="0" w:oddVBand="0" w:evenVBand="0" w:oddHBand="0" w:evenHBand="0" w:firstRowFirstColumn="0" w:firstRowLastColumn="0" w:lastRowFirstColumn="0" w:lastRowLastColumn="0"/>
            <w:tcW w:w="1144" w:type="dxa"/>
          </w:tcPr>
          <w:p w14:paraId="29BE5C6E" w14:textId="77777777" w:rsidR="00E32773" w:rsidRPr="0027717B" w:rsidRDefault="00E32773" w:rsidP="00EE7B77">
            <w:pPr>
              <w:tabs>
                <w:tab w:val="left" w:pos="1701"/>
                <w:tab w:val="left" w:pos="6237"/>
              </w:tabs>
              <w:spacing w:after="0"/>
              <w:rPr>
                <w:rStyle w:val="lev"/>
                <w:b/>
                <w:color w:val="000000" w:themeColor="text1"/>
                <w:sz w:val="28"/>
                <w:szCs w:val="28"/>
              </w:rPr>
            </w:pPr>
            <w:r w:rsidRPr="0027717B">
              <w:rPr>
                <w:rStyle w:val="lev"/>
                <w:b/>
                <w:color w:val="000000" w:themeColor="text1"/>
                <w:sz w:val="28"/>
                <w:szCs w:val="28"/>
              </w:rPr>
              <w:t>11</w:t>
            </w:r>
          </w:p>
        </w:tc>
        <w:tc>
          <w:tcPr>
            <w:tcW w:w="4968" w:type="dxa"/>
            <w:vMerge/>
          </w:tcPr>
          <w:p w14:paraId="06ECC04E" w14:textId="77777777" w:rsidR="00E32773" w:rsidRPr="00805185" w:rsidRDefault="00E32773" w:rsidP="00EE7B77">
            <w:pPr>
              <w:spacing w:after="0"/>
              <w:cnfStyle w:val="000000000000" w:firstRow="0" w:lastRow="0" w:firstColumn="0" w:lastColumn="0" w:oddVBand="0" w:evenVBand="0" w:oddHBand="0" w:evenHBand="0" w:firstRowFirstColumn="0" w:firstRowLastColumn="0" w:lastRowFirstColumn="0" w:lastRowLastColumn="0"/>
            </w:pPr>
          </w:p>
        </w:tc>
        <w:tc>
          <w:tcPr>
            <w:tcW w:w="2329" w:type="dxa"/>
          </w:tcPr>
          <w:p w14:paraId="439A29BB" w14:textId="77777777" w:rsidR="00E32773" w:rsidRPr="00CC5C50" w:rsidRDefault="00E32773" w:rsidP="00EE7B77">
            <w:pPr>
              <w:spacing w:after="0"/>
              <w:cnfStyle w:val="000000000000" w:firstRow="0" w:lastRow="0" w:firstColumn="0" w:lastColumn="0" w:oddVBand="0" w:evenVBand="0" w:oddHBand="0" w:evenHBand="0" w:firstRowFirstColumn="0" w:firstRowLastColumn="0" w:lastRowFirstColumn="0" w:lastRowLastColumn="0"/>
            </w:pPr>
            <w:r>
              <w:t>24 heures maximum</w:t>
            </w:r>
          </w:p>
        </w:tc>
        <w:tc>
          <w:tcPr>
            <w:tcW w:w="1722" w:type="dxa"/>
          </w:tcPr>
          <w:p w14:paraId="0C3FCA05" w14:textId="77777777" w:rsidR="00E32773" w:rsidRPr="00CC5C50" w:rsidRDefault="00E32773" w:rsidP="00EE7B77">
            <w:pPr>
              <w:spacing w:after="0"/>
              <w:cnfStyle w:val="000000000000" w:firstRow="0" w:lastRow="0" w:firstColumn="0" w:lastColumn="0" w:oddVBand="0" w:evenVBand="0" w:oddHBand="0" w:evenHBand="0" w:firstRowFirstColumn="0" w:firstRowLastColumn="0" w:lastRowFirstColumn="0" w:lastRowLastColumn="0"/>
            </w:pPr>
            <w:r w:rsidRPr="00CC5C50">
              <w:t xml:space="preserve"> 6 500   </w:t>
            </w:r>
          </w:p>
        </w:tc>
      </w:tr>
      <w:tr w:rsidR="00E32773" w:rsidRPr="00DC190E" w14:paraId="5878AA64" w14:textId="77777777" w:rsidTr="004D6046">
        <w:tc>
          <w:tcPr>
            <w:cnfStyle w:val="001000000000" w:firstRow="0" w:lastRow="0" w:firstColumn="1" w:lastColumn="0" w:oddVBand="0" w:evenVBand="0" w:oddHBand="0" w:evenHBand="0" w:firstRowFirstColumn="0" w:firstRowLastColumn="0" w:lastRowFirstColumn="0" w:lastRowLastColumn="0"/>
            <w:tcW w:w="1144" w:type="dxa"/>
          </w:tcPr>
          <w:p w14:paraId="5D272EAE" w14:textId="77777777" w:rsidR="00E32773" w:rsidRPr="0027717B" w:rsidRDefault="00E32773" w:rsidP="00EE7B77">
            <w:pPr>
              <w:tabs>
                <w:tab w:val="left" w:pos="1701"/>
                <w:tab w:val="left" w:pos="6237"/>
              </w:tabs>
              <w:spacing w:after="0"/>
              <w:rPr>
                <w:rStyle w:val="lev"/>
                <w:b/>
                <w:color w:val="000000" w:themeColor="text1"/>
                <w:sz w:val="28"/>
                <w:szCs w:val="28"/>
              </w:rPr>
            </w:pPr>
            <w:r w:rsidRPr="0027717B">
              <w:rPr>
                <w:rStyle w:val="lev"/>
                <w:b/>
                <w:color w:val="000000" w:themeColor="text1"/>
                <w:sz w:val="28"/>
                <w:szCs w:val="28"/>
              </w:rPr>
              <w:t>12</w:t>
            </w:r>
          </w:p>
        </w:tc>
        <w:tc>
          <w:tcPr>
            <w:tcW w:w="4968" w:type="dxa"/>
            <w:vMerge/>
          </w:tcPr>
          <w:p w14:paraId="4336B1A9" w14:textId="77777777" w:rsidR="00E32773" w:rsidRPr="00805185" w:rsidRDefault="00E32773" w:rsidP="00EE7B77">
            <w:pPr>
              <w:spacing w:after="0"/>
              <w:cnfStyle w:val="000000000000" w:firstRow="0" w:lastRow="0" w:firstColumn="0" w:lastColumn="0" w:oddVBand="0" w:evenVBand="0" w:oddHBand="0" w:evenHBand="0" w:firstRowFirstColumn="0" w:firstRowLastColumn="0" w:lastRowFirstColumn="0" w:lastRowLastColumn="0"/>
            </w:pPr>
          </w:p>
        </w:tc>
        <w:tc>
          <w:tcPr>
            <w:tcW w:w="2329" w:type="dxa"/>
          </w:tcPr>
          <w:p w14:paraId="244A822E" w14:textId="77777777" w:rsidR="00E32773" w:rsidRPr="00CC5C50" w:rsidRDefault="00E32773" w:rsidP="00EE7B77">
            <w:pPr>
              <w:spacing w:after="0"/>
              <w:cnfStyle w:val="000000000000" w:firstRow="0" w:lastRow="0" w:firstColumn="0" w:lastColumn="0" w:oddVBand="0" w:evenVBand="0" w:oddHBand="0" w:evenHBand="0" w:firstRowFirstColumn="0" w:firstRowLastColumn="0" w:lastRowFirstColumn="0" w:lastRowLastColumn="0"/>
            </w:pPr>
            <w:r>
              <w:t>Supérieur à 24 heures</w:t>
            </w:r>
          </w:p>
        </w:tc>
        <w:tc>
          <w:tcPr>
            <w:tcW w:w="1722" w:type="dxa"/>
          </w:tcPr>
          <w:p w14:paraId="5970D3C2" w14:textId="77777777" w:rsidR="00E32773" w:rsidRPr="00CC5C50" w:rsidRDefault="00E32773" w:rsidP="00EE7B77">
            <w:pPr>
              <w:spacing w:after="0"/>
              <w:cnfStyle w:val="000000000000" w:firstRow="0" w:lastRow="0" w:firstColumn="0" w:lastColumn="0" w:oddVBand="0" w:evenVBand="0" w:oddHBand="0" w:evenHBand="0" w:firstRowFirstColumn="0" w:firstRowLastColumn="0" w:lastRowFirstColumn="0" w:lastRowLastColumn="0"/>
            </w:pPr>
            <w:r w:rsidRPr="00CC5C50">
              <w:t xml:space="preserve"> 6 500   </w:t>
            </w:r>
          </w:p>
        </w:tc>
      </w:tr>
      <w:tr w:rsidR="00E32773" w:rsidRPr="00DC190E" w14:paraId="1E425241" w14:textId="77777777" w:rsidTr="004D6046">
        <w:tc>
          <w:tcPr>
            <w:cnfStyle w:val="001000000000" w:firstRow="0" w:lastRow="0" w:firstColumn="1" w:lastColumn="0" w:oddVBand="0" w:evenVBand="0" w:oddHBand="0" w:evenHBand="0" w:firstRowFirstColumn="0" w:firstRowLastColumn="0" w:lastRowFirstColumn="0" w:lastRowLastColumn="0"/>
            <w:tcW w:w="1144" w:type="dxa"/>
          </w:tcPr>
          <w:p w14:paraId="282DB444" w14:textId="77777777" w:rsidR="00E32773" w:rsidRPr="0027717B" w:rsidRDefault="00E32773" w:rsidP="00EE7B77">
            <w:pPr>
              <w:tabs>
                <w:tab w:val="left" w:pos="1701"/>
                <w:tab w:val="left" w:pos="6237"/>
              </w:tabs>
              <w:spacing w:after="0"/>
              <w:rPr>
                <w:rStyle w:val="lev"/>
                <w:b/>
                <w:color w:val="000000" w:themeColor="text1"/>
                <w:sz w:val="28"/>
                <w:szCs w:val="28"/>
              </w:rPr>
            </w:pPr>
            <w:r w:rsidRPr="0027717B">
              <w:rPr>
                <w:rStyle w:val="lev"/>
                <w:b/>
                <w:color w:val="000000" w:themeColor="text1"/>
                <w:sz w:val="28"/>
                <w:szCs w:val="28"/>
              </w:rPr>
              <w:t>13</w:t>
            </w:r>
          </w:p>
        </w:tc>
        <w:tc>
          <w:tcPr>
            <w:tcW w:w="4968" w:type="dxa"/>
            <w:vMerge w:val="restart"/>
          </w:tcPr>
          <w:p w14:paraId="7C696ACB" w14:textId="77777777" w:rsidR="00E32773" w:rsidRPr="00805185" w:rsidRDefault="00E32773" w:rsidP="00EE7B77">
            <w:pPr>
              <w:spacing w:after="0"/>
              <w:cnfStyle w:val="000000000000" w:firstRow="0" w:lastRow="0" w:firstColumn="0" w:lastColumn="0" w:oddVBand="0" w:evenVBand="0" w:oddHBand="0" w:evenHBand="0" w:firstRowFirstColumn="0" w:firstRowLastColumn="0" w:lastRowFirstColumn="0" w:lastRowLastColumn="0"/>
            </w:pPr>
            <w:r w:rsidRPr="00805185">
              <w:t>Matelas à air motorisé, basse pression continue, régulation automatique de pression, pour procédures spéciales d</w:t>
            </w:r>
            <w:r>
              <w:t xml:space="preserve">e soins; Durée de 1 à 30 jours                                       </w:t>
            </w:r>
            <w:r w:rsidRPr="00805185">
              <w:t xml:space="preserve"> </w:t>
            </w:r>
          </w:p>
        </w:tc>
        <w:tc>
          <w:tcPr>
            <w:tcW w:w="2329" w:type="dxa"/>
          </w:tcPr>
          <w:p w14:paraId="7332E2A2" w14:textId="77777777" w:rsidR="00E32773" w:rsidRPr="00CC5C50" w:rsidRDefault="00E32773" w:rsidP="00EE7B77">
            <w:pPr>
              <w:spacing w:after="0"/>
              <w:cnfStyle w:val="000000000000" w:firstRow="0" w:lastRow="0" w:firstColumn="0" w:lastColumn="0" w:oddVBand="0" w:evenVBand="0" w:oddHBand="0" w:evenHBand="0" w:firstRowFirstColumn="0" w:firstRowLastColumn="0" w:lastRowFirstColumn="0" w:lastRowLastColumn="0"/>
            </w:pPr>
            <w:r>
              <w:t>8 à 10 heures selon horaire de commande</w:t>
            </w:r>
          </w:p>
        </w:tc>
        <w:tc>
          <w:tcPr>
            <w:tcW w:w="1722" w:type="dxa"/>
          </w:tcPr>
          <w:p w14:paraId="022D487B" w14:textId="77777777" w:rsidR="00E32773" w:rsidRPr="00CC5C50" w:rsidRDefault="00E32773" w:rsidP="00E32773">
            <w:pPr>
              <w:spacing w:after="0"/>
              <w:cnfStyle w:val="000000000000" w:firstRow="0" w:lastRow="0" w:firstColumn="0" w:lastColumn="0" w:oddVBand="0" w:evenVBand="0" w:oddHBand="0" w:evenHBand="0" w:firstRowFirstColumn="0" w:firstRowLastColumn="0" w:lastRowFirstColumn="0" w:lastRowLastColumn="0"/>
            </w:pPr>
            <w:r w:rsidRPr="00CC5C50">
              <w:t xml:space="preserve"> </w:t>
            </w:r>
            <w:r>
              <w:t>17 000</w:t>
            </w:r>
            <w:r w:rsidRPr="00CC5C50">
              <w:t xml:space="preserve">   </w:t>
            </w:r>
          </w:p>
        </w:tc>
      </w:tr>
      <w:tr w:rsidR="00E32773" w:rsidRPr="00DC190E" w14:paraId="5FB7211B" w14:textId="77777777" w:rsidTr="004D6046">
        <w:tc>
          <w:tcPr>
            <w:cnfStyle w:val="001000000000" w:firstRow="0" w:lastRow="0" w:firstColumn="1" w:lastColumn="0" w:oddVBand="0" w:evenVBand="0" w:oddHBand="0" w:evenHBand="0" w:firstRowFirstColumn="0" w:firstRowLastColumn="0" w:lastRowFirstColumn="0" w:lastRowLastColumn="0"/>
            <w:tcW w:w="1144" w:type="dxa"/>
          </w:tcPr>
          <w:p w14:paraId="715A4A99" w14:textId="77777777" w:rsidR="00E32773" w:rsidRPr="0027717B" w:rsidRDefault="00E32773" w:rsidP="00EE7B77">
            <w:pPr>
              <w:tabs>
                <w:tab w:val="left" w:pos="1701"/>
                <w:tab w:val="left" w:pos="6237"/>
              </w:tabs>
              <w:spacing w:after="0"/>
              <w:rPr>
                <w:rStyle w:val="lev"/>
                <w:color w:val="000000" w:themeColor="text1"/>
                <w:sz w:val="28"/>
                <w:szCs w:val="28"/>
              </w:rPr>
            </w:pPr>
            <w:r w:rsidRPr="0027717B">
              <w:rPr>
                <w:rStyle w:val="lev"/>
                <w:b/>
                <w:color w:val="000000" w:themeColor="text1"/>
                <w:sz w:val="28"/>
                <w:szCs w:val="28"/>
              </w:rPr>
              <w:t>14</w:t>
            </w:r>
          </w:p>
        </w:tc>
        <w:tc>
          <w:tcPr>
            <w:tcW w:w="4968" w:type="dxa"/>
            <w:vMerge/>
          </w:tcPr>
          <w:p w14:paraId="2FECCF43" w14:textId="77777777" w:rsidR="00E32773" w:rsidRPr="00805185" w:rsidRDefault="00E32773" w:rsidP="00EE7B77">
            <w:pPr>
              <w:spacing w:after="0"/>
              <w:cnfStyle w:val="000000000000" w:firstRow="0" w:lastRow="0" w:firstColumn="0" w:lastColumn="0" w:oddVBand="0" w:evenVBand="0" w:oddHBand="0" w:evenHBand="0" w:firstRowFirstColumn="0" w:firstRowLastColumn="0" w:lastRowFirstColumn="0" w:lastRowLastColumn="0"/>
            </w:pPr>
          </w:p>
        </w:tc>
        <w:tc>
          <w:tcPr>
            <w:tcW w:w="2329" w:type="dxa"/>
          </w:tcPr>
          <w:p w14:paraId="2AD80499" w14:textId="77777777" w:rsidR="00E32773" w:rsidRDefault="00E32773" w:rsidP="00EE7B77">
            <w:pPr>
              <w:spacing w:after="0"/>
              <w:cnfStyle w:val="000000000000" w:firstRow="0" w:lastRow="0" w:firstColumn="0" w:lastColumn="0" w:oddVBand="0" w:evenVBand="0" w:oddHBand="0" w:evenHBand="0" w:firstRowFirstColumn="0" w:firstRowLastColumn="0" w:lastRowFirstColumn="0" w:lastRowLastColumn="0"/>
            </w:pPr>
            <w:r>
              <w:t>24 heures maximum</w:t>
            </w:r>
          </w:p>
        </w:tc>
        <w:tc>
          <w:tcPr>
            <w:tcW w:w="1722" w:type="dxa"/>
          </w:tcPr>
          <w:p w14:paraId="3C353175" w14:textId="77777777" w:rsidR="00E32773" w:rsidRPr="00CC5C50" w:rsidRDefault="00E32773" w:rsidP="00EE7B77">
            <w:pPr>
              <w:spacing w:after="0"/>
              <w:cnfStyle w:val="000000000000" w:firstRow="0" w:lastRow="0" w:firstColumn="0" w:lastColumn="0" w:oddVBand="0" w:evenVBand="0" w:oddHBand="0" w:evenHBand="0" w:firstRowFirstColumn="0" w:firstRowLastColumn="0" w:lastRowFirstColumn="0" w:lastRowLastColumn="0"/>
            </w:pPr>
            <w:r>
              <w:t>7 500</w:t>
            </w:r>
          </w:p>
        </w:tc>
      </w:tr>
      <w:tr w:rsidR="00E32773" w:rsidRPr="00DC190E" w14:paraId="4AA780FE" w14:textId="77777777" w:rsidTr="004D6046">
        <w:tc>
          <w:tcPr>
            <w:cnfStyle w:val="001000000000" w:firstRow="0" w:lastRow="0" w:firstColumn="1" w:lastColumn="0" w:oddVBand="0" w:evenVBand="0" w:oddHBand="0" w:evenHBand="0" w:firstRowFirstColumn="0" w:firstRowLastColumn="0" w:lastRowFirstColumn="0" w:lastRowLastColumn="0"/>
            <w:tcW w:w="1144" w:type="dxa"/>
          </w:tcPr>
          <w:p w14:paraId="0F7DED37" w14:textId="77777777" w:rsidR="00E32773" w:rsidRPr="0027717B" w:rsidRDefault="00E32773" w:rsidP="00EE7B77">
            <w:pPr>
              <w:tabs>
                <w:tab w:val="left" w:pos="1701"/>
                <w:tab w:val="left" w:pos="6237"/>
              </w:tabs>
              <w:spacing w:after="0"/>
              <w:rPr>
                <w:rStyle w:val="lev"/>
                <w:b/>
                <w:color w:val="000000" w:themeColor="text1"/>
                <w:sz w:val="28"/>
                <w:szCs w:val="28"/>
              </w:rPr>
            </w:pPr>
            <w:r w:rsidRPr="0027717B">
              <w:rPr>
                <w:rStyle w:val="lev"/>
                <w:b/>
                <w:color w:val="000000" w:themeColor="text1"/>
                <w:sz w:val="28"/>
                <w:szCs w:val="28"/>
              </w:rPr>
              <w:t>15</w:t>
            </w:r>
          </w:p>
        </w:tc>
        <w:tc>
          <w:tcPr>
            <w:tcW w:w="4968" w:type="dxa"/>
            <w:vMerge w:val="restart"/>
          </w:tcPr>
          <w:p w14:paraId="6D0219BD" w14:textId="77777777" w:rsidR="00E32773" w:rsidRPr="00805185" w:rsidRDefault="00E32773" w:rsidP="00EE7B77">
            <w:pPr>
              <w:spacing w:after="0"/>
              <w:cnfStyle w:val="000000000000" w:firstRow="0" w:lastRow="0" w:firstColumn="0" w:lastColumn="0" w:oddVBand="0" w:evenVBand="0" w:oddHBand="0" w:evenHBand="0" w:firstRowFirstColumn="0" w:firstRowLastColumn="0" w:lastRowFirstColumn="0" w:lastRowLastColumn="0"/>
            </w:pPr>
            <w:r w:rsidRPr="00805185">
              <w:t>Matelas à air motorisé, basse pression continue, régulation automatique de pression, pour procédures spéciales de soins; Durée supérieure</w:t>
            </w:r>
            <w:r>
              <w:t xml:space="preserve"> ou égale à 31 jours </w:t>
            </w:r>
          </w:p>
        </w:tc>
        <w:tc>
          <w:tcPr>
            <w:tcW w:w="2329" w:type="dxa"/>
          </w:tcPr>
          <w:p w14:paraId="04A261CC" w14:textId="77777777" w:rsidR="00E32773" w:rsidRPr="00CC5C50" w:rsidRDefault="00E32773" w:rsidP="00EE7B77">
            <w:pPr>
              <w:spacing w:after="0"/>
              <w:cnfStyle w:val="000000000000" w:firstRow="0" w:lastRow="0" w:firstColumn="0" w:lastColumn="0" w:oddVBand="0" w:evenVBand="0" w:oddHBand="0" w:evenHBand="0" w:firstRowFirstColumn="0" w:firstRowLastColumn="0" w:lastRowFirstColumn="0" w:lastRowLastColumn="0"/>
            </w:pPr>
            <w:r>
              <w:t>8 à 10 heures selon horaire de commande</w:t>
            </w:r>
          </w:p>
        </w:tc>
        <w:tc>
          <w:tcPr>
            <w:tcW w:w="1722" w:type="dxa"/>
          </w:tcPr>
          <w:p w14:paraId="648E8595" w14:textId="77777777" w:rsidR="00E32773" w:rsidRPr="00CC5C50" w:rsidRDefault="00E32773" w:rsidP="00EE7B77">
            <w:pPr>
              <w:spacing w:after="0"/>
              <w:cnfStyle w:val="000000000000" w:firstRow="0" w:lastRow="0" w:firstColumn="0" w:lastColumn="0" w:oddVBand="0" w:evenVBand="0" w:oddHBand="0" w:evenHBand="0" w:firstRowFirstColumn="0" w:firstRowLastColumn="0" w:lastRowFirstColumn="0" w:lastRowLastColumn="0"/>
            </w:pPr>
            <w:r>
              <w:t>8 500</w:t>
            </w:r>
          </w:p>
        </w:tc>
      </w:tr>
      <w:tr w:rsidR="00E32773" w:rsidRPr="00DC190E" w14:paraId="6303AF12" w14:textId="77777777" w:rsidTr="004D6046">
        <w:tc>
          <w:tcPr>
            <w:cnfStyle w:val="001000000000" w:firstRow="0" w:lastRow="0" w:firstColumn="1" w:lastColumn="0" w:oddVBand="0" w:evenVBand="0" w:oddHBand="0" w:evenHBand="0" w:firstRowFirstColumn="0" w:firstRowLastColumn="0" w:lastRowFirstColumn="0" w:lastRowLastColumn="0"/>
            <w:tcW w:w="1144" w:type="dxa"/>
          </w:tcPr>
          <w:p w14:paraId="170C5E47" w14:textId="77777777" w:rsidR="00E32773" w:rsidRPr="0027717B" w:rsidRDefault="00E32773" w:rsidP="00EE7B77">
            <w:pPr>
              <w:tabs>
                <w:tab w:val="left" w:pos="1701"/>
                <w:tab w:val="left" w:pos="6237"/>
              </w:tabs>
              <w:spacing w:after="0"/>
              <w:rPr>
                <w:rStyle w:val="lev"/>
                <w:color w:val="000000" w:themeColor="text1"/>
                <w:sz w:val="28"/>
                <w:szCs w:val="28"/>
              </w:rPr>
            </w:pPr>
            <w:r>
              <w:rPr>
                <w:rStyle w:val="lev"/>
                <w:color w:val="000000" w:themeColor="text1"/>
                <w:sz w:val="28"/>
                <w:szCs w:val="28"/>
              </w:rPr>
              <w:t>16</w:t>
            </w:r>
          </w:p>
        </w:tc>
        <w:tc>
          <w:tcPr>
            <w:tcW w:w="4968" w:type="dxa"/>
            <w:vMerge/>
          </w:tcPr>
          <w:p w14:paraId="508980A4" w14:textId="77777777" w:rsidR="00E32773" w:rsidRPr="00805185" w:rsidRDefault="00E32773" w:rsidP="00EE7B77">
            <w:pPr>
              <w:spacing w:after="0"/>
              <w:cnfStyle w:val="000000000000" w:firstRow="0" w:lastRow="0" w:firstColumn="0" w:lastColumn="0" w:oddVBand="0" w:evenVBand="0" w:oddHBand="0" w:evenHBand="0" w:firstRowFirstColumn="0" w:firstRowLastColumn="0" w:lastRowFirstColumn="0" w:lastRowLastColumn="0"/>
            </w:pPr>
          </w:p>
        </w:tc>
        <w:tc>
          <w:tcPr>
            <w:tcW w:w="2329" w:type="dxa"/>
          </w:tcPr>
          <w:p w14:paraId="4618EBEB" w14:textId="77777777" w:rsidR="00E32773" w:rsidRDefault="00E32773" w:rsidP="00EE7B77">
            <w:pPr>
              <w:spacing w:after="0"/>
              <w:cnfStyle w:val="000000000000" w:firstRow="0" w:lastRow="0" w:firstColumn="0" w:lastColumn="0" w:oddVBand="0" w:evenVBand="0" w:oddHBand="0" w:evenHBand="0" w:firstRowFirstColumn="0" w:firstRowLastColumn="0" w:lastRowFirstColumn="0" w:lastRowLastColumn="0"/>
            </w:pPr>
            <w:r>
              <w:t>24 heures maximum</w:t>
            </w:r>
          </w:p>
        </w:tc>
        <w:tc>
          <w:tcPr>
            <w:tcW w:w="1722" w:type="dxa"/>
          </w:tcPr>
          <w:p w14:paraId="451F7621" w14:textId="77777777" w:rsidR="00E32773" w:rsidRPr="00CC5C50" w:rsidRDefault="00E32773" w:rsidP="00EE7B77">
            <w:pPr>
              <w:spacing w:after="0"/>
              <w:cnfStyle w:val="000000000000" w:firstRow="0" w:lastRow="0" w:firstColumn="0" w:lastColumn="0" w:oddVBand="0" w:evenVBand="0" w:oddHBand="0" w:evenHBand="0" w:firstRowFirstColumn="0" w:firstRowLastColumn="0" w:lastRowFirstColumn="0" w:lastRowLastColumn="0"/>
            </w:pPr>
            <w:r>
              <w:t>3 500</w:t>
            </w:r>
          </w:p>
        </w:tc>
      </w:tr>
      <w:tr w:rsidR="00EE7B77" w:rsidRPr="00B23126" w14:paraId="468629CC" w14:textId="77777777" w:rsidTr="004D6046">
        <w:tc>
          <w:tcPr>
            <w:cnfStyle w:val="001000000000" w:firstRow="0" w:lastRow="0" w:firstColumn="1" w:lastColumn="0" w:oddVBand="0" w:evenVBand="0" w:oddHBand="0" w:evenHBand="0" w:firstRowFirstColumn="0" w:firstRowLastColumn="0" w:lastRowFirstColumn="0" w:lastRowLastColumn="0"/>
            <w:tcW w:w="1144" w:type="dxa"/>
          </w:tcPr>
          <w:p w14:paraId="1F6032A3" w14:textId="77777777" w:rsidR="00EE7B77" w:rsidRPr="0027717B" w:rsidRDefault="00E32773" w:rsidP="00EE7B77">
            <w:pPr>
              <w:tabs>
                <w:tab w:val="left" w:pos="1701"/>
                <w:tab w:val="left" w:pos="6237"/>
              </w:tabs>
              <w:spacing w:after="0"/>
              <w:rPr>
                <w:rStyle w:val="lev"/>
                <w:b/>
                <w:color w:val="000000" w:themeColor="text1"/>
                <w:sz w:val="28"/>
                <w:szCs w:val="28"/>
              </w:rPr>
            </w:pPr>
            <w:r>
              <w:rPr>
                <w:rStyle w:val="lev"/>
                <w:b/>
                <w:color w:val="000000" w:themeColor="text1"/>
                <w:sz w:val="28"/>
                <w:szCs w:val="28"/>
              </w:rPr>
              <w:t>17</w:t>
            </w:r>
          </w:p>
        </w:tc>
        <w:tc>
          <w:tcPr>
            <w:tcW w:w="4968" w:type="dxa"/>
          </w:tcPr>
          <w:p w14:paraId="48835CAC" w14:textId="77777777" w:rsidR="00EE7B77" w:rsidRDefault="00EE7B77" w:rsidP="00EE7B77">
            <w:pPr>
              <w:spacing w:after="0"/>
              <w:cnfStyle w:val="000000000000" w:firstRow="0" w:lastRow="0" w:firstColumn="0" w:lastColumn="0" w:oddVBand="0" w:evenVBand="0" w:oddHBand="0" w:evenHBand="0" w:firstRowFirstColumn="0" w:firstRowLastColumn="0" w:lastRowFirstColumn="0" w:lastRowLastColumn="0"/>
            </w:pPr>
            <w:r w:rsidRPr="00805185">
              <w:t>Coussin de siège à air avec compresseur</w:t>
            </w:r>
          </w:p>
        </w:tc>
        <w:tc>
          <w:tcPr>
            <w:tcW w:w="2329" w:type="dxa"/>
          </w:tcPr>
          <w:p w14:paraId="72871AEF" w14:textId="77777777" w:rsidR="00EE7B77" w:rsidRPr="00CC5C50" w:rsidRDefault="00EE7B77" w:rsidP="00EE7B77">
            <w:pPr>
              <w:spacing w:after="0"/>
              <w:cnfStyle w:val="000000000000" w:firstRow="0" w:lastRow="0" w:firstColumn="0" w:lastColumn="0" w:oddVBand="0" w:evenVBand="0" w:oddHBand="0" w:evenHBand="0" w:firstRowFirstColumn="0" w:firstRowLastColumn="0" w:lastRowFirstColumn="0" w:lastRowLastColumn="0"/>
            </w:pPr>
          </w:p>
        </w:tc>
        <w:tc>
          <w:tcPr>
            <w:tcW w:w="1722" w:type="dxa"/>
          </w:tcPr>
          <w:p w14:paraId="4421249B" w14:textId="77777777" w:rsidR="00EE7B77" w:rsidRDefault="00EE7B77" w:rsidP="00EE7B77">
            <w:pPr>
              <w:spacing w:after="0"/>
              <w:cnfStyle w:val="000000000000" w:firstRow="0" w:lastRow="0" w:firstColumn="0" w:lastColumn="0" w:oddVBand="0" w:evenVBand="0" w:oddHBand="0" w:evenHBand="0" w:firstRowFirstColumn="0" w:firstRowLastColumn="0" w:lastRowFirstColumn="0" w:lastRowLastColumn="0"/>
            </w:pPr>
            <w:r w:rsidRPr="00CC5C50">
              <w:t xml:space="preserve"> 16 000   </w:t>
            </w:r>
          </w:p>
        </w:tc>
      </w:tr>
    </w:tbl>
    <w:p w14:paraId="23FE48A2" w14:textId="77777777" w:rsidR="0028263F" w:rsidRPr="00615402" w:rsidRDefault="0028263F">
      <w:pPr>
        <w:rPr>
          <w:sz w:val="10"/>
        </w:rPr>
      </w:pPr>
    </w:p>
    <w:p w14:paraId="6D353A4D" w14:textId="77777777" w:rsidR="00615402" w:rsidRPr="00BC73DE" w:rsidRDefault="00615402">
      <w:pPr>
        <w:rPr>
          <w:sz w:val="10"/>
          <w:highlight w:val="yellow"/>
        </w:rPr>
      </w:pPr>
      <w:r w:rsidRPr="00615402">
        <w:rPr>
          <w:sz w:val="20"/>
        </w:rPr>
        <w:t xml:space="preserve">* : un même produit peut être proposé pour les lignes </w:t>
      </w:r>
      <w:r w:rsidR="00EE7B77">
        <w:rPr>
          <w:sz w:val="20"/>
        </w:rPr>
        <w:t>1à 12</w:t>
      </w:r>
      <w:r w:rsidRPr="00615402">
        <w:rPr>
          <w:sz w:val="20"/>
        </w:rPr>
        <w:t xml:space="preserve"> du BPU</w:t>
      </w:r>
      <w:r>
        <w:rPr>
          <w:sz w:val="20"/>
        </w:rPr>
        <w:t xml:space="preserve"> sous réserve </w:t>
      </w:r>
      <w:r w:rsidR="00EE7B77">
        <w:rPr>
          <w:sz w:val="20"/>
        </w:rPr>
        <w:t xml:space="preserve">de disposer de la décharge talonnière. </w:t>
      </w:r>
    </w:p>
    <w:p w14:paraId="2E0A98CE" w14:textId="77777777" w:rsidR="00C257AB" w:rsidRPr="00DC190E" w:rsidRDefault="00C257AB" w:rsidP="00090C71">
      <w:pPr>
        <w:widowControl w:val="0"/>
        <w:numPr>
          <w:ilvl w:val="0"/>
          <w:numId w:val="34"/>
        </w:numPr>
        <w:autoSpaceDE w:val="0"/>
        <w:autoSpaceDN w:val="0"/>
        <w:adjustRightInd w:val="0"/>
        <w:ind w:left="284" w:right="-63"/>
        <w:contextualSpacing/>
        <w:jc w:val="both"/>
        <w:rPr>
          <w:rFonts w:ascii="Cambria" w:eastAsia="Times New Roman" w:hAnsi="Cambria" w:cs="Times New Roman"/>
          <w:b/>
          <w:bCs/>
          <w:color w:val="943634"/>
          <w:spacing w:val="5"/>
          <w:sz w:val="20"/>
        </w:rPr>
      </w:pPr>
      <w:r w:rsidRPr="00DC190E">
        <w:rPr>
          <w:rFonts w:ascii="Cambria" w:eastAsia="Times New Roman" w:hAnsi="Cambria" w:cs="Times New Roman"/>
          <w:b/>
          <w:bCs/>
          <w:color w:val="943634"/>
          <w:spacing w:val="5"/>
          <w:sz w:val="20"/>
        </w:rPr>
        <w:t>La partie articles listés, BPU, est estimée à 9</w:t>
      </w:r>
      <w:r w:rsidR="00047223" w:rsidRPr="00DC190E">
        <w:rPr>
          <w:rFonts w:ascii="Cambria" w:eastAsia="Times New Roman" w:hAnsi="Cambria" w:cs="Times New Roman"/>
          <w:b/>
          <w:bCs/>
          <w:color w:val="943634"/>
          <w:spacing w:val="5"/>
          <w:sz w:val="20"/>
        </w:rPr>
        <w:t>0</w:t>
      </w:r>
      <w:r w:rsidRPr="00DC190E">
        <w:rPr>
          <w:rFonts w:ascii="Cambria" w:eastAsia="Times New Roman" w:hAnsi="Cambria" w:cs="Times New Roman"/>
          <w:b/>
          <w:bCs/>
          <w:color w:val="943634"/>
          <w:spacing w:val="5"/>
          <w:sz w:val="20"/>
        </w:rPr>
        <w:t>% du volume financier annuel.</w:t>
      </w:r>
    </w:p>
    <w:p w14:paraId="6794E1FD" w14:textId="77777777" w:rsidR="00C257AB" w:rsidRPr="00DC190E" w:rsidRDefault="00C257AB" w:rsidP="00090C71">
      <w:pPr>
        <w:widowControl w:val="0"/>
        <w:numPr>
          <w:ilvl w:val="0"/>
          <w:numId w:val="34"/>
        </w:numPr>
        <w:autoSpaceDE w:val="0"/>
        <w:autoSpaceDN w:val="0"/>
        <w:adjustRightInd w:val="0"/>
        <w:ind w:left="284" w:right="-63"/>
        <w:contextualSpacing/>
        <w:jc w:val="both"/>
        <w:rPr>
          <w:rFonts w:ascii="Cambria" w:eastAsia="Times New Roman" w:hAnsi="Cambria" w:cs="Times New Roman"/>
          <w:b/>
          <w:bCs/>
          <w:color w:val="943634"/>
          <w:spacing w:val="5"/>
          <w:sz w:val="20"/>
        </w:rPr>
      </w:pPr>
      <w:r w:rsidRPr="00DC190E">
        <w:rPr>
          <w:rFonts w:ascii="Cambria" w:eastAsia="Times New Roman" w:hAnsi="Cambria" w:cs="Times New Roman"/>
          <w:b/>
          <w:bCs/>
          <w:color w:val="943634"/>
          <w:spacing w:val="5"/>
          <w:sz w:val="20"/>
        </w:rPr>
        <w:t xml:space="preserve">La partie </w:t>
      </w:r>
      <w:r w:rsidR="00090C71" w:rsidRPr="00DC190E">
        <w:rPr>
          <w:rFonts w:ascii="Cambria" w:eastAsia="Times New Roman" w:hAnsi="Cambria" w:cs="Times New Roman"/>
          <w:b/>
          <w:bCs/>
          <w:color w:val="943634"/>
          <w:spacing w:val="5"/>
          <w:sz w:val="20"/>
        </w:rPr>
        <w:t>catalogue est</w:t>
      </w:r>
      <w:r w:rsidRPr="00DC190E">
        <w:rPr>
          <w:rFonts w:ascii="Cambria" w:eastAsia="Times New Roman" w:hAnsi="Cambria" w:cs="Times New Roman"/>
          <w:b/>
          <w:bCs/>
          <w:color w:val="943634"/>
          <w:spacing w:val="5"/>
          <w:sz w:val="20"/>
        </w:rPr>
        <w:t xml:space="preserve"> esti</w:t>
      </w:r>
      <w:r w:rsidR="00047223" w:rsidRPr="00DC190E">
        <w:rPr>
          <w:rFonts w:ascii="Cambria" w:eastAsia="Times New Roman" w:hAnsi="Cambria" w:cs="Times New Roman"/>
          <w:b/>
          <w:bCs/>
          <w:color w:val="943634"/>
          <w:spacing w:val="5"/>
          <w:sz w:val="20"/>
        </w:rPr>
        <w:t>mée à 10</w:t>
      </w:r>
      <w:r w:rsidRPr="00DC190E">
        <w:rPr>
          <w:rFonts w:ascii="Cambria" w:eastAsia="Times New Roman" w:hAnsi="Cambria" w:cs="Times New Roman"/>
          <w:b/>
          <w:bCs/>
          <w:color w:val="943634"/>
          <w:spacing w:val="5"/>
          <w:sz w:val="20"/>
        </w:rPr>
        <w:t xml:space="preserve"> % du volume financier annuel. La partie catalogue fait l’objet d’une mise au point après attribution et avant notification du marché concerné.</w:t>
      </w:r>
    </w:p>
    <w:p w14:paraId="55AE87DE" w14:textId="77777777" w:rsidR="00A85D4C" w:rsidRPr="00090C71" w:rsidRDefault="00A85D4C" w:rsidP="00A85D4C">
      <w:pPr>
        <w:widowControl w:val="0"/>
        <w:autoSpaceDE w:val="0"/>
        <w:autoSpaceDN w:val="0"/>
        <w:adjustRightInd w:val="0"/>
        <w:ind w:right="-710"/>
        <w:contextualSpacing/>
        <w:jc w:val="both"/>
        <w:rPr>
          <w:rFonts w:ascii="Cambria" w:eastAsia="Times New Roman" w:hAnsi="Cambria" w:cs="Times New Roman"/>
          <w:b/>
          <w:bCs/>
          <w:color w:val="943634"/>
          <w:spacing w:val="5"/>
        </w:rPr>
      </w:pPr>
    </w:p>
    <w:p w14:paraId="239F2B23" w14:textId="77777777" w:rsidR="002C1579" w:rsidRDefault="002C1579" w:rsidP="00281539">
      <w:pPr>
        <w:widowControl w:val="0"/>
        <w:autoSpaceDE w:val="0"/>
        <w:autoSpaceDN w:val="0"/>
        <w:adjustRightInd w:val="0"/>
        <w:ind w:right="-710"/>
        <w:contextualSpacing/>
        <w:jc w:val="both"/>
        <w:rPr>
          <w:rFonts w:ascii="Cambria" w:eastAsia="Times New Roman" w:hAnsi="Cambria" w:cs="Times New Roman"/>
          <w:b/>
          <w:bCs/>
          <w:color w:val="943634"/>
          <w:spacing w:val="5"/>
        </w:rPr>
      </w:pPr>
    </w:p>
    <w:p w14:paraId="2C46AF3D" w14:textId="77777777" w:rsidR="002C1579" w:rsidRDefault="002C1579" w:rsidP="00AD7A54">
      <w:pPr>
        <w:widowControl w:val="0"/>
        <w:autoSpaceDE w:val="0"/>
        <w:autoSpaceDN w:val="0"/>
        <w:adjustRightInd w:val="0"/>
        <w:ind w:left="284" w:right="-710"/>
        <w:contextualSpacing/>
        <w:jc w:val="both"/>
        <w:rPr>
          <w:rFonts w:ascii="Cambria" w:eastAsia="Times New Roman" w:hAnsi="Cambria" w:cs="Times New Roman"/>
          <w:b/>
          <w:bCs/>
          <w:color w:val="943634"/>
          <w:spacing w:val="5"/>
        </w:rPr>
      </w:pPr>
    </w:p>
    <w:p w14:paraId="2EBD829D" w14:textId="77777777" w:rsidR="004D6046" w:rsidRDefault="004D6046" w:rsidP="00AD7A54">
      <w:pPr>
        <w:widowControl w:val="0"/>
        <w:autoSpaceDE w:val="0"/>
        <w:autoSpaceDN w:val="0"/>
        <w:adjustRightInd w:val="0"/>
        <w:ind w:left="284" w:right="-710"/>
        <w:contextualSpacing/>
        <w:jc w:val="both"/>
        <w:rPr>
          <w:rFonts w:ascii="Cambria" w:eastAsia="Times New Roman" w:hAnsi="Cambria" w:cs="Times New Roman"/>
          <w:b/>
          <w:bCs/>
          <w:color w:val="943634"/>
          <w:spacing w:val="5"/>
        </w:rPr>
      </w:pPr>
    </w:p>
    <w:p w14:paraId="37489781" w14:textId="77777777" w:rsidR="00DC190E" w:rsidRPr="00A85D4C" w:rsidRDefault="00DC190E" w:rsidP="00DC190E">
      <w:pPr>
        <w:widowControl w:val="0"/>
        <w:autoSpaceDE w:val="0"/>
        <w:autoSpaceDN w:val="0"/>
        <w:adjustRightInd w:val="0"/>
        <w:ind w:left="284" w:right="-710"/>
        <w:contextualSpacing/>
        <w:jc w:val="both"/>
        <w:rPr>
          <w:rFonts w:ascii="Cambria" w:eastAsia="Times New Roman" w:hAnsi="Cambria" w:cs="Times New Roman"/>
          <w:b/>
          <w:bCs/>
          <w:color w:val="943634"/>
          <w:spacing w:val="5"/>
        </w:rPr>
      </w:pPr>
    </w:p>
    <w:p w14:paraId="76E8FADD" w14:textId="77777777" w:rsidR="00DC190E" w:rsidRPr="00D4670F" w:rsidRDefault="00DC190E" w:rsidP="00DC190E">
      <w:pPr>
        <w:pBdr>
          <w:top w:val="dotted" w:sz="4" w:space="1" w:color="622423"/>
          <w:bottom w:val="dotted" w:sz="4" w:space="1" w:color="622423"/>
        </w:pBdr>
        <w:tabs>
          <w:tab w:val="left" w:pos="0"/>
        </w:tabs>
        <w:spacing w:after="0"/>
        <w:jc w:val="both"/>
        <w:outlineLvl w:val="2"/>
        <w:rPr>
          <w:rFonts w:ascii="Cambria" w:eastAsia="Times New Roman" w:hAnsi="Cambria" w:cs="Times New Roman"/>
          <w:b/>
          <w:bCs/>
          <w:color w:val="622423"/>
          <w:spacing w:val="5"/>
          <w:sz w:val="24"/>
          <w:szCs w:val="24"/>
        </w:rPr>
      </w:pPr>
      <w:bookmarkStart w:id="30" w:name="_Toc183510160"/>
      <w:r w:rsidRPr="00A85D4C">
        <w:rPr>
          <w:rFonts w:ascii="Times New Roman" w:eastAsia="Times New Roman" w:hAnsi="Times New Roman" w:cs="Times New Roman"/>
          <w:caps/>
          <w:color w:val="622423"/>
          <w:sz w:val="24"/>
          <w:szCs w:val="24"/>
        </w:rPr>
        <w:lastRenderedPageBreak/>
        <w:t>III-</w:t>
      </w:r>
      <w:r>
        <w:rPr>
          <w:rFonts w:ascii="Times New Roman" w:eastAsia="Times New Roman" w:hAnsi="Times New Roman" w:cs="Times New Roman"/>
          <w:caps/>
          <w:color w:val="622423"/>
          <w:sz w:val="24"/>
          <w:szCs w:val="24"/>
        </w:rPr>
        <w:t xml:space="preserve">9 </w:t>
      </w:r>
      <w:r w:rsidRPr="00A85D4C">
        <w:rPr>
          <w:rFonts w:ascii="Times New Roman" w:eastAsia="Times New Roman" w:hAnsi="Times New Roman" w:cs="Times New Roman"/>
          <w:caps/>
          <w:color w:val="622423"/>
          <w:sz w:val="24"/>
          <w:szCs w:val="24"/>
        </w:rPr>
        <w:t>LOT </w:t>
      </w:r>
      <w:r>
        <w:rPr>
          <w:rFonts w:ascii="Times New Roman" w:eastAsia="Times New Roman" w:hAnsi="Times New Roman" w:cs="Times New Roman"/>
          <w:caps/>
          <w:color w:val="622423"/>
          <w:sz w:val="24"/>
          <w:szCs w:val="24"/>
        </w:rPr>
        <w:t>9</w:t>
      </w:r>
      <w:r w:rsidRPr="00A85D4C">
        <w:rPr>
          <w:rFonts w:ascii="Times New Roman" w:eastAsia="Times New Roman" w:hAnsi="Times New Roman" w:cs="Times New Roman"/>
          <w:caps/>
          <w:color w:val="622423"/>
          <w:sz w:val="24"/>
          <w:szCs w:val="24"/>
        </w:rPr>
        <w:t xml:space="preserve"> : </w:t>
      </w:r>
      <w:r w:rsidRPr="00D4670F">
        <w:rPr>
          <w:rFonts w:ascii="Times New Roman" w:eastAsia="Times New Roman" w:hAnsi="Times New Roman" w:cs="Times New Roman"/>
          <w:color w:val="622423"/>
          <w:sz w:val="24"/>
          <w:szCs w:val="24"/>
        </w:rPr>
        <w:t xml:space="preserve">Matelas à air motorisé, pression alternée, basse pression continue, régulation automatique de pression – Zone </w:t>
      </w:r>
      <w:r>
        <w:rPr>
          <w:rFonts w:ascii="Times New Roman" w:eastAsia="Times New Roman" w:hAnsi="Times New Roman" w:cs="Times New Roman"/>
          <w:color w:val="622423"/>
          <w:sz w:val="24"/>
          <w:szCs w:val="24"/>
        </w:rPr>
        <w:t>2</w:t>
      </w:r>
      <w:bookmarkEnd w:id="30"/>
    </w:p>
    <w:p w14:paraId="62ECE9AB" w14:textId="77777777" w:rsidR="008F6013" w:rsidRDefault="008F6013" w:rsidP="00DC190E">
      <w:pPr>
        <w:rPr>
          <w:sz w:val="10"/>
          <w:highlight w:val="yellow"/>
        </w:rPr>
      </w:pPr>
    </w:p>
    <w:p w14:paraId="35CD28DA" w14:textId="77777777" w:rsidR="008F6013" w:rsidRDefault="008F6013" w:rsidP="00DC190E">
      <w:pPr>
        <w:rPr>
          <w:sz w:val="10"/>
          <w:highlight w:val="yellow"/>
        </w:rPr>
      </w:pPr>
    </w:p>
    <w:tbl>
      <w:tblPr>
        <w:tblStyle w:val="Grilledutableau"/>
        <w:tblW w:w="10163" w:type="dxa"/>
        <w:tblBorders>
          <w:top w:val="single" w:sz="6" w:space="0" w:color="548DD4" w:themeColor="text2" w:themeTint="99"/>
          <w:left w:val="single" w:sz="6" w:space="0" w:color="548DD4" w:themeColor="text2" w:themeTint="99"/>
          <w:bottom w:val="single" w:sz="6" w:space="0" w:color="548DD4" w:themeColor="text2" w:themeTint="99"/>
          <w:right w:val="single" w:sz="6" w:space="0" w:color="548DD4" w:themeColor="text2" w:themeTint="99"/>
          <w:insideH w:val="single" w:sz="6" w:space="0" w:color="548DD4" w:themeColor="text2" w:themeTint="99"/>
          <w:insideV w:val="single" w:sz="6" w:space="0" w:color="548DD4" w:themeColor="text2" w:themeTint="99"/>
        </w:tblBorders>
        <w:tblLook w:val="04A0" w:firstRow="1" w:lastRow="0" w:firstColumn="1" w:lastColumn="0" w:noHBand="0" w:noVBand="1"/>
      </w:tblPr>
      <w:tblGrid>
        <w:gridCol w:w="1144"/>
        <w:gridCol w:w="4518"/>
        <w:gridCol w:w="2779"/>
        <w:gridCol w:w="1722"/>
      </w:tblGrid>
      <w:tr w:rsidR="008F6013" w:rsidRPr="00DC190E" w14:paraId="24ECC666" w14:textId="77777777" w:rsidTr="004D60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44" w:type="dxa"/>
          </w:tcPr>
          <w:p w14:paraId="1AA503F8" w14:textId="77777777" w:rsidR="008F6013" w:rsidRPr="00DC190E" w:rsidRDefault="008F6013" w:rsidP="00F45CE9">
            <w:pPr>
              <w:spacing w:after="0"/>
            </w:pPr>
            <w:r w:rsidRPr="00DC190E">
              <w:t>N° de produit</w:t>
            </w:r>
          </w:p>
        </w:tc>
        <w:tc>
          <w:tcPr>
            <w:tcW w:w="4518" w:type="dxa"/>
          </w:tcPr>
          <w:p w14:paraId="47961397" w14:textId="77777777" w:rsidR="008F6013" w:rsidRPr="00DC190E" w:rsidRDefault="008F6013" w:rsidP="00F45CE9">
            <w:pPr>
              <w:spacing w:after="0"/>
              <w:cnfStyle w:val="100000000000" w:firstRow="1" w:lastRow="0" w:firstColumn="0" w:lastColumn="0" w:oddVBand="0" w:evenVBand="0" w:oddHBand="0" w:evenHBand="0" w:firstRowFirstColumn="0" w:firstRowLastColumn="0" w:lastRowFirstColumn="0" w:lastRowLastColumn="0"/>
            </w:pPr>
            <w:r w:rsidRPr="00DC190E">
              <w:t>Equipement</w:t>
            </w:r>
          </w:p>
        </w:tc>
        <w:tc>
          <w:tcPr>
            <w:tcW w:w="2779" w:type="dxa"/>
          </w:tcPr>
          <w:p w14:paraId="637A612B" w14:textId="77777777" w:rsidR="008F6013" w:rsidRPr="00DC190E" w:rsidRDefault="008F6013" w:rsidP="00F45CE9">
            <w:pPr>
              <w:spacing w:after="0"/>
              <w:cnfStyle w:val="100000000000" w:firstRow="1" w:lastRow="0" w:firstColumn="0" w:lastColumn="0" w:oddVBand="0" w:evenVBand="0" w:oddHBand="0" w:evenHBand="0" w:firstRowFirstColumn="0" w:firstRowLastColumn="0" w:lastRowFirstColumn="0" w:lastRowLastColumn="0"/>
            </w:pPr>
            <w:r>
              <w:t>Délai de livraison</w:t>
            </w:r>
          </w:p>
        </w:tc>
        <w:tc>
          <w:tcPr>
            <w:tcW w:w="1722" w:type="dxa"/>
          </w:tcPr>
          <w:p w14:paraId="68EE9C3D" w14:textId="77777777" w:rsidR="008F6013" w:rsidRPr="00DC190E" w:rsidRDefault="008F6013" w:rsidP="00F45CE9">
            <w:pPr>
              <w:spacing w:after="0"/>
              <w:cnfStyle w:val="100000000000" w:firstRow="1" w:lastRow="0" w:firstColumn="0" w:lastColumn="0" w:oddVBand="0" w:evenVBand="0" w:oddHBand="0" w:evenHBand="0" w:firstRowFirstColumn="0" w:firstRowLastColumn="0" w:lastRowFirstColumn="0" w:lastRowLastColumn="0"/>
            </w:pPr>
            <w:r w:rsidRPr="00DC190E">
              <w:t>Quantité annuelle prévisionnelle</w:t>
            </w:r>
          </w:p>
        </w:tc>
      </w:tr>
      <w:tr w:rsidR="008F6013" w:rsidRPr="00DC190E" w14:paraId="14B264B3" w14:textId="77777777" w:rsidTr="004D6046">
        <w:tc>
          <w:tcPr>
            <w:cnfStyle w:val="001000000000" w:firstRow="0" w:lastRow="0" w:firstColumn="1" w:lastColumn="0" w:oddVBand="0" w:evenVBand="0" w:oddHBand="0" w:evenHBand="0" w:firstRowFirstColumn="0" w:firstRowLastColumn="0" w:lastRowFirstColumn="0" w:lastRowLastColumn="0"/>
            <w:tcW w:w="1144" w:type="dxa"/>
          </w:tcPr>
          <w:p w14:paraId="2A8402A9" w14:textId="77777777" w:rsidR="008F6013" w:rsidRPr="0027717B" w:rsidRDefault="008F6013" w:rsidP="00F45CE9">
            <w:pPr>
              <w:tabs>
                <w:tab w:val="left" w:pos="1701"/>
                <w:tab w:val="left" w:pos="6237"/>
              </w:tabs>
              <w:spacing w:after="0"/>
              <w:rPr>
                <w:rStyle w:val="lev"/>
                <w:b/>
                <w:color w:val="000000" w:themeColor="text1"/>
                <w:sz w:val="28"/>
                <w:szCs w:val="28"/>
              </w:rPr>
            </w:pPr>
            <w:r w:rsidRPr="0027717B">
              <w:rPr>
                <w:rStyle w:val="lev"/>
                <w:b/>
                <w:color w:val="000000" w:themeColor="text1"/>
                <w:sz w:val="28"/>
                <w:szCs w:val="28"/>
              </w:rPr>
              <w:t>1</w:t>
            </w:r>
          </w:p>
        </w:tc>
        <w:tc>
          <w:tcPr>
            <w:tcW w:w="4518" w:type="dxa"/>
            <w:vMerge w:val="restart"/>
          </w:tcPr>
          <w:p w14:paraId="2566CB70" w14:textId="77777777" w:rsidR="008F6013" w:rsidRPr="00805185" w:rsidRDefault="008F6013" w:rsidP="00F45CE9">
            <w:pPr>
              <w:spacing w:after="0"/>
              <w:cnfStyle w:val="000000000000" w:firstRow="0" w:lastRow="0" w:firstColumn="0" w:lastColumn="0" w:oddVBand="0" w:evenVBand="0" w:oddHBand="0" w:evenHBand="0" w:firstRowFirstColumn="0" w:firstRowLastColumn="0" w:lastRowFirstColumn="0" w:lastRowLastColumn="0"/>
            </w:pPr>
            <w:r w:rsidRPr="00805185">
              <w:t>Matelas à air motorisé, pression alternée, basse pression continue, régulation automati</w:t>
            </w:r>
            <w:r>
              <w:t xml:space="preserve">que; Durée de 1 à 30 jours </w:t>
            </w:r>
          </w:p>
        </w:tc>
        <w:tc>
          <w:tcPr>
            <w:tcW w:w="2779" w:type="dxa"/>
          </w:tcPr>
          <w:p w14:paraId="73974A72" w14:textId="77777777" w:rsidR="008F6013" w:rsidRPr="00CC5C50" w:rsidRDefault="008F6013" w:rsidP="00F45CE9">
            <w:pPr>
              <w:spacing w:after="0"/>
              <w:cnfStyle w:val="000000000000" w:firstRow="0" w:lastRow="0" w:firstColumn="0" w:lastColumn="0" w:oddVBand="0" w:evenVBand="0" w:oddHBand="0" w:evenHBand="0" w:firstRowFirstColumn="0" w:firstRowLastColumn="0" w:lastRowFirstColumn="0" w:lastRowLastColumn="0"/>
            </w:pPr>
            <w:r>
              <w:t>8 à 10 heures selon horaire de commande</w:t>
            </w:r>
          </w:p>
        </w:tc>
        <w:tc>
          <w:tcPr>
            <w:tcW w:w="1722" w:type="dxa"/>
          </w:tcPr>
          <w:p w14:paraId="0E0FF18D" w14:textId="77777777" w:rsidR="008F6013" w:rsidRPr="00CC5C50" w:rsidRDefault="008F6013" w:rsidP="00F45CE9">
            <w:pPr>
              <w:spacing w:after="0"/>
              <w:cnfStyle w:val="000000000000" w:firstRow="0" w:lastRow="0" w:firstColumn="0" w:lastColumn="0" w:oddVBand="0" w:evenVBand="0" w:oddHBand="0" w:evenHBand="0" w:firstRowFirstColumn="0" w:firstRowLastColumn="0" w:lastRowFirstColumn="0" w:lastRowLastColumn="0"/>
            </w:pPr>
            <w:r>
              <w:t>132 000</w:t>
            </w:r>
          </w:p>
        </w:tc>
      </w:tr>
      <w:tr w:rsidR="008F6013" w:rsidRPr="00DC190E" w14:paraId="30E44FFA" w14:textId="77777777" w:rsidTr="004D6046">
        <w:tc>
          <w:tcPr>
            <w:cnfStyle w:val="001000000000" w:firstRow="0" w:lastRow="0" w:firstColumn="1" w:lastColumn="0" w:oddVBand="0" w:evenVBand="0" w:oddHBand="0" w:evenHBand="0" w:firstRowFirstColumn="0" w:firstRowLastColumn="0" w:lastRowFirstColumn="0" w:lastRowLastColumn="0"/>
            <w:tcW w:w="1144" w:type="dxa"/>
          </w:tcPr>
          <w:p w14:paraId="1ACDDC87" w14:textId="77777777" w:rsidR="008F6013" w:rsidRPr="0027717B" w:rsidRDefault="008F6013" w:rsidP="00F45CE9">
            <w:pPr>
              <w:tabs>
                <w:tab w:val="left" w:pos="1701"/>
                <w:tab w:val="left" w:pos="6237"/>
              </w:tabs>
              <w:spacing w:after="0"/>
              <w:rPr>
                <w:rStyle w:val="lev"/>
                <w:b/>
                <w:color w:val="000000" w:themeColor="text1"/>
                <w:sz w:val="28"/>
                <w:szCs w:val="28"/>
              </w:rPr>
            </w:pPr>
            <w:r w:rsidRPr="0027717B">
              <w:rPr>
                <w:rStyle w:val="lev"/>
                <w:b/>
                <w:color w:val="000000" w:themeColor="text1"/>
                <w:sz w:val="28"/>
                <w:szCs w:val="28"/>
              </w:rPr>
              <w:t>2</w:t>
            </w:r>
          </w:p>
        </w:tc>
        <w:tc>
          <w:tcPr>
            <w:tcW w:w="4518" w:type="dxa"/>
            <w:vMerge/>
          </w:tcPr>
          <w:p w14:paraId="6691F50B" w14:textId="77777777" w:rsidR="008F6013" w:rsidRPr="00805185" w:rsidRDefault="008F6013" w:rsidP="00F45CE9">
            <w:pPr>
              <w:spacing w:after="0"/>
              <w:cnfStyle w:val="000000000000" w:firstRow="0" w:lastRow="0" w:firstColumn="0" w:lastColumn="0" w:oddVBand="0" w:evenVBand="0" w:oddHBand="0" w:evenHBand="0" w:firstRowFirstColumn="0" w:firstRowLastColumn="0" w:lastRowFirstColumn="0" w:lastRowLastColumn="0"/>
            </w:pPr>
          </w:p>
        </w:tc>
        <w:tc>
          <w:tcPr>
            <w:tcW w:w="2779" w:type="dxa"/>
          </w:tcPr>
          <w:p w14:paraId="08728436" w14:textId="77777777" w:rsidR="008F6013" w:rsidRPr="00CC5C50" w:rsidRDefault="008F6013" w:rsidP="00F45CE9">
            <w:pPr>
              <w:spacing w:after="0"/>
              <w:cnfStyle w:val="000000000000" w:firstRow="0" w:lastRow="0" w:firstColumn="0" w:lastColumn="0" w:oddVBand="0" w:evenVBand="0" w:oddHBand="0" w:evenHBand="0" w:firstRowFirstColumn="0" w:firstRowLastColumn="0" w:lastRowFirstColumn="0" w:lastRowLastColumn="0"/>
            </w:pPr>
            <w:r>
              <w:t>24 heures maximum</w:t>
            </w:r>
          </w:p>
        </w:tc>
        <w:tc>
          <w:tcPr>
            <w:tcW w:w="1722" w:type="dxa"/>
          </w:tcPr>
          <w:p w14:paraId="2C46BD99" w14:textId="77777777" w:rsidR="008F6013" w:rsidRPr="00CC5C50" w:rsidRDefault="008F6013" w:rsidP="00F45CE9">
            <w:pPr>
              <w:spacing w:after="0"/>
              <w:cnfStyle w:val="000000000000" w:firstRow="0" w:lastRow="0" w:firstColumn="0" w:lastColumn="0" w:oddVBand="0" w:evenVBand="0" w:oddHBand="0" w:evenHBand="0" w:firstRowFirstColumn="0" w:firstRowLastColumn="0" w:lastRowFirstColumn="0" w:lastRowLastColumn="0"/>
            </w:pPr>
            <w:r>
              <w:t>55 000</w:t>
            </w:r>
          </w:p>
        </w:tc>
      </w:tr>
      <w:tr w:rsidR="008F6013" w:rsidRPr="00DC190E" w14:paraId="43D82E80" w14:textId="77777777" w:rsidTr="004D6046">
        <w:tc>
          <w:tcPr>
            <w:cnfStyle w:val="001000000000" w:firstRow="0" w:lastRow="0" w:firstColumn="1" w:lastColumn="0" w:oddVBand="0" w:evenVBand="0" w:oddHBand="0" w:evenHBand="0" w:firstRowFirstColumn="0" w:firstRowLastColumn="0" w:lastRowFirstColumn="0" w:lastRowLastColumn="0"/>
            <w:tcW w:w="1144" w:type="dxa"/>
          </w:tcPr>
          <w:p w14:paraId="41DD08E8" w14:textId="77777777" w:rsidR="008F6013" w:rsidRPr="0027717B" w:rsidRDefault="008F6013" w:rsidP="00F45CE9">
            <w:pPr>
              <w:tabs>
                <w:tab w:val="left" w:pos="1701"/>
                <w:tab w:val="left" w:pos="6237"/>
              </w:tabs>
              <w:spacing w:after="0"/>
              <w:rPr>
                <w:rStyle w:val="lev"/>
                <w:b/>
                <w:color w:val="000000" w:themeColor="text1"/>
                <w:sz w:val="28"/>
                <w:szCs w:val="28"/>
              </w:rPr>
            </w:pPr>
            <w:r w:rsidRPr="0027717B">
              <w:rPr>
                <w:rStyle w:val="lev"/>
                <w:b/>
                <w:color w:val="000000" w:themeColor="text1"/>
                <w:sz w:val="28"/>
                <w:szCs w:val="28"/>
              </w:rPr>
              <w:t>3</w:t>
            </w:r>
          </w:p>
        </w:tc>
        <w:tc>
          <w:tcPr>
            <w:tcW w:w="4518" w:type="dxa"/>
            <w:vMerge/>
          </w:tcPr>
          <w:p w14:paraId="57AB7303" w14:textId="77777777" w:rsidR="008F6013" w:rsidRPr="00805185" w:rsidRDefault="008F6013" w:rsidP="00F45CE9">
            <w:pPr>
              <w:spacing w:after="0"/>
              <w:cnfStyle w:val="000000000000" w:firstRow="0" w:lastRow="0" w:firstColumn="0" w:lastColumn="0" w:oddVBand="0" w:evenVBand="0" w:oddHBand="0" w:evenHBand="0" w:firstRowFirstColumn="0" w:firstRowLastColumn="0" w:lastRowFirstColumn="0" w:lastRowLastColumn="0"/>
            </w:pPr>
          </w:p>
        </w:tc>
        <w:tc>
          <w:tcPr>
            <w:tcW w:w="2779" w:type="dxa"/>
          </w:tcPr>
          <w:p w14:paraId="676825E9" w14:textId="77777777" w:rsidR="008F6013" w:rsidRPr="00CC5C50" w:rsidRDefault="008F6013" w:rsidP="00F45CE9">
            <w:pPr>
              <w:spacing w:after="0"/>
              <w:cnfStyle w:val="000000000000" w:firstRow="0" w:lastRow="0" w:firstColumn="0" w:lastColumn="0" w:oddVBand="0" w:evenVBand="0" w:oddHBand="0" w:evenHBand="0" w:firstRowFirstColumn="0" w:firstRowLastColumn="0" w:lastRowFirstColumn="0" w:lastRowLastColumn="0"/>
            </w:pPr>
            <w:r>
              <w:t>Supérieur à 24 heures</w:t>
            </w:r>
          </w:p>
        </w:tc>
        <w:tc>
          <w:tcPr>
            <w:tcW w:w="1722" w:type="dxa"/>
          </w:tcPr>
          <w:p w14:paraId="21834419" w14:textId="77777777" w:rsidR="008F6013" w:rsidRPr="00CC5C50" w:rsidRDefault="008F6013" w:rsidP="00F45CE9">
            <w:pPr>
              <w:spacing w:after="0"/>
              <w:cnfStyle w:val="000000000000" w:firstRow="0" w:lastRow="0" w:firstColumn="0" w:lastColumn="0" w:oddVBand="0" w:evenVBand="0" w:oddHBand="0" w:evenHBand="0" w:firstRowFirstColumn="0" w:firstRowLastColumn="0" w:lastRowFirstColumn="0" w:lastRowLastColumn="0"/>
            </w:pPr>
            <w:r>
              <w:t>33 000</w:t>
            </w:r>
          </w:p>
        </w:tc>
      </w:tr>
      <w:tr w:rsidR="008F6013" w:rsidRPr="00DC190E" w14:paraId="67525F79" w14:textId="77777777" w:rsidTr="004D6046">
        <w:tc>
          <w:tcPr>
            <w:cnfStyle w:val="001000000000" w:firstRow="0" w:lastRow="0" w:firstColumn="1" w:lastColumn="0" w:oddVBand="0" w:evenVBand="0" w:oddHBand="0" w:evenHBand="0" w:firstRowFirstColumn="0" w:firstRowLastColumn="0" w:lastRowFirstColumn="0" w:lastRowLastColumn="0"/>
            <w:tcW w:w="1144" w:type="dxa"/>
          </w:tcPr>
          <w:p w14:paraId="577CBFE9" w14:textId="77777777" w:rsidR="008F6013" w:rsidRPr="0027717B" w:rsidRDefault="008F6013" w:rsidP="00F45CE9">
            <w:pPr>
              <w:tabs>
                <w:tab w:val="left" w:pos="1701"/>
                <w:tab w:val="left" w:pos="6237"/>
              </w:tabs>
              <w:spacing w:after="0"/>
              <w:rPr>
                <w:rStyle w:val="lev"/>
                <w:b/>
                <w:color w:val="000000" w:themeColor="text1"/>
                <w:sz w:val="28"/>
                <w:szCs w:val="28"/>
              </w:rPr>
            </w:pPr>
            <w:r w:rsidRPr="0027717B">
              <w:rPr>
                <w:rStyle w:val="lev"/>
                <w:b/>
                <w:color w:val="000000" w:themeColor="text1"/>
                <w:sz w:val="28"/>
                <w:szCs w:val="28"/>
              </w:rPr>
              <w:t>4</w:t>
            </w:r>
          </w:p>
        </w:tc>
        <w:tc>
          <w:tcPr>
            <w:tcW w:w="4518" w:type="dxa"/>
            <w:vMerge w:val="restart"/>
          </w:tcPr>
          <w:p w14:paraId="67DB3E8F" w14:textId="77777777" w:rsidR="008F6013" w:rsidRPr="00805185" w:rsidRDefault="008F6013" w:rsidP="00F45CE9">
            <w:pPr>
              <w:spacing w:after="0"/>
              <w:cnfStyle w:val="000000000000" w:firstRow="0" w:lastRow="0" w:firstColumn="0" w:lastColumn="0" w:oddVBand="0" w:evenVBand="0" w:oddHBand="0" w:evenHBand="0" w:firstRowFirstColumn="0" w:firstRowLastColumn="0" w:lastRowFirstColumn="0" w:lastRowLastColumn="0"/>
            </w:pPr>
            <w:r w:rsidRPr="00805185">
              <w:t xml:space="preserve">Matelas à air motorisé, pression alternée, basse pression continue, régulation automatique; Durée supérieure ou égale à 31 jours </w:t>
            </w:r>
          </w:p>
        </w:tc>
        <w:tc>
          <w:tcPr>
            <w:tcW w:w="2779" w:type="dxa"/>
          </w:tcPr>
          <w:p w14:paraId="60FBE9E2" w14:textId="77777777" w:rsidR="008F6013" w:rsidRPr="00CC5C50" w:rsidRDefault="008F6013" w:rsidP="00F45CE9">
            <w:pPr>
              <w:spacing w:after="0"/>
              <w:cnfStyle w:val="000000000000" w:firstRow="0" w:lastRow="0" w:firstColumn="0" w:lastColumn="0" w:oddVBand="0" w:evenVBand="0" w:oddHBand="0" w:evenHBand="0" w:firstRowFirstColumn="0" w:firstRowLastColumn="0" w:lastRowFirstColumn="0" w:lastRowLastColumn="0"/>
            </w:pPr>
            <w:r>
              <w:t>8 à 10 heures selon horaire de commande</w:t>
            </w:r>
          </w:p>
        </w:tc>
        <w:tc>
          <w:tcPr>
            <w:tcW w:w="1722" w:type="dxa"/>
          </w:tcPr>
          <w:p w14:paraId="3B487F8F" w14:textId="77777777" w:rsidR="008F6013" w:rsidRPr="00CC5C50" w:rsidRDefault="008F6013" w:rsidP="00F45CE9">
            <w:pPr>
              <w:spacing w:after="0"/>
              <w:cnfStyle w:val="000000000000" w:firstRow="0" w:lastRow="0" w:firstColumn="0" w:lastColumn="0" w:oddVBand="0" w:evenVBand="0" w:oddHBand="0" w:evenHBand="0" w:firstRowFirstColumn="0" w:firstRowLastColumn="0" w:lastRowFirstColumn="0" w:lastRowLastColumn="0"/>
            </w:pPr>
            <w:r>
              <w:t>34 000</w:t>
            </w:r>
          </w:p>
        </w:tc>
      </w:tr>
      <w:tr w:rsidR="008F6013" w:rsidRPr="00DC190E" w14:paraId="360FB324" w14:textId="77777777" w:rsidTr="004D6046">
        <w:tc>
          <w:tcPr>
            <w:cnfStyle w:val="001000000000" w:firstRow="0" w:lastRow="0" w:firstColumn="1" w:lastColumn="0" w:oddVBand="0" w:evenVBand="0" w:oddHBand="0" w:evenHBand="0" w:firstRowFirstColumn="0" w:firstRowLastColumn="0" w:lastRowFirstColumn="0" w:lastRowLastColumn="0"/>
            <w:tcW w:w="1144" w:type="dxa"/>
          </w:tcPr>
          <w:p w14:paraId="5E258C95" w14:textId="77777777" w:rsidR="008F6013" w:rsidRPr="0027717B" w:rsidRDefault="008F6013" w:rsidP="00F45CE9">
            <w:pPr>
              <w:tabs>
                <w:tab w:val="left" w:pos="1701"/>
                <w:tab w:val="left" w:pos="6237"/>
              </w:tabs>
              <w:spacing w:after="0"/>
              <w:rPr>
                <w:rStyle w:val="lev"/>
                <w:b/>
                <w:color w:val="000000" w:themeColor="text1"/>
                <w:sz w:val="28"/>
                <w:szCs w:val="28"/>
              </w:rPr>
            </w:pPr>
            <w:r w:rsidRPr="0027717B">
              <w:rPr>
                <w:rStyle w:val="lev"/>
                <w:b/>
                <w:color w:val="000000" w:themeColor="text1"/>
                <w:sz w:val="28"/>
                <w:szCs w:val="28"/>
              </w:rPr>
              <w:t>5</w:t>
            </w:r>
          </w:p>
        </w:tc>
        <w:tc>
          <w:tcPr>
            <w:tcW w:w="4518" w:type="dxa"/>
            <w:vMerge/>
          </w:tcPr>
          <w:p w14:paraId="618F11FC" w14:textId="77777777" w:rsidR="008F6013" w:rsidRPr="00805185" w:rsidRDefault="008F6013" w:rsidP="00F45CE9">
            <w:pPr>
              <w:spacing w:after="0"/>
              <w:cnfStyle w:val="000000000000" w:firstRow="0" w:lastRow="0" w:firstColumn="0" w:lastColumn="0" w:oddVBand="0" w:evenVBand="0" w:oddHBand="0" w:evenHBand="0" w:firstRowFirstColumn="0" w:firstRowLastColumn="0" w:lastRowFirstColumn="0" w:lastRowLastColumn="0"/>
            </w:pPr>
          </w:p>
        </w:tc>
        <w:tc>
          <w:tcPr>
            <w:tcW w:w="2779" w:type="dxa"/>
          </w:tcPr>
          <w:p w14:paraId="48B1D2ED" w14:textId="77777777" w:rsidR="008F6013" w:rsidRPr="00CC5C50" w:rsidRDefault="008F6013" w:rsidP="00F45CE9">
            <w:pPr>
              <w:spacing w:after="0"/>
              <w:cnfStyle w:val="000000000000" w:firstRow="0" w:lastRow="0" w:firstColumn="0" w:lastColumn="0" w:oddVBand="0" w:evenVBand="0" w:oddHBand="0" w:evenHBand="0" w:firstRowFirstColumn="0" w:firstRowLastColumn="0" w:lastRowFirstColumn="0" w:lastRowLastColumn="0"/>
            </w:pPr>
            <w:r>
              <w:t>24 heures maximum</w:t>
            </w:r>
          </w:p>
        </w:tc>
        <w:tc>
          <w:tcPr>
            <w:tcW w:w="1722" w:type="dxa"/>
          </w:tcPr>
          <w:p w14:paraId="68F5BAE4" w14:textId="77777777" w:rsidR="008F6013" w:rsidRPr="00CC5C50" w:rsidRDefault="008F6013" w:rsidP="00F45CE9">
            <w:pPr>
              <w:spacing w:after="0"/>
              <w:cnfStyle w:val="000000000000" w:firstRow="0" w:lastRow="0" w:firstColumn="0" w:lastColumn="0" w:oddVBand="0" w:evenVBand="0" w:oddHBand="0" w:evenHBand="0" w:firstRowFirstColumn="0" w:firstRowLastColumn="0" w:lastRowFirstColumn="0" w:lastRowLastColumn="0"/>
            </w:pPr>
            <w:r>
              <w:t>68 000</w:t>
            </w:r>
          </w:p>
        </w:tc>
      </w:tr>
      <w:tr w:rsidR="008F6013" w:rsidRPr="00DC190E" w14:paraId="277555C3" w14:textId="77777777" w:rsidTr="004D6046">
        <w:trPr>
          <w:trHeight w:val="732"/>
        </w:trPr>
        <w:tc>
          <w:tcPr>
            <w:cnfStyle w:val="001000000000" w:firstRow="0" w:lastRow="0" w:firstColumn="1" w:lastColumn="0" w:oddVBand="0" w:evenVBand="0" w:oddHBand="0" w:evenHBand="0" w:firstRowFirstColumn="0" w:firstRowLastColumn="0" w:lastRowFirstColumn="0" w:lastRowLastColumn="0"/>
            <w:tcW w:w="1144" w:type="dxa"/>
          </w:tcPr>
          <w:p w14:paraId="13583EA7" w14:textId="77777777" w:rsidR="008F6013" w:rsidRPr="0027717B" w:rsidRDefault="008F6013" w:rsidP="00F45CE9">
            <w:pPr>
              <w:tabs>
                <w:tab w:val="left" w:pos="1701"/>
                <w:tab w:val="left" w:pos="6237"/>
              </w:tabs>
              <w:spacing w:after="0"/>
              <w:rPr>
                <w:rStyle w:val="lev"/>
                <w:b/>
                <w:color w:val="000000" w:themeColor="text1"/>
                <w:sz w:val="28"/>
                <w:szCs w:val="28"/>
              </w:rPr>
            </w:pPr>
            <w:r w:rsidRPr="0027717B">
              <w:rPr>
                <w:rStyle w:val="lev"/>
                <w:b/>
                <w:color w:val="000000" w:themeColor="text1"/>
                <w:sz w:val="28"/>
                <w:szCs w:val="28"/>
              </w:rPr>
              <w:t>6</w:t>
            </w:r>
          </w:p>
        </w:tc>
        <w:tc>
          <w:tcPr>
            <w:tcW w:w="4518" w:type="dxa"/>
            <w:vMerge/>
          </w:tcPr>
          <w:p w14:paraId="3B684697" w14:textId="77777777" w:rsidR="008F6013" w:rsidRPr="00805185" w:rsidRDefault="008F6013" w:rsidP="00F45CE9">
            <w:pPr>
              <w:spacing w:after="0"/>
              <w:cnfStyle w:val="000000000000" w:firstRow="0" w:lastRow="0" w:firstColumn="0" w:lastColumn="0" w:oddVBand="0" w:evenVBand="0" w:oddHBand="0" w:evenHBand="0" w:firstRowFirstColumn="0" w:firstRowLastColumn="0" w:lastRowFirstColumn="0" w:lastRowLastColumn="0"/>
            </w:pPr>
          </w:p>
        </w:tc>
        <w:tc>
          <w:tcPr>
            <w:tcW w:w="2779" w:type="dxa"/>
          </w:tcPr>
          <w:p w14:paraId="2A68D1FE" w14:textId="77777777" w:rsidR="008F6013" w:rsidRPr="00CC5C50" w:rsidRDefault="008F6013" w:rsidP="00F45CE9">
            <w:pPr>
              <w:spacing w:after="0"/>
              <w:cnfStyle w:val="000000000000" w:firstRow="0" w:lastRow="0" w:firstColumn="0" w:lastColumn="0" w:oddVBand="0" w:evenVBand="0" w:oddHBand="0" w:evenHBand="0" w:firstRowFirstColumn="0" w:firstRowLastColumn="0" w:lastRowFirstColumn="0" w:lastRowLastColumn="0"/>
            </w:pPr>
            <w:r>
              <w:t>Supérieur à 24 heures</w:t>
            </w:r>
          </w:p>
        </w:tc>
        <w:tc>
          <w:tcPr>
            <w:tcW w:w="1722" w:type="dxa"/>
          </w:tcPr>
          <w:p w14:paraId="124CCD86" w14:textId="77777777" w:rsidR="008F6013" w:rsidRPr="00CC5C50" w:rsidRDefault="008F6013" w:rsidP="00F45CE9">
            <w:pPr>
              <w:spacing w:after="0"/>
              <w:cnfStyle w:val="000000000000" w:firstRow="0" w:lastRow="0" w:firstColumn="0" w:lastColumn="0" w:oddVBand="0" w:evenVBand="0" w:oddHBand="0" w:evenHBand="0" w:firstRowFirstColumn="0" w:firstRowLastColumn="0" w:lastRowFirstColumn="0" w:lastRowLastColumn="0"/>
            </w:pPr>
            <w:r>
              <w:t>68 000</w:t>
            </w:r>
          </w:p>
        </w:tc>
      </w:tr>
      <w:tr w:rsidR="008F6013" w:rsidRPr="00DC190E" w14:paraId="37CC864F" w14:textId="77777777" w:rsidTr="004D6046">
        <w:tc>
          <w:tcPr>
            <w:cnfStyle w:val="001000000000" w:firstRow="0" w:lastRow="0" w:firstColumn="1" w:lastColumn="0" w:oddVBand="0" w:evenVBand="0" w:oddHBand="0" w:evenHBand="0" w:firstRowFirstColumn="0" w:firstRowLastColumn="0" w:lastRowFirstColumn="0" w:lastRowLastColumn="0"/>
            <w:tcW w:w="1144" w:type="dxa"/>
          </w:tcPr>
          <w:p w14:paraId="5B67E9A3" w14:textId="77777777" w:rsidR="008F6013" w:rsidRPr="0027717B" w:rsidRDefault="008F6013" w:rsidP="00F45CE9">
            <w:pPr>
              <w:tabs>
                <w:tab w:val="left" w:pos="1701"/>
                <w:tab w:val="left" w:pos="6237"/>
              </w:tabs>
              <w:spacing w:after="0"/>
              <w:rPr>
                <w:rStyle w:val="lev"/>
                <w:b/>
                <w:color w:val="000000" w:themeColor="text1"/>
                <w:sz w:val="28"/>
                <w:szCs w:val="28"/>
              </w:rPr>
            </w:pPr>
            <w:r w:rsidRPr="0027717B">
              <w:rPr>
                <w:rStyle w:val="lev"/>
                <w:b/>
                <w:color w:val="000000" w:themeColor="text1"/>
                <w:sz w:val="28"/>
                <w:szCs w:val="28"/>
              </w:rPr>
              <w:t>7</w:t>
            </w:r>
          </w:p>
        </w:tc>
        <w:tc>
          <w:tcPr>
            <w:tcW w:w="4518" w:type="dxa"/>
            <w:vMerge w:val="restart"/>
          </w:tcPr>
          <w:p w14:paraId="3C7AFD37" w14:textId="77777777" w:rsidR="008F6013" w:rsidRPr="00805185" w:rsidRDefault="008F6013" w:rsidP="00F45CE9">
            <w:pPr>
              <w:spacing w:after="0"/>
              <w:cnfStyle w:val="000000000000" w:firstRow="0" w:lastRow="0" w:firstColumn="0" w:lastColumn="0" w:oddVBand="0" w:evenVBand="0" w:oddHBand="0" w:evenHBand="0" w:firstRowFirstColumn="0" w:firstRowLastColumn="0" w:lastRowFirstColumn="0" w:lastRowLastColumn="0"/>
            </w:pPr>
            <w:r w:rsidRPr="00805185">
              <w:t>Matelas à air motorisé, pression alternée, basse pression continue, régulation automatique, décharge talonni</w:t>
            </w:r>
            <w:r>
              <w:t xml:space="preserve">ère; Durée de 1 à 30 jours *                                                                       </w:t>
            </w:r>
          </w:p>
        </w:tc>
        <w:tc>
          <w:tcPr>
            <w:tcW w:w="2779" w:type="dxa"/>
          </w:tcPr>
          <w:p w14:paraId="5550E924" w14:textId="77777777" w:rsidR="008F6013" w:rsidRPr="00CC5C50" w:rsidRDefault="008F6013" w:rsidP="00F45CE9">
            <w:pPr>
              <w:spacing w:after="0"/>
              <w:cnfStyle w:val="000000000000" w:firstRow="0" w:lastRow="0" w:firstColumn="0" w:lastColumn="0" w:oddVBand="0" w:evenVBand="0" w:oddHBand="0" w:evenHBand="0" w:firstRowFirstColumn="0" w:firstRowLastColumn="0" w:lastRowFirstColumn="0" w:lastRowLastColumn="0"/>
            </w:pPr>
            <w:r>
              <w:t>8 à 10 heures selon horaire de commande</w:t>
            </w:r>
          </w:p>
        </w:tc>
        <w:tc>
          <w:tcPr>
            <w:tcW w:w="1722" w:type="dxa"/>
          </w:tcPr>
          <w:p w14:paraId="1C0CF2D5" w14:textId="77777777" w:rsidR="008F6013" w:rsidRPr="00CC5C50" w:rsidRDefault="008F6013" w:rsidP="00F45CE9">
            <w:pPr>
              <w:spacing w:after="0"/>
              <w:cnfStyle w:val="000000000000" w:firstRow="0" w:lastRow="0" w:firstColumn="0" w:lastColumn="0" w:oddVBand="0" w:evenVBand="0" w:oddHBand="0" w:evenHBand="0" w:firstRowFirstColumn="0" w:firstRowLastColumn="0" w:lastRowFirstColumn="0" w:lastRowLastColumn="0"/>
            </w:pPr>
            <w:r>
              <w:t>16 500</w:t>
            </w:r>
          </w:p>
        </w:tc>
      </w:tr>
      <w:tr w:rsidR="008F6013" w:rsidRPr="00DC190E" w14:paraId="3C7C98EF" w14:textId="77777777" w:rsidTr="004D6046">
        <w:tc>
          <w:tcPr>
            <w:cnfStyle w:val="001000000000" w:firstRow="0" w:lastRow="0" w:firstColumn="1" w:lastColumn="0" w:oddVBand="0" w:evenVBand="0" w:oddHBand="0" w:evenHBand="0" w:firstRowFirstColumn="0" w:firstRowLastColumn="0" w:lastRowFirstColumn="0" w:lastRowLastColumn="0"/>
            <w:tcW w:w="1144" w:type="dxa"/>
          </w:tcPr>
          <w:p w14:paraId="3C494FA1" w14:textId="77777777" w:rsidR="008F6013" w:rsidRPr="0027717B" w:rsidRDefault="008F6013" w:rsidP="00F45CE9">
            <w:pPr>
              <w:tabs>
                <w:tab w:val="left" w:pos="1701"/>
                <w:tab w:val="left" w:pos="6237"/>
              </w:tabs>
              <w:spacing w:after="0"/>
              <w:rPr>
                <w:rStyle w:val="lev"/>
                <w:b/>
                <w:color w:val="000000" w:themeColor="text1"/>
                <w:sz w:val="28"/>
                <w:szCs w:val="28"/>
              </w:rPr>
            </w:pPr>
            <w:r w:rsidRPr="0027717B">
              <w:rPr>
                <w:rStyle w:val="lev"/>
                <w:b/>
                <w:color w:val="000000" w:themeColor="text1"/>
                <w:sz w:val="28"/>
                <w:szCs w:val="28"/>
              </w:rPr>
              <w:t>8</w:t>
            </w:r>
          </w:p>
        </w:tc>
        <w:tc>
          <w:tcPr>
            <w:tcW w:w="4518" w:type="dxa"/>
            <w:vMerge/>
          </w:tcPr>
          <w:p w14:paraId="63809F8A" w14:textId="77777777" w:rsidR="008F6013" w:rsidRPr="00805185" w:rsidRDefault="008F6013" w:rsidP="00F45CE9">
            <w:pPr>
              <w:spacing w:after="0"/>
              <w:cnfStyle w:val="000000000000" w:firstRow="0" w:lastRow="0" w:firstColumn="0" w:lastColumn="0" w:oddVBand="0" w:evenVBand="0" w:oddHBand="0" w:evenHBand="0" w:firstRowFirstColumn="0" w:firstRowLastColumn="0" w:lastRowFirstColumn="0" w:lastRowLastColumn="0"/>
            </w:pPr>
          </w:p>
        </w:tc>
        <w:tc>
          <w:tcPr>
            <w:tcW w:w="2779" w:type="dxa"/>
          </w:tcPr>
          <w:p w14:paraId="587558FB" w14:textId="77777777" w:rsidR="008F6013" w:rsidRPr="00CC5C50" w:rsidRDefault="008F6013" w:rsidP="00F45CE9">
            <w:pPr>
              <w:spacing w:after="0"/>
              <w:cnfStyle w:val="000000000000" w:firstRow="0" w:lastRow="0" w:firstColumn="0" w:lastColumn="0" w:oddVBand="0" w:evenVBand="0" w:oddHBand="0" w:evenHBand="0" w:firstRowFirstColumn="0" w:firstRowLastColumn="0" w:lastRowFirstColumn="0" w:lastRowLastColumn="0"/>
            </w:pPr>
            <w:r>
              <w:t>24 heures maximum</w:t>
            </w:r>
          </w:p>
        </w:tc>
        <w:tc>
          <w:tcPr>
            <w:tcW w:w="1722" w:type="dxa"/>
          </w:tcPr>
          <w:p w14:paraId="28E38BF2" w14:textId="77777777" w:rsidR="008F6013" w:rsidRPr="00CC5C50" w:rsidRDefault="008F6013" w:rsidP="00F45CE9">
            <w:pPr>
              <w:spacing w:after="0"/>
              <w:cnfStyle w:val="000000000000" w:firstRow="0" w:lastRow="0" w:firstColumn="0" w:lastColumn="0" w:oddVBand="0" w:evenVBand="0" w:oddHBand="0" w:evenHBand="0" w:firstRowFirstColumn="0" w:firstRowLastColumn="0" w:lastRowFirstColumn="0" w:lastRowLastColumn="0"/>
            </w:pPr>
            <w:r>
              <w:t>6 800</w:t>
            </w:r>
          </w:p>
        </w:tc>
      </w:tr>
      <w:tr w:rsidR="008F6013" w:rsidRPr="00DC190E" w14:paraId="7FA57B73" w14:textId="77777777" w:rsidTr="004D6046">
        <w:tc>
          <w:tcPr>
            <w:cnfStyle w:val="001000000000" w:firstRow="0" w:lastRow="0" w:firstColumn="1" w:lastColumn="0" w:oddVBand="0" w:evenVBand="0" w:oddHBand="0" w:evenHBand="0" w:firstRowFirstColumn="0" w:firstRowLastColumn="0" w:lastRowFirstColumn="0" w:lastRowLastColumn="0"/>
            <w:tcW w:w="1144" w:type="dxa"/>
          </w:tcPr>
          <w:p w14:paraId="1303D062" w14:textId="77777777" w:rsidR="008F6013" w:rsidRPr="0027717B" w:rsidRDefault="008F6013" w:rsidP="00F45CE9">
            <w:pPr>
              <w:tabs>
                <w:tab w:val="left" w:pos="1701"/>
                <w:tab w:val="left" w:pos="6237"/>
              </w:tabs>
              <w:spacing w:after="0"/>
              <w:rPr>
                <w:rStyle w:val="lev"/>
                <w:b/>
                <w:color w:val="000000" w:themeColor="text1"/>
                <w:sz w:val="28"/>
                <w:szCs w:val="28"/>
              </w:rPr>
            </w:pPr>
            <w:r w:rsidRPr="0027717B">
              <w:rPr>
                <w:rStyle w:val="lev"/>
                <w:b/>
                <w:color w:val="000000" w:themeColor="text1"/>
                <w:sz w:val="28"/>
                <w:szCs w:val="28"/>
              </w:rPr>
              <w:t>9</w:t>
            </w:r>
          </w:p>
        </w:tc>
        <w:tc>
          <w:tcPr>
            <w:tcW w:w="4518" w:type="dxa"/>
            <w:vMerge/>
          </w:tcPr>
          <w:p w14:paraId="145E04FD" w14:textId="77777777" w:rsidR="008F6013" w:rsidRPr="00805185" w:rsidRDefault="008F6013" w:rsidP="00F45CE9">
            <w:pPr>
              <w:spacing w:after="0"/>
              <w:cnfStyle w:val="000000000000" w:firstRow="0" w:lastRow="0" w:firstColumn="0" w:lastColumn="0" w:oddVBand="0" w:evenVBand="0" w:oddHBand="0" w:evenHBand="0" w:firstRowFirstColumn="0" w:firstRowLastColumn="0" w:lastRowFirstColumn="0" w:lastRowLastColumn="0"/>
            </w:pPr>
          </w:p>
        </w:tc>
        <w:tc>
          <w:tcPr>
            <w:tcW w:w="2779" w:type="dxa"/>
          </w:tcPr>
          <w:p w14:paraId="75F21907" w14:textId="77777777" w:rsidR="008F6013" w:rsidRPr="00CC5C50" w:rsidRDefault="008F6013" w:rsidP="00F45CE9">
            <w:pPr>
              <w:spacing w:after="0"/>
              <w:cnfStyle w:val="000000000000" w:firstRow="0" w:lastRow="0" w:firstColumn="0" w:lastColumn="0" w:oddVBand="0" w:evenVBand="0" w:oddHBand="0" w:evenHBand="0" w:firstRowFirstColumn="0" w:firstRowLastColumn="0" w:lastRowFirstColumn="0" w:lastRowLastColumn="0"/>
            </w:pPr>
            <w:r>
              <w:t>Supérieur à 24 heures</w:t>
            </w:r>
          </w:p>
        </w:tc>
        <w:tc>
          <w:tcPr>
            <w:tcW w:w="1722" w:type="dxa"/>
          </w:tcPr>
          <w:p w14:paraId="63B70772" w14:textId="77777777" w:rsidR="008F6013" w:rsidRPr="00CC5C50" w:rsidRDefault="008F6013" w:rsidP="00F45CE9">
            <w:pPr>
              <w:spacing w:after="0"/>
              <w:cnfStyle w:val="000000000000" w:firstRow="0" w:lastRow="0" w:firstColumn="0" w:lastColumn="0" w:oddVBand="0" w:evenVBand="0" w:oddHBand="0" w:evenHBand="0" w:firstRowFirstColumn="0" w:firstRowLastColumn="0" w:lastRowFirstColumn="0" w:lastRowLastColumn="0"/>
            </w:pPr>
            <w:r>
              <w:t>4 200</w:t>
            </w:r>
          </w:p>
        </w:tc>
      </w:tr>
      <w:tr w:rsidR="008F6013" w:rsidRPr="00DC190E" w14:paraId="3580AE17" w14:textId="77777777" w:rsidTr="004D6046">
        <w:tc>
          <w:tcPr>
            <w:cnfStyle w:val="001000000000" w:firstRow="0" w:lastRow="0" w:firstColumn="1" w:lastColumn="0" w:oddVBand="0" w:evenVBand="0" w:oddHBand="0" w:evenHBand="0" w:firstRowFirstColumn="0" w:firstRowLastColumn="0" w:lastRowFirstColumn="0" w:lastRowLastColumn="0"/>
            <w:tcW w:w="1144" w:type="dxa"/>
          </w:tcPr>
          <w:p w14:paraId="0A7DDF38" w14:textId="77777777" w:rsidR="008F6013" w:rsidRPr="0027717B" w:rsidRDefault="008F6013" w:rsidP="00F45CE9">
            <w:pPr>
              <w:tabs>
                <w:tab w:val="left" w:pos="1701"/>
                <w:tab w:val="left" w:pos="6237"/>
              </w:tabs>
              <w:spacing w:after="0"/>
              <w:rPr>
                <w:rStyle w:val="lev"/>
                <w:b/>
                <w:color w:val="000000" w:themeColor="text1"/>
                <w:sz w:val="28"/>
                <w:szCs w:val="28"/>
              </w:rPr>
            </w:pPr>
            <w:r w:rsidRPr="0027717B">
              <w:rPr>
                <w:rStyle w:val="lev"/>
                <w:b/>
                <w:color w:val="000000" w:themeColor="text1"/>
                <w:sz w:val="28"/>
                <w:szCs w:val="28"/>
              </w:rPr>
              <w:t>10</w:t>
            </w:r>
          </w:p>
        </w:tc>
        <w:tc>
          <w:tcPr>
            <w:tcW w:w="4518" w:type="dxa"/>
            <w:vMerge w:val="restart"/>
          </w:tcPr>
          <w:p w14:paraId="19E92550" w14:textId="77777777" w:rsidR="008F6013" w:rsidRPr="00805185" w:rsidRDefault="008F6013" w:rsidP="00F45CE9">
            <w:pPr>
              <w:spacing w:after="0"/>
              <w:cnfStyle w:val="000000000000" w:firstRow="0" w:lastRow="0" w:firstColumn="0" w:lastColumn="0" w:oddVBand="0" w:evenVBand="0" w:oddHBand="0" w:evenHBand="0" w:firstRowFirstColumn="0" w:firstRowLastColumn="0" w:lastRowFirstColumn="0" w:lastRowLastColumn="0"/>
            </w:pPr>
            <w:r w:rsidRPr="00805185">
              <w:t>Matelas à air motorisé, pression alternée, basse pression continue, régulation automatique, décharge talonnière; Durée supé</w:t>
            </w:r>
            <w:r>
              <w:t xml:space="preserve">rieure ou égale à 31 jours *                                               </w:t>
            </w:r>
          </w:p>
        </w:tc>
        <w:tc>
          <w:tcPr>
            <w:tcW w:w="2779" w:type="dxa"/>
          </w:tcPr>
          <w:p w14:paraId="204929DC" w14:textId="77777777" w:rsidR="008F6013" w:rsidRPr="00CC5C50" w:rsidRDefault="008F6013" w:rsidP="00F45CE9">
            <w:pPr>
              <w:spacing w:after="0"/>
              <w:cnfStyle w:val="000000000000" w:firstRow="0" w:lastRow="0" w:firstColumn="0" w:lastColumn="0" w:oddVBand="0" w:evenVBand="0" w:oddHBand="0" w:evenHBand="0" w:firstRowFirstColumn="0" w:firstRowLastColumn="0" w:lastRowFirstColumn="0" w:lastRowLastColumn="0"/>
            </w:pPr>
            <w:r>
              <w:t>8 à 10 heures selon horaire de commande</w:t>
            </w:r>
          </w:p>
        </w:tc>
        <w:tc>
          <w:tcPr>
            <w:tcW w:w="1722" w:type="dxa"/>
          </w:tcPr>
          <w:p w14:paraId="31D78E73" w14:textId="77777777" w:rsidR="008F6013" w:rsidRPr="00CC5C50" w:rsidRDefault="008F6013" w:rsidP="00F45CE9">
            <w:pPr>
              <w:spacing w:after="0"/>
              <w:cnfStyle w:val="000000000000" w:firstRow="0" w:lastRow="0" w:firstColumn="0" w:lastColumn="0" w:oddVBand="0" w:evenVBand="0" w:oddHBand="0" w:evenHBand="0" w:firstRowFirstColumn="0" w:firstRowLastColumn="0" w:lastRowFirstColumn="0" w:lastRowLastColumn="0"/>
            </w:pPr>
            <w:r>
              <w:t>2 500</w:t>
            </w:r>
          </w:p>
        </w:tc>
      </w:tr>
      <w:tr w:rsidR="008F6013" w:rsidRPr="00DC190E" w14:paraId="7C157E30" w14:textId="77777777" w:rsidTr="004D6046">
        <w:tc>
          <w:tcPr>
            <w:cnfStyle w:val="001000000000" w:firstRow="0" w:lastRow="0" w:firstColumn="1" w:lastColumn="0" w:oddVBand="0" w:evenVBand="0" w:oddHBand="0" w:evenHBand="0" w:firstRowFirstColumn="0" w:firstRowLastColumn="0" w:lastRowFirstColumn="0" w:lastRowLastColumn="0"/>
            <w:tcW w:w="1144" w:type="dxa"/>
          </w:tcPr>
          <w:p w14:paraId="24A379CE" w14:textId="77777777" w:rsidR="008F6013" w:rsidRPr="0027717B" w:rsidRDefault="008F6013" w:rsidP="00F45CE9">
            <w:pPr>
              <w:tabs>
                <w:tab w:val="left" w:pos="1701"/>
                <w:tab w:val="left" w:pos="6237"/>
              </w:tabs>
              <w:spacing w:after="0"/>
              <w:rPr>
                <w:rStyle w:val="lev"/>
                <w:b/>
                <w:color w:val="000000" w:themeColor="text1"/>
                <w:sz w:val="28"/>
                <w:szCs w:val="28"/>
              </w:rPr>
            </w:pPr>
            <w:r w:rsidRPr="0027717B">
              <w:rPr>
                <w:rStyle w:val="lev"/>
                <w:b/>
                <w:color w:val="000000" w:themeColor="text1"/>
                <w:sz w:val="28"/>
                <w:szCs w:val="28"/>
              </w:rPr>
              <w:t>11</w:t>
            </w:r>
          </w:p>
        </w:tc>
        <w:tc>
          <w:tcPr>
            <w:tcW w:w="4518" w:type="dxa"/>
            <w:vMerge/>
          </w:tcPr>
          <w:p w14:paraId="2E849852" w14:textId="77777777" w:rsidR="008F6013" w:rsidRPr="00805185" w:rsidRDefault="008F6013" w:rsidP="00F45CE9">
            <w:pPr>
              <w:spacing w:after="0"/>
              <w:cnfStyle w:val="000000000000" w:firstRow="0" w:lastRow="0" w:firstColumn="0" w:lastColumn="0" w:oddVBand="0" w:evenVBand="0" w:oddHBand="0" w:evenHBand="0" w:firstRowFirstColumn="0" w:firstRowLastColumn="0" w:lastRowFirstColumn="0" w:lastRowLastColumn="0"/>
            </w:pPr>
          </w:p>
        </w:tc>
        <w:tc>
          <w:tcPr>
            <w:tcW w:w="2779" w:type="dxa"/>
          </w:tcPr>
          <w:p w14:paraId="2FD45C61" w14:textId="77777777" w:rsidR="008F6013" w:rsidRPr="00CC5C50" w:rsidRDefault="008F6013" w:rsidP="00F45CE9">
            <w:pPr>
              <w:spacing w:after="0"/>
              <w:cnfStyle w:val="000000000000" w:firstRow="0" w:lastRow="0" w:firstColumn="0" w:lastColumn="0" w:oddVBand="0" w:evenVBand="0" w:oddHBand="0" w:evenHBand="0" w:firstRowFirstColumn="0" w:firstRowLastColumn="0" w:lastRowFirstColumn="0" w:lastRowLastColumn="0"/>
            </w:pPr>
            <w:r>
              <w:t>24 heures maximum</w:t>
            </w:r>
          </w:p>
        </w:tc>
        <w:tc>
          <w:tcPr>
            <w:tcW w:w="1722" w:type="dxa"/>
          </w:tcPr>
          <w:p w14:paraId="00E8BFDF" w14:textId="77777777" w:rsidR="008F6013" w:rsidRPr="00CC5C50" w:rsidRDefault="008F6013" w:rsidP="00F45CE9">
            <w:pPr>
              <w:spacing w:after="0"/>
              <w:cnfStyle w:val="000000000000" w:firstRow="0" w:lastRow="0" w:firstColumn="0" w:lastColumn="0" w:oddVBand="0" w:evenVBand="0" w:oddHBand="0" w:evenHBand="0" w:firstRowFirstColumn="0" w:firstRowLastColumn="0" w:lastRowFirstColumn="0" w:lastRowLastColumn="0"/>
            </w:pPr>
            <w:r>
              <w:t>6 000</w:t>
            </w:r>
          </w:p>
        </w:tc>
      </w:tr>
      <w:tr w:rsidR="008F6013" w:rsidRPr="00DC190E" w14:paraId="52A76112" w14:textId="77777777" w:rsidTr="004D6046">
        <w:tc>
          <w:tcPr>
            <w:cnfStyle w:val="001000000000" w:firstRow="0" w:lastRow="0" w:firstColumn="1" w:lastColumn="0" w:oddVBand="0" w:evenVBand="0" w:oddHBand="0" w:evenHBand="0" w:firstRowFirstColumn="0" w:firstRowLastColumn="0" w:lastRowFirstColumn="0" w:lastRowLastColumn="0"/>
            <w:tcW w:w="1144" w:type="dxa"/>
          </w:tcPr>
          <w:p w14:paraId="5F96EFC6" w14:textId="77777777" w:rsidR="008F6013" w:rsidRPr="0027717B" w:rsidRDefault="008F6013" w:rsidP="00F45CE9">
            <w:pPr>
              <w:tabs>
                <w:tab w:val="left" w:pos="1701"/>
                <w:tab w:val="left" w:pos="6237"/>
              </w:tabs>
              <w:spacing w:after="0"/>
              <w:rPr>
                <w:rStyle w:val="lev"/>
                <w:b/>
                <w:color w:val="000000" w:themeColor="text1"/>
                <w:sz w:val="28"/>
                <w:szCs w:val="28"/>
              </w:rPr>
            </w:pPr>
            <w:r w:rsidRPr="0027717B">
              <w:rPr>
                <w:rStyle w:val="lev"/>
                <w:b/>
                <w:color w:val="000000" w:themeColor="text1"/>
                <w:sz w:val="28"/>
                <w:szCs w:val="28"/>
              </w:rPr>
              <w:t>12</w:t>
            </w:r>
          </w:p>
        </w:tc>
        <w:tc>
          <w:tcPr>
            <w:tcW w:w="4518" w:type="dxa"/>
            <w:vMerge/>
          </w:tcPr>
          <w:p w14:paraId="3C79595E" w14:textId="77777777" w:rsidR="008F6013" w:rsidRPr="00805185" w:rsidRDefault="008F6013" w:rsidP="00F45CE9">
            <w:pPr>
              <w:spacing w:after="0"/>
              <w:cnfStyle w:val="000000000000" w:firstRow="0" w:lastRow="0" w:firstColumn="0" w:lastColumn="0" w:oddVBand="0" w:evenVBand="0" w:oddHBand="0" w:evenHBand="0" w:firstRowFirstColumn="0" w:firstRowLastColumn="0" w:lastRowFirstColumn="0" w:lastRowLastColumn="0"/>
            </w:pPr>
          </w:p>
        </w:tc>
        <w:tc>
          <w:tcPr>
            <w:tcW w:w="2779" w:type="dxa"/>
          </w:tcPr>
          <w:p w14:paraId="16664E35" w14:textId="77777777" w:rsidR="008F6013" w:rsidRPr="00CC5C50" w:rsidRDefault="008F6013" w:rsidP="00F45CE9">
            <w:pPr>
              <w:spacing w:after="0"/>
              <w:cnfStyle w:val="000000000000" w:firstRow="0" w:lastRow="0" w:firstColumn="0" w:lastColumn="0" w:oddVBand="0" w:evenVBand="0" w:oddHBand="0" w:evenHBand="0" w:firstRowFirstColumn="0" w:firstRowLastColumn="0" w:lastRowFirstColumn="0" w:lastRowLastColumn="0"/>
            </w:pPr>
            <w:r>
              <w:t>Supérieur à 24 heures</w:t>
            </w:r>
          </w:p>
        </w:tc>
        <w:tc>
          <w:tcPr>
            <w:tcW w:w="1722" w:type="dxa"/>
          </w:tcPr>
          <w:p w14:paraId="6DD2FFAC" w14:textId="77777777" w:rsidR="008F6013" w:rsidRPr="00CC5C50" w:rsidRDefault="008F6013" w:rsidP="00F45CE9">
            <w:pPr>
              <w:spacing w:after="0"/>
              <w:cnfStyle w:val="000000000000" w:firstRow="0" w:lastRow="0" w:firstColumn="0" w:lastColumn="0" w:oddVBand="0" w:evenVBand="0" w:oddHBand="0" w:evenHBand="0" w:firstRowFirstColumn="0" w:firstRowLastColumn="0" w:lastRowFirstColumn="0" w:lastRowLastColumn="0"/>
            </w:pPr>
            <w:r>
              <w:t>6 000</w:t>
            </w:r>
          </w:p>
        </w:tc>
      </w:tr>
      <w:tr w:rsidR="008F6013" w:rsidRPr="00DC190E" w14:paraId="3032D27C" w14:textId="77777777" w:rsidTr="004D6046">
        <w:tc>
          <w:tcPr>
            <w:cnfStyle w:val="001000000000" w:firstRow="0" w:lastRow="0" w:firstColumn="1" w:lastColumn="0" w:oddVBand="0" w:evenVBand="0" w:oddHBand="0" w:evenHBand="0" w:firstRowFirstColumn="0" w:firstRowLastColumn="0" w:lastRowFirstColumn="0" w:lastRowLastColumn="0"/>
            <w:tcW w:w="1144" w:type="dxa"/>
          </w:tcPr>
          <w:p w14:paraId="7A43C57B" w14:textId="77777777" w:rsidR="008F6013" w:rsidRPr="0027717B" w:rsidRDefault="008F6013" w:rsidP="00F45CE9">
            <w:pPr>
              <w:tabs>
                <w:tab w:val="left" w:pos="1701"/>
                <w:tab w:val="left" w:pos="6237"/>
              </w:tabs>
              <w:spacing w:after="0"/>
              <w:rPr>
                <w:rStyle w:val="lev"/>
                <w:b/>
                <w:color w:val="000000" w:themeColor="text1"/>
                <w:sz w:val="28"/>
                <w:szCs w:val="28"/>
              </w:rPr>
            </w:pPr>
            <w:r w:rsidRPr="0027717B">
              <w:rPr>
                <w:rStyle w:val="lev"/>
                <w:b/>
                <w:color w:val="000000" w:themeColor="text1"/>
                <w:sz w:val="28"/>
                <w:szCs w:val="28"/>
              </w:rPr>
              <w:t>13</w:t>
            </w:r>
          </w:p>
        </w:tc>
        <w:tc>
          <w:tcPr>
            <w:tcW w:w="4518" w:type="dxa"/>
            <w:vMerge w:val="restart"/>
          </w:tcPr>
          <w:p w14:paraId="14FBE6A3" w14:textId="77777777" w:rsidR="008F6013" w:rsidRPr="00805185" w:rsidRDefault="008F6013" w:rsidP="00F45CE9">
            <w:pPr>
              <w:spacing w:after="0"/>
              <w:cnfStyle w:val="000000000000" w:firstRow="0" w:lastRow="0" w:firstColumn="0" w:lastColumn="0" w:oddVBand="0" w:evenVBand="0" w:oddHBand="0" w:evenHBand="0" w:firstRowFirstColumn="0" w:firstRowLastColumn="0" w:lastRowFirstColumn="0" w:lastRowLastColumn="0"/>
            </w:pPr>
            <w:r w:rsidRPr="00805185">
              <w:t>Matelas à air motorisé, basse pression continue, régulation automatique de pression, pour procédures spéciales d</w:t>
            </w:r>
            <w:r>
              <w:t xml:space="preserve">e soins; Durée de 1 à 30 jours                                       </w:t>
            </w:r>
            <w:r w:rsidRPr="00805185">
              <w:t xml:space="preserve"> </w:t>
            </w:r>
          </w:p>
        </w:tc>
        <w:tc>
          <w:tcPr>
            <w:tcW w:w="2779" w:type="dxa"/>
          </w:tcPr>
          <w:p w14:paraId="1ECBC4DF" w14:textId="77777777" w:rsidR="008F6013" w:rsidRPr="00CC5C50" w:rsidRDefault="008F6013" w:rsidP="00F45CE9">
            <w:pPr>
              <w:spacing w:after="0"/>
              <w:cnfStyle w:val="000000000000" w:firstRow="0" w:lastRow="0" w:firstColumn="0" w:lastColumn="0" w:oddVBand="0" w:evenVBand="0" w:oddHBand="0" w:evenHBand="0" w:firstRowFirstColumn="0" w:firstRowLastColumn="0" w:lastRowFirstColumn="0" w:lastRowLastColumn="0"/>
            </w:pPr>
            <w:r>
              <w:t>8 à 10 heures selon horaire de commande</w:t>
            </w:r>
          </w:p>
        </w:tc>
        <w:tc>
          <w:tcPr>
            <w:tcW w:w="1722" w:type="dxa"/>
          </w:tcPr>
          <w:p w14:paraId="0A4C67B2" w14:textId="77777777" w:rsidR="008F6013" w:rsidRPr="00CC5C50" w:rsidRDefault="008F6013" w:rsidP="00F45CE9">
            <w:pPr>
              <w:spacing w:after="0"/>
              <w:cnfStyle w:val="000000000000" w:firstRow="0" w:lastRow="0" w:firstColumn="0" w:lastColumn="0" w:oddVBand="0" w:evenVBand="0" w:oddHBand="0" w:evenHBand="0" w:firstRowFirstColumn="0" w:firstRowLastColumn="0" w:lastRowFirstColumn="0" w:lastRowLastColumn="0"/>
            </w:pPr>
            <w:r>
              <w:t>14 500</w:t>
            </w:r>
          </w:p>
        </w:tc>
      </w:tr>
      <w:tr w:rsidR="008F6013" w:rsidRPr="00DC190E" w14:paraId="372E122A" w14:textId="77777777" w:rsidTr="004D6046">
        <w:tc>
          <w:tcPr>
            <w:cnfStyle w:val="001000000000" w:firstRow="0" w:lastRow="0" w:firstColumn="1" w:lastColumn="0" w:oddVBand="0" w:evenVBand="0" w:oddHBand="0" w:evenHBand="0" w:firstRowFirstColumn="0" w:firstRowLastColumn="0" w:lastRowFirstColumn="0" w:lastRowLastColumn="0"/>
            <w:tcW w:w="1144" w:type="dxa"/>
          </w:tcPr>
          <w:p w14:paraId="28C1A914" w14:textId="77777777" w:rsidR="008F6013" w:rsidRPr="0027717B" w:rsidRDefault="008F6013" w:rsidP="00F45CE9">
            <w:pPr>
              <w:tabs>
                <w:tab w:val="left" w:pos="1701"/>
                <w:tab w:val="left" w:pos="6237"/>
              </w:tabs>
              <w:spacing w:after="0"/>
              <w:rPr>
                <w:rStyle w:val="lev"/>
                <w:color w:val="000000" w:themeColor="text1"/>
                <w:sz w:val="28"/>
                <w:szCs w:val="28"/>
              </w:rPr>
            </w:pPr>
            <w:r w:rsidRPr="0027717B">
              <w:rPr>
                <w:rStyle w:val="lev"/>
                <w:b/>
                <w:color w:val="000000" w:themeColor="text1"/>
                <w:sz w:val="28"/>
                <w:szCs w:val="28"/>
              </w:rPr>
              <w:t>14</w:t>
            </w:r>
          </w:p>
        </w:tc>
        <w:tc>
          <w:tcPr>
            <w:tcW w:w="4518" w:type="dxa"/>
            <w:vMerge/>
          </w:tcPr>
          <w:p w14:paraId="2880296D" w14:textId="77777777" w:rsidR="008F6013" w:rsidRPr="00805185" w:rsidRDefault="008F6013" w:rsidP="00F45CE9">
            <w:pPr>
              <w:spacing w:after="0"/>
              <w:cnfStyle w:val="000000000000" w:firstRow="0" w:lastRow="0" w:firstColumn="0" w:lastColumn="0" w:oddVBand="0" w:evenVBand="0" w:oddHBand="0" w:evenHBand="0" w:firstRowFirstColumn="0" w:firstRowLastColumn="0" w:lastRowFirstColumn="0" w:lastRowLastColumn="0"/>
            </w:pPr>
          </w:p>
        </w:tc>
        <w:tc>
          <w:tcPr>
            <w:tcW w:w="2779" w:type="dxa"/>
          </w:tcPr>
          <w:p w14:paraId="57C2072C" w14:textId="77777777" w:rsidR="008F6013" w:rsidRDefault="008F6013" w:rsidP="00F45CE9">
            <w:pPr>
              <w:spacing w:after="0"/>
              <w:cnfStyle w:val="000000000000" w:firstRow="0" w:lastRow="0" w:firstColumn="0" w:lastColumn="0" w:oddVBand="0" w:evenVBand="0" w:oddHBand="0" w:evenHBand="0" w:firstRowFirstColumn="0" w:firstRowLastColumn="0" w:lastRowFirstColumn="0" w:lastRowLastColumn="0"/>
            </w:pPr>
            <w:r>
              <w:t>24 heures maximum</w:t>
            </w:r>
          </w:p>
        </w:tc>
        <w:tc>
          <w:tcPr>
            <w:tcW w:w="1722" w:type="dxa"/>
          </w:tcPr>
          <w:p w14:paraId="499A1540" w14:textId="77777777" w:rsidR="008F6013" w:rsidRPr="00CC5C50" w:rsidRDefault="008F6013" w:rsidP="00F45CE9">
            <w:pPr>
              <w:spacing w:after="0"/>
              <w:cnfStyle w:val="000000000000" w:firstRow="0" w:lastRow="0" w:firstColumn="0" w:lastColumn="0" w:oddVBand="0" w:evenVBand="0" w:oddHBand="0" w:evenHBand="0" w:firstRowFirstColumn="0" w:firstRowLastColumn="0" w:lastRowFirstColumn="0" w:lastRowLastColumn="0"/>
            </w:pPr>
            <w:r>
              <w:t>6 200</w:t>
            </w:r>
          </w:p>
        </w:tc>
      </w:tr>
      <w:tr w:rsidR="008F6013" w:rsidRPr="00DC190E" w14:paraId="0FE0AEFD" w14:textId="77777777" w:rsidTr="004D6046">
        <w:tc>
          <w:tcPr>
            <w:cnfStyle w:val="001000000000" w:firstRow="0" w:lastRow="0" w:firstColumn="1" w:lastColumn="0" w:oddVBand="0" w:evenVBand="0" w:oddHBand="0" w:evenHBand="0" w:firstRowFirstColumn="0" w:firstRowLastColumn="0" w:lastRowFirstColumn="0" w:lastRowLastColumn="0"/>
            <w:tcW w:w="1144" w:type="dxa"/>
          </w:tcPr>
          <w:p w14:paraId="7D7BADE5" w14:textId="77777777" w:rsidR="008F6013" w:rsidRPr="0027717B" w:rsidRDefault="008F6013" w:rsidP="00F45CE9">
            <w:pPr>
              <w:tabs>
                <w:tab w:val="left" w:pos="1701"/>
                <w:tab w:val="left" w:pos="6237"/>
              </w:tabs>
              <w:spacing w:after="0"/>
              <w:rPr>
                <w:rStyle w:val="lev"/>
                <w:b/>
                <w:color w:val="000000" w:themeColor="text1"/>
                <w:sz w:val="28"/>
                <w:szCs w:val="28"/>
              </w:rPr>
            </w:pPr>
            <w:r w:rsidRPr="0027717B">
              <w:rPr>
                <w:rStyle w:val="lev"/>
                <w:b/>
                <w:color w:val="000000" w:themeColor="text1"/>
                <w:sz w:val="28"/>
                <w:szCs w:val="28"/>
              </w:rPr>
              <w:t>15</w:t>
            </w:r>
          </w:p>
        </w:tc>
        <w:tc>
          <w:tcPr>
            <w:tcW w:w="4518" w:type="dxa"/>
            <w:vMerge w:val="restart"/>
          </w:tcPr>
          <w:p w14:paraId="0CCB25D4" w14:textId="77777777" w:rsidR="008F6013" w:rsidRPr="00805185" w:rsidRDefault="008F6013" w:rsidP="00F45CE9">
            <w:pPr>
              <w:spacing w:after="0"/>
              <w:cnfStyle w:val="000000000000" w:firstRow="0" w:lastRow="0" w:firstColumn="0" w:lastColumn="0" w:oddVBand="0" w:evenVBand="0" w:oddHBand="0" w:evenHBand="0" w:firstRowFirstColumn="0" w:firstRowLastColumn="0" w:lastRowFirstColumn="0" w:lastRowLastColumn="0"/>
            </w:pPr>
            <w:r w:rsidRPr="00805185">
              <w:t>Matelas à air motorisé, basse pression continue, régulation automatique de pression, pour procédures spéciales de soins; Durée supérieure</w:t>
            </w:r>
            <w:r>
              <w:t xml:space="preserve"> ou égale à 31 jours </w:t>
            </w:r>
          </w:p>
        </w:tc>
        <w:tc>
          <w:tcPr>
            <w:tcW w:w="2779" w:type="dxa"/>
          </w:tcPr>
          <w:p w14:paraId="6876DE66" w14:textId="77777777" w:rsidR="008F6013" w:rsidRPr="00CC5C50" w:rsidRDefault="008F6013" w:rsidP="00F45CE9">
            <w:pPr>
              <w:spacing w:after="0"/>
              <w:cnfStyle w:val="000000000000" w:firstRow="0" w:lastRow="0" w:firstColumn="0" w:lastColumn="0" w:oddVBand="0" w:evenVBand="0" w:oddHBand="0" w:evenHBand="0" w:firstRowFirstColumn="0" w:firstRowLastColumn="0" w:lastRowFirstColumn="0" w:lastRowLastColumn="0"/>
            </w:pPr>
            <w:r>
              <w:t>8 à 10 heures selon horaire de commande</w:t>
            </w:r>
          </w:p>
        </w:tc>
        <w:tc>
          <w:tcPr>
            <w:tcW w:w="1722" w:type="dxa"/>
          </w:tcPr>
          <w:p w14:paraId="333EEB96" w14:textId="77777777" w:rsidR="008F6013" w:rsidRPr="00CC5C50" w:rsidRDefault="008F6013" w:rsidP="00F45CE9">
            <w:pPr>
              <w:spacing w:after="0"/>
              <w:cnfStyle w:val="000000000000" w:firstRow="0" w:lastRow="0" w:firstColumn="0" w:lastColumn="0" w:oddVBand="0" w:evenVBand="0" w:oddHBand="0" w:evenHBand="0" w:firstRowFirstColumn="0" w:firstRowLastColumn="0" w:lastRowFirstColumn="0" w:lastRowLastColumn="0"/>
            </w:pPr>
            <w:r>
              <w:t>7 200</w:t>
            </w:r>
          </w:p>
        </w:tc>
      </w:tr>
      <w:tr w:rsidR="008F6013" w:rsidRPr="00DC190E" w14:paraId="25AF3E20" w14:textId="77777777" w:rsidTr="004D6046">
        <w:tc>
          <w:tcPr>
            <w:cnfStyle w:val="001000000000" w:firstRow="0" w:lastRow="0" w:firstColumn="1" w:lastColumn="0" w:oddVBand="0" w:evenVBand="0" w:oddHBand="0" w:evenHBand="0" w:firstRowFirstColumn="0" w:firstRowLastColumn="0" w:lastRowFirstColumn="0" w:lastRowLastColumn="0"/>
            <w:tcW w:w="1144" w:type="dxa"/>
          </w:tcPr>
          <w:p w14:paraId="39A5DD0D" w14:textId="77777777" w:rsidR="008F6013" w:rsidRPr="0027717B" w:rsidRDefault="008F6013" w:rsidP="00F45CE9">
            <w:pPr>
              <w:tabs>
                <w:tab w:val="left" w:pos="1701"/>
                <w:tab w:val="left" w:pos="6237"/>
              </w:tabs>
              <w:spacing w:after="0"/>
              <w:rPr>
                <w:rStyle w:val="lev"/>
                <w:color w:val="000000" w:themeColor="text1"/>
                <w:sz w:val="28"/>
                <w:szCs w:val="28"/>
              </w:rPr>
            </w:pPr>
            <w:r>
              <w:rPr>
                <w:rStyle w:val="lev"/>
                <w:color w:val="000000" w:themeColor="text1"/>
                <w:sz w:val="28"/>
                <w:szCs w:val="28"/>
              </w:rPr>
              <w:t>16</w:t>
            </w:r>
          </w:p>
        </w:tc>
        <w:tc>
          <w:tcPr>
            <w:tcW w:w="4518" w:type="dxa"/>
            <w:vMerge/>
          </w:tcPr>
          <w:p w14:paraId="2B1E1DF5" w14:textId="77777777" w:rsidR="008F6013" w:rsidRPr="00805185" w:rsidRDefault="008F6013" w:rsidP="00F45CE9">
            <w:pPr>
              <w:spacing w:after="0"/>
              <w:cnfStyle w:val="000000000000" w:firstRow="0" w:lastRow="0" w:firstColumn="0" w:lastColumn="0" w:oddVBand="0" w:evenVBand="0" w:oddHBand="0" w:evenHBand="0" w:firstRowFirstColumn="0" w:firstRowLastColumn="0" w:lastRowFirstColumn="0" w:lastRowLastColumn="0"/>
            </w:pPr>
          </w:p>
        </w:tc>
        <w:tc>
          <w:tcPr>
            <w:tcW w:w="2779" w:type="dxa"/>
          </w:tcPr>
          <w:p w14:paraId="3D6FF880" w14:textId="77777777" w:rsidR="008F6013" w:rsidRDefault="008F6013" w:rsidP="00F45CE9">
            <w:pPr>
              <w:spacing w:after="0"/>
              <w:cnfStyle w:val="000000000000" w:firstRow="0" w:lastRow="0" w:firstColumn="0" w:lastColumn="0" w:oddVBand="0" w:evenVBand="0" w:oddHBand="0" w:evenHBand="0" w:firstRowFirstColumn="0" w:firstRowLastColumn="0" w:lastRowFirstColumn="0" w:lastRowLastColumn="0"/>
            </w:pPr>
            <w:r>
              <w:t>24 heures maximum</w:t>
            </w:r>
          </w:p>
        </w:tc>
        <w:tc>
          <w:tcPr>
            <w:tcW w:w="1722" w:type="dxa"/>
          </w:tcPr>
          <w:p w14:paraId="0B9D1EB2" w14:textId="77777777" w:rsidR="008F6013" w:rsidRPr="00CC5C50" w:rsidRDefault="008F6013" w:rsidP="00F45CE9">
            <w:pPr>
              <w:spacing w:after="0"/>
              <w:cnfStyle w:val="000000000000" w:firstRow="0" w:lastRow="0" w:firstColumn="0" w:lastColumn="0" w:oddVBand="0" w:evenVBand="0" w:oddHBand="0" w:evenHBand="0" w:firstRowFirstColumn="0" w:firstRowLastColumn="0" w:lastRowFirstColumn="0" w:lastRowLastColumn="0"/>
            </w:pPr>
            <w:r>
              <w:t>3 000</w:t>
            </w:r>
          </w:p>
        </w:tc>
      </w:tr>
      <w:tr w:rsidR="008F6013" w:rsidRPr="00B23126" w14:paraId="05DC5D59" w14:textId="77777777" w:rsidTr="004D6046">
        <w:tc>
          <w:tcPr>
            <w:cnfStyle w:val="001000000000" w:firstRow="0" w:lastRow="0" w:firstColumn="1" w:lastColumn="0" w:oddVBand="0" w:evenVBand="0" w:oddHBand="0" w:evenHBand="0" w:firstRowFirstColumn="0" w:firstRowLastColumn="0" w:lastRowFirstColumn="0" w:lastRowLastColumn="0"/>
            <w:tcW w:w="1144" w:type="dxa"/>
          </w:tcPr>
          <w:p w14:paraId="4EEF1296" w14:textId="77777777" w:rsidR="008F6013" w:rsidRPr="0027717B" w:rsidRDefault="008F6013" w:rsidP="00F45CE9">
            <w:pPr>
              <w:tabs>
                <w:tab w:val="left" w:pos="1701"/>
                <w:tab w:val="left" w:pos="6237"/>
              </w:tabs>
              <w:spacing w:after="0"/>
              <w:rPr>
                <w:rStyle w:val="lev"/>
                <w:b/>
                <w:color w:val="000000" w:themeColor="text1"/>
                <w:sz w:val="28"/>
                <w:szCs w:val="28"/>
              </w:rPr>
            </w:pPr>
            <w:r>
              <w:rPr>
                <w:rStyle w:val="lev"/>
                <w:b/>
                <w:color w:val="000000" w:themeColor="text1"/>
                <w:sz w:val="28"/>
                <w:szCs w:val="28"/>
              </w:rPr>
              <w:t>17</w:t>
            </w:r>
          </w:p>
        </w:tc>
        <w:tc>
          <w:tcPr>
            <w:tcW w:w="4518" w:type="dxa"/>
          </w:tcPr>
          <w:p w14:paraId="44A8F0D7" w14:textId="77777777" w:rsidR="008F6013" w:rsidRDefault="008F6013" w:rsidP="00F45CE9">
            <w:pPr>
              <w:spacing w:after="0"/>
              <w:cnfStyle w:val="000000000000" w:firstRow="0" w:lastRow="0" w:firstColumn="0" w:lastColumn="0" w:oddVBand="0" w:evenVBand="0" w:oddHBand="0" w:evenHBand="0" w:firstRowFirstColumn="0" w:firstRowLastColumn="0" w:lastRowFirstColumn="0" w:lastRowLastColumn="0"/>
            </w:pPr>
            <w:r w:rsidRPr="00805185">
              <w:t>Coussin de siège à air avec compresseur</w:t>
            </w:r>
          </w:p>
        </w:tc>
        <w:tc>
          <w:tcPr>
            <w:tcW w:w="2779" w:type="dxa"/>
          </w:tcPr>
          <w:p w14:paraId="202C349C" w14:textId="77777777" w:rsidR="008F6013" w:rsidRPr="00CC5C50" w:rsidRDefault="008F6013" w:rsidP="00F45CE9">
            <w:pPr>
              <w:spacing w:after="0"/>
              <w:cnfStyle w:val="000000000000" w:firstRow="0" w:lastRow="0" w:firstColumn="0" w:lastColumn="0" w:oddVBand="0" w:evenVBand="0" w:oddHBand="0" w:evenHBand="0" w:firstRowFirstColumn="0" w:firstRowLastColumn="0" w:lastRowFirstColumn="0" w:lastRowLastColumn="0"/>
            </w:pPr>
          </w:p>
        </w:tc>
        <w:tc>
          <w:tcPr>
            <w:tcW w:w="1722" w:type="dxa"/>
          </w:tcPr>
          <w:p w14:paraId="5AEB099B" w14:textId="77777777" w:rsidR="008F6013" w:rsidRDefault="008F6013" w:rsidP="00F45CE9">
            <w:pPr>
              <w:spacing w:after="0"/>
              <w:cnfStyle w:val="000000000000" w:firstRow="0" w:lastRow="0" w:firstColumn="0" w:lastColumn="0" w:oddVBand="0" w:evenVBand="0" w:oddHBand="0" w:evenHBand="0" w:firstRowFirstColumn="0" w:firstRowLastColumn="0" w:lastRowFirstColumn="0" w:lastRowLastColumn="0"/>
            </w:pPr>
            <w:r>
              <w:t>15 000</w:t>
            </w:r>
          </w:p>
        </w:tc>
      </w:tr>
    </w:tbl>
    <w:p w14:paraId="71F5D13B" w14:textId="77777777" w:rsidR="008F6013" w:rsidRDefault="008F6013" w:rsidP="00DC190E">
      <w:pPr>
        <w:rPr>
          <w:sz w:val="10"/>
          <w:highlight w:val="yellow"/>
        </w:rPr>
      </w:pPr>
    </w:p>
    <w:p w14:paraId="7E68C395" w14:textId="77777777" w:rsidR="008F6013" w:rsidRDefault="008F6013" w:rsidP="00DC190E">
      <w:pPr>
        <w:rPr>
          <w:sz w:val="10"/>
          <w:highlight w:val="yellow"/>
        </w:rPr>
      </w:pPr>
    </w:p>
    <w:p w14:paraId="142434C6" w14:textId="77777777" w:rsidR="008F6013" w:rsidRDefault="008F6013" w:rsidP="00DC190E">
      <w:pPr>
        <w:rPr>
          <w:sz w:val="10"/>
          <w:highlight w:val="yellow"/>
        </w:rPr>
      </w:pPr>
    </w:p>
    <w:p w14:paraId="4C095D55" w14:textId="77777777" w:rsidR="00EE7B77" w:rsidRPr="00BC73DE" w:rsidRDefault="00EE7B77" w:rsidP="00EE7B77">
      <w:pPr>
        <w:rPr>
          <w:sz w:val="10"/>
          <w:highlight w:val="yellow"/>
        </w:rPr>
      </w:pPr>
      <w:r w:rsidRPr="00615402">
        <w:rPr>
          <w:sz w:val="20"/>
        </w:rPr>
        <w:t xml:space="preserve">* : un même produit peut être proposé pour les lignes </w:t>
      </w:r>
      <w:r>
        <w:rPr>
          <w:sz w:val="20"/>
        </w:rPr>
        <w:t>1à 12</w:t>
      </w:r>
      <w:r w:rsidRPr="00615402">
        <w:rPr>
          <w:sz w:val="20"/>
        </w:rPr>
        <w:t xml:space="preserve"> du BPU</w:t>
      </w:r>
      <w:r>
        <w:rPr>
          <w:sz w:val="20"/>
        </w:rPr>
        <w:t xml:space="preserve"> sous réserve de disposer de la décharge talonnière. </w:t>
      </w:r>
    </w:p>
    <w:p w14:paraId="1E4E51B5" w14:textId="77777777" w:rsidR="00615402" w:rsidRPr="00BC73DE" w:rsidRDefault="00615402" w:rsidP="00DC190E">
      <w:pPr>
        <w:rPr>
          <w:sz w:val="10"/>
          <w:highlight w:val="yellow"/>
        </w:rPr>
      </w:pPr>
    </w:p>
    <w:p w14:paraId="3DA15FB3" w14:textId="77777777" w:rsidR="00DC190E" w:rsidRPr="00DC190E" w:rsidRDefault="00DC190E" w:rsidP="00DC190E">
      <w:pPr>
        <w:widowControl w:val="0"/>
        <w:numPr>
          <w:ilvl w:val="0"/>
          <w:numId w:val="34"/>
        </w:numPr>
        <w:autoSpaceDE w:val="0"/>
        <w:autoSpaceDN w:val="0"/>
        <w:adjustRightInd w:val="0"/>
        <w:ind w:left="284" w:right="-63"/>
        <w:contextualSpacing/>
        <w:jc w:val="both"/>
        <w:rPr>
          <w:rFonts w:ascii="Cambria" w:eastAsia="Times New Roman" w:hAnsi="Cambria" w:cs="Times New Roman"/>
          <w:b/>
          <w:bCs/>
          <w:color w:val="943634"/>
          <w:spacing w:val="5"/>
          <w:sz w:val="20"/>
        </w:rPr>
      </w:pPr>
      <w:r w:rsidRPr="00DC190E">
        <w:rPr>
          <w:rFonts w:ascii="Cambria" w:eastAsia="Times New Roman" w:hAnsi="Cambria" w:cs="Times New Roman"/>
          <w:b/>
          <w:bCs/>
          <w:color w:val="943634"/>
          <w:spacing w:val="5"/>
          <w:sz w:val="20"/>
        </w:rPr>
        <w:t>La partie articles listés, BPU, est estimée à 90% du volume financier annuel.</w:t>
      </w:r>
    </w:p>
    <w:p w14:paraId="72E132C9" w14:textId="77777777" w:rsidR="00DC190E" w:rsidRPr="00DC190E" w:rsidRDefault="00DC190E" w:rsidP="00DC190E">
      <w:pPr>
        <w:widowControl w:val="0"/>
        <w:numPr>
          <w:ilvl w:val="0"/>
          <w:numId w:val="34"/>
        </w:numPr>
        <w:autoSpaceDE w:val="0"/>
        <w:autoSpaceDN w:val="0"/>
        <w:adjustRightInd w:val="0"/>
        <w:ind w:left="284" w:right="-63"/>
        <w:contextualSpacing/>
        <w:jc w:val="both"/>
        <w:rPr>
          <w:rFonts w:ascii="Cambria" w:eastAsia="Times New Roman" w:hAnsi="Cambria" w:cs="Times New Roman"/>
          <w:b/>
          <w:bCs/>
          <w:color w:val="943634"/>
          <w:spacing w:val="5"/>
          <w:sz w:val="20"/>
        </w:rPr>
      </w:pPr>
      <w:r w:rsidRPr="00DC190E">
        <w:rPr>
          <w:rFonts w:ascii="Cambria" w:eastAsia="Times New Roman" w:hAnsi="Cambria" w:cs="Times New Roman"/>
          <w:b/>
          <w:bCs/>
          <w:color w:val="943634"/>
          <w:spacing w:val="5"/>
          <w:sz w:val="20"/>
        </w:rPr>
        <w:t>La partie catalogue est estimée à 10 % du volume financier annuel. La partie catalogue fait l’objet d’une mise au point après attribution et avant notification du marché concerné.</w:t>
      </w:r>
    </w:p>
    <w:p w14:paraId="44664447" w14:textId="77777777" w:rsidR="00DC190E" w:rsidRPr="00090C71" w:rsidRDefault="00DC190E" w:rsidP="00DC190E">
      <w:pPr>
        <w:widowControl w:val="0"/>
        <w:autoSpaceDE w:val="0"/>
        <w:autoSpaceDN w:val="0"/>
        <w:adjustRightInd w:val="0"/>
        <w:ind w:right="-710"/>
        <w:contextualSpacing/>
        <w:jc w:val="both"/>
        <w:rPr>
          <w:rFonts w:ascii="Cambria" w:eastAsia="Times New Roman" w:hAnsi="Cambria" w:cs="Times New Roman"/>
          <w:b/>
          <w:bCs/>
          <w:color w:val="943634"/>
          <w:spacing w:val="5"/>
        </w:rPr>
      </w:pPr>
    </w:p>
    <w:p w14:paraId="225629FE" w14:textId="77777777" w:rsidR="009A4FB0" w:rsidRPr="00FA6D15" w:rsidRDefault="002F5F7C" w:rsidP="002C7FCB">
      <w:pPr>
        <w:pStyle w:val="Titre2"/>
        <w:pageBreakBefore/>
        <w:spacing w:before="0"/>
        <w:jc w:val="left"/>
      </w:pPr>
      <w:bookmarkStart w:id="31" w:name="_Toc205787054"/>
      <w:bookmarkStart w:id="32" w:name="_Toc183510161"/>
      <w:r w:rsidRPr="00FA6D15">
        <w:lastRenderedPageBreak/>
        <w:t xml:space="preserve">ARTICLE </w:t>
      </w:r>
      <w:r w:rsidR="00FA6D15" w:rsidRPr="00FA6D15">
        <w:t>IV</w:t>
      </w:r>
      <w:r w:rsidRPr="00FA6D15">
        <w:t xml:space="preserve"> : </w:t>
      </w:r>
      <w:bookmarkEnd w:id="24"/>
      <w:bookmarkEnd w:id="31"/>
      <w:r w:rsidR="00E51EC5" w:rsidRPr="00FA6D15">
        <w:t>SPECIFICATIONS MINIMALES REQUISES POUR L’ENSEMBLE DES PRODUITS</w:t>
      </w:r>
      <w:bookmarkEnd w:id="32"/>
    </w:p>
    <w:p w14:paraId="5E95B2B7" w14:textId="77777777" w:rsidR="004D6046" w:rsidRDefault="004D6046" w:rsidP="006522F4">
      <w:pPr>
        <w:spacing w:after="0"/>
        <w:jc w:val="both"/>
      </w:pPr>
    </w:p>
    <w:p w14:paraId="2FF5EE39" w14:textId="77777777" w:rsidR="00F9043A" w:rsidRPr="00387DA3" w:rsidRDefault="00B02FAB" w:rsidP="006522F4">
      <w:pPr>
        <w:spacing w:after="0"/>
        <w:jc w:val="both"/>
      </w:pPr>
      <w:r w:rsidRPr="00387DA3">
        <w:t>Les produits</w:t>
      </w:r>
      <w:r w:rsidR="00F9043A" w:rsidRPr="00387DA3">
        <w:t xml:space="preserve"> proposé</w:t>
      </w:r>
      <w:r w:rsidRPr="00387DA3">
        <w:t>s</w:t>
      </w:r>
      <w:r w:rsidR="00F9043A" w:rsidRPr="00387DA3">
        <w:t xml:space="preserve"> dans le cadre du </w:t>
      </w:r>
      <w:r w:rsidR="0084329E" w:rsidRPr="00387DA3">
        <w:t xml:space="preserve">présent </w:t>
      </w:r>
      <w:r w:rsidR="00F9043A" w:rsidRPr="00387DA3">
        <w:t>marché doi</w:t>
      </w:r>
      <w:r w:rsidRPr="00387DA3">
        <w:t>ven</w:t>
      </w:r>
      <w:r w:rsidR="00F9043A" w:rsidRPr="00387DA3">
        <w:t>t présenter des garanties importantes en te</w:t>
      </w:r>
      <w:r w:rsidRPr="00387DA3">
        <w:t>rmes de sécurité, d’hygiène,</w:t>
      </w:r>
      <w:r w:rsidR="00F9043A" w:rsidRPr="00387DA3">
        <w:t xml:space="preserve"> d’ergonomie et de qualité.</w:t>
      </w:r>
    </w:p>
    <w:p w14:paraId="08C0CF16" w14:textId="77777777" w:rsidR="00567F54" w:rsidRPr="00387DA3" w:rsidRDefault="00567F54" w:rsidP="006522F4">
      <w:pPr>
        <w:spacing w:after="0"/>
        <w:jc w:val="both"/>
      </w:pPr>
    </w:p>
    <w:p w14:paraId="67D53251" w14:textId="77777777" w:rsidR="00B02FAB" w:rsidRPr="00387DA3" w:rsidRDefault="009A4FB0" w:rsidP="006522F4">
      <w:pPr>
        <w:pStyle w:val="Corpsdetexte"/>
        <w:spacing w:after="0"/>
        <w:jc w:val="both"/>
        <w:rPr>
          <w:color w:val="auto"/>
        </w:rPr>
      </w:pPr>
      <w:r w:rsidRPr="00387DA3">
        <w:rPr>
          <w:color w:val="auto"/>
        </w:rPr>
        <w:t xml:space="preserve">Les propositions devront inclure l'ensemble des équipements nécessaires pour un fonctionnement correct. </w:t>
      </w:r>
    </w:p>
    <w:p w14:paraId="78F83785" w14:textId="77777777" w:rsidR="00406114" w:rsidRPr="00387DA3" w:rsidRDefault="00406114" w:rsidP="00D863BE">
      <w:pPr>
        <w:jc w:val="both"/>
      </w:pPr>
    </w:p>
    <w:p w14:paraId="6576F14F" w14:textId="77777777" w:rsidR="00C72BF0" w:rsidRDefault="00C72BF0" w:rsidP="00C72BF0">
      <w:pPr>
        <w:pStyle w:val="Paragraphedeliste"/>
        <w:numPr>
          <w:ilvl w:val="0"/>
          <w:numId w:val="32"/>
        </w:numPr>
        <w:jc w:val="both"/>
        <w:rPr>
          <w:rStyle w:val="lev"/>
          <w:u w:val="single"/>
        </w:rPr>
      </w:pPr>
      <w:r w:rsidRPr="00387DA3">
        <w:rPr>
          <w:rStyle w:val="lev"/>
          <w:u w:val="single"/>
        </w:rPr>
        <w:t>LOCATIONS</w:t>
      </w:r>
    </w:p>
    <w:p w14:paraId="1F14579E" w14:textId="77777777" w:rsidR="004D6046" w:rsidRPr="00387DA3" w:rsidRDefault="004D6046" w:rsidP="004D6046">
      <w:pPr>
        <w:pStyle w:val="Paragraphedeliste"/>
        <w:jc w:val="both"/>
        <w:rPr>
          <w:rStyle w:val="lev"/>
          <w:u w:val="single"/>
        </w:rPr>
      </w:pPr>
    </w:p>
    <w:p w14:paraId="6A71FBCC" w14:textId="77777777" w:rsidR="005D6583" w:rsidRDefault="005D6583" w:rsidP="005D6583">
      <w:pPr>
        <w:jc w:val="both"/>
        <w:rPr>
          <w:rStyle w:val="lev"/>
          <w:u w:val="single"/>
        </w:rPr>
      </w:pPr>
      <w:r w:rsidRPr="00387DA3">
        <w:rPr>
          <w:rStyle w:val="lev"/>
          <w:u w:val="single"/>
        </w:rPr>
        <w:t>MEMOIRE DE PRESENTATION DU PLAN D’ORGANISATION</w:t>
      </w:r>
      <w:r w:rsidR="00C72BF0" w:rsidRPr="00387DA3">
        <w:rPr>
          <w:rStyle w:val="lev"/>
          <w:u w:val="single"/>
        </w:rPr>
        <w:t> </w:t>
      </w:r>
    </w:p>
    <w:p w14:paraId="31D5B22D" w14:textId="77777777" w:rsidR="004D6046" w:rsidRPr="00387DA3" w:rsidRDefault="004D6046" w:rsidP="005D6583">
      <w:pPr>
        <w:jc w:val="both"/>
        <w:rPr>
          <w:rStyle w:val="lev"/>
          <w:u w:val="single"/>
        </w:rPr>
      </w:pPr>
    </w:p>
    <w:p w14:paraId="6E2145DB" w14:textId="77777777" w:rsidR="006522F4" w:rsidRPr="00387DA3" w:rsidRDefault="006522F4" w:rsidP="006522F4">
      <w:pPr>
        <w:jc w:val="both"/>
      </w:pPr>
      <w:r w:rsidRPr="00387DA3">
        <w:t>Un mémoire de présentation du plan d’organisation doit être obligatoirement joint au dossier d’offre et décrira au minimum :</w:t>
      </w:r>
    </w:p>
    <w:p w14:paraId="0D81D6C7" w14:textId="77777777" w:rsidR="006522F4" w:rsidRPr="00387DA3" w:rsidRDefault="006522F4" w:rsidP="006522F4">
      <w:pPr>
        <w:pStyle w:val="Paragraphedeliste"/>
        <w:numPr>
          <w:ilvl w:val="0"/>
          <w:numId w:val="29"/>
        </w:numPr>
        <w:spacing w:after="0"/>
        <w:jc w:val="both"/>
      </w:pPr>
      <w:r w:rsidRPr="00387DA3">
        <w:t xml:space="preserve">L’organigramme ; </w:t>
      </w:r>
    </w:p>
    <w:p w14:paraId="49193947" w14:textId="77777777" w:rsidR="006522F4" w:rsidRPr="00387DA3" w:rsidRDefault="006522F4" w:rsidP="006522F4">
      <w:pPr>
        <w:pStyle w:val="Paragraphedeliste"/>
        <w:numPr>
          <w:ilvl w:val="0"/>
          <w:numId w:val="29"/>
        </w:numPr>
        <w:spacing w:after="0"/>
        <w:jc w:val="both"/>
      </w:pPr>
      <w:r w:rsidRPr="00387DA3">
        <w:t xml:space="preserve">Le traitement des </w:t>
      </w:r>
      <w:r w:rsidR="0084097C" w:rsidRPr="00387DA3">
        <w:t>commandes </w:t>
      </w:r>
      <w:r w:rsidR="0084097C" w:rsidRPr="00387DA3">
        <w:rPr>
          <w:rFonts w:eastAsia="Times New Roman" w:cs="Times New Roman"/>
        </w:rPr>
        <w:t>à</w:t>
      </w:r>
      <w:r w:rsidRPr="00387DA3">
        <w:rPr>
          <w:rFonts w:eastAsia="Times New Roman" w:cs="Times New Roman"/>
        </w:rPr>
        <w:t xml:space="preserve"> compter de la réception de la commande par téléphone jusqu’à son acheminement chez l’utilisateur final ;</w:t>
      </w:r>
    </w:p>
    <w:p w14:paraId="67B74057" w14:textId="77777777" w:rsidR="006522F4" w:rsidRPr="00387DA3" w:rsidRDefault="006522F4" w:rsidP="006522F4">
      <w:pPr>
        <w:pStyle w:val="Paragraphedeliste"/>
        <w:numPr>
          <w:ilvl w:val="0"/>
          <w:numId w:val="29"/>
        </w:numPr>
        <w:spacing w:after="0"/>
        <w:jc w:val="both"/>
      </w:pPr>
      <w:r w:rsidRPr="00387DA3">
        <w:t>Le suivi des livraisons ;</w:t>
      </w:r>
    </w:p>
    <w:p w14:paraId="7C2C4ADA" w14:textId="77777777" w:rsidR="006522F4" w:rsidRPr="00387DA3" w:rsidRDefault="006522F4" w:rsidP="006522F4">
      <w:pPr>
        <w:pStyle w:val="Paragraphedeliste"/>
        <w:numPr>
          <w:ilvl w:val="0"/>
          <w:numId w:val="29"/>
        </w:numPr>
        <w:spacing w:after="0"/>
        <w:jc w:val="both"/>
      </w:pPr>
      <w:r w:rsidRPr="00387DA3">
        <w:t>L’outil informatique mis à disposition des sites ;</w:t>
      </w:r>
    </w:p>
    <w:p w14:paraId="4A409A0F" w14:textId="77777777" w:rsidR="006522F4" w:rsidRPr="00387DA3" w:rsidRDefault="006522F4" w:rsidP="006522F4">
      <w:pPr>
        <w:pStyle w:val="Paragraphedeliste"/>
        <w:numPr>
          <w:ilvl w:val="0"/>
          <w:numId w:val="29"/>
        </w:numPr>
        <w:spacing w:after="0"/>
        <w:jc w:val="both"/>
      </w:pPr>
      <w:r w:rsidRPr="00387DA3">
        <w:t>L’assistance clinique ;</w:t>
      </w:r>
    </w:p>
    <w:p w14:paraId="2B631DDF" w14:textId="77777777" w:rsidR="006522F4" w:rsidRPr="00387DA3" w:rsidRDefault="006522F4" w:rsidP="006522F4">
      <w:pPr>
        <w:pStyle w:val="Paragraphedeliste"/>
        <w:numPr>
          <w:ilvl w:val="0"/>
          <w:numId w:val="29"/>
        </w:numPr>
        <w:spacing w:after="0"/>
        <w:jc w:val="both"/>
      </w:pPr>
      <w:r w:rsidRPr="00387DA3">
        <w:t>L’assistance technique ;</w:t>
      </w:r>
    </w:p>
    <w:p w14:paraId="147DC77C" w14:textId="77777777" w:rsidR="006522F4" w:rsidRPr="00387DA3" w:rsidRDefault="006522F4" w:rsidP="006522F4">
      <w:pPr>
        <w:pStyle w:val="Paragraphedeliste"/>
        <w:numPr>
          <w:ilvl w:val="0"/>
          <w:numId w:val="29"/>
        </w:numPr>
        <w:spacing w:after="0"/>
        <w:jc w:val="both"/>
      </w:pPr>
      <w:r w:rsidRPr="00387DA3">
        <w:t xml:space="preserve">Le circuit d’un support thérapeutique, </w:t>
      </w:r>
      <w:r w:rsidR="00D201A8">
        <w:t xml:space="preserve">(ou d’une pompe pour le lot 5), </w:t>
      </w:r>
      <w:r w:rsidRPr="00387DA3">
        <w:t xml:space="preserve">depuis son enlèvement (locaux de stockage, photo souhaitée), son transport (photo souhaitée de l’intérieur des véhicules), sa mise en service, son retrait des services, son traitement (photos </w:t>
      </w:r>
      <w:r w:rsidR="00FC1F48" w:rsidRPr="00387DA3">
        <w:t>souhaitées) et retour stockage ;</w:t>
      </w:r>
    </w:p>
    <w:p w14:paraId="385AA0DC" w14:textId="77777777" w:rsidR="00FC1F48" w:rsidRPr="00387DA3" w:rsidRDefault="00FC1F48" w:rsidP="006522F4">
      <w:pPr>
        <w:pStyle w:val="Paragraphedeliste"/>
        <w:numPr>
          <w:ilvl w:val="0"/>
          <w:numId w:val="29"/>
        </w:numPr>
        <w:spacing w:after="0"/>
        <w:jc w:val="both"/>
      </w:pPr>
      <w:r w:rsidRPr="00387DA3">
        <w:t>Le certificat RABC en cours de validité sera joint en annexe ;</w:t>
      </w:r>
    </w:p>
    <w:p w14:paraId="07D9F656" w14:textId="77777777" w:rsidR="00FC1F48" w:rsidRPr="00387DA3" w:rsidRDefault="00FC1F48" w:rsidP="00FC1F48">
      <w:pPr>
        <w:pStyle w:val="Paragraphedeliste"/>
        <w:numPr>
          <w:ilvl w:val="0"/>
          <w:numId w:val="29"/>
        </w:numPr>
        <w:spacing w:after="0"/>
        <w:jc w:val="both"/>
      </w:pPr>
      <w:r w:rsidRPr="00387DA3">
        <w:t>La certification d’hébergeur de données de santé en toute sécurité (L.1111-8 du code de la santé publique, modifié par la loi n° 2016-41 du 26 janvier 2016 ; décret 2018-137 du 26 février 2018).</w:t>
      </w:r>
    </w:p>
    <w:p w14:paraId="4FCBEF9F" w14:textId="77777777" w:rsidR="006522F4" w:rsidRDefault="006522F4" w:rsidP="006522F4">
      <w:pPr>
        <w:spacing w:after="0"/>
        <w:ind w:left="360"/>
        <w:jc w:val="both"/>
      </w:pPr>
    </w:p>
    <w:p w14:paraId="5DB4914F" w14:textId="77777777" w:rsidR="004D6046" w:rsidRDefault="004D6046" w:rsidP="006522F4">
      <w:pPr>
        <w:spacing w:after="0"/>
        <w:ind w:left="360"/>
        <w:jc w:val="both"/>
      </w:pPr>
    </w:p>
    <w:p w14:paraId="733768C6" w14:textId="77777777" w:rsidR="004D6046" w:rsidRPr="00387DA3" w:rsidRDefault="004D6046" w:rsidP="006522F4">
      <w:pPr>
        <w:spacing w:after="0"/>
        <w:ind w:left="360"/>
        <w:jc w:val="both"/>
      </w:pPr>
    </w:p>
    <w:p w14:paraId="2FBB7568" w14:textId="77777777" w:rsidR="006522F4" w:rsidRPr="00387DA3" w:rsidRDefault="006522F4" w:rsidP="006522F4">
      <w:pPr>
        <w:ind w:left="567"/>
        <w:jc w:val="center"/>
        <w:rPr>
          <w:rStyle w:val="Rfrenceintense"/>
          <w:sz w:val="24"/>
          <w:szCs w:val="24"/>
        </w:rPr>
      </w:pPr>
      <w:r w:rsidRPr="00387DA3">
        <w:rPr>
          <w:rStyle w:val="Rfrenceintense"/>
          <w:sz w:val="24"/>
          <w:szCs w:val="24"/>
        </w:rPr>
        <w:t>L’attention des candidats est attirée sur ce mémoire de présentation du plan d’organisation qui constitue un item évalué et noté.</w:t>
      </w:r>
    </w:p>
    <w:p w14:paraId="4593EBD3" w14:textId="77777777" w:rsidR="006522F4" w:rsidRPr="00387DA3" w:rsidRDefault="006522F4" w:rsidP="006522F4">
      <w:pPr>
        <w:ind w:firstLine="567"/>
        <w:jc w:val="center"/>
        <w:rPr>
          <w:rStyle w:val="Rfrenceintense"/>
          <w:sz w:val="24"/>
          <w:szCs w:val="24"/>
        </w:rPr>
      </w:pPr>
      <w:r w:rsidRPr="00387DA3">
        <w:rPr>
          <w:rStyle w:val="Rfrenceintense"/>
          <w:sz w:val="24"/>
          <w:szCs w:val="24"/>
        </w:rPr>
        <w:t>L’absence de présentation du plan d’organisation rend l’offre non conforme.</w:t>
      </w:r>
    </w:p>
    <w:p w14:paraId="56CADDB6" w14:textId="77777777" w:rsidR="006522F4" w:rsidRDefault="006522F4" w:rsidP="006522F4">
      <w:pPr>
        <w:ind w:firstLine="567"/>
        <w:jc w:val="center"/>
        <w:rPr>
          <w:rStyle w:val="Rfrenceintense"/>
          <w:sz w:val="24"/>
          <w:szCs w:val="24"/>
        </w:rPr>
      </w:pPr>
    </w:p>
    <w:p w14:paraId="3FA863B6" w14:textId="77777777" w:rsidR="004D6046" w:rsidRDefault="004D6046" w:rsidP="006522F4">
      <w:pPr>
        <w:ind w:firstLine="567"/>
        <w:jc w:val="center"/>
        <w:rPr>
          <w:rStyle w:val="Rfrenceintense"/>
          <w:sz w:val="24"/>
          <w:szCs w:val="24"/>
        </w:rPr>
      </w:pPr>
    </w:p>
    <w:p w14:paraId="3A0619BB" w14:textId="77777777" w:rsidR="004D6046" w:rsidRDefault="004D6046" w:rsidP="006522F4">
      <w:pPr>
        <w:ind w:firstLine="567"/>
        <w:jc w:val="center"/>
        <w:rPr>
          <w:rStyle w:val="Rfrenceintense"/>
          <w:sz w:val="24"/>
          <w:szCs w:val="24"/>
        </w:rPr>
      </w:pPr>
    </w:p>
    <w:p w14:paraId="1715E1E5" w14:textId="77777777" w:rsidR="004D6046" w:rsidRDefault="004D6046" w:rsidP="006522F4">
      <w:pPr>
        <w:ind w:firstLine="567"/>
        <w:jc w:val="center"/>
        <w:rPr>
          <w:rStyle w:val="Rfrenceintense"/>
          <w:sz w:val="24"/>
          <w:szCs w:val="24"/>
        </w:rPr>
      </w:pPr>
    </w:p>
    <w:p w14:paraId="3D87C231" w14:textId="77777777" w:rsidR="004D6046" w:rsidRPr="00387DA3" w:rsidRDefault="004D6046" w:rsidP="006522F4">
      <w:pPr>
        <w:ind w:firstLine="567"/>
        <w:jc w:val="center"/>
        <w:rPr>
          <w:rStyle w:val="Rfrenceintense"/>
          <w:sz w:val="24"/>
          <w:szCs w:val="24"/>
        </w:rPr>
      </w:pPr>
    </w:p>
    <w:p w14:paraId="1C31ADE4" w14:textId="77777777" w:rsidR="00C72BF0" w:rsidRPr="00387DA3" w:rsidRDefault="002C1846" w:rsidP="006522F4">
      <w:pPr>
        <w:pStyle w:val="Paragraphedeliste"/>
        <w:numPr>
          <w:ilvl w:val="0"/>
          <w:numId w:val="32"/>
        </w:numPr>
        <w:jc w:val="both"/>
        <w:rPr>
          <w:rStyle w:val="lev"/>
          <w:u w:val="single"/>
        </w:rPr>
      </w:pPr>
      <w:r>
        <w:rPr>
          <w:rStyle w:val="lev"/>
          <w:u w:val="single"/>
        </w:rPr>
        <w:lastRenderedPageBreak/>
        <w:t>LOCATIONS /</w:t>
      </w:r>
      <w:r w:rsidR="00C72BF0" w:rsidRPr="00387DA3">
        <w:rPr>
          <w:rStyle w:val="lev"/>
          <w:u w:val="single"/>
        </w:rPr>
        <w:t xml:space="preserve"> ACHAT</w:t>
      </w:r>
      <w:r>
        <w:rPr>
          <w:rStyle w:val="lev"/>
          <w:u w:val="single"/>
        </w:rPr>
        <w:t>S</w:t>
      </w:r>
    </w:p>
    <w:p w14:paraId="38E8C05F" w14:textId="77777777" w:rsidR="006522F4" w:rsidRPr="00387DA3" w:rsidRDefault="006522F4" w:rsidP="006522F4">
      <w:pPr>
        <w:pStyle w:val="Corpsdetexte2"/>
        <w:rPr>
          <w:rStyle w:val="lev"/>
        </w:rPr>
      </w:pPr>
      <w:r w:rsidRPr="00387DA3">
        <w:rPr>
          <w:rStyle w:val="lev"/>
          <w:b/>
          <w:bCs/>
          <w:u w:val="single"/>
        </w:rPr>
        <w:t>CATALOGUES PERSONNALISES :</w:t>
      </w:r>
    </w:p>
    <w:p w14:paraId="5428CD5C" w14:textId="77777777" w:rsidR="006F607E" w:rsidRPr="00387DA3" w:rsidRDefault="006F607E" w:rsidP="006F607E">
      <w:pPr>
        <w:tabs>
          <w:tab w:val="left" w:pos="0"/>
        </w:tabs>
        <w:ind w:right="-2"/>
        <w:jc w:val="both"/>
        <w:rPr>
          <w:rFonts w:ascii="Cambria" w:eastAsia="Times New Roman" w:hAnsi="Cambria" w:cs="Times New Roman"/>
        </w:rPr>
      </w:pPr>
      <w:r w:rsidRPr="00387DA3">
        <w:rPr>
          <w:rFonts w:ascii="Cambria" w:eastAsia="Times New Roman" w:hAnsi="Cambria" w:cs="Times New Roman"/>
        </w:rPr>
        <w:t>Pour chaque lot</w:t>
      </w:r>
      <w:r w:rsidR="002C1846">
        <w:rPr>
          <w:rFonts w:ascii="Cambria" w:eastAsia="Times New Roman" w:hAnsi="Cambria" w:cs="Times New Roman"/>
        </w:rPr>
        <w:t>, de 1 à 9</w:t>
      </w:r>
      <w:r w:rsidRPr="00387DA3">
        <w:rPr>
          <w:rFonts w:ascii="Cambria" w:eastAsia="Times New Roman" w:hAnsi="Cambria" w:cs="Times New Roman"/>
        </w:rPr>
        <w:t> : un catalogue personnalisé dont l’objectif est de fournir un outil d’aide au choix des produits les mieux adaptés aux besoins des clients sera réalisé par le candidat retenu, sur supports papier et numérique et comprendra deux parties :</w:t>
      </w:r>
    </w:p>
    <w:p w14:paraId="3C5B1BE3" w14:textId="77777777" w:rsidR="006F607E" w:rsidRPr="00387DA3" w:rsidRDefault="006F607E" w:rsidP="006F607E">
      <w:pPr>
        <w:numPr>
          <w:ilvl w:val="0"/>
          <w:numId w:val="31"/>
        </w:numPr>
        <w:tabs>
          <w:tab w:val="left" w:pos="0"/>
          <w:tab w:val="left" w:pos="993"/>
        </w:tabs>
        <w:ind w:right="-2"/>
        <w:contextualSpacing/>
        <w:jc w:val="both"/>
        <w:rPr>
          <w:rFonts w:ascii="Cambria" w:eastAsia="Times New Roman" w:hAnsi="Cambria" w:cs="Times New Roman"/>
        </w:rPr>
      </w:pPr>
      <w:r w:rsidRPr="00387DA3">
        <w:rPr>
          <w:rFonts w:ascii="Cambria" w:eastAsia="Times New Roman" w:hAnsi="Cambria" w:cs="Times New Roman"/>
        </w:rPr>
        <w:t>Une partie correspondant aux produits listés dans l’acte d’engagement (BPU</w:t>
      </w:r>
      <w:r w:rsidRPr="00387DA3">
        <w:rPr>
          <w:rFonts w:ascii="Cambria" w:eastAsia="Times New Roman" w:hAnsi="Cambria" w:cs="Times New Roman"/>
          <w:vertAlign w:val="superscript"/>
        </w:rPr>
        <w:footnoteReference w:id="3"/>
      </w:r>
      <w:r w:rsidRPr="00387DA3">
        <w:rPr>
          <w:rFonts w:ascii="Cambria" w:eastAsia="Times New Roman" w:hAnsi="Cambria" w:cs="Times New Roman"/>
        </w:rPr>
        <w:t>) ;</w:t>
      </w:r>
    </w:p>
    <w:p w14:paraId="0E49A8A9" w14:textId="77777777" w:rsidR="006F607E" w:rsidRPr="00387DA3" w:rsidRDefault="006F607E" w:rsidP="006F607E">
      <w:pPr>
        <w:tabs>
          <w:tab w:val="left" w:pos="0"/>
          <w:tab w:val="left" w:pos="993"/>
        </w:tabs>
        <w:ind w:left="720" w:right="-2"/>
        <w:contextualSpacing/>
        <w:jc w:val="both"/>
        <w:rPr>
          <w:rFonts w:ascii="Cambria" w:eastAsia="Times New Roman" w:hAnsi="Cambria" w:cs="Times New Roman"/>
        </w:rPr>
      </w:pPr>
    </w:p>
    <w:p w14:paraId="3AD82307" w14:textId="77777777" w:rsidR="00544F94" w:rsidRPr="004D6046" w:rsidRDefault="006F607E" w:rsidP="004D6046">
      <w:pPr>
        <w:numPr>
          <w:ilvl w:val="0"/>
          <w:numId w:val="38"/>
        </w:numPr>
        <w:tabs>
          <w:tab w:val="left" w:pos="0"/>
          <w:tab w:val="left" w:pos="993"/>
        </w:tabs>
        <w:contextualSpacing/>
        <w:jc w:val="both"/>
        <w:rPr>
          <w:rFonts w:ascii="Cambria" w:eastAsia="Times New Roman" w:hAnsi="Cambria" w:cs="Times New Roman"/>
        </w:rPr>
      </w:pPr>
      <w:r w:rsidRPr="00387DA3">
        <w:rPr>
          <w:rFonts w:ascii="Cambria" w:eastAsia="Times New Roman" w:hAnsi="Cambria" w:cs="Times New Roman"/>
        </w:rPr>
        <w:t>Une partie facultative (HBPU</w:t>
      </w:r>
      <w:r w:rsidR="00D201A8">
        <w:rPr>
          <w:rFonts w:ascii="Cambria" w:eastAsia="Times New Roman" w:hAnsi="Cambria" w:cs="Times New Roman"/>
          <w:vertAlign w:val="superscript"/>
        </w:rPr>
        <w:t>3</w:t>
      </w:r>
      <w:r w:rsidRPr="00387DA3">
        <w:rPr>
          <w:rFonts w:ascii="Cambria" w:eastAsia="Times New Roman" w:hAnsi="Cambria" w:cs="Times New Roman"/>
        </w:rPr>
        <w:t>) correspondant aux accessoires et produits complémentaires proposés en précisant les améliorations qu’ils apportent à l’utilisation des produits du BPU. Ces propositions facultatives seront validées et agréées lors de la mise au point du marché avec A.C.H.A.T.</w:t>
      </w:r>
    </w:p>
    <w:p w14:paraId="10C48FE6" w14:textId="77777777" w:rsidR="00544F94" w:rsidRPr="00B23126" w:rsidRDefault="00544F94" w:rsidP="00544F94">
      <w:pPr>
        <w:tabs>
          <w:tab w:val="left" w:pos="0"/>
          <w:tab w:val="left" w:pos="993"/>
        </w:tabs>
        <w:ind w:left="283" w:right="-2"/>
        <w:contextualSpacing/>
        <w:jc w:val="both"/>
        <w:rPr>
          <w:rFonts w:ascii="Cambria" w:eastAsia="Times New Roman" w:hAnsi="Cambria" w:cs="Times New Roman"/>
          <w:highlight w:val="green"/>
        </w:rPr>
      </w:pPr>
    </w:p>
    <w:p w14:paraId="5FD1218D" w14:textId="77777777" w:rsidR="00544F94" w:rsidRPr="00387DA3" w:rsidRDefault="00544F94" w:rsidP="00544F94">
      <w:pPr>
        <w:tabs>
          <w:tab w:val="left" w:pos="0"/>
        </w:tabs>
        <w:ind w:right="-2"/>
        <w:jc w:val="both"/>
        <w:rPr>
          <w:rFonts w:ascii="Cambria" w:eastAsia="Times New Roman" w:hAnsi="Cambria" w:cs="Times New Roman"/>
        </w:rPr>
      </w:pPr>
      <w:r w:rsidRPr="00D201A8">
        <w:rPr>
          <w:rFonts w:ascii="Cambria" w:eastAsia="Times New Roman" w:hAnsi="Cambria" w:cs="Times New Roman"/>
        </w:rPr>
        <w:t xml:space="preserve">Les éléments </w:t>
      </w:r>
      <w:r w:rsidRPr="00387DA3">
        <w:rPr>
          <w:rFonts w:ascii="Cambria" w:eastAsia="Times New Roman" w:hAnsi="Cambria" w:cs="Times New Roman"/>
        </w:rPr>
        <w:t>souhaités sont :</w:t>
      </w:r>
    </w:p>
    <w:p w14:paraId="7501047F" w14:textId="77777777" w:rsidR="00544F94" w:rsidRPr="00387DA3" w:rsidRDefault="00544F94" w:rsidP="00544F94">
      <w:pPr>
        <w:numPr>
          <w:ilvl w:val="0"/>
          <w:numId w:val="30"/>
        </w:numPr>
        <w:tabs>
          <w:tab w:val="left" w:pos="0"/>
          <w:tab w:val="left" w:pos="993"/>
        </w:tabs>
        <w:spacing w:after="0"/>
        <w:ind w:right="-2"/>
        <w:contextualSpacing/>
        <w:jc w:val="both"/>
        <w:rPr>
          <w:rFonts w:ascii="Cambria" w:eastAsia="Times New Roman" w:hAnsi="Cambria" w:cs="Times New Roman"/>
        </w:rPr>
      </w:pPr>
      <w:r w:rsidRPr="00387DA3">
        <w:rPr>
          <w:rFonts w:ascii="Cambria" w:eastAsia="Times New Roman" w:hAnsi="Cambria" w:cs="Times New Roman"/>
        </w:rPr>
        <w:t>Un sommaire ;</w:t>
      </w:r>
    </w:p>
    <w:p w14:paraId="43167A04" w14:textId="77777777" w:rsidR="00544F94" w:rsidRPr="00387DA3" w:rsidRDefault="00544F94" w:rsidP="00544F94">
      <w:pPr>
        <w:numPr>
          <w:ilvl w:val="0"/>
          <w:numId w:val="30"/>
        </w:numPr>
        <w:tabs>
          <w:tab w:val="left" w:pos="0"/>
          <w:tab w:val="left" w:pos="993"/>
        </w:tabs>
        <w:spacing w:after="0"/>
        <w:ind w:right="-2"/>
        <w:contextualSpacing/>
        <w:jc w:val="both"/>
        <w:rPr>
          <w:rFonts w:ascii="Cambria" w:eastAsia="Times New Roman" w:hAnsi="Cambria" w:cs="Times New Roman"/>
        </w:rPr>
      </w:pPr>
      <w:r w:rsidRPr="00387DA3">
        <w:rPr>
          <w:rFonts w:ascii="Cambria" w:eastAsia="Times New Roman" w:hAnsi="Cambria" w:cs="Times New Roman"/>
        </w:rPr>
        <w:t>Une présentation de la société ;</w:t>
      </w:r>
    </w:p>
    <w:p w14:paraId="5053CB49" w14:textId="77777777" w:rsidR="00544F94" w:rsidRPr="00387DA3" w:rsidRDefault="00544F94" w:rsidP="00544F94">
      <w:pPr>
        <w:numPr>
          <w:ilvl w:val="0"/>
          <w:numId w:val="30"/>
        </w:numPr>
        <w:tabs>
          <w:tab w:val="left" w:pos="0"/>
          <w:tab w:val="left" w:pos="993"/>
        </w:tabs>
        <w:spacing w:after="0"/>
        <w:ind w:right="-2"/>
        <w:contextualSpacing/>
        <w:jc w:val="both"/>
        <w:rPr>
          <w:rFonts w:ascii="Cambria" w:eastAsia="Times New Roman" w:hAnsi="Cambria" w:cs="Times New Roman"/>
        </w:rPr>
      </w:pPr>
      <w:r w:rsidRPr="00387DA3">
        <w:rPr>
          <w:rFonts w:ascii="Cambria" w:eastAsia="Times New Roman" w:hAnsi="Cambria" w:cs="Times New Roman"/>
        </w:rPr>
        <w:t>L’identification du marché ;</w:t>
      </w:r>
    </w:p>
    <w:p w14:paraId="39AA9593" w14:textId="77777777" w:rsidR="00544F94" w:rsidRPr="00387DA3" w:rsidRDefault="00544F94" w:rsidP="00544F94">
      <w:pPr>
        <w:numPr>
          <w:ilvl w:val="0"/>
          <w:numId w:val="30"/>
        </w:numPr>
        <w:tabs>
          <w:tab w:val="left" w:pos="0"/>
          <w:tab w:val="left" w:pos="993"/>
        </w:tabs>
        <w:spacing w:after="0"/>
        <w:ind w:right="-2"/>
        <w:contextualSpacing/>
        <w:jc w:val="both"/>
        <w:rPr>
          <w:rFonts w:ascii="Cambria" w:eastAsia="Times New Roman" w:hAnsi="Cambria" w:cs="Times New Roman"/>
        </w:rPr>
      </w:pPr>
      <w:r w:rsidRPr="00387DA3">
        <w:rPr>
          <w:rFonts w:ascii="Cambria" w:eastAsia="Times New Roman" w:hAnsi="Cambria" w:cs="Times New Roman"/>
        </w:rPr>
        <w:t>L’identification des contacts commerciaux ;</w:t>
      </w:r>
    </w:p>
    <w:p w14:paraId="6038EB03" w14:textId="77777777" w:rsidR="00544F94" w:rsidRPr="00387DA3" w:rsidRDefault="00544F94" w:rsidP="00544F94">
      <w:pPr>
        <w:numPr>
          <w:ilvl w:val="0"/>
          <w:numId w:val="30"/>
        </w:numPr>
        <w:tabs>
          <w:tab w:val="left" w:pos="0"/>
          <w:tab w:val="left" w:pos="993"/>
        </w:tabs>
        <w:spacing w:after="0"/>
        <w:ind w:right="-2"/>
        <w:contextualSpacing/>
        <w:jc w:val="both"/>
        <w:rPr>
          <w:rFonts w:ascii="Cambria" w:eastAsia="Times New Roman" w:hAnsi="Cambria" w:cs="Times New Roman"/>
        </w:rPr>
      </w:pPr>
      <w:r w:rsidRPr="00387DA3">
        <w:rPr>
          <w:rFonts w:ascii="Cambria" w:eastAsia="Times New Roman" w:hAnsi="Cambria" w:cs="Times New Roman"/>
        </w:rPr>
        <w:t>L’identification des contacts techniques ;</w:t>
      </w:r>
    </w:p>
    <w:p w14:paraId="029CBE4A" w14:textId="77777777" w:rsidR="00544F94" w:rsidRPr="00387DA3" w:rsidRDefault="00544F94" w:rsidP="00544F94">
      <w:pPr>
        <w:numPr>
          <w:ilvl w:val="0"/>
          <w:numId w:val="30"/>
        </w:numPr>
        <w:tabs>
          <w:tab w:val="left" w:pos="0"/>
          <w:tab w:val="left" w:pos="993"/>
        </w:tabs>
        <w:spacing w:after="0"/>
        <w:ind w:right="-2"/>
        <w:contextualSpacing/>
        <w:jc w:val="both"/>
        <w:rPr>
          <w:rFonts w:ascii="Cambria" w:eastAsia="Times New Roman" w:hAnsi="Cambria" w:cs="Times New Roman"/>
        </w:rPr>
      </w:pPr>
      <w:r w:rsidRPr="00387DA3">
        <w:rPr>
          <w:rFonts w:ascii="Cambria" w:eastAsia="Times New Roman" w:hAnsi="Cambria" w:cs="Times New Roman"/>
        </w:rPr>
        <w:t xml:space="preserve">Des photographies de tous </w:t>
      </w:r>
      <w:r w:rsidR="00C400C2" w:rsidRPr="00387DA3">
        <w:rPr>
          <w:rFonts w:ascii="Cambria" w:eastAsia="Times New Roman" w:hAnsi="Cambria" w:cs="Times New Roman"/>
        </w:rPr>
        <w:t>les articles</w:t>
      </w:r>
      <w:r w:rsidRPr="00387DA3">
        <w:rPr>
          <w:rFonts w:ascii="Cambria" w:eastAsia="Times New Roman" w:hAnsi="Cambria" w:cs="Times New Roman"/>
        </w:rPr>
        <w:t xml:space="preserve"> listés (BPU) ;</w:t>
      </w:r>
    </w:p>
    <w:p w14:paraId="523CDB72" w14:textId="77777777" w:rsidR="00544F94" w:rsidRPr="00387DA3" w:rsidRDefault="00544F94" w:rsidP="00544F94">
      <w:pPr>
        <w:numPr>
          <w:ilvl w:val="0"/>
          <w:numId w:val="30"/>
        </w:numPr>
        <w:tabs>
          <w:tab w:val="left" w:pos="0"/>
          <w:tab w:val="left" w:pos="993"/>
        </w:tabs>
        <w:spacing w:after="0"/>
        <w:ind w:right="-2"/>
        <w:contextualSpacing/>
        <w:jc w:val="both"/>
        <w:rPr>
          <w:rFonts w:ascii="Cambria" w:eastAsia="Times New Roman" w:hAnsi="Cambria" w:cs="Times New Roman"/>
        </w:rPr>
      </w:pPr>
      <w:r w:rsidRPr="00387DA3">
        <w:rPr>
          <w:rFonts w:ascii="Cambria" w:eastAsia="Times New Roman" w:hAnsi="Cambria" w:cs="Times New Roman"/>
        </w:rPr>
        <w:t xml:space="preserve">La référence de chaque produit proposé au titre des articles listés (BPU) en cohérence avec les numéros de ligne des </w:t>
      </w:r>
      <w:r w:rsidR="00C400C2" w:rsidRPr="00387DA3">
        <w:rPr>
          <w:rFonts w:ascii="Cambria" w:eastAsia="Times New Roman" w:hAnsi="Cambria" w:cs="Times New Roman"/>
        </w:rPr>
        <w:t>produits ;</w:t>
      </w:r>
    </w:p>
    <w:p w14:paraId="03BB97F6" w14:textId="77777777" w:rsidR="00544F94" w:rsidRPr="00387DA3" w:rsidRDefault="00544F94" w:rsidP="00544F94">
      <w:pPr>
        <w:numPr>
          <w:ilvl w:val="0"/>
          <w:numId w:val="30"/>
        </w:numPr>
        <w:tabs>
          <w:tab w:val="left" w:pos="0"/>
          <w:tab w:val="left" w:pos="993"/>
        </w:tabs>
        <w:spacing w:after="0"/>
        <w:ind w:right="-2"/>
        <w:contextualSpacing/>
        <w:jc w:val="both"/>
        <w:rPr>
          <w:rFonts w:ascii="Cambria" w:eastAsia="Times New Roman" w:hAnsi="Cambria" w:cs="Times New Roman"/>
        </w:rPr>
      </w:pPr>
      <w:r w:rsidRPr="00387DA3">
        <w:rPr>
          <w:rFonts w:ascii="Cambria" w:eastAsia="Times New Roman" w:hAnsi="Cambria" w:cs="Times New Roman"/>
        </w:rPr>
        <w:t xml:space="preserve">La description commerciale et technique de chaque produit proposé au titre des articles listés (BPU). </w:t>
      </w:r>
    </w:p>
    <w:p w14:paraId="4EC15FEE" w14:textId="77777777" w:rsidR="00D201A8" w:rsidRDefault="00D201A8" w:rsidP="00D201A8">
      <w:pPr>
        <w:tabs>
          <w:tab w:val="left" w:pos="0"/>
          <w:tab w:val="left" w:pos="993"/>
        </w:tabs>
        <w:ind w:left="360" w:right="-2"/>
        <w:jc w:val="both"/>
        <w:rPr>
          <w:rFonts w:ascii="Cambria" w:eastAsia="Times New Roman" w:hAnsi="Cambria" w:cs="Times New Roman"/>
        </w:rPr>
      </w:pPr>
    </w:p>
    <w:p w14:paraId="6B8A03B3" w14:textId="77777777" w:rsidR="00544F94" w:rsidRPr="004D6046" w:rsidRDefault="00D201A8" w:rsidP="004D6046">
      <w:pPr>
        <w:tabs>
          <w:tab w:val="left" w:pos="0"/>
          <w:tab w:val="left" w:pos="993"/>
        </w:tabs>
        <w:ind w:right="-2"/>
        <w:jc w:val="both"/>
        <w:rPr>
          <w:rFonts w:ascii="Cambria" w:eastAsia="Times New Roman" w:hAnsi="Cambria" w:cs="Times New Roman"/>
        </w:rPr>
      </w:pPr>
      <w:r w:rsidRPr="00D201A8">
        <w:rPr>
          <w:rFonts w:ascii="Cambria" w:eastAsia="Times New Roman" w:hAnsi="Cambria" w:cs="Times New Roman"/>
        </w:rPr>
        <w:t>L’étendue des produits proposés en complément HBPU es</w:t>
      </w:r>
      <w:r w:rsidR="002C1846">
        <w:rPr>
          <w:rFonts w:ascii="Cambria" w:eastAsia="Times New Roman" w:hAnsi="Cambria" w:cs="Times New Roman"/>
        </w:rPr>
        <w:t xml:space="preserve">t notée sauf lot 7. </w:t>
      </w:r>
    </w:p>
    <w:p w14:paraId="28BCECDB" w14:textId="77777777" w:rsidR="006F607E" w:rsidRPr="00387DA3" w:rsidRDefault="006F607E" w:rsidP="006F607E">
      <w:pPr>
        <w:tabs>
          <w:tab w:val="left" w:pos="0"/>
        </w:tabs>
        <w:spacing w:after="0"/>
        <w:ind w:right="-2"/>
        <w:jc w:val="center"/>
        <w:rPr>
          <w:rFonts w:ascii="Calibri" w:eastAsia="Times New Roman" w:hAnsi="Calibri" w:cs="Times New Roman"/>
          <w:b/>
          <w:bCs/>
          <w:i/>
          <w:iCs/>
          <w:color w:val="622423"/>
          <w:sz w:val="24"/>
          <w:szCs w:val="24"/>
        </w:rPr>
      </w:pPr>
      <w:r w:rsidRPr="00387DA3">
        <w:rPr>
          <w:rFonts w:ascii="Calibri" w:eastAsia="Times New Roman" w:hAnsi="Calibri" w:cs="Times New Roman"/>
          <w:b/>
          <w:bCs/>
          <w:i/>
          <w:iCs/>
          <w:color w:val="622423"/>
          <w:sz w:val="24"/>
          <w:szCs w:val="24"/>
        </w:rPr>
        <w:t>L’attention des candidats est attirée sur ce projet de catalogue qui constitue un item évalué et noté.</w:t>
      </w:r>
    </w:p>
    <w:p w14:paraId="72D746BA" w14:textId="77777777" w:rsidR="00D863BE" w:rsidRPr="00387DA3" w:rsidRDefault="006F607E" w:rsidP="006F607E">
      <w:pPr>
        <w:tabs>
          <w:tab w:val="left" w:pos="0"/>
        </w:tabs>
        <w:spacing w:after="0"/>
        <w:ind w:right="-2"/>
        <w:jc w:val="center"/>
        <w:rPr>
          <w:rFonts w:ascii="Calibri" w:eastAsia="Times New Roman" w:hAnsi="Calibri" w:cs="Times New Roman"/>
          <w:b/>
          <w:bCs/>
          <w:i/>
          <w:iCs/>
          <w:color w:val="622423"/>
          <w:sz w:val="24"/>
          <w:szCs w:val="24"/>
        </w:rPr>
      </w:pPr>
      <w:r w:rsidRPr="00387DA3">
        <w:rPr>
          <w:rFonts w:ascii="Calibri" w:eastAsia="Times New Roman" w:hAnsi="Calibri" w:cs="Times New Roman"/>
          <w:b/>
          <w:bCs/>
          <w:i/>
          <w:iCs/>
          <w:color w:val="622423"/>
          <w:sz w:val="24"/>
          <w:szCs w:val="24"/>
        </w:rPr>
        <w:t>L’absence de présentation du projet de catalogue rend l’offre non conforme.</w:t>
      </w:r>
    </w:p>
    <w:p w14:paraId="47C13E1D" w14:textId="77777777" w:rsidR="00D863BE" w:rsidRPr="00387DA3" w:rsidRDefault="00D863BE" w:rsidP="004D6046"/>
    <w:p w14:paraId="5B78B1C7" w14:textId="77777777" w:rsidR="001142F9" w:rsidRPr="00387DA3" w:rsidRDefault="00BC144C" w:rsidP="00251B07">
      <w:pPr>
        <w:rPr>
          <w:rStyle w:val="lev"/>
        </w:rPr>
      </w:pPr>
      <w:r w:rsidRPr="00387DA3">
        <w:rPr>
          <w:rStyle w:val="lev"/>
        </w:rPr>
        <w:t>Les parts</w:t>
      </w:r>
      <w:r w:rsidR="00251B07" w:rsidRPr="00387DA3">
        <w:rPr>
          <w:rStyle w:val="lev"/>
        </w:rPr>
        <w:t xml:space="preserve"> BPU et HBPU représentent les proportions suivantes :</w:t>
      </w:r>
    </w:p>
    <w:tbl>
      <w:tblPr>
        <w:tblStyle w:val="Tableauweb1"/>
        <w:tblW w:w="7905" w:type="dxa"/>
        <w:jc w:val="center"/>
        <w:tblLook w:val="04A0" w:firstRow="1" w:lastRow="0" w:firstColumn="1" w:lastColumn="0" w:noHBand="0" w:noVBand="1"/>
      </w:tblPr>
      <w:tblGrid>
        <w:gridCol w:w="2298"/>
        <w:gridCol w:w="2819"/>
        <w:gridCol w:w="2788"/>
      </w:tblGrid>
      <w:tr w:rsidR="00B11FBA" w:rsidRPr="00B23126" w14:paraId="54C76C9A" w14:textId="77777777" w:rsidTr="002C7FCB">
        <w:trPr>
          <w:cnfStyle w:val="100000000000" w:firstRow="1" w:lastRow="0" w:firstColumn="0" w:lastColumn="0" w:oddVBand="0" w:evenVBand="0" w:oddHBand="0" w:evenHBand="0" w:firstRowFirstColumn="0" w:firstRowLastColumn="0" w:lastRowFirstColumn="0" w:lastRowLastColumn="0"/>
          <w:trHeight w:val="666"/>
          <w:jc w:val="center"/>
        </w:trPr>
        <w:tc>
          <w:tcPr>
            <w:tcW w:w="2238" w:type="dxa"/>
            <w:vAlign w:val="center"/>
          </w:tcPr>
          <w:p w14:paraId="404917EE" w14:textId="77777777" w:rsidR="00B11FBA" w:rsidRPr="0006782E" w:rsidRDefault="00B11FBA" w:rsidP="00C90957">
            <w:pPr>
              <w:pStyle w:val="Paragraphedeliste"/>
              <w:spacing w:after="0"/>
              <w:ind w:left="0"/>
              <w:jc w:val="center"/>
              <w:rPr>
                <w:b/>
                <w:sz w:val="24"/>
                <w:szCs w:val="24"/>
              </w:rPr>
            </w:pPr>
            <w:r w:rsidRPr="0006782E">
              <w:rPr>
                <w:b/>
                <w:sz w:val="24"/>
                <w:szCs w:val="24"/>
              </w:rPr>
              <w:t>Lot</w:t>
            </w:r>
          </w:p>
        </w:tc>
        <w:tc>
          <w:tcPr>
            <w:tcW w:w="2779" w:type="dxa"/>
            <w:vAlign w:val="center"/>
          </w:tcPr>
          <w:p w14:paraId="4F27C9DF" w14:textId="77777777" w:rsidR="00B11FBA" w:rsidRPr="0006782E" w:rsidRDefault="00B11FBA" w:rsidP="00C90957">
            <w:pPr>
              <w:pStyle w:val="Paragraphedeliste"/>
              <w:spacing w:after="0"/>
              <w:ind w:left="0"/>
              <w:jc w:val="center"/>
              <w:rPr>
                <w:b/>
                <w:sz w:val="24"/>
                <w:szCs w:val="24"/>
              </w:rPr>
            </w:pPr>
            <w:r w:rsidRPr="0006782E">
              <w:rPr>
                <w:b/>
                <w:sz w:val="24"/>
                <w:szCs w:val="24"/>
              </w:rPr>
              <w:t>Part BPU  du volume financier du marché</w:t>
            </w:r>
          </w:p>
        </w:tc>
        <w:tc>
          <w:tcPr>
            <w:tcW w:w="2728" w:type="dxa"/>
            <w:vAlign w:val="center"/>
          </w:tcPr>
          <w:p w14:paraId="447843A2" w14:textId="77777777" w:rsidR="00B11FBA" w:rsidRPr="0006782E" w:rsidRDefault="00B11FBA" w:rsidP="00C90957">
            <w:pPr>
              <w:pStyle w:val="Paragraphedeliste"/>
              <w:spacing w:after="0"/>
              <w:ind w:left="0"/>
              <w:jc w:val="center"/>
              <w:rPr>
                <w:b/>
                <w:sz w:val="24"/>
                <w:szCs w:val="24"/>
              </w:rPr>
            </w:pPr>
            <w:r w:rsidRPr="0006782E">
              <w:rPr>
                <w:b/>
                <w:sz w:val="24"/>
                <w:szCs w:val="24"/>
              </w:rPr>
              <w:t>Part HBPU du volume financier du marché</w:t>
            </w:r>
          </w:p>
        </w:tc>
      </w:tr>
      <w:tr w:rsidR="00B11FBA" w:rsidRPr="00B23126" w14:paraId="29F8C618" w14:textId="77777777" w:rsidTr="002C7FCB">
        <w:trPr>
          <w:trHeight w:hRule="exact" w:val="284"/>
          <w:jc w:val="center"/>
        </w:trPr>
        <w:tc>
          <w:tcPr>
            <w:tcW w:w="2238" w:type="dxa"/>
            <w:vAlign w:val="center"/>
          </w:tcPr>
          <w:p w14:paraId="019E261E" w14:textId="77777777" w:rsidR="00B11FBA" w:rsidRPr="0006782E" w:rsidRDefault="00B11FBA" w:rsidP="00597FDF">
            <w:pPr>
              <w:pStyle w:val="Paragraphedeliste"/>
              <w:ind w:left="0"/>
              <w:jc w:val="center"/>
            </w:pPr>
            <w:r w:rsidRPr="0006782E">
              <w:t>1</w:t>
            </w:r>
          </w:p>
        </w:tc>
        <w:tc>
          <w:tcPr>
            <w:tcW w:w="2779" w:type="dxa"/>
            <w:vAlign w:val="center"/>
          </w:tcPr>
          <w:p w14:paraId="2B28FC08" w14:textId="77777777" w:rsidR="00B11FBA" w:rsidRPr="0006782E" w:rsidRDefault="003F7C88" w:rsidP="00597FDF">
            <w:pPr>
              <w:pStyle w:val="Paragraphedeliste"/>
              <w:ind w:left="0"/>
              <w:jc w:val="center"/>
            </w:pPr>
            <w:r w:rsidRPr="0006782E">
              <w:t>90%</w:t>
            </w:r>
          </w:p>
        </w:tc>
        <w:tc>
          <w:tcPr>
            <w:tcW w:w="2728" w:type="dxa"/>
            <w:vAlign w:val="center"/>
          </w:tcPr>
          <w:p w14:paraId="5E597C0C" w14:textId="77777777" w:rsidR="00B11FBA" w:rsidRPr="0006782E" w:rsidRDefault="003F7C88" w:rsidP="00597FDF">
            <w:pPr>
              <w:pStyle w:val="Paragraphedeliste"/>
              <w:ind w:left="0"/>
              <w:jc w:val="center"/>
            </w:pPr>
            <w:r w:rsidRPr="0006782E">
              <w:t>10%</w:t>
            </w:r>
          </w:p>
        </w:tc>
      </w:tr>
      <w:tr w:rsidR="00B11FBA" w:rsidRPr="00B23126" w14:paraId="3D65D3E8" w14:textId="77777777" w:rsidTr="002C7FCB">
        <w:trPr>
          <w:trHeight w:hRule="exact" w:val="284"/>
          <w:jc w:val="center"/>
        </w:trPr>
        <w:tc>
          <w:tcPr>
            <w:tcW w:w="2238" w:type="dxa"/>
            <w:vAlign w:val="center"/>
          </w:tcPr>
          <w:p w14:paraId="47D44DE7" w14:textId="77777777" w:rsidR="00B11FBA" w:rsidRPr="0006782E" w:rsidRDefault="00B11FBA" w:rsidP="00597FDF">
            <w:pPr>
              <w:pStyle w:val="Paragraphedeliste"/>
              <w:ind w:left="0"/>
              <w:jc w:val="center"/>
            </w:pPr>
            <w:r w:rsidRPr="0006782E">
              <w:t>2</w:t>
            </w:r>
          </w:p>
        </w:tc>
        <w:tc>
          <w:tcPr>
            <w:tcW w:w="2779" w:type="dxa"/>
            <w:vAlign w:val="center"/>
          </w:tcPr>
          <w:p w14:paraId="36BD5FD3" w14:textId="77777777" w:rsidR="00B11FBA" w:rsidRPr="0006782E" w:rsidRDefault="003F7C88" w:rsidP="00597FDF">
            <w:pPr>
              <w:pStyle w:val="Paragraphedeliste"/>
              <w:ind w:left="0"/>
              <w:jc w:val="center"/>
            </w:pPr>
            <w:r w:rsidRPr="0006782E">
              <w:t>90%</w:t>
            </w:r>
          </w:p>
        </w:tc>
        <w:tc>
          <w:tcPr>
            <w:tcW w:w="2728" w:type="dxa"/>
            <w:vAlign w:val="center"/>
          </w:tcPr>
          <w:p w14:paraId="1A11F161" w14:textId="77777777" w:rsidR="00B11FBA" w:rsidRPr="0006782E" w:rsidRDefault="003F7C88" w:rsidP="00597FDF">
            <w:pPr>
              <w:pStyle w:val="Paragraphedeliste"/>
              <w:ind w:left="0"/>
              <w:jc w:val="center"/>
            </w:pPr>
            <w:r w:rsidRPr="0006782E">
              <w:t>10%</w:t>
            </w:r>
          </w:p>
        </w:tc>
      </w:tr>
      <w:tr w:rsidR="00B11FBA" w:rsidRPr="00B23126" w14:paraId="74690848" w14:textId="77777777" w:rsidTr="002C7FCB">
        <w:trPr>
          <w:trHeight w:hRule="exact" w:val="284"/>
          <w:jc w:val="center"/>
        </w:trPr>
        <w:tc>
          <w:tcPr>
            <w:tcW w:w="2238" w:type="dxa"/>
            <w:vAlign w:val="center"/>
          </w:tcPr>
          <w:p w14:paraId="067F3191" w14:textId="77777777" w:rsidR="00B11FBA" w:rsidRPr="0006782E" w:rsidRDefault="00B11FBA" w:rsidP="00597FDF">
            <w:pPr>
              <w:pStyle w:val="Paragraphedeliste"/>
              <w:ind w:left="0"/>
              <w:jc w:val="center"/>
            </w:pPr>
            <w:r w:rsidRPr="0006782E">
              <w:t>3</w:t>
            </w:r>
          </w:p>
        </w:tc>
        <w:tc>
          <w:tcPr>
            <w:tcW w:w="2779" w:type="dxa"/>
            <w:vAlign w:val="center"/>
          </w:tcPr>
          <w:p w14:paraId="589D49B0" w14:textId="77777777" w:rsidR="00B11FBA" w:rsidRPr="0006782E" w:rsidRDefault="0006782E" w:rsidP="0006782E">
            <w:pPr>
              <w:pStyle w:val="Paragraphedeliste"/>
              <w:ind w:left="0"/>
              <w:jc w:val="center"/>
            </w:pPr>
            <w:r w:rsidRPr="0006782E">
              <w:t>80</w:t>
            </w:r>
            <w:r w:rsidR="003F7C88" w:rsidRPr="0006782E">
              <w:t>%</w:t>
            </w:r>
          </w:p>
        </w:tc>
        <w:tc>
          <w:tcPr>
            <w:tcW w:w="2728" w:type="dxa"/>
            <w:vAlign w:val="center"/>
          </w:tcPr>
          <w:p w14:paraId="2520BFC1" w14:textId="77777777" w:rsidR="00B11FBA" w:rsidRPr="0006782E" w:rsidRDefault="00B212DD" w:rsidP="00597FDF">
            <w:pPr>
              <w:pStyle w:val="Paragraphedeliste"/>
              <w:ind w:left="0"/>
              <w:jc w:val="center"/>
            </w:pPr>
            <w:r w:rsidRPr="0006782E">
              <w:t>2</w:t>
            </w:r>
            <w:r w:rsidR="0006782E" w:rsidRPr="0006782E">
              <w:t>0</w:t>
            </w:r>
            <w:r w:rsidR="003F7C88" w:rsidRPr="0006782E">
              <w:t>%</w:t>
            </w:r>
          </w:p>
        </w:tc>
      </w:tr>
      <w:tr w:rsidR="003F7C88" w:rsidRPr="00B23126" w14:paraId="04C9D0AD" w14:textId="77777777" w:rsidTr="002C7FCB">
        <w:trPr>
          <w:trHeight w:hRule="exact" w:val="284"/>
          <w:jc w:val="center"/>
        </w:trPr>
        <w:tc>
          <w:tcPr>
            <w:tcW w:w="2238" w:type="dxa"/>
            <w:vAlign w:val="center"/>
          </w:tcPr>
          <w:p w14:paraId="7C6FA2B2" w14:textId="77777777" w:rsidR="003F7C88" w:rsidRPr="0006782E" w:rsidRDefault="003B238A" w:rsidP="00597FDF">
            <w:pPr>
              <w:pStyle w:val="Paragraphedeliste"/>
              <w:ind w:left="0"/>
              <w:jc w:val="center"/>
            </w:pPr>
            <w:r w:rsidRPr="0006782E">
              <w:t>4</w:t>
            </w:r>
          </w:p>
        </w:tc>
        <w:tc>
          <w:tcPr>
            <w:tcW w:w="2779" w:type="dxa"/>
            <w:vAlign w:val="center"/>
          </w:tcPr>
          <w:p w14:paraId="61C18045" w14:textId="77777777" w:rsidR="003F7C88" w:rsidRPr="0006782E" w:rsidRDefault="0006782E" w:rsidP="00242918">
            <w:pPr>
              <w:pStyle w:val="Paragraphedeliste"/>
              <w:ind w:left="0"/>
              <w:jc w:val="center"/>
            </w:pPr>
            <w:r w:rsidRPr="0006782E">
              <w:t>80</w:t>
            </w:r>
            <w:r w:rsidR="003F7C88" w:rsidRPr="0006782E">
              <w:t>%</w:t>
            </w:r>
          </w:p>
        </w:tc>
        <w:tc>
          <w:tcPr>
            <w:tcW w:w="2728" w:type="dxa"/>
          </w:tcPr>
          <w:p w14:paraId="5762CFC6" w14:textId="77777777" w:rsidR="003F7C88" w:rsidRPr="0006782E" w:rsidRDefault="0006782E" w:rsidP="003F7C88">
            <w:pPr>
              <w:jc w:val="center"/>
            </w:pPr>
            <w:r w:rsidRPr="0006782E">
              <w:t>20</w:t>
            </w:r>
            <w:r w:rsidR="003F7C88" w:rsidRPr="0006782E">
              <w:t>%</w:t>
            </w:r>
          </w:p>
        </w:tc>
      </w:tr>
      <w:tr w:rsidR="003F7C88" w:rsidRPr="00B23126" w14:paraId="67E7C93D" w14:textId="77777777" w:rsidTr="002C7FCB">
        <w:trPr>
          <w:trHeight w:hRule="exact" w:val="284"/>
          <w:jc w:val="center"/>
        </w:trPr>
        <w:tc>
          <w:tcPr>
            <w:tcW w:w="2238" w:type="dxa"/>
            <w:vAlign w:val="center"/>
          </w:tcPr>
          <w:p w14:paraId="4D5725FC" w14:textId="77777777" w:rsidR="003F7C88" w:rsidRPr="00DC190E" w:rsidRDefault="003B238A" w:rsidP="00597FDF">
            <w:pPr>
              <w:pStyle w:val="Paragraphedeliste"/>
              <w:ind w:left="0"/>
              <w:jc w:val="center"/>
            </w:pPr>
            <w:r w:rsidRPr="00DC190E">
              <w:t>5</w:t>
            </w:r>
          </w:p>
        </w:tc>
        <w:tc>
          <w:tcPr>
            <w:tcW w:w="2779" w:type="dxa"/>
            <w:vAlign w:val="center"/>
          </w:tcPr>
          <w:p w14:paraId="235903AC" w14:textId="77777777" w:rsidR="003F7C88" w:rsidRPr="00DC190E" w:rsidRDefault="00B94BB1" w:rsidP="00242918">
            <w:pPr>
              <w:pStyle w:val="Paragraphedeliste"/>
              <w:ind w:left="0"/>
              <w:jc w:val="center"/>
            </w:pPr>
            <w:r w:rsidRPr="00DC190E">
              <w:t>90</w:t>
            </w:r>
            <w:r w:rsidR="003F7C88" w:rsidRPr="00DC190E">
              <w:t>%</w:t>
            </w:r>
          </w:p>
        </w:tc>
        <w:tc>
          <w:tcPr>
            <w:tcW w:w="2728" w:type="dxa"/>
          </w:tcPr>
          <w:p w14:paraId="28EEB022" w14:textId="77777777" w:rsidR="003F7C88" w:rsidRPr="00DC190E" w:rsidRDefault="00B94BB1" w:rsidP="003F7C88">
            <w:pPr>
              <w:jc w:val="center"/>
            </w:pPr>
            <w:r w:rsidRPr="00DC190E">
              <w:t>10</w:t>
            </w:r>
            <w:r w:rsidR="003F7C88" w:rsidRPr="00DC190E">
              <w:t>%</w:t>
            </w:r>
          </w:p>
        </w:tc>
      </w:tr>
      <w:tr w:rsidR="003F7C88" w:rsidRPr="00B23126" w14:paraId="180D89D4" w14:textId="77777777" w:rsidTr="002C7FCB">
        <w:trPr>
          <w:trHeight w:hRule="exact" w:val="284"/>
          <w:jc w:val="center"/>
        </w:trPr>
        <w:tc>
          <w:tcPr>
            <w:tcW w:w="2238" w:type="dxa"/>
            <w:vAlign w:val="center"/>
          </w:tcPr>
          <w:p w14:paraId="42200E8A" w14:textId="77777777" w:rsidR="003F7C88" w:rsidRPr="00DC190E" w:rsidRDefault="003B238A" w:rsidP="00597FDF">
            <w:pPr>
              <w:pStyle w:val="Paragraphedeliste"/>
              <w:ind w:left="0"/>
              <w:jc w:val="center"/>
            </w:pPr>
            <w:r w:rsidRPr="00DC190E">
              <w:t>6</w:t>
            </w:r>
          </w:p>
        </w:tc>
        <w:tc>
          <w:tcPr>
            <w:tcW w:w="2779" w:type="dxa"/>
            <w:vAlign w:val="center"/>
          </w:tcPr>
          <w:p w14:paraId="62DA94C1" w14:textId="77777777" w:rsidR="003F7C88" w:rsidRPr="00DC190E" w:rsidRDefault="00B94BB1" w:rsidP="00242918">
            <w:pPr>
              <w:pStyle w:val="Paragraphedeliste"/>
              <w:ind w:left="0"/>
              <w:jc w:val="center"/>
            </w:pPr>
            <w:r w:rsidRPr="00DC190E">
              <w:t>90</w:t>
            </w:r>
            <w:r w:rsidR="003F7C88" w:rsidRPr="00DC190E">
              <w:t>%</w:t>
            </w:r>
          </w:p>
        </w:tc>
        <w:tc>
          <w:tcPr>
            <w:tcW w:w="2728" w:type="dxa"/>
          </w:tcPr>
          <w:p w14:paraId="76899B08" w14:textId="77777777" w:rsidR="003F7C88" w:rsidRPr="00DC190E" w:rsidRDefault="00B94BB1" w:rsidP="003F7C88">
            <w:pPr>
              <w:jc w:val="center"/>
            </w:pPr>
            <w:r w:rsidRPr="00DC190E">
              <w:t>10</w:t>
            </w:r>
            <w:r w:rsidR="003F7C88" w:rsidRPr="00DC190E">
              <w:t>%</w:t>
            </w:r>
          </w:p>
        </w:tc>
      </w:tr>
      <w:tr w:rsidR="003F7C88" w:rsidRPr="00B23126" w14:paraId="558412F8" w14:textId="77777777" w:rsidTr="002C7FCB">
        <w:trPr>
          <w:trHeight w:hRule="exact" w:val="284"/>
          <w:jc w:val="center"/>
        </w:trPr>
        <w:tc>
          <w:tcPr>
            <w:tcW w:w="2238" w:type="dxa"/>
            <w:vAlign w:val="center"/>
          </w:tcPr>
          <w:p w14:paraId="5A6D50AC" w14:textId="77777777" w:rsidR="003F7C88" w:rsidRPr="00DC190E" w:rsidRDefault="003B238A" w:rsidP="00597FDF">
            <w:pPr>
              <w:pStyle w:val="Paragraphedeliste"/>
              <w:ind w:left="0"/>
              <w:jc w:val="center"/>
            </w:pPr>
            <w:r w:rsidRPr="00DC190E">
              <w:t>7</w:t>
            </w:r>
          </w:p>
        </w:tc>
        <w:tc>
          <w:tcPr>
            <w:tcW w:w="2779" w:type="dxa"/>
            <w:vAlign w:val="center"/>
          </w:tcPr>
          <w:p w14:paraId="2EBCBB57" w14:textId="77777777" w:rsidR="003F7C88" w:rsidRPr="00DC190E" w:rsidRDefault="003F7C88" w:rsidP="00242918">
            <w:pPr>
              <w:pStyle w:val="Paragraphedeliste"/>
              <w:ind w:left="0"/>
              <w:jc w:val="center"/>
            </w:pPr>
            <w:r w:rsidRPr="00DC190E">
              <w:t>95%</w:t>
            </w:r>
          </w:p>
        </w:tc>
        <w:tc>
          <w:tcPr>
            <w:tcW w:w="2728" w:type="dxa"/>
          </w:tcPr>
          <w:p w14:paraId="196BBED1" w14:textId="77777777" w:rsidR="003F7C88" w:rsidRPr="00DC190E" w:rsidRDefault="003F7C88" w:rsidP="003F7C88">
            <w:pPr>
              <w:jc w:val="center"/>
            </w:pPr>
            <w:r w:rsidRPr="00DC190E">
              <w:t>5%</w:t>
            </w:r>
          </w:p>
        </w:tc>
      </w:tr>
      <w:tr w:rsidR="003F7C88" w:rsidRPr="00DC190E" w14:paraId="778D0721" w14:textId="77777777" w:rsidTr="002C7FCB">
        <w:trPr>
          <w:trHeight w:hRule="exact" w:val="284"/>
          <w:jc w:val="center"/>
        </w:trPr>
        <w:tc>
          <w:tcPr>
            <w:tcW w:w="2238" w:type="dxa"/>
            <w:vAlign w:val="center"/>
          </w:tcPr>
          <w:p w14:paraId="46D89307" w14:textId="77777777" w:rsidR="003F7C88" w:rsidRPr="00DC190E" w:rsidRDefault="003B238A" w:rsidP="00597FDF">
            <w:pPr>
              <w:pStyle w:val="Paragraphedeliste"/>
              <w:ind w:left="0"/>
              <w:jc w:val="center"/>
            </w:pPr>
            <w:r w:rsidRPr="00DC190E">
              <w:t>8</w:t>
            </w:r>
          </w:p>
        </w:tc>
        <w:tc>
          <w:tcPr>
            <w:tcW w:w="2779" w:type="dxa"/>
            <w:vAlign w:val="center"/>
          </w:tcPr>
          <w:p w14:paraId="7D8D52B3" w14:textId="77777777" w:rsidR="003F7C88" w:rsidRPr="00DC190E" w:rsidRDefault="003F7C88" w:rsidP="00DC190E">
            <w:pPr>
              <w:pStyle w:val="Paragraphedeliste"/>
              <w:ind w:left="0"/>
              <w:jc w:val="center"/>
            </w:pPr>
            <w:r w:rsidRPr="00DC190E">
              <w:t>9</w:t>
            </w:r>
            <w:r w:rsidR="00DC190E" w:rsidRPr="00DC190E">
              <w:t>0</w:t>
            </w:r>
            <w:r w:rsidRPr="00DC190E">
              <w:t>%</w:t>
            </w:r>
          </w:p>
        </w:tc>
        <w:tc>
          <w:tcPr>
            <w:tcW w:w="2728" w:type="dxa"/>
          </w:tcPr>
          <w:p w14:paraId="31AA9118" w14:textId="77777777" w:rsidR="003F7C88" w:rsidRPr="00DC190E" w:rsidRDefault="00DC190E" w:rsidP="00242918">
            <w:pPr>
              <w:jc w:val="center"/>
            </w:pPr>
            <w:r w:rsidRPr="00DC190E">
              <w:t>10</w:t>
            </w:r>
            <w:r w:rsidR="003F7C88" w:rsidRPr="00DC190E">
              <w:t>%</w:t>
            </w:r>
          </w:p>
        </w:tc>
      </w:tr>
      <w:tr w:rsidR="003F7C88" w:rsidRPr="00B23126" w14:paraId="32CE3906" w14:textId="77777777" w:rsidTr="002C7FCB">
        <w:trPr>
          <w:trHeight w:hRule="exact" w:val="284"/>
          <w:jc w:val="center"/>
        </w:trPr>
        <w:tc>
          <w:tcPr>
            <w:tcW w:w="2238" w:type="dxa"/>
            <w:vAlign w:val="center"/>
          </w:tcPr>
          <w:p w14:paraId="78576CC7" w14:textId="77777777" w:rsidR="003F7C88" w:rsidRPr="00DC190E" w:rsidRDefault="003B238A" w:rsidP="00597FDF">
            <w:pPr>
              <w:pStyle w:val="Paragraphedeliste"/>
              <w:ind w:left="0"/>
              <w:jc w:val="center"/>
            </w:pPr>
            <w:r w:rsidRPr="00DC190E">
              <w:t>9</w:t>
            </w:r>
          </w:p>
        </w:tc>
        <w:tc>
          <w:tcPr>
            <w:tcW w:w="2779" w:type="dxa"/>
            <w:vAlign w:val="center"/>
          </w:tcPr>
          <w:p w14:paraId="4CF50ECB" w14:textId="77777777" w:rsidR="003F7C88" w:rsidRPr="00DC190E" w:rsidRDefault="003F7C88" w:rsidP="00DC190E">
            <w:pPr>
              <w:pStyle w:val="Paragraphedeliste"/>
              <w:ind w:left="0"/>
              <w:jc w:val="center"/>
            </w:pPr>
            <w:r w:rsidRPr="00DC190E">
              <w:t>9</w:t>
            </w:r>
            <w:r w:rsidR="00DC190E" w:rsidRPr="00DC190E">
              <w:t>0</w:t>
            </w:r>
            <w:r w:rsidRPr="00DC190E">
              <w:t>%</w:t>
            </w:r>
          </w:p>
        </w:tc>
        <w:tc>
          <w:tcPr>
            <w:tcW w:w="2728" w:type="dxa"/>
          </w:tcPr>
          <w:p w14:paraId="70456F5D" w14:textId="77777777" w:rsidR="003F7C88" w:rsidRPr="00DC190E" w:rsidRDefault="00DC190E" w:rsidP="00242918">
            <w:pPr>
              <w:jc w:val="center"/>
            </w:pPr>
            <w:r w:rsidRPr="00DC190E">
              <w:t>10</w:t>
            </w:r>
            <w:r w:rsidR="003F7C88" w:rsidRPr="00DC190E">
              <w:t>%</w:t>
            </w:r>
          </w:p>
        </w:tc>
      </w:tr>
    </w:tbl>
    <w:p w14:paraId="2C6E66EF" w14:textId="77777777" w:rsidR="00715E2D" w:rsidRPr="00170F7F" w:rsidRDefault="00FA6D15" w:rsidP="00995FCF">
      <w:pPr>
        <w:pStyle w:val="Titre3"/>
        <w:pageBreakBefore/>
        <w:jc w:val="left"/>
      </w:pPr>
      <w:bookmarkStart w:id="33" w:name="_Toc197872044"/>
      <w:bookmarkStart w:id="34" w:name="_Toc205787055"/>
      <w:bookmarkStart w:id="35" w:name="_Toc183510162"/>
      <w:bookmarkStart w:id="36" w:name="_Toc197872051"/>
      <w:bookmarkStart w:id="37" w:name="_Toc197872062"/>
      <w:r w:rsidRPr="00170F7F">
        <w:lastRenderedPageBreak/>
        <w:t>IV</w:t>
      </w:r>
      <w:r w:rsidR="000B2477" w:rsidRPr="00170F7F">
        <w:t xml:space="preserve">-1 </w:t>
      </w:r>
      <w:r w:rsidR="00E8248A">
        <w:t>Spécifications pour le Lot 1</w:t>
      </w:r>
      <w:r w:rsidR="004C0253" w:rsidRPr="00170F7F">
        <w:t> :</w:t>
      </w:r>
      <w:r w:rsidR="006C3541" w:rsidRPr="00170F7F">
        <w:t> </w:t>
      </w:r>
      <w:bookmarkStart w:id="38" w:name="_Toc197872045"/>
      <w:bookmarkEnd w:id="33"/>
      <w:bookmarkEnd w:id="34"/>
      <w:r w:rsidR="00446392" w:rsidRPr="00170F7F">
        <w:t>matelas et coussins en mousse viscoélastique avec housse</w:t>
      </w:r>
      <w:bookmarkEnd w:id="35"/>
    </w:p>
    <w:bookmarkEnd w:id="38"/>
    <w:p w14:paraId="226FAACE" w14:textId="77777777" w:rsidR="005D75DC" w:rsidRPr="00170F7F" w:rsidRDefault="005D75DC" w:rsidP="00987348">
      <w:pPr>
        <w:jc w:val="both"/>
        <w:rPr>
          <w:rFonts w:cs="Arial"/>
        </w:rPr>
      </w:pPr>
      <w:r w:rsidRPr="00170F7F">
        <w:rPr>
          <w:rFonts w:cs="Arial"/>
        </w:rPr>
        <w:t xml:space="preserve">Les produits listés dans le BPU s’entendent avec </w:t>
      </w:r>
      <w:r w:rsidR="00E8248A" w:rsidRPr="00E8248A">
        <w:rPr>
          <w:rFonts w:cs="Arial"/>
          <w:b/>
          <w:u w:val="single"/>
        </w:rPr>
        <w:t>deux (2)</w:t>
      </w:r>
      <w:r w:rsidR="00E8248A">
        <w:rPr>
          <w:rFonts w:cs="Arial"/>
        </w:rPr>
        <w:t xml:space="preserve"> </w:t>
      </w:r>
      <w:r w:rsidRPr="00170F7F">
        <w:rPr>
          <w:rFonts w:cs="Arial"/>
        </w:rPr>
        <w:t>housse</w:t>
      </w:r>
      <w:r w:rsidR="00E8248A">
        <w:rPr>
          <w:rFonts w:cs="Arial"/>
        </w:rPr>
        <w:t>s identiques</w:t>
      </w:r>
      <w:r w:rsidRPr="00170F7F">
        <w:rPr>
          <w:rFonts w:cs="Arial"/>
        </w:rPr>
        <w:t xml:space="preserve"> comprise</w:t>
      </w:r>
      <w:r w:rsidR="00E8248A">
        <w:rPr>
          <w:rFonts w:cs="Arial"/>
        </w:rPr>
        <w:t xml:space="preserve">s, dont une housse de rechange. </w:t>
      </w:r>
    </w:p>
    <w:p w14:paraId="30F85B5B" w14:textId="77777777" w:rsidR="005D75DC" w:rsidRPr="00170F7F" w:rsidRDefault="005D75DC" w:rsidP="00AC1EF8">
      <w:pPr>
        <w:pStyle w:val="Paragraphedeliste"/>
        <w:ind w:left="851"/>
        <w:jc w:val="both"/>
        <w:rPr>
          <w:rFonts w:cs="Arial"/>
        </w:rPr>
      </w:pPr>
    </w:p>
    <w:p w14:paraId="42D58694" w14:textId="77777777" w:rsidR="0038581B" w:rsidRPr="00170F7F" w:rsidRDefault="0038581B" w:rsidP="00CA2654">
      <w:pPr>
        <w:pStyle w:val="Paragraphedeliste"/>
        <w:numPr>
          <w:ilvl w:val="0"/>
          <w:numId w:val="13"/>
        </w:numPr>
        <w:ind w:left="567"/>
        <w:jc w:val="both"/>
        <w:rPr>
          <w:rFonts w:cs="Arial"/>
        </w:rPr>
      </w:pPr>
      <w:r w:rsidRPr="00170F7F">
        <w:rPr>
          <w:rFonts w:cs="Arial"/>
        </w:rPr>
        <w:t>Les matelas doivent être adaptés à un plan de couchage de dimensions standards 200 x 90 cm ;</w:t>
      </w:r>
    </w:p>
    <w:p w14:paraId="1498B169" w14:textId="77777777" w:rsidR="00B80828" w:rsidRPr="00170F7F" w:rsidRDefault="000A4382" w:rsidP="00CA2654">
      <w:pPr>
        <w:pStyle w:val="Paragraphedeliste"/>
        <w:numPr>
          <w:ilvl w:val="0"/>
          <w:numId w:val="13"/>
        </w:numPr>
        <w:ind w:left="567"/>
        <w:jc w:val="both"/>
        <w:rPr>
          <w:rFonts w:cs="Arial"/>
        </w:rPr>
      </w:pPr>
      <w:r w:rsidRPr="00170F7F">
        <w:rPr>
          <w:rFonts w:cs="Arial"/>
        </w:rPr>
        <w:t>Les matelas viscoélastiques, ou à mémoire de forme, constituent un m</w:t>
      </w:r>
      <w:r w:rsidR="005F452A" w:rsidRPr="00170F7F">
        <w:rPr>
          <w:rFonts w:cs="Arial"/>
        </w:rPr>
        <w:t>oyen de prévention de l’escarre en augmentant la surface d’appui</w:t>
      </w:r>
      <w:r w:rsidR="00C9172C" w:rsidRPr="00170F7F">
        <w:rPr>
          <w:rFonts w:cs="Arial"/>
        </w:rPr>
        <w:t xml:space="preserve"> et permettant une immersion du corps</w:t>
      </w:r>
      <w:r w:rsidR="005F452A" w:rsidRPr="00170F7F">
        <w:rPr>
          <w:rFonts w:cs="Arial"/>
        </w:rPr>
        <w:t xml:space="preserve">. </w:t>
      </w:r>
      <w:r w:rsidRPr="00170F7F">
        <w:rPr>
          <w:rFonts w:cs="Arial"/>
        </w:rPr>
        <w:t xml:space="preserve"> C</w:t>
      </w:r>
      <w:r w:rsidR="00644789" w:rsidRPr="00170F7F">
        <w:rPr>
          <w:rFonts w:cs="Arial"/>
        </w:rPr>
        <w:t>es matelas sont destinés aux patients à r</w:t>
      </w:r>
      <w:r w:rsidR="005F452A" w:rsidRPr="00170F7F">
        <w:rPr>
          <w:rFonts w:cs="Arial"/>
        </w:rPr>
        <w:t>isque d’escarres moyen</w:t>
      </w:r>
      <w:r w:rsidR="00641B39">
        <w:rPr>
          <w:rFonts w:cs="Arial"/>
        </w:rPr>
        <w:t>s</w:t>
      </w:r>
      <w:r w:rsidR="005F452A" w:rsidRPr="00170F7F">
        <w:rPr>
          <w:rFonts w:cs="Arial"/>
        </w:rPr>
        <w:t xml:space="preserve"> à élevé</w:t>
      </w:r>
      <w:r w:rsidR="00641B39">
        <w:rPr>
          <w:rFonts w:cs="Arial"/>
        </w:rPr>
        <w:t>s</w:t>
      </w:r>
      <w:r w:rsidR="005F452A" w:rsidRPr="00170F7F">
        <w:rPr>
          <w:rFonts w:cs="Arial"/>
        </w:rPr>
        <w:t>.</w:t>
      </w:r>
    </w:p>
    <w:p w14:paraId="40DAD439" w14:textId="77777777" w:rsidR="000A4382" w:rsidRPr="00170F7F" w:rsidRDefault="00644789" w:rsidP="005A7A2A">
      <w:pPr>
        <w:ind w:left="851" w:hanging="284"/>
        <w:jc w:val="both"/>
        <w:rPr>
          <w:rFonts w:cs="Arial"/>
        </w:rPr>
      </w:pPr>
      <w:r w:rsidRPr="00170F7F">
        <w:rPr>
          <w:rFonts w:cs="Arial"/>
        </w:rPr>
        <w:t xml:space="preserve">Ils </w:t>
      </w:r>
      <w:r w:rsidR="000A4382" w:rsidRPr="00170F7F">
        <w:rPr>
          <w:rFonts w:cs="Arial"/>
        </w:rPr>
        <w:t>sont</w:t>
      </w:r>
      <w:r w:rsidRPr="00170F7F">
        <w:rPr>
          <w:rFonts w:cs="Arial"/>
        </w:rPr>
        <w:t xml:space="preserve"> </w:t>
      </w:r>
      <w:r w:rsidR="00B80464" w:rsidRPr="00170F7F">
        <w:rPr>
          <w:rFonts w:cs="Arial"/>
        </w:rPr>
        <w:t xml:space="preserve">monoblocs, mais peuvent être </w:t>
      </w:r>
      <w:r w:rsidRPr="00170F7F">
        <w:rPr>
          <w:rFonts w:cs="Arial"/>
        </w:rPr>
        <w:t>composés</w:t>
      </w:r>
      <w:r w:rsidR="000A4382" w:rsidRPr="00170F7F">
        <w:rPr>
          <w:rFonts w:cs="Arial"/>
        </w:rPr>
        <w:t> :</w:t>
      </w:r>
    </w:p>
    <w:p w14:paraId="260C68B3" w14:textId="77777777" w:rsidR="00B36274" w:rsidRPr="00170F7F" w:rsidRDefault="00B36274" w:rsidP="004C0220">
      <w:pPr>
        <w:ind w:left="567"/>
        <w:jc w:val="both"/>
        <w:rPr>
          <w:rFonts w:cs="Arial"/>
        </w:rPr>
      </w:pPr>
      <w:r w:rsidRPr="00170F7F">
        <w:rPr>
          <w:rFonts w:cs="Arial"/>
        </w:rPr>
        <w:t>1.</w:t>
      </w:r>
      <w:r w:rsidRPr="00170F7F">
        <w:rPr>
          <w:rFonts w:cs="Arial"/>
        </w:rPr>
        <w:tab/>
        <w:t>D’une couche de mousse viscoélastique</w:t>
      </w:r>
      <w:r w:rsidR="00E14A05" w:rsidRPr="00170F7F">
        <w:rPr>
          <w:rFonts w:cs="Arial"/>
        </w:rPr>
        <w:t xml:space="preserve"> à mémoire de forme ;</w:t>
      </w:r>
      <w:r w:rsidRPr="00170F7F">
        <w:rPr>
          <w:rFonts w:cs="Arial"/>
        </w:rPr>
        <w:t xml:space="preserve"> Le volume de mousse viscoélastique est alors d’au moins 40% ; Sa masse volumique nette doit être supérieure ou égale à 75 kg/m3 et son épaisseur supérieure ou égale à 6 cm. </w:t>
      </w:r>
    </w:p>
    <w:p w14:paraId="45195446" w14:textId="77777777" w:rsidR="00B36274" w:rsidRPr="00170F7F" w:rsidRDefault="00B36274" w:rsidP="00E8248A">
      <w:pPr>
        <w:ind w:left="567"/>
        <w:jc w:val="both"/>
        <w:rPr>
          <w:rFonts w:cs="Arial"/>
        </w:rPr>
      </w:pPr>
      <w:r w:rsidRPr="00170F7F">
        <w:rPr>
          <w:rFonts w:cs="Arial"/>
        </w:rPr>
        <w:t>2.</w:t>
      </w:r>
      <w:r w:rsidRPr="00170F7F">
        <w:rPr>
          <w:rFonts w:cs="Arial"/>
        </w:rPr>
        <w:tab/>
        <w:t>D’une couche de mousse haute résilience. La masse volumique nette doit être supérieure à 34 kg/m3.</w:t>
      </w:r>
    </w:p>
    <w:p w14:paraId="77C2D293" w14:textId="77777777" w:rsidR="000A4382" w:rsidRPr="00170F7F" w:rsidRDefault="000A4382" w:rsidP="00987348">
      <w:pPr>
        <w:ind w:left="567"/>
        <w:jc w:val="both"/>
        <w:rPr>
          <w:rFonts w:cs="Arial"/>
        </w:rPr>
      </w:pPr>
      <w:r w:rsidRPr="00170F7F">
        <w:rPr>
          <w:rFonts w:cs="Arial"/>
        </w:rPr>
        <w:t xml:space="preserve">Ces deux couches seront thermosoudées et solidaires. </w:t>
      </w:r>
    </w:p>
    <w:p w14:paraId="081546BE" w14:textId="77777777" w:rsidR="007700A0" w:rsidRPr="00170F7F" w:rsidRDefault="007700A0" w:rsidP="00987348">
      <w:pPr>
        <w:ind w:left="567"/>
        <w:jc w:val="both"/>
        <w:rPr>
          <w:rFonts w:cs="Arial"/>
        </w:rPr>
      </w:pPr>
      <w:r w:rsidRPr="00170F7F">
        <w:rPr>
          <w:rFonts w:cs="Arial"/>
        </w:rPr>
        <w:t>La hauteur des matelas proposé</w:t>
      </w:r>
      <w:r w:rsidR="00F124C8" w:rsidRPr="00170F7F">
        <w:rPr>
          <w:rFonts w:cs="Arial"/>
        </w:rPr>
        <w:t>s</w:t>
      </w:r>
      <w:r w:rsidR="003656E8">
        <w:rPr>
          <w:rFonts w:cs="Arial"/>
        </w:rPr>
        <w:t xml:space="preserve">, de </w:t>
      </w:r>
      <w:r w:rsidR="005F5455" w:rsidRPr="00170F7F">
        <w:rPr>
          <w:rFonts w:cs="Arial"/>
        </w:rPr>
        <w:t xml:space="preserve">14 </w:t>
      </w:r>
      <w:r w:rsidR="005A7A2A" w:rsidRPr="00170F7F">
        <w:rPr>
          <w:rFonts w:cs="Arial"/>
        </w:rPr>
        <w:t>cm, doit</w:t>
      </w:r>
      <w:r w:rsidRPr="00170F7F">
        <w:rPr>
          <w:rFonts w:cs="Arial"/>
        </w:rPr>
        <w:t xml:space="preserve"> être compati</w:t>
      </w:r>
      <w:r w:rsidR="00CA4C1E" w:rsidRPr="00170F7F">
        <w:rPr>
          <w:rFonts w:cs="Arial"/>
        </w:rPr>
        <w:t>ble avec les barrières de lits de façon à respecter les dispositions de la norme NF EN 60601-2-52</w:t>
      </w:r>
      <w:r w:rsidR="008F47DE" w:rsidRPr="00170F7F">
        <w:rPr>
          <w:rFonts w:cs="Arial"/>
        </w:rPr>
        <w:t>.</w:t>
      </w:r>
    </w:p>
    <w:p w14:paraId="3347ABE2" w14:textId="77777777" w:rsidR="00B85123" w:rsidRPr="00170F7F" w:rsidRDefault="00B85123" w:rsidP="00987348">
      <w:pPr>
        <w:ind w:left="567"/>
        <w:jc w:val="both"/>
        <w:rPr>
          <w:rFonts w:cs="Arial"/>
        </w:rPr>
      </w:pPr>
      <w:r w:rsidRPr="00E8248A">
        <w:rPr>
          <w:rFonts w:cs="Arial"/>
        </w:rPr>
        <w:t>Les matelas et leurs housses doivent ê</w:t>
      </w:r>
      <w:r w:rsidR="00CA4C1E" w:rsidRPr="00E8248A">
        <w:rPr>
          <w:rFonts w:cs="Arial"/>
        </w:rPr>
        <w:t>tre marqués CE médical</w:t>
      </w:r>
      <w:r w:rsidRPr="00E8248A">
        <w:rPr>
          <w:rFonts w:cs="Arial"/>
        </w:rPr>
        <w:t>.</w:t>
      </w:r>
    </w:p>
    <w:p w14:paraId="5F99D42B" w14:textId="77777777" w:rsidR="003179F7" w:rsidRPr="00170F7F" w:rsidRDefault="003179F7" w:rsidP="00987348">
      <w:pPr>
        <w:numPr>
          <w:ilvl w:val="0"/>
          <w:numId w:val="13"/>
        </w:numPr>
        <w:ind w:left="567"/>
        <w:contextualSpacing/>
        <w:jc w:val="both"/>
        <w:rPr>
          <w:rFonts w:cs="Arial"/>
        </w:rPr>
      </w:pPr>
      <w:r w:rsidRPr="00170F7F">
        <w:rPr>
          <w:rFonts w:cs="Arial"/>
        </w:rPr>
        <w:t xml:space="preserve">Les housses seront </w:t>
      </w:r>
      <w:r w:rsidR="00C906A2" w:rsidRPr="00170F7F">
        <w:rPr>
          <w:rFonts w:cs="Arial"/>
        </w:rPr>
        <w:t xml:space="preserve">respirantes, </w:t>
      </w:r>
      <w:r w:rsidRPr="00170F7F">
        <w:rPr>
          <w:rFonts w:cs="Arial"/>
        </w:rPr>
        <w:t>en jersey enduit de polyuréthane ou équivalent, imperméable</w:t>
      </w:r>
      <w:r w:rsidR="00F124C8" w:rsidRPr="00170F7F">
        <w:rPr>
          <w:rFonts w:cs="Arial"/>
        </w:rPr>
        <w:t>s</w:t>
      </w:r>
      <w:r w:rsidRPr="00170F7F">
        <w:rPr>
          <w:rFonts w:cs="Arial"/>
        </w:rPr>
        <w:t xml:space="preserve"> aux liquides et à la vapeur d’eau, lavable</w:t>
      </w:r>
      <w:r w:rsidR="00F124C8" w:rsidRPr="00170F7F">
        <w:rPr>
          <w:rFonts w:cs="Arial"/>
        </w:rPr>
        <w:t>s</w:t>
      </w:r>
      <w:r w:rsidRPr="00170F7F">
        <w:rPr>
          <w:rFonts w:cs="Arial"/>
        </w:rPr>
        <w:t xml:space="preserve"> et </w:t>
      </w:r>
      <w:proofErr w:type="spellStart"/>
      <w:r w:rsidRPr="00170F7F">
        <w:rPr>
          <w:rFonts w:cs="Arial"/>
        </w:rPr>
        <w:t>désinfectable</w:t>
      </w:r>
      <w:r w:rsidR="00F124C8" w:rsidRPr="00170F7F">
        <w:rPr>
          <w:rFonts w:cs="Arial"/>
        </w:rPr>
        <w:t>s</w:t>
      </w:r>
      <w:proofErr w:type="spellEnd"/>
      <w:r w:rsidRPr="00170F7F">
        <w:rPr>
          <w:rFonts w:cs="Arial"/>
        </w:rPr>
        <w:t>, résistante</w:t>
      </w:r>
      <w:r w:rsidR="00F124C8" w:rsidRPr="00170F7F">
        <w:rPr>
          <w:rFonts w:cs="Arial"/>
        </w:rPr>
        <w:t>s</w:t>
      </w:r>
      <w:r w:rsidRPr="00170F7F">
        <w:rPr>
          <w:rFonts w:cs="Arial"/>
        </w:rPr>
        <w:t>, ne</w:t>
      </w:r>
      <w:r w:rsidR="00F124C8" w:rsidRPr="00170F7F">
        <w:rPr>
          <w:rFonts w:cs="Arial"/>
        </w:rPr>
        <w:t xml:space="preserve"> devront</w:t>
      </w:r>
      <w:r w:rsidRPr="00170F7F">
        <w:rPr>
          <w:rFonts w:cs="Arial"/>
        </w:rPr>
        <w:t xml:space="preserve"> contenir aucun produit réputé allergisant et avoir une durée de vie au moins égale à celle du support </w:t>
      </w:r>
      <w:r w:rsidR="00987348" w:rsidRPr="00170F7F">
        <w:rPr>
          <w:rFonts w:cs="Arial"/>
        </w:rPr>
        <w:t>; Les</w:t>
      </w:r>
      <w:r w:rsidRPr="00170F7F">
        <w:rPr>
          <w:rFonts w:cs="Arial"/>
        </w:rPr>
        <w:t xml:space="preserve"> housses seront traitées </w:t>
      </w:r>
      <w:r w:rsidR="00F124C8" w:rsidRPr="00170F7F">
        <w:rPr>
          <w:rFonts w:cs="Arial"/>
        </w:rPr>
        <w:t>antifongiques.</w:t>
      </w:r>
    </w:p>
    <w:p w14:paraId="2B6D5202" w14:textId="77777777" w:rsidR="003179F7" w:rsidRPr="00170F7F" w:rsidRDefault="003179F7" w:rsidP="00987348">
      <w:pPr>
        <w:ind w:left="567"/>
        <w:contextualSpacing/>
        <w:jc w:val="both"/>
        <w:rPr>
          <w:rFonts w:cs="Arial"/>
        </w:rPr>
      </w:pPr>
    </w:p>
    <w:p w14:paraId="1BEFEF25" w14:textId="77777777" w:rsidR="003179F7" w:rsidRPr="00170F7F" w:rsidRDefault="003179F7" w:rsidP="00987348">
      <w:pPr>
        <w:ind w:left="567"/>
        <w:contextualSpacing/>
        <w:jc w:val="both"/>
        <w:rPr>
          <w:rFonts w:cs="Arial"/>
        </w:rPr>
      </w:pPr>
      <w:r w:rsidRPr="00170F7F">
        <w:rPr>
          <w:rFonts w:cs="Arial"/>
        </w:rPr>
        <w:t>La housse ne doit pas modifier la qualité du matelas et ne créer aucune tension.</w:t>
      </w:r>
    </w:p>
    <w:p w14:paraId="5EB61ECE" w14:textId="77777777" w:rsidR="00BB237F" w:rsidRPr="00170F7F" w:rsidRDefault="00575F8E" w:rsidP="00987348">
      <w:pPr>
        <w:pStyle w:val="Paragraphedeliste"/>
        <w:ind w:left="567"/>
        <w:jc w:val="both"/>
        <w:rPr>
          <w:rFonts w:cs="Arial"/>
        </w:rPr>
      </w:pPr>
      <w:r w:rsidRPr="00170F7F">
        <w:rPr>
          <w:rFonts w:cs="Arial"/>
        </w:rPr>
        <w:t xml:space="preserve">Les housses seront sérigraphiées de pictogrammes explicites facilitant le positionnement du matelas. </w:t>
      </w:r>
    </w:p>
    <w:p w14:paraId="0BC89FCD" w14:textId="77777777" w:rsidR="00575F8E" w:rsidRPr="00170F7F" w:rsidRDefault="00575F8E" w:rsidP="00E8248A">
      <w:pPr>
        <w:ind w:firstLine="630"/>
        <w:jc w:val="both"/>
        <w:rPr>
          <w:rFonts w:cs="Arial"/>
        </w:rPr>
      </w:pPr>
      <w:r w:rsidRPr="00170F7F">
        <w:rPr>
          <w:rFonts w:cs="Arial"/>
        </w:rPr>
        <w:t xml:space="preserve">Le marquage de zones du matelas (tête, pieds) est fortement souhaité. </w:t>
      </w:r>
    </w:p>
    <w:p w14:paraId="2AA74295" w14:textId="77777777" w:rsidR="001A313B" w:rsidRPr="00170F7F" w:rsidRDefault="001A313B" w:rsidP="00E8248A">
      <w:pPr>
        <w:ind w:firstLine="630"/>
        <w:jc w:val="both"/>
        <w:rPr>
          <w:rFonts w:cs="Arial"/>
        </w:rPr>
      </w:pPr>
      <w:r w:rsidRPr="00170F7F">
        <w:rPr>
          <w:rFonts w:cs="Arial"/>
        </w:rPr>
        <w:t>Un sys</w:t>
      </w:r>
      <w:r w:rsidR="00F124C8" w:rsidRPr="00170F7F">
        <w:rPr>
          <w:rFonts w:cs="Arial"/>
        </w:rPr>
        <w:t>t</w:t>
      </w:r>
      <w:r w:rsidRPr="00170F7F">
        <w:rPr>
          <w:rFonts w:cs="Arial"/>
        </w:rPr>
        <w:t>ème de préhension et de transport du matelas est</w:t>
      </w:r>
      <w:r w:rsidR="00CA4C1E" w:rsidRPr="00170F7F">
        <w:rPr>
          <w:rFonts w:cs="Arial"/>
        </w:rPr>
        <w:t xml:space="preserve"> </w:t>
      </w:r>
      <w:r w:rsidRPr="00170F7F">
        <w:rPr>
          <w:rFonts w:cs="Arial"/>
        </w:rPr>
        <w:t xml:space="preserve">souhaité. </w:t>
      </w:r>
    </w:p>
    <w:p w14:paraId="6DB21010" w14:textId="77777777" w:rsidR="00435A10" w:rsidRPr="00170F7F" w:rsidRDefault="00435A10" w:rsidP="00987348">
      <w:pPr>
        <w:pStyle w:val="Paragraphedeliste"/>
        <w:numPr>
          <w:ilvl w:val="0"/>
          <w:numId w:val="13"/>
        </w:numPr>
        <w:ind w:left="567"/>
        <w:jc w:val="both"/>
        <w:rPr>
          <w:rFonts w:cs="Arial"/>
        </w:rPr>
      </w:pPr>
      <w:r w:rsidRPr="00170F7F">
        <w:rPr>
          <w:rFonts w:cs="Arial"/>
        </w:rPr>
        <w:t xml:space="preserve">Les coussins </w:t>
      </w:r>
      <w:r w:rsidR="005E0B50" w:rsidRPr="00170F7F">
        <w:rPr>
          <w:rFonts w:cs="Arial"/>
        </w:rPr>
        <w:t xml:space="preserve">anti-escarres à mémoire de forme </w:t>
      </w:r>
      <w:r w:rsidRPr="00170F7F">
        <w:rPr>
          <w:rFonts w:cs="Arial"/>
        </w:rPr>
        <w:t xml:space="preserve">seront proposés en 5 tailles différentes, largeurs de 38 cm à 50 cm environ. Ils seront proposés </w:t>
      </w:r>
      <w:r w:rsidR="00CA17AF" w:rsidRPr="00170F7F">
        <w:rPr>
          <w:rFonts w:cs="Arial"/>
        </w:rPr>
        <w:t xml:space="preserve">houssés </w:t>
      </w:r>
      <w:r w:rsidRPr="00170F7F">
        <w:rPr>
          <w:rFonts w:cs="Arial"/>
        </w:rPr>
        <w:t xml:space="preserve">de base avec </w:t>
      </w:r>
      <w:r w:rsidR="00CA17AF" w:rsidRPr="00170F7F">
        <w:rPr>
          <w:rFonts w:cs="Arial"/>
        </w:rPr>
        <w:t>une housse</w:t>
      </w:r>
      <w:r w:rsidRPr="00170F7F">
        <w:rPr>
          <w:rFonts w:cs="Arial"/>
        </w:rPr>
        <w:t xml:space="preserve"> </w:t>
      </w:r>
      <w:r w:rsidR="00CA17AF" w:rsidRPr="00170F7F">
        <w:rPr>
          <w:rFonts w:cs="Arial"/>
        </w:rPr>
        <w:t>de rechange complémentaire</w:t>
      </w:r>
      <w:r w:rsidR="00641B39">
        <w:rPr>
          <w:rFonts w:cs="Arial"/>
        </w:rPr>
        <w:t xml:space="preserve"> identique à la première housse</w:t>
      </w:r>
      <w:r w:rsidR="00CA17AF" w:rsidRPr="00170F7F">
        <w:rPr>
          <w:rFonts w:cs="Arial"/>
        </w:rPr>
        <w:t xml:space="preserve">, </w:t>
      </w:r>
      <w:r w:rsidR="001A313B" w:rsidRPr="00170F7F">
        <w:rPr>
          <w:rFonts w:cs="Arial"/>
        </w:rPr>
        <w:t>en jersey en</w:t>
      </w:r>
      <w:r w:rsidR="00CA17AF" w:rsidRPr="00170F7F">
        <w:rPr>
          <w:rFonts w:cs="Arial"/>
        </w:rPr>
        <w:t>duit polyuréthane ou équivalent</w:t>
      </w:r>
      <w:r w:rsidRPr="00170F7F">
        <w:rPr>
          <w:rFonts w:cs="Arial"/>
        </w:rPr>
        <w:t xml:space="preserve">. </w:t>
      </w:r>
    </w:p>
    <w:p w14:paraId="631F3005" w14:textId="77777777" w:rsidR="001A313B" w:rsidRPr="00B23126" w:rsidRDefault="001A313B" w:rsidP="00987348">
      <w:pPr>
        <w:pStyle w:val="Paragraphedeliste"/>
        <w:ind w:left="567"/>
        <w:jc w:val="both"/>
        <w:rPr>
          <w:rFonts w:cs="Arial"/>
          <w:highlight w:val="green"/>
        </w:rPr>
      </w:pPr>
    </w:p>
    <w:p w14:paraId="3E82138C" w14:textId="77777777" w:rsidR="00807522" w:rsidRPr="00170F7F" w:rsidRDefault="001A313B" w:rsidP="00987348">
      <w:pPr>
        <w:pStyle w:val="Paragraphedeliste"/>
        <w:ind w:left="567"/>
        <w:jc w:val="both"/>
        <w:rPr>
          <w:rFonts w:cs="Arial"/>
        </w:rPr>
      </w:pPr>
      <w:r w:rsidRPr="00170F7F">
        <w:rPr>
          <w:rFonts w:cs="Arial"/>
        </w:rPr>
        <w:t xml:space="preserve">Un moyen de préhension pour le transport est souhaité. </w:t>
      </w:r>
    </w:p>
    <w:p w14:paraId="1F34B2A2" w14:textId="77777777" w:rsidR="00995FCF" w:rsidRPr="00170F7F" w:rsidRDefault="00995FCF" w:rsidP="00987348">
      <w:pPr>
        <w:pStyle w:val="Paragraphedeliste"/>
        <w:ind w:left="567"/>
        <w:jc w:val="both"/>
        <w:rPr>
          <w:rFonts w:cs="Arial"/>
        </w:rPr>
      </w:pPr>
    </w:p>
    <w:p w14:paraId="43B5C359" w14:textId="77777777" w:rsidR="00987348" w:rsidRPr="00170F7F" w:rsidRDefault="00987348" w:rsidP="00E8248A">
      <w:pPr>
        <w:tabs>
          <w:tab w:val="left" w:pos="284"/>
          <w:tab w:val="left" w:pos="720"/>
        </w:tabs>
        <w:ind w:left="180"/>
        <w:rPr>
          <w:b/>
          <w:bCs/>
          <w:color w:val="943634"/>
          <w:spacing w:val="5"/>
        </w:rPr>
      </w:pPr>
      <w:r w:rsidRPr="00170F7F">
        <w:rPr>
          <w:b/>
          <w:bCs/>
          <w:color w:val="943634"/>
          <w:spacing w:val="5"/>
        </w:rPr>
        <w:t>Accessoires facultatifs, non exhaustif :</w:t>
      </w:r>
    </w:p>
    <w:p w14:paraId="2F1406A6" w14:textId="77777777" w:rsidR="004B2174" w:rsidRPr="00170F7F" w:rsidRDefault="00E8248A" w:rsidP="00E8248A">
      <w:pPr>
        <w:ind w:left="180"/>
        <w:jc w:val="both"/>
        <w:rPr>
          <w:rFonts w:cs="Arial"/>
        </w:rPr>
      </w:pPr>
      <w:r>
        <w:rPr>
          <w:rFonts w:cs="Arial"/>
        </w:rPr>
        <w:t>Des m</w:t>
      </w:r>
      <w:r w:rsidR="00987348" w:rsidRPr="00170F7F">
        <w:rPr>
          <w:rFonts w:cs="Arial"/>
        </w:rPr>
        <w:t xml:space="preserve">atelas adaptés bariatrie, matelas pédiatriques, coussins à cellules pneumatiques, autres matelas, autres housses </w:t>
      </w:r>
      <w:r>
        <w:rPr>
          <w:rFonts w:cs="Arial"/>
        </w:rPr>
        <w:t xml:space="preserve">peuvent être proposés en complément (HBPU) </w:t>
      </w:r>
      <w:r w:rsidR="00987348" w:rsidRPr="00170F7F">
        <w:rPr>
          <w:rFonts w:cs="Arial"/>
        </w:rPr>
        <w:t>dans le respect de l’objet du marché.</w:t>
      </w:r>
    </w:p>
    <w:p w14:paraId="2E4FD590" w14:textId="77777777" w:rsidR="003C051D" w:rsidRPr="00A85D4C" w:rsidRDefault="003C051D" w:rsidP="003C051D">
      <w:pPr>
        <w:pStyle w:val="Titre3"/>
        <w:pageBreakBefore/>
        <w:jc w:val="left"/>
      </w:pPr>
      <w:bookmarkStart w:id="39" w:name="_Toc183510163"/>
      <w:r w:rsidRPr="00A85D4C">
        <w:lastRenderedPageBreak/>
        <w:t xml:space="preserve">IV-2 </w:t>
      </w:r>
      <w:r w:rsidR="004557D6">
        <w:t>Spécifications pour le</w:t>
      </w:r>
      <w:r w:rsidRPr="00A85D4C">
        <w:t xml:space="preserve"> Lot 2 : matelas mousse issus de l’économie circulaire</w:t>
      </w:r>
      <w:bookmarkEnd w:id="39"/>
    </w:p>
    <w:p w14:paraId="47C0C530" w14:textId="77777777" w:rsidR="003C051D" w:rsidRPr="00387DA3" w:rsidRDefault="003C051D" w:rsidP="003C051D">
      <w:pPr>
        <w:jc w:val="both"/>
        <w:rPr>
          <w:rFonts w:cs="Arial"/>
        </w:rPr>
      </w:pPr>
      <w:r w:rsidRPr="00387DA3">
        <w:rPr>
          <w:rFonts w:cs="Arial"/>
        </w:rPr>
        <w:t>Les produits listés dans le BPU s’entendent avec housse comprise.</w:t>
      </w:r>
    </w:p>
    <w:p w14:paraId="49598E0A" w14:textId="77777777" w:rsidR="003C051D" w:rsidRPr="00387DA3" w:rsidRDefault="00387DA3" w:rsidP="00987348">
      <w:pPr>
        <w:jc w:val="both"/>
        <w:rPr>
          <w:rFonts w:cs="Arial"/>
        </w:rPr>
      </w:pPr>
      <w:r w:rsidRPr="00387DA3">
        <w:rPr>
          <w:rFonts w:cs="Arial"/>
        </w:rPr>
        <w:t>Il est attendu pour ce lot un matelas mouss</w:t>
      </w:r>
      <w:r w:rsidR="00E8248A">
        <w:rPr>
          <w:rFonts w:cs="Arial"/>
        </w:rPr>
        <w:t>e, neuf, taille standard 90x200 cm,</w:t>
      </w:r>
      <w:r w:rsidRPr="00387DA3">
        <w:rPr>
          <w:rFonts w:cs="Arial"/>
        </w:rPr>
        <w:t xml:space="preserve"> aux propriétés et services rendus identiques </w:t>
      </w:r>
      <w:r w:rsidR="00D84777">
        <w:rPr>
          <w:rFonts w:cs="Arial"/>
        </w:rPr>
        <w:t>aux matelas mousse hospitaliers standards</w:t>
      </w:r>
      <w:r w:rsidRPr="00387DA3">
        <w:rPr>
          <w:rFonts w:cs="Arial"/>
        </w:rPr>
        <w:t xml:space="preserve"> mais présentant un impact limité sur l’environnement :</w:t>
      </w:r>
    </w:p>
    <w:p w14:paraId="0BAAFA0A" w14:textId="77777777" w:rsidR="00E8248A" w:rsidRDefault="00E8248A" w:rsidP="00387DA3">
      <w:pPr>
        <w:pStyle w:val="Paragraphedeliste"/>
        <w:numPr>
          <w:ilvl w:val="0"/>
          <w:numId w:val="30"/>
        </w:numPr>
        <w:jc w:val="both"/>
        <w:rPr>
          <w:rFonts w:cs="Arial"/>
        </w:rPr>
      </w:pPr>
      <w:r>
        <w:rPr>
          <w:rFonts w:cs="Arial"/>
        </w:rPr>
        <w:t>Mousse recyclée ;</w:t>
      </w:r>
    </w:p>
    <w:p w14:paraId="39471465" w14:textId="77777777" w:rsidR="00387DA3" w:rsidRDefault="00387DA3" w:rsidP="00387DA3">
      <w:pPr>
        <w:pStyle w:val="Paragraphedeliste"/>
        <w:numPr>
          <w:ilvl w:val="0"/>
          <w:numId w:val="30"/>
        </w:numPr>
        <w:jc w:val="both"/>
        <w:rPr>
          <w:rFonts w:cs="Arial"/>
        </w:rPr>
      </w:pPr>
      <w:r w:rsidRPr="00387DA3">
        <w:rPr>
          <w:rFonts w:cs="Arial"/>
        </w:rPr>
        <w:t>Possibilité de légers défauts de moulage</w:t>
      </w:r>
      <w:r>
        <w:rPr>
          <w:rFonts w:cs="Arial"/>
        </w:rPr>
        <w:t> ;</w:t>
      </w:r>
    </w:p>
    <w:p w14:paraId="76E63A75" w14:textId="77777777" w:rsidR="000E5E57" w:rsidRDefault="00387DA3" w:rsidP="000E5E57">
      <w:pPr>
        <w:pStyle w:val="Paragraphedeliste"/>
        <w:numPr>
          <w:ilvl w:val="0"/>
          <w:numId w:val="30"/>
        </w:numPr>
        <w:jc w:val="both"/>
        <w:rPr>
          <w:rFonts w:cs="Arial"/>
        </w:rPr>
      </w:pPr>
      <w:r>
        <w:rPr>
          <w:rFonts w:cs="Arial"/>
        </w:rPr>
        <w:t>Réduction des déchets de fabrication.</w:t>
      </w:r>
    </w:p>
    <w:p w14:paraId="795D9D8D" w14:textId="77777777" w:rsidR="000E5E57" w:rsidRPr="00170F7F" w:rsidRDefault="000E5E57" w:rsidP="000E5E57">
      <w:pPr>
        <w:tabs>
          <w:tab w:val="left" w:pos="284"/>
          <w:tab w:val="left" w:pos="720"/>
        </w:tabs>
        <w:ind w:left="180"/>
        <w:rPr>
          <w:b/>
          <w:bCs/>
          <w:color w:val="943634"/>
          <w:spacing w:val="5"/>
        </w:rPr>
      </w:pPr>
      <w:r w:rsidRPr="00170F7F">
        <w:rPr>
          <w:b/>
          <w:bCs/>
          <w:color w:val="943634"/>
          <w:spacing w:val="5"/>
        </w:rPr>
        <w:t>Accessoires facultatifs, non exhaustif :</w:t>
      </w:r>
    </w:p>
    <w:p w14:paraId="17721E97" w14:textId="77777777" w:rsidR="000E5E57" w:rsidRDefault="000E5E57" w:rsidP="00AC2AC4">
      <w:pPr>
        <w:widowControl w:val="0"/>
        <w:ind w:left="187"/>
        <w:jc w:val="both"/>
        <w:rPr>
          <w:rFonts w:cs="Arial"/>
        </w:rPr>
      </w:pPr>
      <w:r>
        <w:rPr>
          <w:rFonts w:cs="Arial"/>
        </w:rPr>
        <w:t>Des m</w:t>
      </w:r>
      <w:r w:rsidRPr="00170F7F">
        <w:rPr>
          <w:rFonts w:cs="Arial"/>
        </w:rPr>
        <w:t>atelas adaptés b</w:t>
      </w:r>
      <w:r>
        <w:rPr>
          <w:rFonts w:cs="Arial"/>
        </w:rPr>
        <w:t>ariatrie, matelas pédiatriques</w:t>
      </w:r>
      <w:r w:rsidRPr="00170F7F">
        <w:rPr>
          <w:rFonts w:cs="Arial"/>
        </w:rPr>
        <w:t xml:space="preserve">, </w:t>
      </w:r>
      <w:r>
        <w:rPr>
          <w:rFonts w:cs="Arial"/>
        </w:rPr>
        <w:t xml:space="preserve">autres dimensions, </w:t>
      </w:r>
      <w:r w:rsidRPr="00170F7F">
        <w:rPr>
          <w:rFonts w:cs="Arial"/>
        </w:rPr>
        <w:t xml:space="preserve">autres housses </w:t>
      </w:r>
      <w:r>
        <w:rPr>
          <w:rFonts w:cs="Arial"/>
        </w:rPr>
        <w:t xml:space="preserve">peuvent être proposés en complément (HBPU) </w:t>
      </w:r>
      <w:r w:rsidRPr="00170F7F">
        <w:rPr>
          <w:rFonts w:cs="Arial"/>
        </w:rPr>
        <w:t>dans le respect de l’objet du marché.</w:t>
      </w:r>
    </w:p>
    <w:p w14:paraId="100C3DC8" w14:textId="77777777" w:rsidR="00AC2AC4" w:rsidRPr="000E5E57" w:rsidRDefault="00AC2AC4" w:rsidP="00AC2AC4">
      <w:pPr>
        <w:widowControl w:val="0"/>
        <w:ind w:left="187"/>
        <w:jc w:val="both"/>
        <w:rPr>
          <w:rFonts w:cs="Arial"/>
        </w:rPr>
      </w:pPr>
    </w:p>
    <w:p w14:paraId="40AADA9A" w14:textId="77777777" w:rsidR="004D6046" w:rsidRPr="00170F7F" w:rsidRDefault="004D6046" w:rsidP="00AC2AC4">
      <w:pPr>
        <w:pStyle w:val="Titre3"/>
        <w:jc w:val="left"/>
      </w:pPr>
      <w:bookmarkStart w:id="40" w:name="_Toc183510164"/>
      <w:bookmarkStart w:id="41" w:name="_Toc128193585"/>
      <w:bookmarkStart w:id="42" w:name="_Toc130915643"/>
      <w:bookmarkEnd w:id="36"/>
      <w:bookmarkEnd w:id="37"/>
      <w:r w:rsidRPr="00031895">
        <w:t>IV-</w:t>
      </w:r>
      <w:r>
        <w:t>3 Spécifications pour le Lot</w:t>
      </w:r>
      <w:r w:rsidRPr="00031895">
        <w:t xml:space="preserve"> </w:t>
      </w:r>
      <w:r>
        <w:t>3</w:t>
      </w:r>
      <w:r w:rsidRPr="00031895">
        <w:t> : supports d’aide au positionnement en mousse viscoélastique à mémoire de forme</w:t>
      </w:r>
      <w:bookmarkEnd w:id="40"/>
    </w:p>
    <w:p w14:paraId="75912194" w14:textId="77777777" w:rsidR="004D6046" w:rsidRPr="00170F7F" w:rsidRDefault="004D6046" w:rsidP="00AC2AC4">
      <w:pPr>
        <w:jc w:val="both"/>
      </w:pPr>
      <w:r w:rsidRPr="00170F7F">
        <w:t xml:space="preserve">Les coussins objets de ce lot sont destinés à des adultes. Ils doivent être en mousse viscoélastique à mémoire de forme. </w:t>
      </w:r>
    </w:p>
    <w:p w14:paraId="5BC23096" w14:textId="77777777" w:rsidR="004D6046" w:rsidRPr="00170F7F" w:rsidRDefault="004D6046" w:rsidP="00AC2AC4">
      <w:pPr>
        <w:jc w:val="both"/>
      </w:pPr>
      <w:r w:rsidRPr="00170F7F">
        <w:t xml:space="preserve">Chaque coussin doit être livré en standard avec </w:t>
      </w:r>
      <w:r w:rsidRPr="00170F7F">
        <w:rPr>
          <w:b/>
          <w:u w:val="single"/>
        </w:rPr>
        <w:t xml:space="preserve">deux </w:t>
      </w:r>
      <w:r w:rsidRPr="00170F7F">
        <w:rPr>
          <w:b/>
        </w:rPr>
        <w:t xml:space="preserve"> </w:t>
      </w:r>
      <w:r w:rsidRPr="00170F7F">
        <w:rPr>
          <w:b/>
          <w:u w:val="single"/>
        </w:rPr>
        <w:t xml:space="preserve">(2) </w:t>
      </w:r>
      <w:r>
        <w:t xml:space="preserve"> housses amovibles identiques,</w:t>
      </w:r>
      <w:r w:rsidRPr="00170F7F">
        <w:t xml:space="preserve"> dont une housse de rechange. </w:t>
      </w:r>
    </w:p>
    <w:p w14:paraId="43CED437" w14:textId="77777777" w:rsidR="004D6046" w:rsidRPr="00170F7F" w:rsidRDefault="004D6046" w:rsidP="00AC2AC4">
      <w:pPr>
        <w:jc w:val="both"/>
      </w:pPr>
      <w:r w:rsidRPr="00170F7F">
        <w:t xml:space="preserve">Les housses seront respirantes en jersey enduit de polyuréthane ou équivalent, imperméables aux liquides et à la vapeur d’eau, lavables et </w:t>
      </w:r>
      <w:proofErr w:type="spellStart"/>
      <w:r w:rsidRPr="00170F7F">
        <w:t>désinfectables</w:t>
      </w:r>
      <w:proofErr w:type="spellEnd"/>
      <w:r w:rsidRPr="00170F7F">
        <w:t>, résistantes, ne contenir aucun produit réputé allergisant et avoir une durée de vie au moins égale à celle du support ; Les housses seront traitées antifongiques.</w:t>
      </w:r>
    </w:p>
    <w:p w14:paraId="70B02722" w14:textId="77777777" w:rsidR="004D6046" w:rsidRPr="00170F7F" w:rsidRDefault="004D6046" w:rsidP="00AC2AC4">
      <w:pPr>
        <w:jc w:val="both"/>
      </w:pPr>
      <w:r w:rsidRPr="00170F7F">
        <w:t>Les produits exigés sont</w:t>
      </w:r>
      <w:r>
        <w:t> :</w:t>
      </w:r>
    </w:p>
    <w:p w14:paraId="30DA256F" w14:textId="77777777" w:rsidR="004D6046" w:rsidRPr="00170F7F" w:rsidRDefault="004D6046" w:rsidP="00AC2AC4">
      <w:pPr>
        <w:pStyle w:val="Paragraphedeliste"/>
        <w:numPr>
          <w:ilvl w:val="0"/>
          <w:numId w:val="24"/>
        </w:numPr>
        <w:spacing w:line="360" w:lineRule="auto"/>
        <w:jc w:val="both"/>
      </w:pPr>
      <w:r w:rsidRPr="00170F7F">
        <w:t>Botte de décharge : dispositif anti-équin;</w:t>
      </w:r>
    </w:p>
    <w:p w14:paraId="3BDAE453" w14:textId="77777777" w:rsidR="004D6046" w:rsidRPr="00170F7F" w:rsidRDefault="004D6046" w:rsidP="00AC2AC4">
      <w:pPr>
        <w:pStyle w:val="Paragraphedeliste"/>
        <w:numPr>
          <w:ilvl w:val="0"/>
          <w:numId w:val="24"/>
        </w:numPr>
        <w:spacing w:line="360" w:lineRule="auto"/>
        <w:jc w:val="both"/>
      </w:pPr>
      <w:r>
        <w:t>Cale de décubitus : cal</w:t>
      </w:r>
      <w:r w:rsidRPr="00170F7F">
        <w:t>e de forme triangulaire permettant un positionnement à 30° ;</w:t>
      </w:r>
    </w:p>
    <w:p w14:paraId="57760530" w14:textId="77777777" w:rsidR="004D6046" w:rsidRPr="00170F7F" w:rsidRDefault="004D6046" w:rsidP="00AC2AC4">
      <w:pPr>
        <w:pStyle w:val="Paragraphedeliste"/>
        <w:numPr>
          <w:ilvl w:val="0"/>
          <w:numId w:val="24"/>
        </w:numPr>
        <w:spacing w:line="360" w:lineRule="auto"/>
        <w:jc w:val="both"/>
      </w:pPr>
      <w:r w:rsidRPr="00170F7F">
        <w:t>Plot d’abduction : plot pouvant permettre l’abduction de la hanche ;</w:t>
      </w:r>
    </w:p>
    <w:p w14:paraId="65B1F5C0" w14:textId="77777777" w:rsidR="004D6046" w:rsidRDefault="004D6046" w:rsidP="00AC2AC4">
      <w:pPr>
        <w:pStyle w:val="Paragraphedeliste"/>
        <w:numPr>
          <w:ilvl w:val="0"/>
          <w:numId w:val="24"/>
        </w:numPr>
        <w:spacing w:line="360" w:lineRule="auto"/>
        <w:jc w:val="both"/>
      </w:pPr>
      <w:r w:rsidRPr="00170F7F">
        <w:t>Fond de lit avec décharge talonnière : dimensionné pour 2 jambes et permettant de diminuer ou mettre en déch</w:t>
      </w:r>
      <w:r>
        <w:t>arge totale l’appui des talons ;</w:t>
      </w:r>
    </w:p>
    <w:p w14:paraId="772DB57E" w14:textId="77777777" w:rsidR="004D6046" w:rsidRPr="00E8248A" w:rsidRDefault="004D6046" w:rsidP="00AC2AC4">
      <w:pPr>
        <w:pStyle w:val="Paragraphedeliste"/>
        <w:numPr>
          <w:ilvl w:val="0"/>
          <w:numId w:val="24"/>
        </w:numPr>
      </w:pPr>
      <w:r w:rsidRPr="00E8248A">
        <w:t xml:space="preserve">Dispositif de positionnement universel, dimensions de l’ordre de 60x40x13 cm. </w:t>
      </w:r>
    </w:p>
    <w:p w14:paraId="2F988E72" w14:textId="77777777" w:rsidR="004D6046" w:rsidRPr="00170F7F" w:rsidRDefault="004D6046" w:rsidP="00AC2AC4">
      <w:pPr>
        <w:pStyle w:val="Paragraphedeliste"/>
        <w:spacing w:line="360" w:lineRule="auto"/>
        <w:jc w:val="both"/>
      </w:pPr>
    </w:p>
    <w:p w14:paraId="0A9D8602" w14:textId="77777777" w:rsidR="004D6046" w:rsidRPr="00AC2AC4" w:rsidRDefault="004D6046" w:rsidP="00AC2AC4">
      <w:pPr>
        <w:ind w:left="567"/>
        <w:jc w:val="both"/>
        <w:rPr>
          <w:rFonts w:cs="Arial"/>
        </w:rPr>
      </w:pPr>
      <w:r>
        <w:rPr>
          <w:rFonts w:cs="Arial"/>
        </w:rPr>
        <w:t>Les coussins</w:t>
      </w:r>
      <w:r w:rsidRPr="00E8248A">
        <w:rPr>
          <w:rFonts w:cs="Arial"/>
        </w:rPr>
        <w:t xml:space="preserve"> et leurs housses doivent être marqués CE médical</w:t>
      </w:r>
      <w:r>
        <w:rPr>
          <w:rFonts w:cs="Arial"/>
        </w:rPr>
        <w:t>, tenue au feu M1.</w:t>
      </w:r>
    </w:p>
    <w:p w14:paraId="582A9EFE" w14:textId="77777777" w:rsidR="004D6046" w:rsidRPr="00170F7F" w:rsidRDefault="004D6046" w:rsidP="00AC2AC4">
      <w:pPr>
        <w:tabs>
          <w:tab w:val="left" w:pos="284"/>
          <w:tab w:val="left" w:pos="720"/>
        </w:tabs>
        <w:ind w:left="180"/>
        <w:rPr>
          <w:b/>
          <w:bCs/>
          <w:color w:val="943634"/>
          <w:spacing w:val="5"/>
        </w:rPr>
      </w:pPr>
      <w:r w:rsidRPr="00170F7F">
        <w:rPr>
          <w:b/>
          <w:bCs/>
          <w:color w:val="943634"/>
          <w:spacing w:val="5"/>
        </w:rPr>
        <w:t>Accessoires facultatifs, non exhaustif :</w:t>
      </w:r>
    </w:p>
    <w:p w14:paraId="76224CD0" w14:textId="77777777" w:rsidR="004D6046" w:rsidRPr="00170F7F" w:rsidRDefault="004D6046" w:rsidP="00AC2AC4">
      <w:pPr>
        <w:ind w:left="180"/>
        <w:jc w:val="both"/>
        <w:rPr>
          <w:rFonts w:cs="Arial"/>
        </w:rPr>
      </w:pPr>
      <w:r>
        <w:rPr>
          <w:rFonts w:cs="Arial"/>
        </w:rPr>
        <w:t>D’autres supports</w:t>
      </w:r>
      <w:r w:rsidRPr="00170F7F">
        <w:rPr>
          <w:rFonts w:cs="Arial"/>
        </w:rPr>
        <w:t xml:space="preserve">, </w:t>
      </w:r>
      <w:r>
        <w:rPr>
          <w:rFonts w:cs="Arial"/>
        </w:rPr>
        <w:t xml:space="preserve">et </w:t>
      </w:r>
      <w:r w:rsidRPr="00170F7F">
        <w:rPr>
          <w:rFonts w:cs="Arial"/>
        </w:rPr>
        <w:t xml:space="preserve">autres housses </w:t>
      </w:r>
      <w:r>
        <w:rPr>
          <w:rFonts w:cs="Arial"/>
        </w:rPr>
        <w:t xml:space="preserve">peuvent être proposés en complément (HBPU) </w:t>
      </w:r>
      <w:r w:rsidRPr="00170F7F">
        <w:rPr>
          <w:rFonts w:cs="Arial"/>
        </w:rPr>
        <w:t>dans le respect de l’objet du marché.</w:t>
      </w:r>
    </w:p>
    <w:p w14:paraId="1CE9BFE6" w14:textId="77777777" w:rsidR="0075014A" w:rsidRPr="00483A5C" w:rsidRDefault="0075014A" w:rsidP="00AC2AC4">
      <w:pPr>
        <w:pStyle w:val="Titre3"/>
        <w:jc w:val="left"/>
      </w:pPr>
      <w:bookmarkStart w:id="43" w:name="_Toc183510165"/>
      <w:r>
        <w:lastRenderedPageBreak/>
        <w:t>IV-4</w:t>
      </w:r>
      <w:r w:rsidRPr="00483A5C">
        <w:t xml:space="preserve"> </w:t>
      </w:r>
      <w:r>
        <w:t>Spécifications pourle Lot</w:t>
      </w:r>
      <w:r w:rsidRPr="00483A5C">
        <w:t xml:space="preserve"> </w:t>
      </w:r>
      <w:r>
        <w:t xml:space="preserve">4 </w:t>
      </w:r>
      <w:r w:rsidRPr="00483A5C">
        <w:t>: supports d’aide au positionnement</w:t>
      </w:r>
      <w:r w:rsidR="000F1FF6">
        <w:t xml:space="preserve"> garnis de microbilles ou</w:t>
      </w:r>
      <w:r>
        <w:t xml:space="preserve"> microfibres</w:t>
      </w:r>
      <w:bookmarkEnd w:id="43"/>
    </w:p>
    <w:p w14:paraId="4E73A99A" w14:textId="77777777" w:rsidR="0075014A" w:rsidRPr="00387DA3" w:rsidRDefault="0075014A" w:rsidP="00AC2AC4">
      <w:pPr>
        <w:jc w:val="both"/>
      </w:pPr>
      <w:r w:rsidRPr="00387DA3">
        <w:t>Les coussins objets de ce lot sont destinés à des adultes. Ils doivent être garnis de microbilles de faible granulométrie ou de microfibres.</w:t>
      </w:r>
    </w:p>
    <w:p w14:paraId="463E6AFC" w14:textId="77777777" w:rsidR="0075014A" w:rsidRPr="00483A5C" w:rsidRDefault="0075014A" w:rsidP="00AC2AC4">
      <w:pPr>
        <w:jc w:val="both"/>
      </w:pPr>
      <w:r w:rsidRPr="00483A5C">
        <w:t xml:space="preserve">Chaque coussin doit être livré en standard avec </w:t>
      </w:r>
      <w:r w:rsidRPr="00483A5C">
        <w:rPr>
          <w:b/>
          <w:u w:val="single"/>
        </w:rPr>
        <w:t xml:space="preserve">deux </w:t>
      </w:r>
      <w:r w:rsidRPr="00483A5C">
        <w:rPr>
          <w:b/>
        </w:rPr>
        <w:t xml:space="preserve"> </w:t>
      </w:r>
      <w:r w:rsidRPr="00483A5C">
        <w:rPr>
          <w:b/>
          <w:u w:val="single"/>
        </w:rPr>
        <w:t xml:space="preserve">(2) </w:t>
      </w:r>
      <w:r w:rsidRPr="00483A5C">
        <w:t xml:space="preserve"> housses amovibles identiques dont une housse de rechange. </w:t>
      </w:r>
    </w:p>
    <w:p w14:paraId="639B30EB" w14:textId="77777777" w:rsidR="0075014A" w:rsidRPr="00483A5C" w:rsidRDefault="0075014A" w:rsidP="00AC2AC4">
      <w:pPr>
        <w:jc w:val="both"/>
      </w:pPr>
      <w:r w:rsidRPr="00483A5C">
        <w:t xml:space="preserve">Les housses seront respirantes en jersey enduit de polyuréthane ou équivalent, imperméables aux liquides et à la vapeur d’eau, lavables et </w:t>
      </w:r>
      <w:proofErr w:type="spellStart"/>
      <w:r w:rsidRPr="00483A5C">
        <w:t>désinfectables</w:t>
      </w:r>
      <w:proofErr w:type="spellEnd"/>
      <w:r w:rsidRPr="00483A5C">
        <w:t>, résistantes, ne contenir aucun produit réputé allergisant et avoir une durée de vie au moins égale à celle du support ; Les housses seront traitées antifongiques.</w:t>
      </w:r>
    </w:p>
    <w:p w14:paraId="53B08C60" w14:textId="77777777" w:rsidR="0075014A" w:rsidRPr="00483A5C" w:rsidRDefault="0075014A" w:rsidP="00AC2AC4">
      <w:pPr>
        <w:jc w:val="both"/>
      </w:pPr>
      <w:r w:rsidRPr="00483A5C">
        <w:t>Les supports et leurs housses doivent être marqués CE médical, tenue au feu M1.</w:t>
      </w:r>
    </w:p>
    <w:p w14:paraId="37061305" w14:textId="77777777" w:rsidR="0075014A" w:rsidRPr="00110475" w:rsidRDefault="0075014A" w:rsidP="00AC2AC4">
      <w:pPr>
        <w:jc w:val="both"/>
      </w:pPr>
      <w:r w:rsidRPr="00110475">
        <w:t xml:space="preserve">Les produits exigés </w:t>
      </w:r>
      <w:r>
        <w:t xml:space="preserve">avec chaque garniture </w:t>
      </w:r>
      <w:r w:rsidRPr="00110475">
        <w:t>sont :</w:t>
      </w:r>
    </w:p>
    <w:p w14:paraId="7F147FFA" w14:textId="77777777" w:rsidR="0075014A" w:rsidRPr="00110475" w:rsidRDefault="0075014A" w:rsidP="00AC2AC4">
      <w:pPr>
        <w:pStyle w:val="Paragraphedeliste"/>
        <w:numPr>
          <w:ilvl w:val="0"/>
          <w:numId w:val="24"/>
        </w:numPr>
        <w:jc w:val="both"/>
      </w:pPr>
      <w:r w:rsidRPr="00110475">
        <w:t>Le coussin de positionnement universel pour aider au calage du patient, par exemple décharge de l’appui des talons, protection des faces latérales internes des genoux, des chevilles, ou autres. La dimension demandée est d l’ordre de 45x30 cm+/- 5 cm ;</w:t>
      </w:r>
    </w:p>
    <w:p w14:paraId="507E9FDE" w14:textId="77777777" w:rsidR="0075014A" w:rsidRPr="00B23126" w:rsidRDefault="0075014A" w:rsidP="00AC2AC4">
      <w:pPr>
        <w:pStyle w:val="Paragraphedeliste"/>
        <w:jc w:val="both"/>
        <w:rPr>
          <w:highlight w:val="green"/>
        </w:rPr>
      </w:pPr>
    </w:p>
    <w:p w14:paraId="24C7DFD7" w14:textId="77777777" w:rsidR="0075014A" w:rsidRPr="004557D6" w:rsidRDefault="0075014A" w:rsidP="00AC2AC4">
      <w:pPr>
        <w:pStyle w:val="Paragraphedeliste"/>
        <w:numPr>
          <w:ilvl w:val="0"/>
          <w:numId w:val="14"/>
        </w:numPr>
        <w:jc w:val="both"/>
      </w:pPr>
      <w:r w:rsidRPr="004557D6">
        <w:t>Le coussin de positionnement de forme circulaire (bouée) doit permettre le maintien confortable de la tête en position allongée, assise, ou semi-assise. Dimension adaptée à l’adulte ;</w:t>
      </w:r>
    </w:p>
    <w:p w14:paraId="22E30CEE" w14:textId="77777777" w:rsidR="0075014A" w:rsidRPr="004557D6" w:rsidRDefault="0075014A" w:rsidP="00AC2AC4">
      <w:pPr>
        <w:pStyle w:val="Paragraphedeliste"/>
        <w:jc w:val="both"/>
      </w:pPr>
    </w:p>
    <w:p w14:paraId="7B73C76C" w14:textId="77777777" w:rsidR="0075014A" w:rsidRPr="004636EC" w:rsidRDefault="0075014A" w:rsidP="00AC2AC4">
      <w:pPr>
        <w:pStyle w:val="Paragraphedeliste"/>
        <w:numPr>
          <w:ilvl w:val="0"/>
          <w:numId w:val="14"/>
        </w:numPr>
        <w:jc w:val="both"/>
      </w:pPr>
      <w:r w:rsidRPr="004557D6">
        <w:t>Le coussin de positionnement cylindrique doit pouvoir être utilisé par exemple sous les genoux. La dimension demandée est de l’ordre de diamètre 20 cm x longueur 65 cm (+/- 5 cm) ;</w:t>
      </w:r>
      <w:r w:rsidRPr="004557D6">
        <w:br/>
      </w:r>
    </w:p>
    <w:p w14:paraId="23B66695" w14:textId="77777777" w:rsidR="0075014A" w:rsidRPr="004636EC" w:rsidRDefault="0075014A" w:rsidP="00AC2AC4">
      <w:pPr>
        <w:pStyle w:val="Paragraphedeliste"/>
        <w:numPr>
          <w:ilvl w:val="0"/>
          <w:numId w:val="14"/>
        </w:numPr>
        <w:jc w:val="both"/>
      </w:pPr>
      <w:r w:rsidRPr="004636EC">
        <w:t>Le coussin de positionnement en décubitus semi latéral 30° ; Il doit permettre un confort de positionnement des genoux, du bassin et du tronc en décubitus latéral 30°.  Dimensions adaptées à l’adulte ;</w:t>
      </w:r>
    </w:p>
    <w:p w14:paraId="278A2EC8" w14:textId="77777777" w:rsidR="0075014A" w:rsidRPr="00B23126" w:rsidRDefault="0075014A" w:rsidP="00AC2AC4">
      <w:pPr>
        <w:pStyle w:val="Paragraphedeliste"/>
        <w:jc w:val="both"/>
        <w:rPr>
          <w:highlight w:val="green"/>
        </w:rPr>
      </w:pPr>
    </w:p>
    <w:p w14:paraId="7B318186" w14:textId="77777777" w:rsidR="0075014A" w:rsidRPr="004557D6" w:rsidRDefault="0075014A" w:rsidP="00AC2AC4">
      <w:pPr>
        <w:pStyle w:val="Paragraphedeliste"/>
        <w:numPr>
          <w:ilvl w:val="0"/>
          <w:numId w:val="14"/>
        </w:numPr>
        <w:jc w:val="both"/>
      </w:pPr>
      <w:r w:rsidRPr="004557D6">
        <w:t xml:space="preserve">Le coussin de positionnement demi-lune doit permettre le maintien, le calage du tronc et du bassin en position décubitus dorsal et semi </w:t>
      </w:r>
      <w:proofErr w:type="spellStart"/>
      <w:r w:rsidRPr="004557D6">
        <w:t>fowler</w:t>
      </w:r>
      <w:proofErr w:type="spellEnd"/>
      <w:r w:rsidRPr="004557D6">
        <w:t xml:space="preserve">.  Il soulage la pression d’appui au niveau des coudes ; Dimensions adaptées à l’adulte. </w:t>
      </w:r>
    </w:p>
    <w:p w14:paraId="3542EDD6" w14:textId="77777777" w:rsidR="0075014A" w:rsidRPr="004557D6" w:rsidRDefault="0075014A" w:rsidP="00AC2AC4">
      <w:pPr>
        <w:jc w:val="both"/>
      </w:pPr>
    </w:p>
    <w:p w14:paraId="63AB03D4" w14:textId="77777777" w:rsidR="000E5E57" w:rsidRPr="00170F7F" w:rsidRDefault="000E5E57" w:rsidP="00AC2AC4">
      <w:pPr>
        <w:tabs>
          <w:tab w:val="left" w:pos="284"/>
          <w:tab w:val="left" w:pos="720"/>
        </w:tabs>
        <w:ind w:left="180"/>
        <w:rPr>
          <w:b/>
          <w:bCs/>
          <w:color w:val="943634"/>
          <w:spacing w:val="5"/>
        </w:rPr>
      </w:pPr>
      <w:r w:rsidRPr="00170F7F">
        <w:rPr>
          <w:b/>
          <w:bCs/>
          <w:color w:val="943634"/>
          <w:spacing w:val="5"/>
        </w:rPr>
        <w:t>Accessoires facultatifs, non exhaustif :</w:t>
      </w:r>
    </w:p>
    <w:p w14:paraId="32BEDB18" w14:textId="77777777" w:rsidR="000E5E57" w:rsidRPr="00170F7F" w:rsidRDefault="000E5E57" w:rsidP="00AC2AC4">
      <w:pPr>
        <w:ind w:left="180"/>
        <w:jc w:val="both"/>
        <w:rPr>
          <w:rFonts w:cs="Arial"/>
        </w:rPr>
      </w:pPr>
      <w:r>
        <w:rPr>
          <w:rFonts w:cs="Arial"/>
        </w:rPr>
        <w:t>D’autres supports</w:t>
      </w:r>
      <w:r w:rsidRPr="00170F7F">
        <w:rPr>
          <w:rFonts w:cs="Arial"/>
        </w:rPr>
        <w:t xml:space="preserve">, </w:t>
      </w:r>
      <w:r>
        <w:rPr>
          <w:rFonts w:cs="Arial"/>
        </w:rPr>
        <w:t xml:space="preserve">et </w:t>
      </w:r>
      <w:r w:rsidRPr="00170F7F">
        <w:rPr>
          <w:rFonts w:cs="Arial"/>
        </w:rPr>
        <w:t xml:space="preserve">autres housses </w:t>
      </w:r>
      <w:r>
        <w:rPr>
          <w:rFonts w:cs="Arial"/>
        </w:rPr>
        <w:t xml:space="preserve">peuvent être proposés en complément (HBPU) </w:t>
      </w:r>
      <w:r w:rsidRPr="00170F7F">
        <w:rPr>
          <w:rFonts w:cs="Arial"/>
        </w:rPr>
        <w:t>dans le respect de l’objet du marché.</w:t>
      </w:r>
    </w:p>
    <w:p w14:paraId="5EE803F4" w14:textId="77777777" w:rsidR="000E5E57" w:rsidRPr="00B23126" w:rsidRDefault="000E5E57" w:rsidP="000E5E57">
      <w:pPr>
        <w:rPr>
          <w:highlight w:val="green"/>
        </w:rPr>
      </w:pPr>
    </w:p>
    <w:p w14:paraId="05EC987D" w14:textId="77777777" w:rsidR="0075014A" w:rsidRPr="00B23126" w:rsidRDefault="0075014A" w:rsidP="0075014A">
      <w:pPr>
        <w:rPr>
          <w:highlight w:val="green"/>
        </w:rPr>
      </w:pPr>
    </w:p>
    <w:p w14:paraId="60A295A7" w14:textId="77777777" w:rsidR="00802E23" w:rsidRPr="00D84777" w:rsidRDefault="00802E23" w:rsidP="00802E23">
      <w:pPr>
        <w:pStyle w:val="Titre3"/>
        <w:pageBreakBefore/>
        <w:jc w:val="left"/>
      </w:pPr>
      <w:bookmarkStart w:id="44" w:name="_Toc183510166"/>
      <w:r w:rsidRPr="00D84777">
        <w:lastRenderedPageBreak/>
        <w:t>IV-</w:t>
      </w:r>
      <w:r w:rsidR="003C051D" w:rsidRPr="00D84777">
        <w:t>5</w:t>
      </w:r>
      <w:r w:rsidRPr="00D84777">
        <w:t xml:space="preserve"> </w:t>
      </w:r>
      <w:r w:rsidR="00D4670F" w:rsidRPr="00D84777">
        <w:t xml:space="preserve">Spécifications pour le Lot 5 : Matelas </w:t>
      </w:r>
      <w:r w:rsidR="001A115C" w:rsidRPr="00D84777">
        <w:t>hybrides: passifs ou actifs</w:t>
      </w:r>
      <w:bookmarkEnd w:id="44"/>
      <w:r w:rsidR="004D2E63" w:rsidRPr="00D84777">
        <w:t xml:space="preserve"> </w:t>
      </w:r>
    </w:p>
    <w:p w14:paraId="585401E1" w14:textId="77777777" w:rsidR="002B0847" w:rsidRPr="000C3135" w:rsidRDefault="000C3135" w:rsidP="002B0847">
      <w:pPr>
        <w:jc w:val="both"/>
      </w:pPr>
      <w:r w:rsidRPr="000C3135">
        <w:t>Il s’agit de m</w:t>
      </w:r>
      <w:r w:rsidR="002B0847" w:rsidRPr="000C3135">
        <w:t xml:space="preserve">atelas combinant deux technologies en matière d’aide à la prévention et d’aide au traitement de l’escarre : technologie statique et technologie motorisée réunies en un dispositif. </w:t>
      </w:r>
    </w:p>
    <w:p w14:paraId="29D90941" w14:textId="77777777" w:rsidR="00962979" w:rsidRPr="000C3135" w:rsidRDefault="000C3135" w:rsidP="00962979">
      <w:pPr>
        <w:jc w:val="both"/>
      </w:pPr>
      <w:r w:rsidRPr="000C3135">
        <w:t>Ces</w:t>
      </w:r>
      <w:r w:rsidR="00962979" w:rsidRPr="000C3135">
        <w:t xml:space="preserve"> supports thérapeutiques </w:t>
      </w:r>
      <w:r w:rsidRPr="000C3135">
        <w:t xml:space="preserve">doivent </w:t>
      </w:r>
      <w:r w:rsidR="00D840B4" w:rsidRPr="000C3135">
        <w:t>pouvoir être</w:t>
      </w:r>
      <w:r w:rsidR="002B0847" w:rsidRPr="000C3135">
        <w:t xml:space="preserve"> utilisés indépendamment d’une pompe. Ces dispositifs évitent</w:t>
      </w:r>
      <w:r w:rsidRPr="000C3135">
        <w:t xml:space="preserve"> aux patients et aux soignants m</w:t>
      </w:r>
      <w:r w:rsidR="002B0847" w:rsidRPr="000C3135">
        <w:t>anipulati</w:t>
      </w:r>
      <w:r w:rsidRPr="000C3135">
        <w:t>ons et changements de supports en cas de risque d’escarres</w:t>
      </w:r>
      <w:r w:rsidR="000E5E57">
        <w:t>,</w:t>
      </w:r>
      <w:r w:rsidRPr="000C3135">
        <w:t xml:space="preserve"> hors risque très élevé. </w:t>
      </w:r>
      <w:r w:rsidR="004666DB">
        <w:t>Une pompe doit pouvoir être connectée pour une thérapie</w:t>
      </w:r>
      <w:r w:rsidR="000E5E57">
        <w:t xml:space="preserve"> de type</w:t>
      </w:r>
      <w:r w:rsidR="004666DB">
        <w:t xml:space="preserve"> pression alternée</w:t>
      </w:r>
      <w:r w:rsidR="006E6D6C">
        <w:t xml:space="preserve"> jusqu’à décharge de pression complète</w:t>
      </w:r>
      <w:r w:rsidR="004666DB">
        <w:t xml:space="preserve"> en cas de dégradation du patient sans avoir besoin de le transférer</w:t>
      </w:r>
      <w:r w:rsidR="00D84777">
        <w:t xml:space="preserve"> sur un autre support</w:t>
      </w:r>
      <w:r w:rsidR="004666DB">
        <w:t>.</w:t>
      </w:r>
    </w:p>
    <w:p w14:paraId="0644C767" w14:textId="77777777" w:rsidR="00962979" w:rsidRPr="000C3135" w:rsidRDefault="002B0847" w:rsidP="00962979">
      <w:pPr>
        <w:jc w:val="both"/>
      </w:pPr>
      <w:r w:rsidRPr="000C3135">
        <w:t>C</w:t>
      </w:r>
      <w:r w:rsidR="00D84777">
        <w:t>es supports doivent convenir pour un risque faible à</w:t>
      </w:r>
      <w:r w:rsidRPr="000C3135">
        <w:t xml:space="preserve"> </w:t>
      </w:r>
      <w:proofErr w:type="spellStart"/>
      <w:r w:rsidRPr="000C3135">
        <w:t>élevé</w:t>
      </w:r>
      <w:proofErr w:type="spellEnd"/>
      <w:r w:rsidR="000E5E57">
        <w:t xml:space="preserve"> d’apparition d’escarre</w:t>
      </w:r>
      <w:r w:rsidRPr="000C3135">
        <w:t xml:space="preserve">. </w:t>
      </w:r>
    </w:p>
    <w:p w14:paraId="17A26428" w14:textId="77777777" w:rsidR="00962979" w:rsidRPr="000C3135" w:rsidRDefault="000C3135" w:rsidP="00FA6D15">
      <w:r w:rsidRPr="000C3135">
        <w:t xml:space="preserve">Pas de reprise du matelas avec décontamination par le titulaire entre chaque </w:t>
      </w:r>
      <w:r w:rsidR="000E5E57">
        <w:t xml:space="preserve">patient sauf </w:t>
      </w:r>
      <w:r w:rsidR="002959F8">
        <w:t xml:space="preserve">fin de location de l’ensemble du dispositif matelas et pompe. </w:t>
      </w:r>
    </w:p>
    <w:p w14:paraId="4BE90CAD" w14:textId="77777777" w:rsidR="00962979" w:rsidRPr="002959F8" w:rsidRDefault="002959F8" w:rsidP="00962979">
      <w:pPr>
        <w:pStyle w:val="Paragraphedeliste"/>
        <w:numPr>
          <w:ilvl w:val="0"/>
          <w:numId w:val="14"/>
        </w:numPr>
        <w:spacing w:line="276" w:lineRule="auto"/>
        <w:ind w:left="426"/>
        <w:jc w:val="both"/>
      </w:pPr>
      <w:r w:rsidRPr="002959F8">
        <w:t xml:space="preserve">Les </w:t>
      </w:r>
      <w:r w:rsidR="00617D97" w:rsidRPr="002959F8">
        <w:t>matelas,</w:t>
      </w:r>
      <w:r w:rsidR="00617D97">
        <w:t xml:space="preserve"> en matériau se conformant au patient, permettant d’augmenter</w:t>
      </w:r>
      <w:r w:rsidR="00617D97" w:rsidRPr="00170F7F">
        <w:rPr>
          <w:rFonts w:cs="Arial"/>
        </w:rPr>
        <w:t xml:space="preserve"> la surface d’appui et une immersion du corps</w:t>
      </w:r>
      <w:r w:rsidR="00D84777">
        <w:rPr>
          <w:rFonts w:cs="Arial"/>
        </w:rPr>
        <w:t>,</w:t>
      </w:r>
      <w:r w:rsidR="00617D97" w:rsidRPr="002959F8">
        <w:t xml:space="preserve"> </w:t>
      </w:r>
      <w:r w:rsidR="00617D97">
        <w:t>d</w:t>
      </w:r>
      <w:r w:rsidR="00962979" w:rsidRPr="002959F8">
        <w:t>oivent être livrés complets</w:t>
      </w:r>
      <w:r w:rsidR="00D84777">
        <w:t>,</w:t>
      </w:r>
      <w:r w:rsidR="00962979" w:rsidRPr="002959F8">
        <w:t xml:space="preserve"> prêt</w:t>
      </w:r>
      <w:r w:rsidR="00D84777">
        <w:t>s</w:t>
      </w:r>
      <w:r w:rsidR="00962979" w:rsidRPr="002959F8">
        <w:t xml:space="preserve"> à l’emploi, </w:t>
      </w:r>
      <w:r w:rsidRPr="002959F8">
        <w:t>avec leur</w:t>
      </w:r>
      <w:r w:rsidR="00962979" w:rsidRPr="002959F8">
        <w:t xml:space="preserve"> housse ;</w:t>
      </w:r>
    </w:p>
    <w:p w14:paraId="469820E3" w14:textId="77777777" w:rsidR="00962979" w:rsidRPr="000C3135" w:rsidRDefault="00962979" w:rsidP="00962979">
      <w:pPr>
        <w:pStyle w:val="Paragraphedeliste"/>
        <w:numPr>
          <w:ilvl w:val="0"/>
          <w:numId w:val="14"/>
        </w:numPr>
        <w:spacing w:line="276" w:lineRule="auto"/>
        <w:ind w:left="426"/>
        <w:jc w:val="both"/>
      </w:pPr>
      <w:r w:rsidRPr="000C3135">
        <w:t>Les matelas doivent être adaptés à un plan de couchage de dimensions standards 200 x 90 cm (+/- 5cm) et être compatible</w:t>
      </w:r>
      <w:r w:rsidR="00D84777">
        <w:t>s</w:t>
      </w:r>
      <w:r w:rsidRPr="000C3135">
        <w:t xml:space="preserve"> avec les barrières de lits de façon à respecter les dispositions de la norme NF EN 60601-2-52 ;</w:t>
      </w:r>
    </w:p>
    <w:p w14:paraId="55328EB6" w14:textId="77777777" w:rsidR="00962979" w:rsidRPr="000C3135" w:rsidRDefault="00962979" w:rsidP="00962979">
      <w:pPr>
        <w:pStyle w:val="Paragraphedeliste"/>
        <w:numPr>
          <w:ilvl w:val="0"/>
          <w:numId w:val="14"/>
        </w:numPr>
        <w:spacing w:line="276" w:lineRule="auto"/>
        <w:ind w:left="426"/>
        <w:jc w:val="both"/>
      </w:pPr>
      <w:r w:rsidRPr="000C3135">
        <w:t>Les matelas et leurs housses doivent être marqués CE médical, tenue au feu M1 ;</w:t>
      </w:r>
    </w:p>
    <w:p w14:paraId="0F99CBB0" w14:textId="77777777" w:rsidR="00962979" w:rsidRPr="000C3135" w:rsidRDefault="00962979" w:rsidP="00962979">
      <w:pPr>
        <w:pStyle w:val="Paragraphedeliste"/>
        <w:numPr>
          <w:ilvl w:val="0"/>
          <w:numId w:val="14"/>
        </w:numPr>
        <w:spacing w:line="276" w:lineRule="auto"/>
        <w:ind w:left="426"/>
        <w:jc w:val="both"/>
      </w:pPr>
      <w:r w:rsidRPr="000C3135">
        <w:t>Le compresseur doit avoir une fixation adaptée au lit ;</w:t>
      </w:r>
    </w:p>
    <w:p w14:paraId="1A27E42D" w14:textId="77777777" w:rsidR="002B0847" w:rsidRPr="006E6D6C" w:rsidRDefault="004666DB" w:rsidP="00962979">
      <w:pPr>
        <w:pStyle w:val="Paragraphedeliste"/>
        <w:numPr>
          <w:ilvl w:val="0"/>
          <w:numId w:val="14"/>
        </w:numPr>
        <w:spacing w:line="276" w:lineRule="auto"/>
        <w:ind w:left="426"/>
        <w:jc w:val="both"/>
      </w:pPr>
      <w:r w:rsidRPr="006E6D6C">
        <w:t>Niveau de bruit inférieur à 24 dB à 1 mètre du compresseur</w:t>
      </w:r>
      <w:r w:rsidR="002B0847" w:rsidRPr="006E6D6C">
        <w:t>;</w:t>
      </w:r>
    </w:p>
    <w:p w14:paraId="07693F88" w14:textId="77777777" w:rsidR="00962979" w:rsidRPr="006E6D6C" w:rsidRDefault="00962979" w:rsidP="00962979">
      <w:pPr>
        <w:pStyle w:val="Paragraphedeliste"/>
        <w:numPr>
          <w:ilvl w:val="0"/>
          <w:numId w:val="47"/>
        </w:numPr>
        <w:spacing w:line="276" w:lineRule="auto"/>
        <w:ind w:left="450"/>
        <w:jc w:val="both"/>
      </w:pPr>
      <w:r w:rsidRPr="006E6D6C">
        <w:t xml:space="preserve">Le matelas devra disposer </w:t>
      </w:r>
      <w:r w:rsidR="006E6D6C" w:rsidRPr="006E6D6C">
        <w:t>d’une optimisation de la décharge talonnière ;</w:t>
      </w:r>
    </w:p>
    <w:p w14:paraId="6BB70C2F" w14:textId="77777777" w:rsidR="004666DB" w:rsidRPr="00617D97" w:rsidRDefault="004666DB" w:rsidP="00962979">
      <w:pPr>
        <w:pStyle w:val="Paragraphedeliste"/>
        <w:numPr>
          <w:ilvl w:val="0"/>
          <w:numId w:val="39"/>
        </w:numPr>
        <w:spacing w:line="276" w:lineRule="auto"/>
        <w:ind w:left="426"/>
        <w:jc w:val="both"/>
      </w:pPr>
      <w:r w:rsidRPr="00617D97">
        <w:t xml:space="preserve">Poids </w:t>
      </w:r>
      <w:r w:rsidR="00617D97" w:rsidRPr="00617D97">
        <w:t xml:space="preserve">maxi </w:t>
      </w:r>
      <w:r w:rsidRPr="00617D97">
        <w:t>patient admissible</w:t>
      </w:r>
      <w:r w:rsidR="00617D97" w:rsidRPr="00617D97">
        <w:t> : au moins 220 kg ;</w:t>
      </w:r>
    </w:p>
    <w:p w14:paraId="685B67B9" w14:textId="77777777" w:rsidR="00962979" w:rsidRPr="000C3135" w:rsidRDefault="00962979" w:rsidP="00962979">
      <w:pPr>
        <w:pStyle w:val="Paragraphedeliste"/>
        <w:numPr>
          <w:ilvl w:val="0"/>
          <w:numId w:val="14"/>
        </w:numPr>
        <w:spacing w:line="276" w:lineRule="auto"/>
        <w:ind w:left="426"/>
        <w:jc w:val="both"/>
      </w:pPr>
      <w:r w:rsidRPr="000C3135">
        <w:t>La housse intégrale sera respirante, perméable à la vapeur d’eau, et imperméable aux liquides, bactériostatique, facilement déhoussable et nettoyable avec les désinfectants hospitaliers usuels ;</w:t>
      </w:r>
    </w:p>
    <w:p w14:paraId="15A71FC4" w14:textId="77777777" w:rsidR="00962979" w:rsidRPr="000C3135" w:rsidRDefault="00962979" w:rsidP="00962979">
      <w:pPr>
        <w:pStyle w:val="Paragraphedeliste"/>
        <w:numPr>
          <w:ilvl w:val="0"/>
          <w:numId w:val="14"/>
        </w:numPr>
        <w:spacing w:line="276" w:lineRule="auto"/>
        <w:ind w:left="426"/>
        <w:jc w:val="both"/>
        <w:rPr>
          <w:rFonts w:cs="Arial"/>
        </w:rPr>
      </w:pPr>
      <w:r w:rsidRPr="000C3135">
        <w:rPr>
          <w:rFonts w:cs="Arial"/>
        </w:rPr>
        <w:t>Le marquage de zones du matelas (tête,</w:t>
      </w:r>
      <w:r w:rsidR="000E5E57">
        <w:rPr>
          <w:rFonts w:cs="Arial"/>
        </w:rPr>
        <w:t xml:space="preserve"> pieds) est fortement souhaité.</w:t>
      </w:r>
    </w:p>
    <w:p w14:paraId="477A69D6" w14:textId="77777777" w:rsidR="004666DB" w:rsidRPr="00170F7F" w:rsidRDefault="004666DB" w:rsidP="004666DB">
      <w:pPr>
        <w:pStyle w:val="Paragraphedeliste"/>
        <w:ind w:left="567"/>
        <w:jc w:val="both"/>
        <w:rPr>
          <w:rFonts w:cs="Arial"/>
        </w:rPr>
      </w:pPr>
    </w:p>
    <w:p w14:paraId="3E3B0318" w14:textId="77777777" w:rsidR="004666DB" w:rsidRPr="00170F7F" w:rsidRDefault="004666DB" w:rsidP="004666DB">
      <w:pPr>
        <w:tabs>
          <w:tab w:val="left" w:pos="284"/>
          <w:tab w:val="left" w:pos="720"/>
        </w:tabs>
        <w:ind w:left="180"/>
        <w:rPr>
          <w:b/>
          <w:bCs/>
          <w:color w:val="943634"/>
          <w:spacing w:val="5"/>
        </w:rPr>
      </w:pPr>
      <w:r w:rsidRPr="00170F7F">
        <w:rPr>
          <w:b/>
          <w:bCs/>
          <w:color w:val="943634"/>
          <w:spacing w:val="5"/>
        </w:rPr>
        <w:t>Accessoires facultatifs, non exhaustif :</w:t>
      </w:r>
    </w:p>
    <w:p w14:paraId="78F28D14" w14:textId="77777777" w:rsidR="004666DB" w:rsidRPr="00170F7F" w:rsidRDefault="004666DB" w:rsidP="004666DB">
      <w:pPr>
        <w:ind w:left="180"/>
        <w:jc w:val="both"/>
        <w:rPr>
          <w:rFonts w:cs="Arial"/>
        </w:rPr>
      </w:pPr>
      <w:r>
        <w:rPr>
          <w:rFonts w:cs="Arial"/>
        </w:rPr>
        <w:t>Des m</w:t>
      </w:r>
      <w:r w:rsidRPr="00170F7F">
        <w:rPr>
          <w:rFonts w:cs="Arial"/>
        </w:rPr>
        <w:t>atelas adaptés b</w:t>
      </w:r>
      <w:r>
        <w:rPr>
          <w:rFonts w:cs="Arial"/>
        </w:rPr>
        <w:t>ariatrie, matelas pédiatriques</w:t>
      </w:r>
      <w:r w:rsidRPr="00170F7F">
        <w:rPr>
          <w:rFonts w:cs="Arial"/>
        </w:rPr>
        <w:t xml:space="preserve">, </w:t>
      </w:r>
      <w:r>
        <w:rPr>
          <w:rFonts w:cs="Arial"/>
        </w:rPr>
        <w:t xml:space="preserve">autres dimensions, </w:t>
      </w:r>
      <w:r w:rsidRPr="00170F7F">
        <w:rPr>
          <w:rFonts w:cs="Arial"/>
        </w:rPr>
        <w:t xml:space="preserve">autres housses </w:t>
      </w:r>
      <w:r>
        <w:rPr>
          <w:rFonts w:cs="Arial"/>
        </w:rPr>
        <w:t xml:space="preserve">peuvent être proposés en complément (HBPU) </w:t>
      </w:r>
      <w:r w:rsidRPr="00170F7F">
        <w:rPr>
          <w:rFonts w:cs="Arial"/>
        </w:rPr>
        <w:t>dans le respect de l’objet du marché.</w:t>
      </w:r>
    </w:p>
    <w:p w14:paraId="0C1B1E8C" w14:textId="77777777" w:rsidR="00114969" w:rsidRDefault="00114969" w:rsidP="00114969">
      <w:pPr>
        <w:spacing w:line="276" w:lineRule="auto"/>
        <w:jc w:val="both"/>
        <w:rPr>
          <w:rFonts w:cs="Arial"/>
          <w:highlight w:val="yellow"/>
        </w:rPr>
      </w:pPr>
    </w:p>
    <w:p w14:paraId="076F9217" w14:textId="77777777" w:rsidR="00114969" w:rsidRDefault="00114969" w:rsidP="00114969">
      <w:pPr>
        <w:spacing w:line="276" w:lineRule="auto"/>
        <w:jc w:val="both"/>
        <w:rPr>
          <w:rFonts w:cs="Arial"/>
          <w:highlight w:val="yellow"/>
        </w:rPr>
      </w:pPr>
    </w:p>
    <w:p w14:paraId="5E443CCB" w14:textId="77777777" w:rsidR="00114969" w:rsidRDefault="00114969" w:rsidP="00114969">
      <w:pPr>
        <w:spacing w:line="276" w:lineRule="auto"/>
        <w:jc w:val="both"/>
        <w:rPr>
          <w:rFonts w:cs="Arial"/>
          <w:highlight w:val="yellow"/>
        </w:rPr>
      </w:pPr>
    </w:p>
    <w:p w14:paraId="7ADD19AD" w14:textId="77777777" w:rsidR="00114969" w:rsidRDefault="00114969" w:rsidP="00114969">
      <w:pPr>
        <w:spacing w:line="276" w:lineRule="auto"/>
        <w:jc w:val="both"/>
        <w:rPr>
          <w:rFonts w:cs="Arial"/>
          <w:highlight w:val="yellow"/>
        </w:rPr>
      </w:pPr>
    </w:p>
    <w:p w14:paraId="0F2EEB33" w14:textId="77777777" w:rsidR="00482EC5" w:rsidRPr="00962979" w:rsidRDefault="00482EC5" w:rsidP="00482EC5">
      <w:pPr>
        <w:rPr>
          <w:highlight w:val="cyan"/>
        </w:rPr>
      </w:pPr>
    </w:p>
    <w:p w14:paraId="1601C5FE" w14:textId="77777777" w:rsidR="0075014A" w:rsidRPr="00B75400" w:rsidRDefault="0075014A" w:rsidP="0075014A">
      <w:pPr>
        <w:pStyle w:val="Titre3"/>
        <w:pageBreakBefore/>
        <w:jc w:val="left"/>
      </w:pPr>
      <w:bookmarkStart w:id="45" w:name="_Toc183510167"/>
      <w:r w:rsidRPr="00B75400">
        <w:lastRenderedPageBreak/>
        <w:t>IV-</w:t>
      </w:r>
      <w:r>
        <w:t>6 Spécifications pour</w:t>
      </w:r>
      <w:r w:rsidR="000F1FF6">
        <w:t xml:space="preserve"> le Lot </w:t>
      </w:r>
      <w:r>
        <w:t>6</w:t>
      </w:r>
      <w:r w:rsidR="00C873B0">
        <w:t xml:space="preserve"> </w:t>
      </w:r>
      <w:r w:rsidRPr="00B75400">
        <w:t>: matelas à air motorisé, pression alternée, basse pression continue, régulation automatique de pression</w:t>
      </w:r>
      <w:r w:rsidR="009D5CD7">
        <w:t xml:space="preserve"> </w:t>
      </w:r>
      <w:r w:rsidR="009D5CD7" w:rsidRPr="00A97AFA">
        <w:t>pour</w:t>
      </w:r>
      <w:r>
        <w:t xml:space="preserve"> L’HAD</w:t>
      </w:r>
      <w:bookmarkEnd w:id="45"/>
    </w:p>
    <w:p w14:paraId="5D15592B" w14:textId="77777777" w:rsidR="00D37DBD" w:rsidRPr="004557D6" w:rsidRDefault="00D37DBD" w:rsidP="00D37DBD">
      <w:pPr>
        <w:spacing w:line="276" w:lineRule="auto"/>
        <w:jc w:val="both"/>
      </w:pPr>
    </w:p>
    <w:p w14:paraId="170AB3CB" w14:textId="77777777" w:rsidR="00D37DBD" w:rsidRPr="004557D6" w:rsidRDefault="00D37DBD" w:rsidP="00D37DBD">
      <w:pPr>
        <w:pStyle w:val="Paragraphedeliste"/>
        <w:numPr>
          <w:ilvl w:val="0"/>
          <w:numId w:val="14"/>
        </w:numPr>
        <w:spacing w:line="276" w:lineRule="auto"/>
        <w:ind w:left="426"/>
        <w:jc w:val="both"/>
      </w:pPr>
      <w:r w:rsidRPr="004557D6">
        <w:t>Les produits doivent être livrés complets prêt à l’emploi, comprenant matelas, compresseur et housse ;</w:t>
      </w:r>
    </w:p>
    <w:p w14:paraId="10A03F2D" w14:textId="77777777" w:rsidR="00D37DBD" w:rsidRPr="004557D6" w:rsidRDefault="00D37DBD" w:rsidP="00D37DBD">
      <w:pPr>
        <w:pStyle w:val="Paragraphedeliste"/>
        <w:numPr>
          <w:ilvl w:val="0"/>
          <w:numId w:val="14"/>
        </w:numPr>
        <w:spacing w:line="276" w:lineRule="auto"/>
        <w:ind w:left="426"/>
        <w:jc w:val="both"/>
      </w:pPr>
      <w:r w:rsidRPr="004557D6">
        <w:t>Les matelas doivent être adaptés à un plan de couchage de dimensions standards 200 x 90 cm et être compatibles avec les barrières de lits de façon à respecter les dispositions de la norme NF EN 60601-2-52 ;</w:t>
      </w:r>
    </w:p>
    <w:p w14:paraId="6EA45F50" w14:textId="77777777" w:rsidR="00D37DBD" w:rsidRPr="004557D6" w:rsidRDefault="00D37DBD" w:rsidP="00D37DBD">
      <w:pPr>
        <w:pStyle w:val="Paragraphedeliste"/>
        <w:numPr>
          <w:ilvl w:val="0"/>
          <w:numId w:val="14"/>
        </w:numPr>
        <w:spacing w:line="276" w:lineRule="auto"/>
        <w:ind w:left="426"/>
        <w:jc w:val="both"/>
      </w:pPr>
      <w:r w:rsidRPr="004557D6">
        <w:t>Les matelas et leurs housses doivent être marqués CE médical, tenue au feu M1 ;</w:t>
      </w:r>
    </w:p>
    <w:p w14:paraId="32E96238" w14:textId="77777777" w:rsidR="00D37DBD" w:rsidRPr="004557D6" w:rsidRDefault="00D37DBD" w:rsidP="00D37DBD">
      <w:pPr>
        <w:pStyle w:val="Paragraphedeliste"/>
        <w:numPr>
          <w:ilvl w:val="0"/>
          <w:numId w:val="14"/>
        </w:numPr>
        <w:spacing w:line="276" w:lineRule="auto"/>
        <w:ind w:left="426"/>
        <w:jc w:val="both"/>
      </w:pPr>
      <w:r w:rsidRPr="004557D6">
        <w:t>Le compresseur externe doit avoir une fixation adaptée au lit ;</w:t>
      </w:r>
    </w:p>
    <w:p w14:paraId="3E69D663" w14:textId="77777777" w:rsidR="00D37DBD" w:rsidRPr="004557D6" w:rsidRDefault="00D37DBD" w:rsidP="00D37DBD">
      <w:pPr>
        <w:pStyle w:val="Paragraphedeliste"/>
        <w:numPr>
          <w:ilvl w:val="0"/>
          <w:numId w:val="14"/>
        </w:numPr>
        <w:spacing w:line="276" w:lineRule="auto"/>
        <w:ind w:left="426"/>
        <w:jc w:val="both"/>
      </w:pPr>
      <w:r w:rsidRPr="004557D6">
        <w:t>Le matelas doit permettre le transport sécurisé du patient, sans compresseur, le matelas doit rester gonflé en circuit fermé et ne pas se dégonfler totalement tout en sécurisant le patient en regard du risque d’escarre pour une durée d’au moins</w:t>
      </w:r>
      <w:r w:rsidR="00D84777">
        <w:t xml:space="preserve"> </w:t>
      </w:r>
      <w:r w:rsidRPr="004557D6">
        <w:t>12 heures ;</w:t>
      </w:r>
    </w:p>
    <w:p w14:paraId="7D5257D9" w14:textId="77777777" w:rsidR="00BB7AD1" w:rsidRPr="00384EC5" w:rsidRDefault="00BB7AD1" w:rsidP="00BB7AD1">
      <w:pPr>
        <w:pStyle w:val="Paragraphedeliste"/>
        <w:numPr>
          <w:ilvl w:val="0"/>
          <w:numId w:val="14"/>
        </w:numPr>
        <w:spacing w:line="276" w:lineRule="auto"/>
        <w:ind w:left="426"/>
        <w:jc w:val="both"/>
      </w:pPr>
      <w:r w:rsidRPr="004557D6">
        <w:t>Régulation automatique des pressions : Le réglage des pressions doit se faire automatiquement en fonction du poids du patient et de la position du patient </w:t>
      </w:r>
      <w:r w:rsidRPr="004557D6">
        <w:rPr>
          <w:b/>
          <w:u w:val="single"/>
        </w:rPr>
        <w:t xml:space="preserve">sans avoir besoin de régler au préalable </w:t>
      </w:r>
      <w:r w:rsidRPr="00384EC5">
        <w:rPr>
          <w:b/>
          <w:u w:val="single"/>
        </w:rPr>
        <w:t>le poids du patient</w:t>
      </w:r>
      <w:r w:rsidRPr="00384EC5">
        <w:rPr>
          <w:rStyle w:val="Appelnotedebasdep"/>
        </w:rPr>
        <w:footnoteReference w:id="4"/>
      </w:r>
      <w:r w:rsidRPr="00384EC5">
        <w:t>, (voir définition dans le glossaire).</w:t>
      </w:r>
    </w:p>
    <w:p w14:paraId="5B010F66" w14:textId="77777777" w:rsidR="00D37DBD" w:rsidRPr="00384EC5" w:rsidRDefault="00D37DBD" w:rsidP="00D37DBD">
      <w:pPr>
        <w:pStyle w:val="Paragraphedeliste"/>
        <w:numPr>
          <w:ilvl w:val="0"/>
          <w:numId w:val="14"/>
        </w:numPr>
        <w:spacing w:line="276" w:lineRule="auto"/>
        <w:ind w:left="426"/>
        <w:jc w:val="both"/>
      </w:pPr>
      <w:r w:rsidRPr="00384EC5">
        <w:t>Les matelas devront disposer des modes de fonctionnement suivant :</w:t>
      </w:r>
    </w:p>
    <w:p w14:paraId="52B8A7BA" w14:textId="77777777" w:rsidR="00D37DBD" w:rsidRPr="00384EC5" w:rsidRDefault="00D37DBD" w:rsidP="00D37DBD">
      <w:pPr>
        <w:pStyle w:val="Paragraphedeliste"/>
        <w:numPr>
          <w:ilvl w:val="2"/>
          <w:numId w:val="14"/>
        </w:numPr>
        <w:spacing w:line="276" w:lineRule="auto"/>
        <w:jc w:val="both"/>
      </w:pPr>
      <w:r w:rsidRPr="00384EC5">
        <w:t>Pression alternée ;</w:t>
      </w:r>
    </w:p>
    <w:p w14:paraId="11076516" w14:textId="77777777" w:rsidR="00D37DBD" w:rsidRPr="00384EC5" w:rsidRDefault="00D37DBD" w:rsidP="00D37DBD">
      <w:pPr>
        <w:pStyle w:val="Paragraphedeliste"/>
        <w:numPr>
          <w:ilvl w:val="2"/>
          <w:numId w:val="14"/>
        </w:numPr>
        <w:spacing w:line="276" w:lineRule="auto"/>
        <w:jc w:val="both"/>
      </w:pPr>
      <w:r w:rsidRPr="00384EC5">
        <w:t>Basse pression continue.</w:t>
      </w:r>
    </w:p>
    <w:p w14:paraId="63BDC0A7" w14:textId="77777777" w:rsidR="00D37DBD" w:rsidRPr="004557D6" w:rsidRDefault="00D37DBD" w:rsidP="00D37DBD">
      <w:pPr>
        <w:pStyle w:val="Paragraphedeliste"/>
        <w:numPr>
          <w:ilvl w:val="0"/>
          <w:numId w:val="39"/>
        </w:numPr>
        <w:spacing w:line="276" w:lineRule="auto"/>
        <w:ind w:left="426"/>
        <w:jc w:val="both"/>
      </w:pPr>
      <w:r w:rsidRPr="004557D6">
        <w:t xml:space="preserve">Mode soignant avec fermeté maximale du matelas pour </w:t>
      </w:r>
      <w:r>
        <w:t>la manipulation et</w:t>
      </w:r>
      <w:r w:rsidRPr="004557D6">
        <w:t xml:space="preserve"> le retournement aisés du patient au cours de soins ;</w:t>
      </w:r>
    </w:p>
    <w:p w14:paraId="0194A156" w14:textId="77777777" w:rsidR="00D37DBD" w:rsidRPr="004557D6" w:rsidRDefault="00D37DBD" w:rsidP="00D37DBD">
      <w:pPr>
        <w:pStyle w:val="Paragraphedeliste"/>
        <w:numPr>
          <w:ilvl w:val="0"/>
          <w:numId w:val="39"/>
        </w:numPr>
        <w:spacing w:line="276" w:lineRule="auto"/>
        <w:ind w:left="426"/>
        <w:jc w:val="both"/>
      </w:pPr>
      <w:r w:rsidRPr="004557D6">
        <w:t>Les dispositifs devront pouvoir être gonflés et totalement opérationnels en 15 minutes maximum sans accessoire complémentaire ;</w:t>
      </w:r>
    </w:p>
    <w:p w14:paraId="3DFE0B7A" w14:textId="77777777" w:rsidR="00D37DBD" w:rsidRPr="004557D6" w:rsidRDefault="00D37DBD" w:rsidP="00D37DBD">
      <w:pPr>
        <w:pStyle w:val="Paragraphedeliste"/>
        <w:numPr>
          <w:ilvl w:val="0"/>
          <w:numId w:val="14"/>
        </w:numPr>
        <w:spacing w:line="276" w:lineRule="auto"/>
        <w:ind w:left="426"/>
        <w:jc w:val="both"/>
      </w:pPr>
      <w:r w:rsidRPr="004557D6">
        <w:t>Les dispositifs doivent pouvoir être dégonflés instantanément pour pratiquer un massage cardiaque (fonction CPR) : la partie postérieure du thorax doit se retrouver en quelques secondes sur le plan ferme du sommier afin de permettre la réalisation d’un massage cardiaque externe, sachant qu’à chaque minute le patient perd 10% de chances de survie en l’absence de réanimation cardio-pulmonaire (RCP) ;</w:t>
      </w:r>
    </w:p>
    <w:p w14:paraId="560B19BE" w14:textId="77777777" w:rsidR="00D37DBD" w:rsidRPr="004557D6" w:rsidRDefault="00D37DBD" w:rsidP="00D37DBD">
      <w:pPr>
        <w:pStyle w:val="Paragraphedeliste"/>
        <w:numPr>
          <w:ilvl w:val="0"/>
          <w:numId w:val="14"/>
        </w:numPr>
        <w:spacing w:line="276" w:lineRule="auto"/>
        <w:ind w:left="426"/>
        <w:jc w:val="both"/>
      </w:pPr>
      <w:r w:rsidRPr="004557D6">
        <w:t>La housse intégrale sera respirante, extensible dans les deux sens, perméable à la vapeur d’eau, et imperméable aux liquides, bactériostatique, facilement déhoussable et nettoyable avec les désinfectants hospitaliers usuels ;</w:t>
      </w:r>
    </w:p>
    <w:p w14:paraId="02E76BD6" w14:textId="77777777" w:rsidR="00D37DBD" w:rsidRPr="004557D6" w:rsidRDefault="00D37DBD" w:rsidP="00D37DBD">
      <w:pPr>
        <w:pStyle w:val="Paragraphedeliste"/>
        <w:numPr>
          <w:ilvl w:val="0"/>
          <w:numId w:val="14"/>
        </w:numPr>
        <w:spacing w:line="276" w:lineRule="auto"/>
        <w:ind w:left="426"/>
        <w:jc w:val="both"/>
        <w:rPr>
          <w:rFonts w:cs="Arial"/>
        </w:rPr>
      </w:pPr>
      <w:r w:rsidRPr="004557D6">
        <w:rPr>
          <w:rFonts w:cs="Arial"/>
        </w:rPr>
        <w:t xml:space="preserve">Le marquage de zones du matelas (tête, pieds) est fortement souhaité ; </w:t>
      </w:r>
    </w:p>
    <w:p w14:paraId="0320B41B" w14:textId="77777777" w:rsidR="00D37DBD" w:rsidRDefault="00D37DBD" w:rsidP="00D37DBD">
      <w:pPr>
        <w:pStyle w:val="Paragraphedeliste"/>
        <w:numPr>
          <w:ilvl w:val="0"/>
          <w:numId w:val="14"/>
        </w:numPr>
        <w:spacing w:line="276" w:lineRule="auto"/>
        <w:ind w:left="426"/>
        <w:jc w:val="both"/>
      </w:pPr>
      <w:r w:rsidRPr="004557D6">
        <w:t xml:space="preserve">Un coussin de fauteuil à air devra être obligatoirement proposé. </w:t>
      </w:r>
    </w:p>
    <w:p w14:paraId="18AA2E9B" w14:textId="77777777" w:rsidR="00D37DBD" w:rsidRPr="00384EC5" w:rsidRDefault="00D37DBD" w:rsidP="00D37DBD">
      <w:pPr>
        <w:pStyle w:val="Paragraphedeliste"/>
        <w:spacing w:line="276" w:lineRule="auto"/>
        <w:ind w:left="426"/>
        <w:jc w:val="both"/>
      </w:pPr>
    </w:p>
    <w:p w14:paraId="53CA9CA9" w14:textId="77777777" w:rsidR="00D37DBD" w:rsidRPr="00170F7F" w:rsidRDefault="00D37DBD" w:rsidP="00D37DBD">
      <w:pPr>
        <w:tabs>
          <w:tab w:val="left" w:pos="284"/>
          <w:tab w:val="left" w:pos="720"/>
        </w:tabs>
        <w:ind w:left="180"/>
        <w:rPr>
          <w:b/>
          <w:bCs/>
          <w:color w:val="943634"/>
          <w:spacing w:val="5"/>
        </w:rPr>
      </w:pPr>
      <w:r>
        <w:rPr>
          <w:b/>
          <w:bCs/>
          <w:color w:val="943634"/>
          <w:spacing w:val="5"/>
        </w:rPr>
        <w:t>Offre complémentaire HBPU</w:t>
      </w:r>
      <w:r w:rsidRPr="00170F7F">
        <w:rPr>
          <w:b/>
          <w:bCs/>
          <w:color w:val="943634"/>
          <w:spacing w:val="5"/>
        </w:rPr>
        <w:t>, non exhaustif :</w:t>
      </w:r>
    </w:p>
    <w:p w14:paraId="1EE8E5FE" w14:textId="77777777" w:rsidR="00D37DBD" w:rsidRDefault="00D37DBD" w:rsidP="00D37DBD">
      <w:pPr>
        <w:ind w:left="180"/>
        <w:jc w:val="both"/>
        <w:rPr>
          <w:rFonts w:cs="Arial"/>
        </w:rPr>
      </w:pPr>
      <w:r>
        <w:rPr>
          <w:rFonts w:cs="Arial"/>
        </w:rPr>
        <w:t>Des matelas adaptés bariatrie</w:t>
      </w:r>
      <w:r w:rsidRPr="00170F7F">
        <w:rPr>
          <w:rFonts w:cs="Arial"/>
        </w:rPr>
        <w:t xml:space="preserve">, autres matelas, autres housses </w:t>
      </w:r>
      <w:r>
        <w:rPr>
          <w:rFonts w:cs="Arial"/>
        </w:rPr>
        <w:t xml:space="preserve">peuvent être proposés en complément </w:t>
      </w:r>
      <w:r w:rsidRPr="00170F7F">
        <w:rPr>
          <w:rFonts w:cs="Arial"/>
        </w:rPr>
        <w:t>dans le respect de l’objet du marché.</w:t>
      </w:r>
    </w:p>
    <w:p w14:paraId="67CC066E" w14:textId="77777777" w:rsidR="00D37DBD" w:rsidRDefault="00D37DBD" w:rsidP="00D37DBD">
      <w:pPr>
        <w:ind w:left="180"/>
        <w:jc w:val="both"/>
        <w:rPr>
          <w:rFonts w:cs="Arial"/>
        </w:rPr>
      </w:pPr>
      <w:r>
        <w:rPr>
          <w:rFonts w:cs="Arial"/>
        </w:rPr>
        <w:t>Des prestations complémentaires afin d’adapter la fourniture et la disponibilité au juste besoin peuvent être proposées.</w:t>
      </w:r>
    </w:p>
    <w:p w14:paraId="191F9CE7" w14:textId="77777777" w:rsidR="0075014A" w:rsidRPr="00E1589D" w:rsidRDefault="0075014A" w:rsidP="0075014A">
      <w:pPr>
        <w:pStyle w:val="Titre3"/>
        <w:pageBreakBefore/>
        <w:jc w:val="left"/>
      </w:pPr>
      <w:bookmarkStart w:id="46" w:name="_Toc183510168"/>
      <w:r w:rsidRPr="00E1589D">
        <w:lastRenderedPageBreak/>
        <w:t xml:space="preserve">IV-7 </w:t>
      </w:r>
      <w:r w:rsidR="00D4670F" w:rsidRPr="00E1589D">
        <w:t>Spécifications pour le Lot 7</w:t>
      </w:r>
      <w:r w:rsidRPr="00E1589D">
        <w:t> : matelas à air motorisé, pression alternée, basse pression continue, régulation automatique de pression, usage pédiatrique</w:t>
      </w:r>
      <w:bookmarkEnd w:id="46"/>
    </w:p>
    <w:p w14:paraId="6CD315D1" w14:textId="77777777" w:rsidR="0075014A" w:rsidRPr="00B23126" w:rsidRDefault="0075014A" w:rsidP="0075014A">
      <w:pPr>
        <w:rPr>
          <w:highlight w:val="green"/>
        </w:rPr>
      </w:pPr>
    </w:p>
    <w:p w14:paraId="78F8F333" w14:textId="77777777" w:rsidR="0075014A" w:rsidRPr="00D500E8" w:rsidRDefault="0075014A" w:rsidP="0075014A">
      <w:pPr>
        <w:jc w:val="both"/>
      </w:pPr>
    </w:p>
    <w:p w14:paraId="0196EA89" w14:textId="77777777" w:rsidR="0075014A" w:rsidRPr="00D500E8" w:rsidRDefault="0075014A" w:rsidP="0075014A">
      <w:pPr>
        <w:pStyle w:val="Paragraphedeliste"/>
        <w:numPr>
          <w:ilvl w:val="0"/>
          <w:numId w:val="14"/>
        </w:numPr>
        <w:spacing w:line="276" w:lineRule="auto"/>
        <w:ind w:left="567"/>
        <w:jc w:val="both"/>
      </w:pPr>
      <w:r w:rsidRPr="00D500E8">
        <w:t>Les produits doivent être livrés complets prêt à l’emploi, comprenant matelas, compresseur et housse ;</w:t>
      </w:r>
    </w:p>
    <w:p w14:paraId="15B038C1" w14:textId="77777777" w:rsidR="0075014A" w:rsidRPr="00D500E8" w:rsidRDefault="0075014A" w:rsidP="0075014A">
      <w:pPr>
        <w:pStyle w:val="Paragraphedeliste"/>
        <w:numPr>
          <w:ilvl w:val="0"/>
          <w:numId w:val="14"/>
        </w:numPr>
        <w:spacing w:line="276" w:lineRule="auto"/>
        <w:ind w:left="567"/>
        <w:jc w:val="both"/>
      </w:pPr>
      <w:r w:rsidRPr="00D500E8">
        <w:t>Les matelas et leurs housses doivent être marqués CE médical, tenue au feu M1 ;</w:t>
      </w:r>
    </w:p>
    <w:p w14:paraId="247DF352" w14:textId="77777777" w:rsidR="0075014A" w:rsidRPr="00D500E8" w:rsidRDefault="0075014A" w:rsidP="0075014A">
      <w:pPr>
        <w:pStyle w:val="Paragraphedeliste"/>
        <w:numPr>
          <w:ilvl w:val="0"/>
          <w:numId w:val="14"/>
        </w:numPr>
        <w:spacing w:line="276" w:lineRule="auto"/>
        <w:ind w:left="567"/>
        <w:jc w:val="both"/>
      </w:pPr>
      <w:r w:rsidRPr="00D500E8">
        <w:t>Les matelas doivent être adaptés à un plan de couchage de dimensions pour :</w:t>
      </w:r>
    </w:p>
    <w:p w14:paraId="0EEC6067" w14:textId="77777777" w:rsidR="0075014A" w:rsidRPr="00D500E8" w:rsidRDefault="0075014A" w:rsidP="0075014A">
      <w:pPr>
        <w:pStyle w:val="Paragraphedeliste"/>
        <w:numPr>
          <w:ilvl w:val="0"/>
          <w:numId w:val="43"/>
        </w:numPr>
        <w:spacing w:line="276" w:lineRule="auto"/>
        <w:jc w:val="both"/>
        <w:rPr>
          <w:lang w:val="en-US"/>
        </w:rPr>
      </w:pPr>
      <w:r w:rsidRPr="00D500E8">
        <w:rPr>
          <w:lang w:val="en-US"/>
        </w:rPr>
        <w:t>Lits juniors 170 x 70 cm (+/- 5cm);</w:t>
      </w:r>
    </w:p>
    <w:p w14:paraId="1D3B15D1" w14:textId="77777777" w:rsidR="0075014A" w:rsidRPr="00D500E8" w:rsidRDefault="0075014A" w:rsidP="0075014A">
      <w:pPr>
        <w:pStyle w:val="Paragraphedeliste"/>
        <w:numPr>
          <w:ilvl w:val="0"/>
          <w:numId w:val="43"/>
        </w:numPr>
        <w:spacing w:line="276" w:lineRule="auto"/>
        <w:jc w:val="both"/>
        <w:rPr>
          <w:lang w:val="en-US"/>
        </w:rPr>
      </w:pPr>
      <w:proofErr w:type="spellStart"/>
      <w:r w:rsidRPr="00D500E8">
        <w:rPr>
          <w:lang w:val="en-US"/>
        </w:rPr>
        <w:t>Berceaux</w:t>
      </w:r>
      <w:proofErr w:type="spellEnd"/>
      <w:r w:rsidRPr="00D500E8">
        <w:rPr>
          <w:lang w:val="en-US"/>
        </w:rPr>
        <w:t xml:space="preserve"> 120 x 60 cm (+/- 5 cm);</w:t>
      </w:r>
    </w:p>
    <w:p w14:paraId="7EC0AC34" w14:textId="77777777" w:rsidR="0075014A" w:rsidRPr="00D500E8" w:rsidRDefault="0075014A" w:rsidP="0075014A">
      <w:pPr>
        <w:pStyle w:val="Paragraphedeliste"/>
        <w:numPr>
          <w:ilvl w:val="0"/>
          <w:numId w:val="43"/>
        </w:numPr>
        <w:spacing w:line="276" w:lineRule="auto"/>
        <w:jc w:val="both"/>
      </w:pPr>
      <w:r w:rsidRPr="00D500E8">
        <w:t>Incubateurs radiants 75 x 45 cm (+/- 5 cm) ;</w:t>
      </w:r>
    </w:p>
    <w:p w14:paraId="409B5511" w14:textId="77777777" w:rsidR="0075014A" w:rsidRPr="00D500E8" w:rsidRDefault="0075014A" w:rsidP="0075014A">
      <w:pPr>
        <w:pStyle w:val="Paragraphedeliste"/>
        <w:numPr>
          <w:ilvl w:val="0"/>
          <w:numId w:val="43"/>
        </w:numPr>
        <w:spacing w:line="276" w:lineRule="auto"/>
        <w:jc w:val="both"/>
      </w:pPr>
      <w:r w:rsidRPr="00D500E8">
        <w:t>Inc</w:t>
      </w:r>
      <w:r w:rsidR="00D37DBD">
        <w:t>ubateurs 62 x 35 cm (+/- 5 cm).</w:t>
      </w:r>
    </w:p>
    <w:p w14:paraId="221B4D50" w14:textId="77777777" w:rsidR="0075014A" w:rsidRPr="00D500E8" w:rsidRDefault="0075014A" w:rsidP="0075014A">
      <w:pPr>
        <w:pStyle w:val="Paragraphedeliste"/>
        <w:numPr>
          <w:ilvl w:val="0"/>
          <w:numId w:val="14"/>
        </w:numPr>
        <w:spacing w:line="276" w:lineRule="auto"/>
        <w:ind w:left="567"/>
        <w:jc w:val="both"/>
      </w:pPr>
      <w:r w:rsidRPr="00D500E8">
        <w:t>Le compresseur doit avoir une fixation adaptée au lit ;</w:t>
      </w:r>
    </w:p>
    <w:p w14:paraId="0C71AB44" w14:textId="77777777" w:rsidR="0075014A" w:rsidRPr="00D500E8" w:rsidRDefault="0075014A" w:rsidP="0075014A">
      <w:pPr>
        <w:pStyle w:val="Paragraphedeliste"/>
        <w:numPr>
          <w:ilvl w:val="0"/>
          <w:numId w:val="14"/>
        </w:numPr>
        <w:spacing w:line="276" w:lineRule="auto"/>
        <w:ind w:left="567"/>
        <w:jc w:val="both"/>
      </w:pPr>
      <w:r w:rsidRPr="00D500E8">
        <w:t>Le matelas doit permettre le transport sécurisé du patient, sans compresseur, le matelas doit rester gonflé en circuit fermé et ne pas se dégonfler totalement tout en sécurisant le patient en regard du risque d’escarre pour une durée d’au moins12 heures ;</w:t>
      </w:r>
    </w:p>
    <w:p w14:paraId="7FC401D4" w14:textId="77777777" w:rsidR="0075014A" w:rsidRPr="00D500E8" w:rsidRDefault="0075014A" w:rsidP="0075014A">
      <w:pPr>
        <w:pStyle w:val="Paragraphedeliste"/>
        <w:numPr>
          <w:ilvl w:val="0"/>
          <w:numId w:val="14"/>
        </w:numPr>
        <w:spacing w:line="276" w:lineRule="auto"/>
        <w:ind w:left="567"/>
        <w:jc w:val="both"/>
      </w:pPr>
      <w:r w:rsidRPr="00D500E8">
        <w:t>Régulation automatique des pressions ;</w:t>
      </w:r>
    </w:p>
    <w:p w14:paraId="1D870FB7" w14:textId="77777777" w:rsidR="0075014A" w:rsidRPr="00D500E8" w:rsidRDefault="0075014A" w:rsidP="0075014A">
      <w:pPr>
        <w:pStyle w:val="Paragraphedeliste"/>
        <w:numPr>
          <w:ilvl w:val="0"/>
          <w:numId w:val="14"/>
        </w:numPr>
        <w:spacing w:line="276" w:lineRule="auto"/>
        <w:ind w:left="567"/>
        <w:jc w:val="both"/>
      </w:pPr>
      <w:r w:rsidRPr="00D500E8">
        <w:t>Le matelas devra disposer de deux modes de fonctionnement :</w:t>
      </w:r>
    </w:p>
    <w:p w14:paraId="61728FF5" w14:textId="77777777" w:rsidR="0075014A" w:rsidRPr="00D500E8" w:rsidRDefault="0075014A" w:rsidP="0075014A">
      <w:pPr>
        <w:pStyle w:val="Paragraphedeliste"/>
        <w:numPr>
          <w:ilvl w:val="1"/>
          <w:numId w:val="42"/>
        </w:numPr>
        <w:spacing w:line="276" w:lineRule="auto"/>
        <w:jc w:val="both"/>
      </w:pPr>
      <w:r w:rsidRPr="00D500E8">
        <w:t>Pression alternée</w:t>
      </w:r>
      <w:r w:rsidR="000F1FF6">
        <w:t> ;</w:t>
      </w:r>
    </w:p>
    <w:p w14:paraId="030997DA" w14:textId="77777777" w:rsidR="0075014A" w:rsidRPr="00D500E8" w:rsidRDefault="0075014A" w:rsidP="0075014A">
      <w:pPr>
        <w:pStyle w:val="Paragraphedeliste"/>
        <w:numPr>
          <w:ilvl w:val="1"/>
          <w:numId w:val="42"/>
        </w:numPr>
        <w:spacing w:line="276" w:lineRule="auto"/>
        <w:jc w:val="both"/>
      </w:pPr>
      <w:r w:rsidRPr="00D500E8">
        <w:t>Basse pression continue</w:t>
      </w:r>
      <w:r w:rsidR="000F1FF6">
        <w:t>.</w:t>
      </w:r>
    </w:p>
    <w:p w14:paraId="2213449D" w14:textId="77777777" w:rsidR="0075014A" w:rsidRPr="00D500E8" w:rsidRDefault="0075014A" w:rsidP="0075014A">
      <w:pPr>
        <w:pStyle w:val="Paragraphedeliste"/>
        <w:numPr>
          <w:ilvl w:val="0"/>
          <w:numId w:val="39"/>
        </w:numPr>
        <w:spacing w:line="276" w:lineRule="auto"/>
        <w:ind w:left="567"/>
        <w:jc w:val="both"/>
      </w:pPr>
      <w:r w:rsidRPr="00D500E8">
        <w:t>Mode soignant avec fermeté maximale du matelas pour la manipulation et le retournement aisés du patient au cours de soins ;</w:t>
      </w:r>
    </w:p>
    <w:p w14:paraId="583BFA47" w14:textId="77777777" w:rsidR="0075014A" w:rsidRPr="00D500E8" w:rsidRDefault="0075014A" w:rsidP="0075014A">
      <w:pPr>
        <w:pStyle w:val="Paragraphedeliste"/>
        <w:numPr>
          <w:ilvl w:val="0"/>
          <w:numId w:val="14"/>
        </w:numPr>
        <w:spacing w:line="276" w:lineRule="auto"/>
        <w:ind w:left="567"/>
        <w:jc w:val="both"/>
      </w:pPr>
      <w:r w:rsidRPr="00D500E8">
        <w:t>Les dispositifs doivent pouvoir être dégonflés instantanément pour pratiquer un massage cardiaque (fonction CPR) : la partie postérieure du thorax doit se retrouver en quelques secondes sur le plan ferme du sommier afin de permettre la réalisation d’un massage cardiaque externe, sachant qu’à chaque minute le patient perd 10% de chances de survie en l’absence de réanimation cardio-pulmonaire (RCP) ;</w:t>
      </w:r>
    </w:p>
    <w:p w14:paraId="0FFD4BF7" w14:textId="77777777" w:rsidR="0075014A" w:rsidRPr="00D500E8" w:rsidRDefault="0075014A" w:rsidP="0075014A">
      <w:pPr>
        <w:pStyle w:val="Paragraphedeliste"/>
        <w:numPr>
          <w:ilvl w:val="0"/>
          <w:numId w:val="14"/>
        </w:numPr>
        <w:spacing w:line="276" w:lineRule="auto"/>
        <w:ind w:left="567"/>
        <w:jc w:val="both"/>
      </w:pPr>
      <w:r w:rsidRPr="00D500E8">
        <w:t>La housse intégrale sera respirante, perméable à la vapeur d’eau, et imperméable aux liquides, bactériostatique, facilement déhoussable et nettoyable avec les désinfectants hospitaliers usuels ;</w:t>
      </w:r>
    </w:p>
    <w:p w14:paraId="0357F1DD" w14:textId="77777777" w:rsidR="0075014A" w:rsidRPr="00D500E8" w:rsidRDefault="0075014A" w:rsidP="0075014A">
      <w:pPr>
        <w:pStyle w:val="Paragraphedeliste"/>
        <w:numPr>
          <w:ilvl w:val="0"/>
          <w:numId w:val="14"/>
        </w:numPr>
        <w:spacing w:line="276" w:lineRule="auto"/>
        <w:ind w:left="567"/>
        <w:jc w:val="both"/>
        <w:rPr>
          <w:rFonts w:cs="Arial"/>
        </w:rPr>
      </w:pPr>
      <w:r w:rsidRPr="00D500E8">
        <w:rPr>
          <w:rFonts w:cs="Arial"/>
        </w:rPr>
        <w:t xml:space="preserve">Le marquage de zones du matelas (tête, pieds) est fortement souhaité. </w:t>
      </w:r>
    </w:p>
    <w:p w14:paraId="5FE6686D" w14:textId="77777777" w:rsidR="0075014A" w:rsidRPr="00D500E8" w:rsidRDefault="0075014A" w:rsidP="0075014A">
      <w:pPr>
        <w:pStyle w:val="Paragraphedeliste"/>
        <w:jc w:val="both"/>
      </w:pPr>
    </w:p>
    <w:p w14:paraId="2540FFD5" w14:textId="77777777" w:rsidR="0075014A" w:rsidRPr="00B23126" w:rsidRDefault="0075014A" w:rsidP="0075014A">
      <w:pPr>
        <w:rPr>
          <w:highlight w:val="green"/>
        </w:rPr>
      </w:pPr>
    </w:p>
    <w:p w14:paraId="49A346E0" w14:textId="77777777" w:rsidR="0075014A" w:rsidRPr="00E36B78" w:rsidRDefault="0075014A" w:rsidP="0075014A"/>
    <w:p w14:paraId="17E2D792" w14:textId="77777777" w:rsidR="0075014A" w:rsidRPr="00B23126" w:rsidRDefault="0075014A" w:rsidP="0075014A">
      <w:pPr>
        <w:rPr>
          <w:highlight w:val="green"/>
        </w:rPr>
      </w:pPr>
    </w:p>
    <w:p w14:paraId="7474A77F" w14:textId="77777777" w:rsidR="0075014A" w:rsidRPr="00B23126" w:rsidRDefault="0075014A" w:rsidP="0075014A">
      <w:pPr>
        <w:rPr>
          <w:highlight w:val="green"/>
        </w:rPr>
      </w:pPr>
    </w:p>
    <w:p w14:paraId="3A4A9A77" w14:textId="77777777" w:rsidR="0075014A" w:rsidRPr="00B23126" w:rsidRDefault="0075014A" w:rsidP="0075014A">
      <w:pPr>
        <w:rPr>
          <w:highlight w:val="green"/>
        </w:rPr>
      </w:pPr>
    </w:p>
    <w:p w14:paraId="5B148D49" w14:textId="77777777" w:rsidR="00F124C8" w:rsidRPr="00B75400" w:rsidRDefault="00802E23" w:rsidP="00F124C8">
      <w:pPr>
        <w:pStyle w:val="Titre3"/>
        <w:pageBreakBefore/>
        <w:jc w:val="left"/>
      </w:pPr>
      <w:bookmarkStart w:id="47" w:name="_Toc183510169"/>
      <w:r w:rsidRPr="00B75400">
        <w:lastRenderedPageBreak/>
        <w:t>IV-</w:t>
      </w:r>
      <w:r w:rsidR="0075014A">
        <w:t>8</w:t>
      </w:r>
      <w:r w:rsidR="00F124C8" w:rsidRPr="00B75400">
        <w:t xml:space="preserve"> </w:t>
      </w:r>
      <w:r w:rsidR="004557D6">
        <w:t>Spécifications pour</w:t>
      </w:r>
      <w:r w:rsidR="00D4670F">
        <w:t xml:space="preserve"> </w:t>
      </w:r>
      <w:r w:rsidR="004557D6">
        <w:t>les Lots</w:t>
      </w:r>
      <w:r w:rsidR="0075014A">
        <w:t xml:space="preserve"> </w:t>
      </w:r>
      <w:r w:rsidR="004557D6">
        <w:t xml:space="preserve"> </w:t>
      </w:r>
      <w:r w:rsidR="0075014A">
        <w:t>8</w:t>
      </w:r>
      <w:r w:rsidR="00384EC5">
        <w:t xml:space="preserve">, </w:t>
      </w:r>
      <w:r w:rsidR="0075014A">
        <w:t>9</w:t>
      </w:r>
      <w:r w:rsidR="004557D6">
        <w:t xml:space="preserve"> </w:t>
      </w:r>
      <w:r w:rsidR="004C0253" w:rsidRPr="00B75400">
        <w:t xml:space="preserve">: </w:t>
      </w:r>
      <w:r w:rsidR="00446392" w:rsidRPr="00B75400">
        <w:t>matelas à air motorisé, pression alternée, basse pression continue, régulation automatique de pression</w:t>
      </w:r>
      <w:bookmarkEnd w:id="47"/>
    </w:p>
    <w:p w14:paraId="3E7D235A" w14:textId="77777777" w:rsidR="006E2EF4" w:rsidRPr="00D507CA" w:rsidRDefault="00384EC5" w:rsidP="006E2EF4">
      <w:pPr>
        <w:spacing w:line="276" w:lineRule="auto"/>
        <w:jc w:val="both"/>
        <w:rPr>
          <w:rStyle w:val="lev"/>
        </w:rPr>
      </w:pPr>
      <w:r>
        <w:rPr>
          <w:rStyle w:val="lev"/>
        </w:rPr>
        <w:t xml:space="preserve">Lot </w:t>
      </w:r>
      <w:r w:rsidR="00D37DBD">
        <w:rPr>
          <w:rStyle w:val="lev"/>
        </w:rPr>
        <w:t>8</w:t>
      </w:r>
      <w:r>
        <w:rPr>
          <w:rStyle w:val="lev"/>
        </w:rPr>
        <w:t xml:space="preserve"> : </w:t>
      </w:r>
      <w:r w:rsidRPr="00384EC5">
        <w:rPr>
          <w:rStyle w:val="lev"/>
        </w:rPr>
        <w:t>Zone 1 :</w:t>
      </w:r>
      <w:r w:rsidR="00BB7AD1">
        <w:rPr>
          <w:rStyle w:val="lev"/>
        </w:rPr>
        <w:t xml:space="preserve"> Groupes hospitaliers : </w:t>
      </w:r>
      <w:r w:rsidR="00BB7AD1" w:rsidRPr="00D507CA">
        <w:rPr>
          <w:rStyle w:val="lev"/>
        </w:rPr>
        <w:t>Sorbonne Université</w:t>
      </w:r>
      <w:r w:rsidR="00297545">
        <w:rPr>
          <w:rStyle w:val="lev"/>
        </w:rPr>
        <w:t xml:space="preserve"> y compris l’hôpital La Roche Guyon</w:t>
      </w:r>
      <w:r w:rsidR="00BB7AD1" w:rsidRPr="00D507CA">
        <w:rPr>
          <w:rStyle w:val="lev"/>
        </w:rPr>
        <w:t>, APHP Centre</w:t>
      </w:r>
      <w:r w:rsidR="00E1589D">
        <w:rPr>
          <w:rStyle w:val="lev"/>
        </w:rPr>
        <w:t>.</w:t>
      </w:r>
    </w:p>
    <w:p w14:paraId="61C21ADF" w14:textId="77777777" w:rsidR="00384EC5" w:rsidRPr="00384EC5" w:rsidRDefault="00384EC5" w:rsidP="006E2EF4">
      <w:pPr>
        <w:spacing w:line="276" w:lineRule="auto"/>
        <w:jc w:val="both"/>
        <w:rPr>
          <w:rStyle w:val="lev"/>
        </w:rPr>
      </w:pPr>
      <w:r w:rsidRPr="00D507CA">
        <w:rPr>
          <w:rStyle w:val="lev"/>
        </w:rPr>
        <w:t xml:space="preserve">Lot </w:t>
      </w:r>
      <w:r w:rsidR="00D37DBD" w:rsidRPr="00D507CA">
        <w:rPr>
          <w:rStyle w:val="lev"/>
        </w:rPr>
        <w:t>9</w:t>
      </w:r>
      <w:r w:rsidRPr="00D507CA">
        <w:rPr>
          <w:rStyle w:val="lev"/>
        </w:rPr>
        <w:t> : Zone 2 :</w:t>
      </w:r>
      <w:r w:rsidR="00BB7AD1" w:rsidRPr="00D507CA">
        <w:rPr>
          <w:rStyle w:val="lev"/>
        </w:rPr>
        <w:t xml:space="preserve"> Groupes hospitaliers : </w:t>
      </w:r>
      <w:r w:rsidR="00D02A9C" w:rsidRPr="00D507CA">
        <w:rPr>
          <w:rStyle w:val="lev"/>
        </w:rPr>
        <w:t>APHP</w:t>
      </w:r>
      <w:r w:rsidR="00BB7AD1" w:rsidRPr="00D507CA">
        <w:rPr>
          <w:rStyle w:val="lev"/>
        </w:rPr>
        <w:t xml:space="preserve"> Nord, Paris Seine Saint Denis, </w:t>
      </w:r>
      <w:r w:rsidR="00D02A9C" w:rsidRPr="00D507CA">
        <w:rPr>
          <w:rStyle w:val="lev"/>
        </w:rPr>
        <w:t xml:space="preserve">Paris Saclay, </w:t>
      </w:r>
      <w:r w:rsidR="00D507CA" w:rsidRPr="00D507CA">
        <w:rPr>
          <w:rStyle w:val="lev"/>
        </w:rPr>
        <w:t>Henri-Mondor</w:t>
      </w:r>
      <w:r w:rsidR="00297545">
        <w:rPr>
          <w:rStyle w:val="lev"/>
        </w:rPr>
        <w:t xml:space="preserve"> ainsi que les hôpitaux Paul Doumer et l’hôpital maritime de Beck</w:t>
      </w:r>
      <w:r w:rsidR="00E1589D">
        <w:rPr>
          <w:rStyle w:val="lev"/>
        </w:rPr>
        <w:t>.</w:t>
      </w:r>
    </w:p>
    <w:p w14:paraId="6E8DBB6B" w14:textId="77777777" w:rsidR="00384EC5" w:rsidRPr="004557D6" w:rsidRDefault="00384EC5" w:rsidP="006E2EF4">
      <w:pPr>
        <w:spacing w:line="276" w:lineRule="auto"/>
        <w:jc w:val="both"/>
      </w:pPr>
    </w:p>
    <w:p w14:paraId="4E5BF2FA" w14:textId="77777777" w:rsidR="0045055A" w:rsidRPr="004557D6" w:rsidRDefault="0045055A" w:rsidP="00455DD9">
      <w:pPr>
        <w:pStyle w:val="Paragraphedeliste"/>
        <w:numPr>
          <w:ilvl w:val="0"/>
          <w:numId w:val="14"/>
        </w:numPr>
        <w:spacing w:line="276" w:lineRule="auto"/>
        <w:ind w:left="426"/>
        <w:jc w:val="both"/>
      </w:pPr>
      <w:r w:rsidRPr="004557D6">
        <w:t xml:space="preserve">Les produits doivent être livrés complets prêt à l’emploi, comprenant matelas, </w:t>
      </w:r>
      <w:r w:rsidR="008100EC" w:rsidRPr="004557D6">
        <w:t>compresseur</w:t>
      </w:r>
      <w:r w:rsidRPr="004557D6">
        <w:t xml:space="preserve"> et housse ;</w:t>
      </w:r>
    </w:p>
    <w:p w14:paraId="38854B72" w14:textId="77777777" w:rsidR="00C5005F" w:rsidRPr="004557D6" w:rsidRDefault="00C5005F" w:rsidP="00455DD9">
      <w:pPr>
        <w:pStyle w:val="Paragraphedeliste"/>
        <w:numPr>
          <w:ilvl w:val="0"/>
          <w:numId w:val="14"/>
        </w:numPr>
        <w:spacing w:line="276" w:lineRule="auto"/>
        <w:ind w:left="426"/>
        <w:jc w:val="both"/>
      </w:pPr>
      <w:r w:rsidRPr="004557D6">
        <w:t>Les matelas doivent être adaptés à un plan de couchage de dimensions s</w:t>
      </w:r>
      <w:r w:rsidR="004557D6" w:rsidRPr="004557D6">
        <w:t xml:space="preserve">tandards 200 x 90 cm </w:t>
      </w:r>
      <w:r w:rsidR="00446392" w:rsidRPr="004557D6">
        <w:t>et être compatible</w:t>
      </w:r>
      <w:r w:rsidR="004557D6" w:rsidRPr="004557D6">
        <w:t>s</w:t>
      </w:r>
      <w:r w:rsidR="00446392" w:rsidRPr="004557D6">
        <w:t xml:space="preserve"> avec les barrières de lits de façon à respecter les dispositions de la norme NF EN 60601-2-52 ;</w:t>
      </w:r>
    </w:p>
    <w:p w14:paraId="6CAC1A18" w14:textId="77777777" w:rsidR="00EF213B" w:rsidRPr="004557D6" w:rsidRDefault="00EF213B" w:rsidP="00455DD9">
      <w:pPr>
        <w:pStyle w:val="Paragraphedeliste"/>
        <w:numPr>
          <w:ilvl w:val="0"/>
          <w:numId w:val="14"/>
        </w:numPr>
        <w:spacing w:line="276" w:lineRule="auto"/>
        <w:ind w:left="426"/>
        <w:jc w:val="both"/>
      </w:pPr>
      <w:r w:rsidRPr="004557D6">
        <w:t>Les matelas et leurs housses doivent être marq</w:t>
      </w:r>
      <w:r w:rsidR="004476E6" w:rsidRPr="004557D6">
        <w:t>ués CE médical, tenue au feu M1 ;</w:t>
      </w:r>
    </w:p>
    <w:p w14:paraId="21720813" w14:textId="77777777" w:rsidR="00C5005F" w:rsidRPr="004557D6" w:rsidRDefault="00C5005F" w:rsidP="00455DD9">
      <w:pPr>
        <w:pStyle w:val="Paragraphedeliste"/>
        <w:numPr>
          <w:ilvl w:val="0"/>
          <w:numId w:val="14"/>
        </w:numPr>
        <w:spacing w:line="276" w:lineRule="auto"/>
        <w:ind w:left="426"/>
        <w:jc w:val="both"/>
      </w:pPr>
      <w:r w:rsidRPr="004557D6">
        <w:t xml:space="preserve">Le </w:t>
      </w:r>
      <w:r w:rsidR="008100EC" w:rsidRPr="004557D6">
        <w:t>compresseur</w:t>
      </w:r>
      <w:r w:rsidRPr="004557D6">
        <w:t xml:space="preserve"> </w:t>
      </w:r>
      <w:r w:rsidR="006E2EF4" w:rsidRPr="004557D6">
        <w:t xml:space="preserve">externe </w:t>
      </w:r>
      <w:r w:rsidRPr="004557D6">
        <w:t>doit avoir une fixation adaptée au lit ;</w:t>
      </w:r>
    </w:p>
    <w:p w14:paraId="2EAC9666" w14:textId="77777777" w:rsidR="00C5005F" w:rsidRPr="004557D6" w:rsidRDefault="00C5005F" w:rsidP="00F45EDF">
      <w:pPr>
        <w:pStyle w:val="Paragraphedeliste"/>
        <w:numPr>
          <w:ilvl w:val="0"/>
          <w:numId w:val="14"/>
        </w:numPr>
        <w:spacing w:line="276" w:lineRule="auto"/>
        <w:ind w:left="426"/>
        <w:jc w:val="both"/>
      </w:pPr>
      <w:r w:rsidRPr="004557D6">
        <w:t>Le matelas doit permettre le transport sécurisé du patient</w:t>
      </w:r>
      <w:r w:rsidR="00455DD9" w:rsidRPr="004557D6">
        <w:t>, sans compresseur, le matelas doit rester gonflé en circuit fermé</w:t>
      </w:r>
      <w:r w:rsidRPr="004557D6">
        <w:t> </w:t>
      </w:r>
      <w:r w:rsidR="00121484" w:rsidRPr="004557D6">
        <w:t>et ne pas se dégonfler totalement</w:t>
      </w:r>
      <w:r w:rsidR="00F45EDF" w:rsidRPr="004557D6">
        <w:t xml:space="preserve"> tout en sécurisant le patient en regard du risque d’escarre</w:t>
      </w:r>
      <w:r w:rsidR="00121484" w:rsidRPr="004557D6">
        <w:t xml:space="preserve"> </w:t>
      </w:r>
      <w:r w:rsidR="00A75F9D" w:rsidRPr="004557D6">
        <w:t>pour une durée d’au moins</w:t>
      </w:r>
      <w:r w:rsidR="00E1589D">
        <w:t xml:space="preserve"> </w:t>
      </w:r>
      <w:r w:rsidR="00A75F9D" w:rsidRPr="004557D6">
        <w:t xml:space="preserve">12 heures </w:t>
      </w:r>
      <w:r w:rsidRPr="004557D6">
        <w:t>;</w:t>
      </w:r>
    </w:p>
    <w:p w14:paraId="2E128433" w14:textId="77777777" w:rsidR="005471C2" w:rsidRPr="00384EC5" w:rsidRDefault="001459F6" w:rsidP="00455DD9">
      <w:pPr>
        <w:pStyle w:val="Paragraphedeliste"/>
        <w:numPr>
          <w:ilvl w:val="0"/>
          <w:numId w:val="14"/>
        </w:numPr>
        <w:spacing w:line="276" w:lineRule="auto"/>
        <w:ind w:left="426"/>
        <w:jc w:val="both"/>
      </w:pPr>
      <w:r w:rsidRPr="004557D6">
        <w:t xml:space="preserve">Régulation automatique des pressions : </w:t>
      </w:r>
      <w:r w:rsidR="005471C2" w:rsidRPr="004557D6">
        <w:t>Le réglage des pressions doit se faire automatiquement en fonction du poids du patient et de la position du patient </w:t>
      </w:r>
      <w:r w:rsidR="007A3747" w:rsidRPr="004557D6">
        <w:rPr>
          <w:b/>
          <w:u w:val="single"/>
        </w:rPr>
        <w:t xml:space="preserve">sans avoir besoin de régler au préalable </w:t>
      </w:r>
      <w:r w:rsidR="007A3747" w:rsidRPr="00384EC5">
        <w:rPr>
          <w:b/>
          <w:u w:val="single"/>
        </w:rPr>
        <w:t>le poids du patient</w:t>
      </w:r>
      <w:r w:rsidR="00E607ED" w:rsidRPr="00384EC5">
        <w:rPr>
          <w:rStyle w:val="Appelnotedebasdep"/>
        </w:rPr>
        <w:footnoteReference w:id="5"/>
      </w:r>
      <w:r w:rsidR="004557D6" w:rsidRPr="00384EC5">
        <w:t>, (voir définition dans le glossaire).</w:t>
      </w:r>
    </w:p>
    <w:p w14:paraId="17665466" w14:textId="77777777" w:rsidR="00C5005F" w:rsidRPr="00384EC5" w:rsidRDefault="0094213C" w:rsidP="00455DD9">
      <w:pPr>
        <w:pStyle w:val="Paragraphedeliste"/>
        <w:numPr>
          <w:ilvl w:val="0"/>
          <w:numId w:val="14"/>
        </w:numPr>
        <w:spacing w:line="276" w:lineRule="auto"/>
        <w:ind w:left="426"/>
        <w:jc w:val="both"/>
      </w:pPr>
      <w:r w:rsidRPr="00384EC5">
        <w:t>Les matelas devront</w:t>
      </w:r>
      <w:r w:rsidR="00C5005F" w:rsidRPr="00384EC5">
        <w:t xml:space="preserve"> disposer de</w:t>
      </w:r>
      <w:r w:rsidRPr="00384EC5">
        <w:t>s</w:t>
      </w:r>
      <w:r w:rsidR="00C5005F" w:rsidRPr="00384EC5">
        <w:t xml:space="preserve"> modes de </w:t>
      </w:r>
      <w:r w:rsidR="008E0AD3" w:rsidRPr="00384EC5">
        <w:t>fonctionnement</w:t>
      </w:r>
      <w:r w:rsidRPr="00384EC5">
        <w:t> suivant :</w:t>
      </w:r>
    </w:p>
    <w:p w14:paraId="4BC0858D" w14:textId="77777777" w:rsidR="0094213C" w:rsidRPr="00384EC5" w:rsidRDefault="00E062EE" w:rsidP="0094213C">
      <w:pPr>
        <w:pStyle w:val="Paragraphedeliste"/>
        <w:numPr>
          <w:ilvl w:val="1"/>
          <w:numId w:val="14"/>
        </w:numPr>
        <w:spacing w:line="276" w:lineRule="auto"/>
        <w:jc w:val="both"/>
      </w:pPr>
      <w:r>
        <w:t>Lignes 1 à 6</w:t>
      </w:r>
      <w:r w:rsidR="0094213C" w:rsidRPr="00384EC5">
        <w:t xml:space="preserve"> du BPU</w:t>
      </w:r>
      <w:r>
        <w:t> :</w:t>
      </w:r>
    </w:p>
    <w:p w14:paraId="33D04A6A" w14:textId="77777777" w:rsidR="00C5005F" w:rsidRPr="00384EC5" w:rsidRDefault="00C5005F" w:rsidP="0094213C">
      <w:pPr>
        <w:pStyle w:val="Paragraphedeliste"/>
        <w:numPr>
          <w:ilvl w:val="2"/>
          <w:numId w:val="14"/>
        </w:numPr>
        <w:spacing w:line="276" w:lineRule="auto"/>
        <w:jc w:val="both"/>
      </w:pPr>
      <w:r w:rsidRPr="00384EC5">
        <w:t>Pression alternée</w:t>
      </w:r>
      <w:r w:rsidR="007A3747" w:rsidRPr="00384EC5">
        <w:t> ;</w:t>
      </w:r>
    </w:p>
    <w:p w14:paraId="58C39654" w14:textId="77777777" w:rsidR="00615402" w:rsidRPr="00384EC5" w:rsidRDefault="00121484" w:rsidP="00615402">
      <w:pPr>
        <w:pStyle w:val="Paragraphedeliste"/>
        <w:numPr>
          <w:ilvl w:val="2"/>
          <w:numId w:val="14"/>
        </w:numPr>
        <w:spacing w:line="276" w:lineRule="auto"/>
        <w:jc w:val="both"/>
      </w:pPr>
      <w:r w:rsidRPr="00384EC5">
        <w:t>Basse pression continue</w:t>
      </w:r>
      <w:r w:rsidR="00615402">
        <w:t> ;</w:t>
      </w:r>
    </w:p>
    <w:p w14:paraId="626AFBD7" w14:textId="77777777" w:rsidR="0094213C" w:rsidRPr="00384EC5" w:rsidRDefault="0094213C" w:rsidP="0094213C">
      <w:pPr>
        <w:pStyle w:val="Paragraphedeliste"/>
        <w:numPr>
          <w:ilvl w:val="1"/>
          <w:numId w:val="14"/>
        </w:numPr>
        <w:spacing w:line="276" w:lineRule="auto"/>
        <w:jc w:val="both"/>
      </w:pPr>
      <w:r w:rsidRPr="00384EC5">
        <w:t xml:space="preserve">Lignes </w:t>
      </w:r>
      <w:r w:rsidR="00E062EE">
        <w:t>7 à 12</w:t>
      </w:r>
      <w:r w:rsidRPr="00384EC5">
        <w:t xml:space="preserve"> du BPU</w:t>
      </w:r>
      <w:r w:rsidR="00E062EE">
        <w:t> :</w:t>
      </w:r>
    </w:p>
    <w:p w14:paraId="3D4C5374" w14:textId="77777777" w:rsidR="00615402" w:rsidRDefault="0094213C" w:rsidP="00615402">
      <w:pPr>
        <w:pStyle w:val="Paragraphedeliste"/>
        <w:numPr>
          <w:ilvl w:val="2"/>
          <w:numId w:val="14"/>
        </w:numPr>
        <w:spacing w:line="276" w:lineRule="auto"/>
        <w:jc w:val="both"/>
      </w:pPr>
      <w:r w:rsidRPr="00384EC5">
        <w:t>La zone de pieds doit permettre un soulagement des pressions par possibilité de dégonflage total et permanent des cellules, manuellement par le soigna</w:t>
      </w:r>
      <w:r w:rsidR="00615402">
        <w:t>nt, afin d’éviter le talonnage ;</w:t>
      </w:r>
    </w:p>
    <w:p w14:paraId="342A55A5" w14:textId="77777777" w:rsidR="00615402" w:rsidRPr="00384EC5" w:rsidRDefault="00615402" w:rsidP="00615402">
      <w:pPr>
        <w:pStyle w:val="Paragraphedeliste"/>
        <w:numPr>
          <w:ilvl w:val="2"/>
          <w:numId w:val="14"/>
        </w:numPr>
        <w:spacing w:line="276" w:lineRule="auto"/>
        <w:jc w:val="both"/>
      </w:pPr>
      <w:r>
        <w:t>Les pr</w:t>
      </w:r>
      <w:r w:rsidR="00E062EE">
        <w:t>oduits proposés en lignes 7 à 12</w:t>
      </w:r>
      <w:r>
        <w:t xml:space="preserve"> du BPU peuvent </w:t>
      </w:r>
      <w:r w:rsidR="00E1589D">
        <w:t xml:space="preserve">également </w:t>
      </w:r>
      <w:r>
        <w:t xml:space="preserve">être proposés en lignes </w:t>
      </w:r>
      <w:r w:rsidR="00E062EE">
        <w:t>1 à 6</w:t>
      </w:r>
      <w:r>
        <w:t xml:space="preserve"> du BPU.</w:t>
      </w:r>
    </w:p>
    <w:p w14:paraId="57245FE0" w14:textId="77777777" w:rsidR="0094213C" w:rsidRPr="00384EC5" w:rsidRDefault="0094213C" w:rsidP="0094213C">
      <w:pPr>
        <w:pStyle w:val="Paragraphedeliste"/>
        <w:numPr>
          <w:ilvl w:val="1"/>
          <w:numId w:val="14"/>
        </w:numPr>
        <w:spacing w:line="276" w:lineRule="auto"/>
        <w:jc w:val="both"/>
      </w:pPr>
      <w:r w:rsidRPr="00384EC5">
        <w:t xml:space="preserve">Lignes </w:t>
      </w:r>
      <w:r w:rsidR="00A97AFA">
        <w:t>13 à 16</w:t>
      </w:r>
      <w:r w:rsidRPr="00384EC5">
        <w:t xml:space="preserve"> du BPU</w:t>
      </w:r>
    </w:p>
    <w:p w14:paraId="297EF269" w14:textId="77777777" w:rsidR="0094213C" w:rsidRPr="00384EC5" w:rsidRDefault="0094213C" w:rsidP="0094213C">
      <w:pPr>
        <w:pStyle w:val="Paragraphedeliste"/>
        <w:numPr>
          <w:ilvl w:val="2"/>
          <w:numId w:val="14"/>
        </w:numPr>
        <w:spacing w:line="276" w:lineRule="auto"/>
        <w:jc w:val="both"/>
      </w:pPr>
      <w:r w:rsidRPr="00384EC5">
        <w:t>La zone de pieds et la zone de tête doivent permettre un soulagement des pressions par possibilité de dégonflage de</w:t>
      </w:r>
      <w:r w:rsidR="00D37DBD">
        <w:t>s cellules de manière sélective,</w:t>
      </w:r>
      <w:r w:rsidRPr="00384EC5">
        <w:t xml:space="preserve"> total et permanent des cellules, manuellement par le soignant. </w:t>
      </w:r>
    </w:p>
    <w:p w14:paraId="06267E6A" w14:textId="77777777" w:rsidR="0094213C" w:rsidRPr="00384EC5" w:rsidRDefault="0094213C" w:rsidP="0094213C">
      <w:pPr>
        <w:pStyle w:val="Paragraphedeliste"/>
        <w:spacing w:line="276" w:lineRule="auto"/>
        <w:ind w:left="2160"/>
        <w:jc w:val="both"/>
      </w:pPr>
      <w:r w:rsidRPr="00384EC5">
        <w:t>Ces matelas doivent faciliter les</w:t>
      </w:r>
      <w:r w:rsidR="00E1589D">
        <w:t xml:space="preserve"> procédures spéciales de soins </w:t>
      </w:r>
      <w:r w:rsidRPr="00384EC5">
        <w:t xml:space="preserve">: intubation, insertion de tubulures pour l’alimentation de substitution du patient. Le matelas devra permettre la mise en </w:t>
      </w:r>
      <w:r w:rsidR="00D37DBD">
        <w:t>décubitus ventral des patients.</w:t>
      </w:r>
    </w:p>
    <w:p w14:paraId="0DCC5AF0" w14:textId="77777777" w:rsidR="00121484" w:rsidRPr="004557D6" w:rsidRDefault="00121484" w:rsidP="004476E6">
      <w:pPr>
        <w:pStyle w:val="Paragraphedeliste"/>
        <w:numPr>
          <w:ilvl w:val="0"/>
          <w:numId w:val="39"/>
        </w:numPr>
        <w:spacing w:line="276" w:lineRule="auto"/>
        <w:ind w:left="426"/>
        <w:jc w:val="both"/>
      </w:pPr>
      <w:r w:rsidRPr="004557D6">
        <w:t xml:space="preserve">Mode soignant avec fermeté maximale du matelas pour </w:t>
      </w:r>
      <w:r w:rsidR="004476E6" w:rsidRPr="004557D6">
        <w:t>la manipulation te le retournement</w:t>
      </w:r>
      <w:r w:rsidRPr="004557D6">
        <w:t xml:space="preserve"> aisés du patient au cours de soins ;</w:t>
      </w:r>
    </w:p>
    <w:p w14:paraId="73C96607" w14:textId="77777777" w:rsidR="00E4463A" w:rsidRPr="004557D6" w:rsidRDefault="00E4463A" w:rsidP="004476E6">
      <w:pPr>
        <w:pStyle w:val="Paragraphedeliste"/>
        <w:numPr>
          <w:ilvl w:val="0"/>
          <w:numId w:val="39"/>
        </w:numPr>
        <w:spacing w:line="276" w:lineRule="auto"/>
        <w:ind w:left="426"/>
        <w:jc w:val="both"/>
      </w:pPr>
      <w:r w:rsidRPr="004557D6">
        <w:t>Les dispositifs devront pouvoir être gonflés et totalement opérationnels en 15 minutes maximum </w:t>
      </w:r>
      <w:r w:rsidR="00DF42C8" w:rsidRPr="004557D6">
        <w:t xml:space="preserve">sans accessoire complémentaire </w:t>
      </w:r>
      <w:r w:rsidRPr="004557D6">
        <w:t>;</w:t>
      </w:r>
    </w:p>
    <w:p w14:paraId="105C0744" w14:textId="77777777" w:rsidR="00165076" w:rsidRPr="004557D6" w:rsidRDefault="00165076" w:rsidP="00455DD9">
      <w:pPr>
        <w:pStyle w:val="Paragraphedeliste"/>
        <w:numPr>
          <w:ilvl w:val="0"/>
          <w:numId w:val="14"/>
        </w:numPr>
        <w:spacing w:line="276" w:lineRule="auto"/>
        <w:ind w:left="426"/>
        <w:jc w:val="both"/>
      </w:pPr>
      <w:r w:rsidRPr="004557D6">
        <w:lastRenderedPageBreak/>
        <w:t>Les dispositifs doivent pouvoir être dégonflés instantanément pour pratiquer un massage cardiaque (fonction CPR) : la partie postérieure du thorax doit se retrouver en quelques secondes sur le plan ferme du sommier afin de permettre la réalisation d’un massage cardiaque externe, sachant qu’à chaque minute le patient perd 10% de chances de survie en l’absence de réanimation cardio-pulmonaire (RCP) ;</w:t>
      </w:r>
    </w:p>
    <w:p w14:paraId="358F84C2" w14:textId="77777777" w:rsidR="004476E6" w:rsidRPr="004557D6" w:rsidRDefault="00C5005F" w:rsidP="004476E6">
      <w:pPr>
        <w:pStyle w:val="Paragraphedeliste"/>
        <w:numPr>
          <w:ilvl w:val="0"/>
          <w:numId w:val="14"/>
        </w:numPr>
        <w:spacing w:line="276" w:lineRule="auto"/>
        <w:ind w:left="426"/>
        <w:jc w:val="both"/>
      </w:pPr>
      <w:r w:rsidRPr="004557D6">
        <w:t>La housse intégrale sera</w:t>
      </w:r>
      <w:r w:rsidR="00C906A2" w:rsidRPr="004557D6">
        <w:t xml:space="preserve"> respirante,</w:t>
      </w:r>
      <w:r w:rsidRPr="004557D6">
        <w:t xml:space="preserve"> </w:t>
      </w:r>
      <w:r w:rsidR="00170CB4" w:rsidRPr="004557D6">
        <w:t xml:space="preserve">extensible dans les deux sens, </w:t>
      </w:r>
      <w:r w:rsidRPr="004557D6">
        <w:t>perméable à la vapeur d’eau, et imperméable aux liquides, bactériostatique, facilement déhoussable et nettoyable avec les dés</w:t>
      </w:r>
      <w:r w:rsidR="00170CB4" w:rsidRPr="004557D6">
        <w:t>infectants hospitaliers usuels ;</w:t>
      </w:r>
    </w:p>
    <w:p w14:paraId="5DE4E423" w14:textId="77777777" w:rsidR="00C5005F" w:rsidRPr="004557D6" w:rsidRDefault="00C5005F" w:rsidP="00455DD9">
      <w:pPr>
        <w:pStyle w:val="Paragraphedeliste"/>
        <w:numPr>
          <w:ilvl w:val="0"/>
          <w:numId w:val="14"/>
        </w:numPr>
        <w:spacing w:line="276" w:lineRule="auto"/>
        <w:ind w:left="426"/>
        <w:jc w:val="both"/>
        <w:rPr>
          <w:rFonts w:cs="Arial"/>
        </w:rPr>
      </w:pPr>
      <w:r w:rsidRPr="004557D6">
        <w:rPr>
          <w:rFonts w:cs="Arial"/>
        </w:rPr>
        <w:t>Le marquage de zones du matelas (tête</w:t>
      </w:r>
      <w:r w:rsidR="00A75F9D" w:rsidRPr="004557D6">
        <w:rPr>
          <w:rFonts w:cs="Arial"/>
        </w:rPr>
        <w:t>, pieds) est fortement souhaité ;</w:t>
      </w:r>
      <w:r w:rsidRPr="004557D6">
        <w:rPr>
          <w:rFonts w:cs="Arial"/>
        </w:rPr>
        <w:t xml:space="preserve"> </w:t>
      </w:r>
    </w:p>
    <w:p w14:paraId="3110EE81" w14:textId="77777777" w:rsidR="00384EC5" w:rsidRDefault="00C5005F" w:rsidP="00C873B0">
      <w:pPr>
        <w:pStyle w:val="Paragraphedeliste"/>
        <w:numPr>
          <w:ilvl w:val="0"/>
          <w:numId w:val="14"/>
        </w:numPr>
        <w:spacing w:line="276" w:lineRule="auto"/>
        <w:ind w:left="426"/>
        <w:jc w:val="both"/>
      </w:pPr>
      <w:r w:rsidRPr="004557D6">
        <w:t xml:space="preserve">Un coussin de fauteuil à air </w:t>
      </w:r>
      <w:r w:rsidR="00615402">
        <w:t xml:space="preserve">avec compresseur </w:t>
      </w:r>
      <w:r w:rsidRPr="004557D6">
        <w:t xml:space="preserve">devra être obligatoirement proposé. </w:t>
      </w:r>
    </w:p>
    <w:p w14:paraId="719A91E5" w14:textId="77777777" w:rsidR="00D37DBD" w:rsidRPr="00384EC5" w:rsidRDefault="00D37DBD" w:rsidP="00D37DBD">
      <w:pPr>
        <w:pStyle w:val="Paragraphedeliste"/>
        <w:spacing w:line="276" w:lineRule="auto"/>
        <w:ind w:left="426"/>
        <w:jc w:val="both"/>
      </w:pPr>
    </w:p>
    <w:p w14:paraId="51DBDF86" w14:textId="77777777" w:rsidR="00384EC5" w:rsidRPr="00170F7F" w:rsidRDefault="00384EC5" w:rsidP="00384EC5">
      <w:pPr>
        <w:tabs>
          <w:tab w:val="left" w:pos="284"/>
          <w:tab w:val="left" w:pos="720"/>
        </w:tabs>
        <w:ind w:left="180"/>
        <w:rPr>
          <w:b/>
          <w:bCs/>
          <w:color w:val="943634"/>
          <w:spacing w:val="5"/>
        </w:rPr>
      </w:pPr>
      <w:r>
        <w:rPr>
          <w:b/>
          <w:bCs/>
          <w:color w:val="943634"/>
          <w:spacing w:val="5"/>
        </w:rPr>
        <w:t>Offre complémentaire HBPU</w:t>
      </w:r>
      <w:r w:rsidRPr="00170F7F">
        <w:rPr>
          <w:b/>
          <w:bCs/>
          <w:color w:val="943634"/>
          <w:spacing w:val="5"/>
        </w:rPr>
        <w:t>, non exhaustif :</w:t>
      </w:r>
    </w:p>
    <w:p w14:paraId="7B1AEFB8" w14:textId="77777777" w:rsidR="00384EC5" w:rsidRDefault="00384EC5" w:rsidP="00384EC5">
      <w:pPr>
        <w:ind w:left="180"/>
        <w:jc w:val="both"/>
        <w:rPr>
          <w:rFonts w:cs="Arial"/>
        </w:rPr>
      </w:pPr>
      <w:r>
        <w:rPr>
          <w:rFonts w:cs="Arial"/>
        </w:rPr>
        <w:t>Des matelas adaptés bariatrie</w:t>
      </w:r>
      <w:r w:rsidRPr="00170F7F">
        <w:rPr>
          <w:rFonts w:cs="Arial"/>
        </w:rPr>
        <w:t xml:space="preserve">, autres matelas, autres housses </w:t>
      </w:r>
      <w:r>
        <w:rPr>
          <w:rFonts w:cs="Arial"/>
        </w:rPr>
        <w:t xml:space="preserve">peuvent être proposés en complément </w:t>
      </w:r>
      <w:r w:rsidRPr="00170F7F">
        <w:rPr>
          <w:rFonts w:cs="Arial"/>
        </w:rPr>
        <w:t>dans le respect de l’objet du marché.</w:t>
      </w:r>
    </w:p>
    <w:p w14:paraId="536B5017" w14:textId="77777777" w:rsidR="002959F8" w:rsidRDefault="00D37DBD" w:rsidP="00384EC5">
      <w:pPr>
        <w:ind w:left="180"/>
        <w:jc w:val="both"/>
        <w:rPr>
          <w:rFonts w:cs="Arial"/>
        </w:rPr>
      </w:pPr>
      <w:r>
        <w:rPr>
          <w:rFonts w:cs="Arial"/>
        </w:rPr>
        <w:t>Des p</w:t>
      </w:r>
      <w:r w:rsidR="002959F8">
        <w:rPr>
          <w:rFonts w:cs="Arial"/>
        </w:rPr>
        <w:t>restations complémentaires afin d’adapter la fourniture et l</w:t>
      </w:r>
      <w:r>
        <w:rPr>
          <w:rFonts w:cs="Arial"/>
        </w:rPr>
        <w:t xml:space="preserve">a disponibilité au juste besoin peuvent être </w:t>
      </w:r>
      <w:r w:rsidR="00615402">
        <w:rPr>
          <w:rFonts w:cs="Arial"/>
        </w:rPr>
        <w:t>proposées</w:t>
      </w:r>
      <w:r>
        <w:rPr>
          <w:rFonts w:cs="Arial"/>
        </w:rPr>
        <w:t>.</w:t>
      </w:r>
    </w:p>
    <w:p w14:paraId="56EC7213" w14:textId="77777777" w:rsidR="00384EC5" w:rsidRPr="00170F7F" w:rsidRDefault="00384EC5" w:rsidP="00384EC5">
      <w:pPr>
        <w:ind w:left="180"/>
        <w:jc w:val="both"/>
        <w:rPr>
          <w:rFonts w:cs="Arial"/>
        </w:rPr>
      </w:pPr>
      <w:r>
        <w:rPr>
          <w:rFonts w:cs="Arial"/>
        </w:rPr>
        <w:t xml:space="preserve">Une proposition d’achat des supports peut être indiquée en partie HBPU. </w:t>
      </w:r>
    </w:p>
    <w:p w14:paraId="47E11613" w14:textId="77777777" w:rsidR="008A6640" w:rsidRPr="008A6640" w:rsidRDefault="008A6640" w:rsidP="00482EC5">
      <w:pPr>
        <w:rPr>
          <w:highlight w:val="yellow"/>
        </w:rPr>
      </w:pPr>
    </w:p>
    <w:p w14:paraId="2118A235" w14:textId="77777777" w:rsidR="008A6640" w:rsidRPr="008A6640" w:rsidRDefault="008A6640" w:rsidP="00482EC5">
      <w:pPr>
        <w:rPr>
          <w:highlight w:val="yellow"/>
        </w:rPr>
      </w:pPr>
    </w:p>
    <w:p w14:paraId="491393C9" w14:textId="77777777" w:rsidR="00482EC5" w:rsidRPr="00B23126" w:rsidRDefault="00482EC5" w:rsidP="00DD54B7">
      <w:pPr>
        <w:rPr>
          <w:highlight w:val="green"/>
        </w:rPr>
      </w:pPr>
      <w:bookmarkStart w:id="48" w:name="_Toc205787058"/>
    </w:p>
    <w:p w14:paraId="0F195945" w14:textId="77777777" w:rsidR="00482EC5" w:rsidRPr="00B23126" w:rsidRDefault="00482EC5" w:rsidP="00DD54B7">
      <w:pPr>
        <w:rPr>
          <w:highlight w:val="green"/>
        </w:rPr>
      </w:pPr>
    </w:p>
    <w:p w14:paraId="5A8257F9" w14:textId="77777777" w:rsidR="00D6271A" w:rsidRPr="00E36B78" w:rsidRDefault="002F5F7C" w:rsidP="00995FCF">
      <w:pPr>
        <w:pStyle w:val="Titre2"/>
        <w:pageBreakBefore/>
        <w:jc w:val="left"/>
      </w:pPr>
      <w:bookmarkStart w:id="49" w:name="_Toc183510170"/>
      <w:r w:rsidRPr="00E36B78">
        <w:lastRenderedPageBreak/>
        <w:t xml:space="preserve">ARTICLE </w:t>
      </w:r>
      <w:r w:rsidR="005A1E73" w:rsidRPr="00E36B78">
        <w:t>V</w:t>
      </w:r>
      <w:r w:rsidRPr="00E36B78">
        <w:t xml:space="preserve"> : </w:t>
      </w:r>
      <w:r w:rsidR="00D6271A" w:rsidRPr="00E36B78">
        <w:t>REGLEMENTATION ET SPECIFICATIONS GENERALES</w:t>
      </w:r>
      <w:bookmarkEnd w:id="41"/>
      <w:bookmarkEnd w:id="42"/>
      <w:bookmarkEnd w:id="48"/>
      <w:bookmarkEnd w:id="49"/>
    </w:p>
    <w:p w14:paraId="5575D63B" w14:textId="77777777" w:rsidR="00C21273" w:rsidRPr="00E36B78" w:rsidRDefault="005A1E73" w:rsidP="00995FCF">
      <w:pPr>
        <w:pStyle w:val="Titre3"/>
        <w:jc w:val="left"/>
      </w:pPr>
      <w:bookmarkStart w:id="50" w:name="_Toc185928139"/>
      <w:bookmarkStart w:id="51" w:name="_Toc192500546"/>
      <w:bookmarkStart w:id="52" w:name="_Toc205787059"/>
      <w:bookmarkStart w:id="53" w:name="_Toc183510171"/>
      <w:bookmarkStart w:id="54" w:name="_Toc185928140"/>
      <w:bookmarkStart w:id="55" w:name="_Toc192500547"/>
      <w:bookmarkStart w:id="56" w:name="_Toc192500548"/>
      <w:bookmarkStart w:id="57" w:name="_Toc185928142"/>
      <w:bookmarkStart w:id="58" w:name="_Toc192500549"/>
      <w:r w:rsidRPr="00E36B78">
        <w:t>V</w:t>
      </w:r>
      <w:r w:rsidR="009A4FB0" w:rsidRPr="00E36B78">
        <w:t>-1 Dossier technique</w:t>
      </w:r>
      <w:bookmarkEnd w:id="50"/>
      <w:bookmarkEnd w:id="51"/>
      <w:bookmarkEnd w:id="52"/>
      <w:bookmarkEnd w:id="53"/>
    </w:p>
    <w:p w14:paraId="24A8690E" w14:textId="77777777" w:rsidR="00DC3E15" w:rsidRPr="00D507CA" w:rsidRDefault="00DC3E15" w:rsidP="00ED675D">
      <w:r w:rsidRPr="00E36B78">
        <w:t xml:space="preserve">Le fournisseur devra joindre, pour chaque matériel proposé, un dossier technique rédigé en français </w:t>
      </w:r>
      <w:r w:rsidRPr="00D507CA">
        <w:t>comprenant :</w:t>
      </w:r>
    </w:p>
    <w:p w14:paraId="6BD30CD5" w14:textId="77777777" w:rsidR="00D803EA" w:rsidRPr="00D507CA" w:rsidRDefault="00D803EA" w:rsidP="00D803EA">
      <w:pPr>
        <w:pStyle w:val="Paragraphedeliste"/>
        <w:numPr>
          <w:ilvl w:val="0"/>
          <w:numId w:val="35"/>
        </w:numPr>
        <w:jc w:val="both"/>
      </w:pPr>
      <w:r w:rsidRPr="00D507CA">
        <w:t>Pour</w:t>
      </w:r>
      <w:r w:rsidR="003B35D7" w:rsidRPr="00D507CA">
        <w:t xml:space="preserve"> </w:t>
      </w:r>
      <w:r w:rsidRPr="00D507CA">
        <w:t xml:space="preserve">les </w:t>
      </w:r>
      <w:r w:rsidR="00D507CA" w:rsidRPr="00D507CA">
        <w:rPr>
          <w:rStyle w:val="lev"/>
        </w:rPr>
        <w:t>lots 5</w:t>
      </w:r>
      <w:r w:rsidRPr="00D507CA">
        <w:rPr>
          <w:rStyle w:val="lev"/>
        </w:rPr>
        <w:t xml:space="preserve"> à 9</w:t>
      </w:r>
      <w:r w:rsidRPr="00D507CA">
        <w:t> : Le mémoire de présentation du plan d’organisation mis en place pour la location des matelas</w:t>
      </w:r>
      <w:r w:rsidR="00CE4EBA">
        <w:t>, ou des compresseurs</w:t>
      </w:r>
      <w:r w:rsidR="00485DEE" w:rsidRPr="00D507CA">
        <w:t>, avec description de l’outil informatique mis à dispositi</w:t>
      </w:r>
      <w:r w:rsidR="00D507CA">
        <w:t xml:space="preserve">on des sites et </w:t>
      </w:r>
      <w:r w:rsidR="00D507CA" w:rsidRPr="00D507CA">
        <w:t xml:space="preserve">précisions </w:t>
      </w:r>
      <w:r w:rsidR="00CE4EBA" w:rsidRPr="00D507CA">
        <w:t>relatives</w:t>
      </w:r>
      <w:r w:rsidR="00485DEE" w:rsidRPr="00D507CA">
        <w:t xml:space="preserve"> à l’assistance clinique offerte</w:t>
      </w:r>
      <w:r w:rsidRPr="00D507CA">
        <w:t> ;</w:t>
      </w:r>
    </w:p>
    <w:p w14:paraId="1AA043EA" w14:textId="77777777" w:rsidR="00C554B8" w:rsidRPr="00D507CA" w:rsidRDefault="00C554B8" w:rsidP="00C554B8">
      <w:pPr>
        <w:pStyle w:val="Paragraphedeliste"/>
        <w:numPr>
          <w:ilvl w:val="0"/>
          <w:numId w:val="35"/>
        </w:numPr>
      </w:pPr>
      <w:r w:rsidRPr="00D507CA">
        <w:t xml:space="preserve">Pour les </w:t>
      </w:r>
      <w:r w:rsidR="00D507CA" w:rsidRPr="00D507CA">
        <w:rPr>
          <w:rStyle w:val="lev"/>
        </w:rPr>
        <w:t>lots 5</w:t>
      </w:r>
      <w:r w:rsidRPr="00D507CA">
        <w:rPr>
          <w:rStyle w:val="lev"/>
        </w:rPr>
        <w:t xml:space="preserve"> à 9</w:t>
      </w:r>
      <w:r w:rsidRPr="00D507CA">
        <w:t xml:space="preserve"> : une photo de l’intérieur des véhicules </w:t>
      </w:r>
      <w:r w:rsidR="00CE4EBA">
        <w:t xml:space="preserve">chargés, </w:t>
      </w:r>
      <w:r w:rsidRPr="00D507CA">
        <w:t xml:space="preserve">montrant </w:t>
      </w:r>
      <w:r w:rsidR="00CE4EBA">
        <w:t xml:space="preserve">l’organisation pour </w:t>
      </w:r>
      <w:r w:rsidR="00C22DCE">
        <w:t xml:space="preserve">la séparation des produits </w:t>
      </w:r>
      <w:r w:rsidR="00CE4EBA">
        <w:t>sales, produits propres</w:t>
      </w:r>
      <w:r w:rsidRPr="00D507CA">
        <w:t xml:space="preserve"> ;</w:t>
      </w:r>
    </w:p>
    <w:p w14:paraId="115A174A" w14:textId="77777777" w:rsidR="00537EC1" w:rsidRPr="00D507CA" w:rsidRDefault="003B2569" w:rsidP="00537EC1">
      <w:pPr>
        <w:pStyle w:val="Paragraphedeliste"/>
        <w:numPr>
          <w:ilvl w:val="0"/>
          <w:numId w:val="35"/>
        </w:numPr>
        <w:jc w:val="both"/>
      </w:pPr>
      <w:r w:rsidRPr="00D507CA">
        <w:t>Pour tous les lots : l</w:t>
      </w:r>
      <w:r w:rsidR="00D803EA" w:rsidRPr="00D507CA">
        <w:t>e projet de catalogue personnalisé partie BPU ;</w:t>
      </w:r>
    </w:p>
    <w:p w14:paraId="483C3CF6" w14:textId="77777777" w:rsidR="00537EC1" w:rsidRPr="00D507CA" w:rsidRDefault="00C82671" w:rsidP="00537EC1">
      <w:pPr>
        <w:pStyle w:val="Paragraphedeliste"/>
        <w:numPr>
          <w:ilvl w:val="0"/>
          <w:numId w:val="35"/>
        </w:numPr>
        <w:jc w:val="both"/>
      </w:pPr>
      <w:r>
        <w:t>Pour chaque lot, SOUS FORMAT WORD, le</w:t>
      </w:r>
      <w:r w:rsidR="00C554B8" w:rsidRPr="00D507CA">
        <w:t xml:space="preserve"> cadre de répo</w:t>
      </w:r>
      <w:r>
        <w:t xml:space="preserve">nse technique joint en annexe 1 comprenant un questionnaire technique, un questionnaire prestations, un questionnaire développement durable et réduction de l’empreinte carbone </w:t>
      </w:r>
      <w:r w:rsidR="00A75F9D" w:rsidRPr="00D507CA">
        <w:t>;</w:t>
      </w:r>
      <w:r w:rsidR="00537EC1" w:rsidRPr="00D507CA">
        <w:t xml:space="preserve"> </w:t>
      </w:r>
    </w:p>
    <w:p w14:paraId="49FB835B" w14:textId="77777777" w:rsidR="00C554B8" w:rsidRPr="00D507CA" w:rsidRDefault="00537EC1" w:rsidP="00537EC1">
      <w:pPr>
        <w:pStyle w:val="Paragraphedeliste"/>
        <w:numPr>
          <w:ilvl w:val="0"/>
          <w:numId w:val="35"/>
        </w:numPr>
        <w:jc w:val="both"/>
      </w:pPr>
      <w:r w:rsidRPr="00D507CA">
        <w:t xml:space="preserve">Pour les </w:t>
      </w:r>
      <w:r w:rsidR="00D507CA" w:rsidRPr="00D507CA">
        <w:rPr>
          <w:rStyle w:val="lev"/>
        </w:rPr>
        <w:t>lots 5</w:t>
      </w:r>
      <w:r w:rsidRPr="00D507CA">
        <w:rPr>
          <w:rStyle w:val="lev"/>
        </w:rPr>
        <w:t xml:space="preserve"> à 9 </w:t>
      </w:r>
      <w:r w:rsidRPr="00D507CA">
        <w:t>: La certification d’hébergeur de données de santé en toute sécurité (L.1111-8 du code de la santé publique, modifié par la loi n° 2016-41 du 26 janvier 2016 ; décret 2018-137 du 26 février 2018).</w:t>
      </w:r>
    </w:p>
    <w:p w14:paraId="50EB19AB" w14:textId="77777777" w:rsidR="00D803EA" w:rsidRPr="00C82671" w:rsidRDefault="00D803EA" w:rsidP="00D803EA">
      <w:pPr>
        <w:pStyle w:val="Paragraphedeliste"/>
        <w:numPr>
          <w:ilvl w:val="0"/>
          <w:numId w:val="35"/>
        </w:numPr>
        <w:jc w:val="both"/>
      </w:pPr>
      <w:r w:rsidRPr="00C82671">
        <w:t xml:space="preserve">Pour les </w:t>
      </w:r>
      <w:r w:rsidRPr="00C82671">
        <w:rPr>
          <w:rStyle w:val="lev"/>
        </w:rPr>
        <w:t xml:space="preserve">lots </w:t>
      </w:r>
      <w:r w:rsidR="00C82671" w:rsidRPr="00C82671">
        <w:rPr>
          <w:rStyle w:val="lev"/>
        </w:rPr>
        <w:t>5</w:t>
      </w:r>
      <w:r w:rsidRPr="00C82671">
        <w:rPr>
          <w:rStyle w:val="lev"/>
        </w:rPr>
        <w:t xml:space="preserve"> à 9</w:t>
      </w:r>
      <w:r w:rsidR="00537EC1" w:rsidRPr="00C82671">
        <w:t xml:space="preserve"> locations : certificats de conformité aux normes NF EN 14065 (RABC)</w:t>
      </w:r>
    </w:p>
    <w:p w14:paraId="66448644" w14:textId="77777777" w:rsidR="00C554B8" w:rsidRPr="00D507CA" w:rsidRDefault="00C554B8" w:rsidP="00D803EA">
      <w:pPr>
        <w:pStyle w:val="Paragraphedeliste"/>
        <w:numPr>
          <w:ilvl w:val="0"/>
          <w:numId w:val="35"/>
        </w:numPr>
        <w:jc w:val="both"/>
      </w:pPr>
      <w:r w:rsidRPr="00D507CA">
        <w:t>Le certificat de marquage CE médical pour</w:t>
      </w:r>
      <w:r w:rsidR="00A75F9D" w:rsidRPr="00D507CA">
        <w:t xml:space="preserve"> </w:t>
      </w:r>
      <w:r w:rsidRPr="00D507CA">
        <w:t>les équipements concernés ;</w:t>
      </w:r>
    </w:p>
    <w:p w14:paraId="6DDFD40A" w14:textId="77777777" w:rsidR="00C554B8" w:rsidRPr="00D507CA" w:rsidRDefault="00C554B8" w:rsidP="00C554B8">
      <w:pPr>
        <w:pStyle w:val="Paragraphedeliste"/>
        <w:numPr>
          <w:ilvl w:val="0"/>
          <w:numId w:val="35"/>
        </w:numPr>
        <w:jc w:val="both"/>
      </w:pPr>
      <w:r w:rsidRPr="00D507CA">
        <w:t>L’organigramme de l’équipe commerciale, comprenant les noms et coordonnées téléphoniques des représentants de terrain (secteur par secteur), et des interlocuteurs téléphoniques ;</w:t>
      </w:r>
    </w:p>
    <w:p w14:paraId="3ED66EB5" w14:textId="77777777" w:rsidR="00DC3E15" w:rsidRPr="00D507CA" w:rsidRDefault="00DC3E15" w:rsidP="00D803EA">
      <w:pPr>
        <w:pStyle w:val="Paragraphedeliste"/>
        <w:numPr>
          <w:ilvl w:val="0"/>
          <w:numId w:val="35"/>
        </w:numPr>
        <w:jc w:val="both"/>
      </w:pPr>
      <w:r w:rsidRPr="00D507CA">
        <w:t>Une fiche de renseignements sur la formation dispe</w:t>
      </w:r>
      <w:r w:rsidR="00524C73" w:rsidRPr="00D507CA">
        <w:t>nsée lors de la mise en service</w:t>
      </w:r>
      <w:r w:rsidR="005D6583" w:rsidRPr="00D507CA">
        <w:t> ;</w:t>
      </w:r>
    </w:p>
    <w:p w14:paraId="4361DEF5" w14:textId="77777777" w:rsidR="00D803EA" w:rsidRPr="00D507CA" w:rsidRDefault="00D803EA" w:rsidP="00D803EA">
      <w:pPr>
        <w:pStyle w:val="Paragraphedeliste"/>
        <w:numPr>
          <w:ilvl w:val="0"/>
          <w:numId w:val="35"/>
        </w:numPr>
        <w:jc w:val="both"/>
      </w:pPr>
      <w:r w:rsidRPr="00D507CA">
        <w:t>Une documentation technique (fiche de description libre de la configuration proposée, notice technique, plans, nomenclature des pièces détachées ...) ;</w:t>
      </w:r>
    </w:p>
    <w:p w14:paraId="1CB3489A" w14:textId="77777777" w:rsidR="00D803EA" w:rsidRPr="00D507CA" w:rsidRDefault="00D803EA" w:rsidP="00D803EA">
      <w:pPr>
        <w:pStyle w:val="Paragraphedeliste"/>
        <w:numPr>
          <w:ilvl w:val="0"/>
          <w:numId w:val="35"/>
        </w:numPr>
        <w:jc w:val="both"/>
      </w:pPr>
      <w:r w:rsidRPr="00D507CA">
        <w:t>Une documentation commerciale ;</w:t>
      </w:r>
    </w:p>
    <w:p w14:paraId="24F50F7E" w14:textId="77777777" w:rsidR="003B2569" w:rsidRPr="00D507CA" w:rsidRDefault="003B2569" w:rsidP="003B2569">
      <w:pPr>
        <w:pStyle w:val="Corpsdetexte"/>
        <w:jc w:val="both"/>
        <w:rPr>
          <w:rFonts w:cs="Arial"/>
          <w:color w:val="auto"/>
        </w:rPr>
      </w:pPr>
      <w:bookmarkStart w:id="59" w:name="_Toc190670173"/>
    </w:p>
    <w:p w14:paraId="68601C8D" w14:textId="77777777" w:rsidR="00EC7835" w:rsidRPr="00D507CA" w:rsidRDefault="00EC7835" w:rsidP="003B2569">
      <w:pPr>
        <w:pStyle w:val="Corpsdetexte"/>
        <w:jc w:val="both"/>
        <w:rPr>
          <w:rFonts w:cs="Arial"/>
          <w:color w:val="auto"/>
        </w:rPr>
      </w:pPr>
      <w:r w:rsidRPr="00D507CA">
        <w:rPr>
          <w:rFonts w:cs="Arial"/>
          <w:color w:val="auto"/>
        </w:rPr>
        <w:t xml:space="preserve">Le titulaire sera tenu </w:t>
      </w:r>
      <w:r w:rsidR="00F77BE8" w:rsidRPr="00D507CA">
        <w:rPr>
          <w:rFonts w:cs="Arial"/>
          <w:color w:val="auto"/>
        </w:rPr>
        <w:t>au respect de</w:t>
      </w:r>
      <w:r w:rsidRPr="00D507CA">
        <w:rPr>
          <w:rFonts w:cs="Arial"/>
          <w:color w:val="auto"/>
        </w:rPr>
        <w:t xml:space="preserve"> son offre validée et acceptée par le service compétent d’ACHA</w:t>
      </w:r>
      <w:r w:rsidR="00D002E9" w:rsidRPr="00D507CA">
        <w:rPr>
          <w:rFonts w:cs="Arial"/>
          <w:color w:val="auto"/>
        </w:rPr>
        <w:t>T</w:t>
      </w:r>
      <w:r w:rsidRPr="00D507CA">
        <w:rPr>
          <w:rFonts w:cs="Arial"/>
          <w:color w:val="auto"/>
        </w:rPr>
        <w:t xml:space="preserve"> apr</w:t>
      </w:r>
      <w:r w:rsidR="00F77BE8" w:rsidRPr="00D507CA">
        <w:rPr>
          <w:rFonts w:cs="Arial"/>
          <w:color w:val="auto"/>
        </w:rPr>
        <w:t>ès mise au point</w:t>
      </w:r>
      <w:r w:rsidRPr="00D507CA">
        <w:rPr>
          <w:rFonts w:cs="Arial"/>
          <w:color w:val="auto"/>
        </w:rPr>
        <w:t>.</w:t>
      </w:r>
    </w:p>
    <w:p w14:paraId="4A344DE0" w14:textId="77777777" w:rsidR="00CA2654" w:rsidRPr="00D507CA" w:rsidRDefault="00CA2654" w:rsidP="003B2569">
      <w:pPr>
        <w:pStyle w:val="Corpsdetexte"/>
        <w:jc w:val="both"/>
        <w:rPr>
          <w:rFonts w:cs="Arial"/>
          <w:color w:val="auto"/>
        </w:rPr>
      </w:pPr>
    </w:p>
    <w:p w14:paraId="539C5F7E" w14:textId="77777777" w:rsidR="00CA2654" w:rsidRPr="00B23126" w:rsidRDefault="00CA2654" w:rsidP="003B2569">
      <w:pPr>
        <w:pStyle w:val="Corpsdetexte"/>
        <w:jc w:val="both"/>
        <w:rPr>
          <w:rFonts w:cs="Arial"/>
          <w:color w:val="auto"/>
          <w:highlight w:val="green"/>
        </w:rPr>
      </w:pPr>
    </w:p>
    <w:p w14:paraId="31084BCD" w14:textId="77777777" w:rsidR="00DC3E15" w:rsidRPr="00E36B78" w:rsidRDefault="00DC3E15" w:rsidP="00340F37">
      <w:pPr>
        <w:pStyle w:val="Titre3"/>
        <w:pageBreakBefore/>
        <w:spacing w:before="0"/>
        <w:jc w:val="left"/>
      </w:pPr>
      <w:bookmarkStart w:id="60" w:name="_Toc205787060"/>
      <w:bookmarkStart w:id="61" w:name="_Toc183510172"/>
      <w:r w:rsidRPr="00E36B78">
        <w:lastRenderedPageBreak/>
        <w:t>5-2 Normes et règlementation</w:t>
      </w:r>
      <w:bookmarkEnd w:id="59"/>
      <w:bookmarkEnd w:id="60"/>
      <w:bookmarkEnd w:id="61"/>
    </w:p>
    <w:p w14:paraId="2650C7F3" w14:textId="77777777" w:rsidR="00D507CA" w:rsidRPr="00D507CA" w:rsidRDefault="00D507CA" w:rsidP="00D507CA">
      <w:pPr>
        <w:pStyle w:val="Corpsdetexte"/>
        <w:rPr>
          <w:rFonts w:cs="Arial"/>
          <w:color w:val="auto"/>
        </w:rPr>
      </w:pPr>
      <w:r w:rsidRPr="00D507CA">
        <w:rPr>
          <w:rFonts w:cs="Arial"/>
          <w:color w:val="auto"/>
        </w:rPr>
        <w:t>L’ensemble des équipements proposés par le titulaire ainsi que leurs conditions d’installation sur les sites des hôpitaux doivent obligatoirement être conformes :</w:t>
      </w:r>
    </w:p>
    <w:p w14:paraId="04136BE7" w14:textId="77777777" w:rsidR="00D507CA" w:rsidRPr="00D507CA" w:rsidRDefault="00D507CA" w:rsidP="00D507CA">
      <w:pPr>
        <w:pStyle w:val="Corpsdetexte"/>
        <w:numPr>
          <w:ilvl w:val="1"/>
          <w:numId w:val="42"/>
        </w:numPr>
        <w:ind w:left="720"/>
        <w:rPr>
          <w:rFonts w:cs="Arial"/>
          <w:color w:val="auto"/>
        </w:rPr>
      </w:pPr>
      <w:r w:rsidRPr="00D507CA">
        <w:rPr>
          <w:rFonts w:cs="Arial"/>
          <w:color w:val="auto"/>
        </w:rPr>
        <w:t>Aux directives, décrets, arrêtés, circulaires en vigueur à la date de remise des offres, en particulier :</w:t>
      </w:r>
    </w:p>
    <w:p w14:paraId="781F405A" w14:textId="77777777" w:rsidR="00D507CA" w:rsidRPr="00D507CA" w:rsidRDefault="00D507CA" w:rsidP="00D507CA">
      <w:pPr>
        <w:pStyle w:val="Corpsdetexte"/>
        <w:numPr>
          <w:ilvl w:val="1"/>
          <w:numId w:val="42"/>
        </w:numPr>
        <w:ind w:left="720"/>
        <w:rPr>
          <w:rFonts w:cs="Arial"/>
          <w:color w:val="auto"/>
        </w:rPr>
      </w:pPr>
      <w:r w:rsidRPr="00D507CA">
        <w:rPr>
          <w:rFonts w:cs="Arial"/>
          <w:color w:val="auto"/>
        </w:rPr>
        <w:t>A l’arrêté du 25 juin 1980 chapitre III du ministère de l’intérieur portant réglementation de l’utilisation de certains matériaux dans les ERP.</w:t>
      </w:r>
    </w:p>
    <w:p w14:paraId="61F4A8D1" w14:textId="77777777" w:rsidR="00D507CA" w:rsidRPr="00D507CA" w:rsidRDefault="00D507CA" w:rsidP="00D507CA">
      <w:pPr>
        <w:pStyle w:val="Corpsdetexte"/>
        <w:numPr>
          <w:ilvl w:val="1"/>
          <w:numId w:val="42"/>
        </w:numPr>
        <w:ind w:left="720"/>
        <w:rPr>
          <w:rFonts w:cs="Arial"/>
          <w:color w:val="auto"/>
        </w:rPr>
      </w:pPr>
      <w:r w:rsidRPr="00D507CA">
        <w:rPr>
          <w:rFonts w:cs="Arial"/>
          <w:color w:val="auto"/>
        </w:rPr>
        <w:t xml:space="preserve">Aux normes françaises et aux documents techniques unifiés (DTU) publiées au moins 6 mois avant la remise des offres ;  </w:t>
      </w:r>
    </w:p>
    <w:p w14:paraId="01FD37F7" w14:textId="77777777" w:rsidR="00D507CA" w:rsidRPr="00CE4EBA" w:rsidRDefault="00D507CA" w:rsidP="00D507CA">
      <w:pPr>
        <w:pStyle w:val="Corpsdetexte"/>
        <w:numPr>
          <w:ilvl w:val="1"/>
          <w:numId w:val="42"/>
        </w:numPr>
        <w:ind w:left="720"/>
        <w:rPr>
          <w:rFonts w:cs="Arial"/>
          <w:color w:val="auto"/>
        </w:rPr>
      </w:pPr>
      <w:r w:rsidRPr="00D507CA">
        <w:rPr>
          <w:rFonts w:cs="Arial"/>
          <w:color w:val="auto"/>
        </w:rPr>
        <w:t xml:space="preserve">Au règlement de sécurité contre les risques d’incendie et de panique dans les ERP, et dispositions </w:t>
      </w:r>
      <w:r w:rsidRPr="00CE4EBA">
        <w:rPr>
          <w:rFonts w:cs="Arial"/>
          <w:color w:val="auto"/>
        </w:rPr>
        <w:t>spécifiques aux établissements de type U.</w:t>
      </w:r>
    </w:p>
    <w:p w14:paraId="6A58B0A1" w14:textId="77777777" w:rsidR="00CE4EBA" w:rsidRPr="00CE4EBA" w:rsidRDefault="00D507CA" w:rsidP="00CE4EBA">
      <w:pPr>
        <w:pStyle w:val="Paragraphedeliste"/>
        <w:numPr>
          <w:ilvl w:val="1"/>
          <w:numId w:val="42"/>
        </w:numPr>
        <w:spacing w:after="120"/>
        <w:ind w:left="720"/>
        <w:jc w:val="both"/>
        <w:rPr>
          <w:rFonts w:ascii="Cambria" w:eastAsia="Times New Roman" w:hAnsi="Cambria" w:cs="Arial"/>
        </w:rPr>
      </w:pPr>
      <w:r w:rsidRPr="00CE4EBA">
        <w:rPr>
          <w:rFonts w:cs="Arial"/>
        </w:rPr>
        <w:t xml:space="preserve">L’ensemble des produits identifiés comme « dispositifs médicaux » devront être </w:t>
      </w:r>
      <w:r w:rsidR="00CE4EBA" w:rsidRPr="00CE4EBA">
        <w:rPr>
          <w:rFonts w:ascii="Cambria" w:eastAsia="Times New Roman" w:hAnsi="Cambria" w:cs="Arial"/>
        </w:rPr>
        <w:t>munis d’un certificat Ce médical conforme au règlement (UE) 2017/745.</w:t>
      </w:r>
    </w:p>
    <w:p w14:paraId="677D0FA4" w14:textId="77777777" w:rsidR="00D507CA" w:rsidRPr="00CE4EBA" w:rsidRDefault="00D507CA" w:rsidP="00CE4EBA">
      <w:pPr>
        <w:pStyle w:val="Corpsdetexte"/>
        <w:ind w:left="720"/>
        <w:rPr>
          <w:rFonts w:cs="Arial"/>
          <w:color w:val="auto"/>
        </w:rPr>
      </w:pPr>
    </w:p>
    <w:p w14:paraId="43CE00C9" w14:textId="77777777" w:rsidR="008241CC" w:rsidRPr="0016144D" w:rsidRDefault="009C0413" w:rsidP="004073DD">
      <w:pPr>
        <w:pStyle w:val="Corpsdetexte"/>
        <w:rPr>
          <w:rFonts w:cs="Arial"/>
          <w:color w:val="auto"/>
          <w:u w:val="single"/>
        </w:rPr>
      </w:pPr>
      <w:r w:rsidRPr="0016144D">
        <w:rPr>
          <w:rFonts w:cs="Arial"/>
          <w:color w:val="auto"/>
          <w:u w:val="single"/>
        </w:rPr>
        <w:t>Et aux normes suivantes de préférence :</w:t>
      </w:r>
    </w:p>
    <w:tbl>
      <w:tblPr>
        <w:tblStyle w:val="Grilledutableau"/>
        <w:tblW w:w="0" w:type="auto"/>
        <w:tblLook w:val="04A0" w:firstRow="1" w:lastRow="0" w:firstColumn="1" w:lastColumn="0" w:noHBand="0" w:noVBand="1"/>
      </w:tblPr>
      <w:tblGrid>
        <w:gridCol w:w="2508"/>
        <w:gridCol w:w="7219"/>
      </w:tblGrid>
      <w:tr w:rsidR="002D3303" w:rsidRPr="0016144D" w14:paraId="0D7E8D4A" w14:textId="77777777" w:rsidTr="008A07C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8" w:type="dxa"/>
          </w:tcPr>
          <w:p w14:paraId="510102AC" w14:textId="77777777" w:rsidR="00FA6D24" w:rsidRPr="0016144D" w:rsidRDefault="002D3303" w:rsidP="00FD524C">
            <w:pPr>
              <w:pStyle w:val="Corpsdetexte"/>
              <w:spacing w:after="0"/>
              <w:rPr>
                <w:color w:val="365F91" w:themeColor="accent1" w:themeShade="BF"/>
                <w:sz w:val="24"/>
                <w:szCs w:val="24"/>
              </w:rPr>
            </w:pPr>
            <w:proofErr w:type="spellStart"/>
            <w:r w:rsidRPr="0016144D">
              <w:rPr>
                <w:color w:val="365F91" w:themeColor="accent1" w:themeShade="BF"/>
                <w:sz w:val="24"/>
                <w:szCs w:val="24"/>
              </w:rPr>
              <w:t>Réference</w:t>
            </w:r>
            <w:proofErr w:type="spellEnd"/>
          </w:p>
        </w:tc>
        <w:tc>
          <w:tcPr>
            <w:tcW w:w="7219" w:type="dxa"/>
          </w:tcPr>
          <w:p w14:paraId="2ED070A7" w14:textId="77777777" w:rsidR="00FA6D24" w:rsidRPr="0016144D" w:rsidRDefault="002D3303" w:rsidP="00FD524C">
            <w:pPr>
              <w:pStyle w:val="Corpsdetexte"/>
              <w:spacing w:after="0"/>
              <w:cnfStyle w:val="100000000000" w:firstRow="1" w:lastRow="0" w:firstColumn="0" w:lastColumn="0" w:oddVBand="0" w:evenVBand="0" w:oddHBand="0" w:evenHBand="0" w:firstRowFirstColumn="0" w:firstRowLastColumn="0" w:lastRowFirstColumn="0" w:lastRowLastColumn="0"/>
              <w:rPr>
                <w:color w:val="365F91" w:themeColor="accent1" w:themeShade="BF"/>
                <w:sz w:val="24"/>
                <w:szCs w:val="24"/>
              </w:rPr>
            </w:pPr>
            <w:r w:rsidRPr="0016144D">
              <w:rPr>
                <w:color w:val="365F91" w:themeColor="accent1" w:themeShade="BF"/>
                <w:sz w:val="24"/>
                <w:szCs w:val="24"/>
              </w:rPr>
              <w:t>Intitulé</w:t>
            </w:r>
          </w:p>
        </w:tc>
      </w:tr>
      <w:tr w:rsidR="00CA4C1E" w:rsidRPr="00B23126" w14:paraId="1FE0256C" w14:textId="77777777" w:rsidTr="008A07C0">
        <w:tc>
          <w:tcPr>
            <w:cnfStyle w:val="001000000000" w:firstRow="0" w:lastRow="0" w:firstColumn="1" w:lastColumn="0" w:oddVBand="0" w:evenVBand="0" w:oddHBand="0" w:evenHBand="0" w:firstRowFirstColumn="0" w:firstRowLastColumn="0" w:lastRowFirstColumn="0" w:lastRowLastColumn="0"/>
            <w:tcW w:w="2508" w:type="dxa"/>
          </w:tcPr>
          <w:p w14:paraId="4AFF0276" w14:textId="77777777" w:rsidR="00CA4C1E" w:rsidRPr="0016144D" w:rsidRDefault="00CA4C1E" w:rsidP="002D3303">
            <w:pPr>
              <w:pStyle w:val="Corpsdetexte"/>
              <w:spacing w:after="0"/>
              <w:rPr>
                <w:color w:val="auto"/>
              </w:rPr>
            </w:pPr>
            <w:r w:rsidRPr="0016144D">
              <w:rPr>
                <w:color w:val="auto"/>
              </w:rPr>
              <w:t>NF EN 60601-2-52</w:t>
            </w:r>
          </w:p>
        </w:tc>
        <w:tc>
          <w:tcPr>
            <w:tcW w:w="7219" w:type="dxa"/>
          </w:tcPr>
          <w:p w14:paraId="340E33A6" w14:textId="77777777" w:rsidR="00CA4C1E" w:rsidRPr="0016144D" w:rsidRDefault="00CA4C1E" w:rsidP="00CA4C1E">
            <w:pPr>
              <w:pStyle w:val="Corpsdetexte"/>
              <w:spacing w:after="0"/>
              <w:jc w:val="left"/>
              <w:cnfStyle w:val="000000000000" w:firstRow="0" w:lastRow="0" w:firstColumn="0" w:lastColumn="0" w:oddVBand="0" w:evenVBand="0" w:oddHBand="0" w:evenHBand="0" w:firstRowFirstColumn="0" w:firstRowLastColumn="0" w:lastRowFirstColumn="0" w:lastRowLastColumn="0"/>
              <w:rPr>
                <w:color w:val="auto"/>
              </w:rPr>
            </w:pPr>
            <w:r w:rsidRPr="0016144D">
              <w:rPr>
                <w:color w:val="auto"/>
              </w:rPr>
              <w:t xml:space="preserve">Appareils </w:t>
            </w:r>
            <w:proofErr w:type="spellStart"/>
            <w:r w:rsidRPr="0016144D">
              <w:rPr>
                <w:color w:val="auto"/>
              </w:rPr>
              <w:t>électromédicaux</w:t>
            </w:r>
            <w:proofErr w:type="spellEnd"/>
            <w:r w:rsidRPr="0016144D">
              <w:rPr>
                <w:color w:val="auto"/>
              </w:rPr>
              <w:t xml:space="preserve"> - Partie 2-52 : exigences particulières pour la sécurité de base et les performances essentielles des lits médicaux</w:t>
            </w:r>
          </w:p>
        </w:tc>
      </w:tr>
      <w:tr w:rsidR="00FA6D24" w:rsidRPr="00B23126" w14:paraId="51A67E60" w14:textId="77777777" w:rsidTr="008A07C0">
        <w:tc>
          <w:tcPr>
            <w:cnfStyle w:val="001000000000" w:firstRow="0" w:lastRow="0" w:firstColumn="1" w:lastColumn="0" w:oddVBand="0" w:evenVBand="0" w:oddHBand="0" w:evenHBand="0" w:firstRowFirstColumn="0" w:firstRowLastColumn="0" w:lastRowFirstColumn="0" w:lastRowLastColumn="0"/>
            <w:tcW w:w="2508" w:type="dxa"/>
          </w:tcPr>
          <w:p w14:paraId="750869F6" w14:textId="77777777" w:rsidR="00FA6D24" w:rsidRPr="00232DBB" w:rsidRDefault="00FD524C" w:rsidP="002D3303">
            <w:pPr>
              <w:pStyle w:val="Corpsdetexte"/>
              <w:spacing w:after="0"/>
              <w:rPr>
                <w:color w:val="auto"/>
              </w:rPr>
            </w:pPr>
            <w:r w:rsidRPr="00232DBB">
              <w:rPr>
                <w:color w:val="auto"/>
              </w:rPr>
              <w:t>GPEM D1 – 90</w:t>
            </w:r>
          </w:p>
        </w:tc>
        <w:tc>
          <w:tcPr>
            <w:tcW w:w="7219" w:type="dxa"/>
          </w:tcPr>
          <w:p w14:paraId="5ED5F861" w14:textId="77777777" w:rsidR="00FA6D24" w:rsidRPr="00232DBB" w:rsidRDefault="00FD524C" w:rsidP="002D3303">
            <w:pPr>
              <w:pStyle w:val="Corpsdetexte"/>
              <w:spacing w:after="0"/>
              <w:jc w:val="left"/>
              <w:cnfStyle w:val="000000000000" w:firstRow="0" w:lastRow="0" w:firstColumn="0" w:lastColumn="0" w:oddVBand="0" w:evenVBand="0" w:oddHBand="0" w:evenHBand="0" w:firstRowFirstColumn="0" w:firstRowLastColumn="0" w:lastRowFirstColumn="0" w:lastRowLastColumn="0"/>
              <w:rPr>
                <w:color w:val="auto"/>
              </w:rPr>
            </w:pPr>
            <w:r w:rsidRPr="00232DBB">
              <w:rPr>
                <w:color w:val="auto"/>
              </w:rPr>
              <w:t>Comportement au feu des matelas utilisés dans les lieux à hauts risques</w:t>
            </w:r>
          </w:p>
        </w:tc>
      </w:tr>
      <w:tr w:rsidR="00FA6D24" w:rsidRPr="00B23126" w14:paraId="712F0BFC" w14:textId="77777777" w:rsidTr="008A07C0">
        <w:tc>
          <w:tcPr>
            <w:cnfStyle w:val="001000000000" w:firstRow="0" w:lastRow="0" w:firstColumn="1" w:lastColumn="0" w:oddVBand="0" w:evenVBand="0" w:oddHBand="0" w:evenHBand="0" w:firstRowFirstColumn="0" w:firstRowLastColumn="0" w:lastRowFirstColumn="0" w:lastRowLastColumn="0"/>
            <w:tcW w:w="2508" w:type="dxa"/>
          </w:tcPr>
          <w:p w14:paraId="7B4AFA3E" w14:textId="77777777" w:rsidR="00FA6D24" w:rsidRPr="00232DBB" w:rsidRDefault="00FD524C" w:rsidP="002D3303">
            <w:pPr>
              <w:pStyle w:val="Corpsdetexte"/>
              <w:spacing w:after="0"/>
              <w:rPr>
                <w:color w:val="auto"/>
              </w:rPr>
            </w:pPr>
            <w:r w:rsidRPr="00232DBB">
              <w:rPr>
                <w:color w:val="auto"/>
              </w:rPr>
              <w:t>NF EN 597-1</w:t>
            </w:r>
          </w:p>
        </w:tc>
        <w:tc>
          <w:tcPr>
            <w:tcW w:w="7219" w:type="dxa"/>
          </w:tcPr>
          <w:p w14:paraId="066F26C5" w14:textId="77777777" w:rsidR="00FA6D24" w:rsidRPr="00232DBB" w:rsidRDefault="00FD524C" w:rsidP="002D3303">
            <w:pPr>
              <w:pStyle w:val="Corpsdetexte"/>
              <w:spacing w:after="0"/>
              <w:jc w:val="left"/>
              <w:cnfStyle w:val="000000000000" w:firstRow="0" w:lastRow="0" w:firstColumn="0" w:lastColumn="0" w:oddVBand="0" w:evenVBand="0" w:oddHBand="0" w:evenHBand="0" w:firstRowFirstColumn="0" w:firstRowLastColumn="0" w:lastRowFirstColumn="0" w:lastRowLastColumn="0"/>
              <w:rPr>
                <w:color w:val="auto"/>
              </w:rPr>
            </w:pPr>
            <w:r w:rsidRPr="00232DBB">
              <w:rPr>
                <w:color w:val="auto"/>
              </w:rPr>
              <w:t>Ameublement - Évaluation de l'</w:t>
            </w:r>
            <w:proofErr w:type="spellStart"/>
            <w:r w:rsidRPr="00232DBB">
              <w:rPr>
                <w:color w:val="auto"/>
              </w:rPr>
              <w:t>allumabilité</w:t>
            </w:r>
            <w:proofErr w:type="spellEnd"/>
            <w:r w:rsidRPr="00232DBB">
              <w:rPr>
                <w:color w:val="auto"/>
              </w:rPr>
              <w:t xml:space="preserve"> des matelas et des sommiers rembourrés - Partie 1 : source d'allumage : cigarette en combustion</w:t>
            </w:r>
          </w:p>
        </w:tc>
      </w:tr>
      <w:tr w:rsidR="00FD524C" w:rsidRPr="00B23126" w14:paraId="7556A432" w14:textId="77777777" w:rsidTr="008A07C0">
        <w:tc>
          <w:tcPr>
            <w:cnfStyle w:val="001000000000" w:firstRow="0" w:lastRow="0" w:firstColumn="1" w:lastColumn="0" w:oddVBand="0" w:evenVBand="0" w:oddHBand="0" w:evenHBand="0" w:firstRowFirstColumn="0" w:firstRowLastColumn="0" w:lastRowFirstColumn="0" w:lastRowLastColumn="0"/>
            <w:tcW w:w="2508" w:type="dxa"/>
          </w:tcPr>
          <w:p w14:paraId="34EBBA22" w14:textId="77777777" w:rsidR="00FD524C" w:rsidRPr="00232DBB" w:rsidRDefault="00FD524C" w:rsidP="002D3303">
            <w:pPr>
              <w:pStyle w:val="Corpsdetexte"/>
              <w:spacing w:after="0"/>
              <w:rPr>
                <w:color w:val="auto"/>
              </w:rPr>
            </w:pPr>
            <w:r w:rsidRPr="00232DBB">
              <w:rPr>
                <w:color w:val="auto"/>
              </w:rPr>
              <w:t>NF EN 597-2</w:t>
            </w:r>
          </w:p>
        </w:tc>
        <w:tc>
          <w:tcPr>
            <w:tcW w:w="7219" w:type="dxa"/>
          </w:tcPr>
          <w:p w14:paraId="5250804B" w14:textId="77777777" w:rsidR="00FD524C" w:rsidRPr="00232DBB" w:rsidRDefault="002D3303" w:rsidP="002D3303">
            <w:pPr>
              <w:pStyle w:val="Corpsdetexte"/>
              <w:spacing w:after="0"/>
              <w:jc w:val="left"/>
              <w:cnfStyle w:val="000000000000" w:firstRow="0" w:lastRow="0" w:firstColumn="0" w:lastColumn="0" w:oddVBand="0" w:evenVBand="0" w:oddHBand="0" w:evenHBand="0" w:firstRowFirstColumn="0" w:firstRowLastColumn="0" w:lastRowFirstColumn="0" w:lastRowLastColumn="0"/>
              <w:rPr>
                <w:color w:val="auto"/>
              </w:rPr>
            </w:pPr>
            <w:r w:rsidRPr="00232DBB">
              <w:rPr>
                <w:color w:val="auto"/>
              </w:rPr>
              <w:t>Ameublement - Évaluation d'</w:t>
            </w:r>
            <w:proofErr w:type="spellStart"/>
            <w:r w:rsidRPr="00232DBB">
              <w:rPr>
                <w:color w:val="auto"/>
              </w:rPr>
              <w:t>allumabilité</w:t>
            </w:r>
            <w:proofErr w:type="spellEnd"/>
            <w:r w:rsidRPr="00232DBB">
              <w:rPr>
                <w:color w:val="auto"/>
              </w:rPr>
              <w:t xml:space="preserve"> des matelas et des sommiers rembourrés - Partie 2 : source d'allumage équivalente à l'allumette.</w:t>
            </w:r>
          </w:p>
        </w:tc>
      </w:tr>
      <w:tr w:rsidR="00FC024A" w:rsidRPr="00B23126" w14:paraId="17371263" w14:textId="77777777" w:rsidTr="008A07C0">
        <w:tc>
          <w:tcPr>
            <w:cnfStyle w:val="001000000000" w:firstRow="0" w:lastRow="0" w:firstColumn="1" w:lastColumn="0" w:oddVBand="0" w:evenVBand="0" w:oddHBand="0" w:evenHBand="0" w:firstRowFirstColumn="0" w:firstRowLastColumn="0" w:lastRowFirstColumn="0" w:lastRowLastColumn="0"/>
            <w:tcW w:w="2508" w:type="dxa"/>
          </w:tcPr>
          <w:p w14:paraId="17E60209" w14:textId="77777777" w:rsidR="00FC024A" w:rsidRPr="00232DBB" w:rsidRDefault="00A6343E" w:rsidP="002D3303">
            <w:pPr>
              <w:pStyle w:val="Corpsdetexte"/>
              <w:spacing w:after="0"/>
              <w:rPr>
                <w:color w:val="auto"/>
              </w:rPr>
            </w:pPr>
            <w:r w:rsidRPr="00232DBB">
              <w:rPr>
                <w:color w:val="auto"/>
              </w:rPr>
              <w:t>NF EN ISO 60601-1</w:t>
            </w:r>
          </w:p>
        </w:tc>
        <w:tc>
          <w:tcPr>
            <w:tcW w:w="7219" w:type="dxa"/>
          </w:tcPr>
          <w:p w14:paraId="6DE8CE16" w14:textId="77777777" w:rsidR="00FC024A" w:rsidRPr="00232DBB" w:rsidRDefault="002D3303" w:rsidP="002D3303">
            <w:pPr>
              <w:pStyle w:val="Corpsdetexte"/>
              <w:spacing w:after="0"/>
              <w:jc w:val="left"/>
              <w:cnfStyle w:val="000000000000" w:firstRow="0" w:lastRow="0" w:firstColumn="0" w:lastColumn="0" w:oddVBand="0" w:evenVBand="0" w:oddHBand="0" w:evenHBand="0" w:firstRowFirstColumn="0" w:firstRowLastColumn="0" w:lastRowFirstColumn="0" w:lastRowLastColumn="0"/>
              <w:rPr>
                <w:color w:val="auto"/>
              </w:rPr>
            </w:pPr>
            <w:r w:rsidRPr="00232DBB">
              <w:rPr>
                <w:color w:val="auto"/>
              </w:rPr>
              <w:t xml:space="preserve">Appareils </w:t>
            </w:r>
            <w:proofErr w:type="spellStart"/>
            <w:r w:rsidRPr="00232DBB">
              <w:rPr>
                <w:color w:val="auto"/>
              </w:rPr>
              <w:t>électromédicaux</w:t>
            </w:r>
            <w:proofErr w:type="spellEnd"/>
            <w:r w:rsidRPr="00232DBB">
              <w:rPr>
                <w:color w:val="auto"/>
              </w:rPr>
              <w:t xml:space="preserve"> - Partie 1-1 : règles générales de sécurité - Norme collatérale : règles de sécurité pour systèmes </w:t>
            </w:r>
            <w:proofErr w:type="spellStart"/>
            <w:r w:rsidRPr="00232DBB">
              <w:rPr>
                <w:color w:val="auto"/>
              </w:rPr>
              <w:t>électromédicaux</w:t>
            </w:r>
            <w:proofErr w:type="spellEnd"/>
          </w:p>
        </w:tc>
      </w:tr>
      <w:tr w:rsidR="00117ACB" w:rsidRPr="00B23126" w14:paraId="2C47DBCB" w14:textId="77777777" w:rsidTr="008A07C0">
        <w:trPr>
          <w:trHeight w:hRule="exact" w:val="782"/>
        </w:trPr>
        <w:tc>
          <w:tcPr>
            <w:cnfStyle w:val="001000000000" w:firstRow="0" w:lastRow="0" w:firstColumn="1" w:lastColumn="0" w:oddVBand="0" w:evenVBand="0" w:oddHBand="0" w:evenHBand="0" w:firstRowFirstColumn="0" w:firstRowLastColumn="0" w:lastRowFirstColumn="0" w:lastRowLastColumn="0"/>
            <w:tcW w:w="2508" w:type="dxa"/>
          </w:tcPr>
          <w:p w14:paraId="36C92520" w14:textId="77777777" w:rsidR="00117ACB" w:rsidRPr="00232DBB" w:rsidRDefault="00117ACB" w:rsidP="002D3303">
            <w:pPr>
              <w:pStyle w:val="Corpsdetexte"/>
              <w:spacing w:after="0"/>
              <w:rPr>
                <w:color w:val="auto"/>
              </w:rPr>
            </w:pPr>
            <w:r w:rsidRPr="00232DBB">
              <w:rPr>
                <w:color w:val="auto"/>
              </w:rPr>
              <w:t xml:space="preserve">NF EN 14065 </w:t>
            </w:r>
          </w:p>
        </w:tc>
        <w:tc>
          <w:tcPr>
            <w:tcW w:w="7219" w:type="dxa"/>
          </w:tcPr>
          <w:p w14:paraId="5DA20933" w14:textId="77777777" w:rsidR="00117ACB" w:rsidRPr="00232DBB" w:rsidRDefault="00117ACB" w:rsidP="00117ACB">
            <w:pPr>
              <w:jc w:val="left"/>
              <w:cnfStyle w:val="000000000000" w:firstRow="0" w:lastRow="0" w:firstColumn="0" w:lastColumn="0" w:oddVBand="0" w:evenVBand="0" w:oddHBand="0" w:evenHBand="0" w:firstRowFirstColumn="0" w:firstRowLastColumn="0" w:lastRowFirstColumn="0" w:lastRowLastColumn="0"/>
            </w:pPr>
            <w:r w:rsidRPr="00232DBB">
              <w:t xml:space="preserve">Textiles traités en blanchisserie – Système de maîtrise de la biocontamination. Système RABC (Risk </w:t>
            </w:r>
            <w:proofErr w:type="spellStart"/>
            <w:r w:rsidRPr="00232DBB">
              <w:t>Analysis</w:t>
            </w:r>
            <w:proofErr w:type="spellEnd"/>
            <w:r w:rsidRPr="00232DBB">
              <w:t xml:space="preserve"> and </w:t>
            </w:r>
            <w:proofErr w:type="spellStart"/>
            <w:r w:rsidRPr="00232DBB">
              <w:t>Bioscontamination</w:t>
            </w:r>
            <w:proofErr w:type="spellEnd"/>
            <w:r w:rsidRPr="00232DBB">
              <w:t xml:space="preserve"> Control) en blanchisserie. </w:t>
            </w:r>
          </w:p>
        </w:tc>
      </w:tr>
    </w:tbl>
    <w:p w14:paraId="5BC7D4A9" w14:textId="77777777" w:rsidR="00537EC1" w:rsidRPr="00232DBB" w:rsidRDefault="00537EC1" w:rsidP="004073DD">
      <w:pPr>
        <w:pStyle w:val="Corpsdetexte"/>
        <w:rPr>
          <w:rStyle w:val="lev"/>
          <w:sz w:val="8"/>
        </w:rPr>
      </w:pPr>
    </w:p>
    <w:p w14:paraId="1C36300A" w14:textId="77777777" w:rsidR="00F77BE8" w:rsidRPr="00232DBB" w:rsidRDefault="00F77BE8" w:rsidP="00537EC1">
      <w:pPr>
        <w:pStyle w:val="Corpsdetexte"/>
        <w:spacing w:after="0"/>
        <w:rPr>
          <w:rStyle w:val="lev"/>
        </w:rPr>
      </w:pPr>
      <w:r w:rsidRPr="00232DBB">
        <w:rPr>
          <w:rStyle w:val="lev"/>
        </w:rPr>
        <w:t>Remarques</w:t>
      </w:r>
    </w:p>
    <w:p w14:paraId="65DD9E89" w14:textId="77777777" w:rsidR="00F77BE8" w:rsidRPr="00232DBB" w:rsidRDefault="00F77BE8" w:rsidP="000422D4">
      <w:pPr>
        <w:pStyle w:val="Corpsdetexte"/>
        <w:numPr>
          <w:ilvl w:val="0"/>
          <w:numId w:val="10"/>
        </w:numPr>
        <w:spacing w:after="0" w:line="240" w:lineRule="auto"/>
        <w:jc w:val="both"/>
        <w:rPr>
          <w:color w:val="auto"/>
        </w:rPr>
      </w:pPr>
      <w:r w:rsidRPr="00232DBB">
        <w:rPr>
          <w:color w:val="auto"/>
        </w:rPr>
        <w:t>Liste non exhaustive, des normes en vigueu</w:t>
      </w:r>
      <w:r w:rsidR="005768F3" w:rsidRPr="00232DBB">
        <w:rPr>
          <w:color w:val="auto"/>
        </w:rPr>
        <w:t>r dont le respect est souhaité ;</w:t>
      </w:r>
    </w:p>
    <w:p w14:paraId="0217E2BD" w14:textId="77777777" w:rsidR="00F77BE8" w:rsidRPr="00232DBB" w:rsidRDefault="00F77BE8" w:rsidP="000422D4">
      <w:pPr>
        <w:pStyle w:val="Corpsdetexte"/>
        <w:numPr>
          <w:ilvl w:val="0"/>
          <w:numId w:val="10"/>
        </w:numPr>
        <w:spacing w:after="0" w:line="240" w:lineRule="auto"/>
        <w:jc w:val="both"/>
        <w:rPr>
          <w:color w:val="auto"/>
        </w:rPr>
      </w:pPr>
      <w:r w:rsidRPr="00232DBB">
        <w:rPr>
          <w:color w:val="auto"/>
        </w:rPr>
        <w:t>La non production d’u</w:t>
      </w:r>
      <w:r w:rsidR="00A75F9D" w:rsidRPr="00232DBB">
        <w:rPr>
          <w:color w:val="auto"/>
        </w:rPr>
        <w:t>n certificat de conformité à des</w:t>
      </w:r>
      <w:r w:rsidRPr="00232DBB">
        <w:rPr>
          <w:color w:val="auto"/>
        </w:rPr>
        <w:t xml:space="preserve"> normes</w:t>
      </w:r>
      <w:r w:rsidR="00A75F9D" w:rsidRPr="00232DBB">
        <w:rPr>
          <w:color w:val="auto"/>
        </w:rPr>
        <w:t xml:space="preserve"> non-obligatoire</w:t>
      </w:r>
      <w:r w:rsidRPr="00232DBB">
        <w:rPr>
          <w:color w:val="auto"/>
        </w:rPr>
        <w:t xml:space="preserve"> n’est pas éli</w:t>
      </w:r>
      <w:r w:rsidR="005768F3" w:rsidRPr="00232DBB">
        <w:rPr>
          <w:color w:val="auto"/>
        </w:rPr>
        <w:t>minatoire ;</w:t>
      </w:r>
    </w:p>
    <w:p w14:paraId="69620E87" w14:textId="77777777" w:rsidR="00AC0B46" w:rsidRPr="00E36B78" w:rsidRDefault="0037165E" w:rsidP="00F32B9D">
      <w:pPr>
        <w:pStyle w:val="Titre3"/>
        <w:pageBreakBefore/>
        <w:jc w:val="left"/>
      </w:pPr>
      <w:bookmarkStart w:id="62" w:name="_Toc205787061"/>
      <w:bookmarkStart w:id="63" w:name="_Toc183510173"/>
      <w:r w:rsidRPr="00E36B78">
        <w:lastRenderedPageBreak/>
        <w:t>5-3 Développement durable</w:t>
      </w:r>
      <w:bookmarkEnd w:id="62"/>
      <w:bookmarkEnd w:id="63"/>
    </w:p>
    <w:p w14:paraId="71D42EC7" w14:textId="77777777" w:rsidR="00F32B9D" w:rsidRPr="000F1FF6" w:rsidRDefault="00F32B9D" w:rsidP="00F32B9D"/>
    <w:p w14:paraId="7413820C" w14:textId="77777777" w:rsidR="00F675AC" w:rsidRPr="000F1FF6" w:rsidRDefault="00F675AC" w:rsidP="000422D4">
      <w:pPr>
        <w:ind w:firstLine="567"/>
        <w:jc w:val="both"/>
      </w:pPr>
      <w:r w:rsidRPr="000F1FF6">
        <w:t>Une attention particulière sera portée à la prise en compte par les candidats de données environnemen</w:t>
      </w:r>
      <w:r w:rsidR="00412EC4" w:rsidRPr="000F1FF6">
        <w:t>tales.</w:t>
      </w:r>
    </w:p>
    <w:p w14:paraId="2B710D02" w14:textId="77777777" w:rsidR="00F675AC" w:rsidRPr="000F1FF6" w:rsidRDefault="00F675AC" w:rsidP="00F32B9D">
      <w:pPr>
        <w:ind w:firstLine="567"/>
        <w:jc w:val="both"/>
      </w:pPr>
      <w:r w:rsidRPr="000F1FF6">
        <w:t xml:space="preserve">Les candidats exposeront leur politique en matière de respect des principes du développement durable </w:t>
      </w:r>
      <w:r w:rsidR="00524C73" w:rsidRPr="000F1FF6">
        <w:t xml:space="preserve">liée aux produits proposés dans le cadre de cette </w:t>
      </w:r>
      <w:r w:rsidR="0011236B" w:rsidRPr="000F1FF6">
        <w:t>consultation,</w:t>
      </w:r>
      <w:r w:rsidR="00945B4D" w:rsidRPr="000F1FF6">
        <w:t xml:space="preserve"> et particulièrement :</w:t>
      </w:r>
    </w:p>
    <w:p w14:paraId="2B0CC8F0" w14:textId="77777777" w:rsidR="00F675AC" w:rsidRPr="000F1FF6" w:rsidRDefault="00524C73" w:rsidP="00B01D72">
      <w:pPr>
        <w:pStyle w:val="Paragraphedeliste"/>
        <w:numPr>
          <w:ilvl w:val="0"/>
          <w:numId w:val="37"/>
        </w:numPr>
        <w:jc w:val="both"/>
      </w:pPr>
      <w:r w:rsidRPr="000F1FF6">
        <w:t>L</w:t>
      </w:r>
      <w:r w:rsidR="00F675AC" w:rsidRPr="000F1FF6">
        <w:t>a non utilisation de produits réputés nocifs</w:t>
      </w:r>
      <w:r w:rsidR="000422D4" w:rsidRPr="000F1FF6">
        <w:t> ;</w:t>
      </w:r>
    </w:p>
    <w:p w14:paraId="24857668" w14:textId="77777777" w:rsidR="00F675AC" w:rsidRPr="000F1FF6" w:rsidRDefault="00524C73" w:rsidP="00B01D72">
      <w:pPr>
        <w:pStyle w:val="Paragraphedeliste"/>
        <w:numPr>
          <w:ilvl w:val="0"/>
          <w:numId w:val="37"/>
        </w:numPr>
        <w:jc w:val="both"/>
      </w:pPr>
      <w:r w:rsidRPr="000F1FF6">
        <w:t>L</w:t>
      </w:r>
      <w:r w:rsidR="00F675AC" w:rsidRPr="000F1FF6">
        <w:t>a réduction et le traitement des déchets</w:t>
      </w:r>
      <w:r w:rsidR="000422D4" w:rsidRPr="000F1FF6">
        <w:t> ;</w:t>
      </w:r>
    </w:p>
    <w:p w14:paraId="2F1C37BE" w14:textId="77777777" w:rsidR="00F675AC" w:rsidRPr="000F1FF6" w:rsidRDefault="00524C73" w:rsidP="00B01D72">
      <w:pPr>
        <w:pStyle w:val="Paragraphedeliste"/>
        <w:numPr>
          <w:ilvl w:val="0"/>
          <w:numId w:val="37"/>
        </w:numPr>
        <w:jc w:val="both"/>
      </w:pPr>
      <w:r w:rsidRPr="000F1FF6">
        <w:t>L</w:t>
      </w:r>
      <w:r w:rsidR="00F675AC" w:rsidRPr="000F1FF6">
        <w:t>a maîtrise des cons</w:t>
      </w:r>
      <w:r w:rsidR="00ED675D" w:rsidRPr="000F1FF6">
        <w:t xml:space="preserve">ommations </w:t>
      </w:r>
      <w:r w:rsidR="00F675AC" w:rsidRPr="000F1FF6">
        <w:t>d’énergie</w:t>
      </w:r>
      <w:r w:rsidR="000422D4" w:rsidRPr="000F1FF6">
        <w:t> ;</w:t>
      </w:r>
    </w:p>
    <w:p w14:paraId="68934432" w14:textId="77777777" w:rsidR="00F675AC" w:rsidRPr="000F1FF6" w:rsidRDefault="00524C73" w:rsidP="00B01D72">
      <w:pPr>
        <w:pStyle w:val="Paragraphedeliste"/>
        <w:numPr>
          <w:ilvl w:val="0"/>
          <w:numId w:val="37"/>
        </w:numPr>
        <w:jc w:val="both"/>
      </w:pPr>
      <w:r w:rsidRPr="000F1FF6">
        <w:t>L</w:t>
      </w:r>
      <w:r w:rsidR="00F675AC" w:rsidRPr="000F1FF6">
        <w:t>e contrôle des rejets polluants dans l’atmosphère, l’eau et les sols</w:t>
      </w:r>
      <w:r w:rsidR="000422D4" w:rsidRPr="000F1FF6">
        <w:t> ;</w:t>
      </w:r>
    </w:p>
    <w:p w14:paraId="74AC19A3" w14:textId="77777777" w:rsidR="00F675AC" w:rsidRPr="000F1FF6" w:rsidRDefault="00524C73" w:rsidP="00B01D72">
      <w:pPr>
        <w:pStyle w:val="Paragraphedeliste"/>
        <w:numPr>
          <w:ilvl w:val="0"/>
          <w:numId w:val="37"/>
        </w:numPr>
        <w:jc w:val="both"/>
      </w:pPr>
      <w:r w:rsidRPr="000F1FF6">
        <w:t>L’optimisation d</w:t>
      </w:r>
      <w:r w:rsidR="00F675AC" w:rsidRPr="000F1FF6">
        <w:t>es emballages</w:t>
      </w:r>
      <w:r w:rsidR="000422D4" w:rsidRPr="000F1FF6">
        <w:t> ;</w:t>
      </w:r>
    </w:p>
    <w:p w14:paraId="09607C80" w14:textId="77777777" w:rsidR="00F675AC" w:rsidRPr="000F1FF6" w:rsidRDefault="00524C73" w:rsidP="00B01D72">
      <w:pPr>
        <w:pStyle w:val="Paragraphedeliste"/>
        <w:numPr>
          <w:ilvl w:val="0"/>
          <w:numId w:val="37"/>
        </w:numPr>
        <w:jc w:val="both"/>
      </w:pPr>
      <w:r w:rsidRPr="000F1FF6">
        <w:t xml:space="preserve">La </w:t>
      </w:r>
      <w:r w:rsidR="00F675AC" w:rsidRPr="000F1FF6">
        <w:t>provenance des matéria</w:t>
      </w:r>
      <w:r w:rsidR="00620C49" w:rsidRPr="000F1FF6">
        <w:t>ux</w:t>
      </w:r>
      <w:r w:rsidR="000422D4" w:rsidRPr="000F1FF6">
        <w:t> ;</w:t>
      </w:r>
    </w:p>
    <w:p w14:paraId="5594FEC2" w14:textId="77777777" w:rsidR="00620C49" w:rsidRPr="000F1FF6" w:rsidRDefault="00524C73" w:rsidP="00B01D72">
      <w:pPr>
        <w:pStyle w:val="Paragraphedeliste"/>
        <w:numPr>
          <w:ilvl w:val="0"/>
          <w:numId w:val="37"/>
        </w:numPr>
        <w:jc w:val="both"/>
      </w:pPr>
      <w:r w:rsidRPr="000F1FF6">
        <w:t>L</w:t>
      </w:r>
      <w:r w:rsidR="00F675AC" w:rsidRPr="000F1FF6">
        <w:t>a mise en œuvre de la norme ISO</w:t>
      </w:r>
      <w:r w:rsidR="00620C49" w:rsidRPr="000F1FF6">
        <w:t xml:space="preserve"> 14001, NF environnement</w:t>
      </w:r>
      <w:r w:rsidR="00B01D72" w:rsidRPr="000F1FF6">
        <w:t> ;</w:t>
      </w:r>
    </w:p>
    <w:p w14:paraId="4FFE4486" w14:textId="77777777" w:rsidR="001D2477" w:rsidRPr="000F1FF6" w:rsidRDefault="001D2477" w:rsidP="00B01D72">
      <w:pPr>
        <w:pStyle w:val="Paragraphedeliste"/>
        <w:numPr>
          <w:ilvl w:val="0"/>
          <w:numId w:val="37"/>
        </w:numPr>
        <w:jc w:val="both"/>
      </w:pPr>
      <w:r w:rsidRPr="000F1FF6">
        <w:t xml:space="preserve">Les circuits et filières utilisées pour le tri des déchets en particulier </w:t>
      </w:r>
      <w:r w:rsidR="002959F8" w:rsidRPr="000F1FF6">
        <w:t>les pièces détachées</w:t>
      </w:r>
      <w:r w:rsidRPr="000F1FF6">
        <w:t xml:space="preserve"> usées ;</w:t>
      </w:r>
    </w:p>
    <w:p w14:paraId="68979FAB" w14:textId="77777777" w:rsidR="001D2477" w:rsidRPr="000F1FF6" w:rsidRDefault="001D2477" w:rsidP="00B01D72">
      <w:pPr>
        <w:pStyle w:val="Paragraphedeliste"/>
        <w:numPr>
          <w:ilvl w:val="0"/>
          <w:numId w:val="37"/>
        </w:numPr>
        <w:jc w:val="both"/>
      </w:pPr>
      <w:r w:rsidRPr="000F1FF6">
        <w:t>Le programme de formation à l’éco conduite des personnels</w:t>
      </w:r>
      <w:r w:rsidR="00B01D72" w:rsidRPr="000F1FF6">
        <w:t>.</w:t>
      </w:r>
    </w:p>
    <w:p w14:paraId="1BD55EE8" w14:textId="77777777" w:rsidR="00412EC4" w:rsidRPr="000F1FF6" w:rsidRDefault="001D2477" w:rsidP="00B01D72">
      <w:pPr>
        <w:pStyle w:val="Paragraphedeliste"/>
        <w:numPr>
          <w:ilvl w:val="0"/>
          <w:numId w:val="37"/>
        </w:numPr>
        <w:jc w:val="both"/>
      </w:pPr>
      <w:r w:rsidRPr="000F1FF6">
        <w:t>Les caractéris</w:t>
      </w:r>
      <w:r w:rsidR="00B01D72" w:rsidRPr="000F1FF6">
        <w:t>tiques de la flotte automobile, et</w:t>
      </w:r>
      <w:r w:rsidRPr="000F1FF6">
        <w:t xml:space="preserve"> la proportion de véhicules conforme</w:t>
      </w:r>
      <w:r w:rsidR="00232DBB">
        <w:t xml:space="preserve">s aux normes </w:t>
      </w:r>
      <w:r w:rsidRPr="000F1FF6">
        <w:t>EURO 6</w:t>
      </w:r>
      <w:r w:rsidR="00232DBB">
        <w:t>+ et EURO VI</w:t>
      </w:r>
      <w:r w:rsidRPr="000F1FF6">
        <w:t>.</w:t>
      </w:r>
    </w:p>
    <w:p w14:paraId="63A6A074" w14:textId="77777777" w:rsidR="004B60B7" w:rsidRPr="000F1FF6" w:rsidRDefault="00412EC4" w:rsidP="00F32B9D">
      <w:pPr>
        <w:ind w:firstLine="567"/>
        <w:jc w:val="both"/>
      </w:pPr>
      <w:r w:rsidRPr="000F1FF6">
        <w:t xml:space="preserve">Tous les éléments communiqués par les candidats, qui s’inscrivent dans le cadre d’une politique de développement durable (certifications, normes, </w:t>
      </w:r>
      <w:r w:rsidR="002959F8" w:rsidRPr="000F1FF6">
        <w:t>labels, …</w:t>
      </w:r>
      <w:r w:rsidRPr="000F1FF6">
        <w:t xml:space="preserve">) </w:t>
      </w:r>
      <w:r w:rsidR="00945B4D" w:rsidRPr="000F1FF6">
        <w:t xml:space="preserve">et permettant d’apprécier leur performance dans ce domaine, </w:t>
      </w:r>
      <w:r w:rsidRPr="000F1FF6">
        <w:t xml:space="preserve">seront appréciés dans le cadre de l’analyse des propositions. </w:t>
      </w:r>
    </w:p>
    <w:p w14:paraId="0A66687F" w14:textId="77777777" w:rsidR="009A4FB0" w:rsidRPr="00E36B78" w:rsidRDefault="009A4FB0" w:rsidP="00C23E5E">
      <w:pPr>
        <w:pStyle w:val="Titre3"/>
        <w:pageBreakBefore/>
        <w:jc w:val="left"/>
      </w:pPr>
      <w:bookmarkStart w:id="64" w:name="_Toc205787062"/>
      <w:bookmarkStart w:id="65" w:name="_Toc183510174"/>
      <w:bookmarkEnd w:id="54"/>
      <w:bookmarkEnd w:id="55"/>
      <w:r w:rsidRPr="00E36B78">
        <w:lastRenderedPageBreak/>
        <w:t>5-</w:t>
      </w:r>
      <w:r w:rsidR="0037165E" w:rsidRPr="00E36B78">
        <w:t>4</w:t>
      </w:r>
      <w:r w:rsidRPr="00E36B78">
        <w:t xml:space="preserve"> Limites de prestation</w:t>
      </w:r>
      <w:bookmarkEnd w:id="56"/>
      <w:bookmarkEnd w:id="64"/>
      <w:bookmarkEnd w:id="65"/>
      <w:r w:rsidR="000422D4" w:rsidRPr="00E36B78">
        <w:t xml:space="preserve"> </w:t>
      </w:r>
    </w:p>
    <w:bookmarkEnd w:id="57"/>
    <w:bookmarkEnd w:id="58"/>
    <w:p w14:paraId="15C38843" w14:textId="77777777" w:rsidR="00240333" w:rsidRDefault="00240333" w:rsidP="00240333">
      <w:pPr>
        <w:pStyle w:val="Paragraphedeliste"/>
        <w:ind w:left="1440"/>
        <w:jc w:val="both"/>
      </w:pPr>
    </w:p>
    <w:p w14:paraId="094F27B1" w14:textId="77777777" w:rsidR="000C3135" w:rsidRPr="000C3135" w:rsidRDefault="002959F8" w:rsidP="000C3135">
      <w:pPr>
        <w:pStyle w:val="Titre6"/>
        <w:numPr>
          <w:ilvl w:val="0"/>
          <w:numId w:val="28"/>
        </w:numPr>
        <w:jc w:val="both"/>
        <w:rPr>
          <w:rStyle w:val="lev"/>
          <w:u w:val="single"/>
        </w:rPr>
      </w:pPr>
      <w:r>
        <w:rPr>
          <w:rStyle w:val="lev"/>
          <w:u w:val="single"/>
        </w:rPr>
        <w:t>Locations relatives au</w:t>
      </w:r>
      <w:r w:rsidR="000C3135" w:rsidRPr="000C3135">
        <w:rPr>
          <w:rStyle w:val="lev"/>
          <w:u w:val="single"/>
        </w:rPr>
        <w:t xml:space="preserve"> lot 5</w:t>
      </w:r>
      <w:r>
        <w:rPr>
          <w:rStyle w:val="lev"/>
          <w:u w:val="single"/>
        </w:rPr>
        <w:t xml:space="preserve"> Matelas </w:t>
      </w:r>
      <w:r w:rsidR="00232DBB">
        <w:rPr>
          <w:rStyle w:val="lev"/>
          <w:u w:val="single"/>
        </w:rPr>
        <w:t xml:space="preserve">hybrides </w:t>
      </w:r>
    </w:p>
    <w:p w14:paraId="3CB2715D" w14:textId="77777777" w:rsidR="00D840B4" w:rsidRDefault="002959F8" w:rsidP="000C3135">
      <w:pPr>
        <w:jc w:val="both"/>
      </w:pPr>
      <w:r>
        <w:t>Les matel</w:t>
      </w:r>
      <w:r w:rsidR="00232DBB">
        <w:t xml:space="preserve">as sont loués par périodes </w:t>
      </w:r>
      <w:r w:rsidR="00CE4EBA">
        <w:t xml:space="preserve">d’une durée minimale </w:t>
      </w:r>
      <w:r w:rsidR="00232DBB">
        <w:t xml:space="preserve">de 6 mois </w:t>
      </w:r>
      <w:r>
        <w:t xml:space="preserve">consécutifs. </w:t>
      </w:r>
    </w:p>
    <w:p w14:paraId="24B3E23D" w14:textId="77777777" w:rsidR="00D840B4" w:rsidRPr="002959F8" w:rsidRDefault="00D840B4" w:rsidP="000C3135">
      <w:pPr>
        <w:jc w:val="both"/>
        <w:rPr>
          <w:rStyle w:val="Rfrencelgre"/>
          <w:sz w:val="24"/>
        </w:rPr>
      </w:pPr>
      <w:r w:rsidRPr="002959F8">
        <w:rPr>
          <w:rStyle w:val="Rfrencelgre"/>
          <w:sz w:val="24"/>
        </w:rPr>
        <w:t>Livraison des matelas :</w:t>
      </w:r>
    </w:p>
    <w:p w14:paraId="23FB15C1" w14:textId="77777777" w:rsidR="000C3135" w:rsidRDefault="000C3135" w:rsidP="000C3135">
      <w:pPr>
        <w:jc w:val="both"/>
      </w:pPr>
      <w:r>
        <w:t xml:space="preserve">Le délai de livraison des matelas sera </w:t>
      </w:r>
      <w:r w:rsidR="00232DBB">
        <w:t xml:space="preserve">toléré </w:t>
      </w:r>
      <w:r>
        <w:t>de l’ordre de 6 semaines a</w:t>
      </w:r>
      <w:r w:rsidR="00232DBB">
        <w:t xml:space="preserve">u démarrage du marché, puis devra être </w:t>
      </w:r>
      <w:r>
        <w:t xml:space="preserve"> réduit à une dizaine de jours.</w:t>
      </w:r>
    </w:p>
    <w:p w14:paraId="727E4D8D" w14:textId="77777777" w:rsidR="000C3135" w:rsidRDefault="00D840B4" w:rsidP="000C3135">
      <w:pPr>
        <w:jc w:val="both"/>
      </w:pPr>
      <w:r>
        <w:t xml:space="preserve">Les livraisons se font dans le service destinataire sur rendez-vous, sans reprise d’anciens dispositifs ou matelas hôteliers. </w:t>
      </w:r>
    </w:p>
    <w:p w14:paraId="7271FC27" w14:textId="77777777" w:rsidR="000C3135" w:rsidRDefault="000C3135" w:rsidP="000C3135">
      <w:pPr>
        <w:jc w:val="both"/>
      </w:pPr>
      <w:r w:rsidRPr="00D840B4">
        <w:t>La vérification des accès au niveau de l’hôpital est à réaliser préalablement à la livraison.</w:t>
      </w:r>
    </w:p>
    <w:p w14:paraId="19E34D98" w14:textId="77777777" w:rsidR="00D840B4" w:rsidRPr="002959F8" w:rsidRDefault="00D840B4" w:rsidP="000C3135">
      <w:pPr>
        <w:jc w:val="both"/>
        <w:rPr>
          <w:rStyle w:val="Rfrencelgre"/>
          <w:sz w:val="24"/>
        </w:rPr>
      </w:pPr>
      <w:r w:rsidRPr="002959F8">
        <w:rPr>
          <w:rStyle w:val="Rfrencelgre"/>
          <w:sz w:val="24"/>
        </w:rPr>
        <w:t>Livraison des pompes :</w:t>
      </w:r>
    </w:p>
    <w:p w14:paraId="40248993" w14:textId="77777777" w:rsidR="00D840B4" w:rsidRPr="00D840B4" w:rsidRDefault="00D840B4" w:rsidP="000C3135">
      <w:pPr>
        <w:jc w:val="both"/>
      </w:pPr>
      <w:r>
        <w:t>Les pompes sont livrées dans un délai maximal de 12 heures à compter de la commande</w:t>
      </w:r>
      <w:r w:rsidR="00232DBB">
        <w:t>.</w:t>
      </w:r>
    </w:p>
    <w:p w14:paraId="54BE9F92" w14:textId="77777777" w:rsidR="000C3135" w:rsidRPr="002959F8" w:rsidRDefault="000C3135" w:rsidP="000C3135">
      <w:pPr>
        <w:jc w:val="both"/>
        <w:rPr>
          <w:rStyle w:val="lev"/>
        </w:rPr>
      </w:pPr>
      <w:r w:rsidRPr="002959F8">
        <w:rPr>
          <w:rStyle w:val="lev"/>
        </w:rPr>
        <w:t>La prestation de location comprend :</w:t>
      </w:r>
    </w:p>
    <w:p w14:paraId="2FFC95B5" w14:textId="77777777" w:rsidR="000C3135" w:rsidRPr="002959F8" w:rsidRDefault="000C3135" w:rsidP="000C3135">
      <w:pPr>
        <w:pStyle w:val="Titre6"/>
        <w:jc w:val="both"/>
        <w:rPr>
          <w:rStyle w:val="Accentuationintense"/>
          <w:b/>
        </w:rPr>
      </w:pPr>
      <w:r w:rsidRPr="002959F8">
        <w:rPr>
          <w:rStyle w:val="Accentuationintense"/>
          <w:b/>
        </w:rPr>
        <w:t>Livraison et installation :</w:t>
      </w:r>
    </w:p>
    <w:p w14:paraId="0808094A" w14:textId="77777777" w:rsidR="000C3135" w:rsidRPr="002959F8" w:rsidRDefault="000C3135" w:rsidP="000C3135">
      <w:pPr>
        <w:pStyle w:val="Paragraphedeliste"/>
        <w:numPr>
          <w:ilvl w:val="0"/>
          <w:numId w:val="17"/>
        </w:numPr>
        <w:jc w:val="both"/>
      </w:pPr>
      <w:r w:rsidRPr="002959F8">
        <w:t>Le transport des produits, dans des véhicules</w:t>
      </w:r>
      <w:r w:rsidR="00CE4EBA">
        <w:t xml:space="preserve"> avec procédure</w:t>
      </w:r>
      <w:r w:rsidRPr="002959F8">
        <w:t xml:space="preserve"> </w:t>
      </w:r>
      <w:r w:rsidR="00CE4EBA">
        <w:t>adaptée</w:t>
      </w:r>
      <w:r w:rsidRPr="002959F8">
        <w:t xml:space="preserve"> afin d’évit</w:t>
      </w:r>
      <w:r w:rsidR="00232DBB">
        <w:t>er toute contamination croisée ;</w:t>
      </w:r>
    </w:p>
    <w:p w14:paraId="375908C4" w14:textId="77777777" w:rsidR="000C3135" w:rsidRPr="002959F8" w:rsidRDefault="000C3135" w:rsidP="000C3135">
      <w:pPr>
        <w:pStyle w:val="Paragraphedeliste"/>
        <w:numPr>
          <w:ilvl w:val="0"/>
          <w:numId w:val="17"/>
        </w:numPr>
        <w:jc w:val="both"/>
      </w:pPr>
      <w:r w:rsidRPr="002959F8">
        <w:t>La livraison franco de port et d’emballage, matériel nettoyé, désinfecté, prêt à l’emploi ;</w:t>
      </w:r>
    </w:p>
    <w:p w14:paraId="6DB21979" w14:textId="77777777" w:rsidR="000C3135" w:rsidRPr="002959F8" w:rsidRDefault="000C3135" w:rsidP="000C3135">
      <w:pPr>
        <w:pStyle w:val="Paragraphedeliste"/>
        <w:numPr>
          <w:ilvl w:val="0"/>
          <w:numId w:val="17"/>
        </w:numPr>
        <w:jc w:val="both"/>
      </w:pPr>
      <w:r w:rsidRPr="002959F8">
        <w:t>La mise en place et les essais du matériel ;</w:t>
      </w:r>
    </w:p>
    <w:p w14:paraId="648821BA" w14:textId="77777777" w:rsidR="000C3135" w:rsidRPr="002959F8" w:rsidRDefault="000C3135" w:rsidP="000C3135">
      <w:pPr>
        <w:pStyle w:val="Paragraphedeliste"/>
        <w:numPr>
          <w:ilvl w:val="0"/>
          <w:numId w:val="17"/>
        </w:numPr>
        <w:jc w:val="both"/>
      </w:pPr>
      <w:r w:rsidRPr="002959F8">
        <w:t>La mise en service avec démonstration de fonctionnement ;</w:t>
      </w:r>
    </w:p>
    <w:p w14:paraId="5582D6A1" w14:textId="77777777" w:rsidR="000C3135" w:rsidRPr="002959F8" w:rsidRDefault="000C3135" w:rsidP="000C3135">
      <w:pPr>
        <w:pStyle w:val="Paragraphedeliste"/>
        <w:numPr>
          <w:ilvl w:val="0"/>
          <w:numId w:val="17"/>
        </w:numPr>
        <w:jc w:val="both"/>
      </w:pPr>
      <w:r w:rsidRPr="002959F8">
        <w:t>La form</w:t>
      </w:r>
      <w:r w:rsidR="00232DBB">
        <w:t>ation de base des utilisateurs.</w:t>
      </w:r>
    </w:p>
    <w:p w14:paraId="1770B436" w14:textId="77777777" w:rsidR="000C3135" w:rsidRPr="002959F8" w:rsidRDefault="000C3135" w:rsidP="000C3135">
      <w:pPr>
        <w:pStyle w:val="Titre6"/>
        <w:jc w:val="both"/>
        <w:rPr>
          <w:rStyle w:val="Accentuationintense"/>
          <w:b/>
        </w:rPr>
      </w:pPr>
      <w:r w:rsidRPr="002959F8">
        <w:rPr>
          <w:rStyle w:val="Accentuationintense"/>
          <w:b/>
        </w:rPr>
        <w:t>Maintenance tous risques :</w:t>
      </w:r>
    </w:p>
    <w:p w14:paraId="59BE274D" w14:textId="77777777" w:rsidR="002959F8" w:rsidRPr="002959F8" w:rsidRDefault="000C3135" w:rsidP="002959F8">
      <w:pPr>
        <w:pStyle w:val="Paragraphedeliste"/>
        <w:numPr>
          <w:ilvl w:val="0"/>
          <w:numId w:val="17"/>
        </w:numPr>
        <w:jc w:val="both"/>
      </w:pPr>
      <w:r w:rsidRPr="002959F8">
        <w:t xml:space="preserve">La </w:t>
      </w:r>
      <w:r w:rsidR="00281539" w:rsidRPr="002959F8">
        <w:t>maintenance</w:t>
      </w:r>
      <w:r w:rsidR="00281539">
        <w:t xml:space="preserve"> </w:t>
      </w:r>
      <w:r w:rsidR="00281539" w:rsidRPr="002959F8">
        <w:t>est</w:t>
      </w:r>
      <w:r w:rsidRPr="002959F8">
        <w:t xml:space="preserve"> intégralement assurée par le titulaire.</w:t>
      </w:r>
    </w:p>
    <w:p w14:paraId="6EF68AD7" w14:textId="77777777" w:rsidR="000C3135" w:rsidRPr="002959F8" w:rsidRDefault="00820297" w:rsidP="000C3135">
      <w:pPr>
        <w:ind w:left="360"/>
        <w:jc w:val="both"/>
      </w:pPr>
      <w:r>
        <w:t>Concernant les compresseurs, l</w:t>
      </w:r>
      <w:r w:rsidR="000C3135" w:rsidRPr="002959F8">
        <w:t xml:space="preserve">es méthodes mises en œuvre afin d’assurer une sécurité maximale au patient doivent faire l’objet d’un protocole d’hygiène validé annuellement par un organisme indépendant. Le résultat des tests sera transmis à ACHAT, annuellement. </w:t>
      </w:r>
    </w:p>
    <w:p w14:paraId="03393A18" w14:textId="77777777" w:rsidR="000C3135" w:rsidRPr="002959F8" w:rsidRDefault="000C3135" w:rsidP="000C3135">
      <w:pPr>
        <w:ind w:left="360"/>
        <w:jc w:val="both"/>
      </w:pPr>
      <w:r w:rsidRPr="002959F8">
        <w:t xml:space="preserve">Indépendamment du protocole d’hygiène à fournir, ACHAT ou l’établissement bénéficiaire se réservent la possibilité de faire procéder à des prélèvements bactériologiques, par un tiers. </w:t>
      </w:r>
    </w:p>
    <w:p w14:paraId="4576520E" w14:textId="77777777" w:rsidR="000C3135" w:rsidRPr="002959F8" w:rsidRDefault="000C3135" w:rsidP="000C3135">
      <w:pPr>
        <w:ind w:left="360"/>
        <w:jc w:val="both"/>
      </w:pPr>
      <w:r w:rsidRPr="002959F8">
        <w:t>La certification RABC</w:t>
      </w:r>
      <w:r w:rsidRPr="002959F8">
        <w:rPr>
          <w:rStyle w:val="Appelnotedebasdep"/>
        </w:rPr>
        <w:footnoteReference w:id="6"/>
      </w:r>
      <w:r w:rsidRPr="002959F8">
        <w:t xml:space="preserve"> (NF EN 14065) est obligatoire. </w:t>
      </w:r>
    </w:p>
    <w:p w14:paraId="6736CAC9" w14:textId="77777777" w:rsidR="000C3135" w:rsidRPr="002959F8" w:rsidRDefault="000C3135" w:rsidP="000C3135">
      <w:pPr>
        <w:ind w:left="360"/>
        <w:jc w:val="both"/>
        <w:rPr>
          <w:b/>
        </w:rPr>
      </w:pPr>
      <w:r w:rsidRPr="002959F8">
        <w:rPr>
          <w:b/>
        </w:rPr>
        <w:t>En cas de résultats d’analyses présentant une non-conformité, une mise en demeure est ad</w:t>
      </w:r>
      <w:r w:rsidR="00232DBB">
        <w:rPr>
          <w:b/>
        </w:rPr>
        <w:t>ressée immédiatement, par ACHAT</w:t>
      </w:r>
      <w:r w:rsidRPr="002959F8">
        <w:rPr>
          <w:b/>
        </w:rPr>
        <w:t xml:space="preserve">, au titulaire du marché concerné. Le titulaire est tenu de répondre à cette mise en demeure dans un délai de 24 à 72 heures suivant l’urgence de l’alerte sous peine de poursuite de la procédure pouvant entraîner la résiliation du marché à ses torts, </w:t>
      </w:r>
      <w:r w:rsidR="00B715A6">
        <w:rPr>
          <w:b/>
        </w:rPr>
        <w:t>en application de l’article 41</w:t>
      </w:r>
      <w:r w:rsidRPr="002959F8">
        <w:rPr>
          <w:b/>
        </w:rPr>
        <w:t xml:space="preserve"> du C.C.A.G. </w:t>
      </w:r>
    </w:p>
    <w:p w14:paraId="3C0E80D9" w14:textId="77777777" w:rsidR="000C3135" w:rsidRPr="002959F8" w:rsidRDefault="000C3135" w:rsidP="000C3135">
      <w:pPr>
        <w:pStyle w:val="Titre6"/>
        <w:jc w:val="both"/>
        <w:rPr>
          <w:rStyle w:val="Accentuationintense"/>
          <w:b/>
        </w:rPr>
      </w:pPr>
      <w:r w:rsidRPr="002959F8">
        <w:rPr>
          <w:rStyle w:val="Accentuationintense"/>
          <w:b/>
        </w:rPr>
        <w:lastRenderedPageBreak/>
        <w:t>Accompagnement client</w:t>
      </w:r>
      <w:r w:rsidR="002959F8" w:rsidRPr="002959F8">
        <w:rPr>
          <w:rStyle w:val="Accentuationintense"/>
          <w:b/>
        </w:rPr>
        <w:t xml:space="preserve"> (pompes)</w:t>
      </w:r>
      <w:r w:rsidRPr="002959F8">
        <w:rPr>
          <w:rStyle w:val="Accentuationintense"/>
          <w:b/>
        </w:rPr>
        <w:t> :</w:t>
      </w:r>
    </w:p>
    <w:p w14:paraId="1371DA07" w14:textId="77777777" w:rsidR="000C3135" w:rsidRPr="002959F8" w:rsidRDefault="000C3135" w:rsidP="000C3135">
      <w:pPr>
        <w:pStyle w:val="Paragraphedeliste"/>
        <w:numPr>
          <w:ilvl w:val="0"/>
          <w:numId w:val="17"/>
        </w:numPr>
        <w:jc w:val="both"/>
      </w:pPr>
      <w:r w:rsidRPr="002959F8">
        <w:t>L’assistance te</w:t>
      </w:r>
      <w:r w:rsidR="002959F8">
        <w:t xml:space="preserve">chnique </w:t>
      </w:r>
      <w:r w:rsidRPr="002959F8">
        <w:t>;</w:t>
      </w:r>
    </w:p>
    <w:p w14:paraId="11C6062D" w14:textId="77777777" w:rsidR="000C3135" w:rsidRPr="002959F8" w:rsidRDefault="000C3135" w:rsidP="000C3135">
      <w:pPr>
        <w:pStyle w:val="Paragraphedeliste"/>
        <w:numPr>
          <w:ilvl w:val="0"/>
          <w:numId w:val="17"/>
        </w:numPr>
        <w:jc w:val="both"/>
      </w:pPr>
      <w:r w:rsidRPr="002959F8">
        <w:t>L’assistance clinique ;</w:t>
      </w:r>
    </w:p>
    <w:p w14:paraId="74E7B8B2" w14:textId="77777777" w:rsidR="000C3135" w:rsidRPr="002959F8" w:rsidRDefault="000C3135" w:rsidP="000C3135">
      <w:pPr>
        <w:pStyle w:val="Paragraphedeliste"/>
        <w:numPr>
          <w:ilvl w:val="0"/>
          <w:numId w:val="17"/>
        </w:numPr>
        <w:jc w:val="both"/>
      </w:pPr>
      <w:r w:rsidRPr="002959F8">
        <w:t>Le suivi clinique (aide clinique, guide de choix des matelas, réévaluation clinique…) ;</w:t>
      </w:r>
    </w:p>
    <w:p w14:paraId="78A58863" w14:textId="77777777" w:rsidR="000C3135" w:rsidRPr="002959F8" w:rsidRDefault="000C3135" w:rsidP="000C3135">
      <w:pPr>
        <w:pStyle w:val="Paragraphedeliste"/>
        <w:numPr>
          <w:ilvl w:val="0"/>
          <w:numId w:val="17"/>
        </w:numPr>
        <w:jc w:val="both"/>
      </w:pPr>
      <w:r w:rsidRPr="002959F8">
        <w:t>Le suivi du parc installé ;</w:t>
      </w:r>
    </w:p>
    <w:p w14:paraId="016E2465" w14:textId="77777777" w:rsidR="000C3135" w:rsidRPr="002959F8" w:rsidRDefault="000C3135" w:rsidP="000C3135">
      <w:pPr>
        <w:pStyle w:val="Paragraphedeliste"/>
        <w:numPr>
          <w:ilvl w:val="0"/>
          <w:numId w:val="17"/>
        </w:numPr>
        <w:jc w:val="both"/>
      </w:pPr>
      <w:r w:rsidRPr="002959F8">
        <w:t>La réalisation des statistiques relatives à l’ensemble des prestations fournies ;</w:t>
      </w:r>
    </w:p>
    <w:p w14:paraId="7976F5DA" w14:textId="77777777" w:rsidR="000C3135" w:rsidRPr="002959F8" w:rsidRDefault="000C3135" w:rsidP="000C3135">
      <w:pPr>
        <w:pStyle w:val="Paragraphedeliste"/>
        <w:jc w:val="both"/>
      </w:pPr>
    </w:p>
    <w:p w14:paraId="63C2B11E" w14:textId="77777777" w:rsidR="000C3135" w:rsidRPr="002959F8" w:rsidRDefault="000C3135" w:rsidP="000C3135">
      <w:pPr>
        <w:pStyle w:val="Paragraphedeliste"/>
        <w:numPr>
          <w:ilvl w:val="0"/>
          <w:numId w:val="17"/>
        </w:numPr>
        <w:jc w:val="both"/>
      </w:pPr>
      <w:r w:rsidRPr="002959F8">
        <w:t>La fourniture d’une documentation comprenant :</w:t>
      </w:r>
    </w:p>
    <w:p w14:paraId="3F11BA1E" w14:textId="77777777" w:rsidR="000C3135" w:rsidRPr="002959F8" w:rsidRDefault="000C3135" w:rsidP="000C3135">
      <w:pPr>
        <w:pStyle w:val="Paragraphedeliste"/>
        <w:numPr>
          <w:ilvl w:val="1"/>
          <w:numId w:val="41"/>
        </w:numPr>
        <w:jc w:val="both"/>
      </w:pPr>
      <w:r w:rsidRPr="002959F8">
        <w:t>La notice d’utilisation ;</w:t>
      </w:r>
    </w:p>
    <w:p w14:paraId="261DF228" w14:textId="77777777" w:rsidR="000C3135" w:rsidRPr="002959F8" w:rsidRDefault="000C3135" w:rsidP="000C3135">
      <w:pPr>
        <w:pStyle w:val="Paragraphedeliste"/>
        <w:numPr>
          <w:ilvl w:val="1"/>
          <w:numId w:val="41"/>
        </w:numPr>
        <w:jc w:val="both"/>
      </w:pPr>
      <w:r w:rsidRPr="002959F8">
        <w:t>La notice descriptive avec schémas détaillés du matériel ;</w:t>
      </w:r>
    </w:p>
    <w:p w14:paraId="65DFB987" w14:textId="77777777" w:rsidR="000C3135" w:rsidRPr="002959F8" w:rsidRDefault="000C3135" w:rsidP="000C3135">
      <w:pPr>
        <w:pStyle w:val="Paragraphedeliste"/>
        <w:numPr>
          <w:ilvl w:val="1"/>
          <w:numId w:val="41"/>
        </w:numPr>
        <w:jc w:val="both"/>
      </w:pPr>
      <w:r w:rsidRPr="002959F8">
        <w:t>Les coordonnées et modalités d’intervention du prestataire en cas de panne et pour le retrait des équipements.</w:t>
      </w:r>
    </w:p>
    <w:p w14:paraId="52DD5771" w14:textId="77777777" w:rsidR="000C3135" w:rsidRDefault="000C3135" w:rsidP="00240333">
      <w:pPr>
        <w:pStyle w:val="Paragraphedeliste"/>
        <w:ind w:left="1440"/>
        <w:jc w:val="both"/>
      </w:pPr>
    </w:p>
    <w:p w14:paraId="10707D5E" w14:textId="77777777" w:rsidR="000C3135" w:rsidRDefault="000C3135" w:rsidP="00240333">
      <w:pPr>
        <w:pStyle w:val="Paragraphedeliste"/>
        <w:ind w:left="1440"/>
        <w:jc w:val="both"/>
      </w:pPr>
    </w:p>
    <w:p w14:paraId="46864787" w14:textId="77777777" w:rsidR="002959F8" w:rsidRDefault="002959F8" w:rsidP="002959F8">
      <w:pPr>
        <w:pStyle w:val="Titre6"/>
        <w:numPr>
          <w:ilvl w:val="0"/>
          <w:numId w:val="28"/>
        </w:numPr>
        <w:jc w:val="both"/>
        <w:rPr>
          <w:rStyle w:val="lev"/>
          <w:u w:val="single"/>
        </w:rPr>
      </w:pPr>
      <w:r w:rsidRPr="002959F8">
        <w:rPr>
          <w:rStyle w:val="lev"/>
          <w:u w:val="single"/>
        </w:rPr>
        <w:t>Locations re</w:t>
      </w:r>
      <w:r w:rsidR="00B715A6">
        <w:rPr>
          <w:rStyle w:val="lev"/>
          <w:u w:val="single"/>
        </w:rPr>
        <w:t xml:space="preserve">altives </w:t>
      </w:r>
      <w:r w:rsidR="00E062EE">
        <w:rPr>
          <w:rStyle w:val="lev"/>
          <w:u w:val="single"/>
        </w:rPr>
        <w:t>AUX LOTS</w:t>
      </w:r>
      <w:r w:rsidR="00B715A6">
        <w:rPr>
          <w:rStyle w:val="lev"/>
          <w:u w:val="single"/>
        </w:rPr>
        <w:t xml:space="preserve"> 6, 7, 8, 9</w:t>
      </w:r>
    </w:p>
    <w:p w14:paraId="2872F1B7" w14:textId="77777777" w:rsidR="00B715A6" w:rsidRDefault="00B715A6" w:rsidP="00B715A6"/>
    <w:p w14:paraId="5CAFD3FE" w14:textId="77777777" w:rsidR="00B715A6" w:rsidRDefault="00B715A6" w:rsidP="00B715A6">
      <w:pPr>
        <w:jc w:val="both"/>
        <w:rPr>
          <w:rStyle w:val="Rfrencelgre"/>
          <w:sz w:val="24"/>
        </w:rPr>
      </w:pPr>
      <w:r w:rsidRPr="00820297">
        <w:rPr>
          <w:rStyle w:val="Rfrencelgre"/>
          <w:sz w:val="24"/>
        </w:rPr>
        <w:t>Livraison des dispositifs :</w:t>
      </w:r>
    </w:p>
    <w:p w14:paraId="6064A14C" w14:textId="77777777" w:rsidR="00820297" w:rsidRPr="00820297" w:rsidRDefault="00820297" w:rsidP="00820297">
      <w:pPr>
        <w:pStyle w:val="Paragraphedeliste"/>
        <w:numPr>
          <w:ilvl w:val="0"/>
          <w:numId w:val="26"/>
        </w:numPr>
        <w:jc w:val="both"/>
        <w:rPr>
          <w:rFonts w:eastAsiaTheme="minorEastAsia" w:cstheme="minorBidi"/>
          <w:iCs/>
          <w:color w:val="000000" w:themeColor="text1"/>
        </w:rPr>
      </w:pPr>
      <w:r w:rsidRPr="00820297">
        <w:rPr>
          <w:rFonts w:eastAsiaTheme="minorEastAsia" w:cstheme="minorBidi"/>
          <w:iCs/>
          <w:color w:val="000000" w:themeColor="text1"/>
        </w:rPr>
        <w:t>8 à 10 heures selon horaire de commande</w:t>
      </w:r>
      <w:r>
        <w:rPr>
          <w:rFonts w:eastAsiaTheme="minorEastAsia" w:cstheme="minorBidi"/>
          <w:iCs/>
          <w:color w:val="000000" w:themeColor="text1"/>
        </w:rPr>
        <w:t>, c’est à dire</w:t>
      </w:r>
      <w:r w:rsidRPr="00820297">
        <w:rPr>
          <w:rFonts w:eastAsiaTheme="minorEastAsia" w:cstheme="minorBidi"/>
          <w:iCs/>
          <w:color w:val="000000" w:themeColor="text1"/>
        </w:rPr>
        <w:t xml:space="preserve"> : </w:t>
      </w:r>
    </w:p>
    <w:p w14:paraId="0F8CBB47" w14:textId="77777777" w:rsidR="002959F8" w:rsidRPr="00820297" w:rsidRDefault="002959F8" w:rsidP="00820297">
      <w:pPr>
        <w:pStyle w:val="Paragraphedeliste"/>
        <w:numPr>
          <w:ilvl w:val="1"/>
          <w:numId w:val="26"/>
        </w:numPr>
        <w:jc w:val="both"/>
      </w:pPr>
      <w:r w:rsidRPr="00820297">
        <w:t>En moins de 8 heures suivant la commande de location pour les établissements situés en Ile de France pour les commandes passées entre 8h00 et 19h00 ;</w:t>
      </w:r>
    </w:p>
    <w:p w14:paraId="24F93E07" w14:textId="77777777" w:rsidR="002959F8" w:rsidRDefault="002959F8" w:rsidP="00820297">
      <w:pPr>
        <w:pStyle w:val="Paragraphedeliste"/>
        <w:numPr>
          <w:ilvl w:val="1"/>
          <w:numId w:val="26"/>
        </w:numPr>
        <w:jc w:val="both"/>
      </w:pPr>
      <w:r w:rsidRPr="00820297">
        <w:t>En moins de 10 heures suivant la commande de location pour les établissements situés en Ile de France pour les commandes passées entre 19h00 et 8h00 ;</w:t>
      </w:r>
    </w:p>
    <w:p w14:paraId="08CD64F8" w14:textId="77777777" w:rsidR="00820297" w:rsidRDefault="00820297" w:rsidP="00820297">
      <w:pPr>
        <w:pStyle w:val="Paragraphedeliste"/>
        <w:ind w:left="1440"/>
        <w:jc w:val="both"/>
      </w:pPr>
    </w:p>
    <w:p w14:paraId="4AA72A14" w14:textId="77777777" w:rsidR="00820297" w:rsidRPr="00820297" w:rsidRDefault="00820297" w:rsidP="00820297">
      <w:pPr>
        <w:pStyle w:val="Paragraphedeliste"/>
        <w:numPr>
          <w:ilvl w:val="0"/>
          <w:numId w:val="26"/>
        </w:numPr>
        <w:jc w:val="both"/>
      </w:pPr>
      <w:r>
        <w:t xml:space="preserve">Il appartient au Titulaire de définir avec les service utilisateurs les délais de livraison adapté à leurs </w:t>
      </w:r>
      <w:r w:rsidRPr="00820297">
        <w:t xml:space="preserve">besoins courants ;  </w:t>
      </w:r>
    </w:p>
    <w:p w14:paraId="0A060CA6" w14:textId="77777777" w:rsidR="002959F8" w:rsidRDefault="00820297" w:rsidP="00820297">
      <w:pPr>
        <w:pStyle w:val="Paragraphedeliste"/>
        <w:numPr>
          <w:ilvl w:val="0"/>
          <w:numId w:val="26"/>
        </w:numPr>
        <w:jc w:val="both"/>
      </w:pPr>
      <w:r w:rsidRPr="00820297">
        <w:t>Il appartient au titulaire de vérifier les</w:t>
      </w:r>
      <w:r w:rsidR="002959F8" w:rsidRPr="00820297">
        <w:t xml:space="preserve"> accès au niveau de l’hôpital r préalablement à la livraison.</w:t>
      </w:r>
    </w:p>
    <w:p w14:paraId="251FE571" w14:textId="77777777" w:rsidR="00820297" w:rsidRPr="00820297" w:rsidRDefault="00820297" w:rsidP="00820297">
      <w:pPr>
        <w:pStyle w:val="Paragraphedeliste"/>
        <w:jc w:val="both"/>
      </w:pPr>
    </w:p>
    <w:p w14:paraId="53B1EF2D" w14:textId="77777777" w:rsidR="002959F8" w:rsidRPr="00E36B78" w:rsidRDefault="002959F8" w:rsidP="00820297">
      <w:pPr>
        <w:pStyle w:val="Paragraphedeliste"/>
        <w:numPr>
          <w:ilvl w:val="0"/>
          <w:numId w:val="26"/>
        </w:numPr>
        <w:jc w:val="both"/>
      </w:pPr>
      <w:r w:rsidRPr="00820297">
        <w:t>Les délais sont à respecter sous peine de pénalités détaillées dans le CCAP</w:t>
      </w:r>
      <w:r w:rsidRPr="00820297">
        <w:rPr>
          <w:rStyle w:val="Appelnotedebasdep"/>
        </w:rPr>
        <w:footnoteReference w:id="7"/>
      </w:r>
      <w:r w:rsidRPr="00820297">
        <w:t>.</w:t>
      </w:r>
      <w:r w:rsidR="00820297">
        <w:t xml:space="preserve"> </w:t>
      </w:r>
      <w:r w:rsidRPr="00E36B78">
        <w:t xml:space="preserve"> </w:t>
      </w:r>
    </w:p>
    <w:p w14:paraId="6C3163FE" w14:textId="77777777" w:rsidR="002959F8" w:rsidRPr="00E36B78" w:rsidRDefault="002959F8" w:rsidP="002959F8">
      <w:pPr>
        <w:jc w:val="both"/>
        <w:rPr>
          <w:rStyle w:val="lev"/>
        </w:rPr>
      </w:pPr>
      <w:r w:rsidRPr="00E36B78">
        <w:rPr>
          <w:rStyle w:val="lev"/>
        </w:rPr>
        <w:t>La prestation de location comprend :</w:t>
      </w:r>
    </w:p>
    <w:p w14:paraId="3DD5EE86" w14:textId="77777777" w:rsidR="002959F8" w:rsidRPr="00E36B78" w:rsidRDefault="002959F8" w:rsidP="002959F8">
      <w:pPr>
        <w:pStyle w:val="Titre6"/>
        <w:jc w:val="both"/>
        <w:rPr>
          <w:rStyle w:val="Accentuationintense"/>
          <w:b/>
        </w:rPr>
      </w:pPr>
      <w:r w:rsidRPr="00E36B78">
        <w:rPr>
          <w:rStyle w:val="Accentuationintense"/>
          <w:b/>
        </w:rPr>
        <w:t>Livraison et installation :</w:t>
      </w:r>
    </w:p>
    <w:p w14:paraId="532C7035" w14:textId="77777777" w:rsidR="002959F8" w:rsidRPr="00E36B78" w:rsidRDefault="002959F8" w:rsidP="002959F8">
      <w:pPr>
        <w:pStyle w:val="Paragraphedeliste"/>
        <w:numPr>
          <w:ilvl w:val="0"/>
          <w:numId w:val="17"/>
        </w:numPr>
        <w:jc w:val="both"/>
      </w:pPr>
      <w:r w:rsidRPr="00E36B78">
        <w:t xml:space="preserve">Le transport des produits, </w:t>
      </w:r>
      <w:r w:rsidR="00820297">
        <w:t>avec une organisation de séparation propre/sale</w:t>
      </w:r>
      <w:r w:rsidRPr="00E36B78">
        <w:t xml:space="preserve"> afin d’éviter toute contamination croisée. Une photo de l’intérieur des véhicules montrant clairement </w:t>
      </w:r>
      <w:r w:rsidR="00820297">
        <w:t>le mode d’organisation</w:t>
      </w:r>
      <w:r w:rsidRPr="00E36B78">
        <w:t xml:space="preserve"> sera obligatoirement jointe au dossier d’offre ; </w:t>
      </w:r>
    </w:p>
    <w:p w14:paraId="6AD97FD0" w14:textId="77777777" w:rsidR="002959F8" w:rsidRPr="00E36B78" w:rsidRDefault="002959F8" w:rsidP="002959F8">
      <w:pPr>
        <w:pStyle w:val="Paragraphedeliste"/>
        <w:numPr>
          <w:ilvl w:val="0"/>
          <w:numId w:val="17"/>
        </w:numPr>
        <w:jc w:val="both"/>
      </w:pPr>
      <w:r w:rsidRPr="00E36B78">
        <w:t>La livraison franco de port et d’emballage, matériel nettoyé, désinfecté, prêt à l’emploi ;</w:t>
      </w:r>
    </w:p>
    <w:p w14:paraId="3509313E" w14:textId="77777777" w:rsidR="002959F8" w:rsidRPr="00E36B78" w:rsidRDefault="002959F8" w:rsidP="002959F8">
      <w:pPr>
        <w:pStyle w:val="Paragraphedeliste"/>
        <w:numPr>
          <w:ilvl w:val="0"/>
          <w:numId w:val="17"/>
        </w:numPr>
        <w:jc w:val="both"/>
      </w:pPr>
      <w:r w:rsidRPr="00E36B78">
        <w:t>La mise en place et les essais du matériel ;</w:t>
      </w:r>
    </w:p>
    <w:p w14:paraId="3CB2F9E8" w14:textId="77777777" w:rsidR="002959F8" w:rsidRPr="00E36B78" w:rsidRDefault="002959F8" w:rsidP="002959F8">
      <w:pPr>
        <w:pStyle w:val="Paragraphedeliste"/>
        <w:numPr>
          <w:ilvl w:val="0"/>
          <w:numId w:val="17"/>
        </w:numPr>
        <w:jc w:val="both"/>
      </w:pPr>
      <w:r w:rsidRPr="00E36B78">
        <w:t>La mise en service avec démonstration de fonctionnement ;</w:t>
      </w:r>
    </w:p>
    <w:p w14:paraId="3929FFB7" w14:textId="77777777" w:rsidR="002959F8" w:rsidRPr="00E36B78" w:rsidRDefault="002959F8" w:rsidP="002959F8">
      <w:pPr>
        <w:pStyle w:val="Paragraphedeliste"/>
        <w:numPr>
          <w:ilvl w:val="0"/>
          <w:numId w:val="17"/>
        </w:numPr>
        <w:jc w:val="both"/>
      </w:pPr>
      <w:r w:rsidRPr="00E36B78">
        <w:t>La formation de base des utilisateurs ;</w:t>
      </w:r>
    </w:p>
    <w:p w14:paraId="1B43DF6E" w14:textId="77777777" w:rsidR="002959F8" w:rsidRDefault="002959F8" w:rsidP="002959F8">
      <w:pPr>
        <w:pStyle w:val="Paragraphedeliste"/>
        <w:numPr>
          <w:ilvl w:val="0"/>
          <w:numId w:val="17"/>
        </w:numPr>
        <w:jc w:val="both"/>
      </w:pPr>
      <w:r w:rsidRPr="00E36B78">
        <w:t xml:space="preserve">Chaque matelas devra être assorti d’une notice plastifiée explicitant en particulier le fonctionnement, les alarmes ; cette fiche à présenter avec les échantillons pour expertise et devra être définitivement validée avec ACHAT lors de la mise au point du marché avant le début du marché. </w:t>
      </w:r>
    </w:p>
    <w:p w14:paraId="15DF5189" w14:textId="77777777" w:rsidR="00820297" w:rsidRPr="00E36B78" w:rsidRDefault="00820297" w:rsidP="002959F8">
      <w:pPr>
        <w:pStyle w:val="Paragraphedeliste"/>
        <w:numPr>
          <w:ilvl w:val="0"/>
          <w:numId w:val="17"/>
        </w:numPr>
        <w:jc w:val="both"/>
      </w:pPr>
    </w:p>
    <w:p w14:paraId="3347AEB1" w14:textId="77777777" w:rsidR="002959F8" w:rsidRPr="00E36B78" w:rsidRDefault="002959F8" w:rsidP="002959F8">
      <w:pPr>
        <w:pStyle w:val="Titre6"/>
        <w:jc w:val="both"/>
        <w:rPr>
          <w:rStyle w:val="Accentuationintense"/>
          <w:b/>
        </w:rPr>
      </w:pPr>
      <w:r w:rsidRPr="00E36B78">
        <w:rPr>
          <w:rStyle w:val="Accentuationintense"/>
          <w:b/>
        </w:rPr>
        <w:lastRenderedPageBreak/>
        <w:t>Maintenance tous risques :</w:t>
      </w:r>
    </w:p>
    <w:p w14:paraId="60057F6F" w14:textId="77777777" w:rsidR="002959F8" w:rsidRDefault="002959F8" w:rsidP="002959F8">
      <w:pPr>
        <w:pStyle w:val="Paragraphedeliste"/>
        <w:numPr>
          <w:ilvl w:val="0"/>
          <w:numId w:val="17"/>
        </w:numPr>
        <w:jc w:val="both"/>
      </w:pPr>
      <w:r w:rsidRPr="00E36B78">
        <w:t>La maintenance</w:t>
      </w:r>
      <w:r w:rsidR="00820297">
        <w:t xml:space="preserve"> des dispositifs</w:t>
      </w:r>
      <w:r w:rsidRPr="00E36B78">
        <w:t xml:space="preserve"> est intégralement assurée par le titulaire.</w:t>
      </w:r>
    </w:p>
    <w:p w14:paraId="4DF6BBEF" w14:textId="77777777" w:rsidR="002C1579" w:rsidRPr="00E36B78" w:rsidRDefault="002C1579" w:rsidP="00820297">
      <w:pPr>
        <w:pStyle w:val="Paragraphedeliste"/>
        <w:jc w:val="both"/>
      </w:pPr>
    </w:p>
    <w:p w14:paraId="0D94AE46" w14:textId="77777777" w:rsidR="002959F8" w:rsidRPr="00E36B78" w:rsidRDefault="002959F8" w:rsidP="002959F8">
      <w:pPr>
        <w:pStyle w:val="Titre6"/>
        <w:jc w:val="both"/>
        <w:rPr>
          <w:rStyle w:val="Accentuationintense"/>
          <w:b/>
        </w:rPr>
      </w:pPr>
      <w:r w:rsidRPr="00E36B78">
        <w:rPr>
          <w:rStyle w:val="Accentuationintense"/>
          <w:b/>
        </w:rPr>
        <w:t>Enlèvement, nettoyage et désinfection :</w:t>
      </w:r>
    </w:p>
    <w:p w14:paraId="1BEE5CDE" w14:textId="77777777" w:rsidR="002959F8" w:rsidRPr="00E36B78" w:rsidRDefault="002959F8" w:rsidP="002959F8">
      <w:pPr>
        <w:pStyle w:val="Paragraphedeliste"/>
        <w:numPr>
          <w:ilvl w:val="0"/>
          <w:numId w:val="17"/>
        </w:numPr>
        <w:jc w:val="both"/>
      </w:pPr>
      <w:r w:rsidRPr="00E36B78">
        <w:t>Le démontage ;</w:t>
      </w:r>
    </w:p>
    <w:p w14:paraId="226D7549" w14:textId="77777777" w:rsidR="002959F8" w:rsidRPr="00E36B78" w:rsidRDefault="002959F8" w:rsidP="002959F8">
      <w:pPr>
        <w:pStyle w:val="Paragraphedeliste"/>
        <w:numPr>
          <w:ilvl w:val="0"/>
          <w:numId w:val="17"/>
        </w:numPr>
        <w:jc w:val="both"/>
      </w:pPr>
      <w:r w:rsidRPr="00E36B78">
        <w:t>L’emballage ;</w:t>
      </w:r>
    </w:p>
    <w:p w14:paraId="5C3933AE" w14:textId="77777777" w:rsidR="002959F8" w:rsidRPr="00E36B78" w:rsidRDefault="002959F8" w:rsidP="002959F8">
      <w:pPr>
        <w:pStyle w:val="Paragraphedeliste"/>
        <w:numPr>
          <w:ilvl w:val="0"/>
          <w:numId w:val="17"/>
        </w:numPr>
        <w:jc w:val="both"/>
      </w:pPr>
      <w:r w:rsidRPr="00E36B78">
        <w:t>Le transport ;</w:t>
      </w:r>
    </w:p>
    <w:p w14:paraId="198082F7" w14:textId="77777777" w:rsidR="002959F8" w:rsidRPr="00E36B78" w:rsidRDefault="002959F8" w:rsidP="002959F8">
      <w:pPr>
        <w:pStyle w:val="Paragraphedeliste"/>
        <w:numPr>
          <w:ilvl w:val="0"/>
          <w:numId w:val="17"/>
        </w:numPr>
        <w:jc w:val="both"/>
      </w:pPr>
      <w:r w:rsidRPr="00E36B78">
        <w:t>Le nettoyage et la désinfection du support.</w:t>
      </w:r>
    </w:p>
    <w:p w14:paraId="722CEEA8" w14:textId="77777777" w:rsidR="002959F8" w:rsidRPr="00E36B78" w:rsidRDefault="002959F8" w:rsidP="002959F8">
      <w:pPr>
        <w:ind w:left="360"/>
        <w:jc w:val="both"/>
      </w:pPr>
      <w:r w:rsidRPr="00E36B78">
        <w:t xml:space="preserve">Les méthodes mises en œuvre afin d’assurer une sécurité maximale au patient doivent faire l’objet d’un protocole d’hygiène validé annuellement par un organisme indépendant. Le résultat des tests sera transmis à ACHAT, annuellement. </w:t>
      </w:r>
    </w:p>
    <w:p w14:paraId="40CC9453" w14:textId="77777777" w:rsidR="002959F8" w:rsidRPr="00E36B78" w:rsidRDefault="002959F8" w:rsidP="002959F8">
      <w:pPr>
        <w:ind w:left="360"/>
        <w:jc w:val="both"/>
      </w:pPr>
      <w:r w:rsidRPr="00E36B78">
        <w:t xml:space="preserve">Indépendamment du protocole d’hygiène à fournir, ACHAT ou l’établissement bénéficiaire se réservent la possibilité de faire procéder à des prélèvements bactériologiques, par un tiers. </w:t>
      </w:r>
    </w:p>
    <w:p w14:paraId="03630035" w14:textId="77777777" w:rsidR="002959F8" w:rsidRPr="00E36B78" w:rsidRDefault="002959F8" w:rsidP="002959F8">
      <w:pPr>
        <w:ind w:left="360"/>
        <w:jc w:val="both"/>
      </w:pPr>
      <w:r w:rsidRPr="00E36B78">
        <w:t>La certification RABC</w:t>
      </w:r>
      <w:r w:rsidRPr="00E36B78">
        <w:rPr>
          <w:rStyle w:val="Appelnotedebasdep"/>
        </w:rPr>
        <w:footnoteReference w:id="8"/>
      </w:r>
      <w:r w:rsidRPr="00E36B78">
        <w:t xml:space="preserve"> (NF EN 14065) est obligatoire. </w:t>
      </w:r>
    </w:p>
    <w:p w14:paraId="080BB2BF" w14:textId="77777777" w:rsidR="002959F8" w:rsidRPr="00E36B78" w:rsidRDefault="002959F8" w:rsidP="002959F8">
      <w:pPr>
        <w:ind w:left="360"/>
        <w:jc w:val="both"/>
        <w:rPr>
          <w:b/>
        </w:rPr>
      </w:pPr>
      <w:r w:rsidRPr="00E36B78">
        <w:rPr>
          <w:b/>
        </w:rPr>
        <w:t>En cas de résultats d’analyses présentant une non-conformité, une mise en demeure est adressée immédiatement, par le service de marché, au titulaire du marché concerné. Le titulaire est tenu de répondre à cette mise en demeure dans un délai de 24 à 72 heures suivant l’urgence de l’alerte sous peine de poursuite de la procédure pouvant entraîner la résiliation du marché à ses torts</w:t>
      </w:r>
      <w:r w:rsidR="00B715A6">
        <w:rPr>
          <w:b/>
        </w:rPr>
        <w:t>, en application de l’article 41</w:t>
      </w:r>
      <w:r w:rsidRPr="00E36B78">
        <w:rPr>
          <w:b/>
        </w:rPr>
        <w:t xml:space="preserve"> du C.C.A.G</w:t>
      </w:r>
      <w:r w:rsidR="00B715A6">
        <w:rPr>
          <w:b/>
        </w:rPr>
        <w:t>.</w:t>
      </w:r>
    </w:p>
    <w:p w14:paraId="43D4F36C" w14:textId="77777777" w:rsidR="002959F8" w:rsidRPr="00E36B78" w:rsidRDefault="002959F8" w:rsidP="002959F8">
      <w:pPr>
        <w:pStyle w:val="Titre6"/>
        <w:jc w:val="both"/>
        <w:rPr>
          <w:rStyle w:val="Accentuationintense"/>
          <w:b/>
        </w:rPr>
      </w:pPr>
      <w:r w:rsidRPr="00E36B78">
        <w:rPr>
          <w:rStyle w:val="Accentuationintense"/>
          <w:b/>
        </w:rPr>
        <w:t>Accompagnement client :</w:t>
      </w:r>
    </w:p>
    <w:p w14:paraId="5B8B4C40" w14:textId="77777777" w:rsidR="002959F8" w:rsidRPr="00E36B78" w:rsidRDefault="002959F8" w:rsidP="002959F8">
      <w:pPr>
        <w:pStyle w:val="Paragraphedeliste"/>
        <w:numPr>
          <w:ilvl w:val="0"/>
          <w:numId w:val="17"/>
        </w:numPr>
        <w:jc w:val="both"/>
      </w:pPr>
      <w:r w:rsidRPr="00E36B78">
        <w:t>L’assistance technique (hotline) 24h/24 – 7j/7 ;</w:t>
      </w:r>
    </w:p>
    <w:p w14:paraId="09F9212C" w14:textId="77777777" w:rsidR="002959F8" w:rsidRPr="00E36B78" w:rsidRDefault="002959F8" w:rsidP="002959F8">
      <w:pPr>
        <w:pStyle w:val="Paragraphedeliste"/>
        <w:numPr>
          <w:ilvl w:val="0"/>
          <w:numId w:val="17"/>
        </w:numPr>
        <w:jc w:val="both"/>
      </w:pPr>
      <w:r w:rsidRPr="00E36B78">
        <w:t>L’assistance clinique ;</w:t>
      </w:r>
    </w:p>
    <w:p w14:paraId="357A5A5E" w14:textId="77777777" w:rsidR="002959F8" w:rsidRPr="00E36B78" w:rsidRDefault="002959F8" w:rsidP="002959F8">
      <w:pPr>
        <w:pStyle w:val="Paragraphedeliste"/>
        <w:numPr>
          <w:ilvl w:val="0"/>
          <w:numId w:val="17"/>
        </w:numPr>
        <w:jc w:val="both"/>
      </w:pPr>
      <w:r w:rsidRPr="00E36B78">
        <w:t>Le suivi clinique (aide clinique, guide de choix des matelas, réévaluation clinique…) ;</w:t>
      </w:r>
    </w:p>
    <w:p w14:paraId="31E9A9A2" w14:textId="77777777" w:rsidR="002959F8" w:rsidRPr="00E36B78" w:rsidRDefault="002959F8" w:rsidP="002959F8">
      <w:pPr>
        <w:pStyle w:val="Paragraphedeliste"/>
        <w:numPr>
          <w:ilvl w:val="0"/>
          <w:numId w:val="17"/>
        </w:numPr>
        <w:jc w:val="both"/>
      </w:pPr>
      <w:r w:rsidRPr="00E36B78">
        <w:t>Le suivi du parc installé ;</w:t>
      </w:r>
    </w:p>
    <w:p w14:paraId="6C1D6B63" w14:textId="77777777" w:rsidR="002959F8" w:rsidRPr="00E36B78" w:rsidRDefault="002959F8" w:rsidP="002959F8">
      <w:pPr>
        <w:pStyle w:val="Paragraphedeliste"/>
        <w:numPr>
          <w:ilvl w:val="0"/>
          <w:numId w:val="17"/>
        </w:numPr>
        <w:jc w:val="both"/>
      </w:pPr>
      <w:r w:rsidRPr="00E36B78">
        <w:t>La réalisation des statistiques relatives à l’ensemble des prestations fournies ;</w:t>
      </w:r>
    </w:p>
    <w:p w14:paraId="3FADB65E" w14:textId="77777777" w:rsidR="002959F8" w:rsidRPr="00E36B78" w:rsidRDefault="002959F8" w:rsidP="002959F8">
      <w:pPr>
        <w:pStyle w:val="Paragraphedeliste"/>
        <w:jc w:val="both"/>
      </w:pPr>
    </w:p>
    <w:p w14:paraId="063A024D" w14:textId="77777777" w:rsidR="002959F8" w:rsidRPr="00E36B78" w:rsidRDefault="002959F8" w:rsidP="002959F8">
      <w:pPr>
        <w:pStyle w:val="Paragraphedeliste"/>
        <w:numPr>
          <w:ilvl w:val="0"/>
          <w:numId w:val="17"/>
        </w:numPr>
        <w:jc w:val="both"/>
      </w:pPr>
      <w:r w:rsidRPr="00E36B78">
        <w:t>La fourniture d’une documentation comprenant :</w:t>
      </w:r>
    </w:p>
    <w:p w14:paraId="7A7708C1" w14:textId="77777777" w:rsidR="002959F8" w:rsidRPr="00E36B78" w:rsidRDefault="002959F8" w:rsidP="002959F8">
      <w:pPr>
        <w:pStyle w:val="Paragraphedeliste"/>
        <w:numPr>
          <w:ilvl w:val="1"/>
          <w:numId w:val="41"/>
        </w:numPr>
        <w:jc w:val="both"/>
      </w:pPr>
      <w:r w:rsidRPr="00E36B78">
        <w:t>La notice d’utilisation ;</w:t>
      </w:r>
    </w:p>
    <w:p w14:paraId="4397CA93" w14:textId="77777777" w:rsidR="002959F8" w:rsidRPr="00E36B78" w:rsidRDefault="002959F8" w:rsidP="002959F8">
      <w:pPr>
        <w:pStyle w:val="Paragraphedeliste"/>
        <w:numPr>
          <w:ilvl w:val="1"/>
          <w:numId w:val="41"/>
        </w:numPr>
        <w:jc w:val="both"/>
      </w:pPr>
      <w:r w:rsidRPr="00E36B78">
        <w:t>La notice descriptive avec schémas détaillés du matériel ;</w:t>
      </w:r>
    </w:p>
    <w:p w14:paraId="314349FC" w14:textId="77777777" w:rsidR="002959F8" w:rsidRPr="00E36B78" w:rsidRDefault="002959F8" w:rsidP="002959F8">
      <w:pPr>
        <w:pStyle w:val="Paragraphedeliste"/>
        <w:numPr>
          <w:ilvl w:val="1"/>
          <w:numId w:val="41"/>
        </w:numPr>
        <w:jc w:val="both"/>
      </w:pPr>
      <w:r w:rsidRPr="00E36B78">
        <w:t>La notice d’entretien des surfaces ;</w:t>
      </w:r>
    </w:p>
    <w:p w14:paraId="7D7A278D" w14:textId="77777777" w:rsidR="002959F8" w:rsidRPr="00E36B78" w:rsidRDefault="002959F8" w:rsidP="002959F8">
      <w:pPr>
        <w:pStyle w:val="Paragraphedeliste"/>
        <w:numPr>
          <w:ilvl w:val="1"/>
          <w:numId w:val="41"/>
        </w:numPr>
        <w:jc w:val="both"/>
      </w:pPr>
      <w:r w:rsidRPr="00E36B78">
        <w:t>Les coordonnées et modalités d’intervention du prestataire en cas de panne et pour le retrait des équipements.</w:t>
      </w:r>
    </w:p>
    <w:p w14:paraId="524C58B6" w14:textId="77777777" w:rsidR="000C3135" w:rsidRPr="00E36B78" w:rsidRDefault="000C3135" w:rsidP="00240333">
      <w:pPr>
        <w:pStyle w:val="Paragraphedeliste"/>
        <w:ind w:left="1440"/>
        <w:jc w:val="both"/>
      </w:pPr>
    </w:p>
    <w:p w14:paraId="55F42E22" w14:textId="77777777" w:rsidR="00D863BE" w:rsidRPr="000F1FF6" w:rsidRDefault="00D863BE" w:rsidP="00C23E5E">
      <w:pPr>
        <w:pStyle w:val="Titre6"/>
        <w:numPr>
          <w:ilvl w:val="0"/>
          <w:numId w:val="28"/>
        </w:numPr>
        <w:jc w:val="both"/>
        <w:rPr>
          <w:b/>
          <w:bCs/>
          <w:spacing w:val="5"/>
          <w:u w:val="single"/>
        </w:rPr>
      </w:pPr>
      <w:r w:rsidRPr="000F1FF6">
        <w:rPr>
          <w:rStyle w:val="lev"/>
          <w:u w:val="single"/>
        </w:rPr>
        <w:t>ACHATS </w:t>
      </w:r>
      <w:r w:rsidR="00B715A6">
        <w:rPr>
          <w:rStyle w:val="lev"/>
          <w:u w:val="single"/>
        </w:rPr>
        <w:t xml:space="preserve">(Lots 1,2,3,4,5) </w:t>
      </w:r>
      <w:r w:rsidRPr="000F1FF6">
        <w:rPr>
          <w:rStyle w:val="lev"/>
          <w:u w:val="single"/>
        </w:rPr>
        <w:t>:</w:t>
      </w:r>
    </w:p>
    <w:p w14:paraId="139ABD66" w14:textId="77777777" w:rsidR="00E45A86" w:rsidRPr="00B715A6" w:rsidRDefault="006E6F86" w:rsidP="000422D4">
      <w:r w:rsidRPr="00B715A6">
        <w:rPr>
          <w:b/>
        </w:rPr>
        <w:t xml:space="preserve">La fourniture </w:t>
      </w:r>
      <w:r w:rsidR="000422D4" w:rsidRPr="00B715A6">
        <w:rPr>
          <w:b/>
        </w:rPr>
        <w:t>des équipements</w:t>
      </w:r>
      <w:r w:rsidRPr="00B715A6">
        <w:rPr>
          <w:b/>
        </w:rPr>
        <w:t xml:space="preserve"> comprend </w:t>
      </w:r>
      <w:r w:rsidR="00932AB2" w:rsidRPr="00B715A6">
        <w:rPr>
          <w:b/>
        </w:rPr>
        <w:t xml:space="preserve">La </w:t>
      </w:r>
      <w:r w:rsidR="00B715A6" w:rsidRPr="00B715A6">
        <w:rPr>
          <w:b/>
        </w:rPr>
        <w:t>livraison, l’installation</w:t>
      </w:r>
      <w:r w:rsidR="00932AB2" w:rsidRPr="00B715A6">
        <w:rPr>
          <w:b/>
        </w:rPr>
        <w:t xml:space="preserve"> et la mise en service </w:t>
      </w:r>
      <w:r w:rsidR="00E45A86" w:rsidRPr="00B715A6">
        <w:rPr>
          <w:b/>
        </w:rPr>
        <w:t>et l’enlèvement des emballages</w:t>
      </w:r>
      <w:r w:rsidR="00932AB2" w:rsidRPr="00B715A6">
        <w:t xml:space="preserve"> dans les services utilisateurs (ou éventuellement au magasin de l’hôpital pour </w:t>
      </w:r>
      <w:r w:rsidR="003B238A" w:rsidRPr="00B715A6">
        <w:t>les lots</w:t>
      </w:r>
      <w:r w:rsidR="00932AB2" w:rsidRPr="00B715A6">
        <w:t xml:space="preserve"> </w:t>
      </w:r>
      <w:r w:rsidR="000422D4" w:rsidRPr="00B715A6">
        <w:t>1</w:t>
      </w:r>
      <w:r w:rsidR="00B715A6" w:rsidRPr="00B715A6">
        <w:t>, 3, 4</w:t>
      </w:r>
      <w:r w:rsidR="003B238A" w:rsidRPr="00B715A6">
        <w:t>).</w:t>
      </w:r>
    </w:p>
    <w:p w14:paraId="3260ACE0" w14:textId="77777777" w:rsidR="00240333" w:rsidRPr="000F1FF6" w:rsidRDefault="00240333" w:rsidP="00240333">
      <w:pPr>
        <w:tabs>
          <w:tab w:val="left" w:pos="2127"/>
        </w:tabs>
        <w:ind w:firstLine="567"/>
        <w:jc w:val="both"/>
        <w:rPr>
          <w:rFonts w:ascii="Cambria" w:eastAsia="Times New Roman" w:hAnsi="Cambria" w:cs="Times New Roman"/>
        </w:rPr>
      </w:pPr>
      <w:r w:rsidRPr="000F1FF6">
        <w:rPr>
          <w:rFonts w:ascii="Cambria" w:eastAsia="Times New Roman" w:hAnsi="Cambria" w:cs="Times New Roman"/>
        </w:rPr>
        <w:t xml:space="preserve">La date exacte de livraison devra être convenue entre l’hôpital et/ou la personne habilitée à réceptionner d’une part, et le titulaire du marché d’autre part, au plus tard </w:t>
      </w:r>
      <w:r w:rsidRPr="000F1FF6">
        <w:rPr>
          <w:rFonts w:ascii="Cambria" w:eastAsia="Times New Roman" w:hAnsi="Cambria" w:cs="Times New Roman"/>
          <w:u w:val="single"/>
        </w:rPr>
        <w:t>8 jours</w:t>
      </w:r>
      <w:r w:rsidRPr="000F1FF6">
        <w:rPr>
          <w:rFonts w:ascii="Cambria" w:eastAsia="Times New Roman" w:hAnsi="Cambria" w:cs="Times New Roman"/>
        </w:rPr>
        <w:t xml:space="preserve"> avant la semaine de </w:t>
      </w:r>
      <w:r w:rsidRPr="000F1FF6">
        <w:rPr>
          <w:rFonts w:ascii="Cambria" w:eastAsia="Times New Roman" w:hAnsi="Cambria" w:cs="Times New Roman"/>
        </w:rPr>
        <w:lastRenderedPageBreak/>
        <w:t>livraison fixée lors de la confirmation de commande du titulaire. Cette date de livraison sera confirmée par le titulaire auprès du site par écrit.</w:t>
      </w:r>
    </w:p>
    <w:p w14:paraId="41D4D768" w14:textId="77777777" w:rsidR="00240333" w:rsidRPr="000F1FF6" w:rsidRDefault="00240333" w:rsidP="00240333">
      <w:pPr>
        <w:tabs>
          <w:tab w:val="left" w:pos="0"/>
        </w:tabs>
        <w:rPr>
          <w:rFonts w:ascii="Cambria" w:eastAsia="Times New Roman" w:hAnsi="Cambria" w:cs="Times New Roman"/>
        </w:rPr>
      </w:pPr>
      <w:r w:rsidRPr="000F1FF6">
        <w:rPr>
          <w:rFonts w:ascii="Cambria" w:eastAsia="Times New Roman" w:hAnsi="Cambria" w:cs="Times New Roman"/>
          <w:iCs/>
        </w:rPr>
        <w:t xml:space="preserve">La livraison comprend le déchargement et la mise en place du matériel dans les locaux de destination ou à l’emplacement de destination.  </w:t>
      </w:r>
      <w:r w:rsidRPr="000F1FF6">
        <w:rPr>
          <w:rFonts w:ascii="Cambria" w:eastAsia="Times New Roman" w:hAnsi="Cambria" w:cs="Times New Roman"/>
        </w:rPr>
        <w:t>Toutes les manipulations de fournitures jusqu’à leur réception par le responsable de l’hôpital sont à la charge et sous l’entière responsabilité du titulaire du marché. La manutention (main d’œuvre, moyens de levage, etc.) nécessaire à l’acheminement du matériel dans les locaux d’inst</w:t>
      </w:r>
      <w:r w:rsidR="000F1FF6">
        <w:rPr>
          <w:rFonts w:ascii="Cambria" w:eastAsia="Times New Roman" w:hAnsi="Cambria" w:cs="Times New Roman"/>
        </w:rPr>
        <w:t>allation ainsi que</w:t>
      </w:r>
      <w:r w:rsidRPr="000F1FF6">
        <w:rPr>
          <w:rFonts w:ascii="Cambria" w:eastAsia="Times New Roman" w:hAnsi="Cambria" w:cs="Times New Roman"/>
        </w:rPr>
        <w:t xml:space="preserve"> la mise en place du matériel sont à prévoir par le titulaire. </w:t>
      </w:r>
    </w:p>
    <w:p w14:paraId="1D5875F1" w14:textId="77777777" w:rsidR="00240333" w:rsidRPr="000F1FF6" w:rsidRDefault="00240333" w:rsidP="00240333">
      <w:pPr>
        <w:jc w:val="both"/>
        <w:rPr>
          <w:rFonts w:ascii="Cambria" w:eastAsia="Times New Roman" w:hAnsi="Cambria" w:cs="Times New Roman"/>
          <w:iCs/>
        </w:rPr>
      </w:pPr>
      <w:r w:rsidRPr="000F1FF6">
        <w:rPr>
          <w:rFonts w:ascii="Cambria" w:eastAsia="Times New Roman" w:hAnsi="Cambria" w:cs="Times New Roman"/>
          <w:iCs/>
        </w:rPr>
        <w:t>Sont également comp</w:t>
      </w:r>
      <w:r w:rsidR="000F1FF6">
        <w:rPr>
          <w:rFonts w:ascii="Cambria" w:eastAsia="Times New Roman" w:hAnsi="Cambria" w:cs="Times New Roman"/>
          <w:iCs/>
        </w:rPr>
        <w:t xml:space="preserve">ris : le déballage, </w:t>
      </w:r>
      <w:r w:rsidRPr="000F1FF6">
        <w:rPr>
          <w:rFonts w:ascii="Cambria" w:eastAsia="Times New Roman" w:hAnsi="Cambria" w:cs="Times New Roman"/>
          <w:iCs/>
        </w:rPr>
        <w:t>l’installation</w:t>
      </w:r>
      <w:r w:rsidR="000F1FF6">
        <w:rPr>
          <w:rFonts w:ascii="Cambria" w:eastAsia="Times New Roman" w:hAnsi="Cambria" w:cs="Times New Roman"/>
          <w:iCs/>
        </w:rPr>
        <w:t>,</w:t>
      </w:r>
      <w:r w:rsidRPr="000F1FF6">
        <w:rPr>
          <w:rFonts w:ascii="Cambria" w:eastAsia="Times New Roman" w:hAnsi="Cambria" w:cs="Times New Roman"/>
          <w:iCs/>
        </w:rPr>
        <w:t xml:space="preserve"> la reprise et le recyclage des emballages. </w:t>
      </w:r>
    </w:p>
    <w:p w14:paraId="65B16B20" w14:textId="77777777" w:rsidR="00AF2B7E" w:rsidRPr="00EA5CA7" w:rsidRDefault="00746AD2" w:rsidP="00F83080">
      <w:pPr>
        <w:jc w:val="both"/>
        <w:rPr>
          <w:rFonts w:ascii="Cambria" w:eastAsia="Times New Roman" w:hAnsi="Cambria" w:cs="Arial"/>
        </w:rPr>
      </w:pPr>
      <w:r>
        <w:rPr>
          <w:rFonts w:ascii="Cambria" w:eastAsia="Times New Roman" w:hAnsi="Cambria" w:cs="Arial"/>
        </w:rPr>
        <w:t>Cependant, l</w:t>
      </w:r>
      <w:r w:rsidR="00AF2B7E" w:rsidRPr="00EA5CA7">
        <w:rPr>
          <w:rFonts w:ascii="Cambria" w:eastAsia="Times New Roman" w:hAnsi="Cambria" w:cs="Arial"/>
        </w:rPr>
        <w:t xml:space="preserve">es livraisons au magasin central s’entendent sans déballage ni reprise des emballages. </w:t>
      </w:r>
    </w:p>
    <w:p w14:paraId="62679CE4" w14:textId="77777777" w:rsidR="00EA5CA7" w:rsidRPr="00B23126" w:rsidRDefault="00EA5CA7" w:rsidP="000422D4">
      <w:pPr>
        <w:tabs>
          <w:tab w:val="left" w:pos="2127"/>
        </w:tabs>
        <w:jc w:val="both"/>
        <w:rPr>
          <w:highlight w:val="green"/>
        </w:rPr>
      </w:pPr>
    </w:p>
    <w:p w14:paraId="3BFAB0BE" w14:textId="77777777" w:rsidR="00F83080" w:rsidRPr="00EA5CA7" w:rsidRDefault="00BF5766" w:rsidP="00F83080">
      <w:pPr>
        <w:rPr>
          <w:rFonts w:ascii="Cambria" w:eastAsia="Times New Roman" w:hAnsi="Cambria" w:cs="Times New Roman"/>
          <w:bCs/>
          <w:color w:val="943634"/>
          <w:spacing w:val="5"/>
        </w:rPr>
      </w:pPr>
      <w:r w:rsidRPr="00EA5CA7">
        <w:rPr>
          <w:rFonts w:ascii="Cambria" w:eastAsia="Times New Roman" w:hAnsi="Cambria" w:cs="Times New Roman"/>
          <w:bCs/>
          <w:color w:val="943634"/>
          <w:spacing w:val="5"/>
        </w:rPr>
        <w:t>F</w:t>
      </w:r>
      <w:r w:rsidR="00F83080" w:rsidRPr="00EA5CA7">
        <w:rPr>
          <w:rFonts w:ascii="Cambria" w:eastAsia="Times New Roman" w:hAnsi="Cambria" w:cs="Times New Roman"/>
          <w:bCs/>
          <w:color w:val="943634"/>
          <w:spacing w:val="5"/>
        </w:rPr>
        <w:t>ormation des personnel</w:t>
      </w:r>
      <w:r w:rsidRPr="00EA5CA7">
        <w:rPr>
          <w:rFonts w:ascii="Cambria" w:eastAsia="Times New Roman" w:hAnsi="Cambria" w:cs="Times New Roman"/>
          <w:bCs/>
          <w:color w:val="943634"/>
          <w:spacing w:val="5"/>
        </w:rPr>
        <w:t>s au bon usage des équipements </w:t>
      </w:r>
    </w:p>
    <w:p w14:paraId="1B5B41AB" w14:textId="77777777" w:rsidR="00F83080" w:rsidRPr="00EA5CA7" w:rsidRDefault="00F83080" w:rsidP="00F83080">
      <w:pPr>
        <w:rPr>
          <w:rFonts w:ascii="Cambria" w:eastAsia="Times New Roman" w:hAnsi="Cambria" w:cs="Times New Roman"/>
        </w:rPr>
      </w:pPr>
      <w:r w:rsidRPr="00EA5CA7">
        <w:rPr>
          <w:rFonts w:ascii="Cambria" w:eastAsia="Times New Roman" w:hAnsi="Cambria" w:cs="Times New Roman"/>
        </w:rPr>
        <w:t xml:space="preserve">La formation complète des personnels au bon usage des équipements est obligatoire. Cette formation est réalisée sur site. </w:t>
      </w:r>
    </w:p>
    <w:p w14:paraId="16F2EC07" w14:textId="77777777" w:rsidR="00F83080" w:rsidRPr="00EA5CA7" w:rsidRDefault="00F83080" w:rsidP="00F83080">
      <w:pPr>
        <w:rPr>
          <w:rFonts w:ascii="Cambria" w:eastAsia="Times New Roman" w:hAnsi="Cambria" w:cs="Times New Roman"/>
        </w:rPr>
      </w:pPr>
      <w:r w:rsidRPr="00EA5CA7">
        <w:rPr>
          <w:rFonts w:ascii="Cambria" w:eastAsia="Times New Roman" w:hAnsi="Cambria" w:cs="Times New Roman"/>
        </w:rPr>
        <w:t>Le titulaire doit une information aux utilisateurs relative aux recommandations et précautions d’entretien et de désinfection des matériels en regard des règles d’hygiène en vigueur.</w:t>
      </w:r>
    </w:p>
    <w:p w14:paraId="00559726" w14:textId="77777777" w:rsidR="00F83080" w:rsidRPr="00EA5CA7" w:rsidRDefault="00F83080" w:rsidP="00F83080">
      <w:pPr>
        <w:jc w:val="both"/>
      </w:pPr>
      <w:r w:rsidRPr="00EA5CA7">
        <w:t>En tout état de cause, le fournisseur ne pourra pas exiger la prise en charge d’une prestation non prévue nécessaire à la bonne réalisation de sa prestation.</w:t>
      </w:r>
    </w:p>
    <w:p w14:paraId="6E942EAB" w14:textId="77777777" w:rsidR="00DC3E15" w:rsidRPr="00E36B78" w:rsidRDefault="00DC3E15" w:rsidP="00C23E5E">
      <w:pPr>
        <w:pStyle w:val="Titre3"/>
        <w:pageBreakBefore/>
        <w:jc w:val="left"/>
      </w:pPr>
      <w:bookmarkStart w:id="66" w:name="_Toc190670175"/>
      <w:bookmarkStart w:id="67" w:name="_Toc205787063"/>
      <w:bookmarkStart w:id="68" w:name="_Toc183510175"/>
      <w:r w:rsidRPr="00E36B78">
        <w:lastRenderedPageBreak/>
        <w:t>5-</w:t>
      </w:r>
      <w:r w:rsidR="0037165E" w:rsidRPr="00E36B78">
        <w:t>5</w:t>
      </w:r>
      <w:r w:rsidRPr="00E36B78">
        <w:t xml:space="preserve"> Durée de garantie</w:t>
      </w:r>
      <w:bookmarkEnd w:id="66"/>
      <w:r w:rsidR="00743959" w:rsidRPr="00E36B78">
        <w:t xml:space="preserve"> et conditions du service après-vente</w:t>
      </w:r>
      <w:bookmarkEnd w:id="67"/>
      <w:bookmarkEnd w:id="68"/>
    </w:p>
    <w:p w14:paraId="45CF5A39" w14:textId="77777777" w:rsidR="00DC3E15" w:rsidRPr="00E36B78" w:rsidRDefault="00DC3E15" w:rsidP="00DC3E15">
      <w:pPr>
        <w:rPr>
          <w:rFonts w:cs="Arial"/>
        </w:rPr>
      </w:pPr>
    </w:p>
    <w:p w14:paraId="3EC50790" w14:textId="77777777" w:rsidR="008A07C0" w:rsidRPr="00E36B78" w:rsidRDefault="008A07C0" w:rsidP="008A07C0">
      <w:pPr>
        <w:ind w:firstLine="567"/>
        <w:jc w:val="both"/>
        <w:rPr>
          <w:rFonts w:ascii="Cambria" w:eastAsia="Times New Roman" w:hAnsi="Cambria" w:cs="Arial"/>
        </w:rPr>
      </w:pPr>
      <w:r w:rsidRPr="00E36B78">
        <w:rPr>
          <w:rFonts w:ascii="Cambria" w:eastAsia="Times New Roman" w:hAnsi="Cambria" w:cs="Arial"/>
        </w:rPr>
        <w:t xml:space="preserve">La garantie concerne l’ensemble des équipements et accessoires installés par le titulaire au titre du marché. La garantie exigée de l'ensemble des matériels est de </w:t>
      </w:r>
      <w:r w:rsidRPr="00E36B78">
        <w:rPr>
          <w:rFonts w:ascii="Cambria" w:eastAsia="Times New Roman" w:hAnsi="Cambria" w:cs="Arial"/>
          <w:u w:val="single"/>
        </w:rPr>
        <w:t>vingt-quatre mois minimum</w:t>
      </w:r>
      <w:r w:rsidRPr="00E36B78">
        <w:rPr>
          <w:rFonts w:ascii="Cambria" w:eastAsia="Times New Roman" w:hAnsi="Cambria" w:cs="Arial"/>
        </w:rPr>
        <w:t xml:space="preserve"> à compter de la réception du matériel.</w:t>
      </w:r>
    </w:p>
    <w:p w14:paraId="27BFE466" w14:textId="77777777" w:rsidR="008A07C0" w:rsidRPr="00E36B78" w:rsidRDefault="008A07C0" w:rsidP="008A07C0">
      <w:pPr>
        <w:ind w:firstLine="567"/>
        <w:jc w:val="both"/>
        <w:rPr>
          <w:rFonts w:ascii="Cambria" w:eastAsia="Times New Roman" w:hAnsi="Cambria" w:cs="Arial"/>
        </w:rPr>
      </w:pPr>
      <w:r w:rsidRPr="00E36B78">
        <w:rPr>
          <w:rFonts w:ascii="Cambria" w:eastAsia="Times New Roman" w:hAnsi="Cambria" w:cs="Arial"/>
        </w:rPr>
        <w:t xml:space="preserve">La garantie comprend pièces, main d'œuvre et déplacements pour les interventions préventives conformément aux préconisations du fabricant d’une part et pour les interventions curatives couvrant tout vice de fabrication et de fonctionnement d’autre part. La garantie porte sur tous les défauts visibles ou non des matériaux employés, sur tous les vices de construction ou de conception et sur le bon fonctionnement de l’installation, tant dans l’ensemble que dans les détails. </w:t>
      </w:r>
    </w:p>
    <w:p w14:paraId="07A9E2AB" w14:textId="77777777" w:rsidR="008A07C0" w:rsidRPr="00E36B78" w:rsidRDefault="008A07C0" w:rsidP="008A07C0">
      <w:pPr>
        <w:ind w:firstLine="567"/>
        <w:jc w:val="both"/>
        <w:rPr>
          <w:rFonts w:ascii="Cambria" w:eastAsia="Times New Roman" w:hAnsi="Cambria" w:cs="Arial"/>
        </w:rPr>
      </w:pPr>
      <w:r w:rsidRPr="00E36B78">
        <w:rPr>
          <w:rFonts w:ascii="Cambria" w:eastAsia="Times New Roman" w:hAnsi="Cambria" w:cs="Arial"/>
        </w:rPr>
        <w:t xml:space="preserve">Au cours </w:t>
      </w:r>
      <w:r w:rsidR="00E36B78" w:rsidRPr="00E36B78">
        <w:rPr>
          <w:rFonts w:ascii="Cambria" w:eastAsia="Times New Roman" w:hAnsi="Cambria" w:cs="Arial"/>
        </w:rPr>
        <w:t>de la</w:t>
      </w:r>
      <w:r w:rsidRPr="00E36B78">
        <w:rPr>
          <w:rFonts w:ascii="Cambria" w:eastAsia="Times New Roman" w:hAnsi="Cambria" w:cs="Arial"/>
        </w:rPr>
        <w:t xml:space="preserve"> période de la garantie ci-dessus </w:t>
      </w:r>
      <w:r w:rsidR="00E36B78" w:rsidRPr="00E36B78">
        <w:rPr>
          <w:rFonts w:ascii="Cambria" w:eastAsia="Times New Roman" w:hAnsi="Cambria" w:cs="Arial"/>
        </w:rPr>
        <w:t>définie, le</w:t>
      </w:r>
      <w:r w:rsidRPr="00E36B78">
        <w:rPr>
          <w:rFonts w:ascii="Cambria" w:eastAsia="Times New Roman" w:hAnsi="Cambria" w:cs="Arial"/>
        </w:rPr>
        <w:t xml:space="preserve"> titulaire s’engage à remplacer toute pièce défectueuse </w:t>
      </w:r>
      <w:r w:rsidR="00E36B78" w:rsidRPr="00E36B78">
        <w:rPr>
          <w:rFonts w:ascii="Cambria" w:eastAsia="Times New Roman" w:hAnsi="Cambria" w:cs="Arial"/>
        </w:rPr>
        <w:t>ou effectuer</w:t>
      </w:r>
      <w:r w:rsidRPr="00E36B78">
        <w:rPr>
          <w:rFonts w:ascii="Cambria" w:eastAsia="Times New Roman" w:hAnsi="Cambria" w:cs="Arial"/>
        </w:rPr>
        <w:t xml:space="preserve"> toute intervention nécessaire y compris les corrections ou mises à jour logicielles, les frais occasionnés étant à sa charge. </w:t>
      </w:r>
    </w:p>
    <w:p w14:paraId="1B6963C9" w14:textId="77777777" w:rsidR="008A07C0" w:rsidRPr="00E36B78" w:rsidRDefault="008A07C0" w:rsidP="008A07C0">
      <w:pPr>
        <w:ind w:firstLine="567"/>
        <w:jc w:val="both"/>
        <w:rPr>
          <w:rFonts w:ascii="Cambria" w:eastAsia="Times New Roman" w:hAnsi="Cambria" w:cs="Times New Roman"/>
        </w:rPr>
      </w:pPr>
      <w:r w:rsidRPr="00E36B78">
        <w:rPr>
          <w:rFonts w:ascii="Cambria" w:eastAsia="Times New Roman" w:hAnsi="Cambria" w:cs="Arial"/>
        </w:rPr>
        <w:t xml:space="preserve">Les modalités de mise en œuvre du service après-vente devront être précisées en tenant compte du délai d’intervention fixé au maximum à 72 </w:t>
      </w:r>
      <w:r w:rsidR="00E36B78" w:rsidRPr="00E36B78">
        <w:rPr>
          <w:rFonts w:ascii="Cambria" w:eastAsia="Times New Roman" w:hAnsi="Cambria" w:cs="Arial"/>
        </w:rPr>
        <w:t>heures, à</w:t>
      </w:r>
      <w:r w:rsidRPr="00E36B78">
        <w:rPr>
          <w:rFonts w:ascii="Cambria" w:eastAsia="Times New Roman" w:hAnsi="Cambria" w:cs="Arial"/>
        </w:rPr>
        <w:t xml:space="preserve"> compter de la date de réception de la commande par le titulaire et du délai de remise en service n’excédant pas, dans les cas d’échange du matériel, le délai de livraison du matériel neuf (ne pouvant excéder 6 semaines maximum).</w:t>
      </w:r>
      <w:r w:rsidRPr="00E36B78">
        <w:rPr>
          <w:rFonts w:ascii="Cambria" w:eastAsia="Times New Roman" w:hAnsi="Cambria" w:cs="Times New Roman"/>
        </w:rPr>
        <w:t xml:space="preserve"> </w:t>
      </w:r>
    </w:p>
    <w:p w14:paraId="3525C932" w14:textId="77777777" w:rsidR="008A07C0" w:rsidRPr="00E36B78" w:rsidRDefault="008A07C0" w:rsidP="008A07C0">
      <w:pPr>
        <w:ind w:firstLine="567"/>
        <w:rPr>
          <w:rFonts w:ascii="Cambria" w:eastAsia="Times New Roman" w:hAnsi="Cambria" w:cs="Arial"/>
        </w:rPr>
      </w:pPr>
      <w:r w:rsidRPr="00E36B78">
        <w:rPr>
          <w:rFonts w:ascii="Cambria" w:eastAsia="Times New Roman" w:hAnsi="Cambria" w:cs="Arial"/>
        </w:rPr>
        <w:t>Le délai de livraison contractuel est celui indiqué dans les réponses au questionnaire technique et vaut engagement ferme.</w:t>
      </w:r>
    </w:p>
    <w:p w14:paraId="05A45F54" w14:textId="77777777" w:rsidR="006C3541" w:rsidRPr="00B23126" w:rsidRDefault="006C3541" w:rsidP="006C3541">
      <w:pPr>
        <w:rPr>
          <w:rFonts w:cs="Arial"/>
          <w:highlight w:val="green"/>
        </w:rPr>
      </w:pPr>
    </w:p>
    <w:p w14:paraId="0DE9DD08" w14:textId="77777777" w:rsidR="00322301" w:rsidRPr="00E36B78" w:rsidRDefault="00322301" w:rsidP="008E7131">
      <w:pPr>
        <w:pStyle w:val="Titre1"/>
        <w:pageBreakBefore/>
        <w:shd w:val="clear" w:color="auto" w:fill="B3B3B3"/>
        <w:rPr>
          <w:rFonts w:eastAsia="Arial Unicode MS"/>
        </w:rPr>
      </w:pPr>
      <w:bookmarkStart w:id="69" w:name="_Toc205787065"/>
      <w:bookmarkStart w:id="70" w:name="_Toc183510176"/>
      <w:r w:rsidRPr="00E36B78">
        <w:rPr>
          <w:rFonts w:eastAsia="Arial Unicode MS"/>
        </w:rPr>
        <w:lastRenderedPageBreak/>
        <w:t xml:space="preserve">Annexe </w:t>
      </w:r>
      <w:r w:rsidR="000C088B" w:rsidRPr="00E36B78">
        <w:rPr>
          <w:rFonts w:eastAsia="Arial Unicode MS"/>
        </w:rPr>
        <w:t>1</w:t>
      </w:r>
      <w:r w:rsidRPr="00E36B78">
        <w:rPr>
          <w:rFonts w:eastAsia="Arial Unicode MS"/>
        </w:rPr>
        <w:t> : Cadre de réponse technique</w:t>
      </w:r>
      <w:bookmarkEnd w:id="69"/>
      <w:bookmarkEnd w:id="70"/>
    </w:p>
    <w:p w14:paraId="5FD12245" w14:textId="77777777" w:rsidR="00644789" w:rsidRPr="00E36B78" w:rsidRDefault="008B56F2" w:rsidP="008264A1">
      <w:pPr>
        <w:widowControl w:val="0"/>
        <w:autoSpaceDE w:val="0"/>
        <w:autoSpaceDN w:val="0"/>
        <w:adjustRightInd w:val="0"/>
        <w:jc w:val="center"/>
        <w:rPr>
          <w:rFonts w:eastAsia="Arial Unicode MS" w:cs="Arial"/>
          <w:b/>
          <w:bCs/>
          <w:iCs/>
        </w:rPr>
      </w:pPr>
      <w:r w:rsidRPr="00E36B78">
        <w:rPr>
          <w:rFonts w:eastAsia="Arial Unicode MS" w:cs="Arial"/>
          <w:b/>
          <w:bCs/>
          <w:iCs/>
        </w:rPr>
        <w:t>Ce document est à remplir par le candidat</w:t>
      </w:r>
    </w:p>
    <w:p w14:paraId="751C8AE7" w14:textId="77777777" w:rsidR="00F44F8F" w:rsidRPr="00B23126" w:rsidRDefault="00F44F8F" w:rsidP="00E60C18">
      <w:pPr>
        <w:tabs>
          <w:tab w:val="left" w:pos="1701"/>
          <w:tab w:val="left" w:pos="6237"/>
        </w:tabs>
        <w:spacing w:after="0"/>
        <w:jc w:val="center"/>
        <w:rPr>
          <w:rStyle w:val="lev"/>
          <w:b w:val="0"/>
          <w:highlight w:val="green"/>
        </w:rPr>
      </w:pPr>
    </w:p>
    <w:p w14:paraId="6309B7F4" w14:textId="77777777" w:rsidR="001F6CAA" w:rsidRPr="00B23126" w:rsidRDefault="001F6CAA" w:rsidP="00E60C18">
      <w:pPr>
        <w:tabs>
          <w:tab w:val="left" w:pos="1701"/>
          <w:tab w:val="left" w:pos="6237"/>
        </w:tabs>
        <w:spacing w:after="0"/>
        <w:jc w:val="center"/>
        <w:rPr>
          <w:rStyle w:val="lev"/>
          <w:b w:val="0"/>
          <w:highlight w:val="green"/>
        </w:rPr>
      </w:pPr>
    </w:p>
    <w:p w14:paraId="06E2E52F" w14:textId="77777777" w:rsidR="00960F23" w:rsidRPr="00C57A86" w:rsidRDefault="00960F23" w:rsidP="00960F23">
      <w:pPr>
        <w:pStyle w:val="Titre3"/>
        <w:rPr>
          <w:rStyle w:val="lev"/>
          <w:b w:val="0"/>
        </w:rPr>
      </w:pPr>
      <w:bookmarkStart w:id="71" w:name="_Toc183510177"/>
      <w:r w:rsidRPr="00C57A86">
        <w:rPr>
          <w:rStyle w:val="lev"/>
          <w:b w:val="0"/>
        </w:rPr>
        <w:t>LOT 1 : Matelas et coussins mousse viscoélastique avec housse</w:t>
      </w:r>
      <w:bookmarkEnd w:id="71"/>
    </w:p>
    <w:p w14:paraId="497EF1DF" w14:textId="77777777" w:rsidR="00960F23" w:rsidRPr="001D3E4C" w:rsidRDefault="00960F23" w:rsidP="00960F23">
      <w:pPr>
        <w:tabs>
          <w:tab w:val="left" w:pos="1701"/>
          <w:tab w:val="left" w:pos="6237"/>
        </w:tabs>
        <w:spacing w:after="0"/>
        <w:jc w:val="center"/>
        <w:rPr>
          <w:rFonts w:ascii="Cambria" w:eastAsia="Times New Roman" w:hAnsi="Cambria" w:cs="Arial"/>
          <w:bCs/>
          <w:color w:val="943634"/>
          <w:spacing w:val="5"/>
        </w:rPr>
      </w:pPr>
      <w:r w:rsidRPr="001D3E4C">
        <w:rPr>
          <w:rFonts w:ascii="Cambria" w:eastAsia="Times New Roman" w:hAnsi="Cambria" w:cs="Arial"/>
          <w:bCs/>
          <w:color w:val="943634"/>
          <w:spacing w:val="5"/>
        </w:rPr>
        <w:t>Toute case non renseignée aura la note « 0 ».</w:t>
      </w:r>
    </w:p>
    <w:p w14:paraId="2611E1E3" w14:textId="77777777" w:rsidR="00960F23" w:rsidRPr="001D3E4C" w:rsidRDefault="00960F23" w:rsidP="00960F23">
      <w:pPr>
        <w:tabs>
          <w:tab w:val="left" w:pos="1701"/>
          <w:tab w:val="left" w:pos="6237"/>
        </w:tabs>
        <w:spacing w:after="0"/>
        <w:ind w:right="-285"/>
        <w:jc w:val="center"/>
        <w:rPr>
          <w:rFonts w:ascii="Cambria" w:eastAsia="Times New Roman" w:hAnsi="Cambria" w:cs="Arial"/>
          <w:bCs/>
          <w:color w:val="943634"/>
          <w:spacing w:val="5"/>
        </w:rPr>
      </w:pPr>
      <w:r w:rsidRPr="001D3E4C">
        <w:rPr>
          <w:rFonts w:ascii="Cambria" w:eastAsia="Times New Roman" w:hAnsi="Cambria" w:cs="Arial"/>
          <w:bCs/>
          <w:color w:val="943634"/>
          <w:spacing w:val="5"/>
        </w:rPr>
        <w:t>Les renvois secs vers des fiches techniques sont interdits et auront la note « 0 » :</w:t>
      </w:r>
    </w:p>
    <w:p w14:paraId="17138E32" w14:textId="77777777" w:rsidR="00960F23" w:rsidRPr="001D3E4C" w:rsidRDefault="00960F23" w:rsidP="00960F23">
      <w:pPr>
        <w:tabs>
          <w:tab w:val="left" w:pos="284"/>
          <w:tab w:val="left" w:pos="6237"/>
        </w:tabs>
        <w:spacing w:after="0"/>
        <w:ind w:right="-285"/>
        <w:jc w:val="center"/>
        <w:rPr>
          <w:rFonts w:ascii="Cambria" w:eastAsia="Times New Roman" w:hAnsi="Cambria" w:cs="Arial"/>
          <w:bCs/>
          <w:color w:val="943634"/>
          <w:spacing w:val="5"/>
        </w:rPr>
      </w:pPr>
      <w:r w:rsidRPr="001D3E4C">
        <w:rPr>
          <w:rFonts w:ascii="Cambria" w:eastAsia="Times New Roman" w:hAnsi="Cambria" w:cs="Arial"/>
          <w:bCs/>
          <w:color w:val="943634"/>
          <w:spacing w:val="5"/>
        </w:rPr>
        <w:t>-</w:t>
      </w:r>
      <w:r w:rsidRPr="001D3E4C">
        <w:rPr>
          <w:rFonts w:ascii="Cambria" w:eastAsia="Times New Roman" w:hAnsi="Cambria" w:cs="Arial"/>
          <w:bCs/>
          <w:color w:val="943634"/>
          <w:spacing w:val="5"/>
        </w:rPr>
        <w:tab/>
        <w:t>les principaux éléments de réponse doivent figurer dans la colonne « réponse du candidat »,</w:t>
      </w:r>
    </w:p>
    <w:p w14:paraId="6442C7A3" w14:textId="77777777" w:rsidR="00960F23" w:rsidRPr="001D3E4C" w:rsidRDefault="00960F23" w:rsidP="00960F23">
      <w:pPr>
        <w:tabs>
          <w:tab w:val="left" w:pos="284"/>
          <w:tab w:val="left" w:pos="6237"/>
        </w:tabs>
        <w:spacing w:after="0"/>
        <w:ind w:right="-285"/>
        <w:jc w:val="center"/>
        <w:rPr>
          <w:rFonts w:ascii="Cambria" w:eastAsia="Times New Roman" w:hAnsi="Cambria" w:cs="Arial"/>
          <w:bCs/>
          <w:color w:val="943634"/>
          <w:spacing w:val="5"/>
        </w:rPr>
      </w:pPr>
      <w:r w:rsidRPr="001D3E4C">
        <w:rPr>
          <w:rFonts w:ascii="Cambria" w:eastAsia="Times New Roman" w:hAnsi="Cambria" w:cs="Arial"/>
          <w:bCs/>
          <w:color w:val="943634"/>
          <w:spacing w:val="5"/>
        </w:rPr>
        <w:t>-</w:t>
      </w:r>
      <w:r w:rsidRPr="001D3E4C">
        <w:rPr>
          <w:rFonts w:ascii="Cambria" w:eastAsia="Times New Roman" w:hAnsi="Cambria" w:cs="Arial"/>
          <w:bCs/>
          <w:color w:val="943634"/>
          <w:spacing w:val="5"/>
        </w:rPr>
        <w:tab/>
        <w:t>si un renvoi est nécessaire, la référence du document fourni, et le numéro de page doivent obligatoirement être mentionnés ;</w:t>
      </w:r>
    </w:p>
    <w:p w14:paraId="70F1B03F" w14:textId="77777777" w:rsidR="00960F23" w:rsidRPr="001D3E4C" w:rsidRDefault="00960F23" w:rsidP="00960F23">
      <w:pPr>
        <w:tabs>
          <w:tab w:val="left" w:pos="284"/>
          <w:tab w:val="left" w:pos="6237"/>
        </w:tabs>
        <w:spacing w:after="0"/>
        <w:ind w:right="-285"/>
        <w:jc w:val="center"/>
        <w:rPr>
          <w:rFonts w:ascii="Cambria" w:eastAsia="Times New Roman" w:hAnsi="Cambria" w:cs="Arial"/>
          <w:bCs/>
          <w:color w:val="943634"/>
          <w:spacing w:val="5"/>
        </w:rPr>
      </w:pPr>
      <w:r w:rsidRPr="001D3E4C">
        <w:rPr>
          <w:rFonts w:ascii="Cambria" w:eastAsia="Times New Roman" w:hAnsi="Cambria" w:cs="Arial"/>
          <w:bCs/>
          <w:color w:val="943634"/>
          <w:spacing w:val="5"/>
        </w:rPr>
        <w:t>-</w:t>
      </w:r>
      <w:r w:rsidRPr="001D3E4C">
        <w:rPr>
          <w:rFonts w:ascii="Cambria" w:eastAsia="Times New Roman" w:hAnsi="Cambria" w:cs="Arial"/>
          <w:bCs/>
          <w:color w:val="943634"/>
          <w:spacing w:val="5"/>
        </w:rPr>
        <w:tab/>
        <w:t>Les questions non notées renvoient essentiellement aux exigences du CCTP. Une non-conformité au CCTP entraîne l’élimination de l’offre ;</w:t>
      </w:r>
    </w:p>
    <w:p w14:paraId="030360A5" w14:textId="77777777" w:rsidR="00960F23" w:rsidRPr="001D3E4C" w:rsidRDefault="00960F23" w:rsidP="00960F23">
      <w:pPr>
        <w:tabs>
          <w:tab w:val="left" w:pos="1701"/>
          <w:tab w:val="left" w:pos="6237"/>
        </w:tabs>
        <w:spacing w:after="0"/>
        <w:ind w:right="-285"/>
        <w:jc w:val="center"/>
        <w:rPr>
          <w:rFonts w:ascii="Cambria" w:eastAsia="Times New Roman" w:hAnsi="Cambria" w:cs="Arial"/>
          <w:bCs/>
          <w:color w:val="943634"/>
          <w:spacing w:val="5"/>
        </w:rPr>
      </w:pPr>
      <w:r w:rsidRPr="001D3E4C">
        <w:rPr>
          <w:rFonts w:ascii="Cambria" w:eastAsia="Times New Roman" w:hAnsi="Cambria" w:cs="Arial"/>
          <w:bCs/>
          <w:color w:val="943634"/>
          <w:spacing w:val="5"/>
        </w:rPr>
        <w:t>La longueur du texte de réponse est libre, veiller à sa bonne visibilité.</w:t>
      </w:r>
    </w:p>
    <w:p w14:paraId="339F41E1" w14:textId="77777777" w:rsidR="00960F23" w:rsidRPr="00B23126" w:rsidRDefault="00960F23" w:rsidP="00960F23">
      <w:pPr>
        <w:tabs>
          <w:tab w:val="left" w:pos="1701"/>
          <w:tab w:val="left" w:pos="6237"/>
        </w:tabs>
        <w:spacing w:after="0"/>
        <w:jc w:val="center"/>
        <w:rPr>
          <w:rStyle w:val="lev"/>
          <w:b w:val="0"/>
          <w:highlight w:val="green"/>
        </w:rPr>
      </w:pPr>
    </w:p>
    <w:p w14:paraId="7FAF2775" w14:textId="77777777" w:rsidR="00960F23" w:rsidRPr="00B23126" w:rsidRDefault="00960F23" w:rsidP="00960F23">
      <w:pPr>
        <w:tabs>
          <w:tab w:val="left" w:pos="1701"/>
          <w:tab w:val="left" w:pos="6237"/>
        </w:tabs>
        <w:spacing w:after="0"/>
        <w:jc w:val="center"/>
        <w:rPr>
          <w:rStyle w:val="lev"/>
          <w:b w:val="0"/>
          <w:highlight w:val="green"/>
        </w:rPr>
      </w:pPr>
    </w:p>
    <w:tbl>
      <w:tblPr>
        <w:tblStyle w:val="Grilleclaire-Accent1"/>
        <w:tblW w:w="9963" w:type="dxa"/>
        <w:tblLayout w:type="fixed"/>
        <w:tblLook w:val="04A0" w:firstRow="1" w:lastRow="0" w:firstColumn="1" w:lastColumn="0" w:noHBand="0" w:noVBand="1"/>
      </w:tblPr>
      <w:tblGrid>
        <w:gridCol w:w="534"/>
        <w:gridCol w:w="3118"/>
        <w:gridCol w:w="2268"/>
        <w:gridCol w:w="874"/>
        <w:gridCol w:w="3169"/>
      </w:tblGrid>
      <w:tr w:rsidR="00960F23" w:rsidRPr="0073042D" w14:paraId="7F25407C" w14:textId="77777777" w:rsidTr="006346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gridSpan w:val="2"/>
            <w:shd w:val="clear" w:color="auto" w:fill="DBE5F1" w:themeFill="accent1" w:themeFillTint="33"/>
          </w:tcPr>
          <w:p w14:paraId="7D89B8B9" w14:textId="77777777" w:rsidR="00960F23" w:rsidRPr="0073042D" w:rsidRDefault="00960F23" w:rsidP="00634659">
            <w:pPr>
              <w:rPr>
                <w:b w:val="0"/>
              </w:rPr>
            </w:pPr>
            <w:r w:rsidRPr="0073042D">
              <w:rPr>
                <w:b w:val="0"/>
              </w:rPr>
              <w:t>Questions</w:t>
            </w:r>
          </w:p>
        </w:tc>
        <w:tc>
          <w:tcPr>
            <w:tcW w:w="2268" w:type="dxa"/>
            <w:shd w:val="clear" w:color="auto" w:fill="DBE5F1" w:themeFill="accent1" w:themeFillTint="33"/>
          </w:tcPr>
          <w:p w14:paraId="27808FEA" w14:textId="77777777" w:rsidR="00960F23" w:rsidRPr="0073042D" w:rsidRDefault="00960F23" w:rsidP="00634659">
            <w:pPr>
              <w:cnfStyle w:val="100000000000" w:firstRow="1" w:lastRow="0" w:firstColumn="0" w:lastColumn="0" w:oddVBand="0" w:evenVBand="0" w:oddHBand="0" w:evenHBand="0" w:firstRowFirstColumn="0" w:firstRowLastColumn="0" w:lastRowFirstColumn="0" w:lastRowLastColumn="0"/>
            </w:pPr>
            <w:r w:rsidRPr="0073042D">
              <w:t>Mode de réponse attendue</w:t>
            </w:r>
          </w:p>
        </w:tc>
        <w:tc>
          <w:tcPr>
            <w:tcW w:w="874" w:type="dxa"/>
            <w:shd w:val="clear" w:color="auto" w:fill="DBE5F1" w:themeFill="accent1" w:themeFillTint="33"/>
          </w:tcPr>
          <w:p w14:paraId="0A1DBD7B" w14:textId="77777777" w:rsidR="00960F23" w:rsidRPr="0073042D" w:rsidRDefault="00960F23" w:rsidP="00634659">
            <w:pPr>
              <w:tabs>
                <w:tab w:val="left" w:pos="374"/>
              </w:tabs>
              <w:ind w:left="-84" w:right="-108"/>
              <w:cnfStyle w:val="100000000000" w:firstRow="1" w:lastRow="0" w:firstColumn="0" w:lastColumn="0" w:oddVBand="0" w:evenVBand="0" w:oddHBand="0" w:evenHBand="0" w:firstRowFirstColumn="0" w:firstRowLastColumn="0" w:lastRowFirstColumn="0" w:lastRowLastColumn="0"/>
              <w:rPr>
                <w:sz w:val="20"/>
                <w:szCs w:val="20"/>
              </w:rPr>
            </w:pPr>
            <w:r w:rsidRPr="0073042D">
              <w:rPr>
                <w:sz w:val="20"/>
                <w:szCs w:val="20"/>
              </w:rPr>
              <w:t>Question notée</w:t>
            </w:r>
          </w:p>
        </w:tc>
        <w:tc>
          <w:tcPr>
            <w:tcW w:w="3169" w:type="dxa"/>
            <w:shd w:val="clear" w:color="auto" w:fill="DBE5F1" w:themeFill="accent1" w:themeFillTint="33"/>
          </w:tcPr>
          <w:p w14:paraId="31FAD760" w14:textId="77777777" w:rsidR="00960F23" w:rsidRPr="0073042D" w:rsidRDefault="00960F23" w:rsidP="00634659">
            <w:pPr>
              <w:cnfStyle w:val="100000000000" w:firstRow="1" w:lastRow="0" w:firstColumn="0" w:lastColumn="0" w:oddVBand="0" w:evenVBand="0" w:oddHBand="0" w:evenHBand="0" w:firstRowFirstColumn="0" w:firstRowLastColumn="0" w:lastRowFirstColumn="0" w:lastRowLastColumn="0"/>
            </w:pPr>
            <w:r w:rsidRPr="0073042D">
              <w:t>Réponse du candidat</w:t>
            </w:r>
          </w:p>
        </w:tc>
      </w:tr>
      <w:tr w:rsidR="00960F23" w:rsidRPr="0073042D" w14:paraId="48AF993C" w14:textId="77777777" w:rsidTr="006346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5327C13E" w14:textId="77777777" w:rsidR="00960F23" w:rsidRPr="0073042D" w:rsidRDefault="00960F23" w:rsidP="00634659">
            <w:pPr>
              <w:rPr>
                <w:color w:val="000000" w:themeColor="text1"/>
              </w:rPr>
            </w:pPr>
            <w:r w:rsidRPr="0073042D">
              <w:rPr>
                <w:color w:val="000000" w:themeColor="text1"/>
              </w:rPr>
              <w:t>1</w:t>
            </w:r>
          </w:p>
        </w:tc>
        <w:tc>
          <w:tcPr>
            <w:tcW w:w="3118" w:type="dxa"/>
            <w:shd w:val="clear" w:color="auto" w:fill="auto"/>
          </w:tcPr>
          <w:p w14:paraId="372D4C74" w14:textId="77777777" w:rsidR="00960F23" w:rsidRPr="0073042D" w:rsidRDefault="00960F23" w:rsidP="00634659">
            <w:pPr>
              <w:jc w:val="left"/>
              <w:cnfStyle w:val="000000100000" w:firstRow="0" w:lastRow="0" w:firstColumn="0" w:lastColumn="0" w:oddVBand="0" w:evenVBand="0" w:oddHBand="1" w:evenHBand="0" w:firstRowFirstColumn="0" w:firstRowLastColumn="0" w:lastRowFirstColumn="0" w:lastRowLastColumn="0"/>
              <w:rPr>
                <w:color w:val="000000" w:themeColor="text1"/>
              </w:rPr>
            </w:pPr>
            <w:r w:rsidRPr="0073042D">
              <w:rPr>
                <w:color w:val="000000" w:themeColor="text1"/>
              </w:rPr>
              <w:t>Le projet de catalogue personnalisé est fourni</w:t>
            </w:r>
          </w:p>
        </w:tc>
        <w:tc>
          <w:tcPr>
            <w:tcW w:w="2268" w:type="dxa"/>
            <w:shd w:val="clear" w:color="auto" w:fill="auto"/>
          </w:tcPr>
          <w:p w14:paraId="5FDACB51" w14:textId="77777777" w:rsidR="00960F23" w:rsidRPr="0073042D" w:rsidRDefault="00960F23" w:rsidP="00634659">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sidRPr="0073042D">
              <w:rPr>
                <w:rStyle w:val="lev"/>
                <w:b w:val="0"/>
                <w:color w:val="000000" w:themeColor="text1"/>
              </w:rPr>
              <w:t>Oui-non</w:t>
            </w:r>
          </w:p>
        </w:tc>
        <w:tc>
          <w:tcPr>
            <w:tcW w:w="874" w:type="dxa"/>
            <w:shd w:val="clear" w:color="auto" w:fill="auto"/>
          </w:tcPr>
          <w:p w14:paraId="67B6BFB6" w14:textId="77777777" w:rsidR="00960F23" w:rsidRPr="0073042D" w:rsidRDefault="00960F23" w:rsidP="00634659">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sidRPr="0073042D">
              <w:rPr>
                <w:rStyle w:val="lev"/>
                <w:b w:val="0"/>
                <w:color w:val="000000" w:themeColor="text1"/>
              </w:rPr>
              <w:t>X</w:t>
            </w:r>
          </w:p>
        </w:tc>
        <w:tc>
          <w:tcPr>
            <w:tcW w:w="3169" w:type="dxa"/>
            <w:shd w:val="clear" w:color="auto" w:fill="auto"/>
          </w:tcPr>
          <w:p w14:paraId="68E5886C" w14:textId="77777777" w:rsidR="00960F23" w:rsidRPr="0073042D" w:rsidRDefault="00960F23" w:rsidP="00634659">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p>
        </w:tc>
      </w:tr>
      <w:tr w:rsidR="00960F23" w:rsidRPr="0073042D" w14:paraId="6725D5E3" w14:textId="77777777" w:rsidTr="0063465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14:paraId="13967242" w14:textId="77777777" w:rsidR="00960F23" w:rsidRPr="0073042D" w:rsidRDefault="00960F23" w:rsidP="00634659">
            <w:pPr>
              <w:rPr>
                <w:rFonts w:cs="Arial"/>
                <w:color w:val="000000" w:themeColor="text1"/>
              </w:rPr>
            </w:pPr>
            <w:r w:rsidRPr="0073042D">
              <w:rPr>
                <w:rFonts w:cs="Arial"/>
                <w:color w:val="000000" w:themeColor="text1"/>
              </w:rPr>
              <w:t>2</w:t>
            </w:r>
          </w:p>
        </w:tc>
        <w:tc>
          <w:tcPr>
            <w:tcW w:w="3118" w:type="dxa"/>
          </w:tcPr>
          <w:p w14:paraId="0DAA1131" w14:textId="77777777" w:rsidR="00960F23" w:rsidRPr="0073042D" w:rsidRDefault="00960F23" w:rsidP="00634659">
            <w:pPr>
              <w:jc w:val="left"/>
              <w:cnfStyle w:val="000000010000" w:firstRow="0" w:lastRow="0" w:firstColumn="0" w:lastColumn="0" w:oddVBand="0" w:evenVBand="0" w:oddHBand="0" w:evenHBand="1" w:firstRowFirstColumn="0" w:firstRowLastColumn="0" w:lastRowFirstColumn="0" w:lastRowLastColumn="0"/>
              <w:rPr>
                <w:color w:val="000000" w:themeColor="text1"/>
              </w:rPr>
            </w:pPr>
            <w:r w:rsidRPr="0073042D">
              <w:rPr>
                <w:rFonts w:cs="Arial"/>
                <w:color w:val="000000" w:themeColor="text1"/>
              </w:rPr>
              <w:t>Dénomination commerciale</w:t>
            </w:r>
          </w:p>
        </w:tc>
        <w:tc>
          <w:tcPr>
            <w:tcW w:w="2268" w:type="dxa"/>
          </w:tcPr>
          <w:p w14:paraId="506235A7" w14:textId="77777777" w:rsidR="00960F23" w:rsidRPr="0073042D" w:rsidRDefault="00960F23" w:rsidP="00634659">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sidRPr="0073042D">
              <w:rPr>
                <w:rStyle w:val="lev"/>
                <w:b w:val="0"/>
                <w:color w:val="000000" w:themeColor="text1"/>
              </w:rPr>
              <w:t>Préciser</w:t>
            </w:r>
          </w:p>
        </w:tc>
        <w:tc>
          <w:tcPr>
            <w:tcW w:w="874" w:type="dxa"/>
            <w:shd w:val="clear" w:color="auto" w:fill="D9D9D9" w:themeFill="background1" w:themeFillShade="D9"/>
          </w:tcPr>
          <w:p w14:paraId="62B131FD" w14:textId="77777777" w:rsidR="00960F23" w:rsidRPr="0073042D" w:rsidRDefault="00960F23" w:rsidP="00634659">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sidRPr="0073042D">
              <w:rPr>
                <w:rStyle w:val="lev"/>
                <w:b w:val="0"/>
                <w:color w:val="000000" w:themeColor="text1"/>
              </w:rPr>
              <w:t>Non</w:t>
            </w:r>
          </w:p>
        </w:tc>
        <w:tc>
          <w:tcPr>
            <w:tcW w:w="3169" w:type="dxa"/>
          </w:tcPr>
          <w:p w14:paraId="42D7AD72" w14:textId="77777777" w:rsidR="00960F23" w:rsidRPr="0073042D" w:rsidRDefault="00960F23" w:rsidP="00634659">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p>
        </w:tc>
      </w:tr>
      <w:tr w:rsidR="00960F23" w:rsidRPr="0073042D" w14:paraId="47BE02B5" w14:textId="77777777" w:rsidTr="006346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318B5FC0" w14:textId="77777777" w:rsidR="00960F23" w:rsidRPr="0073042D" w:rsidRDefault="00960F23" w:rsidP="00634659">
            <w:pPr>
              <w:rPr>
                <w:rFonts w:cs="Arial"/>
                <w:color w:val="000000" w:themeColor="text1"/>
              </w:rPr>
            </w:pPr>
            <w:r w:rsidRPr="0073042D">
              <w:rPr>
                <w:rFonts w:cs="Arial"/>
                <w:color w:val="000000" w:themeColor="text1"/>
              </w:rPr>
              <w:t>3</w:t>
            </w:r>
          </w:p>
        </w:tc>
        <w:tc>
          <w:tcPr>
            <w:tcW w:w="3118" w:type="dxa"/>
            <w:shd w:val="clear" w:color="auto" w:fill="auto"/>
          </w:tcPr>
          <w:p w14:paraId="4AE50D02" w14:textId="77777777" w:rsidR="00960F23" w:rsidRPr="0073042D" w:rsidRDefault="00960F23" w:rsidP="00634659">
            <w:pPr>
              <w:jc w:val="left"/>
              <w:cnfStyle w:val="000000100000" w:firstRow="0" w:lastRow="0" w:firstColumn="0" w:lastColumn="0" w:oddVBand="0" w:evenVBand="0" w:oddHBand="1" w:evenHBand="0" w:firstRowFirstColumn="0" w:firstRowLastColumn="0" w:lastRowFirstColumn="0" w:lastRowLastColumn="0"/>
              <w:rPr>
                <w:rFonts w:cs="Arial"/>
                <w:color w:val="000000" w:themeColor="text1"/>
              </w:rPr>
            </w:pPr>
            <w:r w:rsidRPr="0073042D">
              <w:rPr>
                <w:rFonts w:cs="Arial"/>
                <w:color w:val="000000" w:themeColor="text1"/>
              </w:rPr>
              <w:t>Lieu de fabrication</w:t>
            </w:r>
          </w:p>
        </w:tc>
        <w:tc>
          <w:tcPr>
            <w:tcW w:w="2268" w:type="dxa"/>
            <w:shd w:val="clear" w:color="auto" w:fill="auto"/>
          </w:tcPr>
          <w:p w14:paraId="5030F1C6" w14:textId="77777777" w:rsidR="00960F23" w:rsidRPr="0073042D" w:rsidRDefault="00960F23" w:rsidP="00634659">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sidRPr="0073042D">
              <w:rPr>
                <w:rStyle w:val="lev"/>
                <w:b w:val="0"/>
                <w:color w:val="000000" w:themeColor="text1"/>
              </w:rPr>
              <w:t>Préciser</w:t>
            </w:r>
          </w:p>
        </w:tc>
        <w:tc>
          <w:tcPr>
            <w:tcW w:w="874" w:type="dxa"/>
            <w:shd w:val="clear" w:color="auto" w:fill="D9D9D9" w:themeFill="background1" w:themeFillShade="D9"/>
          </w:tcPr>
          <w:p w14:paraId="00B80FED" w14:textId="77777777" w:rsidR="00960F23" w:rsidRPr="0073042D" w:rsidRDefault="00960F23" w:rsidP="00634659">
            <w:pPr>
              <w:cnfStyle w:val="000000100000" w:firstRow="0" w:lastRow="0" w:firstColumn="0" w:lastColumn="0" w:oddVBand="0" w:evenVBand="0" w:oddHBand="1" w:evenHBand="0" w:firstRowFirstColumn="0" w:firstRowLastColumn="0" w:lastRowFirstColumn="0" w:lastRowLastColumn="0"/>
            </w:pPr>
            <w:r w:rsidRPr="0073042D">
              <w:rPr>
                <w:rStyle w:val="lev"/>
                <w:b w:val="0"/>
                <w:color w:val="000000" w:themeColor="text1"/>
              </w:rPr>
              <w:t>Non</w:t>
            </w:r>
          </w:p>
        </w:tc>
        <w:tc>
          <w:tcPr>
            <w:tcW w:w="3169" w:type="dxa"/>
            <w:shd w:val="clear" w:color="auto" w:fill="auto"/>
          </w:tcPr>
          <w:p w14:paraId="3047A627" w14:textId="77777777" w:rsidR="00960F23" w:rsidRPr="0073042D" w:rsidRDefault="00960F23" w:rsidP="00634659">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p>
        </w:tc>
      </w:tr>
      <w:tr w:rsidR="00960F23" w:rsidRPr="0073042D" w14:paraId="499ECA59" w14:textId="77777777" w:rsidTr="0063465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14:paraId="5F7AA53E" w14:textId="77777777" w:rsidR="00960F23" w:rsidRPr="0073042D" w:rsidRDefault="00960F23" w:rsidP="00634659">
            <w:pPr>
              <w:rPr>
                <w:color w:val="000000" w:themeColor="text1"/>
              </w:rPr>
            </w:pPr>
            <w:r w:rsidRPr="0073042D">
              <w:rPr>
                <w:color w:val="000000" w:themeColor="text1"/>
              </w:rPr>
              <w:t>4</w:t>
            </w:r>
          </w:p>
        </w:tc>
        <w:tc>
          <w:tcPr>
            <w:tcW w:w="3118" w:type="dxa"/>
          </w:tcPr>
          <w:p w14:paraId="7F22289E" w14:textId="77777777" w:rsidR="00960F23" w:rsidRPr="0073042D" w:rsidRDefault="00960F23" w:rsidP="00634659">
            <w:pPr>
              <w:jc w:val="left"/>
              <w:cnfStyle w:val="000000010000" w:firstRow="0" w:lastRow="0" w:firstColumn="0" w:lastColumn="0" w:oddVBand="0" w:evenVBand="0" w:oddHBand="0" w:evenHBand="1" w:firstRowFirstColumn="0" w:firstRowLastColumn="0" w:lastRowFirstColumn="0" w:lastRowLastColumn="0"/>
              <w:rPr>
                <w:color w:val="000000" w:themeColor="text1"/>
              </w:rPr>
            </w:pPr>
            <w:r w:rsidRPr="0073042D">
              <w:rPr>
                <w:color w:val="000000" w:themeColor="text1"/>
              </w:rPr>
              <w:t xml:space="preserve">Matériau du matelas                        </w:t>
            </w:r>
          </w:p>
        </w:tc>
        <w:tc>
          <w:tcPr>
            <w:tcW w:w="2268" w:type="dxa"/>
          </w:tcPr>
          <w:p w14:paraId="5C7D2138" w14:textId="77777777" w:rsidR="00960F23" w:rsidRPr="0073042D" w:rsidRDefault="00960F23" w:rsidP="00634659">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sidRPr="0073042D">
              <w:rPr>
                <w:rStyle w:val="lev"/>
                <w:b w:val="0"/>
                <w:color w:val="000000" w:themeColor="text1"/>
              </w:rPr>
              <w:t>Conformité CCTP</w:t>
            </w:r>
          </w:p>
        </w:tc>
        <w:tc>
          <w:tcPr>
            <w:tcW w:w="874" w:type="dxa"/>
            <w:shd w:val="clear" w:color="auto" w:fill="D9D9D9" w:themeFill="background1" w:themeFillShade="D9"/>
          </w:tcPr>
          <w:p w14:paraId="477049DE" w14:textId="77777777" w:rsidR="00960F23" w:rsidRPr="0073042D" w:rsidRDefault="00960F23" w:rsidP="00634659">
            <w:pPr>
              <w:cnfStyle w:val="000000010000" w:firstRow="0" w:lastRow="0" w:firstColumn="0" w:lastColumn="0" w:oddVBand="0" w:evenVBand="0" w:oddHBand="0" w:evenHBand="1" w:firstRowFirstColumn="0" w:firstRowLastColumn="0" w:lastRowFirstColumn="0" w:lastRowLastColumn="0"/>
            </w:pPr>
            <w:r w:rsidRPr="0073042D">
              <w:t>Non</w:t>
            </w:r>
          </w:p>
        </w:tc>
        <w:tc>
          <w:tcPr>
            <w:tcW w:w="3169" w:type="dxa"/>
          </w:tcPr>
          <w:p w14:paraId="39CEB266" w14:textId="77777777" w:rsidR="00960F23" w:rsidRPr="0073042D" w:rsidRDefault="00960F23" w:rsidP="00634659">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p>
        </w:tc>
      </w:tr>
      <w:tr w:rsidR="00960F23" w:rsidRPr="0073042D" w14:paraId="7C52FC8F" w14:textId="77777777" w:rsidTr="006346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6BC58342" w14:textId="77777777" w:rsidR="00960F23" w:rsidRPr="0073042D" w:rsidRDefault="00960F23" w:rsidP="00634659">
            <w:pPr>
              <w:rPr>
                <w:color w:val="000000" w:themeColor="text1"/>
              </w:rPr>
            </w:pPr>
            <w:r w:rsidRPr="0073042D">
              <w:rPr>
                <w:color w:val="000000" w:themeColor="text1"/>
              </w:rPr>
              <w:t>5</w:t>
            </w:r>
          </w:p>
        </w:tc>
        <w:tc>
          <w:tcPr>
            <w:tcW w:w="3118" w:type="dxa"/>
            <w:shd w:val="clear" w:color="auto" w:fill="auto"/>
          </w:tcPr>
          <w:p w14:paraId="13496D65" w14:textId="77777777" w:rsidR="00960F23" w:rsidRPr="0073042D" w:rsidRDefault="00960F23" w:rsidP="00634659">
            <w:pPr>
              <w:jc w:val="left"/>
              <w:cnfStyle w:val="000000100000" w:firstRow="0" w:lastRow="0" w:firstColumn="0" w:lastColumn="0" w:oddVBand="0" w:evenVBand="0" w:oddHBand="1" w:evenHBand="0" w:firstRowFirstColumn="0" w:firstRowLastColumn="0" w:lastRowFirstColumn="0" w:lastRowLastColumn="0"/>
              <w:rPr>
                <w:color w:val="000000" w:themeColor="text1"/>
              </w:rPr>
            </w:pPr>
            <w:r w:rsidRPr="0073042D">
              <w:rPr>
                <w:color w:val="000000" w:themeColor="text1"/>
              </w:rPr>
              <w:t>Longueur</w:t>
            </w:r>
          </w:p>
        </w:tc>
        <w:tc>
          <w:tcPr>
            <w:tcW w:w="2268" w:type="dxa"/>
            <w:shd w:val="clear" w:color="auto" w:fill="auto"/>
          </w:tcPr>
          <w:p w14:paraId="02F67D42" w14:textId="77777777" w:rsidR="00960F23" w:rsidRPr="0073042D" w:rsidRDefault="00960F23" w:rsidP="00634659">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sidRPr="0073042D">
              <w:rPr>
                <w:rStyle w:val="lev"/>
                <w:b w:val="0"/>
                <w:color w:val="000000" w:themeColor="text1"/>
              </w:rPr>
              <w:t xml:space="preserve">Cm </w:t>
            </w:r>
          </w:p>
        </w:tc>
        <w:tc>
          <w:tcPr>
            <w:tcW w:w="874" w:type="dxa"/>
            <w:shd w:val="clear" w:color="auto" w:fill="D9D9D9" w:themeFill="background1" w:themeFillShade="D9"/>
          </w:tcPr>
          <w:p w14:paraId="452FFDFB" w14:textId="77777777" w:rsidR="00960F23" w:rsidRPr="0073042D" w:rsidRDefault="00960F23" w:rsidP="00634659">
            <w:pPr>
              <w:cnfStyle w:val="000000100000" w:firstRow="0" w:lastRow="0" w:firstColumn="0" w:lastColumn="0" w:oddVBand="0" w:evenVBand="0" w:oddHBand="1" w:evenHBand="0" w:firstRowFirstColumn="0" w:firstRowLastColumn="0" w:lastRowFirstColumn="0" w:lastRowLastColumn="0"/>
            </w:pPr>
            <w:r w:rsidRPr="0073042D">
              <w:t>Non</w:t>
            </w:r>
          </w:p>
        </w:tc>
        <w:tc>
          <w:tcPr>
            <w:tcW w:w="3169" w:type="dxa"/>
            <w:shd w:val="clear" w:color="auto" w:fill="auto"/>
          </w:tcPr>
          <w:p w14:paraId="5D2F5815" w14:textId="77777777" w:rsidR="00960F23" w:rsidRPr="0073042D" w:rsidRDefault="00960F23" w:rsidP="00634659">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p>
        </w:tc>
      </w:tr>
      <w:tr w:rsidR="00960F23" w:rsidRPr="0073042D" w14:paraId="05A83FFE" w14:textId="77777777" w:rsidTr="0063465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14:paraId="16AFFF79" w14:textId="77777777" w:rsidR="00960F23" w:rsidRPr="0073042D" w:rsidRDefault="00960F23" w:rsidP="00634659">
            <w:pPr>
              <w:rPr>
                <w:color w:val="000000" w:themeColor="text1"/>
              </w:rPr>
            </w:pPr>
            <w:r w:rsidRPr="0073042D">
              <w:rPr>
                <w:color w:val="000000" w:themeColor="text1"/>
              </w:rPr>
              <w:t>6</w:t>
            </w:r>
          </w:p>
        </w:tc>
        <w:tc>
          <w:tcPr>
            <w:tcW w:w="3118" w:type="dxa"/>
          </w:tcPr>
          <w:p w14:paraId="78E892CE" w14:textId="77777777" w:rsidR="00960F23" w:rsidRPr="0073042D" w:rsidRDefault="00960F23" w:rsidP="00634659">
            <w:pPr>
              <w:jc w:val="left"/>
              <w:cnfStyle w:val="000000010000" w:firstRow="0" w:lastRow="0" w:firstColumn="0" w:lastColumn="0" w:oddVBand="0" w:evenVBand="0" w:oddHBand="0" w:evenHBand="1" w:firstRowFirstColumn="0" w:firstRowLastColumn="0" w:lastRowFirstColumn="0" w:lastRowLastColumn="0"/>
              <w:rPr>
                <w:color w:val="000000" w:themeColor="text1"/>
              </w:rPr>
            </w:pPr>
            <w:r w:rsidRPr="0073042D">
              <w:rPr>
                <w:color w:val="000000" w:themeColor="text1"/>
              </w:rPr>
              <w:t>Largeur</w:t>
            </w:r>
          </w:p>
        </w:tc>
        <w:tc>
          <w:tcPr>
            <w:tcW w:w="2268" w:type="dxa"/>
          </w:tcPr>
          <w:p w14:paraId="0D54DE7A" w14:textId="77777777" w:rsidR="00960F23" w:rsidRPr="0073042D" w:rsidRDefault="00960F23" w:rsidP="00634659">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sidRPr="0073042D">
              <w:rPr>
                <w:rStyle w:val="lev"/>
                <w:b w:val="0"/>
                <w:color w:val="000000" w:themeColor="text1"/>
              </w:rPr>
              <w:t>Cm</w:t>
            </w:r>
          </w:p>
        </w:tc>
        <w:tc>
          <w:tcPr>
            <w:tcW w:w="874" w:type="dxa"/>
            <w:shd w:val="clear" w:color="auto" w:fill="D9D9D9" w:themeFill="background1" w:themeFillShade="D9"/>
          </w:tcPr>
          <w:p w14:paraId="0BE7A8B1" w14:textId="77777777" w:rsidR="00960F23" w:rsidRPr="0073042D" w:rsidRDefault="00960F23" w:rsidP="00634659">
            <w:pPr>
              <w:cnfStyle w:val="000000010000" w:firstRow="0" w:lastRow="0" w:firstColumn="0" w:lastColumn="0" w:oddVBand="0" w:evenVBand="0" w:oddHBand="0" w:evenHBand="1" w:firstRowFirstColumn="0" w:firstRowLastColumn="0" w:lastRowFirstColumn="0" w:lastRowLastColumn="0"/>
            </w:pPr>
            <w:r w:rsidRPr="0073042D">
              <w:t>Non</w:t>
            </w:r>
          </w:p>
        </w:tc>
        <w:tc>
          <w:tcPr>
            <w:tcW w:w="3169" w:type="dxa"/>
          </w:tcPr>
          <w:p w14:paraId="513F54E2" w14:textId="77777777" w:rsidR="00960F23" w:rsidRPr="0073042D" w:rsidRDefault="00960F23" w:rsidP="00634659">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p>
        </w:tc>
      </w:tr>
      <w:tr w:rsidR="00960F23" w:rsidRPr="0073042D" w14:paraId="108A3B20" w14:textId="77777777" w:rsidTr="006346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22AB973E" w14:textId="77777777" w:rsidR="00960F23" w:rsidRPr="0073042D" w:rsidRDefault="00960F23" w:rsidP="00634659">
            <w:pPr>
              <w:rPr>
                <w:color w:val="000000" w:themeColor="text1"/>
              </w:rPr>
            </w:pPr>
            <w:r w:rsidRPr="0073042D">
              <w:rPr>
                <w:color w:val="000000" w:themeColor="text1"/>
              </w:rPr>
              <w:t>7</w:t>
            </w:r>
          </w:p>
        </w:tc>
        <w:tc>
          <w:tcPr>
            <w:tcW w:w="3118" w:type="dxa"/>
            <w:shd w:val="clear" w:color="auto" w:fill="auto"/>
          </w:tcPr>
          <w:p w14:paraId="2BD5E032" w14:textId="77777777" w:rsidR="00960F23" w:rsidRPr="0073042D" w:rsidRDefault="00960F23" w:rsidP="00634659">
            <w:pPr>
              <w:jc w:val="left"/>
              <w:cnfStyle w:val="000000100000" w:firstRow="0" w:lastRow="0" w:firstColumn="0" w:lastColumn="0" w:oddVBand="0" w:evenVBand="0" w:oddHBand="1" w:evenHBand="0" w:firstRowFirstColumn="0" w:firstRowLastColumn="0" w:lastRowFirstColumn="0" w:lastRowLastColumn="0"/>
              <w:rPr>
                <w:color w:val="000000" w:themeColor="text1"/>
              </w:rPr>
            </w:pPr>
            <w:r w:rsidRPr="0073042D">
              <w:rPr>
                <w:color w:val="000000" w:themeColor="text1"/>
              </w:rPr>
              <w:t>Epaisseur</w:t>
            </w:r>
          </w:p>
        </w:tc>
        <w:tc>
          <w:tcPr>
            <w:tcW w:w="2268" w:type="dxa"/>
            <w:shd w:val="clear" w:color="auto" w:fill="auto"/>
          </w:tcPr>
          <w:p w14:paraId="47069A42" w14:textId="77777777" w:rsidR="00960F23" w:rsidRPr="0073042D" w:rsidRDefault="00960F23" w:rsidP="00634659">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sidRPr="0073042D">
              <w:rPr>
                <w:rStyle w:val="lev"/>
                <w:b w:val="0"/>
                <w:color w:val="000000" w:themeColor="text1"/>
              </w:rPr>
              <w:t>Cm</w:t>
            </w:r>
          </w:p>
        </w:tc>
        <w:tc>
          <w:tcPr>
            <w:tcW w:w="874" w:type="dxa"/>
            <w:shd w:val="clear" w:color="auto" w:fill="D9D9D9" w:themeFill="background1" w:themeFillShade="D9"/>
          </w:tcPr>
          <w:p w14:paraId="6358A360" w14:textId="77777777" w:rsidR="00960F23" w:rsidRPr="0073042D" w:rsidRDefault="00960F23" w:rsidP="00634659">
            <w:pPr>
              <w:cnfStyle w:val="000000100000" w:firstRow="0" w:lastRow="0" w:firstColumn="0" w:lastColumn="0" w:oddVBand="0" w:evenVBand="0" w:oddHBand="1" w:evenHBand="0" w:firstRowFirstColumn="0" w:firstRowLastColumn="0" w:lastRowFirstColumn="0" w:lastRowLastColumn="0"/>
            </w:pPr>
            <w:r w:rsidRPr="0073042D">
              <w:t>Non</w:t>
            </w:r>
          </w:p>
        </w:tc>
        <w:tc>
          <w:tcPr>
            <w:tcW w:w="3169" w:type="dxa"/>
            <w:shd w:val="clear" w:color="auto" w:fill="auto"/>
          </w:tcPr>
          <w:p w14:paraId="5A808C10" w14:textId="77777777" w:rsidR="00960F23" w:rsidRPr="0073042D" w:rsidRDefault="00960F23" w:rsidP="00634659">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p>
        </w:tc>
      </w:tr>
      <w:tr w:rsidR="00960F23" w:rsidRPr="0073042D" w14:paraId="5F95AC6D" w14:textId="77777777" w:rsidTr="0063465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14:paraId="220AF106" w14:textId="77777777" w:rsidR="00960F23" w:rsidRPr="0073042D" w:rsidRDefault="00960F23" w:rsidP="00634659">
            <w:pPr>
              <w:tabs>
                <w:tab w:val="left" w:pos="1701"/>
                <w:tab w:val="left" w:pos="6237"/>
              </w:tabs>
              <w:rPr>
                <w:rStyle w:val="lev"/>
                <w:b/>
                <w:color w:val="000000" w:themeColor="text1"/>
              </w:rPr>
            </w:pPr>
            <w:r w:rsidRPr="0073042D">
              <w:rPr>
                <w:rStyle w:val="lev"/>
                <w:b/>
                <w:color w:val="000000" w:themeColor="text1"/>
              </w:rPr>
              <w:t>8</w:t>
            </w:r>
          </w:p>
        </w:tc>
        <w:tc>
          <w:tcPr>
            <w:tcW w:w="3118" w:type="dxa"/>
          </w:tcPr>
          <w:p w14:paraId="18CD4813" w14:textId="77777777" w:rsidR="00960F23" w:rsidRPr="0073042D" w:rsidRDefault="00960F23" w:rsidP="00634659">
            <w:pPr>
              <w:jc w:val="left"/>
              <w:cnfStyle w:val="000000010000" w:firstRow="0" w:lastRow="0" w:firstColumn="0" w:lastColumn="0" w:oddVBand="0" w:evenVBand="0" w:oddHBand="0" w:evenHBand="1" w:firstRowFirstColumn="0" w:firstRowLastColumn="0" w:lastRowFirstColumn="0" w:lastRowLastColumn="0"/>
              <w:rPr>
                <w:color w:val="000000" w:themeColor="text1"/>
              </w:rPr>
            </w:pPr>
            <w:r w:rsidRPr="0073042D">
              <w:rPr>
                <w:color w:val="000000" w:themeColor="text1"/>
              </w:rPr>
              <w:t>Si matelas composé de deux parties : indiquer l’épaisseur de la partie supérieure, mousse viscoélastique</w:t>
            </w:r>
          </w:p>
        </w:tc>
        <w:tc>
          <w:tcPr>
            <w:tcW w:w="2268" w:type="dxa"/>
          </w:tcPr>
          <w:p w14:paraId="1652D307" w14:textId="77777777" w:rsidR="00960F23" w:rsidRPr="0073042D" w:rsidRDefault="00960F23" w:rsidP="00634659">
            <w:pPr>
              <w:cnfStyle w:val="000000010000" w:firstRow="0" w:lastRow="0" w:firstColumn="0" w:lastColumn="0" w:oddVBand="0" w:evenVBand="0" w:oddHBand="0" w:evenHBand="1" w:firstRowFirstColumn="0" w:firstRowLastColumn="0" w:lastRowFirstColumn="0" w:lastRowLastColumn="0"/>
              <w:rPr>
                <w:color w:val="000000" w:themeColor="text1"/>
              </w:rPr>
            </w:pPr>
            <w:r w:rsidRPr="0073042D">
              <w:rPr>
                <w:color w:val="000000" w:themeColor="text1"/>
              </w:rPr>
              <w:t>cm</w:t>
            </w:r>
          </w:p>
        </w:tc>
        <w:tc>
          <w:tcPr>
            <w:tcW w:w="874" w:type="dxa"/>
          </w:tcPr>
          <w:p w14:paraId="02766A05" w14:textId="77777777" w:rsidR="00960F23" w:rsidRPr="0073042D" w:rsidRDefault="00960F23" w:rsidP="00634659">
            <w:pPr>
              <w:cnfStyle w:val="000000010000" w:firstRow="0" w:lastRow="0" w:firstColumn="0" w:lastColumn="0" w:oddVBand="0" w:evenVBand="0" w:oddHBand="0" w:evenHBand="1" w:firstRowFirstColumn="0" w:firstRowLastColumn="0" w:lastRowFirstColumn="0" w:lastRowLastColumn="0"/>
            </w:pPr>
            <w:r>
              <w:t>X</w:t>
            </w:r>
          </w:p>
        </w:tc>
        <w:tc>
          <w:tcPr>
            <w:tcW w:w="3169" w:type="dxa"/>
          </w:tcPr>
          <w:p w14:paraId="13CDF751" w14:textId="77777777" w:rsidR="00960F23" w:rsidRPr="0073042D" w:rsidRDefault="00960F23" w:rsidP="00634659">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p>
        </w:tc>
      </w:tr>
      <w:tr w:rsidR="00960F23" w:rsidRPr="0073042D" w14:paraId="6E50EAC2" w14:textId="77777777" w:rsidTr="006346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0C04C5D1" w14:textId="77777777" w:rsidR="00960F23" w:rsidRPr="0073042D" w:rsidRDefault="00960F23" w:rsidP="00634659">
            <w:pPr>
              <w:rPr>
                <w:color w:val="000000" w:themeColor="text1"/>
              </w:rPr>
            </w:pPr>
            <w:r w:rsidRPr="0073042D">
              <w:rPr>
                <w:color w:val="000000" w:themeColor="text1"/>
              </w:rPr>
              <w:t>9</w:t>
            </w:r>
          </w:p>
        </w:tc>
        <w:tc>
          <w:tcPr>
            <w:tcW w:w="3118" w:type="dxa"/>
            <w:shd w:val="clear" w:color="auto" w:fill="auto"/>
          </w:tcPr>
          <w:p w14:paraId="2E258BD7" w14:textId="77777777" w:rsidR="00960F23" w:rsidRPr="0073042D" w:rsidRDefault="00960F23" w:rsidP="00634659">
            <w:pPr>
              <w:jc w:val="left"/>
              <w:cnfStyle w:val="000000100000" w:firstRow="0" w:lastRow="0" w:firstColumn="0" w:lastColumn="0" w:oddVBand="0" w:evenVBand="0" w:oddHBand="1" w:evenHBand="0" w:firstRowFirstColumn="0" w:firstRowLastColumn="0" w:lastRowFirstColumn="0" w:lastRowLastColumn="0"/>
              <w:rPr>
                <w:color w:val="000000" w:themeColor="text1"/>
              </w:rPr>
            </w:pPr>
            <w:r w:rsidRPr="0073042D">
              <w:rPr>
                <w:color w:val="000000" w:themeColor="text1"/>
              </w:rPr>
              <w:t>Si matelas composé de deux parties : indiquer l’épaisseur de la partie inférieure, mousse Haute résilience</w:t>
            </w:r>
          </w:p>
        </w:tc>
        <w:tc>
          <w:tcPr>
            <w:tcW w:w="2268" w:type="dxa"/>
            <w:shd w:val="clear" w:color="auto" w:fill="auto"/>
          </w:tcPr>
          <w:p w14:paraId="71727152" w14:textId="77777777" w:rsidR="00960F23" w:rsidRPr="0073042D" w:rsidRDefault="00960F23" w:rsidP="00634659">
            <w:pPr>
              <w:cnfStyle w:val="000000100000" w:firstRow="0" w:lastRow="0" w:firstColumn="0" w:lastColumn="0" w:oddVBand="0" w:evenVBand="0" w:oddHBand="1" w:evenHBand="0" w:firstRowFirstColumn="0" w:firstRowLastColumn="0" w:lastRowFirstColumn="0" w:lastRowLastColumn="0"/>
              <w:rPr>
                <w:color w:val="000000" w:themeColor="text1"/>
              </w:rPr>
            </w:pPr>
            <w:r w:rsidRPr="0073042D">
              <w:rPr>
                <w:color w:val="000000" w:themeColor="text1"/>
              </w:rPr>
              <w:t>cm</w:t>
            </w:r>
          </w:p>
        </w:tc>
        <w:tc>
          <w:tcPr>
            <w:tcW w:w="874" w:type="dxa"/>
            <w:shd w:val="clear" w:color="auto" w:fill="auto"/>
          </w:tcPr>
          <w:p w14:paraId="4E725C29" w14:textId="77777777" w:rsidR="00960F23" w:rsidRPr="0073042D" w:rsidRDefault="00960F23" w:rsidP="00634659">
            <w:pPr>
              <w:cnfStyle w:val="000000100000" w:firstRow="0" w:lastRow="0" w:firstColumn="0" w:lastColumn="0" w:oddVBand="0" w:evenVBand="0" w:oddHBand="1" w:evenHBand="0" w:firstRowFirstColumn="0" w:firstRowLastColumn="0" w:lastRowFirstColumn="0" w:lastRowLastColumn="0"/>
            </w:pPr>
            <w:r>
              <w:t>X</w:t>
            </w:r>
          </w:p>
        </w:tc>
        <w:tc>
          <w:tcPr>
            <w:tcW w:w="3169" w:type="dxa"/>
            <w:shd w:val="clear" w:color="auto" w:fill="auto"/>
          </w:tcPr>
          <w:p w14:paraId="14467706" w14:textId="77777777" w:rsidR="00960F23" w:rsidRPr="0073042D" w:rsidRDefault="00960F23" w:rsidP="00634659">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p>
        </w:tc>
      </w:tr>
      <w:tr w:rsidR="00960F23" w:rsidRPr="0073042D" w14:paraId="555291BC" w14:textId="77777777" w:rsidTr="00634659">
        <w:trPr>
          <w:cnfStyle w:val="000000010000" w:firstRow="0" w:lastRow="0" w:firstColumn="0" w:lastColumn="0" w:oddVBand="0" w:evenVBand="0" w:oddHBand="0" w:evenHBand="1" w:firstRowFirstColumn="0" w:firstRowLastColumn="0" w:lastRowFirstColumn="0" w:lastRowLastColumn="0"/>
          <w:trHeight w:val="379"/>
        </w:trPr>
        <w:tc>
          <w:tcPr>
            <w:cnfStyle w:val="001000000000" w:firstRow="0" w:lastRow="0" w:firstColumn="1" w:lastColumn="0" w:oddVBand="0" w:evenVBand="0" w:oddHBand="0" w:evenHBand="0" w:firstRowFirstColumn="0" w:firstRowLastColumn="0" w:lastRowFirstColumn="0" w:lastRowLastColumn="0"/>
            <w:tcW w:w="534" w:type="dxa"/>
          </w:tcPr>
          <w:p w14:paraId="314AFC8E" w14:textId="77777777" w:rsidR="00960F23" w:rsidRPr="0073042D" w:rsidRDefault="00960F23" w:rsidP="00634659">
            <w:pPr>
              <w:tabs>
                <w:tab w:val="left" w:pos="1701"/>
                <w:tab w:val="left" w:pos="6237"/>
              </w:tabs>
              <w:rPr>
                <w:rStyle w:val="lev"/>
                <w:b/>
                <w:color w:val="000000" w:themeColor="text1"/>
              </w:rPr>
            </w:pPr>
            <w:r w:rsidRPr="0073042D">
              <w:rPr>
                <w:rStyle w:val="lev"/>
                <w:b/>
                <w:color w:val="000000" w:themeColor="text1"/>
              </w:rPr>
              <w:t>10</w:t>
            </w:r>
          </w:p>
        </w:tc>
        <w:tc>
          <w:tcPr>
            <w:tcW w:w="3118" w:type="dxa"/>
          </w:tcPr>
          <w:p w14:paraId="24C7929A" w14:textId="77777777" w:rsidR="00960F23" w:rsidRPr="0073042D" w:rsidRDefault="00960F23" w:rsidP="00634659">
            <w:pPr>
              <w:jc w:val="left"/>
              <w:cnfStyle w:val="000000010000" w:firstRow="0" w:lastRow="0" w:firstColumn="0" w:lastColumn="0" w:oddVBand="0" w:evenVBand="0" w:oddHBand="0" w:evenHBand="1" w:firstRowFirstColumn="0" w:firstRowLastColumn="0" w:lastRowFirstColumn="0" w:lastRowLastColumn="0"/>
              <w:rPr>
                <w:color w:val="000000" w:themeColor="text1"/>
              </w:rPr>
            </w:pPr>
            <w:r w:rsidRPr="0073042D">
              <w:rPr>
                <w:color w:val="000000" w:themeColor="text1"/>
              </w:rPr>
              <w:t>Poids</w:t>
            </w:r>
          </w:p>
        </w:tc>
        <w:tc>
          <w:tcPr>
            <w:tcW w:w="2268" w:type="dxa"/>
          </w:tcPr>
          <w:p w14:paraId="174FEE92" w14:textId="77777777" w:rsidR="00960F23" w:rsidRPr="0073042D" w:rsidRDefault="00960F23" w:rsidP="00634659">
            <w:pPr>
              <w:cnfStyle w:val="000000010000" w:firstRow="0" w:lastRow="0" w:firstColumn="0" w:lastColumn="0" w:oddVBand="0" w:evenVBand="0" w:oddHBand="0" w:evenHBand="1" w:firstRowFirstColumn="0" w:firstRowLastColumn="0" w:lastRowFirstColumn="0" w:lastRowLastColumn="0"/>
              <w:rPr>
                <w:color w:val="000000" w:themeColor="text1"/>
              </w:rPr>
            </w:pPr>
            <w:r w:rsidRPr="0073042D">
              <w:rPr>
                <w:color w:val="000000" w:themeColor="text1"/>
              </w:rPr>
              <w:t>Kg</w:t>
            </w:r>
          </w:p>
        </w:tc>
        <w:tc>
          <w:tcPr>
            <w:tcW w:w="874" w:type="dxa"/>
            <w:shd w:val="clear" w:color="auto" w:fill="D9D9D9" w:themeFill="background1" w:themeFillShade="D9"/>
          </w:tcPr>
          <w:p w14:paraId="70801B99" w14:textId="77777777" w:rsidR="00960F23" w:rsidRPr="0073042D" w:rsidRDefault="00960F23" w:rsidP="00634659">
            <w:pPr>
              <w:cnfStyle w:val="000000010000" w:firstRow="0" w:lastRow="0" w:firstColumn="0" w:lastColumn="0" w:oddVBand="0" w:evenVBand="0" w:oddHBand="0" w:evenHBand="1" w:firstRowFirstColumn="0" w:firstRowLastColumn="0" w:lastRowFirstColumn="0" w:lastRowLastColumn="0"/>
            </w:pPr>
            <w:r w:rsidRPr="0073042D">
              <w:t>Non</w:t>
            </w:r>
          </w:p>
        </w:tc>
        <w:tc>
          <w:tcPr>
            <w:tcW w:w="3169" w:type="dxa"/>
          </w:tcPr>
          <w:p w14:paraId="7DAF9E23" w14:textId="77777777" w:rsidR="00960F23" w:rsidRPr="0073042D" w:rsidRDefault="00960F23" w:rsidP="00634659">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p>
        </w:tc>
      </w:tr>
      <w:tr w:rsidR="00960F23" w:rsidRPr="0073042D" w14:paraId="4CA12E8F" w14:textId="77777777" w:rsidTr="006346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5BADBE39" w14:textId="77777777" w:rsidR="00960F23" w:rsidRPr="0073042D" w:rsidRDefault="00960F23" w:rsidP="00634659">
            <w:pPr>
              <w:tabs>
                <w:tab w:val="left" w:pos="1701"/>
                <w:tab w:val="left" w:pos="6237"/>
              </w:tabs>
              <w:rPr>
                <w:rStyle w:val="lev"/>
                <w:color w:val="000000" w:themeColor="text1"/>
              </w:rPr>
            </w:pPr>
            <w:r w:rsidRPr="0073042D">
              <w:rPr>
                <w:color w:val="000000" w:themeColor="text1"/>
              </w:rPr>
              <w:t>11</w:t>
            </w:r>
          </w:p>
        </w:tc>
        <w:tc>
          <w:tcPr>
            <w:tcW w:w="3118" w:type="dxa"/>
            <w:shd w:val="clear" w:color="auto" w:fill="auto"/>
          </w:tcPr>
          <w:p w14:paraId="3367843F" w14:textId="77777777" w:rsidR="00960F23" w:rsidRPr="0073042D" w:rsidRDefault="00960F23" w:rsidP="00634659">
            <w:pPr>
              <w:tabs>
                <w:tab w:val="left" w:pos="1701"/>
                <w:tab w:val="left" w:pos="6237"/>
              </w:tabs>
              <w:jc w:val="left"/>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sidRPr="0073042D">
              <w:rPr>
                <w:rStyle w:val="lev"/>
                <w:b w:val="0"/>
                <w:color w:val="000000" w:themeColor="text1"/>
              </w:rPr>
              <w:t>Traitement antifongique de la housse</w:t>
            </w:r>
          </w:p>
        </w:tc>
        <w:tc>
          <w:tcPr>
            <w:tcW w:w="2268" w:type="dxa"/>
            <w:shd w:val="clear" w:color="auto" w:fill="auto"/>
          </w:tcPr>
          <w:p w14:paraId="2549422D" w14:textId="77777777" w:rsidR="00960F23" w:rsidRPr="0073042D" w:rsidRDefault="00960F23" w:rsidP="00634659">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sidRPr="0073042D">
              <w:rPr>
                <w:rStyle w:val="lev"/>
                <w:b w:val="0"/>
                <w:color w:val="000000" w:themeColor="text1"/>
              </w:rPr>
              <w:t>Oui-non</w:t>
            </w:r>
          </w:p>
        </w:tc>
        <w:tc>
          <w:tcPr>
            <w:tcW w:w="874" w:type="dxa"/>
            <w:shd w:val="clear" w:color="auto" w:fill="D9D9D9" w:themeFill="background1" w:themeFillShade="D9"/>
          </w:tcPr>
          <w:p w14:paraId="067C714C" w14:textId="77777777" w:rsidR="00960F23" w:rsidRPr="0073042D" w:rsidRDefault="00960F23" w:rsidP="00634659">
            <w:pPr>
              <w:cnfStyle w:val="000000100000" w:firstRow="0" w:lastRow="0" w:firstColumn="0" w:lastColumn="0" w:oddVBand="0" w:evenVBand="0" w:oddHBand="1" w:evenHBand="0" w:firstRowFirstColumn="0" w:firstRowLastColumn="0" w:lastRowFirstColumn="0" w:lastRowLastColumn="0"/>
            </w:pPr>
            <w:r w:rsidRPr="0073042D">
              <w:t>Non</w:t>
            </w:r>
          </w:p>
        </w:tc>
        <w:tc>
          <w:tcPr>
            <w:tcW w:w="3169" w:type="dxa"/>
            <w:shd w:val="clear" w:color="auto" w:fill="auto"/>
          </w:tcPr>
          <w:p w14:paraId="6F1325E1" w14:textId="77777777" w:rsidR="00960F23" w:rsidRPr="0073042D" w:rsidRDefault="00960F23" w:rsidP="00634659">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p>
        </w:tc>
      </w:tr>
      <w:tr w:rsidR="00960F23" w:rsidRPr="0073042D" w14:paraId="09E9A92E" w14:textId="77777777" w:rsidTr="0063465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14:paraId="5E840DAC" w14:textId="77777777" w:rsidR="00960F23" w:rsidRPr="0073042D" w:rsidRDefault="00960F23" w:rsidP="00634659">
            <w:pPr>
              <w:tabs>
                <w:tab w:val="left" w:pos="1701"/>
                <w:tab w:val="left" w:pos="6237"/>
              </w:tabs>
              <w:rPr>
                <w:rStyle w:val="lev"/>
                <w:b/>
                <w:color w:val="000000" w:themeColor="text1"/>
              </w:rPr>
            </w:pPr>
            <w:r w:rsidRPr="0073042D">
              <w:rPr>
                <w:rStyle w:val="lev"/>
                <w:b/>
                <w:color w:val="000000" w:themeColor="text1"/>
              </w:rPr>
              <w:t>12</w:t>
            </w:r>
          </w:p>
        </w:tc>
        <w:tc>
          <w:tcPr>
            <w:tcW w:w="3118" w:type="dxa"/>
          </w:tcPr>
          <w:p w14:paraId="0B0D64A4" w14:textId="77777777" w:rsidR="00960F23" w:rsidRPr="0073042D" w:rsidRDefault="00960F23" w:rsidP="00634659">
            <w:pPr>
              <w:tabs>
                <w:tab w:val="left" w:pos="1701"/>
                <w:tab w:val="left" w:pos="6237"/>
              </w:tabs>
              <w:jc w:val="left"/>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sidRPr="0073042D">
              <w:rPr>
                <w:rStyle w:val="lev"/>
                <w:b w:val="0"/>
                <w:color w:val="000000" w:themeColor="text1"/>
              </w:rPr>
              <w:t>Marquage CE médical</w:t>
            </w:r>
          </w:p>
        </w:tc>
        <w:tc>
          <w:tcPr>
            <w:tcW w:w="2268" w:type="dxa"/>
          </w:tcPr>
          <w:p w14:paraId="1BDAA34C" w14:textId="77777777" w:rsidR="00960F23" w:rsidRPr="0073042D" w:rsidRDefault="00960F23" w:rsidP="00634659">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sidRPr="0073042D">
              <w:rPr>
                <w:rStyle w:val="lev"/>
                <w:b w:val="0"/>
                <w:color w:val="000000" w:themeColor="text1"/>
              </w:rPr>
              <w:t>Oui-non                    fournir certificat</w:t>
            </w:r>
          </w:p>
        </w:tc>
        <w:tc>
          <w:tcPr>
            <w:tcW w:w="874" w:type="dxa"/>
            <w:shd w:val="clear" w:color="auto" w:fill="D9D9D9" w:themeFill="background1" w:themeFillShade="D9"/>
          </w:tcPr>
          <w:p w14:paraId="2DB76B89" w14:textId="77777777" w:rsidR="00960F23" w:rsidRPr="0073042D" w:rsidRDefault="00960F23" w:rsidP="00634659">
            <w:pPr>
              <w:cnfStyle w:val="000000010000" w:firstRow="0" w:lastRow="0" w:firstColumn="0" w:lastColumn="0" w:oddVBand="0" w:evenVBand="0" w:oddHBand="0" w:evenHBand="1" w:firstRowFirstColumn="0" w:firstRowLastColumn="0" w:lastRowFirstColumn="0" w:lastRowLastColumn="0"/>
            </w:pPr>
            <w:r w:rsidRPr="0073042D">
              <w:t>Non</w:t>
            </w:r>
          </w:p>
        </w:tc>
        <w:tc>
          <w:tcPr>
            <w:tcW w:w="3169" w:type="dxa"/>
          </w:tcPr>
          <w:p w14:paraId="70A520D6" w14:textId="77777777" w:rsidR="00960F23" w:rsidRPr="0073042D" w:rsidRDefault="00960F23" w:rsidP="00634659">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p>
        </w:tc>
      </w:tr>
      <w:tr w:rsidR="00960F23" w:rsidRPr="0013563E" w14:paraId="77E4F162" w14:textId="77777777" w:rsidTr="006346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tcPr>
          <w:p w14:paraId="640C11DD" w14:textId="77777777" w:rsidR="00960F23" w:rsidRPr="0013563E" w:rsidRDefault="00960F23" w:rsidP="00634659">
            <w:pPr>
              <w:tabs>
                <w:tab w:val="left" w:pos="1701"/>
                <w:tab w:val="left" w:pos="6237"/>
              </w:tabs>
              <w:rPr>
                <w:rStyle w:val="lev"/>
                <w:b/>
                <w:color w:val="000000" w:themeColor="text1"/>
              </w:rPr>
            </w:pPr>
          </w:p>
        </w:tc>
        <w:tc>
          <w:tcPr>
            <w:tcW w:w="9429" w:type="dxa"/>
            <w:gridSpan w:val="4"/>
            <w:shd w:val="clear" w:color="auto" w:fill="DBE5F1" w:themeFill="accent1" w:themeFillTint="33"/>
          </w:tcPr>
          <w:p w14:paraId="3E16486A" w14:textId="77777777" w:rsidR="00960F23" w:rsidRPr="0013563E" w:rsidRDefault="00960F23" w:rsidP="00634659">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color w:val="000000" w:themeColor="text1"/>
              </w:rPr>
            </w:pPr>
            <w:r w:rsidRPr="0013563E">
              <w:rPr>
                <w:rStyle w:val="lev"/>
                <w:color w:val="000000" w:themeColor="text1"/>
                <w:sz w:val="28"/>
                <w:szCs w:val="28"/>
              </w:rPr>
              <w:t>Matelas</w:t>
            </w:r>
          </w:p>
        </w:tc>
      </w:tr>
      <w:tr w:rsidR="00960F23" w:rsidRPr="0073042D" w14:paraId="110D3FD1" w14:textId="77777777" w:rsidTr="00634659">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534" w:type="dxa"/>
          </w:tcPr>
          <w:p w14:paraId="250D2581" w14:textId="77777777" w:rsidR="00960F23" w:rsidRPr="0073042D" w:rsidRDefault="00960F23" w:rsidP="00634659">
            <w:pPr>
              <w:rPr>
                <w:color w:val="000000" w:themeColor="text1"/>
              </w:rPr>
            </w:pPr>
            <w:r w:rsidRPr="0073042D">
              <w:rPr>
                <w:color w:val="000000" w:themeColor="text1"/>
              </w:rPr>
              <w:t>13</w:t>
            </w:r>
          </w:p>
        </w:tc>
        <w:tc>
          <w:tcPr>
            <w:tcW w:w="3118" w:type="dxa"/>
          </w:tcPr>
          <w:p w14:paraId="046484BB" w14:textId="77777777" w:rsidR="00960F23" w:rsidRPr="0073042D" w:rsidRDefault="00960F23" w:rsidP="00634659">
            <w:pPr>
              <w:jc w:val="left"/>
              <w:cnfStyle w:val="000000010000" w:firstRow="0" w:lastRow="0" w:firstColumn="0" w:lastColumn="0" w:oddVBand="0" w:evenVBand="0" w:oddHBand="0" w:evenHBand="1" w:firstRowFirstColumn="0" w:firstRowLastColumn="0" w:lastRowFirstColumn="0" w:lastRowLastColumn="0"/>
              <w:rPr>
                <w:color w:val="000000" w:themeColor="text1"/>
              </w:rPr>
            </w:pPr>
            <w:r w:rsidRPr="0073042D">
              <w:rPr>
                <w:color w:val="000000" w:themeColor="text1"/>
              </w:rPr>
              <w:t>Densité du matelas côté patient (masse volumique)</w:t>
            </w:r>
          </w:p>
        </w:tc>
        <w:tc>
          <w:tcPr>
            <w:tcW w:w="2268" w:type="dxa"/>
          </w:tcPr>
          <w:p w14:paraId="1F44BC9F" w14:textId="77777777" w:rsidR="00960F23" w:rsidRPr="0073042D" w:rsidRDefault="00960F23" w:rsidP="00634659">
            <w:pPr>
              <w:cnfStyle w:val="000000010000" w:firstRow="0" w:lastRow="0" w:firstColumn="0" w:lastColumn="0" w:oddVBand="0" w:evenVBand="0" w:oddHBand="0" w:evenHBand="1" w:firstRowFirstColumn="0" w:firstRowLastColumn="0" w:lastRowFirstColumn="0" w:lastRowLastColumn="0"/>
              <w:rPr>
                <w:color w:val="000000" w:themeColor="text1"/>
              </w:rPr>
            </w:pPr>
            <w:r w:rsidRPr="0073042D">
              <w:rPr>
                <w:color w:val="000000" w:themeColor="text1"/>
              </w:rPr>
              <w:t>Kg/m</w:t>
            </w:r>
            <w:r w:rsidRPr="0073042D">
              <w:rPr>
                <w:color w:val="000000" w:themeColor="text1"/>
                <w:vertAlign w:val="superscript"/>
              </w:rPr>
              <w:t>3</w:t>
            </w:r>
          </w:p>
        </w:tc>
        <w:tc>
          <w:tcPr>
            <w:tcW w:w="874" w:type="dxa"/>
            <w:shd w:val="clear" w:color="auto" w:fill="D9D9D9" w:themeFill="background1" w:themeFillShade="D9"/>
          </w:tcPr>
          <w:p w14:paraId="2B04EC91" w14:textId="77777777" w:rsidR="00960F23" w:rsidRPr="0073042D" w:rsidRDefault="00960F23" w:rsidP="00634659">
            <w:pPr>
              <w:cnfStyle w:val="000000010000" w:firstRow="0" w:lastRow="0" w:firstColumn="0" w:lastColumn="0" w:oddVBand="0" w:evenVBand="0" w:oddHBand="0" w:evenHBand="1" w:firstRowFirstColumn="0" w:firstRowLastColumn="0" w:lastRowFirstColumn="0" w:lastRowLastColumn="0"/>
              <w:rPr>
                <w:color w:val="000000" w:themeColor="text1"/>
              </w:rPr>
            </w:pPr>
            <w:r w:rsidRPr="0073042D">
              <w:rPr>
                <w:color w:val="000000" w:themeColor="text1"/>
              </w:rPr>
              <w:t>Non</w:t>
            </w:r>
          </w:p>
        </w:tc>
        <w:tc>
          <w:tcPr>
            <w:tcW w:w="3169" w:type="dxa"/>
          </w:tcPr>
          <w:p w14:paraId="76F4311E" w14:textId="77777777" w:rsidR="00960F23" w:rsidRPr="0073042D" w:rsidRDefault="00960F23" w:rsidP="00634659">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p>
        </w:tc>
      </w:tr>
      <w:tr w:rsidR="00960F23" w:rsidRPr="0073042D" w14:paraId="5491C05C" w14:textId="77777777" w:rsidTr="006346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4455E867" w14:textId="77777777" w:rsidR="00960F23" w:rsidRPr="0073042D" w:rsidRDefault="00960F23" w:rsidP="00634659">
            <w:pPr>
              <w:rPr>
                <w:color w:val="000000" w:themeColor="text1"/>
              </w:rPr>
            </w:pPr>
            <w:r w:rsidRPr="0073042D">
              <w:rPr>
                <w:color w:val="000000" w:themeColor="text1"/>
              </w:rPr>
              <w:t>14</w:t>
            </w:r>
          </w:p>
        </w:tc>
        <w:tc>
          <w:tcPr>
            <w:tcW w:w="3118" w:type="dxa"/>
            <w:shd w:val="clear" w:color="auto" w:fill="auto"/>
          </w:tcPr>
          <w:p w14:paraId="2EC18917" w14:textId="77777777" w:rsidR="00960F23" w:rsidRPr="0073042D" w:rsidRDefault="00960F23" w:rsidP="00634659">
            <w:pPr>
              <w:jc w:val="left"/>
              <w:cnfStyle w:val="000000100000" w:firstRow="0" w:lastRow="0" w:firstColumn="0" w:lastColumn="0" w:oddVBand="0" w:evenVBand="0" w:oddHBand="1" w:evenHBand="0" w:firstRowFirstColumn="0" w:firstRowLastColumn="0" w:lastRowFirstColumn="0" w:lastRowLastColumn="0"/>
              <w:rPr>
                <w:color w:val="000000" w:themeColor="text1"/>
              </w:rPr>
            </w:pPr>
            <w:r w:rsidRPr="0073042D">
              <w:rPr>
                <w:color w:val="000000" w:themeColor="text1"/>
              </w:rPr>
              <w:t>Densité du matelas côté sommier</w:t>
            </w:r>
          </w:p>
        </w:tc>
        <w:tc>
          <w:tcPr>
            <w:tcW w:w="2268" w:type="dxa"/>
            <w:shd w:val="clear" w:color="auto" w:fill="auto"/>
          </w:tcPr>
          <w:p w14:paraId="51B510BF" w14:textId="77777777" w:rsidR="00960F23" w:rsidRPr="0073042D" w:rsidRDefault="00960F23" w:rsidP="00634659">
            <w:pPr>
              <w:cnfStyle w:val="000000100000" w:firstRow="0" w:lastRow="0" w:firstColumn="0" w:lastColumn="0" w:oddVBand="0" w:evenVBand="0" w:oddHBand="1" w:evenHBand="0" w:firstRowFirstColumn="0" w:firstRowLastColumn="0" w:lastRowFirstColumn="0" w:lastRowLastColumn="0"/>
              <w:rPr>
                <w:color w:val="000000" w:themeColor="text1"/>
              </w:rPr>
            </w:pPr>
            <w:r w:rsidRPr="0073042D">
              <w:rPr>
                <w:color w:val="000000" w:themeColor="text1"/>
              </w:rPr>
              <w:t>Kg/m</w:t>
            </w:r>
            <w:r w:rsidRPr="0073042D">
              <w:rPr>
                <w:color w:val="000000" w:themeColor="text1"/>
                <w:vertAlign w:val="superscript"/>
              </w:rPr>
              <w:t>3</w:t>
            </w:r>
          </w:p>
        </w:tc>
        <w:tc>
          <w:tcPr>
            <w:tcW w:w="874" w:type="dxa"/>
            <w:shd w:val="clear" w:color="auto" w:fill="D9D9D9" w:themeFill="background1" w:themeFillShade="D9"/>
          </w:tcPr>
          <w:p w14:paraId="2A503D9D" w14:textId="77777777" w:rsidR="00960F23" w:rsidRPr="0073042D" w:rsidRDefault="00960F23" w:rsidP="00634659">
            <w:pPr>
              <w:cnfStyle w:val="000000100000" w:firstRow="0" w:lastRow="0" w:firstColumn="0" w:lastColumn="0" w:oddVBand="0" w:evenVBand="0" w:oddHBand="1" w:evenHBand="0" w:firstRowFirstColumn="0" w:firstRowLastColumn="0" w:lastRowFirstColumn="0" w:lastRowLastColumn="0"/>
              <w:rPr>
                <w:color w:val="000000" w:themeColor="text1"/>
              </w:rPr>
            </w:pPr>
            <w:r w:rsidRPr="0073042D">
              <w:rPr>
                <w:color w:val="000000" w:themeColor="text1"/>
              </w:rPr>
              <w:t>Non</w:t>
            </w:r>
          </w:p>
        </w:tc>
        <w:tc>
          <w:tcPr>
            <w:tcW w:w="3169" w:type="dxa"/>
            <w:shd w:val="clear" w:color="auto" w:fill="auto"/>
          </w:tcPr>
          <w:p w14:paraId="63587BC9" w14:textId="77777777" w:rsidR="00960F23" w:rsidRPr="0073042D" w:rsidRDefault="00960F23" w:rsidP="00634659">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p>
        </w:tc>
      </w:tr>
      <w:tr w:rsidR="00960F23" w:rsidRPr="0073042D" w14:paraId="033C9F3E" w14:textId="77777777" w:rsidTr="0063465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14:paraId="768D6A4D" w14:textId="77777777" w:rsidR="00960F23" w:rsidRPr="0073042D" w:rsidRDefault="00960F23" w:rsidP="00634659">
            <w:pPr>
              <w:rPr>
                <w:color w:val="000000" w:themeColor="text1"/>
              </w:rPr>
            </w:pPr>
            <w:r w:rsidRPr="0073042D">
              <w:rPr>
                <w:color w:val="000000" w:themeColor="text1"/>
              </w:rPr>
              <w:t>15</w:t>
            </w:r>
          </w:p>
        </w:tc>
        <w:tc>
          <w:tcPr>
            <w:tcW w:w="3118" w:type="dxa"/>
          </w:tcPr>
          <w:p w14:paraId="2A3406DB" w14:textId="77777777" w:rsidR="00960F23" w:rsidRPr="0073042D" w:rsidRDefault="00960F23" w:rsidP="00634659">
            <w:pPr>
              <w:jc w:val="left"/>
              <w:cnfStyle w:val="000000010000" w:firstRow="0" w:lastRow="0" w:firstColumn="0" w:lastColumn="0" w:oddVBand="0" w:evenVBand="0" w:oddHBand="0" w:evenHBand="1" w:firstRowFirstColumn="0" w:firstRowLastColumn="0" w:lastRowFirstColumn="0" w:lastRowLastColumn="0"/>
              <w:rPr>
                <w:color w:val="000000" w:themeColor="text1"/>
              </w:rPr>
            </w:pPr>
            <w:r w:rsidRPr="0073042D">
              <w:rPr>
                <w:color w:val="000000" w:themeColor="text1"/>
              </w:rPr>
              <w:t>Charge admissible</w:t>
            </w:r>
          </w:p>
        </w:tc>
        <w:tc>
          <w:tcPr>
            <w:tcW w:w="2268" w:type="dxa"/>
          </w:tcPr>
          <w:p w14:paraId="28F7D534" w14:textId="77777777" w:rsidR="00960F23" w:rsidRPr="0073042D" w:rsidRDefault="00960F23" w:rsidP="00634659">
            <w:pPr>
              <w:cnfStyle w:val="000000010000" w:firstRow="0" w:lastRow="0" w:firstColumn="0" w:lastColumn="0" w:oddVBand="0" w:evenVBand="0" w:oddHBand="0" w:evenHBand="1" w:firstRowFirstColumn="0" w:firstRowLastColumn="0" w:lastRowFirstColumn="0" w:lastRowLastColumn="0"/>
              <w:rPr>
                <w:color w:val="000000" w:themeColor="text1"/>
              </w:rPr>
            </w:pPr>
            <w:r w:rsidRPr="0073042D">
              <w:rPr>
                <w:color w:val="000000" w:themeColor="text1"/>
              </w:rPr>
              <w:t>Kg : mini-maxi</w:t>
            </w:r>
          </w:p>
        </w:tc>
        <w:tc>
          <w:tcPr>
            <w:tcW w:w="874" w:type="dxa"/>
          </w:tcPr>
          <w:p w14:paraId="46BAF6F8" w14:textId="77777777" w:rsidR="00960F23" w:rsidRPr="0073042D" w:rsidRDefault="00960F23" w:rsidP="00634659">
            <w:pPr>
              <w:cnfStyle w:val="000000010000" w:firstRow="0" w:lastRow="0" w:firstColumn="0" w:lastColumn="0" w:oddVBand="0" w:evenVBand="0" w:oddHBand="0" w:evenHBand="1" w:firstRowFirstColumn="0" w:firstRowLastColumn="0" w:lastRowFirstColumn="0" w:lastRowLastColumn="0"/>
              <w:rPr>
                <w:color w:val="000000" w:themeColor="text1"/>
              </w:rPr>
            </w:pPr>
            <w:r w:rsidRPr="0073042D">
              <w:rPr>
                <w:color w:val="000000" w:themeColor="text1"/>
              </w:rPr>
              <w:t>X</w:t>
            </w:r>
          </w:p>
        </w:tc>
        <w:tc>
          <w:tcPr>
            <w:tcW w:w="3169" w:type="dxa"/>
          </w:tcPr>
          <w:p w14:paraId="0DA16216" w14:textId="77777777" w:rsidR="00960F23" w:rsidRPr="0073042D" w:rsidRDefault="00960F23" w:rsidP="00634659">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p>
        </w:tc>
      </w:tr>
    </w:tbl>
    <w:p w14:paraId="47B5B84F" w14:textId="77777777" w:rsidR="00960F23" w:rsidRPr="0073042D" w:rsidRDefault="00960F23" w:rsidP="00960F23"/>
    <w:tbl>
      <w:tblPr>
        <w:tblStyle w:val="Grilleclaire-Accent1"/>
        <w:tblW w:w="9963" w:type="dxa"/>
        <w:tblLayout w:type="fixed"/>
        <w:tblLook w:val="04A0" w:firstRow="1" w:lastRow="0" w:firstColumn="1" w:lastColumn="0" w:noHBand="0" w:noVBand="1"/>
      </w:tblPr>
      <w:tblGrid>
        <w:gridCol w:w="534"/>
        <w:gridCol w:w="3118"/>
        <w:gridCol w:w="2268"/>
        <w:gridCol w:w="1134"/>
        <w:gridCol w:w="2909"/>
      </w:tblGrid>
      <w:tr w:rsidR="00960F23" w:rsidRPr="0073042D" w14:paraId="4BDE159C" w14:textId="77777777" w:rsidTr="006346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216C7DAE" w14:textId="77777777" w:rsidR="00960F23" w:rsidRPr="0073042D" w:rsidRDefault="00960F23" w:rsidP="00634659">
            <w:pPr>
              <w:rPr>
                <w:color w:val="000000" w:themeColor="text1"/>
              </w:rPr>
            </w:pPr>
            <w:r w:rsidRPr="0073042D">
              <w:rPr>
                <w:color w:val="000000" w:themeColor="text1"/>
              </w:rPr>
              <w:t>16</w:t>
            </w:r>
          </w:p>
        </w:tc>
        <w:tc>
          <w:tcPr>
            <w:tcW w:w="3118" w:type="dxa"/>
            <w:shd w:val="clear" w:color="auto" w:fill="FFFFFF" w:themeFill="background1"/>
          </w:tcPr>
          <w:p w14:paraId="5A1E318F" w14:textId="77777777" w:rsidR="00960F23" w:rsidRPr="0073042D" w:rsidRDefault="00960F23" w:rsidP="00634659">
            <w:pPr>
              <w:jc w:val="left"/>
              <w:cnfStyle w:val="100000000000" w:firstRow="1" w:lastRow="0" w:firstColumn="0" w:lastColumn="0" w:oddVBand="0" w:evenVBand="0" w:oddHBand="0" w:evenHBand="0" w:firstRowFirstColumn="0" w:firstRowLastColumn="0" w:lastRowFirstColumn="0" w:lastRowLastColumn="0"/>
              <w:rPr>
                <w:b w:val="0"/>
                <w:color w:val="000000" w:themeColor="text1"/>
              </w:rPr>
            </w:pPr>
            <w:r w:rsidRPr="0073042D">
              <w:rPr>
                <w:b w:val="0"/>
                <w:color w:val="000000" w:themeColor="text1"/>
              </w:rPr>
              <w:t>Décharge talonnière intégrée</w:t>
            </w:r>
          </w:p>
        </w:tc>
        <w:tc>
          <w:tcPr>
            <w:tcW w:w="2268" w:type="dxa"/>
            <w:shd w:val="clear" w:color="auto" w:fill="FFFFFF" w:themeFill="background1"/>
          </w:tcPr>
          <w:p w14:paraId="53602160" w14:textId="77777777" w:rsidR="00960F23" w:rsidRPr="0073042D" w:rsidRDefault="00960F23" w:rsidP="00634659">
            <w:pPr>
              <w:cnfStyle w:val="100000000000" w:firstRow="1" w:lastRow="0" w:firstColumn="0" w:lastColumn="0" w:oddVBand="0" w:evenVBand="0" w:oddHBand="0" w:evenHBand="0" w:firstRowFirstColumn="0" w:firstRowLastColumn="0" w:lastRowFirstColumn="0" w:lastRowLastColumn="0"/>
              <w:rPr>
                <w:b w:val="0"/>
                <w:color w:val="000000" w:themeColor="text1"/>
              </w:rPr>
            </w:pPr>
            <w:r w:rsidRPr="0073042D">
              <w:rPr>
                <w:b w:val="0"/>
                <w:color w:val="000000" w:themeColor="text1"/>
              </w:rPr>
              <w:t>Oui/non</w:t>
            </w:r>
          </w:p>
        </w:tc>
        <w:tc>
          <w:tcPr>
            <w:tcW w:w="1134" w:type="dxa"/>
            <w:shd w:val="clear" w:color="auto" w:fill="FFFFFF" w:themeFill="background1"/>
          </w:tcPr>
          <w:p w14:paraId="29ED4554" w14:textId="77777777" w:rsidR="00960F23" w:rsidRPr="0073042D" w:rsidRDefault="00960F23" w:rsidP="00634659">
            <w:pPr>
              <w:cnfStyle w:val="100000000000" w:firstRow="1" w:lastRow="0" w:firstColumn="0" w:lastColumn="0" w:oddVBand="0" w:evenVBand="0" w:oddHBand="0" w:evenHBand="0" w:firstRowFirstColumn="0" w:firstRowLastColumn="0" w:lastRowFirstColumn="0" w:lastRowLastColumn="0"/>
              <w:rPr>
                <w:b w:val="0"/>
                <w:color w:val="000000" w:themeColor="text1"/>
              </w:rPr>
            </w:pPr>
            <w:r w:rsidRPr="0073042D">
              <w:rPr>
                <w:b w:val="0"/>
                <w:color w:val="000000" w:themeColor="text1"/>
              </w:rPr>
              <w:t>X</w:t>
            </w:r>
          </w:p>
        </w:tc>
        <w:tc>
          <w:tcPr>
            <w:tcW w:w="2909" w:type="dxa"/>
            <w:shd w:val="clear" w:color="auto" w:fill="FFFFFF" w:themeFill="background1"/>
          </w:tcPr>
          <w:p w14:paraId="0E897F1C" w14:textId="77777777" w:rsidR="00960F23" w:rsidRPr="0073042D" w:rsidRDefault="00960F23" w:rsidP="00634659">
            <w:pPr>
              <w:tabs>
                <w:tab w:val="left" w:pos="1701"/>
                <w:tab w:val="left" w:pos="6237"/>
              </w:tabs>
              <w:cnfStyle w:val="100000000000" w:firstRow="1" w:lastRow="0" w:firstColumn="0" w:lastColumn="0" w:oddVBand="0" w:evenVBand="0" w:oddHBand="0" w:evenHBand="0" w:firstRowFirstColumn="0" w:firstRowLastColumn="0" w:lastRowFirstColumn="0" w:lastRowLastColumn="0"/>
              <w:rPr>
                <w:rStyle w:val="lev"/>
                <w:b/>
                <w:color w:val="000000" w:themeColor="text1"/>
              </w:rPr>
            </w:pPr>
          </w:p>
        </w:tc>
      </w:tr>
      <w:tr w:rsidR="00960F23" w:rsidRPr="0073042D" w14:paraId="6BA949EB" w14:textId="77777777" w:rsidTr="006346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tcPr>
          <w:p w14:paraId="21EFE39B" w14:textId="77777777" w:rsidR="00960F23" w:rsidRPr="0073042D" w:rsidRDefault="00960F23" w:rsidP="00634659">
            <w:pPr>
              <w:tabs>
                <w:tab w:val="left" w:pos="1701"/>
                <w:tab w:val="left" w:pos="6237"/>
              </w:tabs>
              <w:rPr>
                <w:rStyle w:val="lev"/>
                <w:b/>
                <w:color w:val="000000" w:themeColor="text1"/>
              </w:rPr>
            </w:pPr>
          </w:p>
        </w:tc>
        <w:tc>
          <w:tcPr>
            <w:tcW w:w="9429" w:type="dxa"/>
            <w:gridSpan w:val="4"/>
            <w:shd w:val="clear" w:color="auto" w:fill="DBE5F1" w:themeFill="accent1" w:themeFillTint="33"/>
          </w:tcPr>
          <w:p w14:paraId="0AFB744C" w14:textId="77777777" w:rsidR="00960F23" w:rsidRPr="0073042D" w:rsidRDefault="00960F23" w:rsidP="00634659">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color w:val="000000" w:themeColor="text1"/>
                <w:sz w:val="28"/>
                <w:szCs w:val="28"/>
              </w:rPr>
            </w:pPr>
            <w:r w:rsidRPr="0073042D">
              <w:rPr>
                <w:rStyle w:val="lev"/>
                <w:color w:val="000000" w:themeColor="text1"/>
                <w:sz w:val="28"/>
                <w:szCs w:val="28"/>
              </w:rPr>
              <w:t>Housse matelas</w:t>
            </w:r>
          </w:p>
        </w:tc>
      </w:tr>
      <w:tr w:rsidR="00960F23" w:rsidRPr="0073042D" w14:paraId="1BD92BDA" w14:textId="77777777" w:rsidTr="0063465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5885B30E" w14:textId="77777777" w:rsidR="00960F23" w:rsidRPr="0073042D" w:rsidRDefault="00960F23" w:rsidP="00634659">
            <w:pPr>
              <w:rPr>
                <w:color w:val="000000" w:themeColor="text1"/>
              </w:rPr>
            </w:pPr>
            <w:r w:rsidRPr="0073042D">
              <w:rPr>
                <w:color w:val="000000" w:themeColor="text1"/>
              </w:rPr>
              <w:t>17</w:t>
            </w:r>
          </w:p>
        </w:tc>
        <w:tc>
          <w:tcPr>
            <w:tcW w:w="3118" w:type="dxa"/>
            <w:shd w:val="clear" w:color="auto" w:fill="FFFFFF" w:themeFill="background1"/>
          </w:tcPr>
          <w:p w14:paraId="1C331580" w14:textId="77777777" w:rsidR="00960F23" w:rsidRPr="0073042D" w:rsidRDefault="00960F23" w:rsidP="00634659">
            <w:pPr>
              <w:jc w:val="left"/>
              <w:cnfStyle w:val="000000010000" w:firstRow="0" w:lastRow="0" w:firstColumn="0" w:lastColumn="0" w:oddVBand="0" w:evenVBand="0" w:oddHBand="0" w:evenHBand="1" w:firstRowFirstColumn="0" w:firstRowLastColumn="0" w:lastRowFirstColumn="0" w:lastRowLastColumn="0"/>
              <w:rPr>
                <w:color w:val="000000" w:themeColor="text1"/>
              </w:rPr>
            </w:pPr>
            <w:r w:rsidRPr="0073042D">
              <w:rPr>
                <w:color w:val="000000" w:themeColor="text1"/>
              </w:rPr>
              <w:t>Matériau de la housse</w:t>
            </w:r>
          </w:p>
        </w:tc>
        <w:tc>
          <w:tcPr>
            <w:tcW w:w="2268" w:type="dxa"/>
            <w:shd w:val="clear" w:color="auto" w:fill="FFFFFF" w:themeFill="background1"/>
          </w:tcPr>
          <w:p w14:paraId="6ECC9B2D" w14:textId="77777777" w:rsidR="00960F23" w:rsidRPr="0073042D" w:rsidRDefault="00960F23" w:rsidP="00634659">
            <w:pPr>
              <w:cnfStyle w:val="000000010000" w:firstRow="0" w:lastRow="0" w:firstColumn="0" w:lastColumn="0" w:oddVBand="0" w:evenVBand="0" w:oddHBand="0" w:evenHBand="1" w:firstRowFirstColumn="0" w:firstRowLastColumn="0" w:lastRowFirstColumn="0" w:lastRowLastColumn="0"/>
              <w:rPr>
                <w:color w:val="000000" w:themeColor="text1"/>
              </w:rPr>
            </w:pPr>
            <w:r w:rsidRPr="0073042D">
              <w:rPr>
                <w:color w:val="000000" w:themeColor="text1"/>
              </w:rPr>
              <w:t>Décrire</w:t>
            </w:r>
          </w:p>
        </w:tc>
        <w:tc>
          <w:tcPr>
            <w:tcW w:w="1134" w:type="dxa"/>
            <w:shd w:val="clear" w:color="auto" w:fill="D9D9D9" w:themeFill="background1" w:themeFillShade="D9"/>
          </w:tcPr>
          <w:p w14:paraId="3A69F8B8" w14:textId="77777777" w:rsidR="00960F23" w:rsidRPr="0073042D" w:rsidRDefault="00960F23" w:rsidP="00634659">
            <w:pPr>
              <w:cnfStyle w:val="000000010000" w:firstRow="0" w:lastRow="0" w:firstColumn="0" w:lastColumn="0" w:oddVBand="0" w:evenVBand="0" w:oddHBand="0" w:evenHBand="1" w:firstRowFirstColumn="0" w:firstRowLastColumn="0" w:lastRowFirstColumn="0" w:lastRowLastColumn="0"/>
              <w:rPr>
                <w:color w:val="000000" w:themeColor="text1"/>
              </w:rPr>
            </w:pPr>
            <w:r w:rsidRPr="0073042D">
              <w:rPr>
                <w:color w:val="000000" w:themeColor="text1"/>
              </w:rPr>
              <w:t>Non</w:t>
            </w:r>
          </w:p>
        </w:tc>
        <w:tc>
          <w:tcPr>
            <w:tcW w:w="2909" w:type="dxa"/>
            <w:shd w:val="clear" w:color="auto" w:fill="FFFFFF" w:themeFill="background1"/>
          </w:tcPr>
          <w:p w14:paraId="0E778FED" w14:textId="77777777" w:rsidR="00960F23" w:rsidRPr="0073042D" w:rsidRDefault="00960F23" w:rsidP="00634659">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p>
        </w:tc>
      </w:tr>
      <w:tr w:rsidR="00960F23" w:rsidRPr="0073042D" w14:paraId="3A3E6D86" w14:textId="77777777" w:rsidTr="006346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7573F8DF" w14:textId="77777777" w:rsidR="00960F23" w:rsidRPr="0073042D" w:rsidRDefault="00960F23" w:rsidP="00634659">
            <w:pPr>
              <w:rPr>
                <w:color w:val="000000" w:themeColor="text1"/>
              </w:rPr>
            </w:pPr>
            <w:r w:rsidRPr="0073042D">
              <w:rPr>
                <w:color w:val="000000" w:themeColor="text1"/>
              </w:rPr>
              <w:t>18</w:t>
            </w:r>
          </w:p>
        </w:tc>
        <w:tc>
          <w:tcPr>
            <w:tcW w:w="3118" w:type="dxa"/>
            <w:shd w:val="clear" w:color="auto" w:fill="FFFFFF" w:themeFill="background1"/>
          </w:tcPr>
          <w:p w14:paraId="7D1F896E" w14:textId="77777777" w:rsidR="00960F23" w:rsidRPr="0073042D" w:rsidRDefault="00960F23" w:rsidP="00634659">
            <w:pPr>
              <w:tabs>
                <w:tab w:val="left" w:pos="1701"/>
                <w:tab w:val="left" w:pos="6237"/>
              </w:tabs>
              <w:jc w:val="left"/>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sidRPr="0073042D">
              <w:rPr>
                <w:rStyle w:val="lev"/>
                <w:b w:val="0"/>
                <w:color w:val="000000" w:themeColor="text1"/>
              </w:rPr>
              <w:t>Résistance au feu</w:t>
            </w:r>
          </w:p>
        </w:tc>
        <w:tc>
          <w:tcPr>
            <w:tcW w:w="2268" w:type="dxa"/>
            <w:shd w:val="clear" w:color="auto" w:fill="FFFFFF" w:themeFill="background1"/>
          </w:tcPr>
          <w:p w14:paraId="3DE83C12" w14:textId="77777777" w:rsidR="00960F23" w:rsidRPr="0073042D" w:rsidRDefault="00960F23" w:rsidP="00634659">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sidRPr="0073042D">
              <w:rPr>
                <w:rStyle w:val="lev"/>
                <w:b w:val="0"/>
                <w:color w:val="000000" w:themeColor="text1"/>
              </w:rPr>
              <w:t>Préciser la classe selon GPEM D1-90 Fournir le certificat</w:t>
            </w:r>
          </w:p>
        </w:tc>
        <w:tc>
          <w:tcPr>
            <w:tcW w:w="1134" w:type="dxa"/>
            <w:shd w:val="clear" w:color="auto" w:fill="D9D9D9" w:themeFill="background1" w:themeFillShade="D9"/>
          </w:tcPr>
          <w:p w14:paraId="115542CD" w14:textId="77777777" w:rsidR="00960F23" w:rsidRPr="0073042D" w:rsidRDefault="00960F23" w:rsidP="00634659">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sidRPr="0073042D">
              <w:rPr>
                <w:rStyle w:val="lev"/>
                <w:b w:val="0"/>
                <w:color w:val="000000" w:themeColor="text1"/>
              </w:rPr>
              <w:t>Non</w:t>
            </w:r>
          </w:p>
        </w:tc>
        <w:tc>
          <w:tcPr>
            <w:tcW w:w="2909" w:type="dxa"/>
            <w:shd w:val="clear" w:color="auto" w:fill="FFFFFF" w:themeFill="background1"/>
          </w:tcPr>
          <w:p w14:paraId="0EF07829" w14:textId="77777777" w:rsidR="00960F23" w:rsidRPr="0073042D" w:rsidRDefault="00960F23" w:rsidP="00634659">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p>
        </w:tc>
      </w:tr>
      <w:tr w:rsidR="00960F23" w:rsidRPr="0073042D" w14:paraId="440C7F96" w14:textId="77777777" w:rsidTr="0063465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07FC831A" w14:textId="77777777" w:rsidR="00960F23" w:rsidRPr="0073042D" w:rsidRDefault="00960F23" w:rsidP="00634659">
            <w:pPr>
              <w:tabs>
                <w:tab w:val="left" w:pos="1701"/>
                <w:tab w:val="left" w:pos="6237"/>
              </w:tabs>
              <w:rPr>
                <w:rStyle w:val="lev"/>
                <w:b/>
                <w:color w:val="000000" w:themeColor="text1"/>
              </w:rPr>
            </w:pPr>
            <w:r>
              <w:rPr>
                <w:rStyle w:val="lev"/>
                <w:b/>
                <w:color w:val="000000" w:themeColor="text1"/>
              </w:rPr>
              <w:t>19</w:t>
            </w:r>
          </w:p>
        </w:tc>
        <w:tc>
          <w:tcPr>
            <w:tcW w:w="3118" w:type="dxa"/>
            <w:shd w:val="clear" w:color="auto" w:fill="FFFFFF" w:themeFill="background1"/>
          </w:tcPr>
          <w:p w14:paraId="7D3E329D" w14:textId="77777777" w:rsidR="00960F23" w:rsidRPr="0073042D" w:rsidRDefault="00960F23" w:rsidP="00634659">
            <w:pPr>
              <w:tabs>
                <w:tab w:val="left" w:pos="1701"/>
                <w:tab w:val="left" w:pos="6237"/>
              </w:tabs>
              <w:jc w:val="left"/>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sidRPr="0073042D">
              <w:rPr>
                <w:rStyle w:val="lev"/>
                <w:b w:val="0"/>
                <w:color w:val="000000" w:themeColor="text1"/>
              </w:rPr>
              <w:t>Traitement anti bactérien</w:t>
            </w:r>
          </w:p>
        </w:tc>
        <w:tc>
          <w:tcPr>
            <w:tcW w:w="2268" w:type="dxa"/>
            <w:shd w:val="clear" w:color="auto" w:fill="FFFFFF" w:themeFill="background1"/>
          </w:tcPr>
          <w:p w14:paraId="5628BDC0" w14:textId="77777777" w:rsidR="00960F23" w:rsidRPr="0073042D" w:rsidRDefault="00960F23" w:rsidP="00634659">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sidRPr="0073042D">
              <w:rPr>
                <w:rStyle w:val="lev"/>
                <w:b w:val="0"/>
                <w:color w:val="000000" w:themeColor="text1"/>
              </w:rPr>
              <w:t>Oui-non</w:t>
            </w:r>
          </w:p>
        </w:tc>
        <w:tc>
          <w:tcPr>
            <w:tcW w:w="1134" w:type="dxa"/>
          </w:tcPr>
          <w:p w14:paraId="74044D62" w14:textId="77777777" w:rsidR="00960F23" w:rsidRPr="0073042D" w:rsidRDefault="00960F23" w:rsidP="00634659">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sidRPr="0073042D">
              <w:rPr>
                <w:rStyle w:val="lev"/>
                <w:b w:val="0"/>
                <w:color w:val="000000" w:themeColor="text1"/>
              </w:rPr>
              <w:t>X</w:t>
            </w:r>
          </w:p>
        </w:tc>
        <w:tc>
          <w:tcPr>
            <w:tcW w:w="2909" w:type="dxa"/>
            <w:shd w:val="clear" w:color="auto" w:fill="FFFFFF" w:themeFill="background1"/>
          </w:tcPr>
          <w:p w14:paraId="64199240" w14:textId="77777777" w:rsidR="00960F23" w:rsidRPr="0073042D" w:rsidRDefault="00960F23" w:rsidP="00634659">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p>
        </w:tc>
      </w:tr>
      <w:tr w:rsidR="00960F23" w:rsidRPr="0073042D" w14:paraId="14DDC6C3" w14:textId="77777777" w:rsidTr="006346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2E876B45" w14:textId="77777777" w:rsidR="00960F23" w:rsidRPr="0073042D" w:rsidRDefault="00960F23" w:rsidP="00634659">
            <w:pPr>
              <w:tabs>
                <w:tab w:val="left" w:pos="1701"/>
                <w:tab w:val="left" w:pos="6237"/>
              </w:tabs>
              <w:rPr>
                <w:rStyle w:val="lev"/>
                <w:b/>
                <w:color w:val="000000" w:themeColor="text1"/>
              </w:rPr>
            </w:pPr>
            <w:r>
              <w:rPr>
                <w:rStyle w:val="lev"/>
                <w:b/>
                <w:color w:val="000000" w:themeColor="text1"/>
              </w:rPr>
              <w:t>20</w:t>
            </w:r>
          </w:p>
        </w:tc>
        <w:tc>
          <w:tcPr>
            <w:tcW w:w="3118" w:type="dxa"/>
            <w:shd w:val="clear" w:color="auto" w:fill="FFFFFF" w:themeFill="background1"/>
          </w:tcPr>
          <w:p w14:paraId="1C2AFE60" w14:textId="77777777" w:rsidR="00960F23" w:rsidRPr="0073042D" w:rsidRDefault="00960F23" w:rsidP="00634659">
            <w:pPr>
              <w:tabs>
                <w:tab w:val="left" w:pos="1701"/>
                <w:tab w:val="left" w:pos="6237"/>
              </w:tabs>
              <w:jc w:val="left"/>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sidRPr="0073042D">
              <w:rPr>
                <w:rStyle w:val="lev"/>
                <w:b w:val="0"/>
                <w:color w:val="000000" w:themeColor="text1"/>
              </w:rPr>
              <w:t>Lavage machine : préciser la température maximale</w:t>
            </w:r>
          </w:p>
        </w:tc>
        <w:tc>
          <w:tcPr>
            <w:tcW w:w="2268" w:type="dxa"/>
            <w:shd w:val="clear" w:color="auto" w:fill="auto"/>
          </w:tcPr>
          <w:p w14:paraId="386D6737" w14:textId="77777777" w:rsidR="00960F23" w:rsidRPr="0073042D" w:rsidRDefault="00960F23" w:rsidP="00634659">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sidRPr="0073042D">
              <w:rPr>
                <w:rStyle w:val="lev"/>
                <w:b w:val="0"/>
                <w:color w:val="000000" w:themeColor="text1"/>
              </w:rPr>
              <w:t>°C</w:t>
            </w:r>
          </w:p>
        </w:tc>
        <w:tc>
          <w:tcPr>
            <w:tcW w:w="1134" w:type="dxa"/>
            <w:shd w:val="clear" w:color="auto" w:fill="auto"/>
          </w:tcPr>
          <w:p w14:paraId="581D879D" w14:textId="77777777" w:rsidR="00960F23" w:rsidRPr="0073042D" w:rsidRDefault="00960F23" w:rsidP="00634659">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sidRPr="0073042D">
              <w:rPr>
                <w:rStyle w:val="lev"/>
                <w:b w:val="0"/>
                <w:color w:val="000000" w:themeColor="text1"/>
              </w:rPr>
              <w:t>X</w:t>
            </w:r>
          </w:p>
        </w:tc>
        <w:tc>
          <w:tcPr>
            <w:tcW w:w="2909" w:type="dxa"/>
            <w:shd w:val="clear" w:color="auto" w:fill="auto"/>
          </w:tcPr>
          <w:p w14:paraId="7FE87BAE" w14:textId="77777777" w:rsidR="00960F23" w:rsidRPr="0073042D" w:rsidRDefault="00960F23" w:rsidP="00634659">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p>
        </w:tc>
      </w:tr>
      <w:tr w:rsidR="00960F23" w:rsidRPr="0013563E" w14:paraId="61536D52" w14:textId="77777777" w:rsidTr="0063465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tcPr>
          <w:p w14:paraId="1B1EE6C2" w14:textId="77777777" w:rsidR="00960F23" w:rsidRPr="0013563E" w:rsidRDefault="00960F23" w:rsidP="00634659">
            <w:pPr>
              <w:tabs>
                <w:tab w:val="left" w:pos="1701"/>
                <w:tab w:val="left" w:pos="6237"/>
              </w:tabs>
              <w:rPr>
                <w:rStyle w:val="lev"/>
                <w:b/>
                <w:color w:val="000000" w:themeColor="text1"/>
              </w:rPr>
            </w:pPr>
          </w:p>
        </w:tc>
        <w:tc>
          <w:tcPr>
            <w:tcW w:w="9429" w:type="dxa"/>
            <w:gridSpan w:val="4"/>
            <w:shd w:val="clear" w:color="auto" w:fill="DBE5F1" w:themeFill="accent1" w:themeFillTint="33"/>
          </w:tcPr>
          <w:p w14:paraId="0B8751A2" w14:textId="77777777" w:rsidR="00960F23" w:rsidRPr="0013563E" w:rsidRDefault="00960F23" w:rsidP="00634659">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color w:val="000000" w:themeColor="text1"/>
                <w:sz w:val="28"/>
                <w:szCs w:val="28"/>
              </w:rPr>
            </w:pPr>
            <w:r w:rsidRPr="0013563E">
              <w:rPr>
                <w:rStyle w:val="lev"/>
                <w:color w:val="000000" w:themeColor="text1"/>
                <w:sz w:val="28"/>
                <w:szCs w:val="28"/>
              </w:rPr>
              <w:t>Coussins</w:t>
            </w:r>
          </w:p>
        </w:tc>
      </w:tr>
      <w:tr w:rsidR="00960F23" w:rsidRPr="0013563E" w14:paraId="060C6BCF" w14:textId="77777777" w:rsidTr="006346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5895C8D7" w14:textId="77777777" w:rsidR="00960F23" w:rsidRPr="0013563E" w:rsidRDefault="00960F23" w:rsidP="00634659">
            <w:pPr>
              <w:tabs>
                <w:tab w:val="left" w:pos="1701"/>
                <w:tab w:val="left" w:pos="6237"/>
              </w:tabs>
              <w:rPr>
                <w:rStyle w:val="lev"/>
                <w:b/>
                <w:color w:val="000000" w:themeColor="text1"/>
              </w:rPr>
            </w:pPr>
            <w:r>
              <w:rPr>
                <w:rStyle w:val="lev"/>
                <w:b/>
                <w:color w:val="000000" w:themeColor="text1"/>
              </w:rPr>
              <w:t>21</w:t>
            </w:r>
          </w:p>
        </w:tc>
        <w:tc>
          <w:tcPr>
            <w:tcW w:w="3118" w:type="dxa"/>
            <w:shd w:val="clear" w:color="auto" w:fill="FFFFFF" w:themeFill="background1"/>
          </w:tcPr>
          <w:p w14:paraId="0546C915" w14:textId="77777777" w:rsidR="00960F23" w:rsidRPr="0013563E" w:rsidRDefault="00960F23" w:rsidP="00634659">
            <w:pPr>
              <w:tabs>
                <w:tab w:val="left" w:pos="1701"/>
                <w:tab w:val="left" w:pos="6237"/>
              </w:tabs>
              <w:jc w:val="left"/>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sidRPr="0013563E">
              <w:rPr>
                <w:rStyle w:val="lev"/>
                <w:b w:val="0"/>
                <w:color w:val="000000" w:themeColor="text1"/>
              </w:rPr>
              <w:t>Compatibilité de la housse avec les désinfectants hospitaliers</w:t>
            </w:r>
          </w:p>
        </w:tc>
        <w:tc>
          <w:tcPr>
            <w:tcW w:w="2268" w:type="dxa"/>
            <w:shd w:val="clear" w:color="auto" w:fill="FFFFFF" w:themeFill="background1"/>
          </w:tcPr>
          <w:p w14:paraId="079CF077" w14:textId="77777777" w:rsidR="00960F23" w:rsidRPr="0013563E" w:rsidRDefault="00960F23" w:rsidP="00634659">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sidRPr="0013563E">
              <w:rPr>
                <w:rStyle w:val="lev"/>
                <w:b w:val="0"/>
                <w:color w:val="000000" w:themeColor="text1"/>
              </w:rPr>
              <w:t>Oui-non. Préciser les éventuelles incompatibilités</w:t>
            </w:r>
          </w:p>
        </w:tc>
        <w:tc>
          <w:tcPr>
            <w:tcW w:w="1134" w:type="dxa"/>
            <w:shd w:val="clear" w:color="auto" w:fill="D9D9D9" w:themeFill="background1" w:themeFillShade="D9"/>
          </w:tcPr>
          <w:p w14:paraId="2AC1C3CC" w14:textId="77777777" w:rsidR="00960F23" w:rsidRPr="0013563E" w:rsidRDefault="00960F23" w:rsidP="00634659">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sidRPr="0013563E">
              <w:rPr>
                <w:rStyle w:val="lev"/>
                <w:b w:val="0"/>
                <w:color w:val="000000" w:themeColor="text1"/>
              </w:rPr>
              <w:t>Non</w:t>
            </w:r>
          </w:p>
        </w:tc>
        <w:tc>
          <w:tcPr>
            <w:tcW w:w="2909" w:type="dxa"/>
            <w:shd w:val="clear" w:color="auto" w:fill="FFFFFF" w:themeFill="background1"/>
          </w:tcPr>
          <w:p w14:paraId="66813649" w14:textId="77777777" w:rsidR="00960F23" w:rsidRPr="0013563E" w:rsidRDefault="00960F23" w:rsidP="00634659">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p>
        </w:tc>
      </w:tr>
      <w:tr w:rsidR="00960F23" w:rsidRPr="0013563E" w14:paraId="13FA336B" w14:textId="77777777" w:rsidTr="0063465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25909D26" w14:textId="77777777" w:rsidR="00960F23" w:rsidRPr="0013563E" w:rsidRDefault="00960F23" w:rsidP="00634659">
            <w:pPr>
              <w:tabs>
                <w:tab w:val="left" w:pos="1701"/>
                <w:tab w:val="left" w:pos="6237"/>
              </w:tabs>
              <w:rPr>
                <w:rStyle w:val="lev"/>
                <w:b/>
                <w:color w:val="000000" w:themeColor="text1"/>
              </w:rPr>
            </w:pPr>
            <w:r>
              <w:rPr>
                <w:rStyle w:val="lev"/>
                <w:b/>
                <w:color w:val="000000" w:themeColor="text1"/>
              </w:rPr>
              <w:t>22</w:t>
            </w:r>
          </w:p>
        </w:tc>
        <w:tc>
          <w:tcPr>
            <w:tcW w:w="3118" w:type="dxa"/>
            <w:shd w:val="clear" w:color="auto" w:fill="FFFFFF" w:themeFill="background1"/>
          </w:tcPr>
          <w:p w14:paraId="37E97014" w14:textId="77777777" w:rsidR="00960F23" w:rsidRPr="0013563E" w:rsidRDefault="00960F23" w:rsidP="00634659">
            <w:pPr>
              <w:tabs>
                <w:tab w:val="left" w:pos="1701"/>
                <w:tab w:val="left" w:pos="6237"/>
              </w:tabs>
              <w:jc w:val="left"/>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sidRPr="0013563E">
              <w:rPr>
                <w:rStyle w:val="lev"/>
                <w:b w:val="0"/>
                <w:color w:val="000000" w:themeColor="text1"/>
              </w:rPr>
              <w:t xml:space="preserve">Coussin taille 1  </w:t>
            </w:r>
          </w:p>
          <w:p w14:paraId="117D8EBA" w14:textId="77777777" w:rsidR="00960F23" w:rsidRPr="0013563E" w:rsidRDefault="00960F23" w:rsidP="00634659">
            <w:pPr>
              <w:tabs>
                <w:tab w:val="left" w:pos="1701"/>
                <w:tab w:val="left" w:pos="6237"/>
              </w:tabs>
              <w:jc w:val="left"/>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sidRPr="0013563E">
              <w:rPr>
                <w:rStyle w:val="lev"/>
                <w:b w:val="0"/>
                <w:color w:val="000000" w:themeColor="text1"/>
              </w:rPr>
              <w:t xml:space="preserve">dimensions L x l </w:t>
            </w:r>
          </w:p>
        </w:tc>
        <w:tc>
          <w:tcPr>
            <w:tcW w:w="2268" w:type="dxa"/>
            <w:shd w:val="clear" w:color="auto" w:fill="FFFFFF" w:themeFill="background1"/>
          </w:tcPr>
          <w:p w14:paraId="18D938C9" w14:textId="77777777" w:rsidR="00960F23" w:rsidRPr="0013563E" w:rsidRDefault="00960F23" w:rsidP="00634659">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lang w:val="en-US"/>
              </w:rPr>
            </w:pPr>
            <w:r w:rsidRPr="0013563E">
              <w:rPr>
                <w:rStyle w:val="lev"/>
                <w:b w:val="0"/>
                <w:color w:val="000000" w:themeColor="text1"/>
                <w:lang w:val="en-US"/>
              </w:rPr>
              <w:t>Cm x cm</w:t>
            </w:r>
          </w:p>
        </w:tc>
        <w:tc>
          <w:tcPr>
            <w:tcW w:w="1134" w:type="dxa"/>
            <w:shd w:val="clear" w:color="auto" w:fill="D9D9D9" w:themeFill="background1" w:themeFillShade="D9"/>
          </w:tcPr>
          <w:p w14:paraId="606427DF" w14:textId="77777777" w:rsidR="00960F23" w:rsidRPr="0013563E" w:rsidRDefault="00960F23" w:rsidP="00634659">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lang w:val="en-US"/>
              </w:rPr>
            </w:pPr>
            <w:r w:rsidRPr="0013563E">
              <w:rPr>
                <w:rStyle w:val="lev"/>
                <w:b w:val="0"/>
                <w:color w:val="000000" w:themeColor="text1"/>
              </w:rPr>
              <w:t>Non</w:t>
            </w:r>
          </w:p>
        </w:tc>
        <w:tc>
          <w:tcPr>
            <w:tcW w:w="2909" w:type="dxa"/>
            <w:shd w:val="clear" w:color="auto" w:fill="FFFFFF" w:themeFill="background1"/>
          </w:tcPr>
          <w:p w14:paraId="7D5A8055" w14:textId="77777777" w:rsidR="00960F23" w:rsidRPr="0013563E" w:rsidRDefault="00960F23" w:rsidP="00634659">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p>
        </w:tc>
      </w:tr>
      <w:tr w:rsidR="00960F23" w:rsidRPr="0013563E" w14:paraId="4438AA47" w14:textId="77777777" w:rsidTr="006346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00935123" w14:textId="77777777" w:rsidR="00960F23" w:rsidRPr="0013563E" w:rsidRDefault="00960F23" w:rsidP="00634659">
            <w:pPr>
              <w:tabs>
                <w:tab w:val="left" w:pos="1701"/>
                <w:tab w:val="left" w:pos="6237"/>
              </w:tabs>
              <w:rPr>
                <w:rStyle w:val="lev"/>
                <w:b/>
                <w:color w:val="000000" w:themeColor="text1"/>
              </w:rPr>
            </w:pPr>
            <w:r>
              <w:rPr>
                <w:rStyle w:val="lev"/>
                <w:b/>
                <w:color w:val="000000" w:themeColor="text1"/>
              </w:rPr>
              <w:t>23</w:t>
            </w:r>
          </w:p>
        </w:tc>
        <w:tc>
          <w:tcPr>
            <w:tcW w:w="3118" w:type="dxa"/>
            <w:shd w:val="clear" w:color="auto" w:fill="FFFFFF" w:themeFill="background1"/>
          </w:tcPr>
          <w:p w14:paraId="2E9C6736" w14:textId="77777777" w:rsidR="00960F23" w:rsidRPr="0013563E" w:rsidRDefault="00960F23" w:rsidP="00634659">
            <w:pPr>
              <w:tabs>
                <w:tab w:val="left" w:pos="1701"/>
                <w:tab w:val="left" w:pos="6237"/>
              </w:tabs>
              <w:jc w:val="left"/>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sidRPr="0013563E">
              <w:rPr>
                <w:rStyle w:val="lev"/>
                <w:b w:val="0"/>
                <w:color w:val="000000" w:themeColor="text1"/>
              </w:rPr>
              <w:t xml:space="preserve">Coussin taille 2 </w:t>
            </w:r>
          </w:p>
          <w:p w14:paraId="41303EA3" w14:textId="77777777" w:rsidR="00960F23" w:rsidRPr="0013563E" w:rsidRDefault="00960F23" w:rsidP="00634659">
            <w:pPr>
              <w:tabs>
                <w:tab w:val="left" w:pos="1701"/>
                <w:tab w:val="left" w:pos="6237"/>
              </w:tabs>
              <w:jc w:val="left"/>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sidRPr="0013563E">
              <w:rPr>
                <w:rStyle w:val="lev"/>
                <w:b w:val="0"/>
                <w:color w:val="000000" w:themeColor="text1"/>
              </w:rPr>
              <w:t xml:space="preserve">dimensions L x l </w:t>
            </w:r>
          </w:p>
        </w:tc>
        <w:tc>
          <w:tcPr>
            <w:tcW w:w="2268" w:type="dxa"/>
            <w:shd w:val="clear" w:color="auto" w:fill="FFFFFF" w:themeFill="background1"/>
          </w:tcPr>
          <w:p w14:paraId="72DFC525" w14:textId="77777777" w:rsidR="00960F23" w:rsidRPr="0013563E" w:rsidRDefault="00960F23" w:rsidP="00634659">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lang w:val="en-US"/>
              </w:rPr>
            </w:pPr>
            <w:r w:rsidRPr="0013563E">
              <w:rPr>
                <w:rStyle w:val="lev"/>
                <w:b w:val="0"/>
                <w:color w:val="000000" w:themeColor="text1"/>
                <w:lang w:val="en-US"/>
              </w:rPr>
              <w:t>Cm x cm</w:t>
            </w:r>
          </w:p>
        </w:tc>
        <w:tc>
          <w:tcPr>
            <w:tcW w:w="1134" w:type="dxa"/>
            <w:shd w:val="clear" w:color="auto" w:fill="D9D9D9" w:themeFill="background1" w:themeFillShade="D9"/>
          </w:tcPr>
          <w:p w14:paraId="0D9B215E" w14:textId="77777777" w:rsidR="00960F23" w:rsidRPr="0013563E" w:rsidRDefault="00960F23" w:rsidP="00634659">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lang w:val="en-US"/>
              </w:rPr>
            </w:pPr>
            <w:r w:rsidRPr="0013563E">
              <w:rPr>
                <w:rStyle w:val="lev"/>
                <w:b w:val="0"/>
                <w:color w:val="000000" w:themeColor="text1"/>
              </w:rPr>
              <w:t>Non</w:t>
            </w:r>
          </w:p>
        </w:tc>
        <w:tc>
          <w:tcPr>
            <w:tcW w:w="2909" w:type="dxa"/>
            <w:shd w:val="clear" w:color="auto" w:fill="FFFFFF" w:themeFill="background1"/>
          </w:tcPr>
          <w:p w14:paraId="135BCF9E" w14:textId="77777777" w:rsidR="00960F23" w:rsidRPr="0013563E" w:rsidRDefault="00960F23" w:rsidP="00634659">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p>
        </w:tc>
      </w:tr>
      <w:tr w:rsidR="00960F23" w:rsidRPr="0013563E" w14:paraId="638566C9" w14:textId="77777777" w:rsidTr="0063465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4CE94361" w14:textId="77777777" w:rsidR="00960F23" w:rsidRPr="0013563E" w:rsidRDefault="00960F23" w:rsidP="00634659">
            <w:pPr>
              <w:tabs>
                <w:tab w:val="left" w:pos="1701"/>
                <w:tab w:val="left" w:pos="6237"/>
              </w:tabs>
              <w:rPr>
                <w:rStyle w:val="lev"/>
                <w:b/>
                <w:color w:val="000000" w:themeColor="text1"/>
              </w:rPr>
            </w:pPr>
            <w:r>
              <w:rPr>
                <w:rStyle w:val="lev"/>
                <w:b/>
                <w:color w:val="000000" w:themeColor="text1"/>
              </w:rPr>
              <w:t>24</w:t>
            </w:r>
          </w:p>
        </w:tc>
        <w:tc>
          <w:tcPr>
            <w:tcW w:w="3118" w:type="dxa"/>
            <w:shd w:val="clear" w:color="auto" w:fill="FFFFFF" w:themeFill="background1"/>
          </w:tcPr>
          <w:p w14:paraId="2BCAB50F" w14:textId="77777777" w:rsidR="00960F23" w:rsidRPr="0013563E" w:rsidRDefault="00960F23" w:rsidP="00634659">
            <w:pPr>
              <w:tabs>
                <w:tab w:val="left" w:pos="1701"/>
                <w:tab w:val="left" w:pos="6237"/>
              </w:tabs>
              <w:jc w:val="left"/>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sidRPr="0013563E">
              <w:rPr>
                <w:rStyle w:val="lev"/>
                <w:b w:val="0"/>
                <w:color w:val="000000" w:themeColor="text1"/>
              </w:rPr>
              <w:t xml:space="preserve">Coussin taille 3  </w:t>
            </w:r>
          </w:p>
          <w:p w14:paraId="1A90CB9B" w14:textId="77777777" w:rsidR="00960F23" w:rsidRPr="0013563E" w:rsidRDefault="00960F23" w:rsidP="00634659">
            <w:pPr>
              <w:tabs>
                <w:tab w:val="left" w:pos="1701"/>
                <w:tab w:val="left" w:pos="6237"/>
              </w:tabs>
              <w:jc w:val="left"/>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sidRPr="0013563E">
              <w:rPr>
                <w:rStyle w:val="lev"/>
                <w:b w:val="0"/>
                <w:color w:val="000000" w:themeColor="text1"/>
              </w:rPr>
              <w:t>dimensions L x l</w:t>
            </w:r>
          </w:p>
        </w:tc>
        <w:tc>
          <w:tcPr>
            <w:tcW w:w="2268" w:type="dxa"/>
            <w:shd w:val="clear" w:color="auto" w:fill="FFFFFF" w:themeFill="background1"/>
          </w:tcPr>
          <w:p w14:paraId="3FDFB3E7" w14:textId="77777777" w:rsidR="00960F23" w:rsidRPr="0013563E" w:rsidRDefault="00960F23" w:rsidP="00634659">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lang w:val="en-US"/>
              </w:rPr>
            </w:pPr>
            <w:r w:rsidRPr="0013563E">
              <w:rPr>
                <w:rStyle w:val="lev"/>
                <w:b w:val="0"/>
                <w:color w:val="000000" w:themeColor="text1"/>
                <w:lang w:val="en-US"/>
              </w:rPr>
              <w:t>Cm x cm</w:t>
            </w:r>
          </w:p>
        </w:tc>
        <w:tc>
          <w:tcPr>
            <w:tcW w:w="1134" w:type="dxa"/>
            <w:shd w:val="clear" w:color="auto" w:fill="D9D9D9" w:themeFill="background1" w:themeFillShade="D9"/>
          </w:tcPr>
          <w:p w14:paraId="04058069" w14:textId="77777777" w:rsidR="00960F23" w:rsidRPr="0013563E" w:rsidRDefault="00960F23" w:rsidP="00634659">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lang w:val="en-US"/>
              </w:rPr>
            </w:pPr>
            <w:r w:rsidRPr="0013563E">
              <w:rPr>
                <w:rStyle w:val="lev"/>
                <w:b w:val="0"/>
                <w:color w:val="000000" w:themeColor="text1"/>
              </w:rPr>
              <w:t>Non</w:t>
            </w:r>
          </w:p>
        </w:tc>
        <w:tc>
          <w:tcPr>
            <w:tcW w:w="2909" w:type="dxa"/>
            <w:shd w:val="clear" w:color="auto" w:fill="FFFFFF" w:themeFill="background1"/>
          </w:tcPr>
          <w:p w14:paraId="621BE74D" w14:textId="77777777" w:rsidR="00960F23" w:rsidRPr="0013563E" w:rsidRDefault="00960F23" w:rsidP="00634659">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p>
        </w:tc>
      </w:tr>
      <w:tr w:rsidR="00960F23" w:rsidRPr="0013563E" w14:paraId="32C9FBDD" w14:textId="77777777" w:rsidTr="006346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0FC529DA" w14:textId="77777777" w:rsidR="00960F23" w:rsidRPr="0013563E" w:rsidRDefault="00960F23" w:rsidP="00634659">
            <w:pPr>
              <w:tabs>
                <w:tab w:val="left" w:pos="1701"/>
                <w:tab w:val="left" w:pos="6237"/>
              </w:tabs>
              <w:rPr>
                <w:rStyle w:val="lev"/>
                <w:b/>
                <w:color w:val="000000" w:themeColor="text1"/>
              </w:rPr>
            </w:pPr>
            <w:r>
              <w:rPr>
                <w:rStyle w:val="lev"/>
                <w:b/>
                <w:color w:val="000000" w:themeColor="text1"/>
              </w:rPr>
              <w:t>25</w:t>
            </w:r>
          </w:p>
        </w:tc>
        <w:tc>
          <w:tcPr>
            <w:tcW w:w="3118" w:type="dxa"/>
            <w:shd w:val="clear" w:color="auto" w:fill="FFFFFF" w:themeFill="background1"/>
          </w:tcPr>
          <w:p w14:paraId="19E35B34" w14:textId="77777777" w:rsidR="00960F23" w:rsidRPr="0013563E" w:rsidRDefault="00960F23" w:rsidP="00634659">
            <w:pPr>
              <w:tabs>
                <w:tab w:val="left" w:pos="1701"/>
                <w:tab w:val="left" w:pos="6237"/>
              </w:tabs>
              <w:jc w:val="left"/>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sidRPr="0013563E">
              <w:rPr>
                <w:rStyle w:val="lev"/>
                <w:b w:val="0"/>
                <w:color w:val="000000" w:themeColor="text1"/>
              </w:rPr>
              <w:t xml:space="preserve">Coussin taille 4  </w:t>
            </w:r>
          </w:p>
          <w:p w14:paraId="422E868C" w14:textId="77777777" w:rsidR="00960F23" w:rsidRPr="0013563E" w:rsidRDefault="00960F23" w:rsidP="00634659">
            <w:pPr>
              <w:tabs>
                <w:tab w:val="left" w:pos="1701"/>
                <w:tab w:val="left" w:pos="6237"/>
              </w:tabs>
              <w:jc w:val="left"/>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sidRPr="0013563E">
              <w:rPr>
                <w:rStyle w:val="lev"/>
                <w:b w:val="0"/>
                <w:color w:val="000000" w:themeColor="text1"/>
              </w:rPr>
              <w:t>dimensions L x l</w:t>
            </w:r>
          </w:p>
        </w:tc>
        <w:tc>
          <w:tcPr>
            <w:tcW w:w="2268" w:type="dxa"/>
            <w:shd w:val="clear" w:color="auto" w:fill="FFFFFF" w:themeFill="background1"/>
          </w:tcPr>
          <w:p w14:paraId="0DEC8C98" w14:textId="77777777" w:rsidR="00960F23" w:rsidRPr="0013563E" w:rsidRDefault="00960F23" w:rsidP="00634659">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lang w:val="en-US"/>
              </w:rPr>
            </w:pPr>
            <w:r w:rsidRPr="0013563E">
              <w:rPr>
                <w:rStyle w:val="lev"/>
                <w:b w:val="0"/>
                <w:color w:val="000000" w:themeColor="text1"/>
                <w:lang w:val="en-US"/>
              </w:rPr>
              <w:t>Cm x cm</w:t>
            </w:r>
          </w:p>
        </w:tc>
        <w:tc>
          <w:tcPr>
            <w:tcW w:w="1134" w:type="dxa"/>
            <w:shd w:val="clear" w:color="auto" w:fill="D9D9D9" w:themeFill="background1" w:themeFillShade="D9"/>
          </w:tcPr>
          <w:p w14:paraId="46DA4DA1" w14:textId="77777777" w:rsidR="00960F23" w:rsidRPr="0013563E" w:rsidRDefault="00960F23" w:rsidP="00634659">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lang w:val="en-US"/>
              </w:rPr>
            </w:pPr>
            <w:r w:rsidRPr="0013563E">
              <w:rPr>
                <w:rStyle w:val="lev"/>
                <w:b w:val="0"/>
                <w:color w:val="000000" w:themeColor="text1"/>
              </w:rPr>
              <w:t>Non</w:t>
            </w:r>
          </w:p>
        </w:tc>
        <w:tc>
          <w:tcPr>
            <w:tcW w:w="2909" w:type="dxa"/>
            <w:shd w:val="clear" w:color="auto" w:fill="FFFFFF" w:themeFill="background1"/>
          </w:tcPr>
          <w:p w14:paraId="3FE0EBFC" w14:textId="77777777" w:rsidR="00960F23" w:rsidRPr="0013563E" w:rsidRDefault="00960F23" w:rsidP="00634659">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p>
        </w:tc>
      </w:tr>
      <w:tr w:rsidR="00960F23" w:rsidRPr="0013563E" w14:paraId="5876B437" w14:textId="77777777" w:rsidTr="0063465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09D0148C" w14:textId="77777777" w:rsidR="00960F23" w:rsidRPr="0013563E" w:rsidRDefault="00960F23" w:rsidP="00634659">
            <w:pPr>
              <w:tabs>
                <w:tab w:val="left" w:pos="1701"/>
                <w:tab w:val="left" w:pos="6237"/>
              </w:tabs>
              <w:rPr>
                <w:rStyle w:val="lev"/>
                <w:b/>
                <w:color w:val="000000" w:themeColor="text1"/>
              </w:rPr>
            </w:pPr>
            <w:r>
              <w:rPr>
                <w:rStyle w:val="lev"/>
                <w:b/>
                <w:color w:val="000000" w:themeColor="text1"/>
              </w:rPr>
              <w:t>26</w:t>
            </w:r>
          </w:p>
        </w:tc>
        <w:tc>
          <w:tcPr>
            <w:tcW w:w="3118" w:type="dxa"/>
            <w:shd w:val="clear" w:color="auto" w:fill="FFFFFF" w:themeFill="background1"/>
          </w:tcPr>
          <w:p w14:paraId="0EB0E85F" w14:textId="77777777" w:rsidR="00960F23" w:rsidRPr="0013563E" w:rsidRDefault="00960F23" w:rsidP="00634659">
            <w:pPr>
              <w:tabs>
                <w:tab w:val="left" w:pos="1701"/>
                <w:tab w:val="left" w:pos="6237"/>
              </w:tabs>
              <w:jc w:val="left"/>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sidRPr="0013563E">
              <w:rPr>
                <w:rStyle w:val="lev"/>
                <w:b w:val="0"/>
                <w:color w:val="000000" w:themeColor="text1"/>
              </w:rPr>
              <w:t xml:space="preserve">Coussin taille 5 </w:t>
            </w:r>
          </w:p>
          <w:p w14:paraId="33CF501E" w14:textId="77777777" w:rsidR="00960F23" w:rsidRPr="0013563E" w:rsidRDefault="00960F23" w:rsidP="00634659">
            <w:pPr>
              <w:tabs>
                <w:tab w:val="left" w:pos="1701"/>
                <w:tab w:val="left" w:pos="6237"/>
              </w:tabs>
              <w:jc w:val="left"/>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sidRPr="0013563E">
              <w:rPr>
                <w:rStyle w:val="lev"/>
                <w:b w:val="0"/>
                <w:color w:val="000000" w:themeColor="text1"/>
              </w:rPr>
              <w:t>dimensions L x l</w:t>
            </w:r>
          </w:p>
        </w:tc>
        <w:tc>
          <w:tcPr>
            <w:tcW w:w="2268" w:type="dxa"/>
            <w:shd w:val="clear" w:color="auto" w:fill="FFFFFF" w:themeFill="background1"/>
          </w:tcPr>
          <w:p w14:paraId="33414CF1" w14:textId="77777777" w:rsidR="00960F23" w:rsidRPr="0013563E" w:rsidRDefault="00960F23" w:rsidP="00634659">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lang w:val="en-US"/>
              </w:rPr>
            </w:pPr>
            <w:r w:rsidRPr="0013563E">
              <w:rPr>
                <w:rStyle w:val="lev"/>
                <w:b w:val="0"/>
                <w:color w:val="000000" w:themeColor="text1"/>
                <w:lang w:val="en-US"/>
              </w:rPr>
              <w:t>Cm x cm</w:t>
            </w:r>
          </w:p>
        </w:tc>
        <w:tc>
          <w:tcPr>
            <w:tcW w:w="1134" w:type="dxa"/>
            <w:shd w:val="clear" w:color="auto" w:fill="D9D9D9" w:themeFill="background1" w:themeFillShade="D9"/>
          </w:tcPr>
          <w:p w14:paraId="6B317C4F" w14:textId="77777777" w:rsidR="00960F23" w:rsidRPr="0013563E" w:rsidRDefault="00960F23" w:rsidP="00634659">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lang w:val="en-US"/>
              </w:rPr>
            </w:pPr>
            <w:r w:rsidRPr="0013563E">
              <w:rPr>
                <w:rStyle w:val="lev"/>
                <w:b w:val="0"/>
                <w:color w:val="000000" w:themeColor="text1"/>
              </w:rPr>
              <w:t>Non</w:t>
            </w:r>
          </w:p>
        </w:tc>
        <w:tc>
          <w:tcPr>
            <w:tcW w:w="2909" w:type="dxa"/>
            <w:shd w:val="clear" w:color="auto" w:fill="FFFFFF" w:themeFill="background1"/>
          </w:tcPr>
          <w:p w14:paraId="647ADCD5" w14:textId="77777777" w:rsidR="00960F23" w:rsidRPr="0013563E" w:rsidRDefault="00960F23" w:rsidP="00634659">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p>
        </w:tc>
      </w:tr>
      <w:tr w:rsidR="00960F23" w:rsidRPr="0013563E" w14:paraId="2CBDEA88" w14:textId="77777777" w:rsidTr="006346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5CEC7DD7" w14:textId="77777777" w:rsidR="00960F23" w:rsidRPr="0013563E" w:rsidRDefault="00960F23" w:rsidP="00634659">
            <w:pPr>
              <w:tabs>
                <w:tab w:val="left" w:pos="1701"/>
                <w:tab w:val="left" w:pos="6237"/>
              </w:tabs>
              <w:rPr>
                <w:rStyle w:val="lev"/>
                <w:b/>
                <w:color w:val="000000" w:themeColor="text1"/>
              </w:rPr>
            </w:pPr>
            <w:r>
              <w:rPr>
                <w:rStyle w:val="lev"/>
                <w:b/>
                <w:color w:val="000000" w:themeColor="text1"/>
              </w:rPr>
              <w:t>27</w:t>
            </w:r>
          </w:p>
        </w:tc>
        <w:tc>
          <w:tcPr>
            <w:tcW w:w="3118" w:type="dxa"/>
            <w:shd w:val="clear" w:color="auto" w:fill="FFFFFF" w:themeFill="background1"/>
          </w:tcPr>
          <w:p w14:paraId="77A49577" w14:textId="77777777" w:rsidR="00960F23" w:rsidRPr="0013563E" w:rsidRDefault="00960F23" w:rsidP="00634659">
            <w:pPr>
              <w:tabs>
                <w:tab w:val="left" w:pos="1701"/>
                <w:tab w:val="left" w:pos="6237"/>
              </w:tabs>
              <w:jc w:val="left"/>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sidRPr="0013563E">
              <w:rPr>
                <w:rStyle w:val="lev"/>
                <w:b w:val="0"/>
                <w:color w:val="000000" w:themeColor="text1"/>
              </w:rPr>
              <w:t>Identification de la dimension du coussin sur la mousse</w:t>
            </w:r>
          </w:p>
        </w:tc>
        <w:tc>
          <w:tcPr>
            <w:tcW w:w="2268" w:type="dxa"/>
            <w:shd w:val="clear" w:color="auto" w:fill="FFFFFF" w:themeFill="background1"/>
          </w:tcPr>
          <w:p w14:paraId="0006F9CF" w14:textId="77777777" w:rsidR="00960F23" w:rsidRPr="0013563E" w:rsidRDefault="00960F23" w:rsidP="00634659">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sidRPr="0013563E">
              <w:rPr>
                <w:rStyle w:val="lev"/>
                <w:b w:val="0"/>
                <w:color w:val="000000" w:themeColor="text1"/>
              </w:rPr>
              <w:t>Oui-non</w:t>
            </w:r>
          </w:p>
        </w:tc>
        <w:tc>
          <w:tcPr>
            <w:tcW w:w="1134" w:type="dxa"/>
            <w:shd w:val="clear" w:color="auto" w:fill="FFFFFF" w:themeFill="background1"/>
          </w:tcPr>
          <w:p w14:paraId="26AA2C2E" w14:textId="77777777" w:rsidR="00960F23" w:rsidRPr="0013563E" w:rsidRDefault="00960F23" w:rsidP="00634659">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sidRPr="0013563E">
              <w:rPr>
                <w:rStyle w:val="lev"/>
                <w:b w:val="0"/>
                <w:color w:val="000000" w:themeColor="text1"/>
              </w:rPr>
              <w:t>X</w:t>
            </w:r>
          </w:p>
        </w:tc>
        <w:tc>
          <w:tcPr>
            <w:tcW w:w="2909" w:type="dxa"/>
            <w:shd w:val="clear" w:color="auto" w:fill="FFFFFF" w:themeFill="background1"/>
          </w:tcPr>
          <w:p w14:paraId="696D9A1B" w14:textId="77777777" w:rsidR="00960F23" w:rsidRPr="0013563E" w:rsidRDefault="00960F23" w:rsidP="00634659">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p>
        </w:tc>
      </w:tr>
      <w:tr w:rsidR="00960F23" w:rsidRPr="0013563E" w14:paraId="433F1E61" w14:textId="77777777" w:rsidTr="0063465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0CDB2C64" w14:textId="77777777" w:rsidR="00960F23" w:rsidRPr="0013563E" w:rsidRDefault="00960F23" w:rsidP="00634659">
            <w:pPr>
              <w:tabs>
                <w:tab w:val="left" w:pos="1701"/>
                <w:tab w:val="left" w:pos="6237"/>
              </w:tabs>
              <w:rPr>
                <w:rStyle w:val="lev"/>
                <w:b/>
                <w:color w:val="000000" w:themeColor="text1"/>
              </w:rPr>
            </w:pPr>
            <w:r>
              <w:rPr>
                <w:rStyle w:val="lev"/>
                <w:b/>
                <w:color w:val="000000" w:themeColor="text1"/>
              </w:rPr>
              <w:t>28</w:t>
            </w:r>
          </w:p>
        </w:tc>
        <w:tc>
          <w:tcPr>
            <w:tcW w:w="3118" w:type="dxa"/>
            <w:shd w:val="clear" w:color="auto" w:fill="FFFFFF" w:themeFill="background1"/>
          </w:tcPr>
          <w:p w14:paraId="4F42A8A8" w14:textId="77777777" w:rsidR="00960F23" w:rsidRPr="0013563E" w:rsidRDefault="00960F23" w:rsidP="00634659">
            <w:pPr>
              <w:tabs>
                <w:tab w:val="left" w:pos="1701"/>
                <w:tab w:val="left" w:pos="6237"/>
              </w:tabs>
              <w:jc w:val="left"/>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sidRPr="0013563E">
              <w:rPr>
                <w:rStyle w:val="lev"/>
                <w:b w:val="0"/>
                <w:color w:val="000000" w:themeColor="text1"/>
              </w:rPr>
              <w:t>Les housses comportent une indication de leur taille</w:t>
            </w:r>
          </w:p>
        </w:tc>
        <w:tc>
          <w:tcPr>
            <w:tcW w:w="2268" w:type="dxa"/>
            <w:shd w:val="clear" w:color="auto" w:fill="FFFFFF" w:themeFill="background1"/>
          </w:tcPr>
          <w:p w14:paraId="4B4D14F0" w14:textId="77777777" w:rsidR="00960F23" w:rsidRPr="0013563E" w:rsidRDefault="00960F23" w:rsidP="00634659">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sidRPr="0013563E">
              <w:rPr>
                <w:rStyle w:val="lev"/>
                <w:b w:val="0"/>
                <w:color w:val="000000" w:themeColor="text1"/>
              </w:rPr>
              <w:t>Oui-non</w:t>
            </w:r>
          </w:p>
        </w:tc>
        <w:tc>
          <w:tcPr>
            <w:tcW w:w="1134" w:type="dxa"/>
            <w:shd w:val="clear" w:color="auto" w:fill="FFFFFF" w:themeFill="background1"/>
          </w:tcPr>
          <w:p w14:paraId="67292835" w14:textId="77777777" w:rsidR="00960F23" w:rsidRPr="0013563E" w:rsidRDefault="00960F23" w:rsidP="00634659">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sidRPr="0013563E">
              <w:rPr>
                <w:rStyle w:val="lev"/>
                <w:b w:val="0"/>
                <w:color w:val="000000" w:themeColor="text1"/>
              </w:rPr>
              <w:t>X</w:t>
            </w:r>
          </w:p>
        </w:tc>
        <w:tc>
          <w:tcPr>
            <w:tcW w:w="2909" w:type="dxa"/>
            <w:shd w:val="clear" w:color="auto" w:fill="FFFFFF" w:themeFill="background1"/>
          </w:tcPr>
          <w:p w14:paraId="30F85E1C" w14:textId="77777777" w:rsidR="00960F23" w:rsidRPr="0013563E" w:rsidRDefault="00960F23" w:rsidP="00634659">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p>
        </w:tc>
      </w:tr>
      <w:tr w:rsidR="00960F23" w:rsidRPr="0013563E" w14:paraId="7DF3C912" w14:textId="77777777" w:rsidTr="006346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677D50A5" w14:textId="77777777" w:rsidR="00960F23" w:rsidRPr="0013563E" w:rsidRDefault="00960F23" w:rsidP="00634659">
            <w:pPr>
              <w:tabs>
                <w:tab w:val="left" w:pos="1701"/>
                <w:tab w:val="left" w:pos="6237"/>
              </w:tabs>
              <w:rPr>
                <w:rStyle w:val="lev"/>
                <w:b/>
                <w:color w:val="000000" w:themeColor="text1"/>
              </w:rPr>
            </w:pPr>
            <w:r>
              <w:rPr>
                <w:rStyle w:val="lev"/>
                <w:b/>
                <w:color w:val="000000" w:themeColor="text1"/>
              </w:rPr>
              <w:t>29</w:t>
            </w:r>
          </w:p>
        </w:tc>
        <w:tc>
          <w:tcPr>
            <w:tcW w:w="3118" w:type="dxa"/>
            <w:shd w:val="clear" w:color="auto" w:fill="auto"/>
          </w:tcPr>
          <w:p w14:paraId="4D8BA8E0" w14:textId="77777777" w:rsidR="00960F23" w:rsidRPr="0013563E" w:rsidRDefault="00960F23" w:rsidP="00634659">
            <w:pPr>
              <w:tabs>
                <w:tab w:val="left" w:pos="1701"/>
                <w:tab w:val="left" w:pos="6237"/>
              </w:tabs>
              <w:jc w:val="left"/>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sidRPr="0013563E">
              <w:rPr>
                <w:rStyle w:val="lev"/>
                <w:b w:val="0"/>
                <w:color w:val="000000" w:themeColor="text1"/>
              </w:rPr>
              <w:t>Lavage machine de la housse : préciser la température maximale</w:t>
            </w:r>
          </w:p>
        </w:tc>
        <w:tc>
          <w:tcPr>
            <w:tcW w:w="2268" w:type="dxa"/>
            <w:shd w:val="clear" w:color="auto" w:fill="auto"/>
          </w:tcPr>
          <w:p w14:paraId="01DA788A" w14:textId="77777777" w:rsidR="00960F23" w:rsidRPr="0013563E" w:rsidRDefault="00960F23" w:rsidP="00634659">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sidRPr="0013563E">
              <w:rPr>
                <w:rStyle w:val="lev"/>
                <w:b w:val="0"/>
                <w:color w:val="000000" w:themeColor="text1"/>
              </w:rPr>
              <w:t>°C</w:t>
            </w:r>
          </w:p>
        </w:tc>
        <w:tc>
          <w:tcPr>
            <w:tcW w:w="1134" w:type="dxa"/>
            <w:shd w:val="clear" w:color="auto" w:fill="auto"/>
          </w:tcPr>
          <w:p w14:paraId="354EED79" w14:textId="77777777" w:rsidR="00960F23" w:rsidRPr="0013563E" w:rsidRDefault="00960F23" w:rsidP="00634659">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sidRPr="0013563E">
              <w:rPr>
                <w:rStyle w:val="lev"/>
                <w:b w:val="0"/>
                <w:color w:val="000000" w:themeColor="text1"/>
              </w:rPr>
              <w:t>X</w:t>
            </w:r>
          </w:p>
        </w:tc>
        <w:tc>
          <w:tcPr>
            <w:tcW w:w="2909" w:type="dxa"/>
            <w:shd w:val="clear" w:color="auto" w:fill="auto"/>
          </w:tcPr>
          <w:p w14:paraId="2FF8FC4C" w14:textId="77777777" w:rsidR="00960F23" w:rsidRPr="0013563E" w:rsidRDefault="00960F23" w:rsidP="00634659">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p>
        </w:tc>
      </w:tr>
    </w:tbl>
    <w:p w14:paraId="0C75B319" w14:textId="77777777" w:rsidR="00960F23" w:rsidRPr="00B23126" w:rsidRDefault="00960F23" w:rsidP="00960F23">
      <w:pPr>
        <w:tabs>
          <w:tab w:val="left" w:pos="1701"/>
          <w:tab w:val="left" w:pos="6237"/>
        </w:tabs>
        <w:spacing w:after="0"/>
        <w:jc w:val="center"/>
        <w:rPr>
          <w:rStyle w:val="lev"/>
          <w:b w:val="0"/>
          <w:highlight w:val="green"/>
          <w:lang w:val="en-US"/>
        </w:rPr>
      </w:pPr>
    </w:p>
    <w:p w14:paraId="1A648DCB" w14:textId="77777777" w:rsidR="00960F23" w:rsidRPr="00B23126" w:rsidRDefault="00960F23" w:rsidP="00960F23">
      <w:pPr>
        <w:tabs>
          <w:tab w:val="left" w:pos="1701"/>
          <w:tab w:val="left" w:pos="6237"/>
        </w:tabs>
        <w:jc w:val="center"/>
        <w:rPr>
          <w:b/>
          <w:bCs/>
          <w:color w:val="943634" w:themeColor="accent2" w:themeShade="BF"/>
          <w:spacing w:val="5"/>
          <w:highlight w:val="green"/>
          <w:lang w:val="en-US"/>
        </w:rPr>
      </w:pPr>
    </w:p>
    <w:p w14:paraId="1EA051B5" w14:textId="77777777" w:rsidR="00960F23" w:rsidRPr="00B23126" w:rsidRDefault="00960F23" w:rsidP="00960F23">
      <w:pPr>
        <w:tabs>
          <w:tab w:val="left" w:pos="1701"/>
          <w:tab w:val="left" w:pos="6237"/>
        </w:tabs>
        <w:jc w:val="right"/>
        <w:rPr>
          <w:rStyle w:val="Rfrencelgre"/>
          <w:highlight w:val="green"/>
          <w:lang w:val="en-US"/>
        </w:rPr>
      </w:pPr>
    </w:p>
    <w:p w14:paraId="076B3FA2" w14:textId="77777777" w:rsidR="00960F23" w:rsidRPr="00B23126" w:rsidRDefault="00960F23" w:rsidP="00960F23">
      <w:pPr>
        <w:tabs>
          <w:tab w:val="left" w:pos="1701"/>
          <w:tab w:val="left" w:pos="6237"/>
        </w:tabs>
        <w:rPr>
          <w:rStyle w:val="Rfrencelgre"/>
          <w:highlight w:val="green"/>
          <w:lang w:val="en-US"/>
        </w:rPr>
      </w:pPr>
    </w:p>
    <w:p w14:paraId="3874EA24" w14:textId="77777777" w:rsidR="00960F23" w:rsidRPr="00B23126" w:rsidRDefault="00960F23" w:rsidP="00960F23">
      <w:pPr>
        <w:tabs>
          <w:tab w:val="left" w:pos="1701"/>
          <w:tab w:val="left" w:pos="6237"/>
        </w:tabs>
        <w:jc w:val="right"/>
        <w:rPr>
          <w:rStyle w:val="Rfrencelgre"/>
          <w:highlight w:val="green"/>
          <w:lang w:val="en-US"/>
        </w:rPr>
      </w:pPr>
    </w:p>
    <w:p w14:paraId="78473B12" w14:textId="77777777" w:rsidR="00960F23" w:rsidRPr="001D3E4C" w:rsidRDefault="00960F23" w:rsidP="00960F23">
      <w:pPr>
        <w:tabs>
          <w:tab w:val="left" w:pos="1701"/>
          <w:tab w:val="left" w:pos="6237"/>
        </w:tabs>
        <w:jc w:val="right"/>
        <w:rPr>
          <w:rStyle w:val="Rfrencelgre"/>
        </w:rPr>
      </w:pPr>
      <w:r w:rsidRPr="001D3E4C">
        <w:rPr>
          <w:rStyle w:val="Rfrencelgre"/>
        </w:rPr>
        <w:t>Date, cachet, signature précédés du nom du signataire</w:t>
      </w:r>
    </w:p>
    <w:p w14:paraId="5FB21321" w14:textId="77777777" w:rsidR="00960F23" w:rsidRDefault="00960F23" w:rsidP="00960F23">
      <w:pPr>
        <w:tabs>
          <w:tab w:val="left" w:pos="1701"/>
          <w:tab w:val="left" w:pos="6237"/>
        </w:tabs>
        <w:jc w:val="right"/>
        <w:rPr>
          <w:rFonts w:asciiTheme="minorHAnsi" w:eastAsiaTheme="minorEastAsia" w:hAnsiTheme="minorHAnsi" w:cstheme="minorBidi"/>
          <w:i/>
          <w:iCs/>
          <w:color w:val="622423" w:themeColor="accent2" w:themeShade="7F"/>
          <w:highlight w:val="green"/>
        </w:rPr>
      </w:pPr>
    </w:p>
    <w:p w14:paraId="4D94C0EA" w14:textId="77777777" w:rsidR="00960F23" w:rsidRDefault="00960F23" w:rsidP="00960F23">
      <w:pPr>
        <w:tabs>
          <w:tab w:val="left" w:pos="1701"/>
          <w:tab w:val="left" w:pos="6237"/>
        </w:tabs>
        <w:jc w:val="right"/>
        <w:rPr>
          <w:rFonts w:asciiTheme="minorHAnsi" w:eastAsiaTheme="minorEastAsia" w:hAnsiTheme="minorHAnsi" w:cstheme="minorBidi"/>
          <w:i/>
          <w:iCs/>
          <w:color w:val="622423" w:themeColor="accent2" w:themeShade="7F"/>
          <w:highlight w:val="green"/>
        </w:rPr>
      </w:pPr>
    </w:p>
    <w:p w14:paraId="5EB9A85F" w14:textId="77777777" w:rsidR="00960F23" w:rsidRDefault="00960F23" w:rsidP="00960F23">
      <w:pPr>
        <w:rPr>
          <w:rFonts w:ascii="Cambria" w:eastAsia="Times New Roman" w:hAnsi="Cambria" w:cs="Times New Roman"/>
        </w:rPr>
      </w:pPr>
    </w:p>
    <w:p w14:paraId="137D3CC6" w14:textId="77777777" w:rsidR="00960F23" w:rsidRPr="001D3E4C" w:rsidRDefault="00960F23" w:rsidP="00960F23">
      <w:pPr>
        <w:rPr>
          <w:rFonts w:ascii="Cambria" w:eastAsia="Times New Roman" w:hAnsi="Cambria" w:cs="Times New Roman"/>
        </w:rPr>
      </w:pPr>
    </w:p>
    <w:p w14:paraId="46913FDC" w14:textId="77777777" w:rsidR="00960F23" w:rsidRPr="001D3E4C" w:rsidRDefault="00960F23" w:rsidP="00960F23">
      <w:pPr>
        <w:tabs>
          <w:tab w:val="left" w:pos="1701"/>
          <w:tab w:val="left" w:pos="6237"/>
        </w:tabs>
        <w:spacing w:after="0"/>
        <w:ind w:right="-285"/>
        <w:jc w:val="center"/>
        <w:rPr>
          <w:rFonts w:ascii="Cambria" w:eastAsia="Times New Roman" w:hAnsi="Cambria" w:cs="Arial"/>
          <w:bCs/>
          <w:color w:val="943634"/>
          <w:spacing w:val="5"/>
          <w:sz w:val="28"/>
        </w:rPr>
      </w:pPr>
      <w:r w:rsidRPr="001D3E4C">
        <w:rPr>
          <w:rFonts w:ascii="Cambria" w:eastAsia="Times New Roman" w:hAnsi="Cambria" w:cs="Arial"/>
          <w:bCs/>
          <w:color w:val="943634"/>
          <w:spacing w:val="5"/>
          <w:sz w:val="28"/>
        </w:rPr>
        <w:lastRenderedPageBreak/>
        <w:t>Les questions suivantes relatives au développement durable s’adressent aux produits présentés en BPU</w:t>
      </w:r>
      <w:r>
        <w:rPr>
          <w:rFonts w:ascii="Cambria" w:eastAsia="Times New Roman" w:hAnsi="Cambria" w:cs="Arial"/>
          <w:bCs/>
          <w:color w:val="943634"/>
          <w:spacing w:val="5"/>
          <w:sz w:val="28"/>
        </w:rPr>
        <w:t xml:space="preserve"> pour le lot 1</w:t>
      </w:r>
      <w:r w:rsidRPr="001D3E4C">
        <w:rPr>
          <w:rFonts w:ascii="Cambria" w:eastAsia="Times New Roman" w:hAnsi="Cambria" w:cs="Arial"/>
          <w:bCs/>
          <w:color w:val="943634"/>
          <w:spacing w:val="5"/>
          <w:sz w:val="28"/>
        </w:rPr>
        <w:t>.</w:t>
      </w:r>
    </w:p>
    <w:p w14:paraId="4D4BC326" w14:textId="77777777" w:rsidR="00960F23" w:rsidRPr="001D3E4C" w:rsidRDefault="00960F23" w:rsidP="00960F23">
      <w:pPr>
        <w:rPr>
          <w:rFonts w:ascii="Cambria" w:eastAsia="Times New Roman" w:hAnsi="Cambria" w:cs="Times New Roman"/>
        </w:rPr>
      </w:pPr>
    </w:p>
    <w:tbl>
      <w:tblPr>
        <w:tblStyle w:val="Grilleclaire-Accent1111"/>
        <w:tblW w:w="9963" w:type="dxa"/>
        <w:tblLayout w:type="fixed"/>
        <w:tblLook w:val="04A0" w:firstRow="1" w:lastRow="0" w:firstColumn="1" w:lastColumn="0" w:noHBand="0" w:noVBand="1"/>
      </w:tblPr>
      <w:tblGrid>
        <w:gridCol w:w="534"/>
        <w:gridCol w:w="3851"/>
        <w:gridCol w:w="1275"/>
        <w:gridCol w:w="567"/>
        <w:gridCol w:w="3736"/>
      </w:tblGrid>
      <w:tr w:rsidR="00960F23" w:rsidRPr="001D3E4C" w14:paraId="1FB41976" w14:textId="77777777" w:rsidTr="006346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85" w:type="dxa"/>
            <w:gridSpan w:val="2"/>
            <w:shd w:val="clear" w:color="auto" w:fill="D5DCE4"/>
            <w:vAlign w:val="center"/>
          </w:tcPr>
          <w:p w14:paraId="6E8A55AE" w14:textId="77777777" w:rsidR="00960F23" w:rsidRPr="001D3E4C" w:rsidRDefault="00960F23" w:rsidP="00634659">
            <w:pPr>
              <w:jc w:val="center"/>
              <w:rPr>
                <w:sz w:val="24"/>
                <w:szCs w:val="24"/>
              </w:rPr>
            </w:pPr>
            <w:r w:rsidRPr="001D3E4C">
              <w:rPr>
                <w:sz w:val="24"/>
                <w:szCs w:val="24"/>
              </w:rPr>
              <w:t>Questions</w:t>
            </w:r>
          </w:p>
        </w:tc>
        <w:tc>
          <w:tcPr>
            <w:tcW w:w="1275" w:type="dxa"/>
            <w:shd w:val="clear" w:color="auto" w:fill="D5DCE4"/>
            <w:vAlign w:val="center"/>
          </w:tcPr>
          <w:p w14:paraId="4C05DBFC" w14:textId="77777777" w:rsidR="00960F23" w:rsidRPr="001D3E4C" w:rsidRDefault="00960F23" w:rsidP="00634659">
            <w:pPr>
              <w:jc w:val="center"/>
              <w:cnfStyle w:val="100000000000" w:firstRow="1" w:lastRow="0" w:firstColumn="0" w:lastColumn="0" w:oddVBand="0" w:evenVBand="0" w:oddHBand="0" w:evenHBand="0" w:firstRowFirstColumn="0" w:firstRowLastColumn="0" w:lastRowFirstColumn="0" w:lastRowLastColumn="0"/>
              <w:rPr>
                <w:sz w:val="24"/>
                <w:szCs w:val="24"/>
              </w:rPr>
            </w:pPr>
            <w:r w:rsidRPr="001D3E4C">
              <w:rPr>
                <w:sz w:val="24"/>
                <w:szCs w:val="24"/>
              </w:rPr>
              <w:t>Mode de réponse attendue</w:t>
            </w:r>
          </w:p>
        </w:tc>
        <w:tc>
          <w:tcPr>
            <w:tcW w:w="567" w:type="dxa"/>
            <w:shd w:val="clear" w:color="auto" w:fill="D5DCE4"/>
            <w:vAlign w:val="center"/>
          </w:tcPr>
          <w:p w14:paraId="17D5426B" w14:textId="77777777" w:rsidR="00960F23" w:rsidRPr="001D3E4C" w:rsidRDefault="00960F23" w:rsidP="00634659">
            <w:pPr>
              <w:ind w:left="-108" w:right="-108"/>
              <w:jc w:val="center"/>
              <w:cnfStyle w:val="100000000000" w:firstRow="1" w:lastRow="0" w:firstColumn="0" w:lastColumn="0" w:oddVBand="0" w:evenVBand="0" w:oddHBand="0" w:evenHBand="0" w:firstRowFirstColumn="0" w:firstRowLastColumn="0" w:lastRowFirstColumn="0" w:lastRowLastColumn="0"/>
              <w:rPr>
                <w:sz w:val="24"/>
                <w:szCs w:val="24"/>
              </w:rPr>
            </w:pPr>
            <w:r w:rsidRPr="001D3E4C">
              <w:rPr>
                <w:sz w:val="24"/>
                <w:szCs w:val="24"/>
              </w:rPr>
              <w:t>Item noté</w:t>
            </w:r>
          </w:p>
        </w:tc>
        <w:tc>
          <w:tcPr>
            <w:tcW w:w="3736" w:type="dxa"/>
            <w:shd w:val="clear" w:color="auto" w:fill="D5DCE4"/>
            <w:vAlign w:val="center"/>
          </w:tcPr>
          <w:p w14:paraId="6B61BD9D" w14:textId="77777777" w:rsidR="00960F23" w:rsidRPr="001D3E4C" w:rsidRDefault="00960F23" w:rsidP="00634659">
            <w:pPr>
              <w:jc w:val="center"/>
              <w:cnfStyle w:val="100000000000" w:firstRow="1" w:lastRow="0" w:firstColumn="0" w:lastColumn="0" w:oddVBand="0" w:evenVBand="0" w:oddHBand="0" w:evenHBand="0" w:firstRowFirstColumn="0" w:firstRowLastColumn="0" w:lastRowFirstColumn="0" w:lastRowLastColumn="0"/>
              <w:rPr>
                <w:sz w:val="24"/>
                <w:szCs w:val="24"/>
              </w:rPr>
            </w:pPr>
            <w:r w:rsidRPr="001D3E4C">
              <w:rPr>
                <w:sz w:val="24"/>
                <w:szCs w:val="24"/>
              </w:rPr>
              <w:t>Réponse du candidat</w:t>
            </w:r>
          </w:p>
        </w:tc>
      </w:tr>
      <w:tr w:rsidR="00960F23" w:rsidRPr="001D3E4C" w14:paraId="6556CC0B" w14:textId="77777777" w:rsidTr="00634659">
        <w:trPr>
          <w:cnfStyle w:val="000000100000" w:firstRow="0" w:lastRow="0" w:firstColumn="0" w:lastColumn="0" w:oddVBand="0" w:evenVBand="0" w:oddHBand="1" w:evenHBand="0" w:firstRowFirstColumn="0" w:firstRowLastColumn="0" w:lastRowFirstColumn="0" w:lastRowLastColumn="0"/>
          <w:trHeight w:val="1001"/>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5B418D38" w14:textId="77777777" w:rsidR="00960F23" w:rsidRPr="001D3E4C" w:rsidRDefault="00960F23" w:rsidP="00634659">
            <w:pPr>
              <w:jc w:val="center"/>
              <w:rPr>
                <w:color w:val="000000"/>
              </w:rPr>
            </w:pPr>
            <w:r w:rsidRPr="001D3E4C">
              <w:rPr>
                <w:color w:val="000000"/>
              </w:rPr>
              <w:t>1</w:t>
            </w:r>
          </w:p>
        </w:tc>
        <w:tc>
          <w:tcPr>
            <w:tcW w:w="3851" w:type="dxa"/>
            <w:shd w:val="clear" w:color="auto" w:fill="auto"/>
            <w:vAlign w:val="center"/>
          </w:tcPr>
          <w:p w14:paraId="7CD396E0" w14:textId="77777777" w:rsidR="00960F23" w:rsidRPr="001D3E4C" w:rsidRDefault="00960F23" w:rsidP="00634659">
            <w:pPr>
              <w:cnfStyle w:val="000000100000" w:firstRow="0" w:lastRow="0" w:firstColumn="0" w:lastColumn="0" w:oddVBand="0" w:evenVBand="0" w:oddHBand="1" w:evenHBand="0" w:firstRowFirstColumn="0" w:firstRowLastColumn="0" w:lastRowFirstColumn="0" w:lastRowLastColumn="0"/>
              <w:rPr>
                <w:sz w:val="20"/>
              </w:rPr>
            </w:pPr>
            <w:r w:rsidRPr="001D3E4C">
              <w:rPr>
                <w:sz w:val="20"/>
              </w:rPr>
              <w:t>Taux  de matériaux recyclés utilisés pour la production des équipements proposés : matelas mousse viscoélastique</w:t>
            </w:r>
          </w:p>
        </w:tc>
        <w:tc>
          <w:tcPr>
            <w:tcW w:w="1275" w:type="dxa"/>
            <w:shd w:val="clear" w:color="auto" w:fill="auto"/>
            <w:vAlign w:val="center"/>
          </w:tcPr>
          <w:p w14:paraId="5C50010A" w14:textId="77777777" w:rsidR="00960F23" w:rsidRPr="001D3E4C" w:rsidRDefault="00960F23" w:rsidP="00634659">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1D3E4C">
              <w:rPr>
                <w:sz w:val="20"/>
                <w:szCs w:val="20"/>
              </w:rPr>
              <w:t>% - préciser</w:t>
            </w:r>
          </w:p>
        </w:tc>
        <w:tc>
          <w:tcPr>
            <w:tcW w:w="567" w:type="dxa"/>
            <w:shd w:val="clear" w:color="auto" w:fill="auto"/>
            <w:vAlign w:val="center"/>
          </w:tcPr>
          <w:p w14:paraId="0444CB9B" w14:textId="77777777" w:rsidR="00960F23" w:rsidRPr="001D3E4C" w:rsidRDefault="00960F23" w:rsidP="00634659">
            <w:pPr>
              <w:ind w:firstLine="72"/>
              <w:jc w:val="center"/>
              <w:cnfStyle w:val="000000100000" w:firstRow="0" w:lastRow="0" w:firstColumn="0" w:lastColumn="0" w:oddVBand="0" w:evenVBand="0" w:oddHBand="1" w:evenHBand="0" w:firstRowFirstColumn="0" w:firstRowLastColumn="0" w:lastRowFirstColumn="0" w:lastRowLastColumn="0"/>
              <w:rPr>
                <w:rFonts w:cs="Arial"/>
              </w:rPr>
            </w:pPr>
            <w:r w:rsidRPr="001D3E4C">
              <w:rPr>
                <w:rFonts w:cs="Arial"/>
              </w:rPr>
              <w:t>X</w:t>
            </w:r>
          </w:p>
        </w:tc>
        <w:tc>
          <w:tcPr>
            <w:tcW w:w="3736" w:type="dxa"/>
            <w:shd w:val="clear" w:color="auto" w:fill="auto"/>
            <w:vAlign w:val="center"/>
          </w:tcPr>
          <w:p w14:paraId="5E43AD28" w14:textId="77777777" w:rsidR="00960F23" w:rsidRPr="001D3E4C" w:rsidRDefault="00960F23" w:rsidP="00634659">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960F23" w:rsidRPr="001D3E4C" w14:paraId="049DC183" w14:textId="77777777" w:rsidTr="0063465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4DDEAD25" w14:textId="77777777" w:rsidR="00960F23" w:rsidRPr="001D3E4C" w:rsidRDefault="00960F23" w:rsidP="00634659">
            <w:pPr>
              <w:jc w:val="center"/>
              <w:rPr>
                <w:color w:val="000000"/>
              </w:rPr>
            </w:pPr>
            <w:r w:rsidRPr="001D3E4C">
              <w:rPr>
                <w:color w:val="000000"/>
              </w:rPr>
              <w:t>2</w:t>
            </w:r>
          </w:p>
        </w:tc>
        <w:tc>
          <w:tcPr>
            <w:tcW w:w="3851" w:type="dxa"/>
            <w:shd w:val="clear" w:color="auto" w:fill="auto"/>
            <w:vAlign w:val="center"/>
          </w:tcPr>
          <w:p w14:paraId="72A53489" w14:textId="77777777" w:rsidR="00960F23" w:rsidRPr="001D3E4C" w:rsidRDefault="00960F23" w:rsidP="00634659">
            <w:pPr>
              <w:cnfStyle w:val="000000010000" w:firstRow="0" w:lastRow="0" w:firstColumn="0" w:lastColumn="0" w:oddVBand="0" w:evenVBand="0" w:oddHBand="0" w:evenHBand="1" w:firstRowFirstColumn="0" w:firstRowLastColumn="0" w:lastRowFirstColumn="0" w:lastRowLastColumn="0"/>
              <w:rPr>
                <w:sz w:val="20"/>
              </w:rPr>
            </w:pPr>
            <w:r w:rsidRPr="001D3E4C">
              <w:rPr>
                <w:sz w:val="20"/>
              </w:rPr>
              <w:t>Taux  de matériaux recyclés utilisés pour la production des équipements proposés : Housse</w:t>
            </w:r>
          </w:p>
        </w:tc>
        <w:tc>
          <w:tcPr>
            <w:tcW w:w="1275" w:type="dxa"/>
            <w:shd w:val="clear" w:color="auto" w:fill="auto"/>
            <w:vAlign w:val="center"/>
          </w:tcPr>
          <w:p w14:paraId="46DD72A4" w14:textId="77777777" w:rsidR="00960F23" w:rsidRPr="001D3E4C" w:rsidRDefault="00960F23" w:rsidP="00634659">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1D3E4C">
              <w:rPr>
                <w:sz w:val="20"/>
                <w:szCs w:val="20"/>
              </w:rPr>
              <w:t>% - préciser</w:t>
            </w:r>
          </w:p>
        </w:tc>
        <w:tc>
          <w:tcPr>
            <w:tcW w:w="567" w:type="dxa"/>
            <w:shd w:val="clear" w:color="auto" w:fill="auto"/>
            <w:vAlign w:val="center"/>
          </w:tcPr>
          <w:p w14:paraId="3883D59F" w14:textId="77777777" w:rsidR="00960F23" w:rsidRPr="001D3E4C" w:rsidRDefault="00960F23" w:rsidP="00634659">
            <w:pPr>
              <w:ind w:firstLine="72"/>
              <w:jc w:val="center"/>
              <w:cnfStyle w:val="000000010000" w:firstRow="0" w:lastRow="0" w:firstColumn="0" w:lastColumn="0" w:oddVBand="0" w:evenVBand="0" w:oddHBand="0" w:evenHBand="1" w:firstRowFirstColumn="0" w:firstRowLastColumn="0" w:lastRowFirstColumn="0" w:lastRowLastColumn="0"/>
              <w:rPr>
                <w:rFonts w:cs="Arial"/>
              </w:rPr>
            </w:pPr>
            <w:r w:rsidRPr="001D3E4C">
              <w:rPr>
                <w:rFonts w:cs="Arial"/>
              </w:rPr>
              <w:t>X</w:t>
            </w:r>
          </w:p>
        </w:tc>
        <w:tc>
          <w:tcPr>
            <w:tcW w:w="3736" w:type="dxa"/>
            <w:shd w:val="clear" w:color="auto" w:fill="auto"/>
            <w:vAlign w:val="center"/>
          </w:tcPr>
          <w:p w14:paraId="34A6F8A6" w14:textId="77777777" w:rsidR="00960F23" w:rsidRPr="001D3E4C" w:rsidRDefault="00960F23" w:rsidP="00634659">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960F23" w:rsidRPr="001D3E4C" w14:paraId="4734FB92" w14:textId="77777777" w:rsidTr="006346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331583D3" w14:textId="77777777" w:rsidR="00960F23" w:rsidRPr="001D3E4C" w:rsidRDefault="00960F23" w:rsidP="00634659">
            <w:pPr>
              <w:jc w:val="center"/>
              <w:rPr>
                <w:color w:val="000000"/>
              </w:rPr>
            </w:pPr>
            <w:r w:rsidRPr="001D3E4C">
              <w:rPr>
                <w:color w:val="000000"/>
              </w:rPr>
              <w:t>3</w:t>
            </w:r>
          </w:p>
        </w:tc>
        <w:tc>
          <w:tcPr>
            <w:tcW w:w="3851" w:type="dxa"/>
            <w:shd w:val="clear" w:color="auto" w:fill="auto"/>
            <w:vAlign w:val="center"/>
          </w:tcPr>
          <w:p w14:paraId="5B6F0932" w14:textId="77777777" w:rsidR="00960F23" w:rsidRPr="001D3E4C" w:rsidRDefault="00960F23" w:rsidP="00634659">
            <w:pPr>
              <w:cnfStyle w:val="000000100000" w:firstRow="0" w:lastRow="0" w:firstColumn="0" w:lastColumn="0" w:oddVBand="0" w:evenVBand="0" w:oddHBand="1" w:evenHBand="0" w:firstRowFirstColumn="0" w:firstRowLastColumn="0" w:lastRowFirstColumn="0" w:lastRowLastColumn="0"/>
              <w:rPr>
                <w:sz w:val="20"/>
              </w:rPr>
            </w:pPr>
            <w:r w:rsidRPr="001D3E4C">
              <w:rPr>
                <w:sz w:val="20"/>
              </w:rPr>
              <w:t>Taux  de matériaux recyclables entrant dans la composition des équipements proposés : matelas mousse viscoélastique</w:t>
            </w:r>
          </w:p>
        </w:tc>
        <w:tc>
          <w:tcPr>
            <w:tcW w:w="1275" w:type="dxa"/>
            <w:shd w:val="clear" w:color="auto" w:fill="auto"/>
            <w:vAlign w:val="center"/>
          </w:tcPr>
          <w:p w14:paraId="4DC0B14F" w14:textId="77777777" w:rsidR="00960F23" w:rsidRPr="001D3E4C" w:rsidRDefault="00960F23" w:rsidP="00634659">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1D3E4C">
              <w:rPr>
                <w:sz w:val="20"/>
                <w:szCs w:val="20"/>
              </w:rPr>
              <w:t>% Préciser modalités de recyclage</w:t>
            </w:r>
          </w:p>
        </w:tc>
        <w:tc>
          <w:tcPr>
            <w:tcW w:w="567" w:type="dxa"/>
            <w:shd w:val="clear" w:color="auto" w:fill="auto"/>
            <w:vAlign w:val="center"/>
          </w:tcPr>
          <w:p w14:paraId="745EFDFC" w14:textId="77777777" w:rsidR="00960F23" w:rsidRPr="001D3E4C" w:rsidRDefault="00960F23" w:rsidP="00634659">
            <w:pPr>
              <w:ind w:firstLine="72"/>
              <w:jc w:val="center"/>
              <w:cnfStyle w:val="000000100000" w:firstRow="0" w:lastRow="0" w:firstColumn="0" w:lastColumn="0" w:oddVBand="0" w:evenVBand="0" w:oddHBand="1" w:evenHBand="0" w:firstRowFirstColumn="0" w:firstRowLastColumn="0" w:lastRowFirstColumn="0" w:lastRowLastColumn="0"/>
              <w:rPr>
                <w:rFonts w:cs="Arial"/>
              </w:rPr>
            </w:pPr>
            <w:r w:rsidRPr="001D3E4C">
              <w:rPr>
                <w:rFonts w:cs="Arial"/>
              </w:rPr>
              <w:t>X</w:t>
            </w:r>
          </w:p>
        </w:tc>
        <w:tc>
          <w:tcPr>
            <w:tcW w:w="3736" w:type="dxa"/>
            <w:shd w:val="clear" w:color="auto" w:fill="auto"/>
            <w:vAlign w:val="center"/>
          </w:tcPr>
          <w:p w14:paraId="7B42A807" w14:textId="77777777" w:rsidR="00960F23" w:rsidRPr="001D3E4C" w:rsidRDefault="00960F23" w:rsidP="00634659">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960F23" w:rsidRPr="001D3E4C" w14:paraId="79424DE7" w14:textId="77777777" w:rsidTr="0063465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56A3E096" w14:textId="77777777" w:rsidR="00960F23" w:rsidRPr="001D3E4C" w:rsidRDefault="00960F23" w:rsidP="00634659">
            <w:pPr>
              <w:jc w:val="center"/>
              <w:rPr>
                <w:color w:val="000000"/>
              </w:rPr>
            </w:pPr>
            <w:r w:rsidRPr="001D3E4C">
              <w:rPr>
                <w:color w:val="000000"/>
              </w:rPr>
              <w:t>4</w:t>
            </w:r>
          </w:p>
        </w:tc>
        <w:tc>
          <w:tcPr>
            <w:tcW w:w="3851" w:type="dxa"/>
            <w:shd w:val="clear" w:color="auto" w:fill="auto"/>
            <w:vAlign w:val="center"/>
          </w:tcPr>
          <w:p w14:paraId="67EBBE72" w14:textId="77777777" w:rsidR="00960F23" w:rsidRPr="001D3E4C" w:rsidRDefault="00960F23" w:rsidP="00634659">
            <w:pPr>
              <w:cnfStyle w:val="000000010000" w:firstRow="0" w:lastRow="0" w:firstColumn="0" w:lastColumn="0" w:oddVBand="0" w:evenVBand="0" w:oddHBand="0" w:evenHBand="1" w:firstRowFirstColumn="0" w:firstRowLastColumn="0" w:lastRowFirstColumn="0" w:lastRowLastColumn="0"/>
              <w:rPr>
                <w:sz w:val="20"/>
              </w:rPr>
            </w:pPr>
            <w:r w:rsidRPr="001D3E4C">
              <w:rPr>
                <w:sz w:val="20"/>
              </w:rPr>
              <w:t xml:space="preserve">Taux  de matériaux recyclables entrant dans la composition des équipements proposés : </w:t>
            </w:r>
            <w:proofErr w:type="spellStart"/>
            <w:r w:rsidRPr="001D3E4C">
              <w:rPr>
                <w:sz w:val="20"/>
              </w:rPr>
              <w:t>houssse</w:t>
            </w:r>
            <w:proofErr w:type="spellEnd"/>
          </w:p>
        </w:tc>
        <w:tc>
          <w:tcPr>
            <w:tcW w:w="1275" w:type="dxa"/>
            <w:shd w:val="clear" w:color="auto" w:fill="auto"/>
            <w:vAlign w:val="center"/>
          </w:tcPr>
          <w:p w14:paraId="59F60117" w14:textId="77777777" w:rsidR="00960F23" w:rsidRPr="001D3E4C" w:rsidRDefault="00960F23" w:rsidP="00634659">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1D3E4C">
              <w:rPr>
                <w:sz w:val="20"/>
              </w:rPr>
              <w:t>% Préciser modalités de recyclage</w:t>
            </w:r>
          </w:p>
        </w:tc>
        <w:tc>
          <w:tcPr>
            <w:tcW w:w="567" w:type="dxa"/>
            <w:shd w:val="clear" w:color="auto" w:fill="auto"/>
            <w:vAlign w:val="center"/>
          </w:tcPr>
          <w:p w14:paraId="4D94BBDA" w14:textId="77777777" w:rsidR="00960F23" w:rsidRPr="001D3E4C" w:rsidRDefault="00960F23" w:rsidP="00634659">
            <w:pPr>
              <w:ind w:firstLine="72"/>
              <w:jc w:val="center"/>
              <w:cnfStyle w:val="000000010000" w:firstRow="0" w:lastRow="0" w:firstColumn="0" w:lastColumn="0" w:oddVBand="0" w:evenVBand="0" w:oddHBand="0" w:evenHBand="1" w:firstRowFirstColumn="0" w:firstRowLastColumn="0" w:lastRowFirstColumn="0" w:lastRowLastColumn="0"/>
              <w:rPr>
                <w:rFonts w:cs="Arial"/>
              </w:rPr>
            </w:pPr>
            <w:r w:rsidRPr="001D3E4C">
              <w:rPr>
                <w:rFonts w:cs="Arial"/>
              </w:rPr>
              <w:t>X</w:t>
            </w:r>
          </w:p>
        </w:tc>
        <w:tc>
          <w:tcPr>
            <w:tcW w:w="3736" w:type="dxa"/>
            <w:shd w:val="clear" w:color="auto" w:fill="auto"/>
            <w:vAlign w:val="center"/>
          </w:tcPr>
          <w:p w14:paraId="5DF774A2" w14:textId="77777777" w:rsidR="00960F23" w:rsidRPr="001D3E4C" w:rsidRDefault="00960F23" w:rsidP="00634659">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960F23" w:rsidRPr="001D3E4C" w14:paraId="43F6082D" w14:textId="77777777" w:rsidTr="006346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7FB39C10" w14:textId="77777777" w:rsidR="00960F23" w:rsidRPr="001D3E4C" w:rsidRDefault="00960F23" w:rsidP="00634659">
            <w:pPr>
              <w:jc w:val="center"/>
              <w:rPr>
                <w:color w:val="000000"/>
              </w:rPr>
            </w:pPr>
            <w:r>
              <w:rPr>
                <w:color w:val="000000"/>
              </w:rPr>
              <w:t>5</w:t>
            </w:r>
          </w:p>
        </w:tc>
        <w:tc>
          <w:tcPr>
            <w:tcW w:w="3851" w:type="dxa"/>
            <w:shd w:val="clear" w:color="auto" w:fill="auto"/>
            <w:vAlign w:val="center"/>
          </w:tcPr>
          <w:p w14:paraId="2877097A" w14:textId="77777777" w:rsidR="00960F23" w:rsidRPr="001D3E4C" w:rsidRDefault="00960F23" w:rsidP="00634659">
            <w:pPr>
              <w:cnfStyle w:val="000000100000" w:firstRow="0" w:lastRow="0" w:firstColumn="0" w:lastColumn="0" w:oddVBand="0" w:evenVBand="0" w:oddHBand="1" w:evenHBand="0" w:firstRowFirstColumn="0" w:firstRowLastColumn="0" w:lastRowFirstColumn="0" w:lastRowLastColumn="0"/>
              <w:rPr>
                <w:sz w:val="20"/>
              </w:rPr>
            </w:pPr>
            <w:r w:rsidRPr="001D3E4C">
              <w:rPr>
                <w:sz w:val="20"/>
              </w:rPr>
              <w:t>Les tissus enduits utilisés sont garantis sans phtalates</w:t>
            </w:r>
          </w:p>
        </w:tc>
        <w:tc>
          <w:tcPr>
            <w:tcW w:w="1275" w:type="dxa"/>
            <w:shd w:val="clear" w:color="auto" w:fill="auto"/>
            <w:vAlign w:val="center"/>
          </w:tcPr>
          <w:p w14:paraId="79B343F1" w14:textId="77777777" w:rsidR="00960F23" w:rsidRPr="001D3E4C" w:rsidRDefault="00960F23" w:rsidP="00634659">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1D3E4C">
              <w:rPr>
                <w:sz w:val="20"/>
                <w:szCs w:val="20"/>
              </w:rPr>
              <w:t>Transmettre certificat</w:t>
            </w:r>
          </w:p>
        </w:tc>
        <w:tc>
          <w:tcPr>
            <w:tcW w:w="567" w:type="dxa"/>
            <w:shd w:val="clear" w:color="auto" w:fill="auto"/>
            <w:vAlign w:val="center"/>
          </w:tcPr>
          <w:p w14:paraId="6D425E59" w14:textId="77777777" w:rsidR="00960F23" w:rsidRPr="001D3E4C" w:rsidRDefault="00960F23" w:rsidP="00634659">
            <w:pPr>
              <w:ind w:firstLine="72"/>
              <w:jc w:val="center"/>
              <w:cnfStyle w:val="000000100000" w:firstRow="0" w:lastRow="0" w:firstColumn="0" w:lastColumn="0" w:oddVBand="0" w:evenVBand="0" w:oddHBand="1" w:evenHBand="0" w:firstRowFirstColumn="0" w:firstRowLastColumn="0" w:lastRowFirstColumn="0" w:lastRowLastColumn="0"/>
              <w:rPr>
                <w:rFonts w:cs="Arial"/>
              </w:rPr>
            </w:pPr>
            <w:r w:rsidRPr="001D3E4C">
              <w:rPr>
                <w:rFonts w:cs="Arial"/>
              </w:rPr>
              <w:t>X</w:t>
            </w:r>
          </w:p>
        </w:tc>
        <w:tc>
          <w:tcPr>
            <w:tcW w:w="3736" w:type="dxa"/>
            <w:shd w:val="clear" w:color="auto" w:fill="auto"/>
            <w:vAlign w:val="center"/>
          </w:tcPr>
          <w:p w14:paraId="262A6875" w14:textId="77777777" w:rsidR="00960F23" w:rsidRPr="001D3E4C" w:rsidRDefault="00960F23" w:rsidP="00634659">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sz w:val="20"/>
              </w:rPr>
            </w:pPr>
          </w:p>
        </w:tc>
      </w:tr>
      <w:tr w:rsidR="00960F23" w:rsidRPr="001D3E4C" w14:paraId="34066468" w14:textId="77777777" w:rsidTr="0063465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50A47E9D" w14:textId="77777777" w:rsidR="00960F23" w:rsidRPr="001D3E4C" w:rsidRDefault="00960F23" w:rsidP="00634659">
            <w:pPr>
              <w:jc w:val="center"/>
              <w:rPr>
                <w:color w:val="000000"/>
              </w:rPr>
            </w:pPr>
            <w:r>
              <w:rPr>
                <w:color w:val="000000"/>
              </w:rPr>
              <w:t>6</w:t>
            </w:r>
          </w:p>
        </w:tc>
        <w:tc>
          <w:tcPr>
            <w:tcW w:w="3851" w:type="dxa"/>
            <w:shd w:val="clear" w:color="auto" w:fill="auto"/>
            <w:vAlign w:val="center"/>
          </w:tcPr>
          <w:p w14:paraId="519A25D3" w14:textId="77777777" w:rsidR="00960F23" w:rsidRPr="001D3E4C" w:rsidRDefault="00960F23" w:rsidP="00634659">
            <w:pPr>
              <w:cnfStyle w:val="000000010000" w:firstRow="0" w:lastRow="0" w:firstColumn="0" w:lastColumn="0" w:oddVBand="0" w:evenVBand="0" w:oddHBand="0" w:evenHBand="1" w:firstRowFirstColumn="0" w:firstRowLastColumn="0" w:lastRowFirstColumn="0" w:lastRowLastColumn="0"/>
              <w:rPr>
                <w:sz w:val="20"/>
              </w:rPr>
            </w:pPr>
            <w:r w:rsidRPr="001D3E4C">
              <w:rPr>
                <w:sz w:val="20"/>
              </w:rPr>
              <w:t xml:space="preserve">Les produits bénéficient-ils d’une éco conception,  c’est-à-dire une spécificité technique permettant de diminuer l'impact environnemental ? si oui, préciser dans quel domaine </w:t>
            </w:r>
          </w:p>
        </w:tc>
        <w:tc>
          <w:tcPr>
            <w:tcW w:w="1275" w:type="dxa"/>
            <w:shd w:val="clear" w:color="auto" w:fill="auto"/>
            <w:vAlign w:val="center"/>
          </w:tcPr>
          <w:p w14:paraId="21A9F2DC" w14:textId="77777777" w:rsidR="00960F23" w:rsidRPr="001D3E4C" w:rsidRDefault="00960F23" w:rsidP="00634659">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1D3E4C">
              <w:rPr>
                <w:sz w:val="20"/>
                <w:szCs w:val="20"/>
              </w:rPr>
              <w:t>Oui – non préciser</w:t>
            </w:r>
          </w:p>
        </w:tc>
        <w:tc>
          <w:tcPr>
            <w:tcW w:w="567" w:type="dxa"/>
            <w:shd w:val="clear" w:color="auto" w:fill="auto"/>
            <w:vAlign w:val="center"/>
          </w:tcPr>
          <w:p w14:paraId="0FD6A848" w14:textId="77777777" w:rsidR="00960F23" w:rsidRPr="001D3E4C" w:rsidRDefault="00960F23" w:rsidP="00634659">
            <w:pPr>
              <w:ind w:firstLine="72"/>
              <w:jc w:val="center"/>
              <w:cnfStyle w:val="000000010000" w:firstRow="0" w:lastRow="0" w:firstColumn="0" w:lastColumn="0" w:oddVBand="0" w:evenVBand="0" w:oddHBand="0" w:evenHBand="1" w:firstRowFirstColumn="0" w:firstRowLastColumn="0" w:lastRowFirstColumn="0" w:lastRowLastColumn="0"/>
              <w:rPr>
                <w:rFonts w:cs="Arial"/>
              </w:rPr>
            </w:pPr>
            <w:r w:rsidRPr="001D3E4C">
              <w:rPr>
                <w:rFonts w:cs="Arial"/>
              </w:rPr>
              <w:t>X</w:t>
            </w:r>
          </w:p>
        </w:tc>
        <w:tc>
          <w:tcPr>
            <w:tcW w:w="3736" w:type="dxa"/>
            <w:shd w:val="clear" w:color="auto" w:fill="auto"/>
            <w:vAlign w:val="center"/>
          </w:tcPr>
          <w:p w14:paraId="39029B23" w14:textId="77777777" w:rsidR="00960F23" w:rsidRPr="001D3E4C" w:rsidRDefault="00960F23" w:rsidP="00634659">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sz w:val="20"/>
              </w:rPr>
            </w:pPr>
            <w:r w:rsidRPr="001D3E4C">
              <w:rPr>
                <w:bCs/>
                <w:color w:val="000000"/>
                <w:spacing w:val="5"/>
                <w:sz w:val="20"/>
              </w:rPr>
              <w:t>Fournir justificatif pour validation</w:t>
            </w:r>
          </w:p>
        </w:tc>
      </w:tr>
      <w:tr w:rsidR="00960F23" w:rsidRPr="001D3E4C" w14:paraId="3B414ED4" w14:textId="77777777" w:rsidTr="006346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7446C9B0" w14:textId="77777777" w:rsidR="00960F23" w:rsidRPr="001D3E4C" w:rsidRDefault="00960F23" w:rsidP="00634659">
            <w:pPr>
              <w:jc w:val="center"/>
              <w:rPr>
                <w:color w:val="000000"/>
              </w:rPr>
            </w:pPr>
            <w:r>
              <w:rPr>
                <w:color w:val="000000"/>
              </w:rPr>
              <w:t>7</w:t>
            </w:r>
          </w:p>
        </w:tc>
        <w:tc>
          <w:tcPr>
            <w:tcW w:w="3851" w:type="dxa"/>
            <w:shd w:val="clear" w:color="auto" w:fill="auto"/>
            <w:vAlign w:val="center"/>
          </w:tcPr>
          <w:p w14:paraId="5AB451F5" w14:textId="77777777" w:rsidR="00960F23" w:rsidRPr="001D3E4C" w:rsidRDefault="00960F23" w:rsidP="00634659">
            <w:pPr>
              <w:cnfStyle w:val="000000100000" w:firstRow="0" w:lastRow="0" w:firstColumn="0" w:lastColumn="0" w:oddVBand="0" w:evenVBand="0" w:oddHBand="1" w:evenHBand="0" w:firstRowFirstColumn="0" w:firstRowLastColumn="0" w:lastRowFirstColumn="0" w:lastRowLastColumn="0"/>
              <w:rPr>
                <w:sz w:val="20"/>
              </w:rPr>
            </w:pPr>
            <w:r w:rsidRPr="001D3E4C">
              <w:rPr>
                <w:sz w:val="20"/>
              </w:rPr>
              <w:t>Disposez-vous d’un écolabel en lien avec l’un ou plusieurs des produits proposés au BPU</w:t>
            </w:r>
          </w:p>
        </w:tc>
        <w:tc>
          <w:tcPr>
            <w:tcW w:w="1275" w:type="dxa"/>
            <w:shd w:val="clear" w:color="auto" w:fill="auto"/>
            <w:vAlign w:val="center"/>
          </w:tcPr>
          <w:p w14:paraId="52B908EE" w14:textId="77777777" w:rsidR="00960F23" w:rsidRPr="001D3E4C" w:rsidRDefault="00960F23" w:rsidP="00634659">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1D3E4C">
              <w:rPr>
                <w:sz w:val="20"/>
                <w:szCs w:val="20"/>
              </w:rPr>
              <w:t xml:space="preserve">Oui – non </w:t>
            </w:r>
          </w:p>
        </w:tc>
        <w:tc>
          <w:tcPr>
            <w:tcW w:w="567" w:type="dxa"/>
            <w:shd w:val="clear" w:color="auto" w:fill="auto"/>
            <w:vAlign w:val="center"/>
          </w:tcPr>
          <w:p w14:paraId="1F988601" w14:textId="77777777" w:rsidR="00960F23" w:rsidRPr="001D3E4C" w:rsidRDefault="00960F23" w:rsidP="00634659">
            <w:pPr>
              <w:ind w:firstLine="72"/>
              <w:jc w:val="center"/>
              <w:cnfStyle w:val="000000100000" w:firstRow="0" w:lastRow="0" w:firstColumn="0" w:lastColumn="0" w:oddVBand="0" w:evenVBand="0" w:oddHBand="1" w:evenHBand="0" w:firstRowFirstColumn="0" w:firstRowLastColumn="0" w:lastRowFirstColumn="0" w:lastRowLastColumn="0"/>
              <w:rPr>
                <w:rFonts w:cs="Arial"/>
              </w:rPr>
            </w:pPr>
            <w:r w:rsidRPr="001D3E4C">
              <w:rPr>
                <w:rFonts w:cs="Arial"/>
              </w:rPr>
              <w:t>X</w:t>
            </w:r>
          </w:p>
        </w:tc>
        <w:tc>
          <w:tcPr>
            <w:tcW w:w="3736" w:type="dxa"/>
            <w:shd w:val="clear" w:color="auto" w:fill="auto"/>
            <w:vAlign w:val="center"/>
          </w:tcPr>
          <w:p w14:paraId="39598B49" w14:textId="77777777" w:rsidR="00960F23" w:rsidRPr="001D3E4C" w:rsidRDefault="00960F23" w:rsidP="00634659">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sz w:val="20"/>
              </w:rPr>
            </w:pPr>
            <w:r w:rsidRPr="001D3E4C">
              <w:rPr>
                <w:bCs/>
                <w:color w:val="000000"/>
                <w:spacing w:val="5"/>
                <w:sz w:val="20"/>
              </w:rPr>
              <w:t>Fournir certificat précisant date d’obtention et durée de validité</w:t>
            </w:r>
          </w:p>
        </w:tc>
      </w:tr>
      <w:tr w:rsidR="00960F23" w:rsidRPr="001D3E4C" w14:paraId="0684BD82" w14:textId="77777777" w:rsidTr="0063465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5379F6A7" w14:textId="77777777" w:rsidR="00960F23" w:rsidRPr="001D3E4C" w:rsidRDefault="00960F23" w:rsidP="00634659">
            <w:pPr>
              <w:jc w:val="center"/>
              <w:rPr>
                <w:color w:val="000000"/>
              </w:rPr>
            </w:pPr>
            <w:r>
              <w:rPr>
                <w:color w:val="000000"/>
              </w:rPr>
              <w:t>8</w:t>
            </w:r>
          </w:p>
        </w:tc>
        <w:tc>
          <w:tcPr>
            <w:tcW w:w="3851" w:type="dxa"/>
            <w:shd w:val="clear" w:color="auto" w:fill="auto"/>
            <w:vAlign w:val="center"/>
          </w:tcPr>
          <w:p w14:paraId="08F84421" w14:textId="77777777" w:rsidR="00960F23" w:rsidRPr="001D3E4C" w:rsidRDefault="00960F23" w:rsidP="00634659">
            <w:pPr>
              <w:cnfStyle w:val="000000010000" w:firstRow="0" w:lastRow="0" w:firstColumn="0" w:lastColumn="0" w:oddVBand="0" w:evenVBand="0" w:oddHBand="0" w:evenHBand="1" w:firstRowFirstColumn="0" w:firstRowLastColumn="0" w:lastRowFirstColumn="0" w:lastRowLastColumn="0"/>
              <w:rPr>
                <w:sz w:val="20"/>
              </w:rPr>
            </w:pPr>
            <w:r w:rsidRPr="001D3E4C">
              <w:rPr>
                <w:sz w:val="20"/>
              </w:rPr>
              <w:t>Matelas : durée de vie</w:t>
            </w:r>
          </w:p>
        </w:tc>
        <w:tc>
          <w:tcPr>
            <w:tcW w:w="1275" w:type="dxa"/>
            <w:shd w:val="clear" w:color="auto" w:fill="auto"/>
            <w:vAlign w:val="center"/>
          </w:tcPr>
          <w:p w14:paraId="375A6933" w14:textId="77777777" w:rsidR="00960F23" w:rsidRPr="001D3E4C" w:rsidRDefault="00960F23" w:rsidP="00634659">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1D3E4C">
              <w:rPr>
                <w:sz w:val="20"/>
                <w:szCs w:val="20"/>
              </w:rPr>
              <w:t>Ans</w:t>
            </w:r>
          </w:p>
        </w:tc>
        <w:tc>
          <w:tcPr>
            <w:tcW w:w="567" w:type="dxa"/>
            <w:shd w:val="clear" w:color="auto" w:fill="auto"/>
            <w:vAlign w:val="center"/>
          </w:tcPr>
          <w:p w14:paraId="2282A0BF" w14:textId="77777777" w:rsidR="00960F23" w:rsidRPr="001D3E4C" w:rsidRDefault="00960F23" w:rsidP="00634659">
            <w:pPr>
              <w:ind w:firstLine="72"/>
              <w:jc w:val="center"/>
              <w:cnfStyle w:val="000000010000" w:firstRow="0" w:lastRow="0" w:firstColumn="0" w:lastColumn="0" w:oddVBand="0" w:evenVBand="0" w:oddHBand="0" w:evenHBand="1" w:firstRowFirstColumn="0" w:firstRowLastColumn="0" w:lastRowFirstColumn="0" w:lastRowLastColumn="0"/>
              <w:rPr>
                <w:rFonts w:cs="Arial"/>
              </w:rPr>
            </w:pPr>
            <w:r w:rsidRPr="001D3E4C">
              <w:rPr>
                <w:rFonts w:cs="Arial"/>
              </w:rPr>
              <w:t>X</w:t>
            </w:r>
          </w:p>
        </w:tc>
        <w:tc>
          <w:tcPr>
            <w:tcW w:w="3736" w:type="dxa"/>
            <w:shd w:val="clear" w:color="auto" w:fill="auto"/>
            <w:vAlign w:val="center"/>
          </w:tcPr>
          <w:p w14:paraId="085D835A" w14:textId="77777777" w:rsidR="00960F23" w:rsidRPr="001D3E4C" w:rsidRDefault="00960F23" w:rsidP="00634659">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960F23" w:rsidRPr="001D3E4C" w14:paraId="3505679E" w14:textId="77777777" w:rsidTr="006346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2D66E557" w14:textId="77777777" w:rsidR="00960F23" w:rsidRPr="001D3E4C" w:rsidRDefault="00960F23" w:rsidP="00634659">
            <w:pPr>
              <w:jc w:val="center"/>
              <w:rPr>
                <w:color w:val="000000"/>
              </w:rPr>
            </w:pPr>
            <w:r>
              <w:rPr>
                <w:color w:val="000000"/>
              </w:rPr>
              <w:t>9</w:t>
            </w:r>
          </w:p>
        </w:tc>
        <w:tc>
          <w:tcPr>
            <w:tcW w:w="3851" w:type="dxa"/>
            <w:shd w:val="clear" w:color="auto" w:fill="auto"/>
            <w:vAlign w:val="center"/>
          </w:tcPr>
          <w:p w14:paraId="5F790E86" w14:textId="77777777" w:rsidR="00960F23" w:rsidRPr="001D3E4C" w:rsidRDefault="00960F23" w:rsidP="00634659">
            <w:pPr>
              <w:cnfStyle w:val="000000100000" w:firstRow="0" w:lastRow="0" w:firstColumn="0" w:lastColumn="0" w:oddVBand="0" w:evenVBand="0" w:oddHBand="1" w:evenHBand="0" w:firstRowFirstColumn="0" w:firstRowLastColumn="0" w:lastRowFirstColumn="0" w:lastRowLastColumn="0"/>
              <w:rPr>
                <w:sz w:val="20"/>
              </w:rPr>
            </w:pPr>
            <w:r w:rsidRPr="001D3E4C">
              <w:rPr>
                <w:sz w:val="20"/>
              </w:rPr>
              <w:t>Dans le cadre de l’achat d’un nouveau produit, la reprise de l’ancien équipement est-elle proposée</w:t>
            </w:r>
          </w:p>
        </w:tc>
        <w:tc>
          <w:tcPr>
            <w:tcW w:w="1275" w:type="dxa"/>
            <w:shd w:val="clear" w:color="auto" w:fill="auto"/>
            <w:vAlign w:val="center"/>
          </w:tcPr>
          <w:p w14:paraId="422F154E" w14:textId="77777777" w:rsidR="00960F23" w:rsidRPr="001D3E4C" w:rsidRDefault="00960F23" w:rsidP="00634659">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1D3E4C">
              <w:rPr>
                <w:sz w:val="20"/>
                <w:szCs w:val="20"/>
              </w:rPr>
              <w:t>Oui-non</w:t>
            </w:r>
          </w:p>
        </w:tc>
        <w:tc>
          <w:tcPr>
            <w:tcW w:w="567" w:type="dxa"/>
            <w:shd w:val="clear" w:color="auto" w:fill="auto"/>
            <w:vAlign w:val="center"/>
          </w:tcPr>
          <w:p w14:paraId="23511705" w14:textId="77777777" w:rsidR="00960F23" w:rsidRPr="001D3E4C" w:rsidRDefault="00960F23" w:rsidP="00634659">
            <w:pPr>
              <w:ind w:firstLine="72"/>
              <w:jc w:val="center"/>
              <w:cnfStyle w:val="000000100000" w:firstRow="0" w:lastRow="0" w:firstColumn="0" w:lastColumn="0" w:oddVBand="0" w:evenVBand="0" w:oddHBand="1" w:evenHBand="0" w:firstRowFirstColumn="0" w:firstRowLastColumn="0" w:lastRowFirstColumn="0" w:lastRowLastColumn="0"/>
              <w:rPr>
                <w:rFonts w:cs="Arial"/>
              </w:rPr>
            </w:pPr>
            <w:r w:rsidRPr="001D3E4C">
              <w:rPr>
                <w:rFonts w:cs="Arial"/>
              </w:rPr>
              <w:t>X</w:t>
            </w:r>
          </w:p>
        </w:tc>
        <w:tc>
          <w:tcPr>
            <w:tcW w:w="3736" w:type="dxa"/>
            <w:shd w:val="clear" w:color="auto" w:fill="auto"/>
            <w:vAlign w:val="center"/>
          </w:tcPr>
          <w:p w14:paraId="78ECF1CE" w14:textId="77777777" w:rsidR="00960F23" w:rsidRPr="001D3E4C" w:rsidRDefault="00960F23" w:rsidP="00634659">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960F23" w:rsidRPr="001D3E4C" w14:paraId="7C8C6C1B" w14:textId="77777777" w:rsidTr="0063465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2B64F4F0" w14:textId="77777777" w:rsidR="00960F23" w:rsidRPr="001D3E4C" w:rsidRDefault="00960F23" w:rsidP="00634659">
            <w:pPr>
              <w:jc w:val="center"/>
              <w:rPr>
                <w:color w:val="000000"/>
              </w:rPr>
            </w:pPr>
            <w:r>
              <w:rPr>
                <w:color w:val="000000"/>
              </w:rPr>
              <w:t>10</w:t>
            </w:r>
          </w:p>
        </w:tc>
        <w:tc>
          <w:tcPr>
            <w:tcW w:w="3851" w:type="dxa"/>
            <w:shd w:val="clear" w:color="auto" w:fill="auto"/>
            <w:vAlign w:val="center"/>
          </w:tcPr>
          <w:p w14:paraId="5B155B2D" w14:textId="77777777" w:rsidR="00960F23" w:rsidRPr="001D3E4C" w:rsidRDefault="00960F23" w:rsidP="00634659">
            <w:pPr>
              <w:cnfStyle w:val="000000010000" w:firstRow="0" w:lastRow="0" w:firstColumn="0" w:lastColumn="0" w:oddVBand="0" w:evenVBand="0" w:oddHBand="0" w:evenHBand="1" w:firstRowFirstColumn="0" w:firstRowLastColumn="0" w:lastRowFirstColumn="0" w:lastRowLastColumn="0"/>
              <w:rPr>
                <w:sz w:val="20"/>
              </w:rPr>
            </w:pPr>
            <w:r w:rsidRPr="001D3E4C">
              <w:rPr>
                <w:sz w:val="20"/>
              </w:rPr>
              <w:t>Type d’emballages utilisés pour la livraison, (biomatériaux, certifiés FSC ou PEFC, …)</w:t>
            </w:r>
          </w:p>
        </w:tc>
        <w:tc>
          <w:tcPr>
            <w:tcW w:w="1275" w:type="dxa"/>
            <w:shd w:val="clear" w:color="auto" w:fill="auto"/>
            <w:vAlign w:val="center"/>
          </w:tcPr>
          <w:p w14:paraId="5D57ABD5" w14:textId="77777777" w:rsidR="00960F23" w:rsidRPr="001D3E4C" w:rsidRDefault="00960F23" w:rsidP="00634659">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1D3E4C">
              <w:rPr>
                <w:sz w:val="20"/>
                <w:szCs w:val="20"/>
              </w:rPr>
              <w:t>Préciser</w:t>
            </w:r>
          </w:p>
        </w:tc>
        <w:tc>
          <w:tcPr>
            <w:tcW w:w="567" w:type="dxa"/>
            <w:shd w:val="clear" w:color="auto" w:fill="auto"/>
            <w:vAlign w:val="center"/>
          </w:tcPr>
          <w:p w14:paraId="0767E618" w14:textId="77777777" w:rsidR="00960F23" w:rsidRPr="001D3E4C" w:rsidRDefault="00960F23" w:rsidP="00634659">
            <w:pPr>
              <w:ind w:firstLine="72"/>
              <w:jc w:val="center"/>
              <w:cnfStyle w:val="000000010000" w:firstRow="0" w:lastRow="0" w:firstColumn="0" w:lastColumn="0" w:oddVBand="0" w:evenVBand="0" w:oddHBand="0" w:evenHBand="1" w:firstRowFirstColumn="0" w:firstRowLastColumn="0" w:lastRowFirstColumn="0" w:lastRowLastColumn="0"/>
              <w:rPr>
                <w:rFonts w:cs="Arial"/>
                <w:bCs/>
              </w:rPr>
            </w:pPr>
            <w:r w:rsidRPr="001D3E4C">
              <w:rPr>
                <w:rFonts w:cs="Arial"/>
                <w:bCs/>
              </w:rPr>
              <w:t>X</w:t>
            </w:r>
          </w:p>
        </w:tc>
        <w:tc>
          <w:tcPr>
            <w:tcW w:w="3736" w:type="dxa"/>
            <w:shd w:val="clear" w:color="auto" w:fill="auto"/>
            <w:vAlign w:val="center"/>
          </w:tcPr>
          <w:p w14:paraId="37F2E6C9" w14:textId="77777777" w:rsidR="00960F23" w:rsidRPr="001D3E4C" w:rsidRDefault="00960F23" w:rsidP="00634659">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960F23" w:rsidRPr="001D3E4C" w14:paraId="498E4C54" w14:textId="77777777" w:rsidTr="006346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321C45C4" w14:textId="77777777" w:rsidR="00960F23" w:rsidRPr="001D3E4C" w:rsidRDefault="00960F23" w:rsidP="00634659">
            <w:pPr>
              <w:jc w:val="center"/>
              <w:rPr>
                <w:color w:val="000000"/>
              </w:rPr>
            </w:pPr>
            <w:r>
              <w:rPr>
                <w:color w:val="000000"/>
              </w:rPr>
              <w:t>11</w:t>
            </w:r>
          </w:p>
        </w:tc>
        <w:tc>
          <w:tcPr>
            <w:tcW w:w="3851" w:type="dxa"/>
            <w:shd w:val="clear" w:color="auto" w:fill="auto"/>
            <w:vAlign w:val="center"/>
          </w:tcPr>
          <w:p w14:paraId="01AD30B8" w14:textId="77777777" w:rsidR="00960F23" w:rsidRPr="001D3E4C" w:rsidRDefault="00960F23" w:rsidP="00634659">
            <w:pPr>
              <w:cnfStyle w:val="000000100000" w:firstRow="0" w:lastRow="0" w:firstColumn="0" w:lastColumn="0" w:oddVBand="0" w:evenVBand="0" w:oddHBand="1" w:evenHBand="0" w:firstRowFirstColumn="0" w:firstRowLastColumn="0" w:lastRowFirstColumn="0" w:lastRowLastColumn="0"/>
              <w:rPr>
                <w:sz w:val="20"/>
              </w:rPr>
            </w:pPr>
            <w:r w:rsidRPr="001D3E4C">
              <w:rPr>
                <w:sz w:val="20"/>
              </w:rPr>
              <w:t>Comment les emballages sont-ils optimisés ?</w:t>
            </w:r>
          </w:p>
        </w:tc>
        <w:tc>
          <w:tcPr>
            <w:tcW w:w="1275" w:type="dxa"/>
            <w:shd w:val="clear" w:color="auto" w:fill="auto"/>
            <w:vAlign w:val="center"/>
          </w:tcPr>
          <w:p w14:paraId="6C32C561" w14:textId="77777777" w:rsidR="00960F23" w:rsidRPr="001D3E4C" w:rsidRDefault="00960F23" w:rsidP="00634659">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1D3E4C">
              <w:rPr>
                <w:sz w:val="20"/>
                <w:szCs w:val="20"/>
              </w:rPr>
              <w:t>Décrire</w:t>
            </w:r>
          </w:p>
        </w:tc>
        <w:tc>
          <w:tcPr>
            <w:tcW w:w="567" w:type="dxa"/>
            <w:shd w:val="clear" w:color="auto" w:fill="auto"/>
            <w:vAlign w:val="center"/>
          </w:tcPr>
          <w:p w14:paraId="72CAFF77" w14:textId="77777777" w:rsidR="00960F23" w:rsidRPr="001D3E4C" w:rsidRDefault="00960F23" w:rsidP="00634659">
            <w:pPr>
              <w:ind w:firstLine="72"/>
              <w:jc w:val="center"/>
              <w:cnfStyle w:val="000000100000" w:firstRow="0" w:lastRow="0" w:firstColumn="0" w:lastColumn="0" w:oddVBand="0" w:evenVBand="0" w:oddHBand="1" w:evenHBand="0" w:firstRowFirstColumn="0" w:firstRowLastColumn="0" w:lastRowFirstColumn="0" w:lastRowLastColumn="0"/>
              <w:rPr>
                <w:rFonts w:cs="Arial"/>
                <w:bCs/>
              </w:rPr>
            </w:pPr>
            <w:r w:rsidRPr="001D3E4C">
              <w:rPr>
                <w:rFonts w:cs="Arial"/>
                <w:bCs/>
              </w:rPr>
              <w:t>X</w:t>
            </w:r>
          </w:p>
        </w:tc>
        <w:tc>
          <w:tcPr>
            <w:tcW w:w="3736" w:type="dxa"/>
            <w:shd w:val="clear" w:color="auto" w:fill="auto"/>
            <w:vAlign w:val="center"/>
          </w:tcPr>
          <w:p w14:paraId="70B77848" w14:textId="77777777" w:rsidR="00960F23" w:rsidRPr="001D3E4C" w:rsidRDefault="00960F23" w:rsidP="00634659">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960F23" w:rsidRPr="001D3E4C" w14:paraId="6302F8CD" w14:textId="77777777" w:rsidTr="00634659">
        <w:trPr>
          <w:cnfStyle w:val="000000010000" w:firstRow="0" w:lastRow="0" w:firstColumn="0" w:lastColumn="0" w:oddVBand="0" w:evenVBand="0" w:oddHBand="0" w:evenHBand="1"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73131B30" w14:textId="77777777" w:rsidR="00960F23" w:rsidRPr="001D3E4C" w:rsidRDefault="00960F23" w:rsidP="00634659">
            <w:pPr>
              <w:jc w:val="center"/>
              <w:rPr>
                <w:color w:val="000000"/>
              </w:rPr>
            </w:pPr>
            <w:r>
              <w:rPr>
                <w:color w:val="000000"/>
              </w:rPr>
              <w:t>12</w:t>
            </w:r>
          </w:p>
        </w:tc>
        <w:tc>
          <w:tcPr>
            <w:tcW w:w="3851" w:type="dxa"/>
            <w:shd w:val="clear" w:color="auto" w:fill="auto"/>
            <w:vAlign w:val="center"/>
          </w:tcPr>
          <w:p w14:paraId="3F06F720" w14:textId="77777777" w:rsidR="00960F23" w:rsidRPr="001D3E4C" w:rsidRDefault="00960F23" w:rsidP="00634659">
            <w:pPr>
              <w:cnfStyle w:val="000000010000" w:firstRow="0" w:lastRow="0" w:firstColumn="0" w:lastColumn="0" w:oddVBand="0" w:evenVBand="0" w:oddHBand="0" w:evenHBand="1" w:firstRowFirstColumn="0" w:firstRowLastColumn="0" w:lastRowFirstColumn="0" w:lastRowLastColumn="0"/>
              <w:rPr>
                <w:sz w:val="20"/>
              </w:rPr>
            </w:pPr>
            <w:r w:rsidRPr="001D3E4C">
              <w:rPr>
                <w:sz w:val="20"/>
              </w:rPr>
              <w:t>Les emballages sont-ils réutilisés</w:t>
            </w:r>
          </w:p>
        </w:tc>
        <w:tc>
          <w:tcPr>
            <w:tcW w:w="1275" w:type="dxa"/>
            <w:shd w:val="clear" w:color="auto" w:fill="auto"/>
            <w:vAlign w:val="center"/>
          </w:tcPr>
          <w:p w14:paraId="094355AE" w14:textId="77777777" w:rsidR="00960F23" w:rsidRPr="001D3E4C" w:rsidRDefault="00960F23" w:rsidP="00634659">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1D3E4C">
              <w:rPr>
                <w:sz w:val="20"/>
                <w:szCs w:val="20"/>
              </w:rPr>
              <w:t>Oui - non</w:t>
            </w:r>
          </w:p>
        </w:tc>
        <w:tc>
          <w:tcPr>
            <w:tcW w:w="567" w:type="dxa"/>
            <w:shd w:val="clear" w:color="auto" w:fill="auto"/>
            <w:vAlign w:val="center"/>
          </w:tcPr>
          <w:p w14:paraId="773A9986" w14:textId="77777777" w:rsidR="00960F23" w:rsidRPr="001D3E4C" w:rsidRDefault="00960F23" w:rsidP="00634659">
            <w:pPr>
              <w:ind w:firstLine="72"/>
              <w:jc w:val="center"/>
              <w:cnfStyle w:val="000000010000" w:firstRow="0" w:lastRow="0" w:firstColumn="0" w:lastColumn="0" w:oddVBand="0" w:evenVBand="0" w:oddHBand="0" w:evenHBand="1" w:firstRowFirstColumn="0" w:firstRowLastColumn="0" w:lastRowFirstColumn="0" w:lastRowLastColumn="0"/>
              <w:rPr>
                <w:rFonts w:cs="Arial"/>
                <w:bCs/>
              </w:rPr>
            </w:pPr>
            <w:r w:rsidRPr="001D3E4C">
              <w:rPr>
                <w:rFonts w:cs="Arial"/>
                <w:bCs/>
              </w:rPr>
              <w:t>X</w:t>
            </w:r>
          </w:p>
        </w:tc>
        <w:tc>
          <w:tcPr>
            <w:tcW w:w="3736" w:type="dxa"/>
            <w:shd w:val="clear" w:color="auto" w:fill="auto"/>
            <w:vAlign w:val="center"/>
          </w:tcPr>
          <w:p w14:paraId="1E20950E" w14:textId="77777777" w:rsidR="00960F23" w:rsidRPr="001D3E4C" w:rsidRDefault="00960F23" w:rsidP="00634659">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960F23" w:rsidRPr="001D3E4C" w14:paraId="0219D27B" w14:textId="77777777" w:rsidTr="006346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040FAB97" w14:textId="77777777" w:rsidR="00960F23" w:rsidRPr="001D3E4C" w:rsidRDefault="00960F23" w:rsidP="00634659">
            <w:pPr>
              <w:jc w:val="center"/>
              <w:rPr>
                <w:color w:val="000000"/>
              </w:rPr>
            </w:pPr>
            <w:r>
              <w:rPr>
                <w:color w:val="000000"/>
              </w:rPr>
              <w:t>13</w:t>
            </w:r>
          </w:p>
        </w:tc>
        <w:tc>
          <w:tcPr>
            <w:tcW w:w="3851" w:type="dxa"/>
            <w:shd w:val="clear" w:color="auto" w:fill="auto"/>
            <w:vAlign w:val="center"/>
          </w:tcPr>
          <w:p w14:paraId="68366E89" w14:textId="77777777" w:rsidR="00960F23" w:rsidRPr="001D3E4C" w:rsidRDefault="00960F23" w:rsidP="00634659">
            <w:pPr>
              <w:cnfStyle w:val="000000100000" w:firstRow="0" w:lastRow="0" w:firstColumn="0" w:lastColumn="0" w:oddVBand="0" w:evenVBand="0" w:oddHBand="1" w:evenHBand="0" w:firstRowFirstColumn="0" w:firstRowLastColumn="0" w:lastRowFirstColumn="0" w:lastRowLastColumn="0"/>
              <w:rPr>
                <w:sz w:val="20"/>
              </w:rPr>
            </w:pPr>
            <w:r w:rsidRPr="001D3E4C">
              <w:rPr>
                <w:sz w:val="20"/>
              </w:rPr>
              <w:t>Mode de recyclage des emballages utilisés</w:t>
            </w:r>
          </w:p>
        </w:tc>
        <w:tc>
          <w:tcPr>
            <w:tcW w:w="1275" w:type="dxa"/>
            <w:shd w:val="clear" w:color="auto" w:fill="auto"/>
            <w:vAlign w:val="center"/>
          </w:tcPr>
          <w:p w14:paraId="0B3B5DD5" w14:textId="77777777" w:rsidR="00960F23" w:rsidRPr="001D3E4C" w:rsidRDefault="00960F23" w:rsidP="00634659">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1D3E4C">
              <w:rPr>
                <w:sz w:val="20"/>
                <w:szCs w:val="20"/>
              </w:rPr>
              <w:t>Décrire</w:t>
            </w:r>
          </w:p>
        </w:tc>
        <w:tc>
          <w:tcPr>
            <w:tcW w:w="567" w:type="dxa"/>
            <w:shd w:val="clear" w:color="auto" w:fill="auto"/>
            <w:vAlign w:val="center"/>
          </w:tcPr>
          <w:p w14:paraId="7F8B629B" w14:textId="77777777" w:rsidR="00960F23" w:rsidRPr="001D3E4C" w:rsidRDefault="00960F23" w:rsidP="00634659">
            <w:pPr>
              <w:ind w:firstLine="72"/>
              <w:jc w:val="center"/>
              <w:cnfStyle w:val="000000100000" w:firstRow="0" w:lastRow="0" w:firstColumn="0" w:lastColumn="0" w:oddVBand="0" w:evenVBand="0" w:oddHBand="1" w:evenHBand="0" w:firstRowFirstColumn="0" w:firstRowLastColumn="0" w:lastRowFirstColumn="0" w:lastRowLastColumn="0"/>
              <w:rPr>
                <w:rFonts w:cs="Arial"/>
                <w:bCs/>
              </w:rPr>
            </w:pPr>
            <w:r w:rsidRPr="001D3E4C">
              <w:rPr>
                <w:rFonts w:cs="Arial"/>
                <w:bCs/>
              </w:rPr>
              <w:t>X</w:t>
            </w:r>
          </w:p>
        </w:tc>
        <w:tc>
          <w:tcPr>
            <w:tcW w:w="3736" w:type="dxa"/>
            <w:shd w:val="clear" w:color="auto" w:fill="auto"/>
            <w:vAlign w:val="center"/>
          </w:tcPr>
          <w:p w14:paraId="2152D749" w14:textId="77777777" w:rsidR="00960F23" w:rsidRPr="001D3E4C" w:rsidRDefault="00960F23" w:rsidP="00634659">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960F23" w:rsidRPr="001D3E4C" w14:paraId="1DDE9F73" w14:textId="77777777" w:rsidTr="0063465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33AC6CAF" w14:textId="77777777" w:rsidR="00960F23" w:rsidRPr="001D3E4C" w:rsidRDefault="00960F23" w:rsidP="00634659">
            <w:pPr>
              <w:jc w:val="center"/>
              <w:rPr>
                <w:color w:val="000000"/>
              </w:rPr>
            </w:pPr>
            <w:r>
              <w:rPr>
                <w:color w:val="000000"/>
              </w:rPr>
              <w:t>14</w:t>
            </w:r>
          </w:p>
        </w:tc>
        <w:tc>
          <w:tcPr>
            <w:tcW w:w="3851" w:type="dxa"/>
            <w:shd w:val="clear" w:color="auto" w:fill="auto"/>
            <w:vAlign w:val="center"/>
          </w:tcPr>
          <w:p w14:paraId="78D251A9" w14:textId="77777777" w:rsidR="00960F23" w:rsidRPr="001D3E4C" w:rsidRDefault="00960F23" w:rsidP="00634659">
            <w:pPr>
              <w:cnfStyle w:val="000000010000" w:firstRow="0" w:lastRow="0" w:firstColumn="0" w:lastColumn="0" w:oddVBand="0" w:evenVBand="0" w:oddHBand="0" w:evenHBand="1" w:firstRowFirstColumn="0" w:firstRowLastColumn="0" w:lastRowFirstColumn="0" w:lastRowLastColumn="0"/>
              <w:rPr>
                <w:sz w:val="20"/>
              </w:rPr>
            </w:pPr>
            <w:r w:rsidRPr="001D3E4C">
              <w:rPr>
                <w:sz w:val="20"/>
              </w:rPr>
              <w:t xml:space="preserve">Actions visant à réduire les émissions polluantes dans le transport </w:t>
            </w:r>
          </w:p>
        </w:tc>
        <w:tc>
          <w:tcPr>
            <w:tcW w:w="1275" w:type="dxa"/>
            <w:shd w:val="clear" w:color="auto" w:fill="auto"/>
            <w:vAlign w:val="center"/>
          </w:tcPr>
          <w:p w14:paraId="3793BA4E" w14:textId="77777777" w:rsidR="00960F23" w:rsidRPr="001D3E4C" w:rsidRDefault="00960F23" w:rsidP="00634659">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1D3E4C">
              <w:rPr>
                <w:sz w:val="20"/>
                <w:szCs w:val="20"/>
              </w:rPr>
              <w:t>Préciser</w:t>
            </w:r>
          </w:p>
        </w:tc>
        <w:tc>
          <w:tcPr>
            <w:tcW w:w="567" w:type="dxa"/>
            <w:shd w:val="clear" w:color="auto" w:fill="auto"/>
            <w:vAlign w:val="center"/>
          </w:tcPr>
          <w:p w14:paraId="395F0A31" w14:textId="77777777" w:rsidR="00960F23" w:rsidRPr="001D3E4C" w:rsidRDefault="00960F23" w:rsidP="00634659">
            <w:pPr>
              <w:ind w:firstLine="72"/>
              <w:jc w:val="center"/>
              <w:cnfStyle w:val="000000010000" w:firstRow="0" w:lastRow="0" w:firstColumn="0" w:lastColumn="0" w:oddVBand="0" w:evenVBand="0" w:oddHBand="0" w:evenHBand="1" w:firstRowFirstColumn="0" w:firstRowLastColumn="0" w:lastRowFirstColumn="0" w:lastRowLastColumn="0"/>
              <w:rPr>
                <w:rFonts w:cs="Arial"/>
                <w:bCs/>
              </w:rPr>
            </w:pPr>
            <w:r w:rsidRPr="001D3E4C">
              <w:rPr>
                <w:rFonts w:cs="Arial"/>
                <w:bCs/>
              </w:rPr>
              <w:t>X</w:t>
            </w:r>
          </w:p>
        </w:tc>
        <w:tc>
          <w:tcPr>
            <w:tcW w:w="3736" w:type="dxa"/>
            <w:shd w:val="clear" w:color="auto" w:fill="auto"/>
            <w:vAlign w:val="center"/>
          </w:tcPr>
          <w:p w14:paraId="0E16DB10" w14:textId="77777777" w:rsidR="00960F23" w:rsidRPr="001D3E4C" w:rsidRDefault="00960F23" w:rsidP="00634659">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960F23" w:rsidRPr="001D3E4C" w14:paraId="12444E85" w14:textId="77777777" w:rsidTr="006346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0097BFD2" w14:textId="77777777" w:rsidR="00960F23" w:rsidRPr="001D3E4C" w:rsidRDefault="00960F23" w:rsidP="00634659">
            <w:pPr>
              <w:jc w:val="center"/>
              <w:rPr>
                <w:color w:val="000000"/>
              </w:rPr>
            </w:pPr>
            <w:r>
              <w:rPr>
                <w:color w:val="000000"/>
              </w:rPr>
              <w:t>15</w:t>
            </w:r>
          </w:p>
        </w:tc>
        <w:tc>
          <w:tcPr>
            <w:tcW w:w="3851" w:type="dxa"/>
            <w:shd w:val="clear" w:color="auto" w:fill="auto"/>
            <w:vAlign w:val="center"/>
          </w:tcPr>
          <w:p w14:paraId="58A681E0" w14:textId="77777777" w:rsidR="00960F23" w:rsidRPr="001D3E4C" w:rsidRDefault="00960F23" w:rsidP="00634659">
            <w:pPr>
              <w:cnfStyle w:val="000000100000" w:firstRow="0" w:lastRow="0" w:firstColumn="0" w:lastColumn="0" w:oddVBand="0" w:evenVBand="0" w:oddHBand="1" w:evenHBand="0" w:firstRowFirstColumn="0" w:firstRowLastColumn="0" w:lastRowFirstColumn="0" w:lastRowLastColumn="0"/>
              <w:rPr>
                <w:sz w:val="20"/>
              </w:rPr>
            </w:pPr>
            <w:r w:rsidRPr="001D3E4C">
              <w:rPr>
                <w:sz w:val="20"/>
              </w:rPr>
              <w:t>Les chauffeurs sont formés à l’éco-conduite</w:t>
            </w:r>
          </w:p>
        </w:tc>
        <w:tc>
          <w:tcPr>
            <w:tcW w:w="1275" w:type="dxa"/>
            <w:shd w:val="clear" w:color="auto" w:fill="auto"/>
            <w:vAlign w:val="center"/>
          </w:tcPr>
          <w:p w14:paraId="06D15D20" w14:textId="77777777" w:rsidR="00960F23" w:rsidRPr="001D3E4C" w:rsidRDefault="00960F23" w:rsidP="00634659">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1D3E4C">
              <w:rPr>
                <w:sz w:val="20"/>
                <w:szCs w:val="20"/>
              </w:rPr>
              <w:t>Oui – non si oui fournir élément de preuve pour validation</w:t>
            </w:r>
          </w:p>
        </w:tc>
        <w:tc>
          <w:tcPr>
            <w:tcW w:w="567" w:type="dxa"/>
            <w:shd w:val="clear" w:color="auto" w:fill="auto"/>
            <w:vAlign w:val="center"/>
          </w:tcPr>
          <w:p w14:paraId="28EE3F09" w14:textId="77777777" w:rsidR="00960F23" w:rsidRPr="001D3E4C" w:rsidRDefault="00960F23" w:rsidP="00634659">
            <w:pPr>
              <w:jc w:val="center"/>
              <w:cnfStyle w:val="000000100000" w:firstRow="0" w:lastRow="0" w:firstColumn="0" w:lastColumn="0" w:oddVBand="0" w:evenVBand="0" w:oddHBand="1" w:evenHBand="0" w:firstRowFirstColumn="0" w:firstRowLastColumn="0" w:lastRowFirstColumn="0" w:lastRowLastColumn="0"/>
              <w:rPr>
                <w:rFonts w:cs="Arial"/>
                <w:bCs/>
              </w:rPr>
            </w:pPr>
            <w:r w:rsidRPr="001D3E4C">
              <w:rPr>
                <w:rFonts w:cs="Arial"/>
                <w:bCs/>
              </w:rPr>
              <w:t>X</w:t>
            </w:r>
          </w:p>
        </w:tc>
        <w:tc>
          <w:tcPr>
            <w:tcW w:w="3736" w:type="dxa"/>
            <w:shd w:val="clear" w:color="auto" w:fill="auto"/>
            <w:vAlign w:val="center"/>
          </w:tcPr>
          <w:p w14:paraId="56F50EC4" w14:textId="77777777" w:rsidR="00960F23" w:rsidRPr="001D3E4C" w:rsidRDefault="00960F23" w:rsidP="00634659">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960F23" w:rsidRPr="001D3E4C" w14:paraId="6BDD6F3C" w14:textId="77777777" w:rsidTr="0063465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61850B92" w14:textId="77777777" w:rsidR="00960F23" w:rsidRPr="001D3E4C" w:rsidRDefault="00960F23" w:rsidP="00634659">
            <w:pPr>
              <w:jc w:val="center"/>
              <w:rPr>
                <w:color w:val="000000"/>
              </w:rPr>
            </w:pPr>
            <w:r>
              <w:rPr>
                <w:color w:val="000000"/>
              </w:rPr>
              <w:t>16</w:t>
            </w:r>
          </w:p>
        </w:tc>
        <w:tc>
          <w:tcPr>
            <w:tcW w:w="3851" w:type="dxa"/>
            <w:shd w:val="clear" w:color="auto" w:fill="auto"/>
            <w:vAlign w:val="center"/>
          </w:tcPr>
          <w:p w14:paraId="4819D647" w14:textId="77777777" w:rsidR="00960F23" w:rsidRPr="001D3E4C" w:rsidRDefault="00960F23" w:rsidP="00634659">
            <w:pPr>
              <w:cnfStyle w:val="000000010000" w:firstRow="0" w:lastRow="0" w:firstColumn="0" w:lastColumn="0" w:oddVBand="0" w:evenVBand="0" w:oddHBand="0" w:evenHBand="1" w:firstRowFirstColumn="0" w:firstRowLastColumn="0" w:lastRowFirstColumn="0" w:lastRowLastColumn="0"/>
              <w:rPr>
                <w:sz w:val="20"/>
              </w:rPr>
            </w:pPr>
            <w:r w:rsidRPr="001D3E4C">
              <w:rPr>
                <w:sz w:val="20"/>
              </w:rPr>
              <w:t>Autres actions mises en place pour réduire la consommation de carburant des véhicules impliqués dans la livraison et la commercialisation des produits objets du marché</w:t>
            </w:r>
          </w:p>
        </w:tc>
        <w:tc>
          <w:tcPr>
            <w:tcW w:w="1275" w:type="dxa"/>
            <w:shd w:val="clear" w:color="auto" w:fill="auto"/>
            <w:vAlign w:val="center"/>
          </w:tcPr>
          <w:p w14:paraId="223E2D66" w14:textId="77777777" w:rsidR="00960F23" w:rsidRPr="001D3E4C" w:rsidRDefault="00960F23" w:rsidP="00634659">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1D3E4C">
              <w:rPr>
                <w:sz w:val="20"/>
                <w:szCs w:val="20"/>
              </w:rPr>
              <w:t>Préciser</w:t>
            </w:r>
          </w:p>
        </w:tc>
        <w:tc>
          <w:tcPr>
            <w:tcW w:w="567" w:type="dxa"/>
            <w:shd w:val="clear" w:color="auto" w:fill="auto"/>
            <w:vAlign w:val="center"/>
          </w:tcPr>
          <w:p w14:paraId="46606018" w14:textId="77777777" w:rsidR="00960F23" w:rsidRPr="001D3E4C" w:rsidRDefault="00960F23" w:rsidP="00634659">
            <w:pPr>
              <w:jc w:val="center"/>
              <w:cnfStyle w:val="000000010000" w:firstRow="0" w:lastRow="0" w:firstColumn="0" w:lastColumn="0" w:oddVBand="0" w:evenVBand="0" w:oddHBand="0" w:evenHBand="1" w:firstRowFirstColumn="0" w:firstRowLastColumn="0" w:lastRowFirstColumn="0" w:lastRowLastColumn="0"/>
              <w:rPr>
                <w:rFonts w:cs="Arial"/>
                <w:bCs/>
              </w:rPr>
            </w:pPr>
            <w:r w:rsidRPr="001D3E4C">
              <w:rPr>
                <w:rFonts w:cs="Arial"/>
                <w:bCs/>
              </w:rPr>
              <w:t>X</w:t>
            </w:r>
          </w:p>
        </w:tc>
        <w:tc>
          <w:tcPr>
            <w:tcW w:w="3736" w:type="dxa"/>
            <w:shd w:val="clear" w:color="auto" w:fill="auto"/>
            <w:vAlign w:val="center"/>
          </w:tcPr>
          <w:p w14:paraId="7A5361D7" w14:textId="77777777" w:rsidR="00960F23" w:rsidRPr="001D3E4C" w:rsidRDefault="00960F23" w:rsidP="00634659">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960F23" w:rsidRPr="001D3E4C" w14:paraId="2FAB3DA2" w14:textId="77777777" w:rsidTr="006346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290153FF" w14:textId="77777777" w:rsidR="00960F23" w:rsidRPr="001D3E4C" w:rsidRDefault="00960F23" w:rsidP="00634659">
            <w:pPr>
              <w:jc w:val="center"/>
              <w:rPr>
                <w:color w:val="000000"/>
              </w:rPr>
            </w:pPr>
            <w:r>
              <w:rPr>
                <w:color w:val="000000"/>
              </w:rPr>
              <w:lastRenderedPageBreak/>
              <w:t>17</w:t>
            </w:r>
          </w:p>
        </w:tc>
        <w:tc>
          <w:tcPr>
            <w:tcW w:w="3851" w:type="dxa"/>
            <w:shd w:val="clear" w:color="auto" w:fill="auto"/>
            <w:vAlign w:val="center"/>
          </w:tcPr>
          <w:p w14:paraId="33003993" w14:textId="77777777" w:rsidR="00960F23" w:rsidRPr="001D3E4C" w:rsidRDefault="00960F23" w:rsidP="00634659">
            <w:pPr>
              <w:cnfStyle w:val="000000100000" w:firstRow="0" w:lastRow="0" w:firstColumn="0" w:lastColumn="0" w:oddVBand="0" w:evenVBand="0" w:oddHBand="1" w:evenHBand="0" w:firstRowFirstColumn="0" w:firstRowLastColumn="0" w:lastRowFirstColumn="0" w:lastRowLastColumn="0"/>
              <w:rPr>
                <w:sz w:val="20"/>
              </w:rPr>
            </w:pPr>
            <w:r w:rsidRPr="001D3E4C">
              <w:rPr>
                <w:sz w:val="20"/>
              </w:rPr>
              <w:t xml:space="preserve">Proportion de véhicules de la flotte automobile </w:t>
            </w:r>
            <w:r>
              <w:rPr>
                <w:sz w:val="20"/>
              </w:rPr>
              <w:t xml:space="preserve">(VUL) </w:t>
            </w:r>
            <w:r w:rsidRPr="001D3E4C">
              <w:rPr>
                <w:sz w:val="20"/>
              </w:rPr>
              <w:t>conforme à la norme EURO 6+</w:t>
            </w:r>
          </w:p>
        </w:tc>
        <w:tc>
          <w:tcPr>
            <w:tcW w:w="1275" w:type="dxa"/>
            <w:shd w:val="clear" w:color="auto" w:fill="auto"/>
            <w:vAlign w:val="center"/>
          </w:tcPr>
          <w:p w14:paraId="2AAD915F" w14:textId="77777777" w:rsidR="00960F23" w:rsidRPr="001D3E4C" w:rsidRDefault="00960F23" w:rsidP="00634659">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1D3E4C">
              <w:rPr>
                <w:sz w:val="20"/>
                <w:szCs w:val="20"/>
              </w:rPr>
              <w:t>Nombre, %, localisation</w:t>
            </w:r>
          </w:p>
        </w:tc>
        <w:tc>
          <w:tcPr>
            <w:tcW w:w="567" w:type="dxa"/>
            <w:shd w:val="clear" w:color="auto" w:fill="auto"/>
            <w:vAlign w:val="center"/>
          </w:tcPr>
          <w:p w14:paraId="5FAEC29A" w14:textId="77777777" w:rsidR="00960F23" w:rsidRPr="001D3E4C" w:rsidRDefault="00960F23" w:rsidP="00634659">
            <w:pPr>
              <w:jc w:val="center"/>
              <w:cnfStyle w:val="000000100000" w:firstRow="0" w:lastRow="0" w:firstColumn="0" w:lastColumn="0" w:oddVBand="0" w:evenVBand="0" w:oddHBand="1" w:evenHBand="0" w:firstRowFirstColumn="0" w:firstRowLastColumn="0" w:lastRowFirstColumn="0" w:lastRowLastColumn="0"/>
              <w:rPr>
                <w:rFonts w:cs="Arial"/>
                <w:bCs/>
              </w:rPr>
            </w:pPr>
            <w:r w:rsidRPr="001D3E4C">
              <w:rPr>
                <w:rFonts w:cs="Arial"/>
                <w:bCs/>
              </w:rPr>
              <w:t>X</w:t>
            </w:r>
          </w:p>
        </w:tc>
        <w:tc>
          <w:tcPr>
            <w:tcW w:w="3736" w:type="dxa"/>
            <w:shd w:val="clear" w:color="auto" w:fill="auto"/>
            <w:vAlign w:val="center"/>
          </w:tcPr>
          <w:p w14:paraId="4E6C66A9" w14:textId="77777777" w:rsidR="00960F23" w:rsidRPr="001D3E4C" w:rsidRDefault="00960F23" w:rsidP="00634659">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960F23" w:rsidRPr="001D3E4C" w14:paraId="6C70960C" w14:textId="77777777" w:rsidTr="0063465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57683A54" w14:textId="77777777" w:rsidR="00960F23" w:rsidRDefault="00960F23" w:rsidP="00634659">
            <w:pPr>
              <w:jc w:val="center"/>
              <w:rPr>
                <w:color w:val="000000"/>
              </w:rPr>
            </w:pPr>
            <w:r>
              <w:rPr>
                <w:color w:val="000000"/>
              </w:rPr>
              <w:t>18</w:t>
            </w:r>
          </w:p>
        </w:tc>
        <w:tc>
          <w:tcPr>
            <w:tcW w:w="3851" w:type="dxa"/>
            <w:shd w:val="clear" w:color="auto" w:fill="auto"/>
            <w:vAlign w:val="center"/>
          </w:tcPr>
          <w:p w14:paraId="5492977C" w14:textId="77777777" w:rsidR="00960F23" w:rsidRPr="001D3E4C" w:rsidRDefault="00960F23" w:rsidP="00634659">
            <w:pPr>
              <w:cnfStyle w:val="000000010000" w:firstRow="0" w:lastRow="0" w:firstColumn="0" w:lastColumn="0" w:oddVBand="0" w:evenVBand="0" w:oddHBand="0" w:evenHBand="1" w:firstRowFirstColumn="0" w:firstRowLastColumn="0" w:lastRowFirstColumn="0" w:lastRowLastColumn="0"/>
              <w:rPr>
                <w:sz w:val="20"/>
              </w:rPr>
            </w:pPr>
            <w:r w:rsidRPr="001D3E4C">
              <w:rPr>
                <w:sz w:val="20"/>
              </w:rPr>
              <w:t xml:space="preserve">Proportion de véhicules </w:t>
            </w:r>
            <w:r>
              <w:rPr>
                <w:sz w:val="20"/>
              </w:rPr>
              <w:t xml:space="preserve">utilitaires </w:t>
            </w:r>
            <w:r w:rsidRPr="001D3E4C">
              <w:rPr>
                <w:sz w:val="20"/>
              </w:rPr>
              <w:t>de la flotte automo</w:t>
            </w:r>
            <w:r>
              <w:rPr>
                <w:sz w:val="20"/>
              </w:rPr>
              <w:t>bile conforme à la norme EURO VI (VU assimilés à des poids lourds et poids lourds)</w:t>
            </w:r>
          </w:p>
        </w:tc>
        <w:tc>
          <w:tcPr>
            <w:tcW w:w="1275" w:type="dxa"/>
            <w:shd w:val="clear" w:color="auto" w:fill="auto"/>
            <w:vAlign w:val="center"/>
          </w:tcPr>
          <w:p w14:paraId="16CA4A43" w14:textId="77777777" w:rsidR="00960F23" w:rsidRPr="001D3E4C" w:rsidRDefault="00960F23" w:rsidP="00634659">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1D3E4C">
              <w:rPr>
                <w:sz w:val="20"/>
                <w:szCs w:val="20"/>
              </w:rPr>
              <w:t>Nombre, %, localisation</w:t>
            </w:r>
          </w:p>
        </w:tc>
        <w:tc>
          <w:tcPr>
            <w:tcW w:w="567" w:type="dxa"/>
            <w:shd w:val="clear" w:color="auto" w:fill="auto"/>
            <w:vAlign w:val="center"/>
          </w:tcPr>
          <w:p w14:paraId="698FBA7D" w14:textId="77777777" w:rsidR="00960F23" w:rsidRPr="001D3E4C" w:rsidRDefault="00960F23" w:rsidP="00634659">
            <w:pPr>
              <w:jc w:val="center"/>
              <w:cnfStyle w:val="000000010000" w:firstRow="0" w:lastRow="0" w:firstColumn="0" w:lastColumn="0" w:oddVBand="0" w:evenVBand="0" w:oddHBand="0" w:evenHBand="1" w:firstRowFirstColumn="0" w:firstRowLastColumn="0" w:lastRowFirstColumn="0" w:lastRowLastColumn="0"/>
              <w:rPr>
                <w:rFonts w:cs="Arial"/>
                <w:bCs/>
              </w:rPr>
            </w:pPr>
            <w:r w:rsidRPr="001D3E4C">
              <w:rPr>
                <w:rFonts w:cs="Arial"/>
                <w:bCs/>
              </w:rPr>
              <w:t>X</w:t>
            </w:r>
          </w:p>
        </w:tc>
        <w:tc>
          <w:tcPr>
            <w:tcW w:w="3736" w:type="dxa"/>
            <w:shd w:val="clear" w:color="auto" w:fill="auto"/>
            <w:vAlign w:val="center"/>
          </w:tcPr>
          <w:p w14:paraId="49F2388F" w14:textId="77777777" w:rsidR="00960F23" w:rsidRPr="001D3E4C" w:rsidRDefault="00960F23" w:rsidP="00634659">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bl>
    <w:p w14:paraId="36392ADE" w14:textId="77777777" w:rsidR="00960F23" w:rsidRPr="001D3E4C" w:rsidRDefault="00960F23" w:rsidP="00960F23">
      <w:pPr>
        <w:tabs>
          <w:tab w:val="left" w:pos="1701"/>
          <w:tab w:val="left" w:pos="6237"/>
        </w:tabs>
        <w:spacing w:after="0"/>
        <w:ind w:right="-285"/>
        <w:jc w:val="center"/>
        <w:rPr>
          <w:rFonts w:ascii="Cambria" w:eastAsia="Times New Roman" w:hAnsi="Cambria" w:cs="Arial"/>
          <w:bCs/>
          <w:color w:val="943634"/>
          <w:spacing w:val="5"/>
        </w:rPr>
      </w:pPr>
    </w:p>
    <w:p w14:paraId="4A2E5EB0" w14:textId="77777777" w:rsidR="00960F23" w:rsidRPr="001D3E4C" w:rsidRDefault="00960F23" w:rsidP="00960F23">
      <w:pPr>
        <w:tabs>
          <w:tab w:val="left" w:pos="1701"/>
          <w:tab w:val="left" w:pos="6237"/>
        </w:tabs>
        <w:spacing w:after="0"/>
        <w:ind w:right="-285"/>
        <w:jc w:val="center"/>
        <w:rPr>
          <w:rFonts w:ascii="Cambria" w:eastAsia="Times New Roman" w:hAnsi="Cambria" w:cs="Arial"/>
          <w:bCs/>
          <w:color w:val="943634"/>
          <w:spacing w:val="5"/>
          <w:sz w:val="28"/>
        </w:rPr>
      </w:pPr>
      <w:r w:rsidRPr="001D3E4C">
        <w:rPr>
          <w:rFonts w:ascii="Cambria" w:eastAsia="Times New Roman" w:hAnsi="Cambria" w:cs="Arial"/>
          <w:bCs/>
          <w:color w:val="943634"/>
          <w:spacing w:val="5"/>
          <w:sz w:val="28"/>
        </w:rPr>
        <w:t>Logistique, garanties, SAV</w:t>
      </w:r>
    </w:p>
    <w:p w14:paraId="6FF3702F" w14:textId="77777777" w:rsidR="00960F23" w:rsidRPr="001D3E4C" w:rsidRDefault="00960F23" w:rsidP="00960F23">
      <w:pPr>
        <w:tabs>
          <w:tab w:val="left" w:pos="1701"/>
          <w:tab w:val="left" w:pos="6237"/>
        </w:tabs>
        <w:rPr>
          <w:rFonts w:ascii="Calibri" w:eastAsia="Times New Roman" w:hAnsi="Calibri" w:cs="Times New Roman"/>
          <w:i/>
          <w:iCs/>
          <w:color w:val="622423"/>
        </w:rPr>
      </w:pPr>
    </w:p>
    <w:tbl>
      <w:tblPr>
        <w:tblW w:w="9963"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534"/>
        <w:gridCol w:w="3969"/>
        <w:gridCol w:w="1559"/>
        <w:gridCol w:w="850"/>
        <w:gridCol w:w="3051"/>
      </w:tblGrid>
      <w:tr w:rsidR="00960F23" w:rsidRPr="001D3E4C" w14:paraId="4F0B50F3" w14:textId="77777777" w:rsidTr="00634659">
        <w:tc>
          <w:tcPr>
            <w:tcW w:w="4503" w:type="dxa"/>
            <w:gridSpan w:val="2"/>
            <w:tcBorders>
              <w:top w:val="single" w:sz="8" w:space="0" w:color="4F81BD"/>
              <w:left w:val="single" w:sz="8" w:space="0" w:color="4F81BD"/>
              <w:bottom w:val="single" w:sz="18" w:space="0" w:color="4F81BD"/>
              <w:right w:val="single" w:sz="8" w:space="0" w:color="4F81BD"/>
            </w:tcBorders>
            <w:shd w:val="clear" w:color="auto" w:fill="D5DCE4"/>
            <w:vAlign w:val="center"/>
          </w:tcPr>
          <w:p w14:paraId="6923AAA4" w14:textId="77777777" w:rsidR="00960F23" w:rsidRPr="001D3E4C" w:rsidRDefault="00960F23" w:rsidP="00634659">
            <w:pPr>
              <w:spacing w:after="0"/>
              <w:jc w:val="center"/>
              <w:rPr>
                <w:rFonts w:ascii="Cambria" w:eastAsia="Times New Roman" w:hAnsi="Cambria" w:cs="Times New Roman"/>
                <w:b/>
                <w:bCs/>
                <w:sz w:val="24"/>
                <w:szCs w:val="24"/>
              </w:rPr>
            </w:pPr>
            <w:r w:rsidRPr="001D3E4C">
              <w:rPr>
                <w:rFonts w:ascii="Cambria" w:eastAsia="Times New Roman" w:hAnsi="Cambria" w:cs="Times New Roman"/>
                <w:b/>
                <w:bCs/>
                <w:sz w:val="24"/>
                <w:szCs w:val="24"/>
              </w:rPr>
              <w:t>Questions</w:t>
            </w:r>
          </w:p>
        </w:tc>
        <w:tc>
          <w:tcPr>
            <w:tcW w:w="1559" w:type="dxa"/>
            <w:tcBorders>
              <w:top w:val="single" w:sz="8" w:space="0" w:color="4F81BD"/>
              <w:left w:val="single" w:sz="8" w:space="0" w:color="4F81BD"/>
              <w:bottom w:val="single" w:sz="18" w:space="0" w:color="4F81BD"/>
              <w:right w:val="single" w:sz="8" w:space="0" w:color="4F81BD"/>
            </w:tcBorders>
            <w:shd w:val="clear" w:color="auto" w:fill="D5DCE4"/>
            <w:vAlign w:val="center"/>
          </w:tcPr>
          <w:p w14:paraId="18564141" w14:textId="77777777" w:rsidR="00960F23" w:rsidRPr="001D3E4C" w:rsidRDefault="00960F23" w:rsidP="00634659">
            <w:pPr>
              <w:spacing w:after="0"/>
              <w:jc w:val="center"/>
              <w:rPr>
                <w:rFonts w:ascii="Cambria" w:eastAsia="Times New Roman" w:hAnsi="Cambria" w:cs="Times New Roman"/>
                <w:b/>
                <w:bCs/>
                <w:sz w:val="24"/>
                <w:szCs w:val="24"/>
              </w:rPr>
            </w:pPr>
            <w:r w:rsidRPr="001D3E4C">
              <w:rPr>
                <w:rFonts w:ascii="Cambria" w:eastAsia="Times New Roman" w:hAnsi="Cambria" w:cs="Times New Roman"/>
                <w:b/>
                <w:bCs/>
                <w:sz w:val="24"/>
                <w:szCs w:val="24"/>
              </w:rPr>
              <w:t>Mode de réponse attendue</w:t>
            </w:r>
          </w:p>
        </w:tc>
        <w:tc>
          <w:tcPr>
            <w:tcW w:w="850" w:type="dxa"/>
            <w:tcBorders>
              <w:top w:val="single" w:sz="8" w:space="0" w:color="4F81BD"/>
              <w:left w:val="single" w:sz="8" w:space="0" w:color="4F81BD"/>
              <w:bottom w:val="single" w:sz="18" w:space="0" w:color="4F81BD"/>
              <w:right w:val="single" w:sz="8" w:space="0" w:color="4F81BD"/>
            </w:tcBorders>
            <w:shd w:val="clear" w:color="auto" w:fill="D5DCE4"/>
            <w:vAlign w:val="center"/>
          </w:tcPr>
          <w:p w14:paraId="40120EC4" w14:textId="77777777" w:rsidR="00960F23" w:rsidRPr="001D3E4C" w:rsidRDefault="00960F23" w:rsidP="00634659">
            <w:pPr>
              <w:spacing w:after="0"/>
              <w:jc w:val="center"/>
              <w:rPr>
                <w:rFonts w:ascii="Cambria" w:eastAsia="Times New Roman" w:hAnsi="Cambria" w:cs="Times New Roman"/>
                <w:b/>
                <w:bCs/>
                <w:sz w:val="24"/>
                <w:szCs w:val="24"/>
              </w:rPr>
            </w:pPr>
            <w:r w:rsidRPr="001D3E4C">
              <w:rPr>
                <w:rFonts w:ascii="Cambria" w:eastAsia="Times New Roman" w:hAnsi="Cambria" w:cs="Times New Roman"/>
                <w:b/>
                <w:bCs/>
                <w:sz w:val="24"/>
                <w:szCs w:val="24"/>
              </w:rPr>
              <w:t>Item noté</w:t>
            </w:r>
          </w:p>
        </w:tc>
        <w:tc>
          <w:tcPr>
            <w:tcW w:w="3051" w:type="dxa"/>
            <w:tcBorders>
              <w:top w:val="single" w:sz="8" w:space="0" w:color="4F81BD"/>
              <w:left w:val="single" w:sz="8" w:space="0" w:color="4F81BD"/>
              <w:bottom w:val="single" w:sz="18" w:space="0" w:color="4F81BD"/>
              <w:right w:val="single" w:sz="8" w:space="0" w:color="4F81BD"/>
            </w:tcBorders>
            <w:shd w:val="clear" w:color="auto" w:fill="D5DCE4"/>
            <w:vAlign w:val="center"/>
          </w:tcPr>
          <w:p w14:paraId="0FCD38DE" w14:textId="77777777" w:rsidR="00960F23" w:rsidRPr="001D3E4C" w:rsidRDefault="00960F23" w:rsidP="00634659">
            <w:pPr>
              <w:spacing w:after="0"/>
              <w:jc w:val="center"/>
              <w:rPr>
                <w:rFonts w:ascii="Cambria" w:eastAsia="Times New Roman" w:hAnsi="Cambria" w:cs="Times New Roman"/>
                <w:b/>
                <w:bCs/>
                <w:sz w:val="24"/>
                <w:szCs w:val="24"/>
              </w:rPr>
            </w:pPr>
            <w:r w:rsidRPr="001D3E4C">
              <w:rPr>
                <w:rFonts w:ascii="Cambria" w:eastAsia="Times New Roman" w:hAnsi="Cambria" w:cs="Times New Roman"/>
                <w:b/>
                <w:bCs/>
                <w:sz w:val="24"/>
                <w:szCs w:val="24"/>
              </w:rPr>
              <w:t>Réponse du candidat</w:t>
            </w:r>
          </w:p>
        </w:tc>
      </w:tr>
      <w:tr w:rsidR="00960F23" w:rsidRPr="001D3E4C" w14:paraId="345B8814" w14:textId="77777777" w:rsidTr="00634659">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02D4BE1" w14:textId="77777777" w:rsidR="00960F23" w:rsidRPr="001D3E4C" w:rsidRDefault="00960F23" w:rsidP="00634659">
            <w:pPr>
              <w:spacing w:after="0"/>
              <w:jc w:val="center"/>
              <w:rPr>
                <w:rFonts w:ascii="Cambria" w:eastAsia="Times New Roman" w:hAnsi="Cambria" w:cs="Arial"/>
                <w:b/>
                <w:bCs/>
                <w:color w:val="000000"/>
              </w:rPr>
            </w:pPr>
            <w:r w:rsidRPr="001D3E4C">
              <w:rPr>
                <w:rFonts w:ascii="Cambria" w:eastAsia="Times New Roman" w:hAnsi="Cambria" w:cs="Arial"/>
                <w:b/>
                <w:bCs/>
                <w:color w:val="000000"/>
              </w:rPr>
              <w:t>1</w:t>
            </w:r>
          </w:p>
        </w:tc>
        <w:tc>
          <w:tcPr>
            <w:tcW w:w="396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4C4A2CB" w14:textId="77777777" w:rsidR="00960F23" w:rsidRPr="001D3E4C" w:rsidRDefault="00960F23" w:rsidP="00634659">
            <w:pPr>
              <w:spacing w:after="0"/>
              <w:ind w:firstLine="33"/>
              <w:rPr>
                <w:rFonts w:ascii="Cambria" w:eastAsia="Times New Roman" w:hAnsi="Cambria" w:cs="Times New Roman"/>
              </w:rPr>
            </w:pPr>
            <w:r w:rsidRPr="001D3E4C">
              <w:rPr>
                <w:rFonts w:ascii="Cambria" w:eastAsia="Times New Roman" w:hAnsi="Cambria" w:cs="Times New Roman"/>
              </w:rPr>
              <w:t>Délais de livraison</w:t>
            </w:r>
          </w:p>
        </w:tc>
        <w:tc>
          <w:tcPr>
            <w:tcW w:w="155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6A63E74" w14:textId="77777777" w:rsidR="00960F23" w:rsidRPr="001D3E4C" w:rsidRDefault="00960F23" w:rsidP="00634659">
            <w:pPr>
              <w:spacing w:after="0"/>
              <w:ind w:firstLine="72"/>
              <w:jc w:val="center"/>
              <w:rPr>
                <w:rFonts w:ascii="Cambria" w:eastAsia="Times New Roman" w:hAnsi="Cambria" w:cs="Times New Roman"/>
              </w:rPr>
            </w:pPr>
            <w:r w:rsidRPr="001D3E4C">
              <w:rPr>
                <w:rFonts w:ascii="Cambria" w:eastAsia="Times New Roman" w:hAnsi="Cambria" w:cs="Times New Roman"/>
              </w:rPr>
              <w:t>Jours</w:t>
            </w:r>
          </w:p>
        </w:tc>
        <w:tc>
          <w:tcPr>
            <w:tcW w:w="85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2B6E845" w14:textId="77777777" w:rsidR="00960F23" w:rsidRPr="001D3E4C" w:rsidRDefault="00960F23" w:rsidP="00634659">
            <w:pPr>
              <w:spacing w:after="0"/>
              <w:ind w:firstLine="72"/>
              <w:jc w:val="center"/>
              <w:rPr>
                <w:rFonts w:ascii="Cambria" w:eastAsia="Times New Roman" w:hAnsi="Cambria" w:cs="Arial"/>
                <w:bCs/>
              </w:rPr>
            </w:pPr>
            <w:r w:rsidRPr="001D3E4C">
              <w:rPr>
                <w:rFonts w:ascii="Cambria" w:eastAsia="Times New Roman" w:hAnsi="Cambria" w:cs="Arial"/>
                <w:bCs/>
              </w:rPr>
              <w:t>X</w:t>
            </w:r>
          </w:p>
        </w:tc>
        <w:tc>
          <w:tcPr>
            <w:tcW w:w="305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DF969C6" w14:textId="77777777" w:rsidR="00960F23" w:rsidRPr="001D3E4C" w:rsidRDefault="00960F23" w:rsidP="00634659">
            <w:pPr>
              <w:tabs>
                <w:tab w:val="left" w:pos="1701"/>
                <w:tab w:val="left" w:pos="6237"/>
              </w:tabs>
              <w:spacing w:after="0"/>
              <w:rPr>
                <w:rFonts w:ascii="Cambria" w:eastAsia="Times New Roman" w:hAnsi="Cambria" w:cs="Times New Roman"/>
                <w:bCs/>
                <w:color w:val="000000"/>
                <w:spacing w:val="5"/>
              </w:rPr>
            </w:pPr>
          </w:p>
        </w:tc>
      </w:tr>
      <w:tr w:rsidR="00960F23" w:rsidRPr="001D3E4C" w14:paraId="4BA187CE" w14:textId="77777777" w:rsidTr="00634659">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680351E" w14:textId="77777777" w:rsidR="00960F23" w:rsidRPr="001D3E4C" w:rsidRDefault="00960F23" w:rsidP="00634659">
            <w:pPr>
              <w:spacing w:after="0"/>
              <w:jc w:val="center"/>
              <w:rPr>
                <w:rFonts w:ascii="Cambria" w:eastAsia="Times New Roman" w:hAnsi="Cambria" w:cs="Times New Roman"/>
                <w:b/>
                <w:bCs/>
                <w:color w:val="000000"/>
              </w:rPr>
            </w:pPr>
            <w:r w:rsidRPr="001D3E4C">
              <w:rPr>
                <w:rFonts w:ascii="Cambria" w:eastAsia="Times New Roman" w:hAnsi="Cambria" w:cs="Times New Roman"/>
                <w:b/>
                <w:bCs/>
                <w:color w:val="000000"/>
              </w:rPr>
              <w:t>2</w:t>
            </w:r>
          </w:p>
        </w:tc>
        <w:tc>
          <w:tcPr>
            <w:tcW w:w="396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F828F2C" w14:textId="77777777" w:rsidR="00960F23" w:rsidRPr="001D3E4C" w:rsidRDefault="00960F23" w:rsidP="00634659">
            <w:pPr>
              <w:spacing w:after="0"/>
              <w:ind w:firstLine="33"/>
              <w:rPr>
                <w:rFonts w:ascii="Cambria" w:eastAsia="Times New Roman" w:hAnsi="Cambria" w:cs="Times New Roman"/>
              </w:rPr>
            </w:pPr>
            <w:r w:rsidRPr="001D3E4C">
              <w:rPr>
                <w:rFonts w:ascii="Cambria" w:eastAsia="Times New Roman" w:hAnsi="Cambria" w:cs="Times New Roman"/>
              </w:rPr>
              <w:t>Durée de la garantie</w:t>
            </w:r>
          </w:p>
        </w:tc>
        <w:tc>
          <w:tcPr>
            <w:tcW w:w="155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EBB6B90" w14:textId="77777777" w:rsidR="00960F23" w:rsidRPr="001D3E4C" w:rsidRDefault="00960F23" w:rsidP="00634659">
            <w:pPr>
              <w:spacing w:after="0"/>
              <w:ind w:firstLine="72"/>
              <w:jc w:val="center"/>
              <w:rPr>
                <w:rFonts w:ascii="Cambria" w:eastAsia="Times New Roman" w:hAnsi="Cambria" w:cs="Times New Roman"/>
              </w:rPr>
            </w:pPr>
            <w:r w:rsidRPr="001D3E4C">
              <w:rPr>
                <w:rFonts w:ascii="Cambria" w:eastAsia="Times New Roman" w:hAnsi="Cambria" w:cs="Times New Roman"/>
              </w:rPr>
              <w:t>Mois</w:t>
            </w:r>
          </w:p>
        </w:tc>
        <w:tc>
          <w:tcPr>
            <w:tcW w:w="85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71A78C2" w14:textId="77777777" w:rsidR="00960F23" w:rsidRPr="001D3E4C" w:rsidRDefault="00960F23" w:rsidP="00634659">
            <w:pPr>
              <w:spacing w:after="0"/>
              <w:ind w:firstLine="72"/>
              <w:jc w:val="center"/>
              <w:rPr>
                <w:rFonts w:ascii="Cambria" w:eastAsia="Times New Roman" w:hAnsi="Cambria" w:cs="Arial"/>
                <w:bCs/>
              </w:rPr>
            </w:pPr>
            <w:r w:rsidRPr="001D3E4C">
              <w:rPr>
                <w:rFonts w:ascii="Cambria" w:eastAsia="Times New Roman" w:hAnsi="Cambria" w:cs="Arial"/>
                <w:bCs/>
              </w:rPr>
              <w:t>X</w:t>
            </w:r>
          </w:p>
        </w:tc>
        <w:tc>
          <w:tcPr>
            <w:tcW w:w="305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D9797A6" w14:textId="77777777" w:rsidR="00960F23" w:rsidRPr="001D3E4C" w:rsidRDefault="00960F23" w:rsidP="00634659">
            <w:pPr>
              <w:tabs>
                <w:tab w:val="left" w:pos="1701"/>
                <w:tab w:val="left" w:pos="6237"/>
              </w:tabs>
              <w:spacing w:after="0"/>
              <w:rPr>
                <w:rFonts w:ascii="Cambria" w:eastAsia="Times New Roman" w:hAnsi="Cambria" w:cs="Times New Roman"/>
                <w:bCs/>
                <w:color w:val="000000"/>
                <w:spacing w:val="5"/>
              </w:rPr>
            </w:pPr>
          </w:p>
        </w:tc>
      </w:tr>
      <w:tr w:rsidR="00960F23" w:rsidRPr="001D3E4C" w14:paraId="3B96ED50" w14:textId="77777777" w:rsidTr="00634659">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EE3D523" w14:textId="77777777" w:rsidR="00960F23" w:rsidRPr="001D3E4C" w:rsidRDefault="00960F23" w:rsidP="00634659">
            <w:pPr>
              <w:spacing w:after="0" w:line="240" w:lineRule="auto"/>
              <w:jc w:val="center"/>
              <w:rPr>
                <w:rFonts w:ascii="Cambria" w:eastAsia="Times New Roman" w:hAnsi="Cambria" w:cs="Times New Roman"/>
                <w:b/>
                <w:bCs/>
                <w:color w:val="000000"/>
              </w:rPr>
            </w:pPr>
            <w:r w:rsidRPr="001D3E4C">
              <w:rPr>
                <w:rFonts w:ascii="Cambria" w:eastAsia="Times New Roman" w:hAnsi="Cambria" w:cs="Times New Roman"/>
                <w:b/>
                <w:bCs/>
                <w:color w:val="000000"/>
              </w:rPr>
              <w:t>3</w:t>
            </w:r>
          </w:p>
        </w:tc>
        <w:tc>
          <w:tcPr>
            <w:tcW w:w="396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5745763" w14:textId="77777777" w:rsidR="00960F23" w:rsidRPr="001D3E4C" w:rsidRDefault="00960F23" w:rsidP="00634659">
            <w:pPr>
              <w:spacing w:after="0"/>
              <w:rPr>
                <w:rFonts w:ascii="Cambria" w:eastAsia="Times New Roman" w:hAnsi="Cambria" w:cs="Arial"/>
                <w:bCs/>
              </w:rPr>
            </w:pPr>
            <w:r w:rsidRPr="001D3E4C">
              <w:rPr>
                <w:rFonts w:ascii="Cambria" w:eastAsia="Times New Roman" w:hAnsi="Cambria" w:cs="Arial"/>
                <w:bCs/>
              </w:rPr>
              <w:t>Délais d’intervention maximal du service Après-Vente en période de garantie</w:t>
            </w:r>
          </w:p>
        </w:tc>
        <w:tc>
          <w:tcPr>
            <w:tcW w:w="155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B49493A" w14:textId="77777777" w:rsidR="00960F23" w:rsidRPr="001D3E4C" w:rsidRDefault="00960F23" w:rsidP="00634659">
            <w:pPr>
              <w:spacing w:after="0"/>
              <w:jc w:val="center"/>
              <w:rPr>
                <w:rFonts w:ascii="Cambria" w:eastAsia="Times New Roman" w:hAnsi="Cambria" w:cs="Arial"/>
              </w:rPr>
            </w:pPr>
            <w:r w:rsidRPr="001D3E4C">
              <w:rPr>
                <w:rFonts w:ascii="Cambria" w:eastAsia="Times New Roman" w:hAnsi="Cambria" w:cs="Arial"/>
              </w:rPr>
              <w:t>Heures</w:t>
            </w:r>
          </w:p>
        </w:tc>
        <w:tc>
          <w:tcPr>
            <w:tcW w:w="85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58B3538" w14:textId="77777777" w:rsidR="00960F23" w:rsidRPr="001D3E4C" w:rsidRDefault="00960F23" w:rsidP="00634659">
            <w:pPr>
              <w:spacing w:after="0" w:line="240" w:lineRule="auto"/>
              <w:jc w:val="center"/>
              <w:rPr>
                <w:rFonts w:ascii="Cambria" w:eastAsia="Times New Roman" w:hAnsi="Cambria" w:cs="Times New Roman"/>
              </w:rPr>
            </w:pPr>
            <w:r w:rsidRPr="001D3E4C">
              <w:rPr>
                <w:rFonts w:ascii="Cambria" w:eastAsia="Times New Roman" w:hAnsi="Cambria" w:cs="Times New Roman"/>
              </w:rPr>
              <w:t>X</w:t>
            </w:r>
          </w:p>
        </w:tc>
        <w:tc>
          <w:tcPr>
            <w:tcW w:w="305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885AEFC" w14:textId="77777777" w:rsidR="00960F23" w:rsidRPr="001D3E4C" w:rsidRDefault="00960F23" w:rsidP="00634659">
            <w:pPr>
              <w:tabs>
                <w:tab w:val="left" w:pos="1701"/>
                <w:tab w:val="left" w:pos="6237"/>
              </w:tabs>
              <w:spacing w:after="0" w:line="240" w:lineRule="auto"/>
              <w:rPr>
                <w:rFonts w:ascii="Cambria" w:eastAsia="Times New Roman" w:hAnsi="Cambria" w:cs="Times New Roman"/>
                <w:bCs/>
                <w:color w:val="000000"/>
                <w:spacing w:val="5"/>
              </w:rPr>
            </w:pPr>
          </w:p>
        </w:tc>
      </w:tr>
    </w:tbl>
    <w:p w14:paraId="281AE1F7" w14:textId="77777777" w:rsidR="00960F23" w:rsidRPr="001D3E4C" w:rsidRDefault="00960F23" w:rsidP="00960F23">
      <w:pPr>
        <w:rPr>
          <w:rFonts w:ascii="Cambria" w:eastAsia="Times New Roman" w:hAnsi="Cambria" w:cs="Times New Roman"/>
        </w:rPr>
      </w:pPr>
    </w:p>
    <w:p w14:paraId="2A5B9AA5" w14:textId="77777777" w:rsidR="00960F23" w:rsidRPr="001D3E4C" w:rsidRDefault="00960F23" w:rsidP="00960F23">
      <w:pPr>
        <w:rPr>
          <w:rFonts w:ascii="Cambria" w:eastAsia="Times New Roman" w:hAnsi="Cambria" w:cs="Times New Roman"/>
        </w:rPr>
      </w:pPr>
    </w:p>
    <w:p w14:paraId="17488496" w14:textId="77777777" w:rsidR="00960F23" w:rsidRPr="001D3E4C" w:rsidRDefault="00960F23" w:rsidP="00960F23">
      <w:pPr>
        <w:tabs>
          <w:tab w:val="left" w:pos="1701"/>
          <w:tab w:val="left" w:pos="6237"/>
        </w:tabs>
        <w:spacing w:after="0"/>
        <w:ind w:right="-285"/>
        <w:jc w:val="center"/>
        <w:rPr>
          <w:rFonts w:ascii="Cambria" w:eastAsia="Times New Roman" w:hAnsi="Cambria" w:cs="Arial"/>
          <w:bCs/>
          <w:color w:val="943634"/>
          <w:spacing w:val="5"/>
        </w:rPr>
      </w:pPr>
    </w:p>
    <w:p w14:paraId="54131D65" w14:textId="77777777" w:rsidR="00960F23" w:rsidRPr="001D3E4C" w:rsidRDefault="00960F23" w:rsidP="00960F23">
      <w:pPr>
        <w:tabs>
          <w:tab w:val="left" w:pos="1701"/>
          <w:tab w:val="left" w:pos="6237"/>
        </w:tabs>
        <w:spacing w:after="0"/>
        <w:ind w:right="-285"/>
        <w:jc w:val="center"/>
        <w:rPr>
          <w:rFonts w:ascii="Cambria" w:eastAsia="Times New Roman" w:hAnsi="Cambria" w:cs="Arial"/>
          <w:bCs/>
          <w:color w:val="943634"/>
          <w:spacing w:val="5"/>
        </w:rPr>
      </w:pPr>
    </w:p>
    <w:p w14:paraId="7C5BA0A7" w14:textId="77777777" w:rsidR="00960F23" w:rsidRPr="001D3E4C" w:rsidRDefault="00960F23" w:rsidP="00960F23">
      <w:pPr>
        <w:tabs>
          <w:tab w:val="left" w:pos="1701"/>
          <w:tab w:val="left" w:pos="6237"/>
        </w:tabs>
        <w:spacing w:after="0"/>
        <w:ind w:right="-285"/>
        <w:jc w:val="center"/>
        <w:rPr>
          <w:rFonts w:ascii="Cambria" w:eastAsia="Times New Roman" w:hAnsi="Cambria" w:cs="Arial"/>
          <w:bCs/>
          <w:color w:val="943634"/>
          <w:spacing w:val="5"/>
        </w:rPr>
      </w:pPr>
    </w:p>
    <w:p w14:paraId="622F1543" w14:textId="77777777" w:rsidR="00960F23" w:rsidRDefault="00960F23" w:rsidP="00960F23">
      <w:pPr>
        <w:tabs>
          <w:tab w:val="left" w:pos="1701"/>
          <w:tab w:val="left" w:pos="6237"/>
        </w:tabs>
        <w:spacing w:after="0"/>
        <w:ind w:right="-285"/>
        <w:jc w:val="center"/>
        <w:rPr>
          <w:rFonts w:ascii="Cambria" w:eastAsia="Times New Roman" w:hAnsi="Cambria" w:cs="Arial"/>
          <w:bCs/>
          <w:color w:val="943634"/>
          <w:spacing w:val="5"/>
        </w:rPr>
      </w:pPr>
    </w:p>
    <w:p w14:paraId="434F8913" w14:textId="77777777" w:rsidR="00AC2AC4" w:rsidRDefault="00AC2AC4" w:rsidP="00960F23">
      <w:pPr>
        <w:tabs>
          <w:tab w:val="left" w:pos="1701"/>
          <w:tab w:val="left" w:pos="6237"/>
        </w:tabs>
        <w:spacing w:after="0"/>
        <w:ind w:right="-285"/>
        <w:jc w:val="center"/>
        <w:rPr>
          <w:rFonts w:ascii="Cambria" w:eastAsia="Times New Roman" w:hAnsi="Cambria" w:cs="Arial"/>
          <w:bCs/>
          <w:color w:val="943634"/>
          <w:spacing w:val="5"/>
        </w:rPr>
      </w:pPr>
    </w:p>
    <w:p w14:paraId="5D4A80A8" w14:textId="77777777" w:rsidR="00AC2AC4" w:rsidRPr="001D3E4C" w:rsidRDefault="00AC2AC4" w:rsidP="00960F23">
      <w:pPr>
        <w:tabs>
          <w:tab w:val="left" w:pos="1701"/>
          <w:tab w:val="left" w:pos="6237"/>
        </w:tabs>
        <w:spacing w:after="0"/>
        <w:ind w:right="-285"/>
        <w:jc w:val="center"/>
        <w:rPr>
          <w:rFonts w:ascii="Cambria" w:eastAsia="Times New Roman" w:hAnsi="Cambria" w:cs="Arial"/>
          <w:bCs/>
          <w:color w:val="943634"/>
          <w:spacing w:val="5"/>
        </w:rPr>
      </w:pPr>
    </w:p>
    <w:p w14:paraId="0E36964F" w14:textId="77777777" w:rsidR="00960F23" w:rsidRPr="001D3E4C" w:rsidRDefault="00960F23" w:rsidP="00960F23">
      <w:pPr>
        <w:tabs>
          <w:tab w:val="left" w:pos="1701"/>
          <w:tab w:val="left" w:pos="6237"/>
        </w:tabs>
        <w:rPr>
          <w:rFonts w:ascii="Calibri" w:eastAsia="Times New Roman" w:hAnsi="Calibri" w:cs="Times New Roman"/>
          <w:i/>
          <w:iCs/>
          <w:color w:val="622423"/>
        </w:rPr>
      </w:pPr>
    </w:p>
    <w:p w14:paraId="5F31100A" w14:textId="77777777" w:rsidR="00960F23" w:rsidRPr="001D3E4C" w:rsidRDefault="00960F23" w:rsidP="00960F23">
      <w:pPr>
        <w:tabs>
          <w:tab w:val="left" w:pos="1701"/>
          <w:tab w:val="left" w:pos="6237"/>
        </w:tabs>
        <w:jc w:val="right"/>
        <w:rPr>
          <w:rFonts w:ascii="Calibri" w:eastAsia="Times New Roman" w:hAnsi="Calibri" w:cs="Times New Roman"/>
          <w:i/>
          <w:iCs/>
          <w:color w:val="622423"/>
        </w:rPr>
      </w:pPr>
      <w:r w:rsidRPr="001D3E4C">
        <w:rPr>
          <w:rFonts w:ascii="Calibri" w:eastAsia="Times New Roman" w:hAnsi="Calibri" w:cs="Times New Roman"/>
          <w:i/>
          <w:iCs/>
          <w:color w:val="622423"/>
        </w:rPr>
        <w:t>Date, cachet, signature précédés du nom du signataire</w:t>
      </w:r>
    </w:p>
    <w:p w14:paraId="78414A70" w14:textId="77777777" w:rsidR="00960F23" w:rsidRDefault="00960F23" w:rsidP="00960F23">
      <w:pPr>
        <w:tabs>
          <w:tab w:val="left" w:pos="1701"/>
          <w:tab w:val="left" w:pos="6237"/>
        </w:tabs>
        <w:jc w:val="right"/>
        <w:rPr>
          <w:rFonts w:asciiTheme="minorHAnsi" w:eastAsiaTheme="minorEastAsia" w:hAnsiTheme="minorHAnsi" w:cstheme="minorBidi"/>
          <w:i/>
          <w:iCs/>
          <w:color w:val="622423" w:themeColor="accent2" w:themeShade="7F"/>
          <w:highlight w:val="green"/>
        </w:rPr>
      </w:pPr>
    </w:p>
    <w:p w14:paraId="7BD19FB9" w14:textId="77777777" w:rsidR="00960F23" w:rsidRDefault="00960F23" w:rsidP="00960F23">
      <w:pPr>
        <w:tabs>
          <w:tab w:val="left" w:pos="1701"/>
          <w:tab w:val="left" w:pos="6237"/>
        </w:tabs>
        <w:jc w:val="right"/>
        <w:rPr>
          <w:rFonts w:asciiTheme="minorHAnsi" w:eastAsiaTheme="minorEastAsia" w:hAnsiTheme="minorHAnsi" w:cstheme="minorBidi"/>
          <w:i/>
          <w:iCs/>
          <w:color w:val="622423" w:themeColor="accent2" w:themeShade="7F"/>
          <w:highlight w:val="green"/>
        </w:rPr>
      </w:pPr>
    </w:p>
    <w:p w14:paraId="33E971EC" w14:textId="77777777" w:rsidR="00AC2AC4" w:rsidRDefault="00AC2AC4" w:rsidP="00960F23">
      <w:pPr>
        <w:tabs>
          <w:tab w:val="left" w:pos="1701"/>
          <w:tab w:val="left" w:pos="6237"/>
        </w:tabs>
        <w:jc w:val="right"/>
        <w:rPr>
          <w:rFonts w:asciiTheme="minorHAnsi" w:eastAsiaTheme="minorEastAsia" w:hAnsiTheme="minorHAnsi" w:cstheme="minorBidi"/>
          <w:i/>
          <w:iCs/>
          <w:color w:val="622423" w:themeColor="accent2" w:themeShade="7F"/>
          <w:highlight w:val="green"/>
        </w:rPr>
      </w:pPr>
    </w:p>
    <w:p w14:paraId="1DC42C00" w14:textId="77777777" w:rsidR="00AC2AC4" w:rsidRDefault="00AC2AC4" w:rsidP="00960F23">
      <w:pPr>
        <w:tabs>
          <w:tab w:val="left" w:pos="1701"/>
          <w:tab w:val="left" w:pos="6237"/>
        </w:tabs>
        <w:jc w:val="right"/>
        <w:rPr>
          <w:rFonts w:asciiTheme="minorHAnsi" w:eastAsiaTheme="minorEastAsia" w:hAnsiTheme="minorHAnsi" w:cstheme="minorBidi"/>
          <w:i/>
          <w:iCs/>
          <w:color w:val="622423" w:themeColor="accent2" w:themeShade="7F"/>
          <w:highlight w:val="green"/>
        </w:rPr>
      </w:pPr>
    </w:p>
    <w:p w14:paraId="09D8B77F" w14:textId="77777777" w:rsidR="00AC2AC4" w:rsidRDefault="00AC2AC4" w:rsidP="00960F23">
      <w:pPr>
        <w:tabs>
          <w:tab w:val="left" w:pos="1701"/>
          <w:tab w:val="left" w:pos="6237"/>
        </w:tabs>
        <w:jc w:val="right"/>
        <w:rPr>
          <w:rFonts w:asciiTheme="minorHAnsi" w:eastAsiaTheme="minorEastAsia" w:hAnsiTheme="minorHAnsi" w:cstheme="minorBidi"/>
          <w:i/>
          <w:iCs/>
          <w:color w:val="622423" w:themeColor="accent2" w:themeShade="7F"/>
          <w:highlight w:val="green"/>
        </w:rPr>
      </w:pPr>
    </w:p>
    <w:p w14:paraId="5A043F27" w14:textId="77777777" w:rsidR="00AC2AC4" w:rsidRDefault="00AC2AC4" w:rsidP="00960F23">
      <w:pPr>
        <w:tabs>
          <w:tab w:val="left" w:pos="1701"/>
          <w:tab w:val="left" w:pos="6237"/>
        </w:tabs>
        <w:jc w:val="right"/>
        <w:rPr>
          <w:rFonts w:asciiTheme="minorHAnsi" w:eastAsiaTheme="minorEastAsia" w:hAnsiTheme="minorHAnsi" w:cstheme="minorBidi"/>
          <w:i/>
          <w:iCs/>
          <w:color w:val="622423" w:themeColor="accent2" w:themeShade="7F"/>
          <w:highlight w:val="green"/>
        </w:rPr>
      </w:pPr>
    </w:p>
    <w:p w14:paraId="6FF7A7F6" w14:textId="77777777" w:rsidR="00AC2AC4" w:rsidRDefault="00AC2AC4" w:rsidP="00960F23">
      <w:pPr>
        <w:tabs>
          <w:tab w:val="left" w:pos="1701"/>
          <w:tab w:val="left" w:pos="6237"/>
        </w:tabs>
        <w:jc w:val="right"/>
        <w:rPr>
          <w:rFonts w:asciiTheme="minorHAnsi" w:eastAsiaTheme="minorEastAsia" w:hAnsiTheme="minorHAnsi" w:cstheme="minorBidi"/>
          <w:i/>
          <w:iCs/>
          <w:color w:val="622423" w:themeColor="accent2" w:themeShade="7F"/>
          <w:highlight w:val="green"/>
        </w:rPr>
      </w:pPr>
    </w:p>
    <w:p w14:paraId="0AF37EAF" w14:textId="77777777" w:rsidR="00AC2AC4" w:rsidRDefault="00AC2AC4" w:rsidP="00960F23">
      <w:pPr>
        <w:tabs>
          <w:tab w:val="left" w:pos="1701"/>
          <w:tab w:val="left" w:pos="6237"/>
        </w:tabs>
        <w:jc w:val="right"/>
        <w:rPr>
          <w:rFonts w:asciiTheme="minorHAnsi" w:eastAsiaTheme="minorEastAsia" w:hAnsiTheme="minorHAnsi" w:cstheme="minorBidi"/>
          <w:i/>
          <w:iCs/>
          <w:color w:val="622423" w:themeColor="accent2" w:themeShade="7F"/>
          <w:highlight w:val="green"/>
        </w:rPr>
      </w:pPr>
    </w:p>
    <w:p w14:paraId="3A4FABDC" w14:textId="77777777" w:rsidR="00AC2AC4" w:rsidRDefault="00AC2AC4" w:rsidP="00960F23">
      <w:pPr>
        <w:tabs>
          <w:tab w:val="left" w:pos="1701"/>
          <w:tab w:val="left" w:pos="6237"/>
        </w:tabs>
        <w:jc w:val="right"/>
        <w:rPr>
          <w:rFonts w:asciiTheme="minorHAnsi" w:eastAsiaTheme="minorEastAsia" w:hAnsiTheme="minorHAnsi" w:cstheme="minorBidi"/>
          <w:i/>
          <w:iCs/>
          <w:color w:val="622423" w:themeColor="accent2" w:themeShade="7F"/>
          <w:highlight w:val="green"/>
        </w:rPr>
      </w:pPr>
    </w:p>
    <w:p w14:paraId="1D80D7D0" w14:textId="77777777" w:rsidR="00AC2AC4" w:rsidRDefault="00AC2AC4" w:rsidP="00960F23">
      <w:pPr>
        <w:tabs>
          <w:tab w:val="left" w:pos="1701"/>
          <w:tab w:val="left" w:pos="6237"/>
        </w:tabs>
        <w:jc w:val="right"/>
        <w:rPr>
          <w:rFonts w:asciiTheme="minorHAnsi" w:eastAsiaTheme="minorEastAsia" w:hAnsiTheme="minorHAnsi" w:cstheme="minorBidi"/>
          <w:i/>
          <w:iCs/>
          <w:color w:val="622423" w:themeColor="accent2" w:themeShade="7F"/>
          <w:highlight w:val="green"/>
        </w:rPr>
      </w:pPr>
    </w:p>
    <w:p w14:paraId="72E40593" w14:textId="77777777" w:rsidR="00AC2AC4" w:rsidRPr="00C57A86" w:rsidRDefault="00AC2AC4" w:rsidP="00AC2AC4">
      <w:pPr>
        <w:pStyle w:val="Titre3"/>
        <w:rPr>
          <w:rStyle w:val="lev"/>
          <w:b w:val="0"/>
        </w:rPr>
      </w:pPr>
      <w:bookmarkStart w:id="72" w:name="_Toc183510178"/>
      <w:r w:rsidRPr="00C57A86">
        <w:rPr>
          <w:rStyle w:val="lev"/>
          <w:b w:val="0"/>
        </w:rPr>
        <w:lastRenderedPageBreak/>
        <w:t>LOT 2 : Matelas mousse issus de l’économie circulaire</w:t>
      </w:r>
      <w:bookmarkEnd w:id="72"/>
    </w:p>
    <w:p w14:paraId="30B6CF64" w14:textId="77777777" w:rsidR="00AC2AC4" w:rsidRPr="001D3E4C" w:rsidRDefault="00AC2AC4" w:rsidP="00AC2AC4">
      <w:pPr>
        <w:tabs>
          <w:tab w:val="left" w:pos="1701"/>
          <w:tab w:val="left" w:pos="6237"/>
        </w:tabs>
        <w:spacing w:after="0"/>
        <w:jc w:val="center"/>
        <w:rPr>
          <w:rFonts w:ascii="Cambria" w:eastAsia="Times New Roman" w:hAnsi="Cambria" w:cs="Arial"/>
          <w:bCs/>
          <w:color w:val="943634"/>
          <w:spacing w:val="5"/>
        </w:rPr>
      </w:pPr>
      <w:r w:rsidRPr="001D3E4C">
        <w:rPr>
          <w:rFonts w:ascii="Cambria" w:eastAsia="Times New Roman" w:hAnsi="Cambria" w:cs="Arial"/>
          <w:bCs/>
          <w:color w:val="943634"/>
          <w:spacing w:val="5"/>
        </w:rPr>
        <w:t>Toute case non renseignée aura la note « 0 ».</w:t>
      </w:r>
    </w:p>
    <w:p w14:paraId="703EF3E3" w14:textId="77777777" w:rsidR="00AC2AC4" w:rsidRPr="001D3E4C" w:rsidRDefault="00AC2AC4" w:rsidP="00AC2AC4">
      <w:pPr>
        <w:tabs>
          <w:tab w:val="left" w:pos="1701"/>
          <w:tab w:val="left" w:pos="6237"/>
        </w:tabs>
        <w:spacing w:after="0"/>
        <w:ind w:right="-285"/>
        <w:jc w:val="center"/>
        <w:rPr>
          <w:rFonts w:ascii="Cambria" w:eastAsia="Times New Roman" w:hAnsi="Cambria" w:cs="Arial"/>
          <w:bCs/>
          <w:color w:val="943634"/>
          <w:spacing w:val="5"/>
        </w:rPr>
      </w:pPr>
      <w:r w:rsidRPr="001D3E4C">
        <w:rPr>
          <w:rFonts w:ascii="Cambria" w:eastAsia="Times New Roman" w:hAnsi="Cambria" w:cs="Arial"/>
          <w:bCs/>
          <w:color w:val="943634"/>
          <w:spacing w:val="5"/>
        </w:rPr>
        <w:t>Les renvois secs vers des fiches techniques sont interdits et auront la note « 0 » :</w:t>
      </w:r>
    </w:p>
    <w:p w14:paraId="3A1F2D06" w14:textId="77777777" w:rsidR="00AC2AC4" w:rsidRPr="001D3E4C" w:rsidRDefault="00AC2AC4" w:rsidP="00AC2AC4">
      <w:pPr>
        <w:tabs>
          <w:tab w:val="left" w:pos="284"/>
          <w:tab w:val="left" w:pos="6237"/>
        </w:tabs>
        <w:spacing w:after="0"/>
        <w:ind w:right="-285"/>
        <w:jc w:val="center"/>
        <w:rPr>
          <w:rFonts w:ascii="Cambria" w:eastAsia="Times New Roman" w:hAnsi="Cambria" w:cs="Arial"/>
          <w:bCs/>
          <w:color w:val="943634"/>
          <w:spacing w:val="5"/>
        </w:rPr>
      </w:pPr>
      <w:r w:rsidRPr="001D3E4C">
        <w:rPr>
          <w:rFonts w:ascii="Cambria" w:eastAsia="Times New Roman" w:hAnsi="Cambria" w:cs="Arial"/>
          <w:bCs/>
          <w:color w:val="943634"/>
          <w:spacing w:val="5"/>
        </w:rPr>
        <w:t>-</w:t>
      </w:r>
      <w:r w:rsidRPr="001D3E4C">
        <w:rPr>
          <w:rFonts w:ascii="Cambria" w:eastAsia="Times New Roman" w:hAnsi="Cambria" w:cs="Arial"/>
          <w:bCs/>
          <w:color w:val="943634"/>
          <w:spacing w:val="5"/>
        </w:rPr>
        <w:tab/>
        <w:t>les principaux éléments de réponse doivent figurer dans la colonne « réponse du candidat »,</w:t>
      </w:r>
    </w:p>
    <w:p w14:paraId="590F05D6" w14:textId="77777777" w:rsidR="00AC2AC4" w:rsidRPr="001D3E4C" w:rsidRDefault="00AC2AC4" w:rsidP="00AC2AC4">
      <w:pPr>
        <w:tabs>
          <w:tab w:val="left" w:pos="284"/>
          <w:tab w:val="left" w:pos="6237"/>
        </w:tabs>
        <w:spacing w:after="0"/>
        <w:ind w:right="-285"/>
        <w:jc w:val="center"/>
        <w:rPr>
          <w:rFonts w:ascii="Cambria" w:eastAsia="Times New Roman" w:hAnsi="Cambria" w:cs="Arial"/>
          <w:bCs/>
          <w:color w:val="943634"/>
          <w:spacing w:val="5"/>
        </w:rPr>
      </w:pPr>
      <w:r w:rsidRPr="001D3E4C">
        <w:rPr>
          <w:rFonts w:ascii="Cambria" w:eastAsia="Times New Roman" w:hAnsi="Cambria" w:cs="Arial"/>
          <w:bCs/>
          <w:color w:val="943634"/>
          <w:spacing w:val="5"/>
        </w:rPr>
        <w:t>-</w:t>
      </w:r>
      <w:r w:rsidRPr="001D3E4C">
        <w:rPr>
          <w:rFonts w:ascii="Cambria" w:eastAsia="Times New Roman" w:hAnsi="Cambria" w:cs="Arial"/>
          <w:bCs/>
          <w:color w:val="943634"/>
          <w:spacing w:val="5"/>
        </w:rPr>
        <w:tab/>
        <w:t>si un renvoi est nécessaire, la référence du document fourni, et le numéro de page doivent obligatoirement être mentionnés ;</w:t>
      </w:r>
    </w:p>
    <w:p w14:paraId="305FC799" w14:textId="77777777" w:rsidR="00AC2AC4" w:rsidRPr="001D3E4C" w:rsidRDefault="00AC2AC4" w:rsidP="00AC2AC4">
      <w:pPr>
        <w:tabs>
          <w:tab w:val="left" w:pos="284"/>
          <w:tab w:val="left" w:pos="6237"/>
        </w:tabs>
        <w:spacing w:after="0"/>
        <w:ind w:right="-285"/>
        <w:jc w:val="center"/>
        <w:rPr>
          <w:rFonts w:ascii="Cambria" w:eastAsia="Times New Roman" w:hAnsi="Cambria" w:cs="Arial"/>
          <w:bCs/>
          <w:color w:val="943634"/>
          <w:spacing w:val="5"/>
        </w:rPr>
      </w:pPr>
      <w:r w:rsidRPr="001D3E4C">
        <w:rPr>
          <w:rFonts w:ascii="Cambria" w:eastAsia="Times New Roman" w:hAnsi="Cambria" w:cs="Arial"/>
          <w:bCs/>
          <w:color w:val="943634"/>
          <w:spacing w:val="5"/>
        </w:rPr>
        <w:t>-</w:t>
      </w:r>
      <w:r w:rsidRPr="001D3E4C">
        <w:rPr>
          <w:rFonts w:ascii="Cambria" w:eastAsia="Times New Roman" w:hAnsi="Cambria" w:cs="Arial"/>
          <w:bCs/>
          <w:color w:val="943634"/>
          <w:spacing w:val="5"/>
        </w:rPr>
        <w:tab/>
        <w:t>Les questions non notées renvoient essentiellement aux exigences du CCTP. Une non-conformité au CCTP entraîne l’élimination de l’offre ;</w:t>
      </w:r>
    </w:p>
    <w:p w14:paraId="6578FECA" w14:textId="77777777" w:rsidR="00AC2AC4" w:rsidRPr="001D3E4C" w:rsidRDefault="00AC2AC4" w:rsidP="00AC2AC4">
      <w:pPr>
        <w:tabs>
          <w:tab w:val="left" w:pos="1701"/>
          <w:tab w:val="left" w:pos="6237"/>
        </w:tabs>
        <w:spacing w:after="0"/>
        <w:ind w:right="-285"/>
        <w:jc w:val="center"/>
        <w:rPr>
          <w:rFonts w:ascii="Cambria" w:eastAsia="Times New Roman" w:hAnsi="Cambria" w:cs="Arial"/>
          <w:bCs/>
          <w:color w:val="943634"/>
          <w:spacing w:val="5"/>
        </w:rPr>
      </w:pPr>
      <w:r w:rsidRPr="001D3E4C">
        <w:rPr>
          <w:rFonts w:ascii="Cambria" w:eastAsia="Times New Roman" w:hAnsi="Cambria" w:cs="Arial"/>
          <w:bCs/>
          <w:color w:val="943634"/>
          <w:spacing w:val="5"/>
        </w:rPr>
        <w:t>La longueur du texte de réponse est libre, veiller à sa bonne visibilité.</w:t>
      </w:r>
    </w:p>
    <w:p w14:paraId="6DD36CCA" w14:textId="77777777" w:rsidR="00AC2AC4" w:rsidRPr="00B23126" w:rsidRDefault="00AC2AC4" w:rsidP="00AC2AC4">
      <w:pPr>
        <w:tabs>
          <w:tab w:val="left" w:pos="1701"/>
          <w:tab w:val="left" w:pos="6237"/>
        </w:tabs>
        <w:spacing w:after="0"/>
        <w:rPr>
          <w:rStyle w:val="lev"/>
          <w:b w:val="0"/>
          <w:highlight w:val="green"/>
        </w:rPr>
      </w:pPr>
    </w:p>
    <w:tbl>
      <w:tblPr>
        <w:tblStyle w:val="Grilleclaire-Accent1"/>
        <w:tblW w:w="9963" w:type="dxa"/>
        <w:tblLayout w:type="fixed"/>
        <w:tblLook w:val="04A0" w:firstRow="1" w:lastRow="0" w:firstColumn="1" w:lastColumn="0" w:noHBand="0" w:noVBand="1"/>
      </w:tblPr>
      <w:tblGrid>
        <w:gridCol w:w="534"/>
        <w:gridCol w:w="3118"/>
        <w:gridCol w:w="2268"/>
        <w:gridCol w:w="820"/>
        <w:gridCol w:w="3223"/>
      </w:tblGrid>
      <w:tr w:rsidR="00AC2AC4" w:rsidRPr="0073042D" w14:paraId="21C93C88" w14:textId="77777777" w:rsidTr="00F45C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gridSpan w:val="2"/>
            <w:shd w:val="clear" w:color="auto" w:fill="DBE5F1" w:themeFill="accent1" w:themeFillTint="33"/>
          </w:tcPr>
          <w:p w14:paraId="63016051" w14:textId="77777777" w:rsidR="00AC2AC4" w:rsidRPr="0073042D" w:rsidRDefault="00AC2AC4" w:rsidP="00F45CE9">
            <w:pPr>
              <w:rPr>
                <w:b w:val="0"/>
              </w:rPr>
            </w:pPr>
            <w:r w:rsidRPr="0073042D">
              <w:rPr>
                <w:b w:val="0"/>
              </w:rPr>
              <w:t>Questions</w:t>
            </w:r>
          </w:p>
        </w:tc>
        <w:tc>
          <w:tcPr>
            <w:tcW w:w="2268" w:type="dxa"/>
            <w:shd w:val="clear" w:color="auto" w:fill="DBE5F1" w:themeFill="accent1" w:themeFillTint="33"/>
          </w:tcPr>
          <w:p w14:paraId="46D8E2A9" w14:textId="77777777" w:rsidR="00AC2AC4" w:rsidRPr="0073042D" w:rsidRDefault="00AC2AC4" w:rsidP="00F45CE9">
            <w:pPr>
              <w:cnfStyle w:val="100000000000" w:firstRow="1" w:lastRow="0" w:firstColumn="0" w:lastColumn="0" w:oddVBand="0" w:evenVBand="0" w:oddHBand="0" w:evenHBand="0" w:firstRowFirstColumn="0" w:firstRowLastColumn="0" w:lastRowFirstColumn="0" w:lastRowLastColumn="0"/>
            </w:pPr>
            <w:r w:rsidRPr="0073042D">
              <w:t>Mode de réponse attendue</w:t>
            </w:r>
          </w:p>
        </w:tc>
        <w:tc>
          <w:tcPr>
            <w:tcW w:w="820" w:type="dxa"/>
            <w:shd w:val="clear" w:color="auto" w:fill="DBE5F1" w:themeFill="accent1" w:themeFillTint="33"/>
          </w:tcPr>
          <w:p w14:paraId="097C4211" w14:textId="77777777" w:rsidR="00AC2AC4" w:rsidRPr="0073042D" w:rsidRDefault="00AC2AC4" w:rsidP="00F45CE9">
            <w:pPr>
              <w:tabs>
                <w:tab w:val="left" w:pos="374"/>
              </w:tabs>
              <w:ind w:left="-84" w:right="-108"/>
              <w:cnfStyle w:val="100000000000" w:firstRow="1" w:lastRow="0" w:firstColumn="0" w:lastColumn="0" w:oddVBand="0" w:evenVBand="0" w:oddHBand="0" w:evenHBand="0" w:firstRowFirstColumn="0" w:firstRowLastColumn="0" w:lastRowFirstColumn="0" w:lastRowLastColumn="0"/>
              <w:rPr>
                <w:sz w:val="20"/>
                <w:szCs w:val="20"/>
              </w:rPr>
            </w:pPr>
            <w:r w:rsidRPr="0073042D">
              <w:rPr>
                <w:sz w:val="20"/>
                <w:szCs w:val="20"/>
              </w:rPr>
              <w:t>Question notée</w:t>
            </w:r>
          </w:p>
        </w:tc>
        <w:tc>
          <w:tcPr>
            <w:tcW w:w="3223" w:type="dxa"/>
            <w:shd w:val="clear" w:color="auto" w:fill="DBE5F1" w:themeFill="accent1" w:themeFillTint="33"/>
          </w:tcPr>
          <w:p w14:paraId="7EFF4364" w14:textId="77777777" w:rsidR="00AC2AC4" w:rsidRPr="0073042D" w:rsidRDefault="00AC2AC4" w:rsidP="00F45CE9">
            <w:pPr>
              <w:cnfStyle w:val="100000000000" w:firstRow="1" w:lastRow="0" w:firstColumn="0" w:lastColumn="0" w:oddVBand="0" w:evenVBand="0" w:oddHBand="0" w:evenHBand="0" w:firstRowFirstColumn="0" w:firstRowLastColumn="0" w:lastRowFirstColumn="0" w:lastRowLastColumn="0"/>
            </w:pPr>
            <w:r w:rsidRPr="0073042D">
              <w:t>Réponse du candidat</w:t>
            </w:r>
          </w:p>
        </w:tc>
      </w:tr>
      <w:tr w:rsidR="00AC2AC4" w:rsidRPr="0073042D" w14:paraId="3820411C" w14:textId="77777777" w:rsidTr="00F45C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4023E1C8" w14:textId="77777777" w:rsidR="00AC2AC4" w:rsidRPr="0073042D" w:rsidRDefault="00AC2AC4" w:rsidP="00F45CE9">
            <w:pPr>
              <w:rPr>
                <w:color w:val="000000" w:themeColor="text1"/>
              </w:rPr>
            </w:pPr>
            <w:r w:rsidRPr="0073042D">
              <w:rPr>
                <w:color w:val="000000" w:themeColor="text1"/>
              </w:rPr>
              <w:t>1</w:t>
            </w:r>
          </w:p>
        </w:tc>
        <w:tc>
          <w:tcPr>
            <w:tcW w:w="3118" w:type="dxa"/>
            <w:shd w:val="clear" w:color="auto" w:fill="auto"/>
          </w:tcPr>
          <w:p w14:paraId="3B998E39" w14:textId="77777777" w:rsidR="00AC2AC4" w:rsidRPr="0073042D" w:rsidRDefault="00AC2AC4" w:rsidP="00F45CE9">
            <w:pPr>
              <w:jc w:val="left"/>
              <w:cnfStyle w:val="000000100000" w:firstRow="0" w:lastRow="0" w:firstColumn="0" w:lastColumn="0" w:oddVBand="0" w:evenVBand="0" w:oddHBand="1" w:evenHBand="0" w:firstRowFirstColumn="0" w:firstRowLastColumn="0" w:lastRowFirstColumn="0" w:lastRowLastColumn="0"/>
              <w:rPr>
                <w:color w:val="000000" w:themeColor="text1"/>
              </w:rPr>
            </w:pPr>
            <w:r w:rsidRPr="0073042D">
              <w:rPr>
                <w:color w:val="000000" w:themeColor="text1"/>
              </w:rPr>
              <w:t>Le projet de catalogue personnalisé est fourni</w:t>
            </w:r>
          </w:p>
        </w:tc>
        <w:tc>
          <w:tcPr>
            <w:tcW w:w="2268" w:type="dxa"/>
            <w:shd w:val="clear" w:color="auto" w:fill="auto"/>
          </w:tcPr>
          <w:p w14:paraId="0CF1EF03" w14:textId="77777777" w:rsidR="00AC2AC4" w:rsidRPr="0073042D" w:rsidRDefault="00AC2AC4" w:rsidP="00F45CE9">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sidRPr="0073042D">
              <w:rPr>
                <w:rStyle w:val="lev"/>
                <w:b w:val="0"/>
                <w:color w:val="000000" w:themeColor="text1"/>
              </w:rPr>
              <w:t>Oui-non</w:t>
            </w:r>
          </w:p>
        </w:tc>
        <w:tc>
          <w:tcPr>
            <w:tcW w:w="820" w:type="dxa"/>
            <w:shd w:val="clear" w:color="auto" w:fill="auto"/>
          </w:tcPr>
          <w:p w14:paraId="386AF273" w14:textId="77777777" w:rsidR="00AC2AC4" w:rsidRPr="0073042D" w:rsidRDefault="00AC2AC4" w:rsidP="00F45CE9">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sidRPr="0073042D">
              <w:rPr>
                <w:rStyle w:val="lev"/>
                <w:b w:val="0"/>
                <w:color w:val="000000" w:themeColor="text1"/>
              </w:rPr>
              <w:t>X</w:t>
            </w:r>
          </w:p>
        </w:tc>
        <w:tc>
          <w:tcPr>
            <w:tcW w:w="3223" w:type="dxa"/>
            <w:shd w:val="clear" w:color="auto" w:fill="auto"/>
          </w:tcPr>
          <w:p w14:paraId="79E3EDA1" w14:textId="77777777" w:rsidR="00AC2AC4" w:rsidRPr="0073042D" w:rsidRDefault="00AC2AC4" w:rsidP="00F45CE9">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p>
        </w:tc>
      </w:tr>
      <w:tr w:rsidR="00AC2AC4" w:rsidRPr="0073042D" w14:paraId="04A04FA4" w14:textId="77777777" w:rsidTr="00F45CE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14:paraId="486EA052" w14:textId="77777777" w:rsidR="00AC2AC4" w:rsidRPr="0073042D" w:rsidRDefault="00AC2AC4" w:rsidP="00F45CE9">
            <w:pPr>
              <w:rPr>
                <w:rFonts w:cs="Arial"/>
                <w:color w:val="000000" w:themeColor="text1"/>
              </w:rPr>
            </w:pPr>
            <w:r w:rsidRPr="0073042D">
              <w:rPr>
                <w:rFonts w:cs="Arial"/>
                <w:color w:val="000000" w:themeColor="text1"/>
              </w:rPr>
              <w:t>2</w:t>
            </w:r>
          </w:p>
        </w:tc>
        <w:tc>
          <w:tcPr>
            <w:tcW w:w="3118" w:type="dxa"/>
          </w:tcPr>
          <w:p w14:paraId="570938C3" w14:textId="77777777" w:rsidR="00AC2AC4" w:rsidRPr="0073042D" w:rsidRDefault="00AC2AC4" w:rsidP="00F45CE9">
            <w:pPr>
              <w:jc w:val="left"/>
              <w:cnfStyle w:val="000000010000" w:firstRow="0" w:lastRow="0" w:firstColumn="0" w:lastColumn="0" w:oddVBand="0" w:evenVBand="0" w:oddHBand="0" w:evenHBand="1" w:firstRowFirstColumn="0" w:firstRowLastColumn="0" w:lastRowFirstColumn="0" w:lastRowLastColumn="0"/>
              <w:rPr>
                <w:color w:val="000000" w:themeColor="text1"/>
              </w:rPr>
            </w:pPr>
            <w:r w:rsidRPr="0073042D">
              <w:rPr>
                <w:rFonts w:cs="Arial"/>
                <w:color w:val="000000" w:themeColor="text1"/>
              </w:rPr>
              <w:t>Dénomination commerciale</w:t>
            </w:r>
          </w:p>
        </w:tc>
        <w:tc>
          <w:tcPr>
            <w:tcW w:w="2268" w:type="dxa"/>
          </w:tcPr>
          <w:p w14:paraId="17D37BEA" w14:textId="77777777" w:rsidR="00AC2AC4" w:rsidRPr="0073042D" w:rsidRDefault="00AC2AC4" w:rsidP="00F45CE9">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sidRPr="0073042D">
              <w:rPr>
                <w:rStyle w:val="lev"/>
                <w:b w:val="0"/>
                <w:color w:val="000000" w:themeColor="text1"/>
              </w:rPr>
              <w:t>Préciser</w:t>
            </w:r>
          </w:p>
        </w:tc>
        <w:tc>
          <w:tcPr>
            <w:tcW w:w="820" w:type="dxa"/>
            <w:shd w:val="clear" w:color="auto" w:fill="D9D9D9" w:themeFill="background1" w:themeFillShade="D9"/>
          </w:tcPr>
          <w:p w14:paraId="27458924" w14:textId="77777777" w:rsidR="00AC2AC4" w:rsidRPr="0073042D" w:rsidRDefault="00AC2AC4" w:rsidP="00F45CE9">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sidRPr="0073042D">
              <w:rPr>
                <w:rStyle w:val="lev"/>
                <w:b w:val="0"/>
                <w:color w:val="000000" w:themeColor="text1"/>
              </w:rPr>
              <w:t>Non</w:t>
            </w:r>
          </w:p>
        </w:tc>
        <w:tc>
          <w:tcPr>
            <w:tcW w:w="3223" w:type="dxa"/>
          </w:tcPr>
          <w:p w14:paraId="31AAE858" w14:textId="77777777" w:rsidR="00AC2AC4" w:rsidRPr="0073042D" w:rsidRDefault="00AC2AC4" w:rsidP="00F45CE9">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p>
        </w:tc>
      </w:tr>
      <w:tr w:rsidR="00AC2AC4" w:rsidRPr="0073042D" w14:paraId="652A30B8" w14:textId="77777777" w:rsidTr="00F45C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151BE7A0" w14:textId="77777777" w:rsidR="00AC2AC4" w:rsidRPr="0073042D" w:rsidRDefault="00AC2AC4" w:rsidP="00F45CE9">
            <w:pPr>
              <w:rPr>
                <w:rFonts w:cs="Arial"/>
                <w:color w:val="000000" w:themeColor="text1"/>
              </w:rPr>
            </w:pPr>
            <w:r w:rsidRPr="0073042D">
              <w:rPr>
                <w:rFonts w:cs="Arial"/>
                <w:color w:val="000000" w:themeColor="text1"/>
              </w:rPr>
              <w:t>3</w:t>
            </w:r>
          </w:p>
        </w:tc>
        <w:tc>
          <w:tcPr>
            <w:tcW w:w="3118" w:type="dxa"/>
            <w:shd w:val="clear" w:color="auto" w:fill="auto"/>
          </w:tcPr>
          <w:p w14:paraId="6A919C92" w14:textId="77777777" w:rsidR="00AC2AC4" w:rsidRPr="0073042D" w:rsidRDefault="00AC2AC4" w:rsidP="00F45CE9">
            <w:pPr>
              <w:jc w:val="left"/>
              <w:cnfStyle w:val="000000100000" w:firstRow="0" w:lastRow="0" w:firstColumn="0" w:lastColumn="0" w:oddVBand="0" w:evenVBand="0" w:oddHBand="1" w:evenHBand="0" w:firstRowFirstColumn="0" w:firstRowLastColumn="0" w:lastRowFirstColumn="0" w:lastRowLastColumn="0"/>
              <w:rPr>
                <w:rFonts w:cs="Arial"/>
                <w:color w:val="000000" w:themeColor="text1"/>
              </w:rPr>
            </w:pPr>
            <w:r w:rsidRPr="0073042D">
              <w:rPr>
                <w:rFonts w:cs="Arial"/>
                <w:color w:val="000000" w:themeColor="text1"/>
              </w:rPr>
              <w:t>Lieu de fabrication</w:t>
            </w:r>
          </w:p>
        </w:tc>
        <w:tc>
          <w:tcPr>
            <w:tcW w:w="2268" w:type="dxa"/>
            <w:shd w:val="clear" w:color="auto" w:fill="auto"/>
          </w:tcPr>
          <w:p w14:paraId="6F3076C3" w14:textId="77777777" w:rsidR="00AC2AC4" w:rsidRPr="0073042D" w:rsidRDefault="00AC2AC4" w:rsidP="00F45CE9">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sidRPr="0073042D">
              <w:rPr>
                <w:rStyle w:val="lev"/>
                <w:b w:val="0"/>
                <w:color w:val="000000" w:themeColor="text1"/>
              </w:rPr>
              <w:t>Préciser</w:t>
            </w:r>
          </w:p>
        </w:tc>
        <w:tc>
          <w:tcPr>
            <w:tcW w:w="820" w:type="dxa"/>
            <w:shd w:val="clear" w:color="auto" w:fill="D9D9D9" w:themeFill="background1" w:themeFillShade="D9"/>
          </w:tcPr>
          <w:p w14:paraId="3148FBFF" w14:textId="77777777" w:rsidR="00AC2AC4" w:rsidRPr="0073042D" w:rsidRDefault="00AC2AC4" w:rsidP="00F45CE9">
            <w:pPr>
              <w:cnfStyle w:val="000000100000" w:firstRow="0" w:lastRow="0" w:firstColumn="0" w:lastColumn="0" w:oddVBand="0" w:evenVBand="0" w:oddHBand="1" w:evenHBand="0" w:firstRowFirstColumn="0" w:firstRowLastColumn="0" w:lastRowFirstColumn="0" w:lastRowLastColumn="0"/>
            </w:pPr>
            <w:r w:rsidRPr="0073042D">
              <w:rPr>
                <w:rStyle w:val="lev"/>
                <w:b w:val="0"/>
                <w:color w:val="000000" w:themeColor="text1"/>
              </w:rPr>
              <w:t>Non</w:t>
            </w:r>
          </w:p>
        </w:tc>
        <w:tc>
          <w:tcPr>
            <w:tcW w:w="3223" w:type="dxa"/>
            <w:shd w:val="clear" w:color="auto" w:fill="auto"/>
          </w:tcPr>
          <w:p w14:paraId="57F82181" w14:textId="77777777" w:rsidR="00AC2AC4" w:rsidRPr="0073042D" w:rsidRDefault="00AC2AC4" w:rsidP="00F45CE9">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p>
        </w:tc>
      </w:tr>
      <w:tr w:rsidR="00AC2AC4" w:rsidRPr="0073042D" w14:paraId="2B65D72D" w14:textId="77777777" w:rsidTr="00F45CE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14:paraId="1E9C0166" w14:textId="77777777" w:rsidR="00AC2AC4" w:rsidRPr="0073042D" w:rsidRDefault="00AC2AC4" w:rsidP="00F45CE9">
            <w:pPr>
              <w:rPr>
                <w:color w:val="000000" w:themeColor="text1"/>
              </w:rPr>
            </w:pPr>
            <w:r w:rsidRPr="0073042D">
              <w:rPr>
                <w:color w:val="000000" w:themeColor="text1"/>
              </w:rPr>
              <w:t>4</w:t>
            </w:r>
          </w:p>
        </w:tc>
        <w:tc>
          <w:tcPr>
            <w:tcW w:w="3118" w:type="dxa"/>
          </w:tcPr>
          <w:p w14:paraId="61EE77E0" w14:textId="77777777" w:rsidR="00AC2AC4" w:rsidRPr="0073042D" w:rsidRDefault="00AC2AC4" w:rsidP="00F45CE9">
            <w:pPr>
              <w:jc w:val="left"/>
              <w:cnfStyle w:val="000000010000" w:firstRow="0" w:lastRow="0" w:firstColumn="0" w:lastColumn="0" w:oddVBand="0" w:evenVBand="0" w:oddHBand="0" w:evenHBand="1" w:firstRowFirstColumn="0" w:firstRowLastColumn="0" w:lastRowFirstColumn="0" w:lastRowLastColumn="0"/>
              <w:rPr>
                <w:color w:val="000000" w:themeColor="text1"/>
              </w:rPr>
            </w:pPr>
            <w:r w:rsidRPr="0073042D">
              <w:rPr>
                <w:color w:val="000000" w:themeColor="text1"/>
              </w:rPr>
              <w:t xml:space="preserve">Matériau du matelas                        </w:t>
            </w:r>
          </w:p>
        </w:tc>
        <w:tc>
          <w:tcPr>
            <w:tcW w:w="2268" w:type="dxa"/>
          </w:tcPr>
          <w:p w14:paraId="1479B3B4" w14:textId="77777777" w:rsidR="00AC2AC4" w:rsidRPr="0073042D" w:rsidRDefault="00AC2AC4" w:rsidP="00F45CE9">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sidRPr="0073042D">
              <w:rPr>
                <w:rStyle w:val="lev"/>
                <w:b w:val="0"/>
                <w:color w:val="000000" w:themeColor="text1"/>
              </w:rPr>
              <w:t>Conformité CCTP</w:t>
            </w:r>
          </w:p>
        </w:tc>
        <w:tc>
          <w:tcPr>
            <w:tcW w:w="820" w:type="dxa"/>
            <w:shd w:val="clear" w:color="auto" w:fill="D9D9D9" w:themeFill="background1" w:themeFillShade="D9"/>
            <w:vAlign w:val="top"/>
          </w:tcPr>
          <w:p w14:paraId="1BEFC660" w14:textId="77777777" w:rsidR="00AC2AC4" w:rsidRPr="0073042D" w:rsidRDefault="00AC2AC4" w:rsidP="00F45CE9">
            <w:pPr>
              <w:cnfStyle w:val="000000010000" w:firstRow="0" w:lastRow="0" w:firstColumn="0" w:lastColumn="0" w:oddVBand="0" w:evenVBand="0" w:oddHBand="0" w:evenHBand="1" w:firstRowFirstColumn="0" w:firstRowLastColumn="0" w:lastRowFirstColumn="0" w:lastRowLastColumn="0"/>
            </w:pPr>
            <w:r w:rsidRPr="0073042D">
              <w:t>Non</w:t>
            </w:r>
          </w:p>
        </w:tc>
        <w:tc>
          <w:tcPr>
            <w:tcW w:w="3223" w:type="dxa"/>
          </w:tcPr>
          <w:p w14:paraId="589A1D60" w14:textId="77777777" w:rsidR="00AC2AC4" w:rsidRPr="0073042D" w:rsidRDefault="00AC2AC4" w:rsidP="00F45CE9">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p>
        </w:tc>
      </w:tr>
      <w:tr w:rsidR="00AC2AC4" w:rsidRPr="0073042D" w14:paraId="341E72AE" w14:textId="77777777" w:rsidTr="00F45C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7CFC9104" w14:textId="77777777" w:rsidR="00AC2AC4" w:rsidRPr="0073042D" w:rsidRDefault="00AC2AC4" w:rsidP="00F45CE9">
            <w:pPr>
              <w:rPr>
                <w:color w:val="000000" w:themeColor="text1"/>
              </w:rPr>
            </w:pPr>
            <w:r w:rsidRPr="0073042D">
              <w:rPr>
                <w:color w:val="000000" w:themeColor="text1"/>
              </w:rPr>
              <w:t>5</w:t>
            </w:r>
          </w:p>
        </w:tc>
        <w:tc>
          <w:tcPr>
            <w:tcW w:w="3118" w:type="dxa"/>
            <w:shd w:val="clear" w:color="auto" w:fill="auto"/>
          </w:tcPr>
          <w:p w14:paraId="00544516" w14:textId="77777777" w:rsidR="00AC2AC4" w:rsidRPr="0073042D" w:rsidRDefault="00AC2AC4" w:rsidP="00F45CE9">
            <w:pPr>
              <w:jc w:val="left"/>
              <w:cnfStyle w:val="000000100000" w:firstRow="0" w:lastRow="0" w:firstColumn="0" w:lastColumn="0" w:oddVBand="0" w:evenVBand="0" w:oddHBand="1" w:evenHBand="0" w:firstRowFirstColumn="0" w:firstRowLastColumn="0" w:lastRowFirstColumn="0" w:lastRowLastColumn="0"/>
              <w:rPr>
                <w:color w:val="000000" w:themeColor="text1"/>
              </w:rPr>
            </w:pPr>
            <w:r w:rsidRPr="0073042D">
              <w:rPr>
                <w:color w:val="000000" w:themeColor="text1"/>
              </w:rPr>
              <w:t>Longueur</w:t>
            </w:r>
          </w:p>
        </w:tc>
        <w:tc>
          <w:tcPr>
            <w:tcW w:w="2268" w:type="dxa"/>
            <w:shd w:val="clear" w:color="auto" w:fill="auto"/>
          </w:tcPr>
          <w:p w14:paraId="3BEB0F92" w14:textId="77777777" w:rsidR="00AC2AC4" w:rsidRPr="0073042D" w:rsidRDefault="00AC2AC4" w:rsidP="00F45CE9">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sidRPr="0073042D">
              <w:rPr>
                <w:rStyle w:val="lev"/>
                <w:b w:val="0"/>
                <w:color w:val="000000" w:themeColor="text1"/>
              </w:rPr>
              <w:t xml:space="preserve">Cm </w:t>
            </w:r>
          </w:p>
        </w:tc>
        <w:tc>
          <w:tcPr>
            <w:tcW w:w="820" w:type="dxa"/>
            <w:shd w:val="clear" w:color="auto" w:fill="D9D9D9" w:themeFill="background1" w:themeFillShade="D9"/>
            <w:vAlign w:val="top"/>
          </w:tcPr>
          <w:p w14:paraId="43C11ED2" w14:textId="77777777" w:rsidR="00AC2AC4" w:rsidRPr="0073042D" w:rsidRDefault="00AC2AC4" w:rsidP="00F45CE9">
            <w:pPr>
              <w:cnfStyle w:val="000000100000" w:firstRow="0" w:lastRow="0" w:firstColumn="0" w:lastColumn="0" w:oddVBand="0" w:evenVBand="0" w:oddHBand="1" w:evenHBand="0" w:firstRowFirstColumn="0" w:firstRowLastColumn="0" w:lastRowFirstColumn="0" w:lastRowLastColumn="0"/>
            </w:pPr>
            <w:r w:rsidRPr="0073042D">
              <w:t>Non</w:t>
            </w:r>
          </w:p>
        </w:tc>
        <w:tc>
          <w:tcPr>
            <w:tcW w:w="3223" w:type="dxa"/>
            <w:shd w:val="clear" w:color="auto" w:fill="auto"/>
          </w:tcPr>
          <w:p w14:paraId="62C82ACA" w14:textId="77777777" w:rsidR="00AC2AC4" w:rsidRPr="0073042D" w:rsidRDefault="00AC2AC4" w:rsidP="00F45CE9">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p>
        </w:tc>
      </w:tr>
      <w:tr w:rsidR="00AC2AC4" w:rsidRPr="0073042D" w14:paraId="6648BACC" w14:textId="77777777" w:rsidTr="00F45CE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14:paraId="0F225B40" w14:textId="77777777" w:rsidR="00AC2AC4" w:rsidRPr="0073042D" w:rsidRDefault="00AC2AC4" w:rsidP="00F45CE9">
            <w:pPr>
              <w:rPr>
                <w:color w:val="000000" w:themeColor="text1"/>
              </w:rPr>
            </w:pPr>
            <w:r w:rsidRPr="0073042D">
              <w:rPr>
                <w:color w:val="000000" w:themeColor="text1"/>
              </w:rPr>
              <w:t>6</w:t>
            </w:r>
          </w:p>
        </w:tc>
        <w:tc>
          <w:tcPr>
            <w:tcW w:w="3118" w:type="dxa"/>
          </w:tcPr>
          <w:p w14:paraId="34135827" w14:textId="77777777" w:rsidR="00AC2AC4" w:rsidRPr="0073042D" w:rsidRDefault="00AC2AC4" w:rsidP="00F45CE9">
            <w:pPr>
              <w:jc w:val="left"/>
              <w:cnfStyle w:val="000000010000" w:firstRow="0" w:lastRow="0" w:firstColumn="0" w:lastColumn="0" w:oddVBand="0" w:evenVBand="0" w:oddHBand="0" w:evenHBand="1" w:firstRowFirstColumn="0" w:firstRowLastColumn="0" w:lastRowFirstColumn="0" w:lastRowLastColumn="0"/>
              <w:rPr>
                <w:color w:val="000000" w:themeColor="text1"/>
              </w:rPr>
            </w:pPr>
            <w:r w:rsidRPr="0073042D">
              <w:rPr>
                <w:color w:val="000000" w:themeColor="text1"/>
              </w:rPr>
              <w:t>Largeur</w:t>
            </w:r>
          </w:p>
        </w:tc>
        <w:tc>
          <w:tcPr>
            <w:tcW w:w="2268" w:type="dxa"/>
          </w:tcPr>
          <w:p w14:paraId="6529A8F5" w14:textId="77777777" w:rsidR="00AC2AC4" w:rsidRPr="0073042D" w:rsidRDefault="00AC2AC4" w:rsidP="00F45CE9">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sidRPr="0073042D">
              <w:rPr>
                <w:rStyle w:val="lev"/>
                <w:b w:val="0"/>
                <w:color w:val="000000" w:themeColor="text1"/>
              </w:rPr>
              <w:t>Cm</w:t>
            </w:r>
          </w:p>
        </w:tc>
        <w:tc>
          <w:tcPr>
            <w:tcW w:w="820" w:type="dxa"/>
            <w:shd w:val="clear" w:color="auto" w:fill="D9D9D9" w:themeFill="background1" w:themeFillShade="D9"/>
            <w:vAlign w:val="top"/>
          </w:tcPr>
          <w:p w14:paraId="0A43A236" w14:textId="77777777" w:rsidR="00AC2AC4" w:rsidRPr="0073042D" w:rsidRDefault="00AC2AC4" w:rsidP="00F45CE9">
            <w:pPr>
              <w:cnfStyle w:val="000000010000" w:firstRow="0" w:lastRow="0" w:firstColumn="0" w:lastColumn="0" w:oddVBand="0" w:evenVBand="0" w:oddHBand="0" w:evenHBand="1" w:firstRowFirstColumn="0" w:firstRowLastColumn="0" w:lastRowFirstColumn="0" w:lastRowLastColumn="0"/>
            </w:pPr>
            <w:r w:rsidRPr="0073042D">
              <w:t>Non</w:t>
            </w:r>
          </w:p>
        </w:tc>
        <w:tc>
          <w:tcPr>
            <w:tcW w:w="3223" w:type="dxa"/>
          </w:tcPr>
          <w:p w14:paraId="5FB2B7F9" w14:textId="77777777" w:rsidR="00AC2AC4" w:rsidRPr="0073042D" w:rsidRDefault="00AC2AC4" w:rsidP="00F45CE9">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p>
        </w:tc>
      </w:tr>
      <w:tr w:rsidR="00AC2AC4" w:rsidRPr="0073042D" w14:paraId="1BF85900" w14:textId="77777777" w:rsidTr="00F45C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0F33212B" w14:textId="77777777" w:rsidR="00AC2AC4" w:rsidRPr="0073042D" w:rsidRDefault="00AC2AC4" w:rsidP="00F45CE9">
            <w:pPr>
              <w:rPr>
                <w:color w:val="000000" w:themeColor="text1"/>
              </w:rPr>
            </w:pPr>
            <w:r w:rsidRPr="0073042D">
              <w:rPr>
                <w:color w:val="000000" w:themeColor="text1"/>
              </w:rPr>
              <w:t>7</w:t>
            </w:r>
          </w:p>
        </w:tc>
        <w:tc>
          <w:tcPr>
            <w:tcW w:w="3118" w:type="dxa"/>
            <w:shd w:val="clear" w:color="auto" w:fill="auto"/>
          </w:tcPr>
          <w:p w14:paraId="378C282B" w14:textId="77777777" w:rsidR="00AC2AC4" w:rsidRPr="0073042D" w:rsidRDefault="00AC2AC4" w:rsidP="00F45CE9">
            <w:pPr>
              <w:jc w:val="left"/>
              <w:cnfStyle w:val="000000100000" w:firstRow="0" w:lastRow="0" w:firstColumn="0" w:lastColumn="0" w:oddVBand="0" w:evenVBand="0" w:oddHBand="1" w:evenHBand="0" w:firstRowFirstColumn="0" w:firstRowLastColumn="0" w:lastRowFirstColumn="0" w:lastRowLastColumn="0"/>
              <w:rPr>
                <w:color w:val="000000" w:themeColor="text1"/>
              </w:rPr>
            </w:pPr>
            <w:r w:rsidRPr="0073042D">
              <w:rPr>
                <w:color w:val="000000" w:themeColor="text1"/>
              </w:rPr>
              <w:t>Epaisseur</w:t>
            </w:r>
          </w:p>
        </w:tc>
        <w:tc>
          <w:tcPr>
            <w:tcW w:w="2268" w:type="dxa"/>
            <w:shd w:val="clear" w:color="auto" w:fill="auto"/>
          </w:tcPr>
          <w:p w14:paraId="16EDC048" w14:textId="77777777" w:rsidR="00AC2AC4" w:rsidRPr="0073042D" w:rsidRDefault="00AC2AC4" w:rsidP="00F45CE9">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sidRPr="0073042D">
              <w:rPr>
                <w:rStyle w:val="lev"/>
                <w:b w:val="0"/>
                <w:color w:val="000000" w:themeColor="text1"/>
              </w:rPr>
              <w:t>Cm</w:t>
            </w:r>
          </w:p>
        </w:tc>
        <w:tc>
          <w:tcPr>
            <w:tcW w:w="820" w:type="dxa"/>
            <w:shd w:val="clear" w:color="auto" w:fill="D9D9D9" w:themeFill="background1" w:themeFillShade="D9"/>
            <w:vAlign w:val="top"/>
          </w:tcPr>
          <w:p w14:paraId="39F648A6" w14:textId="77777777" w:rsidR="00AC2AC4" w:rsidRPr="0073042D" w:rsidRDefault="00AC2AC4" w:rsidP="00F45CE9">
            <w:pPr>
              <w:cnfStyle w:val="000000100000" w:firstRow="0" w:lastRow="0" w:firstColumn="0" w:lastColumn="0" w:oddVBand="0" w:evenVBand="0" w:oddHBand="1" w:evenHBand="0" w:firstRowFirstColumn="0" w:firstRowLastColumn="0" w:lastRowFirstColumn="0" w:lastRowLastColumn="0"/>
            </w:pPr>
            <w:r w:rsidRPr="0073042D">
              <w:t>Non</w:t>
            </w:r>
          </w:p>
        </w:tc>
        <w:tc>
          <w:tcPr>
            <w:tcW w:w="3223" w:type="dxa"/>
            <w:shd w:val="clear" w:color="auto" w:fill="auto"/>
          </w:tcPr>
          <w:p w14:paraId="384DCE83" w14:textId="77777777" w:rsidR="00AC2AC4" w:rsidRPr="0073042D" w:rsidRDefault="00AC2AC4" w:rsidP="00F45CE9">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p>
        </w:tc>
      </w:tr>
      <w:tr w:rsidR="00AC2AC4" w:rsidRPr="0073042D" w14:paraId="2E922B97" w14:textId="77777777" w:rsidTr="00F45CE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14:paraId="217B0D93" w14:textId="77777777" w:rsidR="00AC2AC4" w:rsidRPr="0073042D" w:rsidRDefault="00AC2AC4" w:rsidP="00F45CE9">
            <w:pPr>
              <w:tabs>
                <w:tab w:val="left" w:pos="1701"/>
                <w:tab w:val="left" w:pos="6237"/>
              </w:tabs>
              <w:rPr>
                <w:rStyle w:val="lev"/>
                <w:b/>
                <w:color w:val="000000" w:themeColor="text1"/>
              </w:rPr>
            </w:pPr>
            <w:r w:rsidRPr="0073042D">
              <w:rPr>
                <w:rStyle w:val="lev"/>
                <w:b/>
                <w:color w:val="000000" w:themeColor="text1"/>
              </w:rPr>
              <w:t>8</w:t>
            </w:r>
          </w:p>
        </w:tc>
        <w:tc>
          <w:tcPr>
            <w:tcW w:w="3118" w:type="dxa"/>
          </w:tcPr>
          <w:p w14:paraId="08C47934" w14:textId="77777777" w:rsidR="00AC2AC4" w:rsidRPr="0073042D" w:rsidRDefault="00AC2AC4" w:rsidP="00F45CE9">
            <w:pPr>
              <w:jc w:val="left"/>
              <w:cnfStyle w:val="000000010000" w:firstRow="0" w:lastRow="0" w:firstColumn="0" w:lastColumn="0" w:oddVBand="0" w:evenVBand="0" w:oddHBand="0" w:evenHBand="1" w:firstRowFirstColumn="0" w:firstRowLastColumn="0" w:lastRowFirstColumn="0" w:lastRowLastColumn="0"/>
              <w:rPr>
                <w:color w:val="000000" w:themeColor="text1"/>
              </w:rPr>
            </w:pPr>
            <w:r w:rsidRPr="0073042D">
              <w:rPr>
                <w:color w:val="000000" w:themeColor="text1"/>
              </w:rPr>
              <w:t>Si matelas composé de deux parties : indiquer l’épaisseur de la partie supérieure, mousse viscoélastique</w:t>
            </w:r>
          </w:p>
        </w:tc>
        <w:tc>
          <w:tcPr>
            <w:tcW w:w="2268" w:type="dxa"/>
          </w:tcPr>
          <w:p w14:paraId="746A673A" w14:textId="77777777" w:rsidR="00AC2AC4" w:rsidRPr="0073042D" w:rsidRDefault="00AC2AC4" w:rsidP="00F45CE9">
            <w:pPr>
              <w:cnfStyle w:val="000000010000" w:firstRow="0" w:lastRow="0" w:firstColumn="0" w:lastColumn="0" w:oddVBand="0" w:evenVBand="0" w:oddHBand="0" w:evenHBand="1" w:firstRowFirstColumn="0" w:firstRowLastColumn="0" w:lastRowFirstColumn="0" w:lastRowLastColumn="0"/>
              <w:rPr>
                <w:color w:val="000000" w:themeColor="text1"/>
              </w:rPr>
            </w:pPr>
            <w:r w:rsidRPr="0073042D">
              <w:rPr>
                <w:color w:val="000000" w:themeColor="text1"/>
              </w:rPr>
              <w:t>cm</w:t>
            </w:r>
          </w:p>
        </w:tc>
        <w:tc>
          <w:tcPr>
            <w:tcW w:w="820" w:type="dxa"/>
            <w:shd w:val="clear" w:color="auto" w:fill="D9D9D9" w:themeFill="background1" w:themeFillShade="D9"/>
            <w:vAlign w:val="top"/>
          </w:tcPr>
          <w:p w14:paraId="310703C6" w14:textId="77777777" w:rsidR="00AC2AC4" w:rsidRPr="0073042D" w:rsidRDefault="00AC2AC4" w:rsidP="00F45CE9">
            <w:pPr>
              <w:cnfStyle w:val="000000010000" w:firstRow="0" w:lastRow="0" w:firstColumn="0" w:lastColumn="0" w:oddVBand="0" w:evenVBand="0" w:oddHBand="0" w:evenHBand="1" w:firstRowFirstColumn="0" w:firstRowLastColumn="0" w:lastRowFirstColumn="0" w:lastRowLastColumn="0"/>
            </w:pPr>
            <w:r w:rsidRPr="0073042D">
              <w:t>Non</w:t>
            </w:r>
          </w:p>
        </w:tc>
        <w:tc>
          <w:tcPr>
            <w:tcW w:w="3223" w:type="dxa"/>
          </w:tcPr>
          <w:p w14:paraId="75288563" w14:textId="77777777" w:rsidR="00AC2AC4" w:rsidRPr="0073042D" w:rsidRDefault="00AC2AC4" w:rsidP="00F45CE9">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p>
        </w:tc>
      </w:tr>
      <w:tr w:rsidR="00AC2AC4" w:rsidRPr="0073042D" w14:paraId="03D79A60" w14:textId="77777777" w:rsidTr="00F45C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389F06D0" w14:textId="77777777" w:rsidR="00AC2AC4" w:rsidRPr="0073042D" w:rsidRDefault="00AC2AC4" w:rsidP="00F45CE9">
            <w:pPr>
              <w:rPr>
                <w:color w:val="000000" w:themeColor="text1"/>
              </w:rPr>
            </w:pPr>
            <w:r w:rsidRPr="0073042D">
              <w:rPr>
                <w:color w:val="000000" w:themeColor="text1"/>
              </w:rPr>
              <w:t>9</w:t>
            </w:r>
          </w:p>
        </w:tc>
        <w:tc>
          <w:tcPr>
            <w:tcW w:w="3118" w:type="dxa"/>
            <w:shd w:val="clear" w:color="auto" w:fill="auto"/>
          </w:tcPr>
          <w:p w14:paraId="47D533ED" w14:textId="77777777" w:rsidR="00AC2AC4" w:rsidRPr="0073042D" w:rsidRDefault="00AC2AC4" w:rsidP="00F45CE9">
            <w:pPr>
              <w:jc w:val="left"/>
              <w:cnfStyle w:val="000000100000" w:firstRow="0" w:lastRow="0" w:firstColumn="0" w:lastColumn="0" w:oddVBand="0" w:evenVBand="0" w:oddHBand="1" w:evenHBand="0" w:firstRowFirstColumn="0" w:firstRowLastColumn="0" w:lastRowFirstColumn="0" w:lastRowLastColumn="0"/>
              <w:rPr>
                <w:color w:val="000000" w:themeColor="text1"/>
              </w:rPr>
            </w:pPr>
            <w:r w:rsidRPr="0073042D">
              <w:rPr>
                <w:color w:val="000000" w:themeColor="text1"/>
              </w:rPr>
              <w:t>Si matelas composé de deux parties : indiquer l’épaisseur de la partie inférieure, mousse Haute résilience</w:t>
            </w:r>
          </w:p>
        </w:tc>
        <w:tc>
          <w:tcPr>
            <w:tcW w:w="2268" w:type="dxa"/>
            <w:shd w:val="clear" w:color="auto" w:fill="auto"/>
          </w:tcPr>
          <w:p w14:paraId="5935E72F" w14:textId="77777777" w:rsidR="00AC2AC4" w:rsidRPr="0073042D" w:rsidRDefault="00AC2AC4" w:rsidP="00F45CE9">
            <w:pPr>
              <w:cnfStyle w:val="000000100000" w:firstRow="0" w:lastRow="0" w:firstColumn="0" w:lastColumn="0" w:oddVBand="0" w:evenVBand="0" w:oddHBand="1" w:evenHBand="0" w:firstRowFirstColumn="0" w:firstRowLastColumn="0" w:lastRowFirstColumn="0" w:lastRowLastColumn="0"/>
              <w:rPr>
                <w:color w:val="000000" w:themeColor="text1"/>
              </w:rPr>
            </w:pPr>
            <w:r w:rsidRPr="0073042D">
              <w:rPr>
                <w:color w:val="000000" w:themeColor="text1"/>
              </w:rPr>
              <w:t>cm</w:t>
            </w:r>
          </w:p>
        </w:tc>
        <w:tc>
          <w:tcPr>
            <w:tcW w:w="820" w:type="dxa"/>
            <w:shd w:val="clear" w:color="auto" w:fill="D9D9D9" w:themeFill="background1" w:themeFillShade="D9"/>
            <w:vAlign w:val="top"/>
          </w:tcPr>
          <w:p w14:paraId="03F2D8FC" w14:textId="77777777" w:rsidR="00AC2AC4" w:rsidRPr="0073042D" w:rsidRDefault="00AC2AC4" w:rsidP="00F45CE9">
            <w:pPr>
              <w:cnfStyle w:val="000000100000" w:firstRow="0" w:lastRow="0" w:firstColumn="0" w:lastColumn="0" w:oddVBand="0" w:evenVBand="0" w:oddHBand="1" w:evenHBand="0" w:firstRowFirstColumn="0" w:firstRowLastColumn="0" w:lastRowFirstColumn="0" w:lastRowLastColumn="0"/>
            </w:pPr>
            <w:r w:rsidRPr="0073042D">
              <w:t>Non</w:t>
            </w:r>
          </w:p>
        </w:tc>
        <w:tc>
          <w:tcPr>
            <w:tcW w:w="3223" w:type="dxa"/>
            <w:shd w:val="clear" w:color="auto" w:fill="auto"/>
          </w:tcPr>
          <w:p w14:paraId="167AE609" w14:textId="77777777" w:rsidR="00AC2AC4" w:rsidRPr="0073042D" w:rsidRDefault="00AC2AC4" w:rsidP="00F45CE9">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p>
        </w:tc>
      </w:tr>
      <w:tr w:rsidR="00AC2AC4" w:rsidRPr="0073042D" w14:paraId="0AA6A269" w14:textId="77777777" w:rsidTr="00F45CE9">
        <w:trPr>
          <w:cnfStyle w:val="000000010000" w:firstRow="0" w:lastRow="0" w:firstColumn="0" w:lastColumn="0" w:oddVBand="0" w:evenVBand="0" w:oddHBand="0" w:evenHBand="1" w:firstRowFirstColumn="0" w:firstRowLastColumn="0" w:lastRowFirstColumn="0" w:lastRowLastColumn="0"/>
          <w:trHeight w:val="379"/>
        </w:trPr>
        <w:tc>
          <w:tcPr>
            <w:cnfStyle w:val="001000000000" w:firstRow="0" w:lastRow="0" w:firstColumn="1" w:lastColumn="0" w:oddVBand="0" w:evenVBand="0" w:oddHBand="0" w:evenHBand="0" w:firstRowFirstColumn="0" w:firstRowLastColumn="0" w:lastRowFirstColumn="0" w:lastRowLastColumn="0"/>
            <w:tcW w:w="534" w:type="dxa"/>
          </w:tcPr>
          <w:p w14:paraId="014A03B6" w14:textId="77777777" w:rsidR="00AC2AC4" w:rsidRPr="0073042D" w:rsidRDefault="00AC2AC4" w:rsidP="00F45CE9">
            <w:pPr>
              <w:tabs>
                <w:tab w:val="left" w:pos="1701"/>
                <w:tab w:val="left" w:pos="6237"/>
              </w:tabs>
              <w:rPr>
                <w:rStyle w:val="lev"/>
                <w:b/>
                <w:color w:val="000000" w:themeColor="text1"/>
              </w:rPr>
            </w:pPr>
            <w:r w:rsidRPr="0073042D">
              <w:rPr>
                <w:rStyle w:val="lev"/>
                <w:b/>
                <w:color w:val="000000" w:themeColor="text1"/>
              </w:rPr>
              <w:t>10</w:t>
            </w:r>
          </w:p>
        </w:tc>
        <w:tc>
          <w:tcPr>
            <w:tcW w:w="3118" w:type="dxa"/>
          </w:tcPr>
          <w:p w14:paraId="0F7CFE63" w14:textId="77777777" w:rsidR="00AC2AC4" w:rsidRPr="0073042D" w:rsidRDefault="00AC2AC4" w:rsidP="00F45CE9">
            <w:pPr>
              <w:jc w:val="left"/>
              <w:cnfStyle w:val="000000010000" w:firstRow="0" w:lastRow="0" w:firstColumn="0" w:lastColumn="0" w:oddVBand="0" w:evenVBand="0" w:oddHBand="0" w:evenHBand="1" w:firstRowFirstColumn="0" w:firstRowLastColumn="0" w:lastRowFirstColumn="0" w:lastRowLastColumn="0"/>
              <w:rPr>
                <w:color w:val="000000" w:themeColor="text1"/>
              </w:rPr>
            </w:pPr>
            <w:r w:rsidRPr="0073042D">
              <w:rPr>
                <w:color w:val="000000" w:themeColor="text1"/>
              </w:rPr>
              <w:t>Poids</w:t>
            </w:r>
          </w:p>
        </w:tc>
        <w:tc>
          <w:tcPr>
            <w:tcW w:w="2268" w:type="dxa"/>
          </w:tcPr>
          <w:p w14:paraId="4937E851" w14:textId="77777777" w:rsidR="00AC2AC4" w:rsidRPr="0073042D" w:rsidRDefault="00AC2AC4" w:rsidP="00F45CE9">
            <w:pPr>
              <w:cnfStyle w:val="000000010000" w:firstRow="0" w:lastRow="0" w:firstColumn="0" w:lastColumn="0" w:oddVBand="0" w:evenVBand="0" w:oddHBand="0" w:evenHBand="1" w:firstRowFirstColumn="0" w:firstRowLastColumn="0" w:lastRowFirstColumn="0" w:lastRowLastColumn="0"/>
              <w:rPr>
                <w:color w:val="000000" w:themeColor="text1"/>
              </w:rPr>
            </w:pPr>
            <w:r w:rsidRPr="0073042D">
              <w:rPr>
                <w:color w:val="000000" w:themeColor="text1"/>
              </w:rPr>
              <w:t>Kg</w:t>
            </w:r>
          </w:p>
        </w:tc>
        <w:tc>
          <w:tcPr>
            <w:tcW w:w="820" w:type="dxa"/>
            <w:shd w:val="clear" w:color="auto" w:fill="D9D9D9" w:themeFill="background1" w:themeFillShade="D9"/>
            <w:vAlign w:val="top"/>
          </w:tcPr>
          <w:p w14:paraId="00D8544B" w14:textId="77777777" w:rsidR="00AC2AC4" w:rsidRPr="0073042D" w:rsidRDefault="00AC2AC4" w:rsidP="00F45CE9">
            <w:pPr>
              <w:cnfStyle w:val="000000010000" w:firstRow="0" w:lastRow="0" w:firstColumn="0" w:lastColumn="0" w:oddVBand="0" w:evenVBand="0" w:oddHBand="0" w:evenHBand="1" w:firstRowFirstColumn="0" w:firstRowLastColumn="0" w:lastRowFirstColumn="0" w:lastRowLastColumn="0"/>
            </w:pPr>
            <w:r w:rsidRPr="0073042D">
              <w:t>Non</w:t>
            </w:r>
          </w:p>
        </w:tc>
        <w:tc>
          <w:tcPr>
            <w:tcW w:w="3223" w:type="dxa"/>
          </w:tcPr>
          <w:p w14:paraId="06266969" w14:textId="77777777" w:rsidR="00AC2AC4" w:rsidRPr="0073042D" w:rsidRDefault="00AC2AC4" w:rsidP="00F45CE9">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p>
        </w:tc>
      </w:tr>
      <w:tr w:rsidR="00AC2AC4" w:rsidRPr="0073042D" w14:paraId="44AC1D8D" w14:textId="77777777" w:rsidTr="00F45C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35B15D23" w14:textId="77777777" w:rsidR="00AC2AC4" w:rsidRPr="0073042D" w:rsidRDefault="00AC2AC4" w:rsidP="00F45CE9">
            <w:pPr>
              <w:tabs>
                <w:tab w:val="left" w:pos="1701"/>
                <w:tab w:val="left" w:pos="6237"/>
              </w:tabs>
              <w:rPr>
                <w:rStyle w:val="lev"/>
                <w:color w:val="000000" w:themeColor="text1"/>
              </w:rPr>
            </w:pPr>
            <w:r w:rsidRPr="0073042D">
              <w:rPr>
                <w:color w:val="000000" w:themeColor="text1"/>
              </w:rPr>
              <w:t>11</w:t>
            </w:r>
          </w:p>
        </w:tc>
        <w:tc>
          <w:tcPr>
            <w:tcW w:w="3118" w:type="dxa"/>
            <w:shd w:val="clear" w:color="auto" w:fill="auto"/>
          </w:tcPr>
          <w:p w14:paraId="704ECAC1" w14:textId="77777777" w:rsidR="00AC2AC4" w:rsidRPr="0073042D" w:rsidRDefault="00AC2AC4" w:rsidP="00F45CE9">
            <w:pPr>
              <w:tabs>
                <w:tab w:val="left" w:pos="1701"/>
                <w:tab w:val="left" w:pos="6237"/>
              </w:tabs>
              <w:jc w:val="left"/>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sidRPr="0073042D">
              <w:rPr>
                <w:rStyle w:val="lev"/>
                <w:b w:val="0"/>
                <w:color w:val="000000" w:themeColor="text1"/>
              </w:rPr>
              <w:t>Traitement antifongique de la housse</w:t>
            </w:r>
          </w:p>
        </w:tc>
        <w:tc>
          <w:tcPr>
            <w:tcW w:w="2268" w:type="dxa"/>
            <w:shd w:val="clear" w:color="auto" w:fill="auto"/>
          </w:tcPr>
          <w:p w14:paraId="19C545A0" w14:textId="77777777" w:rsidR="00AC2AC4" w:rsidRPr="0073042D" w:rsidRDefault="00AC2AC4" w:rsidP="00F45CE9">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sidRPr="0073042D">
              <w:rPr>
                <w:rStyle w:val="lev"/>
                <w:b w:val="0"/>
                <w:color w:val="000000" w:themeColor="text1"/>
              </w:rPr>
              <w:t>Oui-non</w:t>
            </w:r>
          </w:p>
        </w:tc>
        <w:tc>
          <w:tcPr>
            <w:tcW w:w="820" w:type="dxa"/>
            <w:shd w:val="clear" w:color="auto" w:fill="D9D9D9" w:themeFill="background1" w:themeFillShade="D9"/>
            <w:vAlign w:val="top"/>
          </w:tcPr>
          <w:p w14:paraId="400CDA2D" w14:textId="77777777" w:rsidR="00AC2AC4" w:rsidRPr="0073042D" w:rsidRDefault="00AC2AC4" w:rsidP="00F45CE9">
            <w:pPr>
              <w:cnfStyle w:val="000000100000" w:firstRow="0" w:lastRow="0" w:firstColumn="0" w:lastColumn="0" w:oddVBand="0" w:evenVBand="0" w:oddHBand="1" w:evenHBand="0" w:firstRowFirstColumn="0" w:firstRowLastColumn="0" w:lastRowFirstColumn="0" w:lastRowLastColumn="0"/>
            </w:pPr>
            <w:r w:rsidRPr="0073042D">
              <w:t>Non</w:t>
            </w:r>
          </w:p>
        </w:tc>
        <w:tc>
          <w:tcPr>
            <w:tcW w:w="3223" w:type="dxa"/>
            <w:shd w:val="clear" w:color="auto" w:fill="auto"/>
          </w:tcPr>
          <w:p w14:paraId="481ABC06" w14:textId="77777777" w:rsidR="00AC2AC4" w:rsidRPr="0073042D" w:rsidRDefault="00AC2AC4" w:rsidP="00F45CE9">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p>
        </w:tc>
      </w:tr>
      <w:tr w:rsidR="00AC2AC4" w:rsidRPr="0073042D" w14:paraId="65F4E8E0" w14:textId="77777777" w:rsidTr="00F45CE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14:paraId="19F68F3B" w14:textId="77777777" w:rsidR="00AC2AC4" w:rsidRPr="0073042D" w:rsidRDefault="00AC2AC4" w:rsidP="00F45CE9">
            <w:pPr>
              <w:tabs>
                <w:tab w:val="left" w:pos="1701"/>
                <w:tab w:val="left" w:pos="6237"/>
              </w:tabs>
              <w:rPr>
                <w:rStyle w:val="lev"/>
                <w:b/>
                <w:color w:val="000000" w:themeColor="text1"/>
              </w:rPr>
            </w:pPr>
            <w:r w:rsidRPr="0073042D">
              <w:rPr>
                <w:rStyle w:val="lev"/>
                <w:b/>
                <w:color w:val="000000" w:themeColor="text1"/>
              </w:rPr>
              <w:t>12</w:t>
            </w:r>
          </w:p>
        </w:tc>
        <w:tc>
          <w:tcPr>
            <w:tcW w:w="3118" w:type="dxa"/>
          </w:tcPr>
          <w:p w14:paraId="22E17838" w14:textId="77777777" w:rsidR="00AC2AC4" w:rsidRPr="0073042D" w:rsidRDefault="00AC2AC4" w:rsidP="00F45CE9">
            <w:pPr>
              <w:tabs>
                <w:tab w:val="left" w:pos="1701"/>
                <w:tab w:val="left" w:pos="6237"/>
              </w:tabs>
              <w:jc w:val="left"/>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sidRPr="0073042D">
              <w:rPr>
                <w:rStyle w:val="lev"/>
                <w:b w:val="0"/>
                <w:color w:val="000000" w:themeColor="text1"/>
              </w:rPr>
              <w:t>Marquage CE médical</w:t>
            </w:r>
          </w:p>
        </w:tc>
        <w:tc>
          <w:tcPr>
            <w:tcW w:w="2268" w:type="dxa"/>
          </w:tcPr>
          <w:p w14:paraId="3ECDAF25" w14:textId="77777777" w:rsidR="00AC2AC4" w:rsidRPr="0073042D" w:rsidRDefault="00AC2AC4" w:rsidP="00F45CE9">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sidRPr="0073042D">
              <w:rPr>
                <w:rStyle w:val="lev"/>
                <w:b w:val="0"/>
                <w:color w:val="000000" w:themeColor="text1"/>
              </w:rPr>
              <w:t>Oui-non                    fournir certificat</w:t>
            </w:r>
          </w:p>
        </w:tc>
        <w:tc>
          <w:tcPr>
            <w:tcW w:w="820" w:type="dxa"/>
            <w:shd w:val="clear" w:color="auto" w:fill="D9D9D9" w:themeFill="background1" w:themeFillShade="D9"/>
            <w:vAlign w:val="top"/>
          </w:tcPr>
          <w:p w14:paraId="73C4FE1F" w14:textId="77777777" w:rsidR="00AC2AC4" w:rsidRPr="0073042D" w:rsidRDefault="00AC2AC4" w:rsidP="00F45CE9">
            <w:pPr>
              <w:cnfStyle w:val="000000010000" w:firstRow="0" w:lastRow="0" w:firstColumn="0" w:lastColumn="0" w:oddVBand="0" w:evenVBand="0" w:oddHBand="0" w:evenHBand="1" w:firstRowFirstColumn="0" w:firstRowLastColumn="0" w:lastRowFirstColumn="0" w:lastRowLastColumn="0"/>
            </w:pPr>
            <w:r w:rsidRPr="0073042D">
              <w:t>Non</w:t>
            </w:r>
          </w:p>
        </w:tc>
        <w:tc>
          <w:tcPr>
            <w:tcW w:w="3223" w:type="dxa"/>
          </w:tcPr>
          <w:p w14:paraId="6755E9BD" w14:textId="77777777" w:rsidR="00AC2AC4" w:rsidRPr="0073042D" w:rsidRDefault="00AC2AC4" w:rsidP="00F45CE9">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p>
        </w:tc>
      </w:tr>
      <w:tr w:rsidR="00AC2AC4" w:rsidRPr="0013563E" w14:paraId="49231270" w14:textId="77777777" w:rsidTr="00F45C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tcPr>
          <w:p w14:paraId="7F96C4D2" w14:textId="77777777" w:rsidR="00AC2AC4" w:rsidRPr="0013563E" w:rsidRDefault="00AC2AC4" w:rsidP="00F45CE9">
            <w:pPr>
              <w:tabs>
                <w:tab w:val="left" w:pos="1701"/>
                <w:tab w:val="left" w:pos="6237"/>
              </w:tabs>
              <w:rPr>
                <w:rStyle w:val="lev"/>
                <w:b/>
                <w:color w:val="000000" w:themeColor="text1"/>
              </w:rPr>
            </w:pPr>
          </w:p>
        </w:tc>
        <w:tc>
          <w:tcPr>
            <w:tcW w:w="9429" w:type="dxa"/>
            <w:gridSpan w:val="4"/>
            <w:shd w:val="clear" w:color="auto" w:fill="DBE5F1" w:themeFill="accent1" w:themeFillTint="33"/>
          </w:tcPr>
          <w:p w14:paraId="56099842" w14:textId="77777777" w:rsidR="00AC2AC4" w:rsidRPr="0013563E" w:rsidRDefault="00AC2AC4" w:rsidP="00F45CE9">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color w:val="000000" w:themeColor="text1"/>
              </w:rPr>
            </w:pPr>
            <w:r w:rsidRPr="0013563E">
              <w:rPr>
                <w:rStyle w:val="lev"/>
                <w:color w:val="000000" w:themeColor="text1"/>
                <w:sz w:val="28"/>
                <w:szCs w:val="28"/>
              </w:rPr>
              <w:t>Matelas</w:t>
            </w:r>
          </w:p>
        </w:tc>
      </w:tr>
      <w:tr w:rsidR="00AC2AC4" w:rsidRPr="0073042D" w14:paraId="228294A9" w14:textId="77777777" w:rsidTr="00F45CE9">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534" w:type="dxa"/>
          </w:tcPr>
          <w:p w14:paraId="61873332" w14:textId="77777777" w:rsidR="00AC2AC4" w:rsidRPr="0073042D" w:rsidRDefault="00AC2AC4" w:rsidP="00F45CE9">
            <w:pPr>
              <w:rPr>
                <w:color w:val="000000" w:themeColor="text1"/>
              </w:rPr>
            </w:pPr>
            <w:r w:rsidRPr="0073042D">
              <w:rPr>
                <w:color w:val="000000" w:themeColor="text1"/>
              </w:rPr>
              <w:t>13</w:t>
            </w:r>
          </w:p>
        </w:tc>
        <w:tc>
          <w:tcPr>
            <w:tcW w:w="3118" w:type="dxa"/>
          </w:tcPr>
          <w:p w14:paraId="1AC3DD35" w14:textId="77777777" w:rsidR="00AC2AC4" w:rsidRPr="0073042D" w:rsidRDefault="00AC2AC4" w:rsidP="00F45CE9">
            <w:pPr>
              <w:jc w:val="left"/>
              <w:cnfStyle w:val="000000010000" w:firstRow="0" w:lastRow="0" w:firstColumn="0" w:lastColumn="0" w:oddVBand="0" w:evenVBand="0" w:oddHBand="0" w:evenHBand="1" w:firstRowFirstColumn="0" w:firstRowLastColumn="0" w:lastRowFirstColumn="0" w:lastRowLastColumn="0"/>
              <w:rPr>
                <w:color w:val="000000" w:themeColor="text1"/>
              </w:rPr>
            </w:pPr>
            <w:r w:rsidRPr="0073042D">
              <w:rPr>
                <w:color w:val="000000" w:themeColor="text1"/>
              </w:rPr>
              <w:t>Densité du matelas côté patient (masse volumique)</w:t>
            </w:r>
          </w:p>
        </w:tc>
        <w:tc>
          <w:tcPr>
            <w:tcW w:w="2268" w:type="dxa"/>
          </w:tcPr>
          <w:p w14:paraId="6709FE23" w14:textId="77777777" w:rsidR="00AC2AC4" w:rsidRPr="0073042D" w:rsidRDefault="00AC2AC4" w:rsidP="00F45CE9">
            <w:pPr>
              <w:cnfStyle w:val="000000010000" w:firstRow="0" w:lastRow="0" w:firstColumn="0" w:lastColumn="0" w:oddVBand="0" w:evenVBand="0" w:oddHBand="0" w:evenHBand="1" w:firstRowFirstColumn="0" w:firstRowLastColumn="0" w:lastRowFirstColumn="0" w:lastRowLastColumn="0"/>
              <w:rPr>
                <w:color w:val="000000" w:themeColor="text1"/>
              </w:rPr>
            </w:pPr>
            <w:r w:rsidRPr="0073042D">
              <w:rPr>
                <w:color w:val="000000" w:themeColor="text1"/>
              </w:rPr>
              <w:t>Kg/m</w:t>
            </w:r>
            <w:r w:rsidRPr="0073042D">
              <w:rPr>
                <w:color w:val="000000" w:themeColor="text1"/>
                <w:vertAlign w:val="superscript"/>
              </w:rPr>
              <w:t>3</w:t>
            </w:r>
          </w:p>
        </w:tc>
        <w:tc>
          <w:tcPr>
            <w:tcW w:w="820" w:type="dxa"/>
            <w:shd w:val="clear" w:color="auto" w:fill="D9D9D9" w:themeFill="background1" w:themeFillShade="D9"/>
          </w:tcPr>
          <w:p w14:paraId="05677449" w14:textId="77777777" w:rsidR="00AC2AC4" w:rsidRPr="0073042D" w:rsidRDefault="00AC2AC4" w:rsidP="00F45CE9">
            <w:pPr>
              <w:cnfStyle w:val="000000010000" w:firstRow="0" w:lastRow="0" w:firstColumn="0" w:lastColumn="0" w:oddVBand="0" w:evenVBand="0" w:oddHBand="0" w:evenHBand="1" w:firstRowFirstColumn="0" w:firstRowLastColumn="0" w:lastRowFirstColumn="0" w:lastRowLastColumn="0"/>
              <w:rPr>
                <w:color w:val="000000" w:themeColor="text1"/>
              </w:rPr>
            </w:pPr>
            <w:r w:rsidRPr="0073042D">
              <w:rPr>
                <w:color w:val="000000" w:themeColor="text1"/>
              </w:rPr>
              <w:t>Non</w:t>
            </w:r>
          </w:p>
        </w:tc>
        <w:tc>
          <w:tcPr>
            <w:tcW w:w="3223" w:type="dxa"/>
          </w:tcPr>
          <w:p w14:paraId="6CE4D9C0" w14:textId="77777777" w:rsidR="00AC2AC4" w:rsidRPr="0073042D" w:rsidRDefault="00AC2AC4" w:rsidP="00F45CE9">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p>
        </w:tc>
      </w:tr>
      <w:tr w:rsidR="00AC2AC4" w:rsidRPr="0073042D" w14:paraId="7ED5A001" w14:textId="77777777" w:rsidTr="00F45C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tcPr>
          <w:p w14:paraId="068DDF41" w14:textId="77777777" w:rsidR="00AC2AC4" w:rsidRPr="0073042D" w:rsidRDefault="00AC2AC4" w:rsidP="00F45CE9">
            <w:pPr>
              <w:rPr>
                <w:color w:val="000000" w:themeColor="text1"/>
              </w:rPr>
            </w:pPr>
            <w:r w:rsidRPr="0073042D">
              <w:rPr>
                <w:color w:val="000000" w:themeColor="text1"/>
              </w:rPr>
              <w:t>14</w:t>
            </w:r>
          </w:p>
        </w:tc>
        <w:tc>
          <w:tcPr>
            <w:tcW w:w="3118" w:type="dxa"/>
            <w:shd w:val="clear" w:color="auto" w:fill="auto"/>
          </w:tcPr>
          <w:p w14:paraId="0BBA7B83" w14:textId="77777777" w:rsidR="00AC2AC4" w:rsidRPr="0073042D" w:rsidRDefault="00AC2AC4" w:rsidP="00F45CE9">
            <w:pPr>
              <w:jc w:val="left"/>
              <w:cnfStyle w:val="000000100000" w:firstRow="0" w:lastRow="0" w:firstColumn="0" w:lastColumn="0" w:oddVBand="0" w:evenVBand="0" w:oddHBand="1" w:evenHBand="0" w:firstRowFirstColumn="0" w:firstRowLastColumn="0" w:lastRowFirstColumn="0" w:lastRowLastColumn="0"/>
              <w:rPr>
                <w:color w:val="000000" w:themeColor="text1"/>
              </w:rPr>
            </w:pPr>
            <w:r w:rsidRPr="0073042D">
              <w:rPr>
                <w:color w:val="000000" w:themeColor="text1"/>
              </w:rPr>
              <w:t>Densité du matelas côté sommier</w:t>
            </w:r>
          </w:p>
        </w:tc>
        <w:tc>
          <w:tcPr>
            <w:tcW w:w="2268" w:type="dxa"/>
            <w:shd w:val="clear" w:color="auto" w:fill="auto"/>
          </w:tcPr>
          <w:p w14:paraId="0C20FB3A" w14:textId="77777777" w:rsidR="00AC2AC4" w:rsidRPr="0073042D" w:rsidRDefault="00AC2AC4" w:rsidP="00F45CE9">
            <w:pPr>
              <w:cnfStyle w:val="000000100000" w:firstRow="0" w:lastRow="0" w:firstColumn="0" w:lastColumn="0" w:oddVBand="0" w:evenVBand="0" w:oddHBand="1" w:evenHBand="0" w:firstRowFirstColumn="0" w:firstRowLastColumn="0" w:lastRowFirstColumn="0" w:lastRowLastColumn="0"/>
              <w:rPr>
                <w:color w:val="000000" w:themeColor="text1"/>
              </w:rPr>
            </w:pPr>
            <w:r w:rsidRPr="0073042D">
              <w:rPr>
                <w:color w:val="000000" w:themeColor="text1"/>
              </w:rPr>
              <w:t>Kg/m</w:t>
            </w:r>
            <w:r w:rsidRPr="0073042D">
              <w:rPr>
                <w:color w:val="000000" w:themeColor="text1"/>
                <w:vertAlign w:val="superscript"/>
              </w:rPr>
              <w:t>3</w:t>
            </w:r>
          </w:p>
        </w:tc>
        <w:tc>
          <w:tcPr>
            <w:tcW w:w="820" w:type="dxa"/>
            <w:shd w:val="clear" w:color="auto" w:fill="D9D9D9" w:themeFill="background1" w:themeFillShade="D9"/>
          </w:tcPr>
          <w:p w14:paraId="6852A11B" w14:textId="77777777" w:rsidR="00AC2AC4" w:rsidRPr="0073042D" w:rsidRDefault="00AC2AC4" w:rsidP="00F45CE9">
            <w:pPr>
              <w:cnfStyle w:val="000000100000" w:firstRow="0" w:lastRow="0" w:firstColumn="0" w:lastColumn="0" w:oddVBand="0" w:evenVBand="0" w:oddHBand="1" w:evenHBand="0" w:firstRowFirstColumn="0" w:firstRowLastColumn="0" w:lastRowFirstColumn="0" w:lastRowLastColumn="0"/>
              <w:rPr>
                <w:color w:val="000000" w:themeColor="text1"/>
              </w:rPr>
            </w:pPr>
            <w:r w:rsidRPr="0073042D">
              <w:rPr>
                <w:color w:val="000000" w:themeColor="text1"/>
              </w:rPr>
              <w:t>Non</w:t>
            </w:r>
          </w:p>
        </w:tc>
        <w:tc>
          <w:tcPr>
            <w:tcW w:w="3223" w:type="dxa"/>
            <w:shd w:val="clear" w:color="auto" w:fill="auto"/>
          </w:tcPr>
          <w:p w14:paraId="44FB7C20" w14:textId="77777777" w:rsidR="00AC2AC4" w:rsidRPr="0073042D" w:rsidRDefault="00AC2AC4" w:rsidP="00F45CE9">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p>
        </w:tc>
      </w:tr>
      <w:tr w:rsidR="00AC2AC4" w:rsidRPr="0073042D" w14:paraId="36730040" w14:textId="77777777" w:rsidTr="00F45CE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14:paraId="64683209" w14:textId="77777777" w:rsidR="00AC2AC4" w:rsidRPr="0073042D" w:rsidRDefault="00AC2AC4" w:rsidP="00F45CE9">
            <w:pPr>
              <w:rPr>
                <w:color w:val="000000" w:themeColor="text1"/>
              </w:rPr>
            </w:pPr>
            <w:r w:rsidRPr="0073042D">
              <w:rPr>
                <w:color w:val="000000" w:themeColor="text1"/>
              </w:rPr>
              <w:t>15</w:t>
            </w:r>
          </w:p>
        </w:tc>
        <w:tc>
          <w:tcPr>
            <w:tcW w:w="3118" w:type="dxa"/>
          </w:tcPr>
          <w:p w14:paraId="0C545DDC" w14:textId="77777777" w:rsidR="00AC2AC4" w:rsidRPr="0073042D" w:rsidRDefault="00AC2AC4" w:rsidP="00F45CE9">
            <w:pPr>
              <w:jc w:val="left"/>
              <w:cnfStyle w:val="000000010000" w:firstRow="0" w:lastRow="0" w:firstColumn="0" w:lastColumn="0" w:oddVBand="0" w:evenVBand="0" w:oddHBand="0" w:evenHBand="1" w:firstRowFirstColumn="0" w:firstRowLastColumn="0" w:lastRowFirstColumn="0" w:lastRowLastColumn="0"/>
              <w:rPr>
                <w:color w:val="000000" w:themeColor="text1"/>
              </w:rPr>
            </w:pPr>
            <w:r w:rsidRPr="0073042D">
              <w:rPr>
                <w:color w:val="000000" w:themeColor="text1"/>
              </w:rPr>
              <w:t>Charge admissible</w:t>
            </w:r>
          </w:p>
        </w:tc>
        <w:tc>
          <w:tcPr>
            <w:tcW w:w="2268" w:type="dxa"/>
          </w:tcPr>
          <w:p w14:paraId="1BA18B8E" w14:textId="77777777" w:rsidR="00AC2AC4" w:rsidRPr="0073042D" w:rsidRDefault="00AC2AC4" w:rsidP="00F45CE9">
            <w:pPr>
              <w:cnfStyle w:val="000000010000" w:firstRow="0" w:lastRow="0" w:firstColumn="0" w:lastColumn="0" w:oddVBand="0" w:evenVBand="0" w:oddHBand="0" w:evenHBand="1" w:firstRowFirstColumn="0" w:firstRowLastColumn="0" w:lastRowFirstColumn="0" w:lastRowLastColumn="0"/>
              <w:rPr>
                <w:color w:val="000000" w:themeColor="text1"/>
              </w:rPr>
            </w:pPr>
            <w:r w:rsidRPr="0073042D">
              <w:rPr>
                <w:color w:val="000000" w:themeColor="text1"/>
              </w:rPr>
              <w:t>Kg : mini-maxi</w:t>
            </w:r>
          </w:p>
        </w:tc>
        <w:tc>
          <w:tcPr>
            <w:tcW w:w="820" w:type="dxa"/>
          </w:tcPr>
          <w:p w14:paraId="1F7376C4" w14:textId="77777777" w:rsidR="00AC2AC4" w:rsidRPr="0073042D" w:rsidRDefault="00AC2AC4" w:rsidP="00F45CE9">
            <w:pPr>
              <w:cnfStyle w:val="000000010000" w:firstRow="0" w:lastRow="0" w:firstColumn="0" w:lastColumn="0" w:oddVBand="0" w:evenVBand="0" w:oddHBand="0" w:evenHBand="1" w:firstRowFirstColumn="0" w:firstRowLastColumn="0" w:lastRowFirstColumn="0" w:lastRowLastColumn="0"/>
              <w:rPr>
                <w:color w:val="000000" w:themeColor="text1"/>
              </w:rPr>
            </w:pPr>
            <w:r w:rsidRPr="0073042D">
              <w:rPr>
                <w:color w:val="000000" w:themeColor="text1"/>
              </w:rPr>
              <w:t>X</w:t>
            </w:r>
          </w:p>
        </w:tc>
        <w:tc>
          <w:tcPr>
            <w:tcW w:w="3223" w:type="dxa"/>
          </w:tcPr>
          <w:p w14:paraId="2BA00F2D" w14:textId="77777777" w:rsidR="00AC2AC4" w:rsidRPr="0073042D" w:rsidRDefault="00AC2AC4" w:rsidP="00F45CE9">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p>
        </w:tc>
      </w:tr>
      <w:tr w:rsidR="00AC2AC4" w:rsidRPr="0073042D" w14:paraId="578CD995" w14:textId="77777777" w:rsidTr="00F45C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74DD54FD" w14:textId="77777777" w:rsidR="00AC2AC4" w:rsidRPr="0073042D" w:rsidRDefault="00AC2AC4" w:rsidP="00F45CE9">
            <w:pPr>
              <w:rPr>
                <w:color w:val="000000" w:themeColor="text1"/>
              </w:rPr>
            </w:pPr>
            <w:r w:rsidRPr="0073042D">
              <w:rPr>
                <w:color w:val="000000" w:themeColor="text1"/>
              </w:rPr>
              <w:t>16</w:t>
            </w:r>
          </w:p>
        </w:tc>
        <w:tc>
          <w:tcPr>
            <w:tcW w:w="3118" w:type="dxa"/>
            <w:shd w:val="clear" w:color="auto" w:fill="FFFFFF" w:themeFill="background1"/>
          </w:tcPr>
          <w:p w14:paraId="6A126186" w14:textId="77777777" w:rsidR="00AC2AC4" w:rsidRPr="0073042D" w:rsidRDefault="00AC2AC4" w:rsidP="00F45CE9">
            <w:pPr>
              <w:jc w:val="left"/>
              <w:cnfStyle w:val="000000100000" w:firstRow="0" w:lastRow="0" w:firstColumn="0" w:lastColumn="0" w:oddVBand="0" w:evenVBand="0" w:oddHBand="1" w:evenHBand="0" w:firstRowFirstColumn="0" w:firstRowLastColumn="0" w:lastRowFirstColumn="0" w:lastRowLastColumn="0"/>
              <w:rPr>
                <w:b/>
                <w:color w:val="000000" w:themeColor="text1"/>
              </w:rPr>
            </w:pPr>
            <w:r w:rsidRPr="0073042D">
              <w:rPr>
                <w:b/>
                <w:color w:val="000000" w:themeColor="text1"/>
              </w:rPr>
              <w:t>Décharge talonnière intégrée</w:t>
            </w:r>
          </w:p>
        </w:tc>
        <w:tc>
          <w:tcPr>
            <w:tcW w:w="2268" w:type="dxa"/>
            <w:shd w:val="clear" w:color="auto" w:fill="FFFFFF" w:themeFill="background1"/>
          </w:tcPr>
          <w:p w14:paraId="5E343602" w14:textId="77777777" w:rsidR="00AC2AC4" w:rsidRPr="0073042D" w:rsidRDefault="00AC2AC4" w:rsidP="00F45CE9">
            <w:pPr>
              <w:cnfStyle w:val="000000100000" w:firstRow="0" w:lastRow="0" w:firstColumn="0" w:lastColumn="0" w:oddVBand="0" w:evenVBand="0" w:oddHBand="1" w:evenHBand="0" w:firstRowFirstColumn="0" w:firstRowLastColumn="0" w:lastRowFirstColumn="0" w:lastRowLastColumn="0"/>
              <w:rPr>
                <w:b/>
                <w:color w:val="000000" w:themeColor="text1"/>
              </w:rPr>
            </w:pPr>
            <w:r w:rsidRPr="0073042D">
              <w:rPr>
                <w:b/>
                <w:color w:val="000000" w:themeColor="text1"/>
              </w:rPr>
              <w:t>Oui/non</w:t>
            </w:r>
          </w:p>
        </w:tc>
        <w:tc>
          <w:tcPr>
            <w:tcW w:w="820" w:type="dxa"/>
            <w:shd w:val="clear" w:color="auto" w:fill="FFFFFF" w:themeFill="background1"/>
          </w:tcPr>
          <w:p w14:paraId="1408CCE3" w14:textId="77777777" w:rsidR="00AC2AC4" w:rsidRPr="0073042D" w:rsidRDefault="00AC2AC4" w:rsidP="00F45CE9">
            <w:pPr>
              <w:cnfStyle w:val="000000100000" w:firstRow="0" w:lastRow="0" w:firstColumn="0" w:lastColumn="0" w:oddVBand="0" w:evenVBand="0" w:oddHBand="1" w:evenHBand="0" w:firstRowFirstColumn="0" w:firstRowLastColumn="0" w:lastRowFirstColumn="0" w:lastRowLastColumn="0"/>
              <w:rPr>
                <w:b/>
                <w:color w:val="000000" w:themeColor="text1"/>
              </w:rPr>
            </w:pPr>
            <w:r w:rsidRPr="0073042D">
              <w:rPr>
                <w:b/>
                <w:color w:val="000000" w:themeColor="text1"/>
              </w:rPr>
              <w:t>X</w:t>
            </w:r>
          </w:p>
        </w:tc>
        <w:tc>
          <w:tcPr>
            <w:tcW w:w="3223" w:type="dxa"/>
            <w:shd w:val="clear" w:color="auto" w:fill="FFFFFF" w:themeFill="background1"/>
          </w:tcPr>
          <w:p w14:paraId="30A8D1FE" w14:textId="77777777" w:rsidR="00AC2AC4" w:rsidRPr="0073042D" w:rsidRDefault="00AC2AC4" w:rsidP="00F45CE9">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p>
        </w:tc>
      </w:tr>
      <w:tr w:rsidR="00AC2AC4" w:rsidRPr="0073042D" w14:paraId="29B96DDC" w14:textId="77777777" w:rsidTr="00F45CE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tcPr>
          <w:p w14:paraId="518420F0" w14:textId="77777777" w:rsidR="00AC2AC4" w:rsidRPr="0073042D" w:rsidRDefault="00AC2AC4" w:rsidP="00F45CE9">
            <w:pPr>
              <w:tabs>
                <w:tab w:val="left" w:pos="1701"/>
                <w:tab w:val="left" w:pos="6237"/>
              </w:tabs>
              <w:rPr>
                <w:rStyle w:val="lev"/>
                <w:b/>
                <w:color w:val="000000" w:themeColor="text1"/>
              </w:rPr>
            </w:pPr>
          </w:p>
        </w:tc>
        <w:tc>
          <w:tcPr>
            <w:tcW w:w="9429" w:type="dxa"/>
            <w:gridSpan w:val="4"/>
            <w:shd w:val="clear" w:color="auto" w:fill="DBE5F1" w:themeFill="accent1" w:themeFillTint="33"/>
          </w:tcPr>
          <w:p w14:paraId="54F08209" w14:textId="77777777" w:rsidR="00AC2AC4" w:rsidRPr="0073042D" w:rsidRDefault="00AC2AC4" w:rsidP="00F45CE9">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color w:val="000000" w:themeColor="text1"/>
                <w:sz w:val="28"/>
                <w:szCs w:val="28"/>
              </w:rPr>
            </w:pPr>
            <w:r w:rsidRPr="0073042D">
              <w:rPr>
                <w:rStyle w:val="lev"/>
                <w:color w:val="000000" w:themeColor="text1"/>
                <w:sz w:val="28"/>
                <w:szCs w:val="28"/>
              </w:rPr>
              <w:t>Housse matelas</w:t>
            </w:r>
          </w:p>
        </w:tc>
      </w:tr>
      <w:tr w:rsidR="00AC2AC4" w:rsidRPr="0073042D" w14:paraId="35F0F187" w14:textId="77777777" w:rsidTr="00F45C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49B85B8D" w14:textId="77777777" w:rsidR="00AC2AC4" w:rsidRPr="0073042D" w:rsidRDefault="00AC2AC4" w:rsidP="00F45CE9">
            <w:pPr>
              <w:rPr>
                <w:color w:val="000000" w:themeColor="text1"/>
              </w:rPr>
            </w:pPr>
            <w:r w:rsidRPr="0073042D">
              <w:rPr>
                <w:color w:val="000000" w:themeColor="text1"/>
              </w:rPr>
              <w:t>17</w:t>
            </w:r>
          </w:p>
        </w:tc>
        <w:tc>
          <w:tcPr>
            <w:tcW w:w="3118" w:type="dxa"/>
            <w:shd w:val="clear" w:color="auto" w:fill="FFFFFF" w:themeFill="background1"/>
          </w:tcPr>
          <w:p w14:paraId="409D06C4" w14:textId="77777777" w:rsidR="00AC2AC4" w:rsidRPr="0073042D" w:rsidRDefault="00AC2AC4" w:rsidP="00F45CE9">
            <w:pPr>
              <w:jc w:val="left"/>
              <w:cnfStyle w:val="000000100000" w:firstRow="0" w:lastRow="0" w:firstColumn="0" w:lastColumn="0" w:oddVBand="0" w:evenVBand="0" w:oddHBand="1" w:evenHBand="0" w:firstRowFirstColumn="0" w:firstRowLastColumn="0" w:lastRowFirstColumn="0" w:lastRowLastColumn="0"/>
              <w:rPr>
                <w:color w:val="000000" w:themeColor="text1"/>
              </w:rPr>
            </w:pPr>
            <w:r w:rsidRPr="0073042D">
              <w:rPr>
                <w:color w:val="000000" w:themeColor="text1"/>
              </w:rPr>
              <w:t>Matériau de la housse</w:t>
            </w:r>
          </w:p>
        </w:tc>
        <w:tc>
          <w:tcPr>
            <w:tcW w:w="2268" w:type="dxa"/>
            <w:shd w:val="clear" w:color="auto" w:fill="FFFFFF" w:themeFill="background1"/>
          </w:tcPr>
          <w:p w14:paraId="63195F2C" w14:textId="77777777" w:rsidR="00AC2AC4" w:rsidRPr="0073042D" w:rsidRDefault="00AC2AC4" w:rsidP="00F45CE9">
            <w:pPr>
              <w:cnfStyle w:val="000000100000" w:firstRow="0" w:lastRow="0" w:firstColumn="0" w:lastColumn="0" w:oddVBand="0" w:evenVBand="0" w:oddHBand="1" w:evenHBand="0" w:firstRowFirstColumn="0" w:firstRowLastColumn="0" w:lastRowFirstColumn="0" w:lastRowLastColumn="0"/>
              <w:rPr>
                <w:color w:val="000000" w:themeColor="text1"/>
              </w:rPr>
            </w:pPr>
            <w:r w:rsidRPr="0073042D">
              <w:rPr>
                <w:color w:val="000000" w:themeColor="text1"/>
              </w:rPr>
              <w:t>Décrire</w:t>
            </w:r>
          </w:p>
        </w:tc>
        <w:tc>
          <w:tcPr>
            <w:tcW w:w="820" w:type="dxa"/>
            <w:shd w:val="clear" w:color="auto" w:fill="D9D9D9" w:themeFill="background1" w:themeFillShade="D9"/>
          </w:tcPr>
          <w:p w14:paraId="5F65103F" w14:textId="77777777" w:rsidR="00AC2AC4" w:rsidRPr="0073042D" w:rsidRDefault="00AC2AC4" w:rsidP="00F45CE9">
            <w:pPr>
              <w:cnfStyle w:val="000000100000" w:firstRow="0" w:lastRow="0" w:firstColumn="0" w:lastColumn="0" w:oddVBand="0" w:evenVBand="0" w:oddHBand="1" w:evenHBand="0" w:firstRowFirstColumn="0" w:firstRowLastColumn="0" w:lastRowFirstColumn="0" w:lastRowLastColumn="0"/>
              <w:rPr>
                <w:color w:val="000000" w:themeColor="text1"/>
              </w:rPr>
            </w:pPr>
            <w:r w:rsidRPr="0073042D">
              <w:rPr>
                <w:color w:val="000000" w:themeColor="text1"/>
              </w:rPr>
              <w:t>Non</w:t>
            </w:r>
          </w:p>
        </w:tc>
        <w:tc>
          <w:tcPr>
            <w:tcW w:w="3223" w:type="dxa"/>
            <w:shd w:val="clear" w:color="auto" w:fill="FFFFFF" w:themeFill="background1"/>
          </w:tcPr>
          <w:p w14:paraId="432D24FE" w14:textId="77777777" w:rsidR="00AC2AC4" w:rsidRPr="0073042D" w:rsidRDefault="00AC2AC4" w:rsidP="00F45CE9">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p>
        </w:tc>
      </w:tr>
      <w:tr w:rsidR="00AC2AC4" w:rsidRPr="0073042D" w14:paraId="1D929F56" w14:textId="77777777" w:rsidTr="00F45CE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776E85EE" w14:textId="77777777" w:rsidR="00AC2AC4" w:rsidRPr="0073042D" w:rsidRDefault="00AC2AC4" w:rsidP="00F45CE9">
            <w:pPr>
              <w:rPr>
                <w:color w:val="000000" w:themeColor="text1"/>
              </w:rPr>
            </w:pPr>
            <w:r w:rsidRPr="0073042D">
              <w:rPr>
                <w:color w:val="000000" w:themeColor="text1"/>
              </w:rPr>
              <w:t>18</w:t>
            </w:r>
          </w:p>
        </w:tc>
        <w:tc>
          <w:tcPr>
            <w:tcW w:w="3118" w:type="dxa"/>
            <w:shd w:val="clear" w:color="auto" w:fill="FFFFFF" w:themeFill="background1"/>
          </w:tcPr>
          <w:p w14:paraId="6614FD03" w14:textId="77777777" w:rsidR="00AC2AC4" w:rsidRPr="0073042D" w:rsidRDefault="00AC2AC4" w:rsidP="00F45CE9">
            <w:pPr>
              <w:tabs>
                <w:tab w:val="left" w:pos="1701"/>
                <w:tab w:val="left" w:pos="6237"/>
              </w:tabs>
              <w:jc w:val="left"/>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sidRPr="0073042D">
              <w:rPr>
                <w:rStyle w:val="lev"/>
                <w:b w:val="0"/>
                <w:color w:val="000000" w:themeColor="text1"/>
              </w:rPr>
              <w:t>Résistance au feu</w:t>
            </w:r>
          </w:p>
        </w:tc>
        <w:tc>
          <w:tcPr>
            <w:tcW w:w="2268" w:type="dxa"/>
            <w:shd w:val="clear" w:color="auto" w:fill="FFFFFF" w:themeFill="background1"/>
          </w:tcPr>
          <w:p w14:paraId="4E3B382D" w14:textId="77777777" w:rsidR="00AC2AC4" w:rsidRPr="0073042D" w:rsidRDefault="00AC2AC4" w:rsidP="00F45CE9">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sidRPr="0073042D">
              <w:rPr>
                <w:rStyle w:val="lev"/>
                <w:b w:val="0"/>
                <w:color w:val="000000" w:themeColor="text1"/>
              </w:rPr>
              <w:t>Préciser la classe selon GPEM D1-90 Fournir le certificat</w:t>
            </w:r>
          </w:p>
        </w:tc>
        <w:tc>
          <w:tcPr>
            <w:tcW w:w="820" w:type="dxa"/>
            <w:shd w:val="clear" w:color="auto" w:fill="D9D9D9" w:themeFill="background1" w:themeFillShade="D9"/>
          </w:tcPr>
          <w:p w14:paraId="50E6F941" w14:textId="77777777" w:rsidR="00AC2AC4" w:rsidRPr="0073042D" w:rsidRDefault="00AC2AC4" w:rsidP="00F45CE9">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sidRPr="0073042D">
              <w:rPr>
                <w:rStyle w:val="lev"/>
                <w:b w:val="0"/>
                <w:color w:val="000000" w:themeColor="text1"/>
              </w:rPr>
              <w:t>Non</w:t>
            </w:r>
          </w:p>
        </w:tc>
        <w:tc>
          <w:tcPr>
            <w:tcW w:w="3223" w:type="dxa"/>
            <w:shd w:val="clear" w:color="auto" w:fill="FFFFFF" w:themeFill="background1"/>
          </w:tcPr>
          <w:p w14:paraId="47F50376" w14:textId="77777777" w:rsidR="00AC2AC4" w:rsidRPr="0073042D" w:rsidRDefault="00AC2AC4" w:rsidP="00F45CE9">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p>
        </w:tc>
      </w:tr>
      <w:tr w:rsidR="00AC2AC4" w:rsidRPr="0073042D" w14:paraId="7E88F038" w14:textId="77777777" w:rsidTr="00F45C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1CF75513" w14:textId="77777777" w:rsidR="00AC2AC4" w:rsidRPr="0073042D" w:rsidRDefault="00AC2AC4" w:rsidP="00F45CE9">
            <w:pPr>
              <w:tabs>
                <w:tab w:val="left" w:pos="1701"/>
                <w:tab w:val="left" w:pos="6237"/>
              </w:tabs>
              <w:rPr>
                <w:rStyle w:val="lev"/>
                <w:b/>
                <w:color w:val="000000" w:themeColor="text1"/>
              </w:rPr>
            </w:pPr>
            <w:r>
              <w:rPr>
                <w:rStyle w:val="lev"/>
                <w:b/>
                <w:color w:val="000000" w:themeColor="text1"/>
              </w:rPr>
              <w:t>19</w:t>
            </w:r>
          </w:p>
        </w:tc>
        <w:tc>
          <w:tcPr>
            <w:tcW w:w="3118" w:type="dxa"/>
            <w:shd w:val="clear" w:color="auto" w:fill="FFFFFF" w:themeFill="background1"/>
          </w:tcPr>
          <w:p w14:paraId="57878188" w14:textId="77777777" w:rsidR="00AC2AC4" w:rsidRPr="0073042D" w:rsidRDefault="00AC2AC4" w:rsidP="00F45CE9">
            <w:pPr>
              <w:tabs>
                <w:tab w:val="left" w:pos="1701"/>
                <w:tab w:val="left" w:pos="6237"/>
              </w:tabs>
              <w:jc w:val="left"/>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sidRPr="0073042D">
              <w:rPr>
                <w:rStyle w:val="lev"/>
                <w:b w:val="0"/>
                <w:color w:val="000000" w:themeColor="text1"/>
              </w:rPr>
              <w:t>Traitement anti bactérien</w:t>
            </w:r>
          </w:p>
        </w:tc>
        <w:tc>
          <w:tcPr>
            <w:tcW w:w="2268" w:type="dxa"/>
            <w:shd w:val="clear" w:color="auto" w:fill="FFFFFF" w:themeFill="background1"/>
          </w:tcPr>
          <w:p w14:paraId="04813120" w14:textId="77777777" w:rsidR="00AC2AC4" w:rsidRPr="0073042D" w:rsidRDefault="00AC2AC4" w:rsidP="00F45CE9">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sidRPr="0073042D">
              <w:rPr>
                <w:rStyle w:val="lev"/>
                <w:b w:val="0"/>
                <w:color w:val="000000" w:themeColor="text1"/>
              </w:rPr>
              <w:t>Oui-non</w:t>
            </w:r>
          </w:p>
        </w:tc>
        <w:tc>
          <w:tcPr>
            <w:tcW w:w="820" w:type="dxa"/>
            <w:shd w:val="clear" w:color="auto" w:fill="auto"/>
          </w:tcPr>
          <w:p w14:paraId="6B464F9F" w14:textId="77777777" w:rsidR="00AC2AC4" w:rsidRPr="0073042D" w:rsidRDefault="00AC2AC4" w:rsidP="00F45CE9">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sidRPr="0073042D">
              <w:rPr>
                <w:rStyle w:val="lev"/>
                <w:b w:val="0"/>
                <w:color w:val="000000" w:themeColor="text1"/>
              </w:rPr>
              <w:t>X</w:t>
            </w:r>
          </w:p>
        </w:tc>
        <w:tc>
          <w:tcPr>
            <w:tcW w:w="3223" w:type="dxa"/>
            <w:shd w:val="clear" w:color="auto" w:fill="auto"/>
          </w:tcPr>
          <w:p w14:paraId="03696D0B" w14:textId="77777777" w:rsidR="00AC2AC4" w:rsidRPr="0073042D" w:rsidRDefault="00AC2AC4" w:rsidP="00F45CE9">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p>
        </w:tc>
      </w:tr>
      <w:tr w:rsidR="00AC2AC4" w:rsidRPr="0073042D" w14:paraId="44A6614D" w14:textId="77777777" w:rsidTr="00F45CE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6674A182" w14:textId="77777777" w:rsidR="00AC2AC4" w:rsidRPr="0073042D" w:rsidRDefault="00AC2AC4" w:rsidP="00F45CE9">
            <w:pPr>
              <w:tabs>
                <w:tab w:val="left" w:pos="1701"/>
                <w:tab w:val="left" w:pos="6237"/>
              </w:tabs>
              <w:rPr>
                <w:rStyle w:val="lev"/>
                <w:b/>
                <w:color w:val="000000" w:themeColor="text1"/>
              </w:rPr>
            </w:pPr>
            <w:r>
              <w:rPr>
                <w:rStyle w:val="lev"/>
                <w:b/>
                <w:color w:val="000000" w:themeColor="text1"/>
              </w:rPr>
              <w:lastRenderedPageBreak/>
              <w:t>20</w:t>
            </w:r>
          </w:p>
        </w:tc>
        <w:tc>
          <w:tcPr>
            <w:tcW w:w="3118" w:type="dxa"/>
            <w:shd w:val="clear" w:color="auto" w:fill="FFFFFF" w:themeFill="background1"/>
          </w:tcPr>
          <w:p w14:paraId="2364DA29" w14:textId="77777777" w:rsidR="00AC2AC4" w:rsidRPr="0073042D" w:rsidRDefault="00AC2AC4" w:rsidP="00F45CE9">
            <w:pPr>
              <w:tabs>
                <w:tab w:val="left" w:pos="1701"/>
                <w:tab w:val="left" w:pos="6237"/>
              </w:tabs>
              <w:jc w:val="left"/>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sidRPr="0073042D">
              <w:rPr>
                <w:rStyle w:val="lev"/>
                <w:b w:val="0"/>
                <w:color w:val="000000" w:themeColor="text1"/>
              </w:rPr>
              <w:t>Lavage machine : préciser la température maximale</w:t>
            </w:r>
          </w:p>
        </w:tc>
        <w:tc>
          <w:tcPr>
            <w:tcW w:w="2268" w:type="dxa"/>
          </w:tcPr>
          <w:p w14:paraId="6F1219E1" w14:textId="77777777" w:rsidR="00AC2AC4" w:rsidRPr="0073042D" w:rsidRDefault="00AC2AC4" w:rsidP="00F45CE9">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sidRPr="0073042D">
              <w:rPr>
                <w:rStyle w:val="lev"/>
                <w:b w:val="0"/>
                <w:color w:val="000000" w:themeColor="text1"/>
              </w:rPr>
              <w:t>°C</w:t>
            </w:r>
          </w:p>
        </w:tc>
        <w:tc>
          <w:tcPr>
            <w:tcW w:w="820" w:type="dxa"/>
          </w:tcPr>
          <w:p w14:paraId="2477B56A" w14:textId="77777777" w:rsidR="00AC2AC4" w:rsidRPr="0073042D" w:rsidRDefault="00AC2AC4" w:rsidP="00F45CE9">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sidRPr="0073042D">
              <w:rPr>
                <w:rStyle w:val="lev"/>
                <w:b w:val="0"/>
                <w:color w:val="000000" w:themeColor="text1"/>
              </w:rPr>
              <w:t>X</w:t>
            </w:r>
          </w:p>
        </w:tc>
        <w:tc>
          <w:tcPr>
            <w:tcW w:w="3223" w:type="dxa"/>
          </w:tcPr>
          <w:p w14:paraId="1F7773E8" w14:textId="77777777" w:rsidR="00AC2AC4" w:rsidRPr="0073042D" w:rsidRDefault="00AC2AC4" w:rsidP="00F45CE9">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p>
        </w:tc>
      </w:tr>
    </w:tbl>
    <w:p w14:paraId="3DEF8E88" w14:textId="77777777" w:rsidR="00AC2AC4" w:rsidRDefault="00AC2AC4" w:rsidP="00AC2AC4">
      <w:pPr>
        <w:tabs>
          <w:tab w:val="left" w:pos="1701"/>
          <w:tab w:val="left" w:pos="6237"/>
        </w:tabs>
        <w:spacing w:after="0"/>
        <w:ind w:right="-285"/>
        <w:jc w:val="center"/>
        <w:rPr>
          <w:rFonts w:ascii="Cambria" w:eastAsia="Times New Roman" w:hAnsi="Cambria" w:cs="Arial"/>
          <w:bCs/>
          <w:color w:val="943634"/>
          <w:spacing w:val="5"/>
          <w:sz w:val="28"/>
        </w:rPr>
      </w:pPr>
    </w:p>
    <w:p w14:paraId="2A3BBCCB" w14:textId="77777777" w:rsidR="00AC2AC4" w:rsidRDefault="00AC2AC4" w:rsidP="00AC2AC4">
      <w:pPr>
        <w:tabs>
          <w:tab w:val="left" w:pos="1701"/>
          <w:tab w:val="left" w:pos="6237"/>
        </w:tabs>
        <w:spacing w:after="0"/>
        <w:ind w:right="-285"/>
        <w:jc w:val="center"/>
        <w:rPr>
          <w:rFonts w:ascii="Cambria" w:eastAsia="Times New Roman" w:hAnsi="Cambria" w:cs="Arial"/>
          <w:bCs/>
          <w:color w:val="943634"/>
          <w:spacing w:val="5"/>
          <w:sz w:val="28"/>
        </w:rPr>
      </w:pPr>
    </w:p>
    <w:p w14:paraId="50C672DD" w14:textId="77777777" w:rsidR="00AC2AC4" w:rsidRDefault="00AC2AC4" w:rsidP="00AC2AC4">
      <w:pPr>
        <w:tabs>
          <w:tab w:val="left" w:pos="1701"/>
          <w:tab w:val="left" w:pos="6237"/>
        </w:tabs>
        <w:spacing w:after="0"/>
        <w:ind w:right="-285"/>
        <w:jc w:val="center"/>
        <w:rPr>
          <w:rFonts w:ascii="Cambria" w:eastAsia="Times New Roman" w:hAnsi="Cambria" w:cs="Arial"/>
          <w:bCs/>
          <w:color w:val="943634"/>
          <w:spacing w:val="5"/>
          <w:sz w:val="28"/>
        </w:rPr>
      </w:pPr>
    </w:p>
    <w:p w14:paraId="68316E2F" w14:textId="77777777" w:rsidR="00AC2AC4" w:rsidRDefault="00AC2AC4" w:rsidP="00AC2AC4">
      <w:pPr>
        <w:tabs>
          <w:tab w:val="left" w:pos="1701"/>
          <w:tab w:val="left" w:pos="6237"/>
        </w:tabs>
        <w:spacing w:after="0"/>
        <w:ind w:right="-285"/>
        <w:jc w:val="center"/>
        <w:rPr>
          <w:rFonts w:ascii="Cambria" w:eastAsia="Times New Roman" w:hAnsi="Cambria" w:cs="Arial"/>
          <w:bCs/>
          <w:color w:val="943634"/>
          <w:spacing w:val="5"/>
          <w:sz w:val="28"/>
        </w:rPr>
      </w:pPr>
    </w:p>
    <w:p w14:paraId="4B5D027A" w14:textId="77777777" w:rsidR="00AC2AC4" w:rsidRDefault="00AC2AC4" w:rsidP="00AC2AC4">
      <w:pPr>
        <w:tabs>
          <w:tab w:val="left" w:pos="1701"/>
          <w:tab w:val="left" w:pos="6237"/>
        </w:tabs>
        <w:spacing w:after="0"/>
        <w:ind w:right="-285"/>
        <w:jc w:val="center"/>
        <w:rPr>
          <w:rFonts w:ascii="Cambria" w:eastAsia="Times New Roman" w:hAnsi="Cambria" w:cs="Arial"/>
          <w:bCs/>
          <w:color w:val="943634"/>
          <w:spacing w:val="5"/>
          <w:sz w:val="28"/>
        </w:rPr>
      </w:pPr>
    </w:p>
    <w:p w14:paraId="4A34D065" w14:textId="77777777" w:rsidR="00AC2AC4" w:rsidRDefault="00AC2AC4" w:rsidP="00AC2AC4">
      <w:pPr>
        <w:tabs>
          <w:tab w:val="left" w:pos="1701"/>
          <w:tab w:val="left" w:pos="6237"/>
        </w:tabs>
        <w:spacing w:after="0"/>
        <w:ind w:right="-285"/>
        <w:jc w:val="center"/>
        <w:rPr>
          <w:rFonts w:ascii="Cambria" w:eastAsia="Times New Roman" w:hAnsi="Cambria" w:cs="Arial"/>
          <w:bCs/>
          <w:color w:val="943634"/>
          <w:spacing w:val="5"/>
          <w:sz w:val="28"/>
        </w:rPr>
      </w:pPr>
    </w:p>
    <w:p w14:paraId="672B96DE" w14:textId="77777777" w:rsidR="00AC2AC4" w:rsidRDefault="00AC2AC4" w:rsidP="00AC2AC4">
      <w:pPr>
        <w:tabs>
          <w:tab w:val="left" w:pos="1701"/>
          <w:tab w:val="left" w:pos="6237"/>
          <w:tab w:val="left" w:pos="7020"/>
        </w:tabs>
        <w:spacing w:after="0"/>
        <w:ind w:right="189"/>
        <w:jc w:val="right"/>
        <w:rPr>
          <w:rFonts w:ascii="Cambria" w:eastAsia="Times New Roman" w:hAnsi="Cambria" w:cs="Arial"/>
          <w:bCs/>
          <w:color w:val="943634"/>
          <w:spacing w:val="5"/>
          <w:sz w:val="28"/>
        </w:rPr>
      </w:pPr>
      <w:r w:rsidRPr="001D3E4C">
        <w:rPr>
          <w:rStyle w:val="Rfrencelgre"/>
        </w:rPr>
        <w:t>Date, cachet, signature précédés du nom du signataire</w:t>
      </w:r>
    </w:p>
    <w:p w14:paraId="0E47BD3C" w14:textId="77777777" w:rsidR="00AC2AC4" w:rsidRDefault="00AC2AC4" w:rsidP="00AC2AC4">
      <w:pPr>
        <w:tabs>
          <w:tab w:val="left" w:pos="1701"/>
          <w:tab w:val="left" w:pos="6237"/>
        </w:tabs>
        <w:spacing w:after="0"/>
        <w:ind w:right="-285"/>
        <w:jc w:val="center"/>
        <w:rPr>
          <w:rFonts w:ascii="Cambria" w:eastAsia="Times New Roman" w:hAnsi="Cambria" w:cs="Arial"/>
          <w:bCs/>
          <w:color w:val="943634"/>
          <w:spacing w:val="5"/>
          <w:sz w:val="28"/>
        </w:rPr>
      </w:pPr>
    </w:p>
    <w:p w14:paraId="71336090" w14:textId="77777777" w:rsidR="00AC2AC4" w:rsidRDefault="00AC2AC4" w:rsidP="00AC2AC4">
      <w:pPr>
        <w:tabs>
          <w:tab w:val="left" w:pos="1701"/>
          <w:tab w:val="left" w:pos="6237"/>
        </w:tabs>
        <w:spacing w:after="0"/>
        <w:ind w:right="-285"/>
        <w:jc w:val="center"/>
        <w:rPr>
          <w:rFonts w:ascii="Cambria" w:eastAsia="Times New Roman" w:hAnsi="Cambria" w:cs="Arial"/>
          <w:bCs/>
          <w:color w:val="943634"/>
          <w:spacing w:val="5"/>
          <w:sz w:val="28"/>
        </w:rPr>
      </w:pPr>
    </w:p>
    <w:p w14:paraId="5B0C763D" w14:textId="77777777" w:rsidR="00AC2AC4" w:rsidRDefault="00AC2AC4" w:rsidP="00AC2AC4">
      <w:pPr>
        <w:tabs>
          <w:tab w:val="left" w:pos="1701"/>
          <w:tab w:val="left" w:pos="6237"/>
        </w:tabs>
        <w:spacing w:after="0"/>
        <w:ind w:right="-285"/>
        <w:jc w:val="center"/>
        <w:rPr>
          <w:rFonts w:ascii="Cambria" w:eastAsia="Times New Roman" w:hAnsi="Cambria" w:cs="Arial"/>
          <w:bCs/>
          <w:color w:val="943634"/>
          <w:spacing w:val="5"/>
          <w:sz w:val="28"/>
        </w:rPr>
      </w:pPr>
    </w:p>
    <w:p w14:paraId="0820DACE" w14:textId="77777777" w:rsidR="00AC2AC4" w:rsidRDefault="00AC2AC4" w:rsidP="00AC2AC4">
      <w:pPr>
        <w:tabs>
          <w:tab w:val="left" w:pos="1701"/>
          <w:tab w:val="left" w:pos="6237"/>
        </w:tabs>
        <w:spacing w:after="0"/>
        <w:ind w:right="-285"/>
        <w:jc w:val="center"/>
        <w:rPr>
          <w:rFonts w:ascii="Cambria" w:eastAsia="Times New Roman" w:hAnsi="Cambria" w:cs="Arial"/>
          <w:bCs/>
          <w:color w:val="943634"/>
          <w:spacing w:val="5"/>
          <w:sz w:val="28"/>
        </w:rPr>
      </w:pPr>
    </w:p>
    <w:p w14:paraId="6F76BFBD" w14:textId="77777777" w:rsidR="00AC2AC4" w:rsidRPr="001D3E4C" w:rsidRDefault="00AC2AC4" w:rsidP="00AC2AC4">
      <w:pPr>
        <w:tabs>
          <w:tab w:val="left" w:pos="1701"/>
          <w:tab w:val="left" w:pos="6237"/>
        </w:tabs>
        <w:spacing w:after="0"/>
        <w:ind w:right="-285"/>
        <w:jc w:val="center"/>
        <w:rPr>
          <w:rFonts w:ascii="Cambria" w:eastAsia="Times New Roman" w:hAnsi="Cambria" w:cs="Arial"/>
          <w:bCs/>
          <w:color w:val="943634"/>
          <w:spacing w:val="5"/>
          <w:sz w:val="28"/>
        </w:rPr>
      </w:pPr>
      <w:r w:rsidRPr="001D3E4C">
        <w:rPr>
          <w:rFonts w:ascii="Cambria" w:eastAsia="Times New Roman" w:hAnsi="Cambria" w:cs="Arial"/>
          <w:bCs/>
          <w:color w:val="943634"/>
          <w:spacing w:val="5"/>
          <w:sz w:val="28"/>
        </w:rPr>
        <w:t>Les questions suivantes relatives au développement durable s’adressent aux produits présentés en BPU</w:t>
      </w:r>
      <w:r>
        <w:rPr>
          <w:rFonts w:ascii="Cambria" w:eastAsia="Times New Roman" w:hAnsi="Cambria" w:cs="Arial"/>
          <w:bCs/>
          <w:color w:val="943634"/>
          <w:spacing w:val="5"/>
          <w:sz w:val="28"/>
        </w:rPr>
        <w:t xml:space="preserve"> pour le lot 2</w:t>
      </w:r>
      <w:r w:rsidRPr="001D3E4C">
        <w:rPr>
          <w:rFonts w:ascii="Cambria" w:eastAsia="Times New Roman" w:hAnsi="Cambria" w:cs="Arial"/>
          <w:bCs/>
          <w:color w:val="943634"/>
          <w:spacing w:val="5"/>
          <w:sz w:val="28"/>
        </w:rPr>
        <w:t>.</w:t>
      </w:r>
    </w:p>
    <w:p w14:paraId="39A6AAA0" w14:textId="77777777" w:rsidR="00AC2AC4" w:rsidRPr="001D3E4C" w:rsidRDefault="00AC2AC4" w:rsidP="00AC2AC4">
      <w:pPr>
        <w:rPr>
          <w:rFonts w:ascii="Cambria" w:eastAsia="Times New Roman" w:hAnsi="Cambria" w:cs="Times New Roman"/>
        </w:rPr>
      </w:pPr>
    </w:p>
    <w:tbl>
      <w:tblPr>
        <w:tblStyle w:val="Grilleclaire-Accent1111"/>
        <w:tblW w:w="9963" w:type="dxa"/>
        <w:tblLayout w:type="fixed"/>
        <w:tblLook w:val="04A0" w:firstRow="1" w:lastRow="0" w:firstColumn="1" w:lastColumn="0" w:noHBand="0" w:noVBand="1"/>
      </w:tblPr>
      <w:tblGrid>
        <w:gridCol w:w="534"/>
        <w:gridCol w:w="3851"/>
        <w:gridCol w:w="1275"/>
        <w:gridCol w:w="567"/>
        <w:gridCol w:w="3736"/>
      </w:tblGrid>
      <w:tr w:rsidR="00AC2AC4" w:rsidRPr="001D3E4C" w14:paraId="7E2C4227" w14:textId="77777777" w:rsidTr="00F45C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85" w:type="dxa"/>
            <w:gridSpan w:val="2"/>
            <w:shd w:val="clear" w:color="auto" w:fill="D5DCE4"/>
            <w:vAlign w:val="center"/>
          </w:tcPr>
          <w:p w14:paraId="49EC846E" w14:textId="77777777" w:rsidR="00AC2AC4" w:rsidRPr="001D3E4C" w:rsidRDefault="00AC2AC4" w:rsidP="00F45CE9">
            <w:pPr>
              <w:jc w:val="center"/>
              <w:rPr>
                <w:sz w:val="24"/>
                <w:szCs w:val="24"/>
              </w:rPr>
            </w:pPr>
            <w:r w:rsidRPr="001D3E4C">
              <w:rPr>
                <w:sz w:val="24"/>
                <w:szCs w:val="24"/>
              </w:rPr>
              <w:t>Questions</w:t>
            </w:r>
          </w:p>
        </w:tc>
        <w:tc>
          <w:tcPr>
            <w:tcW w:w="1275" w:type="dxa"/>
            <w:shd w:val="clear" w:color="auto" w:fill="D5DCE4"/>
            <w:vAlign w:val="center"/>
          </w:tcPr>
          <w:p w14:paraId="11A154AB" w14:textId="77777777" w:rsidR="00AC2AC4" w:rsidRPr="001D3E4C" w:rsidRDefault="00AC2AC4" w:rsidP="00F45CE9">
            <w:pPr>
              <w:jc w:val="center"/>
              <w:cnfStyle w:val="100000000000" w:firstRow="1" w:lastRow="0" w:firstColumn="0" w:lastColumn="0" w:oddVBand="0" w:evenVBand="0" w:oddHBand="0" w:evenHBand="0" w:firstRowFirstColumn="0" w:firstRowLastColumn="0" w:lastRowFirstColumn="0" w:lastRowLastColumn="0"/>
              <w:rPr>
                <w:sz w:val="24"/>
                <w:szCs w:val="24"/>
              </w:rPr>
            </w:pPr>
            <w:r w:rsidRPr="001D3E4C">
              <w:rPr>
                <w:sz w:val="24"/>
                <w:szCs w:val="24"/>
              </w:rPr>
              <w:t>Mode de réponse attendue</w:t>
            </w:r>
          </w:p>
        </w:tc>
        <w:tc>
          <w:tcPr>
            <w:tcW w:w="567" w:type="dxa"/>
            <w:shd w:val="clear" w:color="auto" w:fill="D5DCE4"/>
            <w:vAlign w:val="center"/>
          </w:tcPr>
          <w:p w14:paraId="7539DC64" w14:textId="77777777" w:rsidR="00AC2AC4" w:rsidRPr="001D3E4C" w:rsidRDefault="00AC2AC4" w:rsidP="00F45CE9">
            <w:pPr>
              <w:ind w:left="-108" w:right="-108"/>
              <w:jc w:val="center"/>
              <w:cnfStyle w:val="100000000000" w:firstRow="1" w:lastRow="0" w:firstColumn="0" w:lastColumn="0" w:oddVBand="0" w:evenVBand="0" w:oddHBand="0" w:evenHBand="0" w:firstRowFirstColumn="0" w:firstRowLastColumn="0" w:lastRowFirstColumn="0" w:lastRowLastColumn="0"/>
              <w:rPr>
                <w:sz w:val="24"/>
                <w:szCs w:val="24"/>
              </w:rPr>
            </w:pPr>
            <w:r w:rsidRPr="001D3E4C">
              <w:rPr>
                <w:sz w:val="24"/>
                <w:szCs w:val="24"/>
              </w:rPr>
              <w:t>Item noté</w:t>
            </w:r>
          </w:p>
        </w:tc>
        <w:tc>
          <w:tcPr>
            <w:tcW w:w="3736" w:type="dxa"/>
            <w:shd w:val="clear" w:color="auto" w:fill="D5DCE4"/>
            <w:vAlign w:val="center"/>
          </w:tcPr>
          <w:p w14:paraId="47C8D1FA" w14:textId="77777777" w:rsidR="00AC2AC4" w:rsidRPr="001D3E4C" w:rsidRDefault="00AC2AC4" w:rsidP="00F45CE9">
            <w:pPr>
              <w:jc w:val="center"/>
              <w:cnfStyle w:val="100000000000" w:firstRow="1" w:lastRow="0" w:firstColumn="0" w:lastColumn="0" w:oddVBand="0" w:evenVBand="0" w:oddHBand="0" w:evenHBand="0" w:firstRowFirstColumn="0" w:firstRowLastColumn="0" w:lastRowFirstColumn="0" w:lastRowLastColumn="0"/>
              <w:rPr>
                <w:sz w:val="24"/>
                <w:szCs w:val="24"/>
              </w:rPr>
            </w:pPr>
            <w:r w:rsidRPr="001D3E4C">
              <w:rPr>
                <w:sz w:val="24"/>
                <w:szCs w:val="24"/>
              </w:rPr>
              <w:t>Réponse du candidat</w:t>
            </w:r>
          </w:p>
        </w:tc>
      </w:tr>
      <w:tr w:rsidR="00AC2AC4" w:rsidRPr="001D3E4C" w14:paraId="499B1230" w14:textId="77777777" w:rsidTr="00F45CE9">
        <w:trPr>
          <w:cnfStyle w:val="000000100000" w:firstRow="0" w:lastRow="0" w:firstColumn="0" w:lastColumn="0" w:oddVBand="0" w:evenVBand="0" w:oddHBand="1" w:evenHBand="0" w:firstRowFirstColumn="0" w:firstRowLastColumn="0" w:lastRowFirstColumn="0" w:lastRowLastColumn="0"/>
          <w:trHeight w:val="1001"/>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02F2C650" w14:textId="77777777" w:rsidR="00AC2AC4" w:rsidRPr="001D3E4C" w:rsidRDefault="00AC2AC4" w:rsidP="00F45CE9">
            <w:pPr>
              <w:jc w:val="center"/>
              <w:rPr>
                <w:color w:val="000000"/>
              </w:rPr>
            </w:pPr>
            <w:r w:rsidRPr="001D3E4C">
              <w:rPr>
                <w:color w:val="000000"/>
              </w:rPr>
              <w:t>1</w:t>
            </w:r>
          </w:p>
        </w:tc>
        <w:tc>
          <w:tcPr>
            <w:tcW w:w="3851" w:type="dxa"/>
            <w:shd w:val="clear" w:color="auto" w:fill="auto"/>
            <w:vAlign w:val="center"/>
          </w:tcPr>
          <w:p w14:paraId="36AE8D28" w14:textId="77777777" w:rsidR="00AC2AC4" w:rsidRPr="001D3E4C" w:rsidRDefault="00AC2AC4" w:rsidP="00F45CE9">
            <w:pPr>
              <w:cnfStyle w:val="000000100000" w:firstRow="0" w:lastRow="0" w:firstColumn="0" w:lastColumn="0" w:oddVBand="0" w:evenVBand="0" w:oddHBand="1" w:evenHBand="0" w:firstRowFirstColumn="0" w:firstRowLastColumn="0" w:lastRowFirstColumn="0" w:lastRowLastColumn="0"/>
              <w:rPr>
                <w:sz w:val="20"/>
              </w:rPr>
            </w:pPr>
            <w:r w:rsidRPr="001D3E4C">
              <w:rPr>
                <w:sz w:val="20"/>
              </w:rPr>
              <w:t>Taux  de matériaux recyclés utilisés pour la production des équipements proposés : matelas mousse viscoélastique</w:t>
            </w:r>
          </w:p>
        </w:tc>
        <w:tc>
          <w:tcPr>
            <w:tcW w:w="1275" w:type="dxa"/>
            <w:shd w:val="clear" w:color="auto" w:fill="auto"/>
            <w:vAlign w:val="center"/>
          </w:tcPr>
          <w:p w14:paraId="616A03CF" w14:textId="77777777" w:rsidR="00AC2AC4" w:rsidRPr="001D3E4C" w:rsidRDefault="00AC2AC4" w:rsidP="00F45CE9">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1D3E4C">
              <w:rPr>
                <w:sz w:val="20"/>
                <w:szCs w:val="20"/>
              </w:rPr>
              <w:t>% - préciser</w:t>
            </w:r>
          </w:p>
        </w:tc>
        <w:tc>
          <w:tcPr>
            <w:tcW w:w="567" w:type="dxa"/>
            <w:shd w:val="clear" w:color="auto" w:fill="auto"/>
            <w:vAlign w:val="center"/>
          </w:tcPr>
          <w:p w14:paraId="3B210998" w14:textId="77777777" w:rsidR="00AC2AC4" w:rsidRPr="001D3E4C" w:rsidRDefault="00AC2AC4" w:rsidP="00F45CE9">
            <w:pPr>
              <w:ind w:firstLine="72"/>
              <w:jc w:val="center"/>
              <w:cnfStyle w:val="000000100000" w:firstRow="0" w:lastRow="0" w:firstColumn="0" w:lastColumn="0" w:oddVBand="0" w:evenVBand="0" w:oddHBand="1" w:evenHBand="0" w:firstRowFirstColumn="0" w:firstRowLastColumn="0" w:lastRowFirstColumn="0" w:lastRowLastColumn="0"/>
              <w:rPr>
                <w:rFonts w:cs="Arial"/>
              </w:rPr>
            </w:pPr>
            <w:r w:rsidRPr="001D3E4C">
              <w:rPr>
                <w:rFonts w:cs="Arial"/>
              </w:rPr>
              <w:t>X</w:t>
            </w:r>
          </w:p>
        </w:tc>
        <w:tc>
          <w:tcPr>
            <w:tcW w:w="3736" w:type="dxa"/>
            <w:shd w:val="clear" w:color="auto" w:fill="auto"/>
            <w:vAlign w:val="center"/>
          </w:tcPr>
          <w:p w14:paraId="7D79ED8C" w14:textId="77777777" w:rsidR="00AC2AC4" w:rsidRPr="001D3E4C" w:rsidRDefault="00AC2AC4" w:rsidP="00F45CE9">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AC2AC4" w:rsidRPr="001D3E4C" w14:paraId="145ABFC3" w14:textId="77777777" w:rsidTr="00F45CE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5D159EDE" w14:textId="77777777" w:rsidR="00AC2AC4" w:rsidRPr="001D3E4C" w:rsidRDefault="00AC2AC4" w:rsidP="00F45CE9">
            <w:pPr>
              <w:jc w:val="center"/>
              <w:rPr>
                <w:color w:val="000000"/>
              </w:rPr>
            </w:pPr>
            <w:r w:rsidRPr="001D3E4C">
              <w:rPr>
                <w:color w:val="000000"/>
              </w:rPr>
              <w:t>2</w:t>
            </w:r>
          </w:p>
        </w:tc>
        <w:tc>
          <w:tcPr>
            <w:tcW w:w="3851" w:type="dxa"/>
            <w:shd w:val="clear" w:color="auto" w:fill="auto"/>
            <w:vAlign w:val="center"/>
          </w:tcPr>
          <w:p w14:paraId="217C85EA" w14:textId="77777777" w:rsidR="00AC2AC4" w:rsidRPr="001D3E4C" w:rsidRDefault="00AC2AC4" w:rsidP="00F45CE9">
            <w:pPr>
              <w:cnfStyle w:val="000000010000" w:firstRow="0" w:lastRow="0" w:firstColumn="0" w:lastColumn="0" w:oddVBand="0" w:evenVBand="0" w:oddHBand="0" w:evenHBand="1" w:firstRowFirstColumn="0" w:firstRowLastColumn="0" w:lastRowFirstColumn="0" w:lastRowLastColumn="0"/>
              <w:rPr>
                <w:sz w:val="20"/>
              </w:rPr>
            </w:pPr>
            <w:r w:rsidRPr="001D3E4C">
              <w:rPr>
                <w:sz w:val="20"/>
              </w:rPr>
              <w:t>Taux  de matériaux recyclés utilisés pour la production des équipements proposés : Housse</w:t>
            </w:r>
          </w:p>
        </w:tc>
        <w:tc>
          <w:tcPr>
            <w:tcW w:w="1275" w:type="dxa"/>
            <w:shd w:val="clear" w:color="auto" w:fill="auto"/>
            <w:vAlign w:val="center"/>
          </w:tcPr>
          <w:p w14:paraId="412A1EA0" w14:textId="77777777" w:rsidR="00AC2AC4" w:rsidRPr="001D3E4C" w:rsidRDefault="00AC2AC4" w:rsidP="00F45CE9">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1D3E4C">
              <w:rPr>
                <w:sz w:val="20"/>
                <w:szCs w:val="20"/>
              </w:rPr>
              <w:t>% - préciser</w:t>
            </w:r>
          </w:p>
        </w:tc>
        <w:tc>
          <w:tcPr>
            <w:tcW w:w="567" w:type="dxa"/>
            <w:shd w:val="clear" w:color="auto" w:fill="auto"/>
            <w:vAlign w:val="center"/>
          </w:tcPr>
          <w:p w14:paraId="07E5B7F2" w14:textId="77777777" w:rsidR="00AC2AC4" w:rsidRPr="001D3E4C" w:rsidRDefault="00AC2AC4" w:rsidP="00F45CE9">
            <w:pPr>
              <w:ind w:firstLine="72"/>
              <w:jc w:val="center"/>
              <w:cnfStyle w:val="000000010000" w:firstRow="0" w:lastRow="0" w:firstColumn="0" w:lastColumn="0" w:oddVBand="0" w:evenVBand="0" w:oddHBand="0" w:evenHBand="1" w:firstRowFirstColumn="0" w:firstRowLastColumn="0" w:lastRowFirstColumn="0" w:lastRowLastColumn="0"/>
              <w:rPr>
                <w:rFonts w:cs="Arial"/>
              </w:rPr>
            </w:pPr>
            <w:r w:rsidRPr="001D3E4C">
              <w:rPr>
                <w:rFonts w:cs="Arial"/>
              </w:rPr>
              <w:t>X</w:t>
            </w:r>
          </w:p>
        </w:tc>
        <w:tc>
          <w:tcPr>
            <w:tcW w:w="3736" w:type="dxa"/>
            <w:shd w:val="clear" w:color="auto" w:fill="auto"/>
            <w:vAlign w:val="center"/>
          </w:tcPr>
          <w:p w14:paraId="12CE6DE6" w14:textId="77777777" w:rsidR="00AC2AC4" w:rsidRPr="001D3E4C" w:rsidRDefault="00AC2AC4" w:rsidP="00F45CE9">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AC2AC4" w:rsidRPr="001D3E4C" w14:paraId="387FE439" w14:textId="77777777" w:rsidTr="00F45C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787B5FF2" w14:textId="77777777" w:rsidR="00AC2AC4" w:rsidRPr="001D3E4C" w:rsidRDefault="00AC2AC4" w:rsidP="00F45CE9">
            <w:pPr>
              <w:jc w:val="center"/>
              <w:rPr>
                <w:color w:val="000000"/>
              </w:rPr>
            </w:pPr>
            <w:r w:rsidRPr="001D3E4C">
              <w:rPr>
                <w:color w:val="000000"/>
              </w:rPr>
              <w:t>3</w:t>
            </w:r>
          </w:p>
        </w:tc>
        <w:tc>
          <w:tcPr>
            <w:tcW w:w="3851" w:type="dxa"/>
            <w:shd w:val="clear" w:color="auto" w:fill="auto"/>
            <w:vAlign w:val="center"/>
          </w:tcPr>
          <w:p w14:paraId="301CCB63" w14:textId="77777777" w:rsidR="00AC2AC4" w:rsidRPr="001D3E4C" w:rsidRDefault="00AC2AC4" w:rsidP="00F45CE9">
            <w:pPr>
              <w:cnfStyle w:val="000000100000" w:firstRow="0" w:lastRow="0" w:firstColumn="0" w:lastColumn="0" w:oddVBand="0" w:evenVBand="0" w:oddHBand="1" w:evenHBand="0" w:firstRowFirstColumn="0" w:firstRowLastColumn="0" w:lastRowFirstColumn="0" w:lastRowLastColumn="0"/>
              <w:rPr>
                <w:sz w:val="20"/>
              </w:rPr>
            </w:pPr>
            <w:r w:rsidRPr="001D3E4C">
              <w:rPr>
                <w:sz w:val="20"/>
              </w:rPr>
              <w:t>Taux  de matériaux recyclables entrant dans la composition des équipements proposés : matelas mousse viscoélastique</w:t>
            </w:r>
          </w:p>
        </w:tc>
        <w:tc>
          <w:tcPr>
            <w:tcW w:w="1275" w:type="dxa"/>
            <w:shd w:val="clear" w:color="auto" w:fill="auto"/>
            <w:vAlign w:val="center"/>
          </w:tcPr>
          <w:p w14:paraId="5BB37433" w14:textId="77777777" w:rsidR="00AC2AC4" w:rsidRPr="001D3E4C" w:rsidRDefault="00AC2AC4" w:rsidP="00F45CE9">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1D3E4C">
              <w:rPr>
                <w:sz w:val="20"/>
                <w:szCs w:val="20"/>
              </w:rPr>
              <w:t>% Préciser modalités de recyclage</w:t>
            </w:r>
          </w:p>
        </w:tc>
        <w:tc>
          <w:tcPr>
            <w:tcW w:w="567" w:type="dxa"/>
            <w:shd w:val="clear" w:color="auto" w:fill="auto"/>
            <w:vAlign w:val="center"/>
          </w:tcPr>
          <w:p w14:paraId="0E7D9D33" w14:textId="77777777" w:rsidR="00AC2AC4" w:rsidRPr="001D3E4C" w:rsidRDefault="00AC2AC4" w:rsidP="00F45CE9">
            <w:pPr>
              <w:ind w:firstLine="72"/>
              <w:jc w:val="center"/>
              <w:cnfStyle w:val="000000100000" w:firstRow="0" w:lastRow="0" w:firstColumn="0" w:lastColumn="0" w:oddVBand="0" w:evenVBand="0" w:oddHBand="1" w:evenHBand="0" w:firstRowFirstColumn="0" w:firstRowLastColumn="0" w:lastRowFirstColumn="0" w:lastRowLastColumn="0"/>
              <w:rPr>
                <w:rFonts w:cs="Arial"/>
              </w:rPr>
            </w:pPr>
            <w:r w:rsidRPr="001D3E4C">
              <w:rPr>
                <w:rFonts w:cs="Arial"/>
              </w:rPr>
              <w:t>X</w:t>
            </w:r>
          </w:p>
        </w:tc>
        <w:tc>
          <w:tcPr>
            <w:tcW w:w="3736" w:type="dxa"/>
            <w:shd w:val="clear" w:color="auto" w:fill="auto"/>
            <w:vAlign w:val="center"/>
          </w:tcPr>
          <w:p w14:paraId="04046ABF" w14:textId="77777777" w:rsidR="00AC2AC4" w:rsidRPr="001D3E4C" w:rsidRDefault="00AC2AC4" w:rsidP="00F45CE9">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AC2AC4" w:rsidRPr="001D3E4C" w14:paraId="5323B9CA" w14:textId="77777777" w:rsidTr="00F45CE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1D633973" w14:textId="77777777" w:rsidR="00AC2AC4" w:rsidRPr="001D3E4C" w:rsidRDefault="00AC2AC4" w:rsidP="00F45CE9">
            <w:pPr>
              <w:jc w:val="center"/>
              <w:rPr>
                <w:color w:val="000000"/>
              </w:rPr>
            </w:pPr>
            <w:r w:rsidRPr="001D3E4C">
              <w:rPr>
                <w:color w:val="000000"/>
              </w:rPr>
              <w:t>4</w:t>
            </w:r>
          </w:p>
        </w:tc>
        <w:tc>
          <w:tcPr>
            <w:tcW w:w="3851" w:type="dxa"/>
            <w:shd w:val="clear" w:color="auto" w:fill="auto"/>
            <w:vAlign w:val="center"/>
          </w:tcPr>
          <w:p w14:paraId="029FA2FC" w14:textId="77777777" w:rsidR="00AC2AC4" w:rsidRPr="001D3E4C" w:rsidRDefault="00AC2AC4" w:rsidP="00F45CE9">
            <w:pPr>
              <w:cnfStyle w:val="000000010000" w:firstRow="0" w:lastRow="0" w:firstColumn="0" w:lastColumn="0" w:oddVBand="0" w:evenVBand="0" w:oddHBand="0" w:evenHBand="1" w:firstRowFirstColumn="0" w:firstRowLastColumn="0" w:lastRowFirstColumn="0" w:lastRowLastColumn="0"/>
              <w:rPr>
                <w:sz w:val="20"/>
              </w:rPr>
            </w:pPr>
            <w:r w:rsidRPr="001D3E4C">
              <w:rPr>
                <w:sz w:val="20"/>
              </w:rPr>
              <w:t xml:space="preserve">Taux  de matériaux recyclables entrant dans la composition des équipements proposés : </w:t>
            </w:r>
            <w:proofErr w:type="spellStart"/>
            <w:r w:rsidRPr="001D3E4C">
              <w:rPr>
                <w:sz w:val="20"/>
              </w:rPr>
              <w:t>houssse</w:t>
            </w:r>
            <w:proofErr w:type="spellEnd"/>
          </w:p>
        </w:tc>
        <w:tc>
          <w:tcPr>
            <w:tcW w:w="1275" w:type="dxa"/>
            <w:shd w:val="clear" w:color="auto" w:fill="auto"/>
            <w:vAlign w:val="center"/>
          </w:tcPr>
          <w:p w14:paraId="413C457C" w14:textId="77777777" w:rsidR="00AC2AC4" w:rsidRPr="001D3E4C" w:rsidRDefault="00AC2AC4" w:rsidP="00F45CE9">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1D3E4C">
              <w:rPr>
                <w:sz w:val="20"/>
              </w:rPr>
              <w:t>% Préciser modalités de recyclage</w:t>
            </w:r>
          </w:p>
        </w:tc>
        <w:tc>
          <w:tcPr>
            <w:tcW w:w="567" w:type="dxa"/>
            <w:shd w:val="clear" w:color="auto" w:fill="auto"/>
            <w:vAlign w:val="center"/>
          </w:tcPr>
          <w:p w14:paraId="404278C5" w14:textId="77777777" w:rsidR="00AC2AC4" w:rsidRPr="001D3E4C" w:rsidRDefault="00AC2AC4" w:rsidP="00F45CE9">
            <w:pPr>
              <w:ind w:firstLine="72"/>
              <w:jc w:val="center"/>
              <w:cnfStyle w:val="000000010000" w:firstRow="0" w:lastRow="0" w:firstColumn="0" w:lastColumn="0" w:oddVBand="0" w:evenVBand="0" w:oddHBand="0" w:evenHBand="1" w:firstRowFirstColumn="0" w:firstRowLastColumn="0" w:lastRowFirstColumn="0" w:lastRowLastColumn="0"/>
              <w:rPr>
                <w:rFonts w:cs="Arial"/>
              </w:rPr>
            </w:pPr>
            <w:r w:rsidRPr="001D3E4C">
              <w:rPr>
                <w:rFonts w:cs="Arial"/>
              </w:rPr>
              <w:t>X</w:t>
            </w:r>
          </w:p>
        </w:tc>
        <w:tc>
          <w:tcPr>
            <w:tcW w:w="3736" w:type="dxa"/>
            <w:shd w:val="clear" w:color="auto" w:fill="auto"/>
            <w:vAlign w:val="center"/>
          </w:tcPr>
          <w:p w14:paraId="511FFC6D" w14:textId="77777777" w:rsidR="00AC2AC4" w:rsidRPr="001D3E4C" w:rsidRDefault="00AC2AC4" w:rsidP="00F45CE9">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AC2AC4" w:rsidRPr="001D3E4C" w14:paraId="6002D2C9" w14:textId="77777777" w:rsidTr="00F45C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1C9B4C35" w14:textId="77777777" w:rsidR="00AC2AC4" w:rsidRPr="001D3E4C" w:rsidRDefault="00AC2AC4" w:rsidP="00F45CE9">
            <w:pPr>
              <w:jc w:val="center"/>
              <w:rPr>
                <w:color w:val="000000"/>
              </w:rPr>
            </w:pPr>
            <w:r>
              <w:rPr>
                <w:color w:val="000000"/>
              </w:rPr>
              <w:t>5</w:t>
            </w:r>
          </w:p>
        </w:tc>
        <w:tc>
          <w:tcPr>
            <w:tcW w:w="3851" w:type="dxa"/>
            <w:shd w:val="clear" w:color="auto" w:fill="auto"/>
            <w:vAlign w:val="center"/>
          </w:tcPr>
          <w:p w14:paraId="0CC74E38" w14:textId="77777777" w:rsidR="00AC2AC4" w:rsidRPr="001D3E4C" w:rsidRDefault="00AC2AC4" w:rsidP="00F45CE9">
            <w:pPr>
              <w:cnfStyle w:val="000000100000" w:firstRow="0" w:lastRow="0" w:firstColumn="0" w:lastColumn="0" w:oddVBand="0" w:evenVBand="0" w:oddHBand="1" w:evenHBand="0" w:firstRowFirstColumn="0" w:firstRowLastColumn="0" w:lastRowFirstColumn="0" w:lastRowLastColumn="0"/>
              <w:rPr>
                <w:sz w:val="20"/>
              </w:rPr>
            </w:pPr>
            <w:r w:rsidRPr="001D3E4C">
              <w:rPr>
                <w:sz w:val="20"/>
              </w:rPr>
              <w:t>Les tissus enduits utilisés sont garantis sans phtalates</w:t>
            </w:r>
          </w:p>
        </w:tc>
        <w:tc>
          <w:tcPr>
            <w:tcW w:w="1275" w:type="dxa"/>
            <w:shd w:val="clear" w:color="auto" w:fill="auto"/>
            <w:vAlign w:val="center"/>
          </w:tcPr>
          <w:p w14:paraId="55108053" w14:textId="77777777" w:rsidR="00AC2AC4" w:rsidRPr="001D3E4C" w:rsidRDefault="00AC2AC4" w:rsidP="00F45CE9">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1D3E4C">
              <w:rPr>
                <w:sz w:val="20"/>
                <w:szCs w:val="20"/>
              </w:rPr>
              <w:t>Transmettre certificat</w:t>
            </w:r>
          </w:p>
        </w:tc>
        <w:tc>
          <w:tcPr>
            <w:tcW w:w="567" w:type="dxa"/>
            <w:shd w:val="clear" w:color="auto" w:fill="auto"/>
            <w:vAlign w:val="center"/>
          </w:tcPr>
          <w:p w14:paraId="7517E304" w14:textId="77777777" w:rsidR="00AC2AC4" w:rsidRPr="001D3E4C" w:rsidRDefault="00AC2AC4" w:rsidP="00F45CE9">
            <w:pPr>
              <w:ind w:firstLine="72"/>
              <w:jc w:val="center"/>
              <w:cnfStyle w:val="000000100000" w:firstRow="0" w:lastRow="0" w:firstColumn="0" w:lastColumn="0" w:oddVBand="0" w:evenVBand="0" w:oddHBand="1" w:evenHBand="0" w:firstRowFirstColumn="0" w:firstRowLastColumn="0" w:lastRowFirstColumn="0" w:lastRowLastColumn="0"/>
              <w:rPr>
                <w:rFonts w:cs="Arial"/>
              </w:rPr>
            </w:pPr>
            <w:r w:rsidRPr="001D3E4C">
              <w:rPr>
                <w:rFonts w:cs="Arial"/>
              </w:rPr>
              <w:t>X</w:t>
            </w:r>
          </w:p>
        </w:tc>
        <w:tc>
          <w:tcPr>
            <w:tcW w:w="3736" w:type="dxa"/>
            <w:shd w:val="clear" w:color="auto" w:fill="auto"/>
            <w:vAlign w:val="center"/>
          </w:tcPr>
          <w:p w14:paraId="306CFBC0" w14:textId="77777777" w:rsidR="00AC2AC4" w:rsidRPr="001D3E4C" w:rsidRDefault="00AC2AC4" w:rsidP="00F45CE9">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sz w:val="20"/>
              </w:rPr>
            </w:pPr>
          </w:p>
        </w:tc>
      </w:tr>
      <w:tr w:rsidR="00AC2AC4" w:rsidRPr="001D3E4C" w14:paraId="68F3CD82" w14:textId="77777777" w:rsidTr="00F45CE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675D4148" w14:textId="77777777" w:rsidR="00AC2AC4" w:rsidRPr="001D3E4C" w:rsidRDefault="00AC2AC4" w:rsidP="00F45CE9">
            <w:pPr>
              <w:jc w:val="center"/>
              <w:rPr>
                <w:color w:val="000000"/>
              </w:rPr>
            </w:pPr>
            <w:r>
              <w:rPr>
                <w:color w:val="000000"/>
              </w:rPr>
              <w:t>6</w:t>
            </w:r>
          </w:p>
        </w:tc>
        <w:tc>
          <w:tcPr>
            <w:tcW w:w="3851" w:type="dxa"/>
            <w:shd w:val="clear" w:color="auto" w:fill="auto"/>
            <w:vAlign w:val="center"/>
          </w:tcPr>
          <w:p w14:paraId="7F9E664E" w14:textId="77777777" w:rsidR="00AC2AC4" w:rsidRPr="001D3E4C" w:rsidRDefault="00AC2AC4" w:rsidP="00F45CE9">
            <w:pPr>
              <w:cnfStyle w:val="000000010000" w:firstRow="0" w:lastRow="0" w:firstColumn="0" w:lastColumn="0" w:oddVBand="0" w:evenVBand="0" w:oddHBand="0" w:evenHBand="1" w:firstRowFirstColumn="0" w:firstRowLastColumn="0" w:lastRowFirstColumn="0" w:lastRowLastColumn="0"/>
              <w:rPr>
                <w:sz w:val="20"/>
              </w:rPr>
            </w:pPr>
            <w:r w:rsidRPr="001D3E4C">
              <w:rPr>
                <w:sz w:val="20"/>
              </w:rPr>
              <w:t xml:space="preserve">Les produits bénéficient-ils d’une éco conception,  c’est-à-dire une spécificité technique permettant de diminuer l'impact environnemental ? si oui, préciser dans quel domaine </w:t>
            </w:r>
          </w:p>
        </w:tc>
        <w:tc>
          <w:tcPr>
            <w:tcW w:w="1275" w:type="dxa"/>
            <w:shd w:val="clear" w:color="auto" w:fill="auto"/>
            <w:vAlign w:val="center"/>
          </w:tcPr>
          <w:p w14:paraId="7AC7C7E7" w14:textId="77777777" w:rsidR="00AC2AC4" w:rsidRPr="001D3E4C" w:rsidRDefault="00AC2AC4" w:rsidP="00F45CE9">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1D3E4C">
              <w:rPr>
                <w:sz w:val="20"/>
                <w:szCs w:val="20"/>
              </w:rPr>
              <w:t>Oui – non préciser</w:t>
            </w:r>
          </w:p>
        </w:tc>
        <w:tc>
          <w:tcPr>
            <w:tcW w:w="567" w:type="dxa"/>
            <w:shd w:val="clear" w:color="auto" w:fill="auto"/>
            <w:vAlign w:val="center"/>
          </w:tcPr>
          <w:p w14:paraId="5D4CD5A3" w14:textId="77777777" w:rsidR="00AC2AC4" w:rsidRPr="001D3E4C" w:rsidRDefault="00AC2AC4" w:rsidP="00F45CE9">
            <w:pPr>
              <w:ind w:firstLine="72"/>
              <w:jc w:val="center"/>
              <w:cnfStyle w:val="000000010000" w:firstRow="0" w:lastRow="0" w:firstColumn="0" w:lastColumn="0" w:oddVBand="0" w:evenVBand="0" w:oddHBand="0" w:evenHBand="1" w:firstRowFirstColumn="0" w:firstRowLastColumn="0" w:lastRowFirstColumn="0" w:lastRowLastColumn="0"/>
              <w:rPr>
                <w:rFonts w:cs="Arial"/>
              </w:rPr>
            </w:pPr>
            <w:r w:rsidRPr="001D3E4C">
              <w:rPr>
                <w:rFonts w:cs="Arial"/>
              </w:rPr>
              <w:t>X</w:t>
            </w:r>
          </w:p>
        </w:tc>
        <w:tc>
          <w:tcPr>
            <w:tcW w:w="3736" w:type="dxa"/>
            <w:shd w:val="clear" w:color="auto" w:fill="auto"/>
            <w:vAlign w:val="center"/>
          </w:tcPr>
          <w:p w14:paraId="67ACBDA2" w14:textId="77777777" w:rsidR="00AC2AC4" w:rsidRPr="001D3E4C" w:rsidRDefault="00AC2AC4" w:rsidP="00F45CE9">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sz w:val="20"/>
              </w:rPr>
            </w:pPr>
            <w:r w:rsidRPr="001D3E4C">
              <w:rPr>
                <w:bCs/>
                <w:color w:val="000000"/>
                <w:spacing w:val="5"/>
                <w:sz w:val="20"/>
              </w:rPr>
              <w:t>Fournir justificatif pour validation</w:t>
            </w:r>
          </w:p>
        </w:tc>
      </w:tr>
      <w:tr w:rsidR="00AC2AC4" w:rsidRPr="001D3E4C" w14:paraId="5998D268" w14:textId="77777777" w:rsidTr="00F45C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6C1FF660" w14:textId="77777777" w:rsidR="00AC2AC4" w:rsidRPr="001D3E4C" w:rsidRDefault="00AC2AC4" w:rsidP="00F45CE9">
            <w:pPr>
              <w:jc w:val="center"/>
              <w:rPr>
                <w:color w:val="000000"/>
              </w:rPr>
            </w:pPr>
            <w:r>
              <w:rPr>
                <w:color w:val="000000"/>
              </w:rPr>
              <w:t>7</w:t>
            </w:r>
          </w:p>
        </w:tc>
        <w:tc>
          <w:tcPr>
            <w:tcW w:w="3851" w:type="dxa"/>
            <w:shd w:val="clear" w:color="auto" w:fill="auto"/>
            <w:vAlign w:val="center"/>
          </w:tcPr>
          <w:p w14:paraId="213BAE46" w14:textId="77777777" w:rsidR="00AC2AC4" w:rsidRPr="001D3E4C" w:rsidRDefault="00AC2AC4" w:rsidP="00F45CE9">
            <w:pPr>
              <w:cnfStyle w:val="000000100000" w:firstRow="0" w:lastRow="0" w:firstColumn="0" w:lastColumn="0" w:oddVBand="0" w:evenVBand="0" w:oddHBand="1" w:evenHBand="0" w:firstRowFirstColumn="0" w:firstRowLastColumn="0" w:lastRowFirstColumn="0" w:lastRowLastColumn="0"/>
              <w:rPr>
                <w:sz w:val="20"/>
              </w:rPr>
            </w:pPr>
            <w:r w:rsidRPr="001D3E4C">
              <w:rPr>
                <w:sz w:val="20"/>
              </w:rPr>
              <w:t>Disposez-vous d’un écolabel en lien avec l’un ou plusieurs des produits proposés au BPU</w:t>
            </w:r>
          </w:p>
        </w:tc>
        <w:tc>
          <w:tcPr>
            <w:tcW w:w="1275" w:type="dxa"/>
            <w:shd w:val="clear" w:color="auto" w:fill="auto"/>
            <w:vAlign w:val="center"/>
          </w:tcPr>
          <w:p w14:paraId="09996E67" w14:textId="77777777" w:rsidR="00AC2AC4" w:rsidRPr="001D3E4C" w:rsidRDefault="00AC2AC4" w:rsidP="00F45CE9">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1D3E4C">
              <w:rPr>
                <w:sz w:val="20"/>
                <w:szCs w:val="20"/>
              </w:rPr>
              <w:t xml:space="preserve">Oui – non </w:t>
            </w:r>
          </w:p>
        </w:tc>
        <w:tc>
          <w:tcPr>
            <w:tcW w:w="567" w:type="dxa"/>
            <w:shd w:val="clear" w:color="auto" w:fill="auto"/>
            <w:vAlign w:val="center"/>
          </w:tcPr>
          <w:p w14:paraId="5E2D1705" w14:textId="77777777" w:rsidR="00AC2AC4" w:rsidRPr="001D3E4C" w:rsidRDefault="00AC2AC4" w:rsidP="00F45CE9">
            <w:pPr>
              <w:ind w:firstLine="72"/>
              <w:jc w:val="center"/>
              <w:cnfStyle w:val="000000100000" w:firstRow="0" w:lastRow="0" w:firstColumn="0" w:lastColumn="0" w:oddVBand="0" w:evenVBand="0" w:oddHBand="1" w:evenHBand="0" w:firstRowFirstColumn="0" w:firstRowLastColumn="0" w:lastRowFirstColumn="0" w:lastRowLastColumn="0"/>
              <w:rPr>
                <w:rFonts w:cs="Arial"/>
              </w:rPr>
            </w:pPr>
            <w:r w:rsidRPr="001D3E4C">
              <w:rPr>
                <w:rFonts w:cs="Arial"/>
              </w:rPr>
              <w:t>X</w:t>
            </w:r>
          </w:p>
        </w:tc>
        <w:tc>
          <w:tcPr>
            <w:tcW w:w="3736" w:type="dxa"/>
            <w:shd w:val="clear" w:color="auto" w:fill="auto"/>
            <w:vAlign w:val="center"/>
          </w:tcPr>
          <w:p w14:paraId="02D8FE1A" w14:textId="77777777" w:rsidR="00AC2AC4" w:rsidRPr="001D3E4C" w:rsidRDefault="00AC2AC4" w:rsidP="00F45CE9">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sz w:val="20"/>
              </w:rPr>
            </w:pPr>
            <w:r w:rsidRPr="001D3E4C">
              <w:rPr>
                <w:bCs/>
                <w:color w:val="000000"/>
                <w:spacing w:val="5"/>
                <w:sz w:val="20"/>
              </w:rPr>
              <w:t>Fournir certificat précisant date d’obtention et durée de validité</w:t>
            </w:r>
          </w:p>
        </w:tc>
      </w:tr>
      <w:tr w:rsidR="00AC2AC4" w:rsidRPr="001D3E4C" w14:paraId="29D579C8" w14:textId="77777777" w:rsidTr="00F45CE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56CCCB01" w14:textId="77777777" w:rsidR="00AC2AC4" w:rsidRPr="001D3E4C" w:rsidRDefault="00AC2AC4" w:rsidP="00F45CE9">
            <w:pPr>
              <w:jc w:val="center"/>
              <w:rPr>
                <w:color w:val="000000"/>
              </w:rPr>
            </w:pPr>
            <w:r>
              <w:rPr>
                <w:color w:val="000000"/>
              </w:rPr>
              <w:t>8</w:t>
            </w:r>
          </w:p>
        </w:tc>
        <w:tc>
          <w:tcPr>
            <w:tcW w:w="3851" w:type="dxa"/>
            <w:shd w:val="clear" w:color="auto" w:fill="auto"/>
            <w:vAlign w:val="center"/>
          </w:tcPr>
          <w:p w14:paraId="0994D370" w14:textId="77777777" w:rsidR="00AC2AC4" w:rsidRPr="001D3E4C" w:rsidRDefault="00AC2AC4" w:rsidP="00F45CE9">
            <w:pPr>
              <w:cnfStyle w:val="000000010000" w:firstRow="0" w:lastRow="0" w:firstColumn="0" w:lastColumn="0" w:oddVBand="0" w:evenVBand="0" w:oddHBand="0" w:evenHBand="1" w:firstRowFirstColumn="0" w:firstRowLastColumn="0" w:lastRowFirstColumn="0" w:lastRowLastColumn="0"/>
              <w:rPr>
                <w:sz w:val="20"/>
              </w:rPr>
            </w:pPr>
            <w:r w:rsidRPr="001D3E4C">
              <w:rPr>
                <w:sz w:val="20"/>
              </w:rPr>
              <w:t>Matelas : durée de vie</w:t>
            </w:r>
          </w:p>
        </w:tc>
        <w:tc>
          <w:tcPr>
            <w:tcW w:w="1275" w:type="dxa"/>
            <w:shd w:val="clear" w:color="auto" w:fill="auto"/>
            <w:vAlign w:val="center"/>
          </w:tcPr>
          <w:p w14:paraId="2D801CA5" w14:textId="77777777" w:rsidR="00AC2AC4" w:rsidRPr="001D3E4C" w:rsidRDefault="00AC2AC4" w:rsidP="00F45CE9">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1D3E4C">
              <w:rPr>
                <w:sz w:val="20"/>
                <w:szCs w:val="20"/>
              </w:rPr>
              <w:t>Ans</w:t>
            </w:r>
          </w:p>
        </w:tc>
        <w:tc>
          <w:tcPr>
            <w:tcW w:w="567" w:type="dxa"/>
            <w:shd w:val="clear" w:color="auto" w:fill="auto"/>
            <w:vAlign w:val="center"/>
          </w:tcPr>
          <w:p w14:paraId="26D7BF2F" w14:textId="77777777" w:rsidR="00AC2AC4" w:rsidRPr="001D3E4C" w:rsidRDefault="00AC2AC4" w:rsidP="00F45CE9">
            <w:pPr>
              <w:ind w:firstLine="72"/>
              <w:jc w:val="center"/>
              <w:cnfStyle w:val="000000010000" w:firstRow="0" w:lastRow="0" w:firstColumn="0" w:lastColumn="0" w:oddVBand="0" w:evenVBand="0" w:oddHBand="0" w:evenHBand="1" w:firstRowFirstColumn="0" w:firstRowLastColumn="0" w:lastRowFirstColumn="0" w:lastRowLastColumn="0"/>
              <w:rPr>
                <w:rFonts w:cs="Arial"/>
              </w:rPr>
            </w:pPr>
            <w:r w:rsidRPr="001D3E4C">
              <w:rPr>
                <w:rFonts w:cs="Arial"/>
              </w:rPr>
              <w:t>X</w:t>
            </w:r>
          </w:p>
        </w:tc>
        <w:tc>
          <w:tcPr>
            <w:tcW w:w="3736" w:type="dxa"/>
            <w:shd w:val="clear" w:color="auto" w:fill="auto"/>
            <w:vAlign w:val="center"/>
          </w:tcPr>
          <w:p w14:paraId="3DCE2E5D" w14:textId="77777777" w:rsidR="00AC2AC4" w:rsidRPr="001D3E4C" w:rsidRDefault="00AC2AC4" w:rsidP="00F45CE9">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AC2AC4" w:rsidRPr="001D3E4C" w14:paraId="0A78431B" w14:textId="77777777" w:rsidTr="00F45C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7DADB8E1" w14:textId="77777777" w:rsidR="00AC2AC4" w:rsidRPr="001D3E4C" w:rsidRDefault="00AC2AC4" w:rsidP="00F45CE9">
            <w:pPr>
              <w:jc w:val="center"/>
              <w:rPr>
                <w:color w:val="000000"/>
              </w:rPr>
            </w:pPr>
            <w:r>
              <w:rPr>
                <w:color w:val="000000"/>
              </w:rPr>
              <w:t>9</w:t>
            </w:r>
          </w:p>
        </w:tc>
        <w:tc>
          <w:tcPr>
            <w:tcW w:w="3851" w:type="dxa"/>
            <w:shd w:val="clear" w:color="auto" w:fill="auto"/>
            <w:vAlign w:val="center"/>
          </w:tcPr>
          <w:p w14:paraId="0C9A9E08" w14:textId="77777777" w:rsidR="00AC2AC4" w:rsidRPr="001D3E4C" w:rsidRDefault="00AC2AC4" w:rsidP="00F45CE9">
            <w:pPr>
              <w:cnfStyle w:val="000000100000" w:firstRow="0" w:lastRow="0" w:firstColumn="0" w:lastColumn="0" w:oddVBand="0" w:evenVBand="0" w:oddHBand="1" w:evenHBand="0" w:firstRowFirstColumn="0" w:firstRowLastColumn="0" w:lastRowFirstColumn="0" w:lastRowLastColumn="0"/>
              <w:rPr>
                <w:sz w:val="20"/>
              </w:rPr>
            </w:pPr>
            <w:r w:rsidRPr="001D3E4C">
              <w:rPr>
                <w:sz w:val="20"/>
              </w:rPr>
              <w:t>Dans le cadre de l’achat d’un nouveau produit, la reprise de l’ancien équipement est-elle proposée</w:t>
            </w:r>
          </w:p>
        </w:tc>
        <w:tc>
          <w:tcPr>
            <w:tcW w:w="1275" w:type="dxa"/>
            <w:shd w:val="clear" w:color="auto" w:fill="auto"/>
            <w:vAlign w:val="center"/>
          </w:tcPr>
          <w:p w14:paraId="22AD49FD" w14:textId="77777777" w:rsidR="00AC2AC4" w:rsidRPr="001D3E4C" w:rsidRDefault="00AC2AC4" w:rsidP="00F45CE9">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1D3E4C">
              <w:rPr>
                <w:sz w:val="20"/>
                <w:szCs w:val="20"/>
              </w:rPr>
              <w:t>Oui-non</w:t>
            </w:r>
          </w:p>
        </w:tc>
        <w:tc>
          <w:tcPr>
            <w:tcW w:w="567" w:type="dxa"/>
            <w:shd w:val="clear" w:color="auto" w:fill="auto"/>
            <w:vAlign w:val="center"/>
          </w:tcPr>
          <w:p w14:paraId="6CFC2169" w14:textId="77777777" w:rsidR="00AC2AC4" w:rsidRPr="001D3E4C" w:rsidRDefault="00AC2AC4" w:rsidP="00F45CE9">
            <w:pPr>
              <w:ind w:firstLine="72"/>
              <w:jc w:val="center"/>
              <w:cnfStyle w:val="000000100000" w:firstRow="0" w:lastRow="0" w:firstColumn="0" w:lastColumn="0" w:oddVBand="0" w:evenVBand="0" w:oddHBand="1" w:evenHBand="0" w:firstRowFirstColumn="0" w:firstRowLastColumn="0" w:lastRowFirstColumn="0" w:lastRowLastColumn="0"/>
              <w:rPr>
                <w:rFonts w:cs="Arial"/>
              </w:rPr>
            </w:pPr>
            <w:r w:rsidRPr="001D3E4C">
              <w:rPr>
                <w:rFonts w:cs="Arial"/>
              </w:rPr>
              <w:t>X</w:t>
            </w:r>
          </w:p>
        </w:tc>
        <w:tc>
          <w:tcPr>
            <w:tcW w:w="3736" w:type="dxa"/>
            <w:shd w:val="clear" w:color="auto" w:fill="auto"/>
            <w:vAlign w:val="center"/>
          </w:tcPr>
          <w:p w14:paraId="1F9AA352" w14:textId="77777777" w:rsidR="00AC2AC4" w:rsidRPr="001D3E4C" w:rsidRDefault="00AC2AC4" w:rsidP="00F45CE9">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AC2AC4" w:rsidRPr="001D3E4C" w14:paraId="65680177" w14:textId="77777777" w:rsidTr="00F45CE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42B30CC5" w14:textId="77777777" w:rsidR="00AC2AC4" w:rsidRPr="001D3E4C" w:rsidRDefault="00AC2AC4" w:rsidP="00F45CE9">
            <w:pPr>
              <w:jc w:val="center"/>
              <w:rPr>
                <w:color w:val="000000"/>
              </w:rPr>
            </w:pPr>
            <w:r>
              <w:rPr>
                <w:color w:val="000000"/>
              </w:rPr>
              <w:lastRenderedPageBreak/>
              <w:t>10</w:t>
            </w:r>
          </w:p>
        </w:tc>
        <w:tc>
          <w:tcPr>
            <w:tcW w:w="3851" w:type="dxa"/>
            <w:shd w:val="clear" w:color="auto" w:fill="auto"/>
            <w:vAlign w:val="center"/>
          </w:tcPr>
          <w:p w14:paraId="69FDB09D" w14:textId="77777777" w:rsidR="00AC2AC4" w:rsidRPr="001D3E4C" w:rsidRDefault="00AC2AC4" w:rsidP="00F45CE9">
            <w:pPr>
              <w:cnfStyle w:val="000000010000" w:firstRow="0" w:lastRow="0" w:firstColumn="0" w:lastColumn="0" w:oddVBand="0" w:evenVBand="0" w:oddHBand="0" w:evenHBand="1" w:firstRowFirstColumn="0" w:firstRowLastColumn="0" w:lastRowFirstColumn="0" w:lastRowLastColumn="0"/>
              <w:rPr>
                <w:sz w:val="20"/>
              </w:rPr>
            </w:pPr>
            <w:r w:rsidRPr="001D3E4C">
              <w:rPr>
                <w:sz w:val="20"/>
              </w:rPr>
              <w:t>Type d’emballages utilisés pour la livraison, (biomatériaux, certifiés FSC ou PEFC, …)</w:t>
            </w:r>
          </w:p>
        </w:tc>
        <w:tc>
          <w:tcPr>
            <w:tcW w:w="1275" w:type="dxa"/>
            <w:shd w:val="clear" w:color="auto" w:fill="auto"/>
            <w:vAlign w:val="center"/>
          </w:tcPr>
          <w:p w14:paraId="446D6913" w14:textId="77777777" w:rsidR="00AC2AC4" w:rsidRPr="001D3E4C" w:rsidRDefault="00AC2AC4" w:rsidP="00F45CE9">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1D3E4C">
              <w:rPr>
                <w:sz w:val="20"/>
                <w:szCs w:val="20"/>
              </w:rPr>
              <w:t>Préciser</w:t>
            </w:r>
          </w:p>
        </w:tc>
        <w:tc>
          <w:tcPr>
            <w:tcW w:w="567" w:type="dxa"/>
            <w:shd w:val="clear" w:color="auto" w:fill="auto"/>
            <w:vAlign w:val="center"/>
          </w:tcPr>
          <w:p w14:paraId="3464E947" w14:textId="77777777" w:rsidR="00AC2AC4" w:rsidRPr="001D3E4C" w:rsidRDefault="00AC2AC4" w:rsidP="00F45CE9">
            <w:pPr>
              <w:ind w:firstLine="72"/>
              <w:jc w:val="center"/>
              <w:cnfStyle w:val="000000010000" w:firstRow="0" w:lastRow="0" w:firstColumn="0" w:lastColumn="0" w:oddVBand="0" w:evenVBand="0" w:oddHBand="0" w:evenHBand="1" w:firstRowFirstColumn="0" w:firstRowLastColumn="0" w:lastRowFirstColumn="0" w:lastRowLastColumn="0"/>
              <w:rPr>
                <w:rFonts w:cs="Arial"/>
                <w:bCs/>
              </w:rPr>
            </w:pPr>
            <w:r w:rsidRPr="001D3E4C">
              <w:rPr>
                <w:rFonts w:cs="Arial"/>
                <w:bCs/>
              </w:rPr>
              <w:t>X</w:t>
            </w:r>
          </w:p>
        </w:tc>
        <w:tc>
          <w:tcPr>
            <w:tcW w:w="3736" w:type="dxa"/>
            <w:shd w:val="clear" w:color="auto" w:fill="auto"/>
            <w:vAlign w:val="center"/>
          </w:tcPr>
          <w:p w14:paraId="1E56076F" w14:textId="77777777" w:rsidR="00AC2AC4" w:rsidRPr="001D3E4C" w:rsidRDefault="00AC2AC4" w:rsidP="00F45CE9">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AC2AC4" w:rsidRPr="001D3E4C" w14:paraId="3F79AF7B" w14:textId="77777777" w:rsidTr="00F45C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620D31C2" w14:textId="77777777" w:rsidR="00AC2AC4" w:rsidRPr="001D3E4C" w:rsidRDefault="00AC2AC4" w:rsidP="00F45CE9">
            <w:pPr>
              <w:jc w:val="center"/>
              <w:rPr>
                <w:color w:val="000000"/>
              </w:rPr>
            </w:pPr>
            <w:r>
              <w:rPr>
                <w:color w:val="000000"/>
              </w:rPr>
              <w:t>11</w:t>
            </w:r>
          </w:p>
        </w:tc>
        <w:tc>
          <w:tcPr>
            <w:tcW w:w="3851" w:type="dxa"/>
            <w:shd w:val="clear" w:color="auto" w:fill="auto"/>
            <w:vAlign w:val="center"/>
          </w:tcPr>
          <w:p w14:paraId="2F3ABF29" w14:textId="77777777" w:rsidR="00AC2AC4" w:rsidRPr="001D3E4C" w:rsidRDefault="00AC2AC4" w:rsidP="00F45CE9">
            <w:pPr>
              <w:cnfStyle w:val="000000100000" w:firstRow="0" w:lastRow="0" w:firstColumn="0" w:lastColumn="0" w:oddVBand="0" w:evenVBand="0" w:oddHBand="1" w:evenHBand="0" w:firstRowFirstColumn="0" w:firstRowLastColumn="0" w:lastRowFirstColumn="0" w:lastRowLastColumn="0"/>
              <w:rPr>
                <w:sz w:val="20"/>
              </w:rPr>
            </w:pPr>
            <w:r w:rsidRPr="001D3E4C">
              <w:rPr>
                <w:sz w:val="20"/>
              </w:rPr>
              <w:t>Comment les emballages sont-ils optimisés ?</w:t>
            </w:r>
          </w:p>
        </w:tc>
        <w:tc>
          <w:tcPr>
            <w:tcW w:w="1275" w:type="dxa"/>
            <w:shd w:val="clear" w:color="auto" w:fill="auto"/>
            <w:vAlign w:val="center"/>
          </w:tcPr>
          <w:p w14:paraId="7BC46002" w14:textId="77777777" w:rsidR="00AC2AC4" w:rsidRPr="001D3E4C" w:rsidRDefault="00AC2AC4" w:rsidP="00F45CE9">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1D3E4C">
              <w:rPr>
                <w:sz w:val="20"/>
                <w:szCs w:val="20"/>
              </w:rPr>
              <w:t>Décrire</w:t>
            </w:r>
          </w:p>
        </w:tc>
        <w:tc>
          <w:tcPr>
            <w:tcW w:w="567" w:type="dxa"/>
            <w:shd w:val="clear" w:color="auto" w:fill="auto"/>
            <w:vAlign w:val="center"/>
          </w:tcPr>
          <w:p w14:paraId="37A41DF2" w14:textId="77777777" w:rsidR="00AC2AC4" w:rsidRPr="001D3E4C" w:rsidRDefault="00AC2AC4" w:rsidP="00F45CE9">
            <w:pPr>
              <w:ind w:firstLine="72"/>
              <w:jc w:val="center"/>
              <w:cnfStyle w:val="000000100000" w:firstRow="0" w:lastRow="0" w:firstColumn="0" w:lastColumn="0" w:oddVBand="0" w:evenVBand="0" w:oddHBand="1" w:evenHBand="0" w:firstRowFirstColumn="0" w:firstRowLastColumn="0" w:lastRowFirstColumn="0" w:lastRowLastColumn="0"/>
              <w:rPr>
                <w:rFonts w:cs="Arial"/>
                <w:bCs/>
              </w:rPr>
            </w:pPr>
            <w:r w:rsidRPr="001D3E4C">
              <w:rPr>
                <w:rFonts w:cs="Arial"/>
                <w:bCs/>
              </w:rPr>
              <w:t>X</w:t>
            </w:r>
          </w:p>
        </w:tc>
        <w:tc>
          <w:tcPr>
            <w:tcW w:w="3736" w:type="dxa"/>
            <w:shd w:val="clear" w:color="auto" w:fill="auto"/>
            <w:vAlign w:val="center"/>
          </w:tcPr>
          <w:p w14:paraId="2E1D9213" w14:textId="77777777" w:rsidR="00AC2AC4" w:rsidRPr="001D3E4C" w:rsidRDefault="00AC2AC4" w:rsidP="00F45CE9">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AC2AC4" w:rsidRPr="001D3E4C" w14:paraId="256DFB77" w14:textId="77777777" w:rsidTr="00F45CE9">
        <w:trPr>
          <w:cnfStyle w:val="000000010000" w:firstRow="0" w:lastRow="0" w:firstColumn="0" w:lastColumn="0" w:oddVBand="0" w:evenVBand="0" w:oddHBand="0" w:evenHBand="1"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3A4DCD96" w14:textId="77777777" w:rsidR="00AC2AC4" w:rsidRPr="001D3E4C" w:rsidRDefault="00AC2AC4" w:rsidP="00F45CE9">
            <w:pPr>
              <w:jc w:val="center"/>
              <w:rPr>
                <w:color w:val="000000"/>
              </w:rPr>
            </w:pPr>
            <w:r>
              <w:rPr>
                <w:color w:val="000000"/>
              </w:rPr>
              <w:t>12</w:t>
            </w:r>
          </w:p>
        </w:tc>
        <w:tc>
          <w:tcPr>
            <w:tcW w:w="3851" w:type="dxa"/>
            <w:shd w:val="clear" w:color="auto" w:fill="auto"/>
            <w:vAlign w:val="center"/>
          </w:tcPr>
          <w:p w14:paraId="55D4CD68" w14:textId="77777777" w:rsidR="00AC2AC4" w:rsidRPr="001D3E4C" w:rsidRDefault="00AC2AC4" w:rsidP="00F45CE9">
            <w:pPr>
              <w:cnfStyle w:val="000000010000" w:firstRow="0" w:lastRow="0" w:firstColumn="0" w:lastColumn="0" w:oddVBand="0" w:evenVBand="0" w:oddHBand="0" w:evenHBand="1" w:firstRowFirstColumn="0" w:firstRowLastColumn="0" w:lastRowFirstColumn="0" w:lastRowLastColumn="0"/>
              <w:rPr>
                <w:sz w:val="20"/>
              </w:rPr>
            </w:pPr>
            <w:r w:rsidRPr="001D3E4C">
              <w:rPr>
                <w:sz w:val="20"/>
              </w:rPr>
              <w:t>Les emballages sont-ils réutilisés</w:t>
            </w:r>
          </w:p>
        </w:tc>
        <w:tc>
          <w:tcPr>
            <w:tcW w:w="1275" w:type="dxa"/>
            <w:shd w:val="clear" w:color="auto" w:fill="auto"/>
            <w:vAlign w:val="center"/>
          </w:tcPr>
          <w:p w14:paraId="5FD8E76B" w14:textId="77777777" w:rsidR="00AC2AC4" w:rsidRPr="001D3E4C" w:rsidRDefault="00AC2AC4" w:rsidP="00F45CE9">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1D3E4C">
              <w:rPr>
                <w:sz w:val="20"/>
                <w:szCs w:val="20"/>
              </w:rPr>
              <w:t>Oui - non</w:t>
            </w:r>
          </w:p>
        </w:tc>
        <w:tc>
          <w:tcPr>
            <w:tcW w:w="567" w:type="dxa"/>
            <w:shd w:val="clear" w:color="auto" w:fill="auto"/>
            <w:vAlign w:val="center"/>
          </w:tcPr>
          <w:p w14:paraId="1F32EF81" w14:textId="77777777" w:rsidR="00AC2AC4" w:rsidRPr="001D3E4C" w:rsidRDefault="00AC2AC4" w:rsidP="00F45CE9">
            <w:pPr>
              <w:ind w:firstLine="72"/>
              <w:jc w:val="center"/>
              <w:cnfStyle w:val="000000010000" w:firstRow="0" w:lastRow="0" w:firstColumn="0" w:lastColumn="0" w:oddVBand="0" w:evenVBand="0" w:oddHBand="0" w:evenHBand="1" w:firstRowFirstColumn="0" w:firstRowLastColumn="0" w:lastRowFirstColumn="0" w:lastRowLastColumn="0"/>
              <w:rPr>
                <w:rFonts w:cs="Arial"/>
                <w:bCs/>
              </w:rPr>
            </w:pPr>
            <w:r w:rsidRPr="001D3E4C">
              <w:rPr>
                <w:rFonts w:cs="Arial"/>
                <w:bCs/>
              </w:rPr>
              <w:t>X</w:t>
            </w:r>
          </w:p>
        </w:tc>
        <w:tc>
          <w:tcPr>
            <w:tcW w:w="3736" w:type="dxa"/>
            <w:shd w:val="clear" w:color="auto" w:fill="auto"/>
            <w:vAlign w:val="center"/>
          </w:tcPr>
          <w:p w14:paraId="001AF678" w14:textId="77777777" w:rsidR="00AC2AC4" w:rsidRPr="001D3E4C" w:rsidRDefault="00AC2AC4" w:rsidP="00F45CE9">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AC2AC4" w:rsidRPr="001D3E4C" w14:paraId="5D2011A0" w14:textId="77777777" w:rsidTr="00F45C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0754BB9C" w14:textId="77777777" w:rsidR="00AC2AC4" w:rsidRPr="001D3E4C" w:rsidRDefault="00AC2AC4" w:rsidP="00F45CE9">
            <w:pPr>
              <w:jc w:val="center"/>
              <w:rPr>
                <w:color w:val="000000"/>
              </w:rPr>
            </w:pPr>
            <w:r>
              <w:rPr>
                <w:color w:val="000000"/>
              </w:rPr>
              <w:t>13</w:t>
            </w:r>
          </w:p>
        </w:tc>
        <w:tc>
          <w:tcPr>
            <w:tcW w:w="3851" w:type="dxa"/>
            <w:shd w:val="clear" w:color="auto" w:fill="auto"/>
            <w:vAlign w:val="center"/>
          </w:tcPr>
          <w:p w14:paraId="58ADF416" w14:textId="77777777" w:rsidR="00AC2AC4" w:rsidRPr="001D3E4C" w:rsidRDefault="00AC2AC4" w:rsidP="00F45CE9">
            <w:pPr>
              <w:cnfStyle w:val="000000100000" w:firstRow="0" w:lastRow="0" w:firstColumn="0" w:lastColumn="0" w:oddVBand="0" w:evenVBand="0" w:oddHBand="1" w:evenHBand="0" w:firstRowFirstColumn="0" w:firstRowLastColumn="0" w:lastRowFirstColumn="0" w:lastRowLastColumn="0"/>
              <w:rPr>
                <w:sz w:val="20"/>
              </w:rPr>
            </w:pPr>
            <w:r w:rsidRPr="001D3E4C">
              <w:rPr>
                <w:sz w:val="20"/>
              </w:rPr>
              <w:t>Mode de recyclage des emballages utilisés</w:t>
            </w:r>
          </w:p>
        </w:tc>
        <w:tc>
          <w:tcPr>
            <w:tcW w:w="1275" w:type="dxa"/>
            <w:shd w:val="clear" w:color="auto" w:fill="auto"/>
            <w:vAlign w:val="center"/>
          </w:tcPr>
          <w:p w14:paraId="2479D479" w14:textId="77777777" w:rsidR="00AC2AC4" w:rsidRPr="001D3E4C" w:rsidRDefault="00AC2AC4" w:rsidP="00F45CE9">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1D3E4C">
              <w:rPr>
                <w:sz w:val="20"/>
                <w:szCs w:val="20"/>
              </w:rPr>
              <w:t>Décrire</w:t>
            </w:r>
          </w:p>
        </w:tc>
        <w:tc>
          <w:tcPr>
            <w:tcW w:w="567" w:type="dxa"/>
            <w:shd w:val="clear" w:color="auto" w:fill="auto"/>
            <w:vAlign w:val="center"/>
          </w:tcPr>
          <w:p w14:paraId="70D8EFAF" w14:textId="77777777" w:rsidR="00AC2AC4" w:rsidRPr="001D3E4C" w:rsidRDefault="00AC2AC4" w:rsidP="00F45CE9">
            <w:pPr>
              <w:ind w:firstLine="72"/>
              <w:jc w:val="center"/>
              <w:cnfStyle w:val="000000100000" w:firstRow="0" w:lastRow="0" w:firstColumn="0" w:lastColumn="0" w:oddVBand="0" w:evenVBand="0" w:oddHBand="1" w:evenHBand="0" w:firstRowFirstColumn="0" w:firstRowLastColumn="0" w:lastRowFirstColumn="0" w:lastRowLastColumn="0"/>
              <w:rPr>
                <w:rFonts w:cs="Arial"/>
                <w:bCs/>
              </w:rPr>
            </w:pPr>
            <w:r w:rsidRPr="001D3E4C">
              <w:rPr>
                <w:rFonts w:cs="Arial"/>
                <w:bCs/>
              </w:rPr>
              <w:t>X</w:t>
            </w:r>
          </w:p>
        </w:tc>
        <w:tc>
          <w:tcPr>
            <w:tcW w:w="3736" w:type="dxa"/>
            <w:shd w:val="clear" w:color="auto" w:fill="auto"/>
            <w:vAlign w:val="center"/>
          </w:tcPr>
          <w:p w14:paraId="4D700296" w14:textId="77777777" w:rsidR="00AC2AC4" w:rsidRPr="001D3E4C" w:rsidRDefault="00AC2AC4" w:rsidP="00F45CE9">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AC2AC4" w:rsidRPr="001D3E4C" w14:paraId="25538558" w14:textId="77777777" w:rsidTr="00F45CE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32511EDD" w14:textId="77777777" w:rsidR="00AC2AC4" w:rsidRPr="001D3E4C" w:rsidRDefault="00AC2AC4" w:rsidP="00F45CE9">
            <w:pPr>
              <w:jc w:val="center"/>
              <w:rPr>
                <w:color w:val="000000"/>
              </w:rPr>
            </w:pPr>
            <w:r>
              <w:rPr>
                <w:color w:val="000000"/>
              </w:rPr>
              <w:t>14</w:t>
            </w:r>
          </w:p>
        </w:tc>
        <w:tc>
          <w:tcPr>
            <w:tcW w:w="3851" w:type="dxa"/>
            <w:shd w:val="clear" w:color="auto" w:fill="auto"/>
            <w:vAlign w:val="center"/>
          </w:tcPr>
          <w:p w14:paraId="6D19C1CD" w14:textId="77777777" w:rsidR="00AC2AC4" w:rsidRPr="001D3E4C" w:rsidRDefault="00AC2AC4" w:rsidP="00F45CE9">
            <w:pPr>
              <w:cnfStyle w:val="000000010000" w:firstRow="0" w:lastRow="0" w:firstColumn="0" w:lastColumn="0" w:oddVBand="0" w:evenVBand="0" w:oddHBand="0" w:evenHBand="1" w:firstRowFirstColumn="0" w:firstRowLastColumn="0" w:lastRowFirstColumn="0" w:lastRowLastColumn="0"/>
              <w:rPr>
                <w:sz w:val="20"/>
              </w:rPr>
            </w:pPr>
            <w:r w:rsidRPr="001D3E4C">
              <w:rPr>
                <w:sz w:val="20"/>
              </w:rPr>
              <w:t xml:space="preserve">Actions visant à réduire les émissions polluantes dans le transport </w:t>
            </w:r>
          </w:p>
        </w:tc>
        <w:tc>
          <w:tcPr>
            <w:tcW w:w="1275" w:type="dxa"/>
            <w:shd w:val="clear" w:color="auto" w:fill="auto"/>
            <w:vAlign w:val="center"/>
          </w:tcPr>
          <w:p w14:paraId="102CB42F" w14:textId="77777777" w:rsidR="00AC2AC4" w:rsidRPr="001D3E4C" w:rsidRDefault="00AC2AC4" w:rsidP="00F45CE9">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1D3E4C">
              <w:rPr>
                <w:sz w:val="20"/>
                <w:szCs w:val="20"/>
              </w:rPr>
              <w:t>Préciser</w:t>
            </w:r>
          </w:p>
        </w:tc>
        <w:tc>
          <w:tcPr>
            <w:tcW w:w="567" w:type="dxa"/>
            <w:shd w:val="clear" w:color="auto" w:fill="auto"/>
            <w:vAlign w:val="center"/>
          </w:tcPr>
          <w:p w14:paraId="1E093955" w14:textId="77777777" w:rsidR="00AC2AC4" w:rsidRPr="001D3E4C" w:rsidRDefault="00AC2AC4" w:rsidP="00F45CE9">
            <w:pPr>
              <w:ind w:firstLine="72"/>
              <w:jc w:val="center"/>
              <w:cnfStyle w:val="000000010000" w:firstRow="0" w:lastRow="0" w:firstColumn="0" w:lastColumn="0" w:oddVBand="0" w:evenVBand="0" w:oddHBand="0" w:evenHBand="1" w:firstRowFirstColumn="0" w:firstRowLastColumn="0" w:lastRowFirstColumn="0" w:lastRowLastColumn="0"/>
              <w:rPr>
                <w:rFonts w:cs="Arial"/>
                <w:bCs/>
              </w:rPr>
            </w:pPr>
            <w:r w:rsidRPr="001D3E4C">
              <w:rPr>
                <w:rFonts w:cs="Arial"/>
                <w:bCs/>
              </w:rPr>
              <w:t>X</w:t>
            </w:r>
          </w:p>
        </w:tc>
        <w:tc>
          <w:tcPr>
            <w:tcW w:w="3736" w:type="dxa"/>
            <w:shd w:val="clear" w:color="auto" w:fill="auto"/>
            <w:vAlign w:val="center"/>
          </w:tcPr>
          <w:p w14:paraId="62E92594" w14:textId="77777777" w:rsidR="00AC2AC4" w:rsidRPr="001D3E4C" w:rsidRDefault="00AC2AC4" w:rsidP="00F45CE9">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AC2AC4" w:rsidRPr="001D3E4C" w14:paraId="0EB8D204" w14:textId="77777777" w:rsidTr="00F45C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102F4E00" w14:textId="77777777" w:rsidR="00AC2AC4" w:rsidRPr="001D3E4C" w:rsidRDefault="00AC2AC4" w:rsidP="00F45CE9">
            <w:pPr>
              <w:jc w:val="center"/>
              <w:rPr>
                <w:color w:val="000000"/>
              </w:rPr>
            </w:pPr>
            <w:r>
              <w:rPr>
                <w:color w:val="000000"/>
              </w:rPr>
              <w:t>15</w:t>
            </w:r>
          </w:p>
        </w:tc>
        <w:tc>
          <w:tcPr>
            <w:tcW w:w="3851" w:type="dxa"/>
            <w:shd w:val="clear" w:color="auto" w:fill="auto"/>
            <w:vAlign w:val="center"/>
          </w:tcPr>
          <w:p w14:paraId="01CFFEFD" w14:textId="77777777" w:rsidR="00AC2AC4" w:rsidRPr="001D3E4C" w:rsidRDefault="00AC2AC4" w:rsidP="00F45CE9">
            <w:pPr>
              <w:cnfStyle w:val="000000100000" w:firstRow="0" w:lastRow="0" w:firstColumn="0" w:lastColumn="0" w:oddVBand="0" w:evenVBand="0" w:oddHBand="1" w:evenHBand="0" w:firstRowFirstColumn="0" w:firstRowLastColumn="0" w:lastRowFirstColumn="0" w:lastRowLastColumn="0"/>
              <w:rPr>
                <w:sz w:val="20"/>
              </w:rPr>
            </w:pPr>
            <w:r w:rsidRPr="001D3E4C">
              <w:rPr>
                <w:sz w:val="20"/>
              </w:rPr>
              <w:t>Les chauffeurs sont formés à l’éco-conduite</w:t>
            </w:r>
          </w:p>
        </w:tc>
        <w:tc>
          <w:tcPr>
            <w:tcW w:w="1275" w:type="dxa"/>
            <w:shd w:val="clear" w:color="auto" w:fill="auto"/>
            <w:vAlign w:val="center"/>
          </w:tcPr>
          <w:p w14:paraId="2375F11A" w14:textId="77777777" w:rsidR="00AC2AC4" w:rsidRPr="001D3E4C" w:rsidRDefault="00AC2AC4" w:rsidP="00F45CE9">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1D3E4C">
              <w:rPr>
                <w:sz w:val="20"/>
                <w:szCs w:val="20"/>
              </w:rPr>
              <w:t>Oui – non si oui fournir élément de preuve pour validation</w:t>
            </w:r>
          </w:p>
        </w:tc>
        <w:tc>
          <w:tcPr>
            <w:tcW w:w="567" w:type="dxa"/>
            <w:shd w:val="clear" w:color="auto" w:fill="auto"/>
            <w:vAlign w:val="center"/>
          </w:tcPr>
          <w:p w14:paraId="7EAF26F8" w14:textId="77777777" w:rsidR="00AC2AC4" w:rsidRPr="001D3E4C" w:rsidRDefault="00AC2AC4" w:rsidP="00F45CE9">
            <w:pPr>
              <w:jc w:val="center"/>
              <w:cnfStyle w:val="000000100000" w:firstRow="0" w:lastRow="0" w:firstColumn="0" w:lastColumn="0" w:oddVBand="0" w:evenVBand="0" w:oddHBand="1" w:evenHBand="0" w:firstRowFirstColumn="0" w:firstRowLastColumn="0" w:lastRowFirstColumn="0" w:lastRowLastColumn="0"/>
              <w:rPr>
                <w:rFonts w:cs="Arial"/>
                <w:bCs/>
              </w:rPr>
            </w:pPr>
            <w:r w:rsidRPr="001D3E4C">
              <w:rPr>
                <w:rFonts w:cs="Arial"/>
                <w:bCs/>
              </w:rPr>
              <w:t>X</w:t>
            </w:r>
          </w:p>
        </w:tc>
        <w:tc>
          <w:tcPr>
            <w:tcW w:w="3736" w:type="dxa"/>
            <w:shd w:val="clear" w:color="auto" w:fill="auto"/>
            <w:vAlign w:val="center"/>
          </w:tcPr>
          <w:p w14:paraId="2076F59A" w14:textId="77777777" w:rsidR="00AC2AC4" w:rsidRPr="001D3E4C" w:rsidRDefault="00AC2AC4" w:rsidP="00F45CE9">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AC2AC4" w:rsidRPr="001D3E4C" w14:paraId="79326E8F" w14:textId="77777777" w:rsidTr="00F45CE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635D985A" w14:textId="77777777" w:rsidR="00AC2AC4" w:rsidRPr="001D3E4C" w:rsidRDefault="00AC2AC4" w:rsidP="00F45CE9">
            <w:pPr>
              <w:jc w:val="center"/>
              <w:rPr>
                <w:color w:val="000000"/>
              </w:rPr>
            </w:pPr>
            <w:r>
              <w:rPr>
                <w:color w:val="000000"/>
              </w:rPr>
              <w:t>16</w:t>
            </w:r>
          </w:p>
        </w:tc>
        <w:tc>
          <w:tcPr>
            <w:tcW w:w="3851" w:type="dxa"/>
            <w:shd w:val="clear" w:color="auto" w:fill="auto"/>
            <w:vAlign w:val="center"/>
          </w:tcPr>
          <w:p w14:paraId="18AA97AE" w14:textId="77777777" w:rsidR="00AC2AC4" w:rsidRPr="001D3E4C" w:rsidRDefault="00AC2AC4" w:rsidP="00F45CE9">
            <w:pPr>
              <w:cnfStyle w:val="000000010000" w:firstRow="0" w:lastRow="0" w:firstColumn="0" w:lastColumn="0" w:oddVBand="0" w:evenVBand="0" w:oddHBand="0" w:evenHBand="1" w:firstRowFirstColumn="0" w:firstRowLastColumn="0" w:lastRowFirstColumn="0" w:lastRowLastColumn="0"/>
              <w:rPr>
                <w:sz w:val="20"/>
              </w:rPr>
            </w:pPr>
            <w:r w:rsidRPr="001D3E4C">
              <w:rPr>
                <w:sz w:val="20"/>
              </w:rPr>
              <w:t>Autres actions mises en place pour réduire la consommation de carburant des véhicules impliqués dans la livraison et la commercialisation des produits objets du marché</w:t>
            </w:r>
          </w:p>
        </w:tc>
        <w:tc>
          <w:tcPr>
            <w:tcW w:w="1275" w:type="dxa"/>
            <w:shd w:val="clear" w:color="auto" w:fill="auto"/>
            <w:vAlign w:val="center"/>
          </w:tcPr>
          <w:p w14:paraId="63899FA9" w14:textId="77777777" w:rsidR="00AC2AC4" w:rsidRPr="001D3E4C" w:rsidRDefault="00AC2AC4" w:rsidP="00F45CE9">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1D3E4C">
              <w:rPr>
                <w:sz w:val="20"/>
                <w:szCs w:val="20"/>
              </w:rPr>
              <w:t>Préciser</w:t>
            </w:r>
          </w:p>
        </w:tc>
        <w:tc>
          <w:tcPr>
            <w:tcW w:w="567" w:type="dxa"/>
            <w:shd w:val="clear" w:color="auto" w:fill="auto"/>
            <w:vAlign w:val="center"/>
          </w:tcPr>
          <w:p w14:paraId="31BF121A" w14:textId="77777777" w:rsidR="00AC2AC4" w:rsidRPr="001D3E4C" w:rsidRDefault="00AC2AC4" w:rsidP="00F45CE9">
            <w:pPr>
              <w:jc w:val="center"/>
              <w:cnfStyle w:val="000000010000" w:firstRow="0" w:lastRow="0" w:firstColumn="0" w:lastColumn="0" w:oddVBand="0" w:evenVBand="0" w:oddHBand="0" w:evenHBand="1" w:firstRowFirstColumn="0" w:firstRowLastColumn="0" w:lastRowFirstColumn="0" w:lastRowLastColumn="0"/>
              <w:rPr>
                <w:rFonts w:cs="Arial"/>
                <w:bCs/>
              </w:rPr>
            </w:pPr>
            <w:r w:rsidRPr="001D3E4C">
              <w:rPr>
                <w:rFonts w:cs="Arial"/>
                <w:bCs/>
              </w:rPr>
              <w:t>X</w:t>
            </w:r>
          </w:p>
        </w:tc>
        <w:tc>
          <w:tcPr>
            <w:tcW w:w="3736" w:type="dxa"/>
            <w:shd w:val="clear" w:color="auto" w:fill="auto"/>
            <w:vAlign w:val="center"/>
          </w:tcPr>
          <w:p w14:paraId="0A264504" w14:textId="77777777" w:rsidR="00AC2AC4" w:rsidRPr="001D3E4C" w:rsidRDefault="00AC2AC4" w:rsidP="00F45CE9">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AC2AC4" w:rsidRPr="001D3E4C" w14:paraId="1EB716A6" w14:textId="77777777" w:rsidTr="00F45CE9">
        <w:trPr>
          <w:cnfStyle w:val="000000100000" w:firstRow="0" w:lastRow="0" w:firstColumn="0" w:lastColumn="0" w:oddVBand="0" w:evenVBand="0" w:oddHBand="1" w:evenHBand="0" w:firstRowFirstColumn="0" w:firstRowLastColumn="0" w:lastRowFirstColumn="0" w:lastRowLastColumn="0"/>
          <w:trHeight w:val="763"/>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1EC8686D" w14:textId="77777777" w:rsidR="00AC2AC4" w:rsidRPr="001D3E4C" w:rsidRDefault="00AC2AC4" w:rsidP="00F45CE9">
            <w:pPr>
              <w:jc w:val="center"/>
              <w:rPr>
                <w:color w:val="000000"/>
              </w:rPr>
            </w:pPr>
            <w:r>
              <w:rPr>
                <w:color w:val="000000"/>
              </w:rPr>
              <w:t>17</w:t>
            </w:r>
          </w:p>
        </w:tc>
        <w:tc>
          <w:tcPr>
            <w:tcW w:w="3851" w:type="dxa"/>
            <w:shd w:val="clear" w:color="auto" w:fill="auto"/>
          </w:tcPr>
          <w:p w14:paraId="095AD679" w14:textId="77777777" w:rsidR="00AC2AC4" w:rsidRPr="000853C9" w:rsidRDefault="00AC2AC4" w:rsidP="00F45CE9">
            <w:pPr>
              <w:cnfStyle w:val="000000100000" w:firstRow="0" w:lastRow="0" w:firstColumn="0" w:lastColumn="0" w:oddVBand="0" w:evenVBand="0" w:oddHBand="1" w:evenHBand="0" w:firstRowFirstColumn="0" w:firstRowLastColumn="0" w:lastRowFirstColumn="0" w:lastRowLastColumn="0"/>
            </w:pPr>
            <w:r w:rsidRPr="000853C9">
              <w:t>Proportion de véhicules de la flotte automobile (VUL) conforme à la norme EURO 6+</w:t>
            </w:r>
          </w:p>
        </w:tc>
        <w:tc>
          <w:tcPr>
            <w:tcW w:w="1275" w:type="dxa"/>
            <w:shd w:val="clear" w:color="auto" w:fill="auto"/>
          </w:tcPr>
          <w:p w14:paraId="7CE28E42" w14:textId="77777777" w:rsidR="00AC2AC4" w:rsidRPr="000853C9" w:rsidRDefault="00AC2AC4" w:rsidP="00F45CE9">
            <w:pPr>
              <w:ind w:left="-90" w:right="-20"/>
              <w:cnfStyle w:val="000000100000" w:firstRow="0" w:lastRow="0" w:firstColumn="0" w:lastColumn="0" w:oddVBand="0" w:evenVBand="0" w:oddHBand="1" w:evenHBand="0" w:firstRowFirstColumn="0" w:firstRowLastColumn="0" w:lastRowFirstColumn="0" w:lastRowLastColumn="0"/>
            </w:pPr>
            <w:r w:rsidRPr="000853C9">
              <w:t>Nombre, %, localisation</w:t>
            </w:r>
          </w:p>
        </w:tc>
        <w:tc>
          <w:tcPr>
            <w:tcW w:w="567" w:type="dxa"/>
            <w:shd w:val="clear" w:color="auto" w:fill="auto"/>
          </w:tcPr>
          <w:p w14:paraId="1A7883EC" w14:textId="77777777" w:rsidR="00AC2AC4" w:rsidRPr="000853C9" w:rsidRDefault="00AC2AC4" w:rsidP="00F45CE9">
            <w:pPr>
              <w:cnfStyle w:val="000000100000" w:firstRow="0" w:lastRow="0" w:firstColumn="0" w:lastColumn="0" w:oddVBand="0" w:evenVBand="0" w:oddHBand="1" w:evenHBand="0" w:firstRowFirstColumn="0" w:firstRowLastColumn="0" w:lastRowFirstColumn="0" w:lastRowLastColumn="0"/>
            </w:pPr>
            <w:r w:rsidRPr="000853C9">
              <w:t>X</w:t>
            </w:r>
          </w:p>
        </w:tc>
        <w:tc>
          <w:tcPr>
            <w:tcW w:w="3736" w:type="dxa"/>
            <w:shd w:val="clear" w:color="auto" w:fill="auto"/>
            <w:vAlign w:val="center"/>
          </w:tcPr>
          <w:p w14:paraId="1C69B7A6" w14:textId="77777777" w:rsidR="00AC2AC4" w:rsidRPr="001D3E4C" w:rsidRDefault="00AC2AC4" w:rsidP="00F45CE9">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AC2AC4" w:rsidRPr="001D3E4C" w14:paraId="77B96A66" w14:textId="77777777" w:rsidTr="00F45CE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70ECB2BF" w14:textId="77777777" w:rsidR="00AC2AC4" w:rsidRDefault="00AC2AC4" w:rsidP="00F45CE9">
            <w:pPr>
              <w:jc w:val="center"/>
              <w:rPr>
                <w:color w:val="000000"/>
              </w:rPr>
            </w:pPr>
            <w:r>
              <w:rPr>
                <w:color w:val="000000"/>
              </w:rPr>
              <w:t>18</w:t>
            </w:r>
          </w:p>
        </w:tc>
        <w:tc>
          <w:tcPr>
            <w:tcW w:w="3851" w:type="dxa"/>
            <w:shd w:val="clear" w:color="auto" w:fill="auto"/>
          </w:tcPr>
          <w:p w14:paraId="43923E6D" w14:textId="77777777" w:rsidR="00AC2AC4" w:rsidRPr="000853C9" w:rsidRDefault="00AC2AC4" w:rsidP="00F45CE9">
            <w:pPr>
              <w:cnfStyle w:val="000000010000" w:firstRow="0" w:lastRow="0" w:firstColumn="0" w:lastColumn="0" w:oddVBand="0" w:evenVBand="0" w:oddHBand="0" w:evenHBand="1" w:firstRowFirstColumn="0" w:firstRowLastColumn="0" w:lastRowFirstColumn="0" w:lastRowLastColumn="0"/>
            </w:pPr>
            <w:r w:rsidRPr="000853C9">
              <w:t>Proportion de véhicules utilitaires de la flotte automobile conforme à la norme EURO VI (VU assimilés à des poids lourds et poids lourds)</w:t>
            </w:r>
          </w:p>
        </w:tc>
        <w:tc>
          <w:tcPr>
            <w:tcW w:w="1275" w:type="dxa"/>
            <w:shd w:val="clear" w:color="auto" w:fill="auto"/>
          </w:tcPr>
          <w:p w14:paraId="5C71AAF2" w14:textId="77777777" w:rsidR="00AC2AC4" w:rsidRPr="000853C9" w:rsidRDefault="00AC2AC4" w:rsidP="00F45CE9">
            <w:pPr>
              <w:ind w:right="-110"/>
              <w:cnfStyle w:val="000000010000" w:firstRow="0" w:lastRow="0" w:firstColumn="0" w:lastColumn="0" w:oddVBand="0" w:evenVBand="0" w:oddHBand="0" w:evenHBand="1" w:firstRowFirstColumn="0" w:firstRowLastColumn="0" w:lastRowFirstColumn="0" w:lastRowLastColumn="0"/>
            </w:pPr>
            <w:r w:rsidRPr="000853C9">
              <w:t>Nombre, %, localisation</w:t>
            </w:r>
          </w:p>
        </w:tc>
        <w:tc>
          <w:tcPr>
            <w:tcW w:w="567" w:type="dxa"/>
            <w:shd w:val="clear" w:color="auto" w:fill="auto"/>
          </w:tcPr>
          <w:p w14:paraId="0FB7ED78" w14:textId="77777777" w:rsidR="00AC2AC4" w:rsidRDefault="00AC2AC4" w:rsidP="00F45CE9">
            <w:pPr>
              <w:cnfStyle w:val="000000010000" w:firstRow="0" w:lastRow="0" w:firstColumn="0" w:lastColumn="0" w:oddVBand="0" w:evenVBand="0" w:oddHBand="0" w:evenHBand="1" w:firstRowFirstColumn="0" w:firstRowLastColumn="0" w:lastRowFirstColumn="0" w:lastRowLastColumn="0"/>
            </w:pPr>
            <w:r w:rsidRPr="000853C9">
              <w:t>X</w:t>
            </w:r>
          </w:p>
        </w:tc>
        <w:tc>
          <w:tcPr>
            <w:tcW w:w="3736" w:type="dxa"/>
            <w:shd w:val="clear" w:color="auto" w:fill="auto"/>
            <w:vAlign w:val="center"/>
          </w:tcPr>
          <w:p w14:paraId="1E1DC91F" w14:textId="77777777" w:rsidR="00AC2AC4" w:rsidRPr="001D3E4C" w:rsidRDefault="00AC2AC4" w:rsidP="00F45CE9">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bl>
    <w:p w14:paraId="1F33B77A" w14:textId="77777777" w:rsidR="00AC2AC4" w:rsidRPr="001D3E4C" w:rsidRDefault="00AC2AC4" w:rsidP="00AC2AC4">
      <w:pPr>
        <w:tabs>
          <w:tab w:val="left" w:pos="1701"/>
          <w:tab w:val="left" w:pos="6237"/>
        </w:tabs>
        <w:spacing w:after="0"/>
        <w:ind w:right="-285"/>
        <w:jc w:val="center"/>
        <w:rPr>
          <w:rFonts w:ascii="Cambria" w:eastAsia="Times New Roman" w:hAnsi="Cambria" w:cs="Arial"/>
          <w:bCs/>
          <w:color w:val="943634"/>
          <w:spacing w:val="5"/>
        </w:rPr>
      </w:pPr>
    </w:p>
    <w:p w14:paraId="1E1296DE" w14:textId="77777777" w:rsidR="00AC2AC4" w:rsidRDefault="00AC2AC4" w:rsidP="00AC2AC4">
      <w:pPr>
        <w:tabs>
          <w:tab w:val="left" w:pos="1701"/>
          <w:tab w:val="left" w:pos="6237"/>
        </w:tabs>
        <w:spacing w:after="0"/>
        <w:ind w:right="-285"/>
        <w:jc w:val="center"/>
        <w:rPr>
          <w:rFonts w:ascii="Cambria" w:eastAsia="Times New Roman" w:hAnsi="Cambria" w:cs="Arial"/>
          <w:bCs/>
          <w:color w:val="943634"/>
          <w:spacing w:val="5"/>
          <w:sz w:val="28"/>
        </w:rPr>
      </w:pPr>
    </w:p>
    <w:p w14:paraId="4A328A6E" w14:textId="77777777" w:rsidR="00AC2AC4" w:rsidRDefault="00AC2AC4" w:rsidP="00AC2AC4">
      <w:pPr>
        <w:tabs>
          <w:tab w:val="left" w:pos="1701"/>
          <w:tab w:val="left" w:pos="6237"/>
        </w:tabs>
        <w:spacing w:after="0"/>
        <w:ind w:right="-285"/>
        <w:jc w:val="center"/>
        <w:rPr>
          <w:rFonts w:ascii="Cambria" w:eastAsia="Times New Roman" w:hAnsi="Cambria" w:cs="Arial"/>
          <w:bCs/>
          <w:color w:val="943634"/>
          <w:spacing w:val="5"/>
          <w:sz w:val="28"/>
        </w:rPr>
      </w:pPr>
    </w:p>
    <w:p w14:paraId="0FF57841" w14:textId="77777777" w:rsidR="00AC2AC4" w:rsidRPr="001D3E4C" w:rsidRDefault="00AC2AC4" w:rsidP="00AC2AC4">
      <w:pPr>
        <w:tabs>
          <w:tab w:val="left" w:pos="1701"/>
          <w:tab w:val="left" w:pos="6237"/>
        </w:tabs>
        <w:spacing w:after="0"/>
        <w:ind w:right="-285"/>
        <w:jc w:val="center"/>
        <w:rPr>
          <w:rFonts w:ascii="Cambria" w:eastAsia="Times New Roman" w:hAnsi="Cambria" w:cs="Arial"/>
          <w:bCs/>
          <w:color w:val="943634"/>
          <w:spacing w:val="5"/>
          <w:sz w:val="28"/>
        </w:rPr>
      </w:pPr>
      <w:r w:rsidRPr="001D3E4C">
        <w:rPr>
          <w:rFonts w:ascii="Cambria" w:eastAsia="Times New Roman" w:hAnsi="Cambria" w:cs="Arial"/>
          <w:bCs/>
          <w:color w:val="943634"/>
          <w:spacing w:val="5"/>
          <w:sz w:val="28"/>
        </w:rPr>
        <w:t>Logistique, garanties, SAV</w:t>
      </w:r>
    </w:p>
    <w:p w14:paraId="5713045E" w14:textId="77777777" w:rsidR="00AC2AC4" w:rsidRPr="001D3E4C" w:rsidRDefault="00AC2AC4" w:rsidP="00AC2AC4">
      <w:pPr>
        <w:tabs>
          <w:tab w:val="left" w:pos="1701"/>
          <w:tab w:val="left" w:pos="6237"/>
        </w:tabs>
        <w:rPr>
          <w:rFonts w:ascii="Calibri" w:eastAsia="Times New Roman" w:hAnsi="Calibri" w:cs="Times New Roman"/>
          <w:i/>
          <w:iCs/>
          <w:color w:val="622423"/>
        </w:rPr>
      </w:pPr>
    </w:p>
    <w:tbl>
      <w:tblPr>
        <w:tblW w:w="9963"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534"/>
        <w:gridCol w:w="3969"/>
        <w:gridCol w:w="1559"/>
        <w:gridCol w:w="850"/>
        <w:gridCol w:w="3051"/>
      </w:tblGrid>
      <w:tr w:rsidR="00AC2AC4" w:rsidRPr="001D3E4C" w14:paraId="281FCC32" w14:textId="77777777" w:rsidTr="00F45CE9">
        <w:tc>
          <w:tcPr>
            <w:tcW w:w="4503" w:type="dxa"/>
            <w:gridSpan w:val="2"/>
            <w:tcBorders>
              <w:top w:val="single" w:sz="8" w:space="0" w:color="4F81BD"/>
              <w:left w:val="single" w:sz="8" w:space="0" w:color="4F81BD"/>
              <w:bottom w:val="single" w:sz="18" w:space="0" w:color="4F81BD"/>
              <w:right w:val="single" w:sz="8" w:space="0" w:color="4F81BD"/>
            </w:tcBorders>
            <w:shd w:val="clear" w:color="auto" w:fill="D5DCE4"/>
            <w:vAlign w:val="center"/>
          </w:tcPr>
          <w:p w14:paraId="0F9B712E" w14:textId="77777777" w:rsidR="00AC2AC4" w:rsidRPr="001D3E4C" w:rsidRDefault="00AC2AC4" w:rsidP="00F45CE9">
            <w:pPr>
              <w:spacing w:after="0"/>
              <w:jc w:val="center"/>
              <w:rPr>
                <w:rFonts w:ascii="Cambria" w:eastAsia="Times New Roman" w:hAnsi="Cambria" w:cs="Times New Roman"/>
                <w:b/>
                <w:bCs/>
                <w:sz w:val="24"/>
                <w:szCs w:val="24"/>
              </w:rPr>
            </w:pPr>
            <w:r w:rsidRPr="001D3E4C">
              <w:rPr>
                <w:rFonts w:ascii="Cambria" w:eastAsia="Times New Roman" w:hAnsi="Cambria" w:cs="Times New Roman"/>
                <w:b/>
                <w:bCs/>
                <w:sz w:val="24"/>
                <w:szCs w:val="24"/>
              </w:rPr>
              <w:t>Questions</w:t>
            </w:r>
          </w:p>
        </w:tc>
        <w:tc>
          <w:tcPr>
            <w:tcW w:w="1559" w:type="dxa"/>
            <w:tcBorders>
              <w:top w:val="single" w:sz="8" w:space="0" w:color="4F81BD"/>
              <w:left w:val="single" w:sz="8" w:space="0" w:color="4F81BD"/>
              <w:bottom w:val="single" w:sz="18" w:space="0" w:color="4F81BD"/>
              <w:right w:val="single" w:sz="8" w:space="0" w:color="4F81BD"/>
            </w:tcBorders>
            <w:shd w:val="clear" w:color="auto" w:fill="D5DCE4"/>
            <w:vAlign w:val="center"/>
          </w:tcPr>
          <w:p w14:paraId="59519BD2" w14:textId="77777777" w:rsidR="00AC2AC4" w:rsidRPr="001D3E4C" w:rsidRDefault="00AC2AC4" w:rsidP="00F45CE9">
            <w:pPr>
              <w:spacing w:after="0"/>
              <w:jc w:val="center"/>
              <w:rPr>
                <w:rFonts w:ascii="Cambria" w:eastAsia="Times New Roman" w:hAnsi="Cambria" w:cs="Times New Roman"/>
                <w:b/>
                <w:bCs/>
                <w:sz w:val="24"/>
                <w:szCs w:val="24"/>
              </w:rPr>
            </w:pPr>
            <w:r w:rsidRPr="001D3E4C">
              <w:rPr>
                <w:rFonts w:ascii="Cambria" w:eastAsia="Times New Roman" w:hAnsi="Cambria" w:cs="Times New Roman"/>
                <w:b/>
                <w:bCs/>
                <w:sz w:val="24"/>
                <w:szCs w:val="24"/>
              </w:rPr>
              <w:t>Mode de réponse attendue</w:t>
            </w:r>
          </w:p>
        </w:tc>
        <w:tc>
          <w:tcPr>
            <w:tcW w:w="850" w:type="dxa"/>
            <w:tcBorders>
              <w:top w:val="single" w:sz="8" w:space="0" w:color="4F81BD"/>
              <w:left w:val="single" w:sz="8" w:space="0" w:color="4F81BD"/>
              <w:bottom w:val="single" w:sz="18" w:space="0" w:color="4F81BD"/>
              <w:right w:val="single" w:sz="8" w:space="0" w:color="4F81BD"/>
            </w:tcBorders>
            <w:shd w:val="clear" w:color="auto" w:fill="D5DCE4"/>
            <w:vAlign w:val="center"/>
          </w:tcPr>
          <w:p w14:paraId="2AD3A447" w14:textId="77777777" w:rsidR="00AC2AC4" w:rsidRPr="001D3E4C" w:rsidRDefault="00AC2AC4" w:rsidP="00F45CE9">
            <w:pPr>
              <w:spacing w:after="0"/>
              <w:jc w:val="center"/>
              <w:rPr>
                <w:rFonts w:ascii="Cambria" w:eastAsia="Times New Roman" w:hAnsi="Cambria" w:cs="Times New Roman"/>
                <w:b/>
                <w:bCs/>
                <w:sz w:val="24"/>
                <w:szCs w:val="24"/>
              </w:rPr>
            </w:pPr>
            <w:r w:rsidRPr="001D3E4C">
              <w:rPr>
                <w:rFonts w:ascii="Cambria" w:eastAsia="Times New Roman" w:hAnsi="Cambria" w:cs="Times New Roman"/>
                <w:b/>
                <w:bCs/>
                <w:sz w:val="24"/>
                <w:szCs w:val="24"/>
              </w:rPr>
              <w:t>Item noté</w:t>
            </w:r>
          </w:p>
        </w:tc>
        <w:tc>
          <w:tcPr>
            <w:tcW w:w="3051" w:type="dxa"/>
            <w:tcBorders>
              <w:top w:val="single" w:sz="8" w:space="0" w:color="4F81BD"/>
              <w:left w:val="single" w:sz="8" w:space="0" w:color="4F81BD"/>
              <w:bottom w:val="single" w:sz="18" w:space="0" w:color="4F81BD"/>
              <w:right w:val="single" w:sz="8" w:space="0" w:color="4F81BD"/>
            </w:tcBorders>
            <w:shd w:val="clear" w:color="auto" w:fill="D5DCE4"/>
            <w:vAlign w:val="center"/>
          </w:tcPr>
          <w:p w14:paraId="1451FB3B" w14:textId="77777777" w:rsidR="00AC2AC4" w:rsidRPr="001D3E4C" w:rsidRDefault="00AC2AC4" w:rsidP="00F45CE9">
            <w:pPr>
              <w:spacing w:after="0"/>
              <w:jc w:val="center"/>
              <w:rPr>
                <w:rFonts w:ascii="Cambria" w:eastAsia="Times New Roman" w:hAnsi="Cambria" w:cs="Times New Roman"/>
                <w:b/>
                <w:bCs/>
                <w:sz w:val="24"/>
                <w:szCs w:val="24"/>
              </w:rPr>
            </w:pPr>
            <w:r w:rsidRPr="001D3E4C">
              <w:rPr>
                <w:rFonts w:ascii="Cambria" w:eastAsia="Times New Roman" w:hAnsi="Cambria" w:cs="Times New Roman"/>
                <w:b/>
                <w:bCs/>
                <w:sz w:val="24"/>
                <w:szCs w:val="24"/>
              </w:rPr>
              <w:t>Réponse du candidat</w:t>
            </w:r>
          </w:p>
        </w:tc>
      </w:tr>
      <w:tr w:rsidR="00AC2AC4" w:rsidRPr="001D3E4C" w14:paraId="6FCDA5B0" w14:textId="77777777" w:rsidTr="00F45CE9">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6E951C2" w14:textId="77777777" w:rsidR="00AC2AC4" w:rsidRPr="001D3E4C" w:rsidRDefault="00AC2AC4" w:rsidP="00F45CE9">
            <w:pPr>
              <w:spacing w:after="0"/>
              <w:jc w:val="center"/>
              <w:rPr>
                <w:rFonts w:ascii="Cambria" w:eastAsia="Times New Roman" w:hAnsi="Cambria" w:cs="Arial"/>
                <w:b/>
                <w:bCs/>
                <w:color w:val="000000"/>
              </w:rPr>
            </w:pPr>
            <w:r w:rsidRPr="001D3E4C">
              <w:rPr>
                <w:rFonts w:ascii="Cambria" w:eastAsia="Times New Roman" w:hAnsi="Cambria" w:cs="Arial"/>
                <w:b/>
                <w:bCs/>
                <w:color w:val="000000"/>
              </w:rPr>
              <w:t>1</w:t>
            </w:r>
          </w:p>
        </w:tc>
        <w:tc>
          <w:tcPr>
            <w:tcW w:w="396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FF27724" w14:textId="77777777" w:rsidR="00AC2AC4" w:rsidRPr="001D3E4C" w:rsidRDefault="00AC2AC4" w:rsidP="00F45CE9">
            <w:pPr>
              <w:spacing w:after="0"/>
              <w:ind w:firstLine="33"/>
              <w:rPr>
                <w:rFonts w:ascii="Cambria" w:eastAsia="Times New Roman" w:hAnsi="Cambria" w:cs="Times New Roman"/>
              </w:rPr>
            </w:pPr>
            <w:r w:rsidRPr="001D3E4C">
              <w:rPr>
                <w:rFonts w:ascii="Cambria" w:eastAsia="Times New Roman" w:hAnsi="Cambria" w:cs="Times New Roman"/>
              </w:rPr>
              <w:t>Délais de livraison</w:t>
            </w:r>
          </w:p>
        </w:tc>
        <w:tc>
          <w:tcPr>
            <w:tcW w:w="155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3D156A1" w14:textId="77777777" w:rsidR="00AC2AC4" w:rsidRPr="001D3E4C" w:rsidRDefault="00AC2AC4" w:rsidP="00F45CE9">
            <w:pPr>
              <w:spacing w:after="0"/>
              <w:ind w:firstLine="72"/>
              <w:jc w:val="center"/>
              <w:rPr>
                <w:rFonts w:ascii="Cambria" w:eastAsia="Times New Roman" w:hAnsi="Cambria" w:cs="Times New Roman"/>
              </w:rPr>
            </w:pPr>
            <w:r w:rsidRPr="001D3E4C">
              <w:rPr>
                <w:rFonts w:ascii="Cambria" w:eastAsia="Times New Roman" w:hAnsi="Cambria" w:cs="Times New Roman"/>
              </w:rPr>
              <w:t>Jours</w:t>
            </w:r>
          </w:p>
        </w:tc>
        <w:tc>
          <w:tcPr>
            <w:tcW w:w="85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0F51AF6" w14:textId="77777777" w:rsidR="00AC2AC4" w:rsidRPr="001D3E4C" w:rsidRDefault="00AC2AC4" w:rsidP="00F45CE9">
            <w:pPr>
              <w:spacing w:after="0"/>
              <w:ind w:firstLine="72"/>
              <w:jc w:val="center"/>
              <w:rPr>
                <w:rFonts w:ascii="Cambria" w:eastAsia="Times New Roman" w:hAnsi="Cambria" w:cs="Arial"/>
                <w:bCs/>
              </w:rPr>
            </w:pPr>
            <w:r w:rsidRPr="001D3E4C">
              <w:rPr>
                <w:rFonts w:ascii="Cambria" w:eastAsia="Times New Roman" w:hAnsi="Cambria" w:cs="Arial"/>
                <w:bCs/>
              </w:rPr>
              <w:t>X</w:t>
            </w:r>
          </w:p>
        </w:tc>
        <w:tc>
          <w:tcPr>
            <w:tcW w:w="305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617F2E2" w14:textId="77777777" w:rsidR="00AC2AC4" w:rsidRPr="001D3E4C" w:rsidRDefault="00AC2AC4" w:rsidP="00F45CE9">
            <w:pPr>
              <w:tabs>
                <w:tab w:val="left" w:pos="1701"/>
                <w:tab w:val="left" w:pos="6237"/>
              </w:tabs>
              <w:spacing w:after="0"/>
              <w:rPr>
                <w:rFonts w:ascii="Cambria" w:eastAsia="Times New Roman" w:hAnsi="Cambria" w:cs="Times New Roman"/>
                <w:bCs/>
                <w:color w:val="000000"/>
                <w:spacing w:val="5"/>
              </w:rPr>
            </w:pPr>
          </w:p>
        </w:tc>
      </w:tr>
      <w:tr w:rsidR="00AC2AC4" w:rsidRPr="001D3E4C" w14:paraId="31EF7CDB" w14:textId="77777777" w:rsidTr="00F45CE9">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F5A3139" w14:textId="77777777" w:rsidR="00AC2AC4" w:rsidRPr="001D3E4C" w:rsidRDefault="00AC2AC4" w:rsidP="00F45CE9">
            <w:pPr>
              <w:spacing w:after="0"/>
              <w:jc w:val="center"/>
              <w:rPr>
                <w:rFonts w:ascii="Cambria" w:eastAsia="Times New Roman" w:hAnsi="Cambria" w:cs="Times New Roman"/>
                <w:b/>
                <w:bCs/>
                <w:color w:val="000000"/>
              </w:rPr>
            </w:pPr>
            <w:r w:rsidRPr="001D3E4C">
              <w:rPr>
                <w:rFonts w:ascii="Cambria" w:eastAsia="Times New Roman" w:hAnsi="Cambria" w:cs="Times New Roman"/>
                <w:b/>
                <w:bCs/>
                <w:color w:val="000000"/>
              </w:rPr>
              <w:t>2</w:t>
            </w:r>
          </w:p>
        </w:tc>
        <w:tc>
          <w:tcPr>
            <w:tcW w:w="396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21F1AEC" w14:textId="77777777" w:rsidR="00AC2AC4" w:rsidRPr="001D3E4C" w:rsidRDefault="00AC2AC4" w:rsidP="00F45CE9">
            <w:pPr>
              <w:spacing w:after="0"/>
              <w:ind w:firstLine="33"/>
              <w:rPr>
                <w:rFonts w:ascii="Cambria" w:eastAsia="Times New Roman" w:hAnsi="Cambria" w:cs="Times New Roman"/>
              </w:rPr>
            </w:pPr>
            <w:r w:rsidRPr="001D3E4C">
              <w:rPr>
                <w:rFonts w:ascii="Cambria" w:eastAsia="Times New Roman" w:hAnsi="Cambria" w:cs="Times New Roman"/>
              </w:rPr>
              <w:t>Durée de la garantie</w:t>
            </w:r>
          </w:p>
        </w:tc>
        <w:tc>
          <w:tcPr>
            <w:tcW w:w="155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E588096" w14:textId="77777777" w:rsidR="00AC2AC4" w:rsidRPr="001D3E4C" w:rsidRDefault="00AC2AC4" w:rsidP="00F45CE9">
            <w:pPr>
              <w:spacing w:after="0"/>
              <w:ind w:firstLine="72"/>
              <w:jc w:val="center"/>
              <w:rPr>
                <w:rFonts w:ascii="Cambria" w:eastAsia="Times New Roman" w:hAnsi="Cambria" w:cs="Times New Roman"/>
              </w:rPr>
            </w:pPr>
            <w:r w:rsidRPr="001D3E4C">
              <w:rPr>
                <w:rFonts w:ascii="Cambria" w:eastAsia="Times New Roman" w:hAnsi="Cambria" w:cs="Times New Roman"/>
              </w:rPr>
              <w:t>Mois</w:t>
            </w:r>
          </w:p>
        </w:tc>
        <w:tc>
          <w:tcPr>
            <w:tcW w:w="85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449E4D2" w14:textId="77777777" w:rsidR="00AC2AC4" w:rsidRPr="001D3E4C" w:rsidRDefault="00AC2AC4" w:rsidP="00F45CE9">
            <w:pPr>
              <w:spacing w:after="0"/>
              <w:ind w:firstLine="72"/>
              <w:jc w:val="center"/>
              <w:rPr>
                <w:rFonts w:ascii="Cambria" w:eastAsia="Times New Roman" w:hAnsi="Cambria" w:cs="Arial"/>
                <w:bCs/>
              </w:rPr>
            </w:pPr>
            <w:r w:rsidRPr="001D3E4C">
              <w:rPr>
                <w:rFonts w:ascii="Cambria" w:eastAsia="Times New Roman" w:hAnsi="Cambria" w:cs="Arial"/>
                <w:bCs/>
              </w:rPr>
              <w:t>X</w:t>
            </w:r>
          </w:p>
        </w:tc>
        <w:tc>
          <w:tcPr>
            <w:tcW w:w="305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1DC0D1A" w14:textId="77777777" w:rsidR="00AC2AC4" w:rsidRPr="001D3E4C" w:rsidRDefault="00AC2AC4" w:rsidP="00F45CE9">
            <w:pPr>
              <w:tabs>
                <w:tab w:val="left" w:pos="1701"/>
                <w:tab w:val="left" w:pos="6237"/>
              </w:tabs>
              <w:spacing w:after="0"/>
              <w:rPr>
                <w:rFonts w:ascii="Cambria" w:eastAsia="Times New Roman" w:hAnsi="Cambria" w:cs="Times New Roman"/>
                <w:bCs/>
                <w:color w:val="000000"/>
                <w:spacing w:val="5"/>
              </w:rPr>
            </w:pPr>
          </w:p>
        </w:tc>
      </w:tr>
      <w:tr w:rsidR="00AC2AC4" w:rsidRPr="001D3E4C" w14:paraId="1BCFE0CD" w14:textId="77777777" w:rsidTr="00F45CE9">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B95B24D" w14:textId="77777777" w:rsidR="00AC2AC4" w:rsidRPr="001D3E4C" w:rsidRDefault="00AC2AC4" w:rsidP="00F45CE9">
            <w:pPr>
              <w:spacing w:after="0" w:line="240" w:lineRule="auto"/>
              <w:jc w:val="center"/>
              <w:rPr>
                <w:rFonts w:ascii="Cambria" w:eastAsia="Times New Roman" w:hAnsi="Cambria" w:cs="Times New Roman"/>
                <w:b/>
                <w:bCs/>
                <w:color w:val="000000"/>
              </w:rPr>
            </w:pPr>
            <w:r w:rsidRPr="001D3E4C">
              <w:rPr>
                <w:rFonts w:ascii="Cambria" w:eastAsia="Times New Roman" w:hAnsi="Cambria" w:cs="Times New Roman"/>
                <w:b/>
                <w:bCs/>
                <w:color w:val="000000"/>
              </w:rPr>
              <w:t>3</w:t>
            </w:r>
          </w:p>
        </w:tc>
        <w:tc>
          <w:tcPr>
            <w:tcW w:w="396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8E61E85" w14:textId="77777777" w:rsidR="00AC2AC4" w:rsidRPr="001D3E4C" w:rsidRDefault="00AC2AC4" w:rsidP="00F45CE9">
            <w:pPr>
              <w:spacing w:after="0"/>
              <w:rPr>
                <w:rFonts w:ascii="Cambria" w:eastAsia="Times New Roman" w:hAnsi="Cambria" w:cs="Arial"/>
                <w:bCs/>
              </w:rPr>
            </w:pPr>
            <w:r w:rsidRPr="001D3E4C">
              <w:rPr>
                <w:rFonts w:ascii="Cambria" w:eastAsia="Times New Roman" w:hAnsi="Cambria" w:cs="Arial"/>
                <w:bCs/>
              </w:rPr>
              <w:t>Délais d’intervention maximal du service Après-Vente en période de garantie</w:t>
            </w:r>
          </w:p>
        </w:tc>
        <w:tc>
          <w:tcPr>
            <w:tcW w:w="155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F2DB965" w14:textId="77777777" w:rsidR="00AC2AC4" w:rsidRPr="001D3E4C" w:rsidRDefault="00AC2AC4" w:rsidP="00F45CE9">
            <w:pPr>
              <w:spacing w:after="0"/>
              <w:jc w:val="center"/>
              <w:rPr>
                <w:rFonts w:ascii="Cambria" w:eastAsia="Times New Roman" w:hAnsi="Cambria" w:cs="Arial"/>
              </w:rPr>
            </w:pPr>
            <w:r w:rsidRPr="001D3E4C">
              <w:rPr>
                <w:rFonts w:ascii="Cambria" w:eastAsia="Times New Roman" w:hAnsi="Cambria" w:cs="Arial"/>
              </w:rPr>
              <w:t>Heures</w:t>
            </w:r>
          </w:p>
        </w:tc>
        <w:tc>
          <w:tcPr>
            <w:tcW w:w="85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82E32CE" w14:textId="77777777" w:rsidR="00AC2AC4" w:rsidRPr="001D3E4C" w:rsidRDefault="00AC2AC4" w:rsidP="00F45CE9">
            <w:pPr>
              <w:spacing w:after="0" w:line="240" w:lineRule="auto"/>
              <w:jc w:val="center"/>
              <w:rPr>
                <w:rFonts w:ascii="Cambria" w:eastAsia="Times New Roman" w:hAnsi="Cambria" w:cs="Times New Roman"/>
              </w:rPr>
            </w:pPr>
            <w:r w:rsidRPr="001D3E4C">
              <w:rPr>
                <w:rFonts w:ascii="Cambria" w:eastAsia="Times New Roman" w:hAnsi="Cambria" w:cs="Times New Roman"/>
              </w:rPr>
              <w:t>X</w:t>
            </w:r>
          </w:p>
        </w:tc>
        <w:tc>
          <w:tcPr>
            <w:tcW w:w="305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F5FDDE0" w14:textId="77777777" w:rsidR="00AC2AC4" w:rsidRPr="001D3E4C" w:rsidRDefault="00AC2AC4" w:rsidP="00F45CE9">
            <w:pPr>
              <w:tabs>
                <w:tab w:val="left" w:pos="1701"/>
                <w:tab w:val="left" w:pos="6237"/>
              </w:tabs>
              <w:spacing w:after="0" w:line="240" w:lineRule="auto"/>
              <w:rPr>
                <w:rFonts w:ascii="Cambria" w:eastAsia="Times New Roman" w:hAnsi="Cambria" w:cs="Times New Roman"/>
                <w:bCs/>
                <w:color w:val="000000"/>
                <w:spacing w:val="5"/>
              </w:rPr>
            </w:pPr>
          </w:p>
        </w:tc>
      </w:tr>
    </w:tbl>
    <w:p w14:paraId="10EFC6DB" w14:textId="77777777" w:rsidR="00AC2AC4" w:rsidRDefault="00AC2AC4" w:rsidP="00AC2AC4">
      <w:pPr>
        <w:rPr>
          <w:rFonts w:ascii="Cambria" w:eastAsia="Times New Roman" w:hAnsi="Cambria" w:cs="Times New Roman"/>
        </w:rPr>
      </w:pPr>
    </w:p>
    <w:p w14:paraId="59AC83BE" w14:textId="77777777" w:rsidR="00AC2AC4" w:rsidRDefault="00AC2AC4" w:rsidP="00AC2AC4">
      <w:pPr>
        <w:rPr>
          <w:rFonts w:ascii="Cambria" w:eastAsia="Times New Roman" w:hAnsi="Cambria" w:cs="Times New Roman"/>
        </w:rPr>
      </w:pPr>
    </w:p>
    <w:p w14:paraId="4A46F51A" w14:textId="77777777" w:rsidR="00AC2AC4" w:rsidRPr="001D3E4C" w:rsidRDefault="00AC2AC4" w:rsidP="00AC2AC4">
      <w:pPr>
        <w:rPr>
          <w:rFonts w:ascii="Cambria" w:eastAsia="Times New Roman" w:hAnsi="Cambria" w:cs="Times New Roman"/>
        </w:rPr>
      </w:pPr>
    </w:p>
    <w:p w14:paraId="1F35C18F" w14:textId="77777777" w:rsidR="00AC2AC4" w:rsidRDefault="00AC2AC4" w:rsidP="00AC2AC4">
      <w:pPr>
        <w:jc w:val="right"/>
        <w:rPr>
          <w:rFonts w:ascii="Cambria" w:eastAsia="Times New Roman" w:hAnsi="Cambria" w:cs="Times New Roman"/>
        </w:rPr>
      </w:pPr>
      <w:r w:rsidRPr="001D3E4C">
        <w:rPr>
          <w:rStyle w:val="Rfrencelgre"/>
        </w:rPr>
        <w:t>Date, cachet, signature précédés du nom du signataire</w:t>
      </w:r>
    </w:p>
    <w:p w14:paraId="6C4F5FFE" w14:textId="77777777" w:rsidR="00AC2AC4" w:rsidRDefault="00AC2AC4" w:rsidP="00AC2AC4">
      <w:pPr>
        <w:rPr>
          <w:rFonts w:ascii="Cambria" w:eastAsia="Times New Roman" w:hAnsi="Cambria" w:cs="Times New Roman"/>
        </w:rPr>
      </w:pPr>
    </w:p>
    <w:p w14:paraId="3C227355" w14:textId="77777777" w:rsidR="00960F23" w:rsidRDefault="00960F23" w:rsidP="00AC2AC4">
      <w:pPr>
        <w:tabs>
          <w:tab w:val="left" w:pos="1701"/>
          <w:tab w:val="left" w:pos="6237"/>
        </w:tabs>
        <w:rPr>
          <w:rFonts w:asciiTheme="minorHAnsi" w:eastAsiaTheme="minorEastAsia" w:hAnsiTheme="minorHAnsi" w:cstheme="minorBidi"/>
          <w:i/>
          <w:iCs/>
          <w:color w:val="622423" w:themeColor="accent2" w:themeShade="7F"/>
          <w:highlight w:val="green"/>
        </w:rPr>
      </w:pPr>
    </w:p>
    <w:p w14:paraId="10AF58A0" w14:textId="77777777" w:rsidR="00073AC9" w:rsidRPr="00C57A86" w:rsidRDefault="00CB3505" w:rsidP="00FB195F">
      <w:pPr>
        <w:pStyle w:val="Titre3"/>
        <w:rPr>
          <w:rStyle w:val="lev"/>
          <w:b w:val="0"/>
        </w:rPr>
      </w:pPr>
      <w:bookmarkStart w:id="73" w:name="_Toc183510179"/>
      <w:r w:rsidRPr="00C57A86">
        <w:rPr>
          <w:rStyle w:val="lev"/>
          <w:b w:val="0"/>
        </w:rPr>
        <w:lastRenderedPageBreak/>
        <w:t>LOT 3</w:t>
      </w:r>
      <w:r w:rsidR="003739B0" w:rsidRPr="00C57A86">
        <w:rPr>
          <w:rStyle w:val="lev"/>
          <w:b w:val="0"/>
        </w:rPr>
        <w:t> </w:t>
      </w:r>
      <w:r w:rsidR="004E7648" w:rsidRPr="00C57A86">
        <w:rPr>
          <w:rStyle w:val="lev"/>
          <w:b w:val="0"/>
        </w:rPr>
        <w:t>: Supports</w:t>
      </w:r>
      <w:r w:rsidR="00073AC9" w:rsidRPr="00C57A86">
        <w:rPr>
          <w:rStyle w:val="lev"/>
          <w:b w:val="0"/>
        </w:rPr>
        <w:t xml:space="preserve"> d’aide au </w:t>
      </w:r>
      <w:r w:rsidR="00C400C2" w:rsidRPr="00C57A86">
        <w:rPr>
          <w:rStyle w:val="lev"/>
          <w:b w:val="0"/>
        </w:rPr>
        <w:t>positionnement en</w:t>
      </w:r>
      <w:r w:rsidR="00073AC9" w:rsidRPr="00C57A86">
        <w:rPr>
          <w:rStyle w:val="lev"/>
          <w:b w:val="0"/>
        </w:rPr>
        <w:t xml:space="preserve"> mousse viscoélastique à mémoire de forme</w:t>
      </w:r>
      <w:bookmarkEnd w:id="73"/>
    </w:p>
    <w:p w14:paraId="31E7B650" w14:textId="77777777" w:rsidR="00AC2AC4" w:rsidRDefault="00AC2AC4" w:rsidP="00073AC9">
      <w:pPr>
        <w:tabs>
          <w:tab w:val="left" w:pos="1701"/>
          <w:tab w:val="left" w:pos="6237"/>
        </w:tabs>
        <w:spacing w:after="0"/>
        <w:jc w:val="center"/>
        <w:rPr>
          <w:rFonts w:ascii="Cambria" w:eastAsia="Times New Roman" w:hAnsi="Cambria" w:cs="Arial"/>
          <w:bCs/>
          <w:color w:val="943634"/>
          <w:spacing w:val="5"/>
        </w:rPr>
      </w:pPr>
    </w:p>
    <w:p w14:paraId="2149D9C8" w14:textId="77777777" w:rsidR="00073AC9" w:rsidRPr="000E0F97" w:rsidRDefault="00073AC9" w:rsidP="00073AC9">
      <w:pPr>
        <w:tabs>
          <w:tab w:val="left" w:pos="1701"/>
          <w:tab w:val="left" w:pos="6237"/>
        </w:tabs>
        <w:spacing w:after="0"/>
        <w:jc w:val="center"/>
        <w:rPr>
          <w:rFonts w:ascii="Cambria" w:eastAsia="Times New Roman" w:hAnsi="Cambria" w:cs="Arial"/>
          <w:bCs/>
          <w:color w:val="943634"/>
          <w:spacing w:val="5"/>
        </w:rPr>
      </w:pPr>
      <w:r w:rsidRPr="000E0F97">
        <w:rPr>
          <w:rFonts w:ascii="Cambria" w:eastAsia="Times New Roman" w:hAnsi="Cambria" w:cs="Arial"/>
          <w:bCs/>
          <w:color w:val="943634"/>
          <w:spacing w:val="5"/>
        </w:rPr>
        <w:t>Toute case non renseignée aura la note « 0 ».</w:t>
      </w:r>
    </w:p>
    <w:p w14:paraId="29348268" w14:textId="77777777" w:rsidR="00073AC9" w:rsidRPr="008C6743" w:rsidRDefault="00073AC9" w:rsidP="00073AC9">
      <w:pPr>
        <w:tabs>
          <w:tab w:val="left" w:pos="1701"/>
          <w:tab w:val="left" w:pos="6237"/>
        </w:tabs>
        <w:spacing w:after="0"/>
        <w:ind w:right="-285"/>
        <w:jc w:val="center"/>
        <w:rPr>
          <w:rFonts w:ascii="Cambria" w:eastAsia="Times New Roman" w:hAnsi="Cambria" w:cs="Arial"/>
          <w:bCs/>
          <w:color w:val="943634"/>
          <w:spacing w:val="5"/>
        </w:rPr>
      </w:pPr>
      <w:r w:rsidRPr="000E0F97">
        <w:rPr>
          <w:rFonts w:ascii="Cambria" w:eastAsia="Times New Roman" w:hAnsi="Cambria" w:cs="Arial"/>
          <w:bCs/>
          <w:color w:val="943634"/>
          <w:spacing w:val="5"/>
        </w:rPr>
        <w:t>Les renvois secs vers des fiches techniques sont interdits et auront la note « 0 » :</w:t>
      </w:r>
    </w:p>
    <w:p w14:paraId="5E7BA4D3" w14:textId="77777777" w:rsidR="00073AC9" w:rsidRPr="008C6743" w:rsidRDefault="00073AC9" w:rsidP="00073AC9">
      <w:pPr>
        <w:tabs>
          <w:tab w:val="left" w:pos="284"/>
          <w:tab w:val="left" w:pos="6237"/>
        </w:tabs>
        <w:spacing w:after="0"/>
        <w:ind w:right="-285"/>
        <w:jc w:val="center"/>
        <w:rPr>
          <w:rFonts w:ascii="Cambria" w:eastAsia="Times New Roman" w:hAnsi="Cambria" w:cs="Arial"/>
          <w:bCs/>
          <w:color w:val="943634"/>
          <w:spacing w:val="5"/>
        </w:rPr>
      </w:pPr>
      <w:r w:rsidRPr="008C6743">
        <w:rPr>
          <w:rFonts w:ascii="Cambria" w:eastAsia="Times New Roman" w:hAnsi="Cambria" w:cs="Arial"/>
          <w:bCs/>
          <w:color w:val="943634"/>
          <w:spacing w:val="5"/>
        </w:rPr>
        <w:t>-</w:t>
      </w:r>
      <w:r w:rsidRPr="008C6743">
        <w:rPr>
          <w:rFonts w:ascii="Cambria" w:eastAsia="Times New Roman" w:hAnsi="Cambria" w:cs="Arial"/>
          <w:bCs/>
          <w:color w:val="943634"/>
          <w:spacing w:val="5"/>
        </w:rPr>
        <w:tab/>
        <w:t>les principaux éléments de réponse doivent figurer dans la colonne « réponse du candidat »,</w:t>
      </w:r>
    </w:p>
    <w:p w14:paraId="486F12B6" w14:textId="77777777" w:rsidR="00073AC9" w:rsidRPr="008C6743" w:rsidRDefault="00073AC9" w:rsidP="00073AC9">
      <w:pPr>
        <w:tabs>
          <w:tab w:val="left" w:pos="284"/>
          <w:tab w:val="left" w:pos="6237"/>
        </w:tabs>
        <w:spacing w:after="0"/>
        <w:ind w:right="-285"/>
        <w:jc w:val="center"/>
        <w:rPr>
          <w:rFonts w:ascii="Cambria" w:eastAsia="Times New Roman" w:hAnsi="Cambria" w:cs="Arial"/>
          <w:bCs/>
          <w:color w:val="943634"/>
          <w:spacing w:val="5"/>
        </w:rPr>
      </w:pPr>
      <w:r w:rsidRPr="008C6743">
        <w:rPr>
          <w:rFonts w:ascii="Cambria" w:eastAsia="Times New Roman" w:hAnsi="Cambria" w:cs="Arial"/>
          <w:bCs/>
          <w:color w:val="943634"/>
          <w:spacing w:val="5"/>
        </w:rPr>
        <w:t>-</w:t>
      </w:r>
      <w:r w:rsidRPr="008C6743">
        <w:rPr>
          <w:rFonts w:ascii="Cambria" w:eastAsia="Times New Roman" w:hAnsi="Cambria" w:cs="Arial"/>
          <w:bCs/>
          <w:color w:val="943634"/>
          <w:spacing w:val="5"/>
        </w:rPr>
        <w:tab/>
        <w:t>si un renvoi est nécessaire, la référence du document fourni, et le numéro de page doivent obligatoirement être mentionnés ;</w:t>
      </w:r>
    </w:p>
    <w:p w14:paraId="682DA4B6" w14:textId="77777777" w:rsidR="00073AC9" w:rsidRPr="008C6743" w:rsidRDefault="00073AC9" w:rsidP="00073AC9">
      <w:pPr>
        <w:tabs>
          <w:tab w:val="left" w:pos="284"/>
          <w:tab w:val="left" w:pos="6237"/>
        </w:tabs>
        <w:spacing w:after="0"/>
        <w:ind w:right="-285"/>
        <w:jc w:val="center"/>
        <w:rPr>
          <w:rFonts w:ascii="Cambria" w:eastAsia="Times New Roman" w:hAnsi="Cambria" w:cs="Arial"/>
          <w:bCs/>
          <w:color w:val="943634"/>
          <w:spacing w:val="5"/>
        </w:rPr>
      </w:pPr>
      <w:r w:rsidRPr="008C6743">
        <w:rPr>
          <w:rFonts w:ascii="Cambria" w:eastAsia="Times New Roman" w:hAnsi="Cambria" w:cs="Arial"/>
          <w:bCs/>
          <w:color w:val="943634"/>
          <w:spacing w:val="5"/>
        </w:rPr>
        <w:t>-</w:t>
      </w:r>
      <w:r w:rsidRPr="008C6743">
        <w:rPr>
          <w:rFonts w:ascii="Cambria" w:eastAsia="Times New Roman" w:hAnsi="Cambria" w:cs="Arial"/>
          <w:bCs/>
          <w:color w:val="943634"/>
          <w:spacing w:val="5"/>
        </w:rPr>
        <w:tab/>
        <w:t>Les questions non notées renvoient essentiellement aux exigences du CCTP. Une non-conformité au CCTP entraîne l’élimination de l’offre ;</w:t>
      </w:r>
    </w:p>
    <w:p w14:paraId="3A14B6BB" w14:textId="77777777" w:rsidR="00073AC9" w:rsidRDefault="00073AC9" w:rsidP="00073AC9">
      <w:pPr>
        <w:tabs>
          <w:tab w:val="left" w:pos="1701"/>
          <w:tab w:val="left" w:pos="6237"/>
        </w:tabs>
        <w:spacing w:after="0"/>
        <w:ind w:right="-285"/>
        <w:jc w:val="center"/>
        <w:rPr>
          <w:rFonts w:ascii="Cambria" w:eastAsia="Times New Roman" w:hAnsi="Cambria" w:cs="Arial"/>
          <w:bCs/>
          <w:color w:val="943634"/>
          <w:spacing w:val="5"/>
        </w:rPr>
      </w:pPr>
      <w:r w:rsidRPr="008C6743">
        <w:rPr>
          <w:rFonts w:ascii="Cambria" w:eastAsia="Times New Roman" w:hAnsi="Cambria" w:cs="Arial"/>
          <w:bCs/>
          <w:color w:val="943634"/>
          <w:spacing w:val="5"/>
        </w:rPr>
        <w:t>La longueur du texte de réponse est libre, veiller à sa bonne visibilité.</w:t>
      </w:r>
    </w:p>
    <w:p w14:paraId="47B2EAE4" w14:textId="77777777" w:rsidR="00AC2AC4" w:rsidRPr="008C6743" w:rsidRDefault="00AC2AC4" w:rsidP="00073AC9">
      <w:pPr>
        <w:tabs>
          <w:tab w:val="left" w:pos="1701"/>
          <w:tab w:val="left" w:pos="6237"/>
        </w:tabs>
        <w:spacing w:after="0"/>
        <w:ind w:right="-285"/>
        <w:jc w:val="center"/>
        <w:rPr>
          <w:rFonts w:ascii="Cambria" w:eastAsia="Times New Roman" w:hAnsi="Cambria" w:cs="Arial"/>
          <w:bCs/>
          <w:color w:val="943634"/>
          <w:spacing w:val="5"/>
        </w:rPr>
      </w:pPr>
    </w:p>
    <w:p w14:paraId="35EA0731" w14:textId="77777777" w:rsidR="00073AC9" w:rsidRPr="00B23126" w:rsidRDefault="00073AC9" w:rsidP="00073AC9">
      <w:pPr>
        <w:tabs>
          <w:tab w:val="left" w:pos="1701"/>
          <w:tab w:val="left" w:pos="6237"/>
        </w:tabs>
        <w:spacing w:after="0"/>
        <w:jc w:val="center"/>
        <w:rPr>
          <w:rStyle w:val="lev"/>
          <w:b w:val="0"/>
          <w:highlight w:val="green"/>
        </w:rPr>
      </w:pPr>
    </w:p>
    <w:tbl>
      <w:tblPr>
        <w:tblStyle w:val="Grilledutableau"/>
        <w:tblW w:w="9963" w:type="dxa"/>
        <w:tblLayout w:type="fixed"/>
        <w:tblLook w:val="04A0" w:firstRow="1" w:lastRow="0" w:firstColumn="1" w:lastColumn="0" w:noHBand="0" w:noVBand="1"/>
      </w:tblPr>
      <w:tblGrid>
        <w:gridCol w:w="534"/>
        <w:gridCol w:w="3685"/>
        <w:gridCol w:w="2126"/>
        <w:gridCol w:w="1276"/>
        <w:gridCol w:w="2342"/>
      </w:tblGrid>
      <w:tr w:rsidR="00073AC9" w:rsidRPr="00B23126" w14:paraId="11EF89A9" w14:textId="77777777" w:rsidTr="008C67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gridSpan w:val="2"/>
          </w:tcPr>
          <w:p w14:paraId="6E22BEE3" w14:textId="77777777" w:rsidR="00073AC9" w:rsidRPr="008C6743" w:rsidRDefault="00073AC9" w:rsidP="004E7648">
            <w:pPr>
              <w:rPr>
                <w:b w:val="0"/>
              </w:rPr>
            </w:pPr>
            <w:r w:rsidRPr="008C6743">
              <w:rPr>
                <w:b w:val="0"/>
              </w:rPr>
              <w:t>Questions</w:t>
            </w:r>
          </w:p>
        </w:tc>
        <w:tc>
          <w:tcPr>
            <w:tcW w:w="2126" w:type="dxa"/>
          </w:tcPr>
          <w:p w14:paraId="4601ED5F" w14:textId="77777777" w:rsidR="00073AC9" w:rsidRPr="008C6743" w:rsidRDefault="00073AC9" w:rsidP="004E7648">
            <w:pPr>
              <w:cnfStyle w:val="100000000000" w:firstRow="1" w:lastRow="0" w:firstColumn="0" w:lastColumn="0" w:oddVBand="0" w:evenVBand="0" w:oddHBand="0" w:evenHBand="0" w:firstRowFirstColumn="0" w:firstRowLastColumn="0" w:lastRowFirstColumn="0" w:lastRowLastColumn="0"/>
            </w:pPr>
            <w:r w:rsidRPr="008C6743">
              <w:t>Mode de réponse attendue</w:t>
            </w:r>
          </w:p>
        </w:tc>
        <w:tc>
          <w:tcPr>
            <w:tcW w:w="1276" w:type="dxa"/>
          </w:tcPr>
          <w:p w14:paraId="52FC265C" w14:textId="77777777" w:rsidR="00073AC9" w:rsidRPr="008C6743" w:rsidRDefault="00073AC9" w:rsidP="004E7648">
            <w:pPr>
              <w:cnfStyle w:val="100000000000" w:firstRow="1" w:lastRow="0" w:firstColumn="0" w:lastColumn="0" w:oddVBand="0" w:evenVBand="0" w:oddHBand="0" w:evenHBand="0" w:firstRowFirstColumn="0" w:firstRowLastColumn="0" w:lastRowFirstColumn="0" w:lastRowLastColumn="0"/>
              <w:rPr>
                <w:sz w:val="20"/>
                <w:szCs w:val="20"/>
              </w:rPr>
            </w:pPr>
            <w:r w:rsidRPr="008C6743">
              <w:rPr>
                <w:sz w:val="20"/>
                <w:szCs w:val="20"/>
              </w:rPr>
              <w:t>Question notée</w:t>
            </w:r>
          </w:p>
        </w:tc>
        <w:tc>
          <w:tcPr>
            <w:tcW w:w="2342" w:type="dxa"/>
          </w:tcPr>
          <w:p w14:paraId="2E5870E3" w14:textId="77777777" w:rsidR="00073AC9" w:rsidRPr="008C6743" w:rsidRDefault="00073AC9" w:rsidP="004E7648">
            <w:pPr>
              <w:cnfStyle w:val="100000000000" w:firstRow="1" w:lastRow="0" w:firstColumn="0" w:lastColumn="0" w:oddVBand="0" w:evenVBand="0" w:oddHBand="0" w:evenHBand="0" w:firstRowFirstColumn="0" w:firstRowLastColumn="0" w:lastRowFirstColumn="0" w:lastRowLastColumn="0"/>
            </w:pPr>
            <w:r w:rsidRPr="008C6743">
              <w:t>Réponse du candidat</w:t>
            </w:r>
          </w:p>
        </w:tc>
      </w:tr>
      <w:tr w:rsidR="00073AC9" w:rsidRPr="008C6743" w14:paraId="5759A428" w14:textId="77777777" w:rsidTr="008C6743">
        <w:tc>
          <w:tcPr>
            <w:cnfStyle w:val="001000000000" w:firstRow="0" w:lastRow="0" w:firstColumn="1" w:lastColumn="0" w:oddVBand="0" w:evenVBand="0" w:oddHBand="0" w:evenHBand="0" w:firstRowFirstColumn="0" w:firstRowLastColumn="0" w:lastRowFirstColumn="0" w:lastRowLastColumn="0"/>
            <w:tcW w:w="534" w:type="dxa"/>
          </w:tcPr>
          <w:p w14:paraId="2D80E007" w14:textId="77777777" w:rsidR="00073AC9" w:rsidRPr="008C6743" w:rsidRDefault="00073AC9" w:rsidP="008C6743">
            <w:pPr>
              <w:spacing w:after="0"/>
              <w:rPr>
                <w:color w:val="000000" w:themeColor="text1"/>
              </w:rPr>
            </w:pPr>
            <w:r w:rsidRPr="008C6743">
              <w:rPr>
                <w:color w:val="000000" w:themeColor="text1"/>
              </w:rPr>
              <w:t>1</w:t>
            </w:r>
          </w:p>
        </w:tc>
        <w:tc>
          <w:tcPr>
            <w:tcW w:w="3685" w:type="dxa"/>
          </w:tcPr>
          <w:p w14:paraId="441F38E5" w14:textId="77777777" w:rsidR="00073AC9" w:rsidRPr="008C6743" w:rsidRDefault="00073AC9" w:rsidP="008C6743">
            <w:pPr>
              <w:spacing w:after="0"/>
              <w:jc w:val="left"/>
              <w:cnfStyle w:val="000000000000" w:firstRow="0" w:lastRow="0" w:firstColumn="0" w:lastColumn="0" w:oddVBand="0" w:evenVBand="0" w:oddHBand="0" w:evenHBand="0" w:firstRowFirstColumn="0" w:firstRowLastColumn="0" w:lastRowFirstColumn="0" w:lastRowLastColumn="0"/>
              <w:rPr>
                <w:color w:val="000000" w:themeColor="text1"/>
              </w:rPr>
            </w:pPr>
            <w:r w:rsidRPr="008C6743">
              <w:rPr>
                <w:color w:val="000000" w:themeColor="text1"/>
              </w:rPr>
              <w:t>Le projet de catalogue personnalisé est fourni</w:t>
            </w:r>
          </w:p>
        </w:tc>
        <w:tc>
          <w:tcPr>
            <w:tcW w:w="2126" w:type="dxa"/>
          </w:tcPr>
          <w:p w14:paraId="7CD6868C" w14:textId="77777777" w:rsidR="00073AC9" w:rsidRPr="008C6743" w:rsidRDefault="00073AC9" w:rsidP="008C6743">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C6743">
              <w:rPr>
                <w:rStyle w:val="lev"/>
                <w:b w:val="0"/>
                <w:color w:val="000000" w:themeColor="text1"/>
              </w:rPr>
              <w:t>Oui-non</w:t>
            </w:r>
          </w:p>
        </w:tc>
        <w:tc>
          <w:tcPr>
            <w:tcW w:w="1276" w:type="dxa"/>
          </w:tcPr>
          <w:p w14:paraId="4CF4B580" w14:textId="77777777" w:rsidR="00073AC9" w:rsidRPr="008C6743" w:rsidRDefault="00073AC9" w:rsidP="008C6743">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C6743">
              <w:rPr>
                <w:rStyle w:val="lev"/>
                <w:b w:val="0"/>
                <w:color w:val="000000" w:themeColor="text1"/>
              </w:rPr>
              <w:t>X</w:t>
            </w:r>
          </w:p>
        </w:tc>
        <w:tc>
          <w:tcPr>
            <w:tcW w:w="2342" w:type="dxa"/>
          </w:tcPr>
          <w:p w14:paraId="62E3C717" w14:textId="77777777" w:rsidR="00073AC9" w:rsidRPr="008C6743" w:rsidRDefault="00073AC9" w:rsidP="008C6743">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FD6E7F" w:rsidRPr="00B23126" w14:paraId="106B46DA" w14:textId="77777777" w:rsidTr="008C6743">
        <w:tc>
          <w:tcPr>
            <w:cnfStyle w:val="001000000000" w:firstRow="0" w:lastRow="0" w:firstColumn="1" w:lastColumn="0" w:oddVBand="0" w:evenVBand="0" w:oddHBand="0" w:evenHBand="0" w:firstRowFirstColumn="0" w:firstRowLastColumn="0" w:lastRowFirstColumn="0" w:lastRowLastColumn="0"/>
            <w:tcW w:w="534" w:type="dxa"/>
          </w:tcPr>
          <w:p w14:paraId="24FB7477" w14:textId="77777777" w:rsidR="00FD6E7F" w:rsidRPr="008C6743" w:rsidRDefault="00FD6E7F" w:rsidP="008C6743">
            <w:pPr>
              <w:tabs>
                <w:tab w:val="left" w:pos="1701"/>
                <w:tab w:val="left" w:pos="6237"/>
              </w:tabs>
              <w:spacing w:after="0"/>
              <w:rPr>
                <w:rStyle w:val="lev"/>
                <w:b/>
                <w:color w:val="000000" w:themeColor="text1"/>
              </w:rPr>
            </w:pPr>
            <w:r w:rsidRPr="008C6743">
              <w:rPr>
                <w:rStyle w:val="lev"/>
                <w:b/>
                <w:color w:val="000000" w:themeColor="text1"/>
              </w:rPr>
              <w:t>2</w:t>
            </w:r>
          </w:p>
        </w:tc>
        <w:tc>
          <w:tcPr>
            <w:tcW w:w="3685" w:type="dxa"/>
          </w:tcPr>
          <w:p w14:paraId="5DAFBC37" w14:textId="77777777" w:rsidR="00FD6E7F" w:rsidRPr="008C6743" w:rsidRDefault="00FD6E7F" w:rsidP="008C6743">
            <w:pPr>
              <w:spacing w:after="0"/>
              <w:jc w:val="left"/>
              <w:cnfStyle w:val="000000000000" w:firstRow="0" w:lastRow="0" w:firstColumn="0" w:lastColumn="0" w:oddVBand="0" w:evenVBand="0" w:oddHBand="0" w:evenHBand="0" w:firstRowFirstColumn="0" w:firstRowLastColumn="0" w:lastRowFirstColumn="0" w:lastRowLastColumn="0"/>
              <w:rPr>
                <w:color w:val="000000" w:themeColor="text1"/>
              </w:rPr>
            </w:pPr>
            <w:r w:rsidRPr="008C6743">
              <w:rPr>
                <w:color w:val="000000" w:themeColor="text1"/>
              </w:rPr>
              <w:t>Le projet de catalogue complémentaire HBPU est présenté</w:t>
            </w:r>
          </w:p>
        </w:tc>
        <w:tc>
          <w:tcPr>
            <w:tcW w:w="2126" w:type="dxa"/>
          </w:tcPr>
          <w:p w14:paraId="39D472A8" w14:textId="77777777" w:rsidR="00FD6E7F" w:rsidRPr="008C6743" w:rsidRDefault="00FD6E7F" w:rsidP="008C6743">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C6743">
              <w:rPr>
                <w:rStyle w:val="lev"/>
                <w:b w:val="0"/>
                <w:color w:val="000000" w:themeColor="text1"/>
              </w:rPr>
              <w:t>Oui - non</w:t>
            </w:r>
          </w:p>
        </w:tc>
        <w:tc>
          <w:tcPr>
            <w:tcW w:w="1276" w:type="dxa"/>
          </w:tcPr>
          <w:p w14:paraId="263F675B" w14:textId="77777777" w:rsidR="00FD6E7F" w:rsidRPr="008C6743" w:rsidRDefault="00FD6E7F" w:rsidP="008C6743">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C6743">
              <w:rPr>
                <w:rStyle w:val="lev"/>
                <w:b w:val="0"/>
                <w:color w:val="000000" w:themeColor="text1"/>
              </w:rPr>
              <w:t>X</w:t>
            </w:r>
          </w:p>
        </w:tc>
        <w:tc>
          <w:tcPr>
            <w:tcW w:w="2342" w:type="dxa"/>
          </w:tcPr>
          <w:p w14:paraId="696CDD1B" w14:textId="77777777" w:rsidR="00FD6E7F" w:rsidRPr="008C6743" w:rsidRDefault="00FD6E7F" w:rsidP="008C6743">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FD6E7F" w:rsidRPr="008C6743" w14:paraId="2B9DE859" w14:textId="77777777" w:rsidTr="000E0F97">
        <w:tc>
          <w:tcPr>
            <w:cnfStyle w:val="001000000000" w:firstRow="0" w:lastRow="0" w:firstColumn="1" w:lastColumn="0" w:oddVBand="0" w:evenVBand="0" w:oddHBand="0" w:evenHBand="0" w:firstRowFirstColumn="0" w:firstRowLastColumn="0" w:lastRowFirstColumn="0" w:lastRowLastColumn="0"/>
            <w:tcW w:w="534" w:type="dxa"/>
          </w:tcPr>
          <w:p w14:paraId="7E89DE33" w14:textId="77777777" w:rsidR="00FD6E7F" w:rsidRPr="008C6743" w:rsidRDefault="008C6743" w:rsidP="008C6743">
            <w:pPr>
              <w:tabs>
                <w:tab w:val="left" w:pos="1701"/>
                <w:tab w:val="left" w:pos="6237"/>
              </w:tabs>
              <w:spacing w:after="0"/>
              <w:rPr>
                <w:rStyle w:val="lev"/>
                <w:b/>
                <w:color w:val="000000" w:themeColor="text1"/>
              </w:rPr>
            </w:pPr>
            <w:r>
              <w:rPr>
                <w:rStyle w:val="lev"/>
                <w:b/>
                <w:color w:val="000000" w:themeColor="text1"/>
              </w:rPr>
              <w:t>3</w:t>
            </w:r>
          </w:p>
        </w:tc>
        <w:tc>
          <w:tcPr>
            <w:tcW w:w="3685" w:type="dxa"/>
          </w:tcPr>
          <w:p w14:paraId="0A1E55E6" w14:textId="77777777" w:rsidR="00FD6E7F" w:rsidRPr="008C6743" w:rsidRDefault="00FD6E7F" w:rsidP="008C6743">
            <w:pPr>
              <w:tabs>
                <w:tab w:val="left" w:pos="1701"/>
                <w:tab w:val="left" w:pos="6237"/>
              </w:tabs>
              <w:spacing w:after="0"/>
              <w:jc w:val="left"/>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C6743">
              <w:rPr>
                <w:rStyle w:val="lev"/>
                <w:b w:val="0"/>
                <w:color w:val="000000" w:themeColor="text1"/>
              </w:rPr>
              <w:t>Traitement antifongique des housses</w:t>
            </w:r>
          </w:p>
        </w:tc>
        <w:tc>
          <w:tcPr>
            <w:tcW w:w="2126" w:type="dxa"/>
          </w:tcPr>
          <w:p w14:paraId="48D20656" w14:textId="77777777" w:rsidR="00FD6E7F" w:rsidRPr="008C6743" w:rsidRDefault="00FD6E7F" w:rsidP="008C6743">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C6743">
              <w:rPr>
                <w:rStyle w:val="lev"/>
                <w:b w:val="0"/>
                <w:color w:val="000000" w:themeColor="text1"/>
              </w:rPr>
              <w:t>Oui-non</w:t>
            </w:r>
          </w:p>
        </w:tc>
        <w:tc>
          <w:tcPr>
            <w:tcW w:w="1276" w:type="dxa"/>
            <w:shd w:val="clear" w:color="auto" w:fill="D9D9D9" w:themeFill="background1" w:themeFillShade="D9"/>
          </w:tcPr>
          <w:p w14:paraId="3C49EA68" w14:textId="77777777" w:rsidR="00FD6E7F" w:rsidRPr="008C6743" w:rsidRDefault="00FD6E7F" w:rsidP="008C6743">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C6743">
              <w:rPr>
                <w:rStyle w:val="lev"/>
                <w:b w:val="0"/>
                <w:color w:val="000000" w:themeColor="text1"/>
              </w:rPr>
              <w:t>Non</w:t>
            </w:r>
          </w:p>
        </w:tc>
        <w:tc>
          <w:tcPr>
            <w:tcW w:w="2342" w:type="dxa"/>
          </w:tcPr>
          <w:p w14:paraId="7AB27776" w14:textId="77777777" w:rsidR="00FD6E7F" w:rsidRPr="008C6743" w:rsidRDefault="00FD6E7F" w:rsidP="008C6743">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FD6E7F" w:rsidRPr="008C6743" w14:paraId="20EA4074" w14:textId="77777777" w:rsidTr="000E0F97">
        <w:tc>
          <w:tcPr>
            <w:cnfStyle w:val="001000000000" w:firstRow="0" w:lastRow="0" w:firstColumn="1" w:lastColumn="0" w:oddVBand="0" w:evenVBand="0" w:oddHBand="0" w:evenHBand="0" w:firstRowFirstColumn="0" w:firstRowLastColumn="0" w:lastRowFirstColumn="0" w:lastRowLastColumn="0"/>
            <w:tcW w:w="534" w:type="dxa"/>
          </w:tcPr>
          <w:p w14:paraId="63E7692F" w14:textId="77777777" w:rsidR="00FD6E7F" w:rsidRPr="008C6743" w:rsidRDefault="008C6743" w:rsidP="008C6743">
            <w:pPr>
              <w:tabs>
                <w:tab w:val="left" w:pos="1701"/>
                <w:tab w:val="left" w:pos="6237"/>
              </w:tabs>
              <w:spacing w:after="0"/>
              <w:rPr>
                <w:rStyle w:val="lev"/>
                <w:b/>
                <w:color w:val="000000" w:themeColor="text1"/>
              </w:rPr>
            </w:pPr>
            <w:r>
              <w:rPr>
                <w:rStyle w:val="lev"/>
                <w:b/>
                <w:color w:val="000000" w:themeColor="text1"/>
              </w:rPr>
              <w:t>4</w:t>
            </w:r>
          </w:p>
        </w:tc>
        <w:tc>
          <w:tcPr>
            <w:tcW w:w="3685" w:type="dxa"/>
          </w:tcPr>
          <w:p w14:paraId="3FBB1B86" w14:textId="77777777" w:rsidR="00FD6E7F" w:rsidRPr="008C6743" w:rsidRDefault="00FD6E7F" w:rsidP="008C6743">
            <w:pPr>
              <w:tabs>
                <w:tab w:val="left" w:pos="1701"/>
                <w:tab w:val="left" w:pos="6237"/>
              </w:tabs>
              <w:spacing w:after="0"/>
              <w:jc w:val="left"/>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C6743">
              <w:rPr>
                <w:rStyle w:val="lev"/>
                <w:b w:val="0"/>
                <w:color w:val="000000" w:themeColor="text1"/>
              </w:rPr>
              <w:t>Marquage CE médical</w:t>
            </w:r>
          </w:p>
        </w:tc>
        <w:tc>
          <w:tcPr>
            <w:tcW w:w="2126" w:type="dxa"/>
          </w:tcPr>
          <w:p w14:paraId="081BA94B" w14:textId="77777777" w:rsidR="00FD6E7F" w:rsidRPr="008C6743" w:rsidRDefault="00FD6E7F" w:rsidP="008C6743">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C6743">
              <w:rPr>
                <w:rStyle w:val="lev"/>
                <w:b w:val="0"/>
                <w:color w:val="000000" w:themeColor="text1"/>
              </w:rPr>
              <w:t xml:space="preserve">Oui-non                    </w:t>
            </w:r>
          </w:p>
        </w:tc>
        <w:tc>
          <w:tcPr>
            <w:tcW w:w="1276" w:type="dxa"/>
            <w:shd w:val="clear" w:color="auto" w:fill="D9D9D9" w:themeFill="background1" w:themeFillShade="D9"/>
          </w:tcPr>
          <w:p w14:paraId="283A4BE8" w14:textId="77777777" w:rsidR="00FD6E7F" w:rsidRPr="008C6743" w:rsidRDefault="00FD6E7F" w:rsidP="008C6743">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C6743">
              <w:rPr>
                <w:rStyle w:val="lev"/>
                <w:b w:val="0"/>
                <w:color w:val="000000" w:themeColor="text1"/>
              </w:rPr>
              <w:t>Non</w:t>
            </w:r>
          </w:p>
        </w:tc>
        <w:tc>
          <w:tcPr>
            <w:tcW w:w="2342" w:type="dxa"/>
          </w:tcPr>
          <w:p w14:paraId="5F7EDCD2" w14:textId="77777777" w:rsidR="00FD6E7F" w:rsidRPr="008C6743" w:rsidRDefault="00FD6E7F" w:rsidP="008C6743">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C6743">
              <w:rPr>
                <w:rStyle w:val="lev"/>
                <w:b w:val="0"/>
                <w:color w:val="000000" w:themeColor="text1"/>
              </w:rPr>
              <w:t>Fournir certificat</w:t>
            </w:r>
          </w:p>
        </w:tc>
      </w:tr>
      <w:tr w:rsidR="00FD6E7F" w:rsidRPr="008C6743" w14:paraId="1E1C984D" w14:textId="77777777" w:rsidTr="000E0F97">
        <w:tc>
          <w:tcPr>
            <w:cnfStyle w:val="001000000000" w:firstRow="0" w:lastRow="0" w:firstColumn="1" w:lastColumn="0" w:oddVBand="0" w:evenVBand="0" w:oddHBand="0" w:evenHBand="0" w:firstRowFirstColumn="0" w:firstRowLastColumn="0" w:lastRowFirstColumn="0" w:lastRowLastColumn="0"/>
            <w:tcW w:w="534" w:type="dxa"/>
          </w:tcPr>
          <w:p w14:paraId="55B765A6" w14:textId="77777777" w:rsidR="00FD6E7F" w:rsidRPr="008C6743" w:rsidRDefault="008C6743" w:rsidP="008C6743">
            <w:pPr>
              <w:tabs>
                <w:tab w:val="left" w:pos="1701"/>
                <w:tab w:val="left" w:pos="6237"/>
              </w:tabs>
              <w:spacing w:after="0"/>
              <w:rPr>
                <w:rStyle w:val="lev"/>
                <w:b/>
                <w:color w:val="000000" w:themeColor="text1"/>
              </w:rPr>
            </w:pPr>
            <w:r>
              <w:rPr>
                <w:rStyle w:val="lev"/>
                <w:b/>
                <w:color w:val="000000" w:themeColor="text1"/>
              </w:rPr>
              <w:t>5</w:t>
            </w:r>
          </w:p>
        </w:tc>
        <w:tc>
          <w:tcPr>
            <w:tcW w:w="3685" w:type="dxa"/>
          </w:tcPr>
          <w:p w14:paraId="77C38464" w14:textId="77777777" w:rsidR="00FD6E7F" w:rsidRPr="008C6743" w:rsidRDefault="00FD6E7F" w:rsidP="008C6743">
            <w:pPr>
              <w:tabs>
                <w:tab w:val="left" w:pos="1701"/>
                <w:tab w:val="left" w:pos="6237"/>
              </w:tabs>
              <w:spacing w:after="0"/>
              <w:jc w:val="left"/>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C6743">
              <w:rPr>
                <w:rStyle w:val="lev"/>
                <w:b w:val="0"/>
                <w:color w:val="000000" w:themeColor="text1"/>
              </w:rPr>
              <w:t>Compatibilité des housses amovibles avec les désinfectants hospitaliers</w:t>
            </w:r>
          </w:p>
        </w:tc>
        <w:tc>
          <w:tcPr>
            <w:tcW w:w="2126" w:type="dxa"/>
          </w:tcPr>
          <w:p w14:paraId="22BAF088" w14:textId="77777777" w:rsidR="00FD6E7F" w:rsidRPr="008C6743" w:rsidRDefault="00FD6E7F" w:rsidP="008C6743">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C6743">
              <w:rPr>
                <w:rStyle w:val="lev"/>
                <w:b w:val="0"/>
                <w:color w:val="000000" w:themeColor="text1"/>
              </w:rPr>
              <w:t>Oui-non. Préciser les éventuelles incompatibilités</w:t>
            </w:r>
          </w:p>
        </w:tc>
        <w:tc>
          <w:tcPr>
            <w:tcW w:w="1276" w:type="dxa"/>
            <w:shd w:val="clear" w:color="auto" w:fill="D9D9D9" w:themeFill="background1" w:themeFillShade="D9"/>
          </w:tcPr>
          <w:p w14:paraId="78AA6326" w14:textId="77777777" w:rsidR="00FD6E7F" w:rsidRPr="008C6743" w:rsidRDefault="00FD6E7F" w:rsidP="008C6743">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C6743">
              <w:rPr>
                <w:rStyle w:val="lev"/>
                <w:b w:val="0"/>
                <w:color w:val="000000" w:themeColor="text1"/>
              </w:rPr>
              <w:t>Non</w:t>
            </w:r>
          </w:p>
        </w:tc>
        <w:tc>
          <w:tcPr>
            <w:tcW w:w="2342" w:type="dxa"/>
          </w:tcPr>
          <w:p w14:paraId="3BAAAF87" w14:textId="77777777" w:rsidR="00FD6E7F" w:rsidRPr="008C6743" w:rsidRDefault="00FD6E7F" w:rsidP="008C6743">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FD6E7F" w:rsidRPr="00B23126" w14:paraId="3494ED57" w14:textId="77777777" w:rsidTr="000E0F97">
        <w:tc>
          <w:tcPr>
            <w:cnfStyle w:val="001000000000" w:firstRow="0" w:lastRow="0" w:firstColumn="1" w:lastColumn="0" w:oddVBand="0" w:evenVBand="0" w:oddHBand="0" w:evenHBand="0" w:firstRowFirstColumn="0" w:firstRowLastColumn="0" w:lastRowFirstColumn="0" w:lastRowLastColumn="0"/>
            <w:tcW w:w="534" w:type="dxa"/>
          </w:tcPr>
          <w:p w14:paraId="4A0B75AC" w14:textId="77777777" w:rsidR="00FD6E7F" w:rsidRPr="008C6743" w:rsidRDefault="008C6743" w:rsidP="008C6743">
            <w:pPr>
              <w:tabs>
                <w:tab w:val="left" w:pos="1701"/>
                <w:tab w:val="left" w:pos="6237"/>
              </w:tabs>
              <w:spacing w:after="0"/>
              <w:rPr>
                <w:rStyle w:val="lev"/>
                <w:b/>
                <w:color w:val="000000" w:themeColor="text1"/>
              </w:rPr>
            </w:pPr>
            <w:r>
              <w:rPr>
                <w:rStyle w:val="lev"/>
                <w:b/>
                <w:color w:val="000000" w:themeColor="text1"/>
              </w:rPr>
              <w:t>6</w:t>
            </w:r>
          </w:p>
        </w:tc>
        <w:tc>
          <w:tcPr>
            <w:tcW w:w="3685" w:type="dxa"/>
          </w:tcPr>
          <w:p w14:paraId="34AE2E10" w14:textId="77777777" w:rsidR="00FD6E7F" w:rsidRPr="008C6743" w:rsidRDefault="00FD6E7F" w:rsidP="008C6743">
            <w:pPr>
              <w:spacing w:after="0"/>
              <w:jc w:val="left"/>
              <w:cnfStyle w:val="000000000000" w:firstRow="0" w:lastRow="0" w:firstColumn="0" w:lastColumn="0" w:oddVBand="0" w:evenVBand="0" w:oddHBand="0" w:evenHBand="0" w:firstRowFirstColumn="0" w:firstRowLastColumn="0" w:lastRowFirstColumn="0" w:lastRowLastColumn="0"/>
            </w:pPr>
            <w:r w:rsidRPr="008C6743">
              <w:t>Résistance au feu</w:t>
            </w:r>
          </w:p>
        </w:tc>
        <w:tc>
          <w:tcPr>
            <w:tcW w:w="2126" w:type="dxa"/>
          </w:tcPr>
          <w:p w14:paraId="1929E8D7" w14:textId="77777777" w:rsidR="00FD6E7F" w:rsidRPr="008C6743" w:rsidRDefault="00FD6E7F" w:rsidP="008C6743">
            <w:pPr>
              <w:spacing w:after="0"/>
              <w:cnfStyle w:val="000000000000" w:firstRow="0" w:lastRow="0" w:firstColumn="0" w:lastColumn="0" w:oddVBand="0" w:evenVBand="0" w:oddHBand="0" w:evenHBand="0" w:firstRowFirstColumn="0" w:firstRowLastColumn="0" w:lastRowFirstColumn="0" w:lastRowLastColumn="0"/>
            </w:pPr>
            <w:r w:rsidRPr="008C6743">
              <w:t xml:space="preserve">Préciser la classe selon GPEM D1-90 Fournir le certificat </w:t>
            </w:r>
          </w:p>
        </w:tc>
        <w:tc>
          <w:tcPr>
            <w:tcW w:w="1276" w:type="dxa"/>
            <w:shd w:val="clear" w:color="auto" w:fill="D9D9D9" w:themeFill="background1" w:themeFillShade="D9"/>
          </w:tcPr>
          <w:p w14:paraId="77D64F74" w14:textId="77777777" w:rsidR="00FD6E7F" w:rsidRPr="008C6743" w:rsidRDefault="00FD6E7F" w:rsidP="008C6743">
            <w:pPr>
              <w:spacing w:after="0"/>
              <w:cnfStyle w:val="000000000000" w:firstRow="0" w:lastRow="0" w:firstColumn="0" w:lastColumn="0" w:oddVBand="0" w:evenVBand="0" w:oddHBand="0" w:evenHBand="0" w:firstRowFirstColumn="0" w:firstRowLastColumn="0" w:lastRowFirstColumn="0" w:lastRowLastColumn="0"/>
            </w:pPr>
            <w:r w:rsidRPr="008C6743">
              <w:t>Non</w:t>
            </w:r>
          </w:p>
        </w:tc>
        <w:tc>
          <w:tcPr>
            <w:tcW w:w="2342" w:type="dxa"/>
          </w:tcPr>
          <w:p w14:paraId="73B2FCB0" w14:textId="77777777" w:rsidR="00FD6E7F" w:rsidRPr="008C6743" w:rsidRDefault="00FD6E7F" w:rsidP="008C6743">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FD6E7F" w:rsidRPr="00B23126" w14:paraId="26A19D24" w14:textId="77777777" w:rsidTr="008C6743">
        <w:tc>
          <w:tcPr>
            <w:cnfStyle w:val="001000000000" w:firstRow="0" w:lastRow="0" w:firstColumn="1" w:lastColumn="0" w:oddVBand="0" w:evenVBand="0" w:oddHBand="0" w:evenHBand="0" w:firstRowFirstColumn="0" w:firstRowLastColumn="0" w:lastRowFirstColumn="0" w:lastRowLastColumn="0"/>
            <w:tcW w:w="534" w:type="dxa"/>
          </w:tcPr>
          <w:p w14:paraId="5061F0C1" w14:textId="77777777" w:rsidR="00FD6E7F" w:rsidRPr="008C6743" w:rsidRDefault="008C6743" w:rsidP="008C6743">
            <w:pPr>
              <w:tabs>
                <w:tab w:val="left" w:pos="1701"/>
                <w:tab w:val="left" w:pos="6237"/>
              </w:tabs>
              <w:spacing w:after="0"/>
              <w:rPr>
                <w:rStyle w:val="lev"/>
                <w:b/>
                <w:color w:val="000000" w:themeColor="text1"/>
              </w:rPr>
            </w:pPr>
            <w:r w:rsidRPr="008C6743">
              <w:rPr>
                <w:rStyle w:val="lev"/>
                <w:b/>
                <w:color w:val="000000" w:themeColor="text1"/>
              </w:rPr>
              <w:t>7</w:t>
            </w:r>
          </w:p>
        </w:tc>
        <w:tc>
          <w:tcPr>
            <w:tcW w:w="3685" w:type="dxa"/>
          </w:tcPr>
          <w:p w14:paraId="585E0742" w14:textId="77777777" w:rsidR="00FD6E7F" w:rsidRPr="008C6743" w:rsidRDefault="00FD6E7F" w:rsidP="008C6743">
            <w:pPr>
              <w:tabs>
                <w:tab w:val="left" w:pos="1701"/>
                <w:tab w:val="left" w:pos="6237"/>
              </w:tabs>
              <w:spacing w:after="0"/>
              <w:jc w:val="left"/>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C6743">
              <w:rPr>
                <w:rStyle w:val="lev"/>
                <w:b w:val="0"/>
                <w:color w:val="000000" w:themeColor="text1"/>
              </w:rPr>
              <w:t>Lavage machine des housses amovibles : préciser la température maximale</w:t>
            </w:r>
          </w:p>
        </w:tc>
        <w:tc>
          <w:tcPr>
            <w:tcW w:w="2126" w:type="dxa"/>
          </w:tcPr>
          <w:p w14:paraId="2A496571" w14:textId="77777777" w:rsidR="00FD6E7F" w:rsidRPr="008C6743" w:rsidRDefault="00FD6E7F" w:rsidP="008C6743">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C6743">
              <w:rPr>
                <w:rStyle w:val="lev"/>
                <w:b w:val="0"/>
                <w:color w:val="000000" w:themeColor="text1"/>
              </w:rPr>
              <w:t>°C</w:t>
            </w:r>
          </w:p>
        </w:tc>
        <w:tc>
          <w:tcPr>
            <w:tcW w:w="1276" w:type="dxa"/>
          </w:tcPr>
          <w:p w14:paraId="5CC55A32" w14:textId="77777777" w:rsidR="00FD6E7F" w:rsidRPr="008C6743" w:rsidRDefault="00FD6E7F" w:rsidP="008C6743">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C6743">
              <w:rPr>
                <w:rStyle w:val="lev"/>
                <w:b w:val="0"/>
                <w:color w:val="000000" w:themeColor="text1"/>
              </w:rPr>
              <w:t>X</w:t>
            </w:r>
          </w:p>
        </w:tc>
        <w:tc>
          <w:tcPr>
            <w:tcW w:w="2342" w:type="dxa"/>
          </w:tcPr>
          <w:p w14:paraId="1A220835" w14:textId="77777777" w:rsidR="00FD6E7F" w:rsidRPr="008C6743" w:rsidRDefault="00FD6E7F" w:rsidP="008C6743">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bl>
    <w:p w14:paraId="21163749" w14:textId="77777777" w:rsidR="00073AC9" w:rsidRDefault="00073AC9" w:rsidP="00073AC9">
      <w:pPr>
        <w:tabs>
          <w:tab w:val="left" w:pos="1701"/>
          <w:tab w:val="left" w:pos="6237"/>
        </w:tabs>
        <w:jc w:val="right"/>
        <w:rPr>
          <w:rStyle w:val="Rfrencelgre"/>
          <w:highlight w:val="green"/>
        </w:rPr>
      </w:pPr>
    </w:p>
    <w:p w14:paraId="6C53B0C0" w14:textId="77777777" w:rsidR="00AC2AC4" w:rsidRDefault="00AC2AC4" w:rsidP="00AC2AC4">
      <w:pPr>
        <w:tabs>
          <w:tab w:val="left" w:pos="1701"/>
          <w:tab w:val="left" w:pos="6237"/>
        </w:tabs>
        <w:rPr>
          <w:rStyle w:val="Rfrencelgre"/>
          <w:highlight w:val="green"/>
        </w:rPr>
      </w:pPr>
    </w:p>
    <w:p w14:paraId="61B0AFA8" w14:textId="77777777" w:rsidR="00AC2AC4" w:rsidRDefault="00AC2AC4" w:rsidP="00AC2AC4">
      <w:pPr>
        <w:tabs>
          <w:tab w:val="left" w:pos="1701"/>
          <w:tab w:val="left" w:pos="6237"/>
        </w:tabs>
        <w:rPr>
          <w:rStyle w:val="Rfrencelgre"/>
          <w:highlight w:val="green"/>
        </w:rPr>
      </w:pPr>
    </w:p>
    <w:p w14:paraId="524FAE40" w14:textId="77777777" w:rsidR="00AC2AC4" w:rsidRDefault="00AC2AC4" w:rsidP="00AC2AC4">
      <w:pPr>
        <w:tabs>
          <w:tab w:val="left" w:pos="1701"/>
          <w:tab w:val="left" w:pos="6237"/>
        </w:tabs>
        <w:rPr>
          <w:rStyle w:val="Rfrencelgre"/>
          <w:highlight w:val="green"/>
        </w:rPr>
      </w:pPr>
    </w:p>
    <w:p w14:paraId="55DCAE82" w14:textId="77777777" w:rsidR="00AC2AC4" w:rsidRDefault="00AC2AC4" w:rsidP="00AC2AC4">
      <w:pPr>
        <w:tabs>
          <w:tab w:val="left" w:pos="1701"/>
          <w:tab w:val="left" w:pos="6237"/>
        </w:tabs>
        <w:rPr>
          <w:rStyle w:val="Rfrencelgre"/>
          <w:highlight w:val="green"/>
        </w:rPr>
      </w:pPr>
    </w:p>
    <w:p w14:paraId="0E1F823A" w14:textId="77777777" w:rsidR="00AC2AC4" w:rsidRDefault="00AC2AC4" w:rsidP="00AC2AC4">
      <w:pPr>
        <w:tabs>
          <w:tab w:val="left" w:pos="1701"/>
          <w:tab w:val="left" w:pos="6237"/>
        </w:tabs>
        <w:rPr>
          <w:rStyle w:val="Rfrencelgre"/>
          <w:highlight w:val="green"/>
        </w:rPr>
      </w:pPr>
    </w:p>
    <w:p w14:paraId="69D3AC1B" w14:textId="77777777" w:rsidR="00AC2AC4" w:rsidRDefault="00AC2AC4" w:rsidP="00AC2AC4">
      <w:pPr>
        <w:tabs>
          <w:tab w:val="left" w:pos="1701"/>
          <w:tab w:val="left" w:pos="6237"/>
        </w:tabs>
        <w:rPr>
          <w:rStyle w:val="Rfrencelgre"/>
          <w:highlight w:val="green"/>
        </w:rPr>
      </w:pPr>
    </w:p>
    <w:p w14:paraId="787E7B1F" w14:textId="77777777" w:rsidR="00AC2AC4" w:rsidRPr="00B23126" w:rsidRDefault="00AC2AC4" w:rsidP="00AC2AC4">
      <w:pPr>
        <w:tabs>
          <w:tab w:val="left" w:pos="1701"/>
          <w:tab w:val="left" w:pos="6237"/>
          <w:tab w:val="left" w:pos="10080"/>
        </w:tabs>
        <w:jc w:val="right"/>
        <w:rPr>
          <w:rStyle w:val="Rfrencelgre"/>
          <w:highlight w:val="green"/>
        </w:rPr>
      </w:pPr>
      <w:r w:rsidRPr="001D3E4C">
        <w:rPr>
          <w:rStyle w:val="Rfrencelgre"/>
        </w:rPr>
        <w:t>Date, cachet, signature précédés du nom du signataire</w:t>
      </w:r>
    </w:p>
    <w:p w14:paraId="27464302" w14:textId="77777777" w:rsidR="003F24DF" w:rsidRDefault="003F24DF" w:rsidP="00281539">
      <w:pPr>
        <w:tabs>
          <w:tab w:val="left" w:pos="1701"/>
          <w:tab w:val="left" w:pos="6237"/>
        </w:tabs>
        <w:spacing w:after="0"/>
        <w:ind w:right="-285"/>
        <w:jc w:val="center"/>
        <w:rPr>
          <w:rFonts w:ascii="Cambria" w:eastAsia="Times New Roman" w:hAnsi="Cambria" w:cs="Arial"/>
          <w:bCs/>
          <w:color w:val="943634"/>
          <w:spacing w:val="5"/>
          <w:sz w:val="28"/>
        </w:rPr>
      </w:pPr>
      <w:r w:rsidRPr="001D3E4C">
        <w:rPr>
          <w:rFonts w:ascii="Cambria" w:eastAsia="Times New Roman" w:hAnsi="Cambria" w:cs="Arial"/>
          <w:bCs/>
          <w:color w:val="943634"/>
          <w:spacing w:val="5"/>
          <w:sz w:val="28"/>
        </w:rPr>
        <w:lastRenderedPageBreak/>
        <w:t>Les questions suivantes relatives au développement durable s’adressent aux produits présentés en BPU</w:t>
      </w:r>
      <w:r w:rsidR="00C578AB">
        <w:rPr>
          <w:rFonts w:ascii="Cambria" w:eastAsia="Times New Roman" w:hAnsi="Cambria" w:cs="Arial"/>
          <w:bCs/>
          <w:color w:val="943634"/>
          <w:spacing w:val="5"/>
          <w:sz w:val="28"/>
        </w:rPr>
        <w:t xml:space="preserve"> pour le lot 3</w:t>
      </w:r>
      <w:r w:rsidRPr="001D3E4C">
        <w:rPr>
          <w:rFonts w:ascii="Cambria" w:eastAsia="Times New Roman" w:hAnsi="Cambria" w:cs="Arial"/>
          <w:bCs/>
          <w:color w:val="943634"/>
          <w:spacing w:val="5"/>
          <w:sz w:val="28"/>
        </w:rPr>
        <w:t>.</w:t>
      </w:r>
    </w:p>
    <w:p w14:paraId="4D85692F" w14:textId="77777777" w:rsidR="00281539" w:rsidRPr="00281539" w:rsidRDefault="00281539" w:rsidP="00281539">
      <w:pPr>
        <w:tabs>
          <w:tab w:val="left" w:pos="1701"/>
          <w:tab w:val="left" w:pos="6237"/>
        </w:tabs>
        <w:spacing w:after="0"/>
        <w:ind w:right="-285"/>
        <w:jc w:val="center"/>
        <w:rPr>
          <w:rFonts w:ascii="Cambria" w:eastAsia="Times New Roman" w:hAnsi="Cambria" w:cs="Arial"/>
          <w:bCs/>
          <w:color w:val="943634"/>
          <w:spacing w:val="5"/>
          <w:sz w:val="28"/>
        </w:rPr>
      </w:pPr>
    </w:p>
    <w:tbl>
      <w:tblPr>
        <w:tblStyle w:val="Grilleclaire-Accent1111"/>
        <w:tblW w:w="9963" w:type="dxa"/>
        <w:tblLayout w:type="fixed"/>
        <w:tblLook w:val="04A0" w:firstRow="1" w:lastRow="0" w:firstColumn="1" w:lastColumn="0" w:noHBand="0" w:noVBand="1"/>
      </w:tblPr>
      <w:tblGrid>
        <w:gridCol w:w="534"/>
        <w:gridCol w:w="3851"/>
        <w:gridCol w:w="1275"/>
        <w:gridCol w:w="567"/>
        <w:gridCol w:w="3736"/>
      </w:tblGrid>
      <w:tr w:rsidR="003F24DF" w:rsidRPr="001D3E4C" w14:paraId="670E99C4" w14:textId="77777777" w:rsidTr="006D4A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85" w:type="dxa"/>
            <w:gridSpan w:val="2"/>
            <w:shd w:val="clear" w:color="auto" w:fill="D5DCE4"/>
            <w:vAlign w:val="center"/>
          </w:tcPr>
          <w:p w14:paraId="12211887" w14:textId="77777777" w:rsidR="003F24DF" w:rsidRPr="001D3E4C" w:rsidRDefault="003F24DF" w:rsidP="006D4ADE">
            <w:pPr>
              <w:jc w:val="center"/>
              <w:rPr>
                <w:sz w:val="24"/>
                <w:szCs w:val="24"/>
              </w:rPr>
            </w:pPr>
            <w:r w:rsidRPr="001D3E4C">
              <w:rPr>
                <w:sz w:val="24"/>
                <w:szCs w:val="24"/>
              </w:rPr>
              <w:t>Questions</w:t>
            </w:r>
          </w:p>
        </w:tc>
        <w:tc>
          <w:tcPr>
            <w:tcW w:w="1275" w:type="dxa"/>
            <w:shd w:val="clear" w:color="auto" w:fill="D5DCE4"/>
            <w:vAlign w:val="center"/>
          </w:tcPr>
          <w:p w14:paraId="1AB6AE77" w14:textId="77777777" w:rsidR="003F24DF" w:rsidRPr="001D3E4C" w:rsidRDefault="003F24DF" w:rsidP="006D4ADE">
            <w:pPr>
              <w:jc w:val="center"/>
              <w:cnfStyle w:val="100000000000" w:firstRow="1" w:lastRow="0" w:firstColumn="0" w:lastColumn="0" w:oddVBand="0" w:evenVBand="0" w:oddHBand="0" w:evenHBand="0" w:firstRowFirstColumn="0" w:firstRowLastColumn="0" w:lastRowFirstColumn="0" w:lastRowLastColumn="0"/>
              <w:rPr>
                <w:sz w:val="24"/>
                <w:szCs w:val="24"/>
              </w:rPr>
            </w:pPr>
            <w:r w:rsidRPr="001D3E4C">
              <w:rPr>
                <w:sz w:val="24"/>
                <w:szCs w:val="24"/>
              </w:rPr>
              <w:t>Mode de réponse attendue</w:t>
            </w:r>
          </w:p>
        </w:tc>
        <w:tc>
          <w:tcPr>
            <w:tcW w:w="567" w:type="dxa"/>
            <w:shd w:val="clear" w:color="auto" w:fill="D5DCE4"/>
            <w:vAlign w:val="center"/>
          </w:tcPr>
          <w:p w14:paraId="6D4FC047" w14:textId="77777777" w:rsidR="003F24DF" w:rsidRPr="001D3E4C" w:rsidRDefault="003F24DF" w:rsidP="006D4ADE">
            <w:pPr>
              <w:ind w:left="-108" w:right="-108"/>
              <w:jc w:val="center"/>
              <w:cnfStyle w:val="100000000000" w:firstRow="1" w:lastRow="0" w:firstColumn="0" w:lastColumn="0" w:oddVBand="0" w:evenVBand="0" w:oddHBand="0" w:evenHBand="0" w:firstRowFirstColumn="0" w:firstRowLastColumn="0" w:lastRowFirstColumn="0" w:lastRowLastColumn="0"/>
              <w:rPr>
                <w:sz w:val="24"/>
                <w:szCs w:val="24"/>
              </w:rPr>
            </w:pPr>
            <w:r w:rsidRPr="001D3E4C">
              <w:rPr>
                <w:sz w:val="24"/>
                <w:szCs w:val="24"/>
              </w:rPr>
              <w:t>Item noté</w:t>
            </w:r>
          </w:p>
        </w:tc>
        <w:tc>
          <w:tcPr>
            <w:tcW w:w="3736" w:type="dxa"/>
            <w:shd w:val="clear" w:color="auto" w:fill="D5DCE4"/>
            <w:vAlign w:val="center"/>
          </w:tcPr>
          <w:p w14:paraId="279054B6" w14:textId="77777777" w:rsidR="003F24DF" w:rsidRPr="001D3E4C" w:rsidRDefault="003F24DF" w:rsidP="006D4ADE">
            <w:pPr>
              <w:jc w:val="center"/>
              <w:cnfStyle w:val="100000000000" w:firstRow="1" w:lastRow="0" w:firstColumn="0" w:lastColumn="0" w:oddVBand="0" w:evenVBand="0" w:oddHBand="0" w:evenHBand="0" w:firstRowFirstColumn="0" w:firstRowLastColumn="0" w:lastRowFirstColumn="0" w:lastRowLastColumn="0"/>
              <w:rPr>
                <w:sz w:val="24"/>
                <w:szCs w:val="24"/>
              </w:rPr>
            </w:pPr>
            <w:r w:rsidRPr="001D3E4C">
              <w:rPr>
                <w:sz w:val="24"/>
                <w:szCs w:val="24"/>
              </w:rPr>
              <w:t>Réponse du candidat</w:t>
            </w:r>
          </w:p>
        </w:tc>
      </w:tr>
      <w:tr w:rsidR="003F24DF" w:rsidRPr="003F24DF" w14:paraId="28BB062B" w14:textId="77777777" w:rsidTr="006D4ADE">
        <w:trPr>
          <w:cnfStyle w:val="000000100000" w:firstRow="0" w:lastRow="0" w:firstColumn="0" w:lastColumn="0" w:oddVBand="0" w:evenVBand="0" w:oddHBand="1" w:evenHBand="0" w:firstRowFirstColumn="0" w:firstRowLastColumn="0" w:lastRowFirstColumn="0" w:lastRowLastColumn="0"/>
          <w:trHeight w:val="1001"/>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362DD144" w14:textId="77777777" w:rsidR="003F24DF" w:rsidRPr="003F24DF" w:rsidRDefault="003F24DF" w:rsidP="006D4ADE">
            <w:pPr>
              <w:jc w:val="center"/>
              <w:rPr>
                <w:color w:val="000000"/>
              </w:rPr>
            </w:pPr>
            <w:r w:rsidRPr="003F24DF">
              <w:rPr>
                <w:color w:val="000000"/>
              </w:rPr>
              <w:t>1</w:t>
            </w:r>
          </w:p>
        </w:tc>
        <w:tc>
          <w:tcPr>
            <w:tcW w:w="3851" w:type="dxa"/>
            <w:shd w:val="clear" w:color="auto" w:fill="auto"/>
            <w:vAlign w:val="center"/>
          </w:tcPr>
          <w:p w14:paraId="16C1E81C" w14:textId="77777777" w:rsidR="003F24DF" w:rsidRPr="003F24DF" w:rsidRDefault="003F24DF" w:rsidP="003F24DF">
            <w:pPr>
              <w:cnfStyle w:val="000000100000" w:firstRow="0" w:lastRow="0" w:firstColumn="0" w:lastColumn="0" w:oddVBand="0" w:evenVBand="0" w:oddHBand="1" w:evenHBand="0" w:firstRowFirstColumn="0" w:firstRowLastColumn="0" w:lastRowFirstColumn="0" w:lastRowLastColumn="0"/>
              <w:rPr>
                <w:sz w:val="20"/>
              </w:rPr>
            </w:pPr>
            <w:r w:rsidRPr="003F24DF">
              <w:rPr>
                <w:sz w:val="20"/>
              </w:rPr>
              <w:t xml:space="preserve">Taux  de matériaux recyclés utilisés pour la production des mousses des dispositifs proposés : </w:t>
            </w:r>
          </w:p>
        </w:tc>
        <w:tc>
          <w:tcPr>
            <w:tcW w:w="1275" w:type="dxa"/>
            <w:shd w:val="clear" w:color="auto" w:fill="auto"/>
            <w:vAlign w:val="center"/>
          </w:tcPr>
          <w:p w14:paraId="27F23BD0" w14:textId="77777777" w:rsidR="003F24DF" w:rsidRPr="003F24DF" w:rsidRDefault="003F24DF" w:rsidP="006D4ADE">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3F24DF">
              <w:rPr>
                <w:sz w:val="20"/>
                <w:szCs w:val="20"/>
              </w:rPr>
              <w:t>% - préciser</w:t>
            </w:r>
          </w:p>
        </w:tc>
        <w:tc>
          <w:tcPr>
            <w:tcW w:w="567" w:type="dxa"/>
            <w:shd w:val="clear" w:color="auto" w:fill="auto"/>
            <w:vAlign w:val="center"/>
          </w:tcPr>
          <w:p w14:paraId="12ED5289" w14:textId="77777777" w:rsidR="003F24DF" w:rsidRPr="003F24DF" w:rsidRDefault="003F24DF" w:rsidP="006D4ADE">
            <w:pPr>
              <w:ind w:firstLine="72"/>
              <w:jc w:val="center"/>
              <w:cnfStyle w:val="000000100000" w:firstRow="0" w:lastRow="0" w:firstColumn="0" w:lastColumn="0" w:oddVBand="0" w:evenVBand="0" w:oddHBand="1" w:evenHBand="0" w:firstRowFirstColumn="0" w:firstRowLastColumn="0" w:lastRowFirstColumn="0" w:lastRowLastColumn="0"/>
              <w:rPr>
                <w:rFonts w:cs="Arial"/>
              </w:rPr>
            </w:pPr>
            <w:r w:rsidRPr="003F24DF">
              <w:rPr>
                <w:rFonts w:cs="Arial"/>
              </w:rPr>
              <w:t>X</w:t>
            </w:r>
          </w:p>
        </w:tc>
        <w:tc>
          <w:tcPr>
            <w:tcW w:w="3736" w:type="dxa"/>
            <w:shd w:val="clear" w:color="auto" w:fill="auto"/>
            <w:vAlign w:val="center"/>
          </w:tcPr>
          <w:p w14:paraId="35841F8C" w14:textId="77777777" w:rsidR="003F24DF" w:rsidRPr="003F24DF" w:rsidRDefault="003F24DF" w:rsidP="006D4ADE">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3F24DF" w:rsidRPr="003F24DF" w14:paraId="1C612496" w14:textId="77777777" w:rsidTr="006D4AD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29E85DF7" w14:textId="77777777" w:rsidR="003F24DF" w:rsidRPr="003F24DF" w:rsidRDefault="003F24DF" w:rsidP="006D4ADE">
            <w:pPr>
              <w:jc w:val="center"/>
              <w:rPr>
                <w:color w:val="000000"/>
              </w:rPr>
            </w:pPr>
            <w:r w:rsidRPr="003F24DF">
              <w:rPr>
                <w:color w:val="000000"/>
              </w:rPr>
              <w:t>2</w:t>
            </w:r>
          </w:p>
        </w:tc>
        <w:tc>
          <w:tcPr>
            <w:tcW w:w="3851" w:type="dxa"/>
            <w:shd w:val="clear" w:color="auto" w:fill="auto"/>
            <w:vAlign w:val="center"/>
          </w:tcPr>
          <w:p w14:paraId="52698500" w14:textId="77777777" w:rsidR="003F24DF" w:rsidRPr="003F24DF" w:rsidRDefault="003F24DF" w:rsidP="006D4ADE">
            <w:pPr>
              <w:cnfStyle w:val="000000010000" w:firstRow="0" w:lastRow="0" w:firstColumn="0" w:lastColumn="0" w:oddVBand="0" w:evenVBand="0" w:oddHBand="0" w:evenHBand="1" w:firstRowFirstColumn="0" w:firstRowLastColumn="0" w:lastRowFirstColumn="0" w:lastRowLastColumn="0"/>
              <w:rPr>
                <w:sz w:val="20"/>
              </w:rPr>
            </w:pPr>
            <w:r w:rsidRPr="003F24DF">
              <w:rPr>
                <w:sz w:val="20"/>
              </w:rPr>
              <w:t>Taux  de matériaux recyclés utilisés pour la production des housses des dispositifs proposés</w:t>
            </w:r>
          </w:p>
        </w:tc>
        <w:tc>
          <w:tcPr>
            <w:tcW w:w="1275" w:type="dxa"/>
            <w:shd w:val="clear" w:color="auto" w:fill="auto"/>
            <w:vAlign w:val="center"/>
          </w:tcPr>
          <w:p w14:paraId="35203AA6" w14:textId="77777777" w:rsidR="003F24DF" w:rsidRPr="003F24DF" w:rsidRDefault="003F24DF" w:rsidP="006D4ADE">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3F24DF">
              <w:rPr>
                <w:sz w:val="20"/>
                <w:szCs w:val="20"/>
              </w:rPr>
              <w:t>% - préciser</w:t>
            </w:r>
          </w:p>
        </w:tc>
        <w:tc>
          <w:tcPr>
            <w:tcW w:w="567" w:type="dxa"/>
            <w:shd w:val="clear" w:color="auto" w:fill="auto"/>
            <w:vAlign w:val="center"/>
          </w:tcPr>
          <w:p w14:paraId="3076D07E" w14:textId="77777777" w:rsidR="003F24DF" w:rsidRPr="003F24DF" w:rsidRDefault="003F24DF" w:rsidP="006D4ADE">
            <w:pPr>
              <w:ind w:firstLine="72"/>
              <w:jc w:val="center"/>
              <w:cnfStyle w:val="000000010000" w:firstRow="0" w:lastRow="0" w:firstColumn="0" w:lastColumn="0" w:oddVBand="0" w:evenVBand="0" w:oddHBand="0" w:evenHBand="1" w:firstRowFirstColumn="0" w:firstRowLastColumn="0" w:lastRowFirstColumn="0" w:lastRowLastColumn="0"/>
              <w:rPr>
                <w:rFonts w:cs="Arial"/>
              </w:rPr>
            </w:pPr>
            <w:r w:rsidRPr="003F24DF">
              <w:rPr>
                <w:rFonts w:cs="Arial"/>
              </w:rPr>
              <w:t>X</w:t>
            </w:r>
          </w:p>
        </w:tc>
        <w:tc>
          <w:tcPr>
            <w:tcW w:w="3736" w:type="dxa"/>
            <w:shd w:val="clear" w:color="auto" w:fill="auto"/>
            <w:vAlign w:val="center"/>
          </w:tcPr>
          <w:p w14:paraId="5929319C" w14:textId="77777777" w:rsidR="003F24DF" w:rsidRPr="003F24DF" w:rsidRDefault="003F24DF" w:rsidP="006D4ADE">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3F24DF" w:rsidRPr="003F24DF" w14:paraId="1DE96FF8" w14:textId="77777777" w:rsidTr="006D4A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55C54C15" w14:textId="77777777" w:rsidR="003F24DF" w:rsidRPr="003F24DF" w:rsidRDefault="003F24DF" w:rsidP="006D4ADE">
            <w:pPr>
              <w:jc w:val="center"/>
              <w:rPr>
                <w:color w:val="000000"/>
              </w:rPr>
            </w:pPr>
            <w:r w:rsidRPr="003F24DF">
              <w:rPr>
                <w:color w:val="000000"/>
              </w:rPr>
              <w:t>3</w:t>
            </w:r>
          </w:p>
        </w:tc>
        <w:tc>
          <w:tcPr>
            <w:tcW w:w="3851" w:type="dxa"/>
            <w:shd w:val="clear" w:color="auto" w:fill="auto"/>
            <w:vAlign w:val="center"/>
          </w:tcPr>
          <w:p w14:paraId="0D04A74F" w14:textId="77777777" w:rsidR="003F24DF" w:rsidRPr="003F24DF" w:rsidRDefault="003F24DF" w:rsidP="003F24DF">
            <w:pPr>
              <w:cnfStyle w:val="000000100000" w:firstRow="0" w:lastRow="0" w:firstColumn="0" w:lastColumn="0" w:oddVBand="0" w:evenVBand="0" w:oddHBand="1" w:evenHBand="0" w:firstRowFirstColumn="0" w:firstRowLastColumn="0" w:lastRowFirstColumn="0" w:lastRowLastColumn="0"/>
              <w:rPr>
                <w:sz w:val="20"/>
              </w:rPr>
            </w:pPr>
            <w:r w:rsidRPr="003F24DF">
              <w:rPr>
                <w:sz w:val="20"/>
              </w:rPr>
              <w:t>Taux  de matériaux recyclables entrant dans la composition des mousses des dispositifs proposés </w:t>
            </w:r>
          </w:p>
        </w:tc>
        <w:tc>
          <w:tcPr>
            <w:tcW w:w="1275" w:type="dxa"/>
            <w:shd w:val="clear" w:color="auto" w:fill="auto"/>
            <w:vAlign w:val="center"/>
          </w:tcPr>
          <w:p w14:paraId="069347D6" w14:textId="77777777" w:rsidR="003F24DF" w:rsidRPr="003F24DF" w:rsidRDefault="003F24DF" w:rsidP="006D4ADE">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3F24DF">
              <w:rPr>
                <w:sz w:val="20"/>
                <w:szCs w:val="20"/>
              </w:rPr>
              <w:t>% Préciser modalités de recyclage</w:t>
            </w:r>
          </w:p>
        </w:tc>
        <w:tc>
          <w:tcPr>
            <w:tcW w:w="567" w:type="dxa"/>
            <w:shd w:val="clear" w:color="auto" w:fill="auto"/>
            <w:vAlign w:val="center"/>
          </w:tcPr>
          <w:p w14:paraId="5B3790D1" w14:textId="77777777" w:rsidR="003F24DF" w:rsidRPr="003F24DF" w:rsidRDefault="003F24DF" w:rsidP="006D4ADE">
            <w:pPr>
              <w:ind w:firstLine="72"/>
              <w:jc w:val="center"/>
              <w:cnfStyle w:val="000000100000" w:firstRow="0" w:lastRow="0" w:firstColumn="0" w:lastColumn="0" w:oddVBand="0" w:evenVBand="0" w:oddHBand="1" w:evenHBand="0" w:firstRowFirstColumn="0" w:firstRowLastColumn="0" w:lastRowFirstColumn="0" w:lastRowLastColumn="0"/>
              <w:rPr>
                <w:rFonts w:cs="Arial"/>
              </w:rPr>
            </w:pPr>
            <w:r w:rsidRPr="003F24DF">
              <w:rPr>
                <w:rFonts w:cs="Arial"/>
              </w:rPr>
              <w:t>X</w:t>
            </w:r>
          </w:p>
        </w:tc>
        <w:tc>
          <w:tcPr>
            <w:tcW w:w="3736" w:type="dxa"/>
            <w:shd w:val="clear" w:color="auto" w:fill="auto"/>
            <w:vAlign w:val="center"/>
          </w:tcPr>
          <w:p w14:paraId="7DBB84FA" w14:textId="77777777" w:rsidR="003F24DF" w:rsidRPr="003F24DF" w:rsidRDefault="003F24DF" w:rsidP="006D4ADE">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3F24DF" w:rsidRPr="001D3E4C" w14:paraId="247128EF" w14:textId="77777777" w:rsidTr="006D4AD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1F794E65" w14:textId="77777777" w:rsidR="003F24DF" w:rsidRPr="003F24DF" w:rsidRDefault="003F24DF" w:rsidP="006D4ADE">
            <w:pPr>
              <w:jc w:val="center"/>
              <w:rPr>
                <w:color w:val="000000"/>
              </w:rPr>
            </w:pPr>
            <w:r w:rsidRPr="003F24DF">
              <w:rPr>
                <w:color w:val="000000"/>
              </w:rPr>
              <w:t>4</w:t>
            </w:r>
          </w:p>
        </w:tc>
        <w:tc>
          <w:tcPr>
            <w:tcW w:w="3851" w:type="dxa"/>
            <w:shd w:val="clear" w:color="auto" w:fill="auto"/>
            <w:vAlign w:val="center"/>
          </w:tcPr>
          <w:p w14:paraId="0BC12F3E" w14:textId="77777777" w:rsidR="003F24DF" w:rsidRPr="003F24DF" w:rsidRDefault="003F24DF" w:rsidP="003F24DF">
            <w:pPr>
              <w:cnfStyle w:val="000000010000" w:firstRow="0" w:lastRow="0" w:firstColumn="0" w:lastColumn="0" w:oddVBand="0" w:evenVBand="0" w:oddHBand="0" w:evenHBand="1" w:firstRowFirstColumn="0" w:firstRowLastColumn="0" w:lastRowFirstColumn="0" w:lastRowLastColumn="0"/>
              <w:rPr>
                <w:sz w:val="20"/>
              </w:rPr>
            </w:pPr>
            <w:r w:rsidRPr="003F24DF">
              <w:rPr>
                <w:sz w:val="20"/>
              </w:rPr>
              <w:t xml:space="preserve">Taux  de matériaux recyclables entrant dans la composition des housses des dispositifs proposés : </w:t>
            </w:r>
          </w:p>
        </w:tc>
        <w:tc>
          <w:tcPr>
            <w:tcW w:w="1275" w:type="dxa"/>
            <w:shd w:val="clear" w:color="auto" w:fill="auto"/>
            <w:vAlign w:val="center"/>
          </w:tcPr>
          <w:p w14:paraId="0D3E19FE" w14:textId="77777777" w:rsidR="003F24DF" w:rsidRPr="003F24DF" w:rsidRDefault="003F24DF" w:rsidP="006D4ADE">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3F24DF">
              <w:rPr>
                <w:sz w:val="20"/>
              </w:rPr>
              <w:t>% Préciser modalités de recyclage</w:t>
            </w:r>
          </w:p>
        </w:tc>
        <w:tc>
          <w:tcPr>
            <w:tcW w:w="567" w:type="dxa"/>
            <w:shd w:val="clear" w:color="auto" w:fill="auto"/>
            <w:vAlign w:val="center"/>
          </w:tcPr>
          <w:p w14:paraId="2277EF28" w14:textId="77777777" w:rsidR="003F24DF" w:rsidRPr="003F24DF" w:rsidRDefault="003F24DF" w:rsidP="006D4ADE">
            <w:pPr>
              <w:ind w:firstLine="72"/>
              <w:jc w:val="center"/>
              <w:cnfStyle w:val="000000010000" w:firstRow="0" w:lastRow="0" w:firstColumn="0" w:lastColumn="0" w:oddVBand="0" w:evenVBand="0" w:oddHBand="0" w:evenHBand="1" w:firstRowFirstColumn="0" w:firstRowLastColumn="0" w:lastRowFirstColumn="0" w:lastRowLastColumn="0"/>
              <w:rPr>
                <w:rFonts w:cs="Arial"/>
              </w:rPr>
            </w:pPr>
            <w:r w:rsidRPr="003F24DF">
              <w:rPr>
                <w:rFonts w:cs="Arial"/>
              </w:rPr>
              <w:t>X</w:t>
            </w:r>
          </w:p>
        </w:tc>
        <w:tc>
          <w:tcPr>
            <w:tcW w:w="3736" w:type="dxa"/>
            <w:shd w:val="clear" w:color="auto" w:fill="auto"/>
            <w:vAlign w:val="center"/>
          </w:tcPr>
          <w:p w14:paraId="6E1E88C0" w14:textId="77777777" w:rsidR="003F24DF" w:rsidRPr="003F24DF" w:rsidRDefault="003F24DF" w:rsidP="006D4ADE">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3F24DF" w:rsidRPr="001D3E4C" w14:paraId="498C7ABA" w14:textId="77777777" w:rsidTr="006D4A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243C23FB" w14:textId="77777777" w:rsidR="003F24DF" w:rsidRPr="003F24DF" w:rsidRDefault="003F24DF" w:rsidP="006D4ADE">
            <w:pPr>
              <w:jc w:val="center"/>
              <w:rPr>
                <w:color w:val="000000"/>
              </w:rPr>
            </w:pPr>
            <w:r w:rsidRPr="003F24DF">
              <w:rPr>
                <w:color w:val="000000"/>
              </w:rPr>
              <w:t>5</w:t>
            </w:r>
          </w:p>
        </w:tc>
        <w:tc>
          <w:tcPr>
            <w:tcW w:w="3851" w:type="dxa"/>
            <w:shd w:val="clear" w:color="auto" w:fill="auto"/>
            <w:vAlign w:val="center"/>
          </w:tcPr>
          <w:p w14:paraId="323D0EC7" w14:textId="77777777" w:rsidR="003F24DF" w:rsidRPr="003F24DF" w:rsidRDefault="003F24DF" w:rsidP="006D4ADE">
            <w:pPr>
              <w:cnfStyle w:val="000000100000" w:firstRow="0" w:lastRow="0" w:firstColumn="0" w:lastColumn="0" w:oddVBand="0" w:evenVBand="0" w:oddHBand="1" w:evenHBand="0" w:firstRowFirstColumn="0" w:firstRowLastColumn="0" w:lastRowFirstColumn="0" w:lastRowLastColumn="0"/>
              <w:rPr>
                <w:sz w:val="20"/>
              </w:rPr>
            </w:pPr>
            <w:r w:rsidRPr="003F24DF">
              <w:rPr>
                <w:sz w:val="20"/>
              </w:rPr>
              <w:t>Les tissus enduits utilisés sont garantis sans phtalates</w:t>
            </w:r>
          </w:p>
        </w:tc>
        <w:tc>
          <w:tcPr>
            <w:tcW w:w="1275" w:type="dxa"/>
            <w:shd w:val="clear" w:color="auto" w:fill="auto"/>
            <w:vAlign w:val="center"/>
          </w:tcPr>
          <w:p w14:paraId="6B6CC3C7" w14:textId="77777777" w:rsidR="003F24DF" w:rsidRPr="003F24DF" w:rsidRDefault="003F24DF" w:rsidP="006D4ADE">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3F24DF">
              <w:rPr>
                <w:sz w:val="20"/>
                <w:szCs w:val="20"/>
              </w:rPr>
              <w:t>Transmettre certificat</w:t>
            </w:r>
          </w:p>
        </w:tc>
        <w:tc>
          <w:tcPr>
            <w:tcW w:w="567" w:type="dxa"/>
            <w:shd w:val="clear" w:color="auto" w:fill="auto"/>
            <w:vAlign w:val="center"/>
          </w:tcPr>
          <w:p w14:paraId="469FA12E" w14:textId="77777777" w:rsidR="003F24DF" w:rsidRPr="003F24DF" w:rsidRDefault="003F24DF" w:rsidP="006D4ADE">
            <w:pPr>
              <w:ind w:firstLine="72"/>
              <w:jc w:val="center"/>
              <w:cnfStyle w:val="000000100000" w:firstRow="0" w:lastRow="0" w:firstColumn="0" w:lastColumn="0" w:oddVBand="0" w:evenVBand="0" w:oddHBand="1" w:evenHBand="0" w:firstRowFirstColumn="0" w:firstRowLastColumn="0" w:lastRowFirstColumn="0" w:lastRowLastColumn="0"/>
              <w:rPr>
                <w:rFonts w:cs="Arial"/>
              </w:rPr>
            </w:pPr>
            <w:r w:rsidRPr="003F24DF">
              <w:rPr>
                <w:rFonts w:cs="Arial"/>
              </w:rPr>
              <w:t>X</w:t>
            </w:r>
          </w:p>
        </w:tc>
        <w:tc>
          <w:tcPr>
            <w:tcW w:w="3736" w:type="dxa"/>
            <w:shd w:val="clear" w:color="auto" w:fill="auto"/>
            <w:vAlign w:val="center"/>
          </w:tcPr>
          <w:p w14:paraId="74F72D29" w14:textId="77777777" w:rsidR="003F24DF" w:rsidRPr="003F24DF" w:rsidRDefault="003F24DF" w:rsidP="006D4ADE">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sz w:val="20"/>
              </w:rPr>
            </w:pPr>
          </w:p>
        </w:tc>
      </w:tr>
      <w:tr w:rsidR="003F24DF" w:rsidRPr="001D3E4C" w14:paraId="4C6CB14F" w14:textId="77777777" w:rsidTr="006D4AD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2D4CFCBA" w14:textId="77777777" w:rsidR="003F24DF" w:rsidRPr="003F24DF" w:rsidRDefault="003F24DF" w:rsidP="006D4ADE">
            <w:pPr>
              <w:jc w:val="center"/>
              <w:rPr>
                <w:color w:val="000000"/>
              </w:rPr>
            </w:pPr>
            <w:r w:rsidRPr="003F24DF">
              <w:rPr>
                <w:color w:val="000000"/>
              </w:rPr>
              <w:t>6</w:t>
            </w:r>
          </w:p>
        </w:tc>
        <w:tc>
          <w:tcPr>
            <w:tcW w:w="3851" w:type="dxa"/>
            <w:shd w:val="clear" w:color="auto" w:fill="auto"/>
            <w:vAlign w:val="center"/>
          </w:tcPr>
          <w:p w14:paraId="7D882629" w14:textId="77777777" w:rsidR="003F24DF" w:rsidRPr="003F24DF" w:rsidRDefault="003F24DF" w:rsidP="006D4ADE">
            <w:pPr>
              <w:cnfStyle w:val="000000010000" w:firstRow="0" w:lastRow="0" w:firstColumn="0" w:lastColumn="0" w:oddVBand="0" w:evenVBand="0" w:oddHBand="0" w:evenHBand="1" w:firstRowFirstColumn="0" w:firstRowLastColumn="0" w:lastRowFirstColumn="0" w:lastRowLastColumn="0"/>
              <w:rPr>
                <w:sz w:val="20"/>
              </w:rPr>
            </w:pPr>
            <w:r w:rsidRPr="003F24DF">
              <w:rPr>
                <w:sz w:val="20"/>
              </w:rPr>
              <w:t xml:space="preserve">Les produits bénéficient-ils d’une éco conception,  c’est-à-dire une spécificité technique permettant de diminuer l'impact environnemental ? si oui, préciser dans quel domaine </w:t>
            </w:r>
          </w:p>
        </w:tc>
        <w:tc>
          <w:tcPr>
            <w:tcW w:w="1275" w:type="dxa"/>
            <w:shd w:val="clear" w:color="auto" w:fill="auto"/>
            <w:vAlign w:val="center"/>
          </w:tcPr>
          <w:p w14:paraId="6B2CF4BE" w14:textId="77777777" w:rsidR="003F24DF" w:rsidRPr="003F24DF" w:rsidRDefault="003F24DF" w:rsidP="006D4ADE">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3F24DF">
              <w:rPr>
                <w:sz w:val="20"/>
                <w:szCs w:val="20"/>
              </w:rPr>
              <w:t>Oui – non préciser</w:t>
            </w:r>
          </w:p>
        </w:tc>
        <w:tc>
          <w:tcPr>
            <w:tcW w:w="567" w:type="dxa"/>
            <w:shd w:val="clear" w:color="auto" w:fill="auto"/>
            <w:vAlign w:val="center"/>
          </w:tcPr>
          <w:p w14:paraId="36B614FC" w14:textId="77777777" w:rsidR="003F24DF" w:rsidRPr="003F24DF" w:rsidRDefault="003F24DF" w:rsidP="006D4ADE">
            <w:pPr>
              <w:ind w:firstLine="72"/>
              <w:jc w:val="center"/>
              <w:cnfStyle w:val="000000010000" w:firstRow="0" w:lastRow="0" w:firstColumn="0" w:lastColumn="0" w:oddVBand="0" w:evenVBand="0" w:oddHBand="0" w:evenHBand="1" w:firstRowFirstColumn="0" w:firstRowLastColumn="0" w:lastRowFirstColumn="0" w:lastRowLastColumn="0"/>
              <w:rPr>
                <w:rFonts w:cs="Arial"/>
              </w:rPr>
            </w:pPr>
            <w:r w:rsidRPr="003F24DF">
              <w:rPr>
                <w:rFonts w:cs="Arial"/>
              </w:rPr>
              <w:t>X</w:t>
            </w:r>
          </w:p>
        </w:tc>
        <w:tc>
          <w:tcPr>
            <w:tcW w:w="3736" w:type="dxa"/>
            <w:shd w:val="clear" w:color="auto" w:fill="auto"/>
            <w:vAlign w:val="center"/>
          </w:tcPr>
          <w:p w14:paraId="024FDA0C" w14:textId="77777777" w:rsidR="003F24DF" w:rsidRPr="003F24DF" w:rsidRDefault="003F24DF" w:rsidP="006D4ADE">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sz w:val="20"/>
              </w:rPr>
            </w:pPr>
            <w:r w:rsidRPr="003F24DF">
              <w:rPr>
                <w:bCs/>
                <w:color w:val="000000"/>
                <w:spacing w:val="5"/>
                <w:sz w:val="20"/>
              </w:rPr>
              <w:t>Fournir justificatif pour validation</w:t>
            </w:r>
          </w:p>
        </w:tc>
      </w:tr>
      <w:tr w:rsidR="003F24DF" w:rsidRPr="003F24DF" w14:paraId="4AC8FE82" w14:textId="77777777" w:rsidTr="006D4A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00DB1153" w14:textId="77777777" w:rsidR="003F24DF" w:rsidRPr="003F24DF" w:rsidRDefault="003F24DF" w:rsidP="006D4ADE">
            <w:pPr>
              <w:jc w:val="center"/>
              <w:rPr>
                <w:color w:val="000000"/>
              </w:rPr>
            </w:pPr>
            <w:r w:rsidRPr="003F24DF">
              <w:rPr>
                <w:color w:val="000000"/>
              </w:rPr>
              <w:t>7</w:t>
            </w:r>
          </w:p>
        </w:tc>
        <w:tc>
          <w:tcPr>
            <w:tcW w:w="3851" w:type="dxa"/>
            <w:shd w:val="clear" w:color="auto" w:fill="auto"/>
            <w:vAlign w:val="center"/>
          </w:tcPr>
          <w:p w14:paraId="6F345DAA" w14:textId="77777777" w:rsidR="003F24DF" w:rsidRPr="003F24DF" w:rsidRDefault="003F24DF" w:rsidP="006D4ADE">
            <w:pPr>
              <w:cnfStyle w:val="000000100000" w:firstRow="0" w:lastRow="0" w:firstColumn="0" w:lastColumn="0" w:oddVBand="0" w:evenVBand="0" w:oddHBand="1" w:evenHBand="0" w:firstRowFirstColumn="0" w:firstRowLastColumn="0" w:lastRowFirstColumn="0" w:lastRowLastColumn="0"/>
              <w:rPr>
                <w:sz w:val="20"/>
              </w:rPr>
            </w:pPr>
            <w:r w:rsidRPr="003F24DF">
              <w:rPr>
                <w:sz w:val="20"/>
              </w:rPr>
              <w:t>Disposez-vous d’un écolabel en lien avec l’un ou plusieurs des produits proposés au BPU</w:t>
            </w:r>
          </w:p>
        </w:tc>
        <w:tc>
          <w:tcPr>
            <w:tcW w:w="1275" w:type="dxa"/>
            <w:shd w:val="clear" w:color="auto" w:fill="auto"/>
            <w:vAlign w:val="center"/>
          </w:tcPr>
          <w:p w14:paraId="46FA2BA9" w14:textId="77777777" w:rsidR="003F24DF" w:rsidRPr="003F24DF" w:rsidRDefault="003F24DF" w:rsidP="006D4ADE">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3F24DF">
              <w:rPr>
                <w:sz w:val="20"/>
                <w:szCs w:val="20"/>
              </w:rPr>
              <w:t xml:space="preserve">Oui – non </w:t>
            </w:r>
          </w:p>
        </w:tc>
        <w:tc>
          <w:tcPr>
            <w:tcW w:w="567" w:type="dxa"/>
            <w:shd w:val="clear" w:color="auto" w:fill="auto"/>
            <w:vAlign w:val="center"/>
          </w:tcPr>
          <w:p w14:paraId="0669BCCD" w14:textId="77777777" w:rsidR="003F24DF" w:rsidRPr="003F24DF" w:rsidRDefault="003F24DF" w:rsidP="006D4ADE">
            <w:pPr>
              <w:ind w:firstLine="72"/>
              <w:jc w:val="center"/>
              <w:cnfStyle w:val="000000100000" w:firstRow="0" w:lastRow="0" w:firstColumn="0" w:lastColumn="0" w:oddVBand="0" w:evenVBand="0" w:oddHBand="1" w:evenHBand="0" w:firstRowFirstColumn="0" w:firstRowLastColumn="0" w:lastRowFirstColumn="0" w:lastRowLastColumn="0"/>
              <w:rPr>
                <w:rFonts w:cs="Arial"/>
              </w:rPr>
            </w:pPr>
            <w:r w:rsidRPr="003F24DF">
              <w:rPr>
                <w:rFonts w:cs="Arial"/>
              </w:rPr>
              <w:t>X</w:t>
            </w:r>
          </w:p>
        </w:tc>
        <w:tc>
          <w:tcPr>
            <w:tcW w:w="3736" w:type="dxa"/>
            <w:shd w:val="clear" w:color="auto" w:fill="auto"/>
            <w:vAlign w:val="center"/>
          </w:tcPr>
          <w:p w14:paraId="217CC61D" w14:textId="77777777" w:rsidR="003F24DF" w:rsidRPr="003F24DF" w:rsidRDefault="003F24DF" w:rsidP="006D4ADE">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sz w:val="20"/>
              </w:rPr>
            </w:pPr>
            <w:r w:rsidRPr="003F24DF">
              <w:rPr>
                <w:bCs/>
                <w:color w:val="000000"/>
                <w:spacing w:val="5"/>
                <w:sz w:val="20"/>
              </w:rPr>
              <w:t>Fournir certificat précisant date d’obtention et durée de validité</w:t>
            </w:r>
          </w:p>
        </w:tc>
      </w:tr>
      <w:tr w:rsidR="003F24DF" w:rsidRPr="003F24DF" w14:paraId="6501EBCE" w14:textId="77777777" w:rsidTr="006D4AD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1BD88F01" w14:textId="77777777" w:rsidR="003F24DF" w:rsidRPr="003F24DF" w:rsidRDefault="003F24DF" w:rsidP="006D4ADE">
            <w:pPr>
              <w:jc w:val="center"/>
              <w:rPr>
                <w:color w:val="000000"/>
              </w:rPr>
            </w:pPr>
            <w:r>
              <w:rPr>
                <w:color w:val="000000"/>
              </w:rPr>
              <w:t>8</w:t>
            </w:r>
          </w:p>
        </w:tc>
        <w:tc>
          <w:tcPr>
            <w:tcW w:w="3851" w:type="dxa"/>
            <w:shd w:val="clear" w:color="auto" w:fill="auto"/>
            <w:vAlign w:val="center"/>
          </w:tcPr>
          <w:p w14:paraId="5DF2E1AB" w14:textId="77777777" w:rsidR="003F24DF" w:rsidRPr="003F24DF" w:rsidRDefault="003F24DF" w:rsidP="006D4ADE">
            <w:pPr>
              <w:cnfStyle w:val="000000010000" w:firstRow="0" w:lastRow="0" w:firstColumn="0" w:lastColumn="0" w:oddVBand="0" w:evenVBand="0" w:oddHBand="0" w:evenHBand="1" w:firstRowFirstColumn="0" w:firstRowLastColumn="0" w:lastRowFirstColumn="0" w:lastRowLastColumn="0"/>
              <w:rPr>
                <w:sz w:val="20"/>
              </w:rPr>
            </w:pPr>
            <w:r w:rsidRPr="003F24DF">
              <w:rPr>
                <w:sz w:val="20"/>
              </w:rPr>
              <w:t>Type d’emballages utilisés pour la livraison, (biomatériaux, certifiés FSC ou PEFC, …)</w:t>
            </w:r>
          </w:p>
        </w:tc>
        <w:tc>
          <w:tcPr>
            <w:tcW w:w="1275" w:type="dxa"/>
            <w:shd w:val="clear" w:color="auto" w:fill="auto"/>
            <w:vAlign w:val="center"/>
          </w:tcPr>
          <w:p w14:paraId="49C841D3" w14:textId="77777777" w:rsidR="003F24DF" w:rsidRPr="003F24DF" w:rsidRDefault="003F24DF" w:rsidP="006D4ADE">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3F24DF">
              <w:rPr>
                <w:sz w:val="20"/>
                <w:szCs w:val="20"/>
              </w:rPr>
              <w:t>Préciser</w:t>
            </w:r>
          </w:p>
        </w:tc>
        <w:tc>
          <w:tcPr>
            <w:tcW w:w="567" w:type="dxa"/>
            <w:shd w:val="clear" w:color="auto" w:fill="auto"/>
            <w:vAlign w:val="center"/>
          </w:tcPr>
          <w:p w14:paraId="22921A4A" w14:textId="77777777" w:rsidR="003F24DF" w:rsidRPr="003F24DF" w:rsidRDefault="003F24DF" w:rsidP="006D4ADE">
            <w:pPr>
              <w:ind w:firstLine="72"/>
              <w:jc w:val="center"/>
              <w:cnfStyle w:val="000000010000" w:firstRow="0" w:lastRow="0" w:firstColumn="0" w:lastColumn="0" w:oddVBand="0" w:evenVBand="0" w:oddHBand="0" w:evenHBand="1" w:firstRowFirstColumn="0" w:firstRowLastColumn="0" w:lastRowFirstColumn="0" w:lastRowLastColumn="0"/>
              <w:rPr>
                <w:rFonts w:cs="Arial"/>
                <w:bCs/>
              </w:rPr>
            </w:pPr>
            <w:r w:rsidRPr="003F24DF">
              <w:rPr>
                <w:rFonts w:cs="Arial"/>
                <w:bCs/>
              </w:rPr>
              <w:t>X</w:t>
            </w:r>
          </w:p>
        </w:tc>
        <w:tc>
          <w:tcPr>
            <w:tcW w:w="3736" w:type="dxa"/>
            <w:shd w:val="clear" w:color="auto" w:fill="auto"/>
            <w:vAlign w:val="center"/>
          </w:tcPr>
          <w:p w14:paraId="5A074C2B" w14:textId="77777777" w:rsidR="003F24DF" w:rsidRPr="003F24DF" w:rsidRDefault="003F24DF" w:rsidP="006D4ADE">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3F24DF" w:rsidRPr="003F24DF" w14:paraId="40140BBA" w14:textId="77777777" w:rsidTr="006D4A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15C0240B" w14:textId="77777777" w:rsidR="003F24DF" w:rsidRPr="003F24DF" w:rsidRDefault="003F24DF" w:rsidP="006D4ADE">
            <w:pPr>
              <w:jc w:val="center"/>
              <w:rPr>
                <w:color w:val="000000"/>
              </w:rPr>
            </w:pPr>
            <w:r>
              <w:rPr>
                <w:color w:val="000000"/>
              </w:rPr>
              <w:t>9</w:t>
            </w:r>
          </w:p>
        </w:tc>
        <w:tc>
          <w:tcPr>
            <w:tcW w:w="3851" w:type="dxa"/>
            <w:shd w:val="clear" w:color="auto" w:fill="auto"/>
            <w:vAlign w:val="center"/>
          </w:tcPr>
          <w:p w14:paraId="0733642F" w14:textId="77777777" w:rsidR="003F24DF" w:rsidRPr="003F24DF" w:rsidRDefault="003F24DF" w:rsidP="006D4ADE">
            <w:pPr>
              <w:cnfStyle w:val="000000100000" w:firstRow="0" w:lastRow="0" w:firstColumn="0" w:lastColumn="0" w:oddVBand="0" w:evenVBand="0" w:oddHBand="1" w:evenHBand="0" w:firstRowFirstColumn="0" w:firstRowLastColumn="0" w:lastRowFirstColumn="0" w:lastRowLastColumn="0"/>
              <w:rPr>
                <w:sz w:val="20"/>
              </w:rPr>
            </w:pPr>
            <w:r w:rsidRPr="003F24DF">
              <w:rPr>
                <w:sz w:val="20"/>
              </w:rPr>
              <w:t>Comment les emballages sont-ils optimisés ?</w:t>
            </w:r>
          </w:p>
        </w:tc>
        <w:tc>
          <w:tcPr>
            <w:tcW w:w="1275" w:type="dxa"/>
            <w:shd w:val="clear" w:color="auto" w:fill="auto"/>
            <w:vAlign w:val="center"/>
          </w:tcPr>
          <w:p w14:paraId="59971CAA" w14:textId="77777777" w:rsidR="003F24DF" w:rsidRPr="003F24DF" w:rsidRDefault="003F24DF" w:rsidP="006D4ADE">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3F24DF">
              <w:rPr>
                <w:sz w:val="20"/>
                <w:szCs w:val="20"/>
              </w:rPr>
              <w:t>Décrire</w:t>
            </w:r>
          </w:p>
        </w:tc>
        <w:tc>
          <w:tcPr>
            <w:tcW w:w="567" w:type="dxa"/>
            <w:shd w:val="clear" w:color="auto" w:fill="auto"/>
            <w:vAlign w:val="center"/>
          </w:tcPr>
          <w:p w14:paraId="15338B70" w14:textId="77777777" w:rsidR="003F24DF" w:rsidRPr="003F24DF" w:rsidRDefault="003F24DF" w:rsidP="006D4ADE">
            <w:pPr>
              <w:ind w:firstLine="72"/>
              <w:jc w:val="center"/>
              <w:cnfStyle w:val="000000100000" w:firstRow="0" w:lastRow="0" w:firstColumn="0" w:lastColumn="0" w:oddVBand="0" w:evenVBand="0" w:oddHBand="1" w:evenHBand="0" w:firstRowFirstColumn="0" w:firstRowLastColumn="0" w:lastRowFirstColumn="0" w:lastRowLastColumn="0"/>
              <w:rPr>
                <w:rFonts w:cs="Arial"/>
                <w:bCs/>
              </w:rPr>
            </w:pPr>
            <w:r w:rsidRPr="003F24DF">
              <w:rPr>
                <w:rFonts w:cs="Arial"/>
                <w:bCs/>
              </w:rPr>
              <w:t>X</w:t>
            </w:r>
          </w:p>
        </w:tc>
        <w:tc>
          <w:tcPr>
            <w:tcW w:w="3736" w:type="dxa"/>
            <w:shd w:val="clear" w:color="auto" w:fill="auto"/>
            <w:vAlign w:val="center"/>
          </w:tcPr>
          <w:p w14:paraId="75790DD1" w14:textId="77777777" w:rsidR="003F24DF" w:rsidRPr="003F24DF" w:rsidRDefault="003F24DF" w:rsidP="006D4ADE">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3F24DF" w:rsidRPr="003F24DF" w14:paraId="6C0440FF" w14:textId="77777777" w:rsidTr="006D4ADE">
        <w:trPr>
          <w:cnfStyle w:val="000000010000" w:firstRow="0" w:lastRow="0" w:firstColumn="0" w:lastColumn="0" w:oddVBand="0" w:evenVBand="0" w:oddHBand="0" w:evenHBand="1"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5C12C1B3" w14:textId="77777777" w:rsidR="003F24DF" w:rsidRPr="003F24DF" w:rsidRDefault="003F24DF" w:rsidP="006D4ADE">
            <w:pPr>
              <w:jc w:val="center"/>
              <w:rPr>
                <w:color w:val="000000"/>
              </w:rPr>
            </w:pPr>
            <w:r>
              <w:rPr>
                <w:color w:val="000000"/>
              </w:rPr>
              <w:t>10</w:t>
            </w:r>
          </w:p>
        </w:tc>
        <w:tc>
          <w:tcPr>
            <w:tcW w:w="3851" w:type="dxa"/>
            <w:shd w:val="clear" w:color="auto" w:fill="auto"/>
            <w:vAlign w:val="center"/>
          </w:tcPr>
          <w:p w14:paraId="569DD5C7" w14:textId="77777777" w:rsidR="003F24DF" w:rsidRPr="003F24DF" w:rsidRDefault="003F24DF" w:rsidP="006D4ADE">
            <w:pPr>
              <w:cnfStyle w:val="000000010000" w:firstRow="0" w:lastRow="0" w:firstColumn="0" w:lastColumn="0" w:oddVBand="0" w:evenVBand="0" w:oddHBand="0" w:evenHBand="1" w:firstRowFirstColumn="0" w:firstRowLastColumn="0" w:lastRowFirstColumn="0" w:lastRowLastColumn="0"/>
              <w:rPr>
                <w:sz w:val="20"/>
              </w:rPr>
            </w:pPr>
            <w:r w:rsidRPr="003F24DF">
              <w:rPr>
                <w:sz w:val="20"/>
              </w:rPr>
              <w:t>Les emballages sont-ils réutilisés</w:t>
            </w:r>
          </w:p>
        </w:tc>
        <w:tc>
          <w:tcPr>
            <w:tcW w:w="1275" w:type="dxa"/>
            <w:shd w:val="clear" w:color="auto" w:fill="auto"/>
            <w:vAlign w:val="center"/>
          </w:tcPr>
          <w:p w14:paraId="001F26C3" w14:textId="77777777" w:rsidR="003F24DF" w:rsidRPr="003F24DF" w:rsidRDefault="003F24DF" w:rsidP="006D4ADE">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3F24DF">
              <w:rPr>
                <w:sz w:val="20"/>
                <w:szCs w:val="20"/>
              </w:rPr>
              <w:t>Oui - non</w:t>
            </w:r>
          </w:p>
        </w:tc>
        <w:tc>
          <w:tcPr>
            <w:tcW w:w="567" w:type="dxa"/>
            <w:shd w:val="clear" w:color="auto" w:fill="auto"/>
            <w:vAlign w:val="center"/>
          </w:tcPr>
          <w:p w14:paraId="461EB6CB" w14:textId="77777777" w:rsidR="003F24DF" w:rsidRPr="003F24DF" w:rsidRDefault="003F24DF" w:rsidP="006D4ADE">
            <w:pPr>
              <w:ind w:firstLine="72"/>
              <w:jc w:val="center"/>
              <w:cnfStyle w:val="000000010000" w:firstRow="0" w:lastRow="0" w:firstColumn="0" w:lastColumn="0" w:oddVBand="0" w:evenVBand="0" w:oddHBand="0" w:evenHBand="1" w:firstRowFirstColumn="0" w:firstRowLastColumn="0" w:lastRowFirstColumn="0" w:lastRowLastColumn="0"/>
              <w:rPr>
                <w:rFonts w:cs="Arial"/>
                <w:bCs/>
              </w:rPr>
            </w:pPr>
            <w:r w:rsidRPr="003F24DF">
              <w:rPr>
                <w:rFonts w:cs="Arial"/>
                <w:bCs/>
              </w:rPr>
              <w:t>X</w:t>
            </w:r>
          </w:p>
        </w:tc>
        <w:tc>
          <w:tcPr>
            <w:tcW w:w="3736" w:type="dxa"/>
            <w:shd w:val="clear" w:color="auto" w:fill="auto"/>
            <w:vAlign w:val="center"/>
          </w:tcPr>
          <w:p w14:paraId="23576D2E" w14:textId="77777777" w:rsidR="003F24DF" w:rsidRPr="003F24DF" w:rsidRDefault="003F24DF" w:rsidP="006D4ADE">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3F24DF" w:rsidRPr="003F24DF" w14:paraId="6A2A5E18" w14:textId="77777777" w:rsidTr="006D4A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7A3E54D2" w14:textId="77777777" w:rsidR="003F24DF" w:rsidRPr="003F24DF" w:rsidRDefault="003F24DF" w:rsidP="006D4ADE">
            <w:pPr>
              <w:jc w:val="center"/>
              <w:rPr>
                <w:color w:val="000000"/>
              </w:rPr>
            </w:pPr>
            <w:r>
              <w:rPr>
                <w:color w:val="000000"/>
              </w:rPr>
              <w:t>11</w:t>
            </w:r>
          </w:p>
        </w:tc>
        <w:tc>
          <w:tcPr>
            <w:tcW w:w="3851" w:type="dxa"/>
            <w:shd w:val="clear" w:color="auto" w:fill="auto"/>
            <w:vAlign w:val="center"/>
          </w:tcPr>
          <w:p w14:paraId="4448E291" w14:textId="77777777" w:rsidR="003F24DF" w:rsidRPr="003F24DF" w:rsidRDefault="003F24DF" w:rsidP="006D4ADE">
            <w:pPr>
              <w:cnfStyle w:val="000000100000" w:firstRow="0" w:lastRow="0" w:firstColumn="0" w:lastColumn="0" w:oddVBand="0" w:evenVBand="0" w:oddHBand="1" w:evenHBand="0" w:firstRowFirstColumn="0" w:firstRowLastColumn="0" w:lastRowFirstColumn="0" w:lastRowLastColumn="0"/>
              <w:rPr>
                <w:sz w:val="20"/>
              </w:rPr>
            </w:pPr>
            <w:r w:rsidRPr="003F24DF">
              <w:rPr>
                <w:sz w:val="20"/>
              </w:rPr>
              <w:t>Mode de recyclage des emballages utilisés</w:t>
            </w:r>
          </w:p>
        </w:tc>
        <w:tc>
          <w:tcPr>
            <w:tcW w:w="1275" w:type="dxa"/>
            <w:shd w:val="clear" w:color="auto" w:fill="auto"/>
            <w:vAlign w:val="center"/>
          </w:tcPr>
          <w:p w14:paraId="3B28AC44" w14:textId="77777777" w:rsidR="003F24DF" w:rsidRPr="003F24DF" w:rsidRDefault="003F24DF" w:rsidP="006D4ADE">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3F24DF">
              <w:rPr>
                <w:sz w:val="20"/>
                <w:szCs w:val="20"/>
              </w:rPr>
              <w:t>Décrire</w:t>
            </w:r>
          </w:p>
        </w:tc>
        <w:tc>
          <w:tcPr>
            <w:tcW w:w="567" w:type="dxa"/>
            <w:shd w:val="clear" w:color="auto" w:fill="auto"/>
            <w:vAlign w:val="center"/>
          </w:tcPr>
          <w:p w14:paraId="22659382" w14:textId="77777777" w:rsidR="003F24DF" w:rsidRPr="003F24DF" w:rsidRDefault="003F24DF" w:rsidP="006D4ADE">
            <w:pPr>
              <w:ind w:firstLine="72"/>
              <w:jc w:val="center"/>
              <w:cnfStyle w:val="000000100000" w:firstRow="0" w:lastRow="0" w:firstColumn="0" w:lastColumn="0" w:oddVBand="0" w:evenVBand="0" w:oddHBand="1" w:evenHBand="0" w:firstRowFirstColumn="0" w:firstRowLastColumn="0" w:lastRowFirstColumn="0" w:lastRowLastColumn="0"/>
              <w:rPr>
                <w:rFonts w:cs="Arial"/>
                <w:bCs/>
              </w:rPr>
            </w:pPr>
            <w:r w:rsidRPr="003F24DF">
              <w:rPr>
                <w:rFonts w:cs="Arial"/>
                <w:bCs/>
              </w:rPr>
              <w:t>X</w:t>
            </w:r>
          </w:p>
        </w:tc>
        <w:tc>
          <w:tcPr>
            <w:tcW w:w="3736" w:type="dxa"/>
            <w:shd w:val="clear" w:color="auto" w:fill="auto"/>
            <w:vAlign w:val="center"/>
          </w:tcPr>
          <w:p w14:paraId="2DD89DCC" w14:textId="77777777" w:rsidR="003F24DF" w:rsidRPr="003F24DF" w:rsidRDefault="003F24DF" w:rsidP="006D4ADE">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3F24DF" w:rsidRPr="003F24DF" w14:paraId="4B89B49C" w14:textId="77777777" w:rsidTr="006D4AD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7668A764" w14:textId="77777777" w:rsidR="003F24DF" w:rsidRPr="003F24DF" w:rsidRDefault="003F24DF" w:rsidP="006D4ADE">
            <w:pPr>
              <w:jc w:val="center"/>
              <w:rPr>
                <w:color w:val="000000"/>
              </w:rPr>
            </w:pPr>
            <w:r>
              <w:rPr>
                <w:color w:val="000000"/>
              </w:rPr>
              <w:t>12</w:t>
            </w:r>
          </w:p>
        </w:tc>
        <w:tc>
          <w:tcPr>
            <w:tcW w:w="3851" w:type="dxa"/>
            <w:shd w:val="clear" w:color="auto" w:fill="auto"/>
            <w:vAlign w:val="center"/>
          </w:tcPr>
          <w:p w14:paraId="27EA9E04" w14:textId="77777777" w:rsidR="003F24DF" w:rsidRPr="003F24DF" w:rsidRDefault="003F24DF" w:rsidP="006D4ADE">
            <w:pPr>
              <w:cnfStyle w:val="000000010000" w:firstRow="0" w:lastRow="0" w:firstColumn="0" w:lastColumn="0" w:oddVBand="0" w:evenVBand="0" w:oddHBand="0" w:evenHBand="1" w:firstRowFirstColumn="0" w:firstRowLastColumn="0" w:lastRowFirstColumn="0" w:lastRowLastColumn="0"/>
              <w:rPr>
                <w:sz w:val="20"/>
              </w:rPr>
            </w:pPr>
            <w:r w:rsidRPr="003F24DF">
              <w:rPr>
                <w:sz w:val="20"/>
              </w:rPr>
              <w:t xml:space="preserve">Actions visant à réduire les émissions polluantes dans le transport </w:t>
            </w:r>
          </w:p>
        </w:tc>
        <w:tc>
          <w:tcPr>
            <w:tcW w:w="1275" w:type="dxa"/>
            <w:shd w:val="clear" w:color="auto" w:fill="auto"/>
            <w:vAlign w:val="center"/>
          </w:tcPr>
          <w:p w14:paraId="6EBCCE80" w14:textId="77777777" w:rsidR="003F24DF" w:rsidRPr="003F24DF" w:rsidRDefault="003F24DF" w:rsidP="006D4ADE">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3F24DF">
              <w:rPr>
                <w:sz w:val="20"/>
                <w:szCs w:val="20"/>
              </w:rPr>
              <w:t>Préciser</w:t>
            </w:r>
          </w:p>
        </w:tc>
        <w:tc>
          <w:tcPr>
            <w:tcW w:w="567" w:type="dxa"/>
            <w:shd w:val="clear" w:color="auto" w:fill="auto"/>
            <w:vAlign w:val="center"/>
          </w:tcPr>
          <w:p w14:paraId="5C4AF68A" w14:textId="77777777" w:rsidR="003F24DF" w:rsidRPr="003F24DF" w:rsidRDefault="003F24DF" w:rsidP="006D4ADE">
            <w:pPr>
              <w:ind w:firstLine="72"/>
              <w:jc w:val="center"/>
              <w:cnfStyle w:val="000000010000" w:firstRow="0" w:lastRow="0" w:firstColumn="0" w:lastColumn="0" w:oddVBand="0" w:evenVBand="0" w:oddHBand="0" w:evenHBand="1" w:firstRowFirstColumn="0" w:firstRowLastColumn="0" w:lastRowFirstColumn="0" w:lastRowLastColumn="0"/>
              <w:rPr>
                <w:rFonts w:cs="Arial"/>
                <w:bCs/>
              </w:rPr>
            </w:pPr>
            <w:r w:rsidRPr="003F24DF">
              <w:rPr>
                <w:rFonts w:cs="Arial"/>
                <w:bCs/>
              </w:rPr>
              <w:t>X</w:t>
            </w:r>
          </w:p>
        </w:tc>
        <w:tc>
          <w:tcPr>
            <w:tcW w:w="3736" w:type="dxa"/>
            <w:shd w:val="clear" w:color="auto" w:fill="auto"/>
            <w:vAlign w:val="center"/>
          </w:tcPr>
          <w:p w14:paraId="42E0F7A8" w14:textId="77777777" w:rsidR="003F24DF" w:rsidRPr="003F24DF" w:rsidRDefault="003F24DF" w:rsidP="006D4ADE">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3F24DF" w:rsidRPr="003F24DF" w14:paraId="4D4E4BAF" w14:textId="77777777" w:rsidTr="006D4A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7CE29092" w14:textId="77777777" w:rsidR="003F24DF" w:rsidRPr="003F24DF" w:rsidRDefault="003F24DF" w:rsidP="006D4ADE">
            <w:pPr>
              <w:jc w:val="center"/>
              <w:rPr>
                <w:color w:val="000000"/>
              </w:rPr>
            </w:pPr>
            <w:r>
              <w:rPr>
                <w:color w:val="000000"/>
              </w:rPr>
              <w:t>13</w:t>
            </w:r>
          </w:p>
        </w:tc>
        <w:tc>
          <w:tcPr>
            <w:tcW w:w="3851" w:type="dxa"/>
            <w:shd w:val="clear" w:color="auto" w:fill="auto"/>
            <w:vAlign w:val="center"/>
          </w:tcPr>
          <w:p w14:paraId="1AD13152" w14:textId="77777777" w:rsidR="003F24DF" w:rsidRPr="003F24DF" w:rsidRDefault="003F24DF" w:rsidP="006D4ADE">
            <w:pPr>
              <w:cnfStyle w:val="000000100000" w:firstRow="0" w:lastRow="0" w:firstColumn="0" w:lastColumn="0" w:oddVBand="0" w:evenVBand="0" w:oddHBand="1" w:evenHBand="0" w:firstRowFirstColumn="0" w:firstRowLastColumn="0" w:lastRowFirstColumn="0" w:lastRowLastColumn="0"/>
              <w:rPr>
                <w:sz w:val="20"/>
              </w:rPr>
            </w:pPr>
            <w:r w:rsidRPr="003F24DF">
              <w:rPr>
                <w:sz w:val="20"/>
              </w:rPr>
              <w:t>Les chauffeurs sont formés à l’éco-conduite</w:t>
            </w:r>
          </w:p>
        </w:tc>
        <w:tc>
          <w:tcPr>
            <w:tcW w:w="1275" w:type="dxa"/>
            <w:shd w:val="clear" w:color="auto" w:fill="auto"/>
            <w:vAlign w:val="center"/>
          </w:tcPr>
          <w:p w14:paraId="665DC910" w14:textId="77777777" w:rsidR="003F24DF" w:rsidRPr="003F24DF" w:rsidRDefault="003F24DF" w:rsidP="006D4ADE">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3F24DF">
              <w:rPr>
                <w:sz w:val="20"/>
                <w:szCs w:val="20"/>
              </w:rPr>
              <w:t>Oui – non si oui fournir élément de preuve pour validation</w:t>
            </w:r>
          </w:p>
        </w:tc>
        <w:tc>
          <w:tcPr>
            <w:tcW w:w="567" w:type="dxa"/>
            <w:shd w:val="clear" w:color="auto" w:fill="auto"/>
            <w:vAlign w:val="center"/>
          </w:tcPr>
          <w:p w14:paraId="36F76672" w14:textId="77777777" w:rsidR="003F24DF" w:rsidRPr="003F24DF" w:rsidRDefault="003F24DF" w:rsidP="006D4ADE">
            <w:pPr>
              <w:jc w:val="center"/>
              <w:cnfStyle w:val="000000100000" w:firstRow="0" w:lastRow="0" w:firstColumn="0" w:lastColumn="0" w:oddVBand="0" w:evenVBand="0" w:oddHBand="1" w:evenHBand="0" w:firstRowFirstColumn="0" w:firstRowLastColumn="0" w:lastRowFirstColumn="0" w:lastRowLastColumn="0"/>
              <w:rPr>
                <w:rFonts w:cs="Arial"/>
                <w:bCs/>
              </w:rPr>
            </w:pPr>
            <w:r w:rsidRPr="003F24DF">
              <w:rPr>
                <w:rFonts w:cs="Arial"/>
                <w:bCs/>
              </w:rPr>
              <w:t>X</w:t>
            </w:r>
          </w:p>
        </w:tc>
        <w:tc>
          <w:tcPr>
            <w:tcW w:w="3736" w:type="dxa"/>
            <w:shd w:val="clear" w:color="auto" w:fill="auto"/>
            <w:vAlign w:val="center"/>
          </w:tcPr>
          <w:p w14:paraId="4C21F203" w14:textId="77777777" w:rsidR="003F24DF" w:rsidRPr="003F24DF" w:rsidRDefault="003F24DF" w:rsidP="006D4ADE">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3F24DF" w:rsidRPr="001D3E4C" w14:paraId="2431B046" w14:textId="77777777" w:rsidTr="006D4AD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4FBA564F" w14:textId="77777777" w:rsidR="003F24DF" w:rsidRPr="003F24DF" w:rsidRDefault="003F24DF" w:rsidP="006D4ADE">
            <w:pPr>
              <w:jc w:val="center"/>
              <w:rPr>
                <w:color w:val="000000"/>
              </w:rPr>
            </w:pPr>
            <w:r>
              <w:rPr>
                <w:color w:val="000000"/>
              </w:rPr>
              <w:t>14</w:t>
            </w:r>
          </w:p>
        </w:tc>
        <w:tc>
          <w:tcPr>
            <w:tcW w:w="3851" w:type="dxa"/>
            <w:shd w:val="clear" w:color="auto" w:fill="auto"/>
            <w:vAlign w:val="center"/>
          </w:tcPr>
          <w:p w14:paraId="3A8DF775" w14:textId="77777777" w:rsidR="003F24DF" w:rsidRPr="003F24DF" w:rsidRDefault="003F24DF" w:rsidP="006D4ADE">
            <w:pPr>
              <w:cnfStyle w:val="000000010000" w:firstRow="0" w:lastRow="0" w:firstColumn="0" w:lastColumn="0" w:oddVBand="0" w:evenVBand="0" w:oddHBand="0" w:evenHBand="1" w:firstRowFirstColumn="0" w:firstRowLastColumn="0" w:lastRowFirstColumn="0" w:lastRowLastColumn="0"/>
              <w:rPr>
                <w:sz w:val="20"/>
              </w:rPr>
            </w:pPr>
            <w:r w:rsidRPr="003F24DF">
              <w:rPr>
                <w:sz w:val="20"/>
              </w:rPr>
              <w:t>Autres actions mises en place pour réduire la consommation de carburant des véhicules impliqués dans la livraison et la commercialisation des produits objets du marché</w:t>
            </w:r>
          </w:p>
        </w:tc>
        <w:tc>
          <w:tcPr>
            <w:tcW w:w="1275" w:type="dxa"/>
            <w:shd w:val="clear" w:color="auto" w:fill="auto"/>
            <w:vAlign w:val="center"/>
          </w:tcPr>
          <w:p w14:paraId="735B0669" w14:textId="77777777" w:rsidR="003F24DF" w:rsidRPr="003F24DF" w:rsidRDefault="003F24DF" w:rsidP="006D4ADE">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3F24DF">
              <w:rPr>
                <w:sz w:val="20"/>
                <w:szCs w:val="20"/>
              </w:rPr>
              <w:t>Préciser</w:t>
            </w:r>
          </w:p>
        </w:tc>
        <w:tc>
          <w:tcPr>
            <w:tcW w:w="567" w:type="dxa"/>
            <w:shd w:val="clear" w:color="auto" w:fill="auto"/>
            <w:vAlign w:val="center"/>
          </w:tcPr>
          <w:p w14:paraId="0611F238" w14:textId="77777777" w:rsidR="003F24DF" w:rsidRPr="003F24DF" w:rsidRDefault="003F24DF" w:rsidP="006D4ADE">
            <w:pPr>
              <w:jc w:val="center"/>
              <w:cnfStyle w:val="000000010000" w:firstRow="0" w:lastRow="0" w:firstColumn="0" w:lastColumn="0" w:oddVBand="0" w:evenVBand="0" w:oddHBand="0" w:evenHBand="1" w:firstRowFirstColumn="0" w:firstRowLastColumn="0" w:lastRowFirstColumn="0" w:lastRowLastColumn="0"/>
              <w:rPr>
                <w:rFonts w:cs="Arial"/>
                <w:bCs/>
              </w:rPr>
            </w:pPr>
            <w:r w:rsidRPr="003F24DF">
              <w:rPr>
                <w:rFonts w:cs="Arial"/>
                <w:bCs/>
              </w:rPr>
              <w:t>X</w:t>
            </w:r>
          </w:p>
        </w:tc>
        <w:tc>
          <w:tcPr>
            <w:tcW w:w="3736" w:type="dxa"/>
            <w:shd w:val="clear" w:color="auto" w:fill="auto"/>
            <w:vAlign w:val="center"/>
          </w:tcPr>
          <w:p w14:paraId="7985FC6C" w14:textId="77777777" w:rsidR="003F24DF" w:rsidRPr="003F24DF" w:rsidRDefault="003F24DF" w:rsidP="006D4ADE">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3F24DF" w:rsidRPr="003F24DF" w14:paraId="2BE204FC" w14:textId="77777777" w:rsidTr="006D4A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21443CC8" w14:textId="77777777" w:rsidR="003F24DF" w:rsidRPr="003F24DF" w:rsidRDefault="003F24DF" w:rsidP="006D4ADE">
            <w:pPr>
              <w:jc w:val="center"/>
              <w:rPr>
                <w:color w:val="000000"/>
              </w:rPr>
            </w:pPr>
            <w:r>
              <w:rPr>
                <w:color w:val="000000"/>
              </w:rPr>
              <w:t>15</w:t>
            </w:r>
          </w:p>
        </w:tc>
        <w:tc>
          <w:tcPr>
            <w:tcW w:w="3851" w:type="dxa"/>
            <w:shd w:val="clear" w:color="auto" w:fill="auto"/>
            <w:vAlign w:val="center"/>
          </w:tcPr>
          <w:p w14:paraId="51DC85D8" w14:textId="77777777" w:rsidR="003F24DF" w:rsidRPr="003F24DF" w:rsidRDefault="003F24DF" w:rsidP="006D4ADE">
            <w:pPr>
              <w:cnfStyle w:val="000000100000" w:firstRow="0" w:lastRow="0" w:firstColumn="0" w:lastColumn="0" w:oddVBand="0" w:evenVBand="0" w:oddHBand="1" w:evenHBand="0" w:firstRowFirstColumn="0" w:firstRowLastColumn="0" w:lastRowFirstColumn="0" w:lastRowLastColumn="0"/>
              <w:rPr>
                <w:sz w:val="20"/>
              </w:rPr>
            </w:pPr>
            <w:r w:rsidRPr="003F24DF">
              <w:rPr>
                <w:sz w:val="20"/>
              </w:rPr>
              <w:t>Proportion de véhicules de la flotte automobile (VUL) conforme à la norme EURO 6+</w:t>
            </w:r>
          </w:p>
        </w:tc>
        <w:tc>
          <w:tcPr>
            <w:tcW w:w="1275" w:type="dxa"/>
            <w:shd w:val="clear" w:color="auto" w:fill="auto"/>
            <w:vAlign w:val="center"/>
          </w:tcPr>
          <w:p w14:paraId="14078A5C" w14:textId="77777777" w:rsidR="003F24DF" w:rsidRPr="003F24DF" w:rsidRDefault="003F24DF" w:rsidP="006D4ADE">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3F24DF">
              <w:rPr>
                <w:sz w:val="20"/>
                <w:szCs w:val="20"/>
              </w:rPr>
              <w:t>Nombre, %, localisation</w:t>
            </w:r>
          </w:p>
        </w:tc>
        <w:tc>
          <w:tcPr>
            <w:tcW w:w="567" w:type="dxa"/>
            <w:shd w:val="clear" w:color="auto" w:fill="auto"/>
            <w:vAlign w:val="center"/>
          </w:tcPr>
          <w:p w14:paraId="0053AB91" w14:textId="77777777" w:rsidR="003F24DF" w:rsidRPr="003F24DF" w:rsidRDefault="003F24DF" w:rsidP="006D4ADE">
            <w:pPr>
              <w:jc w:val="center"/>
              <w:cnfStyle w:val="000000100000" w:firstRow="0" w:lastRow="0" w:firstColumn="0" w:lastColumn="0" w:oddVBand="0" w:evenVBand="0" w:oddHBand="1" w:evenHBand="0" w:firstRowFirstColumn="0" w:firstRowLastColumn="0" w:lastRowFirstColumn="0" w:lastRowLastColumn="0"/>
              <w:rPr>
                <w:rFonts w:cs="Arial"/>
                <w:bCs/>
              </w:rPr>
            </w:pPr>
            <w:r w:rsidRPr="003F24DF">
              <w:rPr>
                <w:rFonts w:cs="Arial"/>
                <w:bCs/>
              </w:rPr>
              <w:t>X</w:t>
            </w:r>
          </w:p>
        </w:tc>
        <w:tc>
          <w:tcPr>
            <w:tcW w:w="3736" w:type="dxa"/>
            <w:shd w:val="clear" w:color="auto" w:fill="auto"/>
            <w:vAlign w:val="center"/>
          </w:tcPr>
          <w:p w14:paraId="24E9795F" w14:textId="77777777" w:rsidR="003F24DF" w:rsidRPr="003F24DF" w:rsidRDefault="003F24DF" w:rsidP="006D4ADE">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3F24DF" w:rsidRPr="001D3E4C" w14:paraId="2AB564AF" w14:textId="77777777" w:rsidTr="006D4AD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18E606C0" w14:textId="77777777" w:rsidR="003F24DF" w:rsidRPr="003F24DF" w:rsidRDefault="003F24DF" w:rsidP="006D4ADE">
            <w:pPr>
              <w:jc w:val="center"/>
              <w:rPr>
                <w:color w:val="000000"/>
              </w:rPr>
            </w:pPr>
            <w:r>
              <w:rPr>
                <w:color w:val="000000"/>
              </w:rPr>
              <w:t>16</w:t>
            </w:r>
          </w:p>
        </w:tc>
        <w:tc>
          <w:tcPr>
            <w:tcW w:w="3851" w:type="dxa"/>
            <w:shd w:val="clear" w:color="auto" w:fill="auto"/>
            <w:vAlign w:val="center"/>
          </w:tcPr>
          <w:p w14:paraId="4B9DA700" w14:textId="77777777" w:rsidR="003F24DF" w:rsidRPr="003F24DF" w:rsidRDefault="003F24DF" w:rsidP="006D4ADE">
            <w:pPr>
              <w:cnfStyle w:val="000000010000" w:firstRow="0" w:lastRow="0" w:firstColumn="0" w:lastColumn="0" w:oddVBand="0" w:evenVBand="0" w:oddHBand="0" w:evenHBand="1" w:firstRowFirstColumn="0" w:firstRowLastColumn="0" w:lastRowFirstColumn="0" w:lastRowLastColumn="0"/>
              <w:rPr>
                <w:sz w:val="20"/>
              </w:rPr>
            </w:pPr>
            <w:r w:rsidRPr="003F24DF">
              <w:rPr>
                <w:sz w:val="20"/>
              </w:rPr>
              <w:t xml:space="preserve">Proportion de véhicules utilitaires de la flotte automobile conforme à la norme </w:t>
            </w:r>
            <w:r w:rsidRPr="003F24DF">
              <w:rPr>
                <w:sz w:val="20"/>
              </w:rPr>
              <w:lastRenderedPageBreak/>
              <w:t>EURO VI (VU assimilés à des poids lourds et poids lourds)</w:t>
            </w:r>
          </w:p>
        </w:tc>
        <w:tc>
          <w:tcPr>
            <w:tcW w:w="1275" w:type="dxa"/>
            <w:shd w:val="clear" w:color="auto" w:fill="auto"/>
            <w:vAlign w:val="center"/>
          </w:tcPr>
          <w:p w14:paraId="7A1C8E20" w14:textId="77777777" w:rsidR="003F24DF" w:rsidRPr="003F24DF" w:rsidRDefault="003F24DF" w:rsidP="006D4ADE">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3F24DF">
              <w:rPr>
                <w:sz w:val="20"/>
                <w:szCs w:val="20"/>
              </w:rPr>
              <w:lastRenderedPageBreak/>
              <w:t>Nombre, %, localisation</w:t>
            </w:r>
          </w:p>
        </w:tc>
        <w:tc>
          <w:tcPr>
            <w:tcW w:w="567" w:type="dxa"/>
            <w:shd w:val="clear" w:color="auto" w:fill="auto"/>
            <w:vAlign w:val="center"/>
          </w:tcPr>
          <w:p w14:paraId="34856DBE" w14:textId="77777777" w:rsidR="003F24DF" w:rsidRPr="003F24DF" w:rsidRDefault="003F24DF" w:rsidP="006D4ADE">
            <w:pPr>
              <w:jc w:val="center"/>
              <w:cnfStyle w:val="000000010000" w:firstRow="0" w:lastRow="0" w:firstColumn="0" w:lastColumn="0" w:oddVBand="0" w:evenVBand="0" w:oddHBand="0" w:evenHBand="1" w:firstRowFirstColumn="0" w:firstRowLastColumn="0" w:lastRowFirstColumn="0" w:lastRowLastColumn="0"/>
              <w:rPr>
                <w:rFonts w:cs="Arial"/>
                <w:bCs/>
              </w:rPr>
            </w:pPr>
            <w:r w:rsidRPr="003F24DF">
              <w:rPr>
                <w:rFonts w:cs="Arial"/>
                <w:bCs/>
              </w:rPr>
              <w:t>X</w:t>
            </w:r>
          </w:p>
        </w:tc>
        <w:tc>
          <w:tcPr>
            <w:tcW w:w="3736" w:type="dxa"/>
            <w:shd w:val="clear" w:color="auto" w:fill="auto"/>
            <w:vAlign w:val="center"/>
          </w:tcPr>
          <w:p w14:paraId="7DCFDF45" w14:textId="77777777" w:rsidR="003F24DF" w:rsidRPr="003F24DF" w:rsidRDefault="003F24DF" w:rsidP="006D4ADE">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bl>
    <w:p w14:paraId="0BE468EA" w14:textId="77777777" w:rsidR="00281539" w:rsidRDefault="00281539" w:rsidP="007023E5">
      <w:pPr>
        <w:tabs>
          <w:tab w:val="left" w:pos="1701"/>
          <w:tab w:val="left" w:pos="6237"/>
        </w:tabs>
        <w:spacing w:after="0"/>
        <w:ind w:right="-285"/>
        <w:jc w:val="center"/>
        <w:rPr>
          <w:rStyle w:val="lev"/>
        </w:rPr>
      </w:pPr>
    </w:p>
    <w:p w14:paraId="54999C98" w14:textId="77777777" w:rsidR="00281539" w:rsidRDefault="00281539" w:rsidP="00281539">
      <w:pPr>
        <w:tabs>
          <w:tab w:val="left" w:pos="1701"/>
          <w:tab w:val="left" w:pos="6237"/>
        </w:tabs>
        <w:spacing w:after="0"/>
        <w:ind w:right="-285"/>
        <w:jc w:val="center"/>
        <w:rPr>
          <w:rFonts w:ascii="Cambria" w:eastAsia="Times New Roman" w:hAnsi="Cambria" w:cs="Arial"/>
          <w:bCs/>
          <w:color w:val="943634"/>
          <w:spacing w:val="5"/>
          <w:sz w:val="28"/>
        </w:rPr>
      </w:pPr>
    </w:p>
    <w:p w14:paraId="241946EA" w14:textId="77777777" w:rsidR="00AC2AC4" w:rsidRDefault="00AC2AC4" w:rsidP="00281539">
      <w:pPr>
        <w:tabs>
          <w:tab w:val="left" w:pos="1701"/>
          <w:tab w:val="left" w:pos="6237"/>
        </w:tabs>
        <w:spacing w:after="0"/>
        <w:ind w:right="-285"/>
        <w:jc w:val="center"/>
        <w:rPr>
          <w:rFonts w:ascii="Cambria" w:eastAsia="Times New Roman" w:hAnsi="Cambria" w:cs="Arial"/>
          <w:bCs/>
          <w:color w:val="943634"/>
          <w:spacing w:val="5"/>
          <w:sz w:val="28"/>
        </w:rPr>
      </w:pPr>
    </w:p>
    <w:p w14:paraId="78C254B9" w14:textId="77777777" w:rsidR="00AC2AC4" w:rsidRDefault="00AC2AC4" w:rsidP="00281539">
      <w:pPr>
        <w:tabs>
          <w:tab w:val="left" w:pos="1701"/>
          <w:tab w:val="left" w:pos="6237"/>
        </w:tabs>
        <w:spacing w:after="0"/>
        <w:ind w:right="-285"/>
        <w:jc w:val="center"/>
        <w:rPr>
          <w:rFonts w:ascii="Cambria" w:eastAsia="Times New Roman" w:hAnsi="Cambria" w:cs="Arial"/>
          <w:bCs/>
          <w:color w:val="943634"/>
          <w:spacing w:val="5"/>
          <w:sz w:val="28"/>
        </w:rPr>
      </w:pPr>
    </w:p>
    <w:p w14:paraId="5239359E" w14:textId="77777777" w:rsidR="00281539" w:rsidRDefault="00281539" w:rsidP="00281539">
      <w:pPr>
        <w:tabs>
          <w:tab w:val="left" w:pos="1701"/>
          <w:tab w:val="left" w:pos="6237"/>
        </w:tabs>
        <w:spacing w:after="0"/>
        <w:ind w:right="-285"/>
        <w:jc w:val="center"/>
        <w:rPr>
          <w:rFonts w:ascii="Cambria" w:eastAsia="Times New Roman" w:hAnsi="Cambria" w:cs="Arial"/>
          <w:bCs/>
          <w:color w:val="943634"/>
          <w:spacing w:val="5"/>
          <w:sz w:val="28"/>
        </w:rPr>
      </w:pPr>
    </w:p>
    <w:p w14:paraId="77CAC457" w14:textId="77777777" w:rsidR="007023E5" w:rsidRDefault="007023E5" w:rsidP="00281539">
      <w:pPr>
        <w:tabs>
          <w:tab w:val="left" w:pos="1701"/>
          <w:tab w:val="left" w:pos="6237"/>
        </w:tabs>
        <w:spacing w:after="0"/>
        <w:ind w:right="-285"/>
        <w:jc w:val="center"/>
        <w:rPr>
          <w:rFonts w:ascii="Cambria" w:eastAsia="Times New Roman" w:hAnsi="Cambria" w:cs="Arial"/>
          <w:bCs/>
          <w:color w:val="943634"/>
          <w:spacing w:val="5"/>
          <w:sz w:val="28"/>
        </w:rPr>
      </w:pPr>
      <w:r w:rsidRPr="001D3E4C">
        <w:rPr>
          <w:rFonts w:ascii="Cambria" w:eastAsia="Times New Roman" w:hAnsi="Cambria" w:cs="Arial"/>
          <w:bCs/>
          <w:color w:val="943634"/>
          <w:spacing w:val="5"/>
          <w:sz w:val="28"/>
        </w:rPr>
        <w:t>Logistique, garanties, SAV</w:t>
      </w:r>
    </w:p>
    <w:p w14:paraId="38DB248F" w14:textId="77777777" w:rsidR="00281539" w:rsidRDefault="00281539" w:rsidP="00281539">
      <w:pPr>
        <w:tabs>
          <w:tab w:val="left" w:pos="1701"/>
          <w:tab w:val="left" w:pos="6237"/>
        </w:tabs>
        <w:spacing w:after="0"/>
        <w:ind w:right="-285"/>
        <w:jc w:val="center"/>
        <w:rPr>
          <w:rFonts w:ascii="Cambria" w:eastAsia="Times New Roman" w:hAnsi="Cambria" w:cs="Arial"/>
          <w:bCs/>
          <w:color w:val="943634"/>
          <w:spacing w:val="5"/>
          <w:sz w:val="28"/>
        </w:rPr>
      </w:pPr>
    </w:p>
    <w:p w14:paraId="4A164B9A" w14:textId="77777777" w:rsidR="00281539" w:rsidRPr="00281539" w:rsidRDefault="00281539" w:rsidP="00281539">
      <w:pPr>
        <w:tabs>
          <w:tab w:val="left" w:pos="1701"/>
          <w:tab w:val="left" w:pos="6237"/>
        </w:tabs>
        <w:spacing w:after="0"/>
        <w:ind w:right="-285"/>
        <w:jc w:val="center"/>
        <w:rPr>
          <w:rFonts w:ascii="Cambria" w:eastAsia="Times New Roman" w:hAnsi="Cambria" w:cs="Arial"/>
          <w:bCs/>
          <w:color w:val="943634"/>
          <w:spacing w:val="5"/>
          <w:sz w:val="28"/>
        </w:rPr>
      </w:pPr>
    </w:p>
    <w:tbl>
      <w:tblPr>
        <w:tblW w:w="9963"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534"/>
        <w:gridCol w:w="3969"/>
        <w:gridCol w:w="1559"/>
        <w:gridCol w:w="850"/>
        <w:gridCol w:w="3051"/>
      </w:tblGrid>
      <w:tr w:rsidR="007023E5" w:rsidRPr="001D3E4C" w14:paraId="767AD338" w14:textId="77777777" w:rsidTr="006D4ADE">
        <w:tc>
          <w:tcPr>
            <w:tcW w:w="4503" w:type="dxa"/>
            <w:gridSpan w:val="2"/>
            <w:tcBorders>
              <w:top w:val="single" w:sz="8" w:space="0" w:color="4F81BD"/>
              <w:left w:val="single" w:sz="8" w:space="0" w:color="4F81BD"/>
              <w:bottom w:val="single" w:sz="18" w:space="0" w:color="4F81BD"/>
              <w:right w:val="single" w:sz="8" w:space="0" w:color="4F81BD"/>
            </w:tcBorders>
            <w:shd w:val="clear" w:color="auto" w:fill="D5DCE4"/>
            <w:vAlign w:val="center"/>
          </w:tcPr>
          <w:p w14:paraId="545F41FD" w14:textId="77777777" w:rsidR="007023E5" w:rsidRPr="001D3E4C" w:rsidRDefault="007023E5" w:rsidP="006D4ADE">
            <w:pPr>
              <w:spacing w:after="0"/>
              <w:jc w:val="center"/>
              <w:rPr>
                <w:rFonts w:ascii="Cambria" w:eastAsia="Times New Roman" w:hAnsi="Cambria" w:cs="Times New Roman"/>
                <w:b/>
                <w:bCs/>
                <w:sz w:val="24"/>
                <w:szCs w:val="24"/>
              </w:rPr>
            </w:pPr>
            <w:r w:rsidRPr="001D3E4C">
              <w:rPr>
                <w:rFonts w:ascii="Cambria" w:eastAsia="Times New Roman" w:hAnsi="Cambria" w:cs="Times New Roman"/>
                <w:b/>
                <w:bCs/>
                <w:sz w:val="24"/>
                <w:szCs w:val="24"/>
              </w:rPr>
              <w:t>Questions</w:t>
            </w:r>
          </w:p>
        </w:tc>
        <w:tc>
          <w:tcPr>
            <w:tcW w:w="1559" w:type="dxa"/>
            <w:tcBorders>
              <w:top w:val="single" w:sz="8" w:space="0" w:color="4F81BD"/>
              <w:left w:val="single" w:sz="8" w:space="0" w:color="4F81BD"/>
              <w:bottom w:val="single" w:sz="18" w:space="0" w:color="4F81BD"/>
              <w:right w:val="single" w:sz="8" w:space="0" w:color="4F81BD"/>
            </w:tcBorders>
            <w:shd w:val="clear" w:color="auto" w:fill="D5DCE4"/>
            <w:vAlign w:val="center"/>
          </w:tcPr>
          <w:p w14:paraId="65736817" w14:textId="77777777" w:rsidR="007023E5" w:rsidRPr="001D3E4C" w:rsidRDefault="007023E5" w:rsidP="006D4ADE">
            <w:pPr>
              <w:spacing w:after="0"/>
              <w:jc w:val="center"/>
              <w:rPr>
                <w:rFonts w:ascii="Cambria" w:eastAsia="Times New Roman" w:hAnsi="Cambria" w:cs="Times New Roman"/>
                <w:b/>
                <w:bCs/>
                <w:sz w:val="24"/>
                <w:szCs w:val="24"/>
              </w:rPr>
            </w:pPr>
            <w:r w:rsidRPr="001D3E4C">
              <w:rPr>
                <w:rFonts w:ascii="Cambria" w:eastAsia="Times New Roman" w:hAnsi="Cambria" w:cs="Times New Roman"/>
                <w:b/>
                <w:bCs/>
                <w:sz w:val="24"/>
                <w:szCs w:val="24"/>
              </w:rPr>
              <w:t>Mode de réponse attendue</w:t>
            </w:r>
          </w:p>
        </w:tc>
        <w:tc>
          <w:tcPr>
            <w:tcW w:w="850" w:type="dxa"/>
            <w:tcBorders>
              <w:top w:val="single" w:sz="8" w:space="0" w:color="4F81BD"/>
              <w:left w:val="single" w:sz="8" w:space="0" w:color="4F81BD"/>
              <w:bottom w:val="single" w:sz="18" w:space="0" w:color="4F81BD"/>
              <w:right w:val="single" w:sz="8" w:space="0" w:color="4F81BD"/>
            </w:tcBorders>
            <w:shd w:val="clear" w:color="auto" w:fill="D5DCE4"/>
            <w:vAlign w:val="center"/>
          </w:tcPr>
          <w:p w14:paraId="176D2AC0" w14:textId="77777777" w:rsidR="007023E5" w:rsidRPr="001D3E4C" w:rsidRDefault="007023E5" w:rsidP="006D4ADE">
            <w:pPr>
              <w:spacing w:after="0"/>
              <w:jc w:val="center"/>
              <w:rPr>
                <w:rFonts w:ascii="Cambria" w:eastAsia="Times New Roman" w:hAnsi="Cambria" w:cs="Times New Roman"/>
                <w:b/>
                <w:bCs/>
                <w:sz w:val="24"/>
                <w:szCs w:val="24"/>
              </w:rPr>
            </w:pPr>
            <w:r w:rsidRPr="001D3E4C">
              <w:rPr>
                <w:rFonts w:ascii="Cambria" w:eastAsia="Times New Roman" w:hAnsi="Cambria" w:cs="Times New Roman"/>
                <w:b/>
                <w:bCs/>
                <w:sz w:val="24"/>
                <w:szCs w:val="24"/>
              </w:rPr>
              <w:t>Item noté</w:t>
            </w:r>
          </w:p>
        </w:tc>
        <w:tc>
          <w:tcPr>
            <w:tcW w:w="3051" w:type="dxa"/>
            <w:tcBorders>
              <w:top w:val="single" w:sz="8" w:space="0" w:color="4F81BD"/>
              <w:left w:val="single" w:sz="8" w:space="0" w:color="4F81BD"/>
              <w:bottom w:val="single" w:sz="18" w:space="0" w:color="4F81BD"/>
              <w:right w:val="single" w:sz="8" w:space="0" w:color="4F81BD"/>
            </w:tcBorders>
            <w:shd w:val="clear" w:color="auto" w:fill="D5DCE4"/>
            <w:vAlign w:val="center"/>
          </w:tcPr>
          <w:p w14:paraId="520DCCE8" w14:textId="77777777" w:rsidR="007023E5" w:rsidRPr="001D3E4C" w:rsidRDefault="007023E5" w:rsidP="006D4ADE">
            <w:pPr>
              <w:spacing w:after="0"/>
              <w:jc w:val="center"/>
              <w:rPr>
                <w:rFonts w:ascii="Cambria" w:eastAsia="Times New Roman" w:hAnsi="Cambria" w:cs="Times New Roman"/>
                <w:b/>
                <w:bCs/>
                <w:sz w:val="24"/>
                <w:szCs w:val="24"/>
              </w:rPr>
            </w:pPr>
            <w:r w:rsidRPr="001D3E4C">
              <w:rPr>
                <w:rFonts w:ascii="Cambria" w:eastAsia="Times New Roman" w:hAnsi="Cambria" w:cs="Times New Roman"/>
                <w:b/>
                <w:bCs/>
                <w:sz w:val="24"/>
                <w:szCs w:val="24"/>
              </w:rPr>
              <w:t>Réponse du candidat</w:t>
            </w:r>
          </w:p>
        </w:tc>
      </w:tr>
      <w:tr w:rsidR="007023E5" w:rsidRPr="001D3E4C" w14:paraId="71EBB062" w14:textId="77777777" w:rsidTr="006D4ADE">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105FD9C" w14:textId="77777777" w:rsidR="007023E5" w:rsidRPr="001D3E4C" w:rsidRDefault="007023E5" w:rsidP="006D4ADE">
            <w:pPr>
              <w:spacing w:after="0"/>
              <w:jc w:val="center"/>
              <w:rPr>
                <w:rFonts w:ascii="Cambria" w:eastAsia="Times New Roman" w:hAnsi="Cambria" w:cs="Arial"/>
                <w:b/>
                <w:bCs/>
                <w:color w:val="000000"/>
              </w:rPr>
            </w:pPr>
            <w:r w:rsidRPr="001D3E4C">
              <w:rPr>
                <w:rFonts w:ascii="Cambria" w:eastAsia="Times New Roman" w:hAnsi="Cambria" w:cs="Arial"/>
                <w:b/>
                <w:bCs/>
                <w:color w:val="000000"/>
              </w:rPr>
              <w:t>1</w:t>
            </w:r>
          </w:p>
        </w:tc>
        <w:tc>
          <w:tcPr>
            <w:tcW w:w="396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DDF23A9" w14:textId="77777777" w:rsidR="007023E5" w:rsidRPr="001D3E4C" w:rsidRDefault="007023E5" w:rsidP="006D4ADE">
            <w:pPr>
              <w:spacing w:after="0"/>
              <w:ind w:firstLine="33"/>
              <w:rPr>
                <w:rFonts w:ascii="Cambria" w:eastAsia="Times New Roman" w:hAnsi="Cambria" w:cs="Times New Roman"/>
              </w:rPr>
            </w:pPr>
            <w:r w:rsidRPr="001D3E4C">
              <w:rPr>
                <w:rFonts w:ascii="Cambria" w:eastAsia="Times New Roman" w:hAnsi="Cambria" w:cs="Times New Roman"/>
              </w:rPr>
              <w:t>Délais de livraison</w:t>
            </w:r>
          </w:p>
        </w:tc>
        <w:tc>
          <w:tcPr>
            <w:tcW w:w="155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467EA01" w14:textId="77777777" w:rsidR="007023E5" w:rsidRPr="001D3E4C" w:rsidRDefault="007023E5" w:rsidP="006D4ADE">
            <w:pPr>
              <w:spacing w:after="0"/>
              <w:ind w:firstLine="72"/>
              <w:jc w:val="center"/>
              <w:rPr>
                <w:rFonts w:ascii="Cambria" w:eastAsia="Times New Roman" w:hAnsi="Cambria" w:cs="Times New Roman"/>
              </w:rPr>
            </w:pPr>
            <w:r w:rsidRPr="001D3E4C">
              <w:rPr>
                <w:rFonts w:ascii="Cambria" w:eastAsia="Times New Roman" w:hAnsi="Cambria" w:cs="Times New Roman"/>
              </w:rPr>
              <w:t>Jours</w:t>
            </w:r>
          </w:p>
        </w:tc>
        <w:tc>
          <w:tcPr>
            <w:tcW w:w="85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188F984" w14:textId="77777777" w:rsidR="007023E5" w:rsidRPr="001D3E4C" w:rsidRDefault="007023E5" w:rsidP="006D4ADE">
            <w:pPr>
              <w:spacing w:after="0"/>
              <w:ind w:firstLine="72"/>
              <w:jc w:val="center"/>
              <w:rPr>
                <w:rFonts w:ascii="Cambria" w:eastAsia="Times New Roman" w:hAnsi="Cambria" w:cs="Arial"/>
                <w:bCs/>
              </w:rPr>
            </w:pPr>
            <w:r w:rsidRPr="001D3E4C">
              <w:rPr>
                <w:rFonts w:ascii="Cambria" w:eastAsia="Times New Roman" w:hAnsi="Cambria" w:cs="Arial"/>
                <w:bCs/>
              </w:rPr>
              <w:t>X</w:t>
            </w:r>
          </w:p>
        </w:tc>
        <w:tc>
          <w:tcPr>
            <w:tcW w:w="305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ED8E590" w14:textId="77777777" w:rsidR="007023E5" w:rsidRPr="001D3E4C" w:rsidRDefault="007023E5" w:rsidP="006D4ADE">
            <w:pPr>
              <w:tabs>
                <w:tab w:val="left" w:pos="1701"/>
                <w:tab w:val="left" w:pos="6237"/>
              </w:tabs>
              <w:spacing w:after="0"/>
              <w:rPr>
                <w:rFonts w:ascii="Cambria" w:eastAsia="Times New Roman" w:hAnsi="Cambria" w:cs="Times New Roman"/>
                <w:bCs/>
                <w:color w:val="000000"/>
                <w:spacing w:val="5"/>
              </w:rPr>
            </w:pPr>
          </w:p>
        </w:tc>
      </w:tr>
      <w:tr w:rsidR="007023E5" w:rsidRPr="001D3E4C" w14:paraId="185936C9" w14:textId="77777777" w:rsidTr="006D4ADE">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9DA8F17" w14:textId="77777777" w:rsidR="007023E5" w:rsidRPr="001D3E4C" w:rsidRDefault="007023E5" w:rsidP="006D4ADE">
            <w:pPr>
              <w:spacing w:after="0"/>
              <w:jc w:val="center"/>
              <w:rPr>
                <w:rFonts w:ascii="Cambria" w:eastAsia="Times New Roman" w:hAnsi="Cambria" w:cs="Times New Roman"/>
                <w:b/>
                <w:bCs/>
                <w:color w:val="000000"/>
              </w:rPr>
            </w:pPr>
            <w:r w:rsidRPr="001D3E4C">
              <w:rPr>
                <w:rFonts w:ascii="Cambria" w:eastAsia="Times New Roman" w:hAnsi="Cambria" w:cs="Times New Roman"/>
                <w:b/>
                <w:bCs/>
                <w:color w:val="000000"/>
              </w:rPr>
              <w:t>2</w:t>
            </w:r>
          </w:p>
        </w:tc>
        <w:tc>
          <w:tcPr>
            <w:tcW w:w="396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0B07059" w14:textId="77777777" w:rsidR="007023E5" w:rsidRPr="001D3E4C" w:rsidRDefault="007023E5" w:rsidP="006D4ADE">
            <w:pPr>
              <w:spacing w:after="0"/>
              <w:ind w:firstLine="33"/>
              <w:rPr>
                <w:rFonts w:ascii="Cambria" w:eastAsia="Times New Roman" w:hAnsi="Cambria" w:cs="Times New Roman"/>
              </w:rPr>
            </w:pPr>
            <w:r w:rsidRPr="001D3E4C">
              <w:rPr>
                <w:rFonts w:ascii="Cambria" w:eastAsia="Times New Roman" w:hAnsi="Cambria" w:cs="Times New Roman"/>
              </w:rPr>
              <w:t>Durée de la garantie</w:t>
            </w:r>
          </w:p>
        </w:tc>
        <w:tc>
          <w:tcPr>
            <w:tcW w:w="155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BD2DE13" w14:textId="77777777" w:rsidR="007023E5" w:rsidRPr="001D3E4C" w:rsidRDefault="007023E5" w:rsidP="006D4ADE">
            <w:pPr>
              <w:spacing w:after="0"/>
              <w:ind w:firstLine="72"/>
              <w:jc w:val="center"/>
              <w:rPr>
                <w:rFonts w:ascii="Cambria" w:eastAsia="Times New Roman" w:hAnsi="Cambria" w:cs="Times New Roman"/>
              </w:rPr>
            </w:pPr>
            <w:r w:rsidRPr="001D3E4C">
              <w:rPr>
                <w:rFonts w:ascii="Cambria" w:eastAsia="Times New Roman" w:hAnsi="Cambria" w:cs="Times New Roman"/>
              </w:rPr>
              <w:t>Mois</w:t>
            </w:r>
          </w:p>
        </w:tc>
        <w:tc>
          <w:tcPr>
            <w:tcW w:w="85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39E4D48" w14:textId="77777777" w:rsidR="007023E5" w:rsidRPr="001D3E4C" w:rsidRDefault="007023E5" w:rsidP="006D4ADE">
            <w:pPr>
              <w:spacing w:after="0"/>
              <w:ind w:firstLine="72"/>
              <w:jc w:val="center"/>
              <w:rPr>
                <w:rFonts w:ascii="Cambria" w:eastAsia="Times New Roman" w:hAnsi="Cambria" w:cs="Arial"/>
                <w:bCs/>
              </w:rPr>
            </w:pPr>
            <w:r w:rsidRPr="001D3E4C">
              <w:rPr>
                <w:rFonts w:ascii="Cambria" w:eastAsia="Times New Roman" w:hAnsi="Cambria" w:cs="Arial"/>
                <w:bCs/>
              </w:rPr>
              <w:t>X</w:t>
            </w:r>
          </w:p>
        </w:tc>
        <w:tc>
          <w:tcPr>
            <w:tcW w:w="305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B07767B" w14:textId="77777777" w:rsidR="007023E5" w:rsidRPr="001D3E4C" w:rsidRDefault="007023E5" w:rsidP="006D4ADE">
            <w:pPr>
              <w:tabs>
                <w:tab w:val="left" w:pos="1701"/>
                <w:tab w:val="left" w:pos="6237"/>
              </w:tabs>
              <w:spacing w:after="0"/>
              <w:rPr>
                <w:rFonts w:ascii="Cambria" w:eastAsia="Times New Roman" w:hAnsi="Cambria" w:cs="Times New Roman"/>
                <w:bCs/>
                <w:color w:val="000000"/>
                <w:spacing w:val="5"/>
              </w:rPr>
            </w:pPr>
          </w:p>
        </w:tc>
      </w:tr>
      <w:tr w:rsidR="007023E5" w:rsidRPr="001D3E4C" w14:paraId="1C098CDA" w14:textId="77777777" w:rsidTr="006D4ADE">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197784A" w14:textId="77777777" w:rsidR="007023E5" w:rsidRPr="001D3E4C" w:rsidRDefault="007023E5" w:rsidP="006D4ADE">
            <w:pPr>
              <w:spacing w:after="0" w:line="240" w:lineRule="auto"/>
              <w:jc w:val="center"/>
              <w:rPr>
                <w:rFonts w:ascii="Cambria" w:eastAsia="Times New Roman" w:hAnsi="Cambria" w:cs="Times New Roman"/>
                <w:b/>
                <w:bCs/>
                <w:color w:val="000000"/>
              </w:rPr>
            </w:pPr>
            <w:r w:rsidRPr="001D3E4C">
              <w:rPr>
                <w:rFonts w:ascii="Cambria" w:eastAsia="Times New Roman" w:hAnsi="Cambria" w:cs="Times New Roman"/>
                <w:b/>
                <w:bCs/>
                <w:color w:val="000000"/>
              </w:rPr>
              <w:t>3</w:t>
            </w:r>
          </w:p>
        </w:tc>
        <w:tc>
          <w:tcPr>
            <w:tcW w:w="396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AEE7C5C" w14:textId="77777777" w:rsidR="007023E5" w:rsidRPr="001D3E4C" w:rsidRDefault="007023E5" w:rsidP="006D4ADE">
            <w:pPr>
              <w:spacing w:after="0"/>
              <w:rPr>
                <w:rFonts w:ascii="Cambria" w:eastAsia="Times New Roman" w:hAnsi="Cambria" w:cs="Arial"/>
                <w:bCs/>
              </w:rPr>
            </w:pPr>
            <w:r w:rsidRPr="001D3E4C">
              <w:rPr>
                <w:rFonts w:ascii="Cambria" w:eastAsia="Times New Roman" w:hAnsi="Cambria" w:cs="Arial"/>
                <w:bCs/>
              </w:rPr>
              <w:t>Délais d’intervention maximal du service Après-Vente en période de garantie</w:t>
            </w:r>
          </w:p>
        </w:tc>
        <w:tc>
          <w:tcPr>
            <w:tcW w:w="155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A25A838" w14:textId="77777777" w:rsidR="007023E5" w:rsidRPr="001D3E4C" w:rsidRDefault="007023E5" w:rsidP="006D4ADE">
            <w:pPr>
              <w:spacing w:after="0"/>
              <w:jc w:val="center"/>
              <w:rPr>
                <w:rFonts w:ascii="Cambria" w:eastAsia="Times New Roman" w:hAnsi="Cambria" w:cs="Arial"/>
              </w:rPr>
            </w:pPr>
            <w:r w:rsidRPr="001D3E4C">
              <w:rPr>
                <w:rFonts w:ascii="Cambria" w:eastAsia="Times New Roman" w:hAnsi="Cambria" w:cs="Arial"/>
              </w:rPr>
              <w:t>Heures</w:t>
            </w:r>
          </w:p>
        </w:tc>
        <w:tc>
          <w:tcPr>
            <w:tcW w:w="85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1B33B2C" w14:textId="77777777" w:rsidR="007023E5" w:rsidRPr="001D3E4C" w:rsidRDefault="007023E5" w:rsidP="006D4ADE">
            <w:pPr>
              <w:spacing w:after="0" w:line="240" w:lineRule="auto"/>
              <w:jc w:val="center"/>
              <w:rPr>
                <w:rFonts w:ascii="Cambria" w:eastAsia="Times New Roman" w:hAnsi="Cambria" w:cs="Times New Roman"/>
              </w:rPr>
            </w:pPr>
            <w:r w:rsidRPr="001D3E4C">
              <w:rPr>
                <w:rFonts w:ascii="Cambria" w:eastAsia="Times New Roman" w:hAnsi="Cambria" w:cs="Times New Roman"/>
              </w:rPr>
              <w:t>X</w:t>
            </w:r>
          </w:p>
        </w:tc>
        <w:tc>
          <w:tcPr>
            <w:tcW w:w="305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3F1BDC1" w14:textId="77777777" w:rsidR="007023E5" w:rsidRPr="001D3E4C" w:rsidRDefault="007023E5" w:rsidP="006D4ADE">
            <w:pPr>
              <w:tabs>
                <w:tab w:val="left" w:pos="1701"/>
                <w:tab w:val="left" w:pos="6237"/>
              </w:tabs>
              <w:spacing w:after="0" w:line="240" w:lineRule="auto"/>
              <w:rPr>
                <w:rFonts w:ascii="Cambria" w:eastAsia="Times New Roman" w:hAnsi="Cambria" w:cs="Times New Roman"/>
                <w:bCs/>
                <w:color w:val="000000"/>
                <w:spacing w:val="5"/>
              </w:rPr>
            </w:pPr>
          </w:p>
        </w:tc>
      </w:tr>
    </w:tbl>
    <w:p w14:paraId="356D44DD" w14:textId="77777777" w:rsidR="007023E5" w:rsidRPr="001D3E4C" w:rsidRDefault="007023E5" w:rsidP="007023E5">
      <w:pPr>
        <w:rPr>
          <w:rFonts w:ascii="Cambria" w:eastAsia="Times New Roman" w:hAnsi="Cambria" w:cs="Times New Roman"/>
        </w:rPr>
      </w:pPr>
    </w:p>
    <w:p w14:paraId="3BF79892" w14:textId="77777777" w:rsidR="002C1579" w:rsidRDefault="002C1579" w:rsidP="002C1579">
      <w:pPr>
        <w:tabs>
          <w:tab w:val="left" w:pos="1701"/>
          <w:tab w:val="left" w:pos="6237"/>
        </w:tabs>
        <w:jc w:val="right"/>
        <w:rPr>
          <w:rStyle w:val="Rfrencelgre"/>
        </w:rPr>
      </w:pPr>
    </w:p>
    <w:p w14:paraId="24A4DB0E" w14:textId="77777777" w:rsidR="002C1579" w:rsidRDefault="002C1579" w:rsidP="002C1579">
      <w:pPr>
        <w:tabs>
          <w:tab w:val="left" w:pos="1701"/>
          <w:tab w:val="left" w:pos="6237"/>
        </w:tabs>
        <w:jc w:val="right"/>
        <w:rPr>
          <w:rStyle w:val="Rfrencelgre"/>
        </w:rPr>
      </w:pPr>
    </w:p>
    <w:p w14:paraId="63745C89" w14:textId="77777777" w:rsidR="002C1579" w:rsidRDefault="002C1579" w:rsidP="002C1579">
      <w:pPr>
        <w:tabs>
          <w:tab w:val="left" w:pos="1701"/>
          <w:tab w:val="left" w:pos="6237"/>
        </w:tabs>
        <w:jc w:val="right"/>
        <w:rPr>
          <w:rStyle w:val="Rfrencelgre"/>
        </w:rPr>
      </w:pPr>
    </w:p>
    <w:p w14:paraId="020ED34F" w14:textId="77777777" w:rsidR="002C1579" w:rsidRDefault="002C1579" w:rsidP="002C1579">
      <w:pPr>
        <w:tabs>
          <w:tab w:val="left" w:pos="1701"/>
          <w:tab w:val="left" w:pos="6237"/>
        </w:tabs>
        <w:jc w:val="right"/>
        <w:rPr>
          <w:rStyle w:val="Rfrencelgre"/>
        </w:rPr>
      </w:pPr>
    </w:p>
    <w:p w14:paraId="0DCD2185" w14:textId="77777777" w:rsidR="002C1579" w:rsidRDefault="002C1579" w:rsidP="002C1579">
      <w:pPr>
        <w:tabs>
          <w:tab w:val="left" w:pos="1701"/>
          <w:tab w:val="left" w:pos="6237"/>
        </w:tabs>
        <w:jc w:val="right"/>
        <w:rPr>
          <w:rStyle w:val="Rfrencelgre"/>
        </w:rPr>
      </w:pPr>
    </w:p>
    <w:p w14:paraId="118B980E" w14:textId="77777777" w:rsidR="002C1579" w:rsidRDefault="002C1579" w:rsidP="002C1579">
      <w:pPr>
        <w:tabs>
          <w:tab w:val="left" w:pos="1701"/>
          <w:tab w:val="left" w:pos="6237"/>
        </w:tabs>
        <w:jc w:val="right"/>
        <w:rPr>
          <w:rStyle w:val="Rfrencelgre"/>
        </w:rPr>
      </w:pPr>
      <w:r w:rsidRPr="008C6743">
        <w:rPr>
          <w:rStyle w:val="Rfrencelgre"/>
        </w:rPr>
        <w:t>Date, cachet, signature précédés du nom du signataire</w:t>
      </w:r>
    </w:p>
    <w:p w14:paraId="33550610" w14:textId="77777777" w:rsidR="007023E5" w:rsidRDefault="007023E5" w:rsidP="00CB3505">
      <w:pPr>
        <w:tabs>
          <w:tab w:val="left" w:pos="1701"/>
          <w:tab w:val="left" w:pos="6237"/>
        </w:tabs>
        <w:jc w:val="center"/>
        <w:rPr>
          <w:rStyle w:val="lev"/>
          <w:highlight w:val="green"/>
        </w:rPr>
      </w:pPr>
    </w:p>
    <w:p w14:paraId="5FD65765" w14:textId="77777777" w:rsidR="007023E5" w:rsidRDefault="007023E5" w:rsidP="00CB3505">
      <w:pPr>
        <w:tabs>
          <w:tab w:val="left" w:pos="1701"/>
          <w:tab w:val="left" w:pos="6237"/>
        </w:tabs>
        <w:jc w:val="center"/>
        <w:rPr>
          <w:rStyle w:val="lev"/>
          <w:highlight w:val="green"/>
        </w:rPr>
      </w:pPr>
    </w:p>
    <w:p w14:paraId="3CE3B7C0" w14:textId="77777777" w:rsidR="002C1579" w:rsidRDefault="002C1579" w:rsidP="00CB3505">
      <w:pPr>
        <w:tabs>
          <w:tab w:val="left" w:pos="1701"/>
          <w:tab w:val="left" w:pos="6237"/>
        </w:tabs>
        <w:jc w:val="center"/>
        <w:rPr>
          <w:rStyle w:val="lev"/>
          <w:highlight w:val="green"/>
        </w:rPr>
      </w:pPr>
    </w:p>
    <w:p w14:paraId="070D1679" w14:textId="77777777" w:rsidR="002C1579" w:rsidRDefault="002C1579" w:rsidP="00CB3505">
      <w:pPr>
        <w:tabs>
          <w:tab w:val="left" w:pos="1701"/>
          <w:tab w:val="left" w:pos="6237"/>
        </w:tabs>
        <w:jc w:val="center"/>
        <w:rPr>
          <w:rStyle w:val="lev"/>
          <w:highlight w:val="green"/>
        </w:rPr>
      </w:pPr>
    </w:p>
    <w:p w14:paraId="1C23CBA5" w14:textId="77777777" w:rsidR="002C1579" w:rsidRDefault="002C1579" w:rsidP="00CB3505">
      <w:pPr>
        <w:tabs>
          <w:tab w:val="left" w:pos="1701"/>
          <w:tab w:val="left" w:pos="6237"/>
        </w:tabs>
        <w:jc w:val="center"/>
        <w:rPr>
          <w:rStyle w:val="lev"/>
          <w:highlight w:val="green"/>
        </w:rPr>
      </w:pPr>
    </w:p>
    <w:p w14:paraId="24482873" w14:textId="77777777" w:rsidR="002C1579" w:rsidRDefault="002C1579" w:rsidP="00CB3505">
      <w:pPr>
        <w:tabs>
          <w:tab w:val="left" w:pos="1701"/>
          <w:tab w:val="left" w:pos="6237"/>
        </w:tabs>
        <w:jc w:val="center"/>
        <w:rPr>
          <w:rStyle w:val="lev"/>
          <w:highlight w:val="green"/>
        </w:rPr>
      </w:pPr>
    </w:p>
    <w:p w14:paraId="7F447D65" w14:textId="77777777" w:rsidR="002C1579" w:rsidRDefault="002C1579" w:rsidP="00CB3505">
      <w:pPr>
        <w:tabs>
          <w:tab w:val="left" w:pos="1701"/>
          <w:tab w:val="left" w:pos="6237"/>
        </w:tabs>
        <w:jc w:val="center"/>
        <w:rPr>
          <w:rStyle w:val="lev"/>
          <w:highlight w:val="green"/>
        </w:rPr>
      </w:pPr>
    </w:p>
    <w:p w14:paraId="018B7FAF" w14:textId="77777777" w:rsidR="002C1579" w:rsidRDefault="002C1579" w:rsidP="00CB3505">
      <w:pPr>
        <w:tabs>
          <w:tab w:val="left" w:pos="1701"/>
          <w:tab w:val="left" w:pos="6237"/>
        </w:tabs>
        <w:jc w:val="center"/>
        <w:rPr>
          <w:rStyle w:val="lev"/>
          <w:highlight w:val="green"/>
        </w:rPr>
      </w:pPr>
    </w:p>
    <w:p w14:paraId="5FAE16F1" w14:textId="77777777" w:rsidR="00AC2AC4" w:rsidRDefault="00AC2AC4" w:rsidP="00CB3505">
      <w:pPr>
        <w:tabs>
          <w:tab w:val="left" w:pos="1701"/>
          <w:tab w:val="left" w:pos="6237"/>
        </w:tabs>
        <w:jc w:val="center"/>
        <w:rPr>
          <w:rStyle w:val="lev"/>
          <w:highlight w:val="green"/>
        </w:rPr>
      </w:pPr>
    </w:p>
    <w:p w14:paraId="34B30880" w14:textId="77777777" w:rsidR="00A85D4C" w:rsidRPr="00C57A86" w:rsidRDefault="00A85D4C" w:rsidP="00A85D4C">
      <w:pPr>
        <w:pStyle w:val="Titre3"/>
        <w:rPr>
          <w:rStyle w:val="lev"/>
          <w:b w:val="0"/>
        </w:rPr>
      </w:pPr>
      <w:bookmarkStart w:id="74" w:name="_Toc183510180"/>
      <w:r w:rsidRPr="00C57A86">
        <w:rPr>
          <w:rStyle w:val="lev"/>
          <w:b w:val="0"/>
        </w:rPr>
        <w:lastRenderedPageBreak/>
        <w:t xml:space="preserve">LOT 4 : </w:t>
      </w:r>
      <w:r w:rsidRPr="00C57A86">
        <w:rPr>
          <w:rStyle w:val="lev"/>
          <w:b w:val="0"/>
          <w:caps w:val="0"/>
        </w:rPr>
        <w:t>Supports d’aide au positionnement en microbilles et microfibres</w:t>
      </w:r>
      <w:bookmarkEnd w:id="74"/>
    </w:p>
    <w:p w14:paraId="5359D97C" w14:textId="77777777" w:rsidR="00A85D4C" w:rsidRPr="002922B2" w:rsidRDefault="00A85D4C" w:rsidP="00A85D4C">
      <w:pPr>
        <w:tabs>
          <w:tab w:val="left" w:pos="1701"/>
          <w:tab w:val="left" w:pos="6237"/>
        </w:tabs>
        <w:spacing w:after="0"/>
        <w:jc w:val="center"/>
        <w:rPr>
          <w:rFonts w:ascii="Cambria" w:eastAsia="Times New Roman" w:hAnsi="Cambria" w:cs="Arial"/>
          <w:bCs/>
          <w:color w:val="943634"/>
          <w:spacing w:val="5"/>
        </w:rPr>
      </w:pPr>
      <w:r w:rsidRPr="002922B2">
        <w:rPr>
          <w:rFonts w:ascii="Cambria" w:eastAsia="Times New Roman" w:hAnsi="Cambria" w:cs="Arial"/>
          <w:bCs/>
          <w:color w:val="943634"/>
          <w:spacing w:val="5"/>
        </w:rPr>
        <w:t>Toute case non renseignée aura la note « 0 ».</w:t>
      </w:r>
    </w:p>
    <w:p w14:paraId="38F952B9" w14:textId="77777777" w:rsidR="00A85D4C" w:rsidRPr="002922B2" w:rsidRDefault="00A85D4C" w:rsidP="00A85D4C">
      <w:pPr>
        <w:tabs>
          <w:tab w:val="left" w:pos="1701"/>
          <w:tab w:val="left" w:pos="6237"/>
        </w:tabs>
        <w:spacing w:after="0"/>
        <w:ind w:right="-285"/>
        <w:jc w:val="center"/>
        <w:rPr>
          <w:rFonts w:ascii="Cambria" w:eastAsia="Times New Roman" w:hAnsi="Cambria" w:cs="Arial"/>
          <w:bCs/>
          <w:color w:val="943634"/>
          <w:spacing w:val="5"/>
        </w:rPr>
      </w:pPr>
      <w:r w:rsidRPr="002922B2">
        <w:rPr>
          <w:rFonts w:ascii="Cambria" w:eastAsia="Times New Roman" w:hAnsi="Cambria" w:cs="Arial"/>
          <w:bCs/>
          <w:color w:val="943634"/>
          <w:spacing w:val="5"/>
        </w:rPr>
        <w:t>Les renvois secs vers des fiches techniques sont interdits et auront la note « 0 » :</w:t>
      </w:r>
    </w:p>
    <w:p w14:paraId="4FE75388" w14:textId="77777777" w:rsidR="00A85D4C" w:rsidRPr="002922B2" w:rsidRDefault="00A85D4C" w:rsidP="00A85D4C">
      <w:pPr>
        <w:tabs>
          <w:tab w:val="left" w:pos="284"/>
          <w:tab w:val="left" w:pos="6237"/>
        </w:tabs>
        <w:spacing w:after="0"/>
        <w:ind w:right="-285"/>
        <w:jc w:val="center"/>
        <w:rPr>
          <w:rFonts w:ascii="Cambria" w:eastAsia="Times New Roman" w:hAnsi="Cambria" w:cs="Arial"/>
          <w:bCs/>
          <w:color w:val="943634"/>
          <w:spacing w:val="5"/>
        </w:rPr>
      </w:pPr>
      <w:r w:rsidRPr="002922B2">
        <w:rPr>
          <w:rFonts w:ascii="Cambria" w:eastAsia="Times New Roman" w:hAnsi="Cambria" w:cs="Arial"/>
          <w:bCs/>
          <w:color w:val="943634"/>
          <w:spacing w:val="5"/>
        </w:rPr>
        <w:t>-</w:t>
      </w:r>
      <w:r w:rsidRPr="002922B2">
        <w:rPr>
          <w:rFonts w:ascii="Cambria" w:eastAsia="Times New Roman" w:hAnsi="Cambria" w:cs="Arial"/>
          <w:bCs/>
          <w:color w:val="943634"/>
          <w:spacing w:val="5"/>
        </w:rPr>
        <w:tab/>
        <w:t>les principaux éléments de réponse doivent figurer dans la colonne « réponse du candidat »,</w:t>
      </w:r>
    </w:p>
    <w:p w14:paraId="787C5774" w14:textId="77777777" w:rsidR="00A85D4C" w:rsidRPr="002922B2" w:rsidRDefault="00A85D4C" w:rsidP="00A85D4C">
      <w:pPr>
        <w:tabs>
          <w:tab w:val="left" w:pos="284"/>
          <w:tab w:val="left" w:pos="6237"/>
        </w:tabs>
        <w:spacing w:after="0"/>
        <w:ind w:right="-285"/>
        <w:jc w:val="center"/>
        <w:rPr>
          <w:rFonts w:ascii="Cambria" w:eastAsia="Times New Roman" w:hAnsi="Cambria" w:cs="Arial"/>
          <w:bCs/>
          <w:color w:val="943634"/>
          <w:spacing w:val="5"/>
        </w:rPr>
      </w:pPr>
      <w:r w:rsidRPr="002922B2">
        <w:rPr>
          <w:rFonts w:ascii="Cambria" w:eastAsia="Times New Roman" w:hAnsi="Cambria" w:cs="Arial"/>
          <w:bCs/>
          <w:color w:val="943634"/>
          <w:spacing w:val="5"/>
        </w:rPr>
        <w:t>-</w:t>
      </w:r>
      <w:r w:rsidRPr="002922B2">
        <w:rPr>
          <w:rFonts w:ascii="Cambria" w:eastAsia="Times New Roman" w:hAnsi="Cambria" w:cs="Arial"/>
          <w:bCs/>
          <w:color w:val="943634"/>
          <w:spacing w:val="5"/>
        </w:rPr>
        <w:tab/>
        <w:t>si un renvoi est nécessaire, la référence du document fourni, et le numéro de page doivent obligatoirement être mentionnés ;</w:t>
      </w:r>
    </w:p>
    <w:p w14:paraId="5533EF2E" w14:textId="77777777" w:rsidR="00A85D4C" w:rsidRPr="002922B2" w:rsidRDefault="00A85D4C" w:rsidP="00A85D4C">
      <w:pPr>
        <w:tabs>
          <w:tab w:val="left" w:pos="284"/>
          <w:tab w:val="left" w:pos="6237"/>
        </w:tabs>
        <w:spacing w:after="0"/>
        <w:ind w:right="-285"/>
        <w:jc w:val="center"/>
        <w:rPr>
          <w:rFonts w:ascii="Cambria" w:eastAsia="Times New Roman" w:hAnsi="Cambria" w:cs="Arial"/>
          <w:bCs/>
          <w:color w:val="943634"/>
          <w:spacing w:val="5"/>
        </w:rPr>
      </w:pPr>
      <w:r w:rsidRPr="002922B2">
        <w:rPr>
          <w:rFonts w:ascii="Cambria" w:eastAsia="Times New Roman" w:hAnsi="Cambria" w:cs="Arial"/>
          <w:bCs/>
          <w:color w:val="943634"/>
          <w:spacing w:val="5"/>
        </w:rPr>
        <w:t>-</w:t>
      </w:r>
      <w:r w:rsidRPr="002922B2">
        <w:rPr>
          <w:rFonts w:ascii="Cambria" w:eastAsia="Times New Roman" w:hAnsi="Cambria" w:cs="Arial"/>
          <w:bCs/>
          <w:color w:val="943634"/>
          <w:spacing w:val="5"/>
        </w:rPr>
        <w:tab/>
        <w:t>Les questions non notées renvoient essentiellement aux exigences du CCTP. Une non-conformité au CCTP entraîne l’élimination de l’offre ;</w:t>
      </w:r>
    </w:p>
    <w:p w14:paraId="446BA33C" w14:textId="77777777" w:rsidR="00A85D4C" w:rsidRPr="002922B2" w:rsidRDefault="00A85D4C" w:rsidP="00A85D4C">
      <w:pPr>
        <w:tabs>
          <w:tab w:val="left" w:pos="1701"/>
          <w:tab w:val="left" w:pos="6237"/>
        </w:tabs>
        <w:spacing w:after="0"/>
        <w:ind w:right="-285"/>
        <w:jc w:val="center"/>
        <w:rPr>
          <w:rFonts w:ascii="Cambria" w:eastAsia="Times New Roman" w:hAnsi="Cambria" w:cs="Arial"/>
          <w:bCs/>
          <w:color w:val="943634"/>
          <w:spacing w:val="5"/>
        </w:rPr>
      </w:pPr>
      <w:r w:rsidRPr="002922B2">
        <w:rPr>
          <w:rFonts w:ascii="Cambria" w:eastAsia="Times New Roman" w:hAnsi="Cambria" w:cs="Arial"/>
          <w:bCs/>
          <w:color w:val="943634"/>
          <w:spacing w:val="5"/>
        </w:rPr>
        <w:t>La longueur du texte de réponse est libre, veiller à sa bonne visibilité.</w:t>
      </w:r>
    </w:p>
    <w:p w14:paraId="7062015F" w14:textId="77777777" w:rsidR="00A85D4C" w:rsidRPr="002922B2" w:rsidRDefault="00A85D4C" w:rsidP="002922B2">
      <w:pPr>
        <w:tabs>
          <w:tab w:val="left" w:pos="1701"/>
          <w:tab w:val="left" w:pos="6237"/>
        </w:tabs>
        <w:spacing w:after="0"/>
        <w:jc w:val="center"/>
        <w:rPr>
          <w:rStyle w:val="lev"/>
          <w:b w:val="0"/>
        </w:rPr>
      </w:pPr>
    </w:p>
    <w:tbl>
      <w:tblPr>
        <w:tblStyle w:val="Grilledutableau"/>
        <w:tblW w:w="9963" w:type="dxa"/>
        <w:tblLayout w:type="fixed"/>
        <w:tblLook w:val="04A0" w:firstRow="1" w:lastRow="0" w:firstColumn="1" w:lastColumn="0" w:noHBand="0" w:noVBand="1"/>
      </w:tblPr>
      <w:tblGrid>
        <w:gridCol w:w="534"/>
        <w:gridCol w:w="3685"/>
        <w:gridCol w:w="1351"/>
        <w:gridCol w:w="990"/>
        <w:gridCol w:w="3403"/>
      </w:tblGrid>
      <w:tr w:rsidR="00A85D4C" w:rsidRPr="002922B2" w14:paraId="238BAD90" w14:textId="77777777" w:rsidTr="000E0F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gridSpan w:val="2"/>
          </w:tcPr>
          <w:p w14:paraId="7ADB8BC6" w14:textId="77777777" w:rsidR="00A85D4C" w:rsidRPr="002922B2" w:rsidRDefault="00A85D4C" w:rsidP="006E2EF4">
            <w:pPr>
              <w:rPr>
                <w:b w:val="0"/>
              </w:rPr>
            </w:pPr>
            <w:r w:rsidRPr="002922B2">
              <w:rPr>
                <w:b w:val="0"/>
              </w:rPr>
              <w:t>Questions</w:t>
            </w:r>
          </w:p>
        </w:tc>
        <w:tc>
          <w:tcPr>
            <w:tcW w:w="1351" w:type="dxa"/>
          </w:tcPr>
          <w:p w14:paraId="538E2B48" w14:textId="77777777" w:rsidR="00A85D4C" w:rsidRPr="002922B2" w:rsidRDefault="00A85D4C" w:rsidP="006E2EF4">
            <w:pPr>
              <w:cnfStyle w:val="100000000000" w:firstRow="1" w:lastRow="0" w:firstColumn="0" w:lastColumn="0" w:oddVBand="0" w:evenVBand="0" w:oddHBand="0" w:evenHBand="0" w:firstRowFirstColumn="0" w:firstRowLastColumn="0" w:lastRowFirstColumn="0" w:lastRowLastColumn="0"/>
            </w:pPr>
            <w:r w:rsidRPr="002922B2">
              <w:t>Mode de réponse attendue</w:t>
            </w:r>
          </w:p>
        </w:tc>
        <w:tc>
          <w:tcPr>
            <w:tcW w:w="990" w:type="dxa"/>
          </w:tcPr>
          <w:p w14:paraId="101F48D8" w14:textId="77777777" w:rsidR="00A85D4C" w:rsidRPr="002922B2" w:rsidRDefault="00A85D4C" w:rsidP="000E0F97">
            <w:pPr>
              <w:ind w:left="-159" w:right="-195"/>
              <w:cnfStyle w:val="100000000000" w:firstRow="1" w:lastRow="0" w:firstColumn="0" w:lastColumn="0" w:oddVBand="0" w:evenVBand="0" w:oddHBand="0" w:evenHBand="0" w:firstRowFirstColumn="0" w:firstRowLastColumn="0" w:lastRowFirstColumn="0" w:lastRowLastColumn="0"/>
              <w:rPr>
                <w:sz w:val="20"/>
                <w:szCs w:val="20"/>
              </w:rPr>
            </w:pPr>
            <w:r w:rsidRPr="002922B2">
              <w:rPr>
                <w:sz w:val="20"/>
                <w:szCs w:val="20"/>
              </w:rPr>
              <w:t>Question notée</w:t>
            </w:r>
          </w:p>
        </w:tc>
        <w:tc>
          <w:tcPr>
            <w:tcW w:w="3403" w:type="dxa"/>
          </w:tcPr>
          <w:p w14:paraId="1B3A3839" w14:textId="77777777" w:rsidR="00A85D4C" w:rsidRPr="002922B2" w:rsidRDefault="00A85D4C" w:rsidP="006E2EF4">
            <w:pPr>
              <w:cnfStyle w:val="100000000000" w:firstRow="1" w:lastRow="0" w:firstColumn="0" w:lastColumn="0" w:oddVBand="0" w:evenVBand="0" w:oddHBand="0" w:evenHBand="0" w:firstRowFirstColumn="0" w:firstRowLastColumn="0" w:lastRowFirstColumn="0" w:lastRowLastColumn="0"/>
            </w:pPr>
            <w:r w:rsidRPr="002922B2">
              <w:t>Réponse du candidat</w:t>
            </w:r>
          </w:p>
        </w:tc>
      </w:tr>
      <w:tr w:rsidR="00A85D4C" w:rsidRPr="002922B2" w14:paraId="0A301308" w14:textId="77777777" w:rsidTr="000E0F97">
        <w:tc>
          <w:tcPr>
            <w:cnfStyle w:val="001000000000" w:firstRow="0" w:lastRow="0" w:firstColumn="1" w:lastColumn="0" w:oddVBand="0" w:evenVBand="0" w:oddHBand="0" w:evenHBand="0" w:firstRowFirstColumn="0" w:firstRowLastColumn="0" w:lastRowFirstColumn="0" w:lastRowLastColumn="0"/>
            <w:tcW w:w="534" w:type="dxa"/>
          </w:tcPr>
          <w:p w14:paraId="408E3266" w14:textId="77777777" w:rsidR="00A85D4C" w:rsidRPr="002922B2" w:rsidRDefault="00A85D4C" w:rsidP="002922B2">
            <w:pPr>
              <w:spacing w:after="0"/>
              <w:rPr>
                <w:color w:val="000000" w:themeColor="text1"/>
              </w:rPr>
            </w:pPr>
            <w:r w:rsidRPr="002922B2">
              <w:rPr>
                <w:color w:val="000000" w:themeColor="text1"/>
              </w:rPr>
              <w:t>1</w:t>
            </w:r>
          </w:p>
        </w:tc>
        <w:tc>
          <w:tcPr>
            <w:tcW w:w="3685" w:type="dxa"/>
          </w:tcPr>
          <w:p w14:paraId="2A3038AA" w14:textId="77777777" w:rsidR="00A85D4C" w:rsidRPr="002922B2" w:rsidRDefault="00A85D4C" w:rsidP="002922B2">
            <w:pPr>
              <w:spacing w:after="0"/>
              <w:jc w:val="left"/>
              <w:cnfStyle w:val="000000000000" w:firstRow="0" w:lastRow="0" w:firstColumn="0" w:lastColumn="0" w:oddVBand="0" w:evenVBand="0" w:oddHBand="0" w:evenHBand="0" w:firstRowFirstColumn="0" w:firstRowLastColumn="0" w:lastRowFirstColumn="0" w:lastRowLastColumn="0"/>
              <w:rPr>
                <w:color w:val="000000" w:themeColor="text1"/>
              </w:rPr>
            </w:pPr>
            <w:r w:rsidRPr="002922B2">
              <w:rPr>
                <w:color w:val="000000" w:themeColor="text1"/>
              </w:rPr>
              <w:t>Le projet de catalogue personnalisé est fourni</w:t>
            </w:r>
          </w:p>
        </w:tc>
        <w:tc>
          <w:tcPr>
            <w:tcW w:w="1351" w:type="dxa"/>
          </w:tcPr>
          <w:p w14:paraId="16FAA1C9" w14:textId="77777777" w:rsidR="00A85D4C" w:rsidRPr="002922B2" w:rsidRDefault="00A85D4C" w:rsidP="002922B2">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2922B2">
              <w:rPr>
                <w:rStyle w:val="lev"/>
                <w:b w:val="0"/>
                <w:color w:val="000000" w:themeColor="text1"/>
              </w:rPr>
              <w:t>Oui-non</w:t>
            </w:r>
          </w:p>
        </w:tc>
        <w:tc>
          <w:tcPr>
            <w:tcW w:w="990" w:type="dxa"/>
          </w:tcPr>
          <w:p w14:paraId="281D4F33" w14:textId="77777777" w:rsidR="00A85D4C" w:rsidRPr="002922B2" w:rsidRDefault="00A85D4C" w:rsidP="002922B2">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2922B2">
              <w:rPr>
                <w:rStyle w:val="lev"/>
                <w:b w:val="0"/>
                <w:color w:val="000000" w:themeColor="text1"/>
              </w:rPr>
              <w:t>X</w:t>
            </w:r>
          </w:p>
        </w:tc>
        <w:tc>
          <w:tcPr>
            <w:tcW w:w="3403" w:type="dxa"/>
          </w:tcPr>
          <w:p w14:paraId="07740D54" w14:textId="77777777" w:rsidR="00A85D4C" w:rsidRPr="002922B2" w:rsidRDefault="00A85D4C" w:rsidP="002922B2">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A85D4C" w:rsidRPr="002922B2" w14:paraId="098CA463" w14:textId="77777777" w:rsidTr="000E0F97">
        <w:tc>
          <w:tcPr>
            <w:cnfStyle w:val="001000000000" w:firstRow="0" w:lastRow="0" w:firstColumn="1" w:lastColumn="0" w:oddVBand="0" w:evenVBand="0" w:oddHBand="0" w:evenHBand="0" w:firstRowFirstColumn="0" w:firstRowLastColumn="0" w:lastRowFirstColumn="0" w:lastRowLastColumn="0"/>
            <w:tcW w:w="534" w:type="dxa"/>
          </w:tcPr>
          <w:p w14:paraId="7156C044" w14:textId="77777777" w:rsidR="00A85D4C" w:rsidRPr="002922B2" w:rsidRDefault="00A85D4C" w:rsidP="002922B2">
            <w:pPr>
              <w:tabs>
                <w:tab w:val="left" w:pos="1701"/>
                <w:tab w:val="left" w:pos="6237"/>
              </w:tabs>
              <w:spacing w:after="0"/>
              <w:rPr>
                <w:rStyle w:val="lev"/>
                <w:b/>
                <w:color w:val="000000" w:themeColor="text1"/>
              </w:rPr>
            </w:pPr>
            <w:r w:rsidRPr="002922B2">
              <w:rPr>
                <w:rStyle w:val="lev"/>
                <w:b/>
                <w:color w:val="000000" w:themeColor="text1"/>
              </w:rPr>
              <w:t>2</w:t>
            </w:r>
          </w:p>
        </w:tc>
        <w:tc>
          <w:tcPr>
            <w:tcW w:w="3685" w:type="dxa"/>
          </w:tcPr>
          <w:p w14:paraId="281AF0E8" w14:textId="77777777" w:rsidR="00A85D4C" w:rsidRPr="002922B2" w:rsidRDefault="00A85D4C" w:rsidP="002922B2">
            <w:pPr>
              <w:spacing w:after="0"/>
              <w:jc w:val="left"/>
              <w:cnfStyle w:val="000000000000" w:firstRow="0" w:lastRow="0" w:firstColumn="0" w:lastColumn="0" w:oddVBand="0" w:evenVBand="0" w:oddHBand="0" w:evenHBand="0" w:firstRowFirstColumn="0" w:firstRowLastColumn="0" w:lastRowFirstColumn="0" w:lastRowLastColumn="0"/>
              <w:rPr>
                <w:color w:val="000000" w:themeColor="text1"/>
              </w:rPr>
            </w:pPr>
            <w:r w:rsidRPr="002922B2">
              <w:rPr>
                <w:color w:val="000000" w:themeColor="text1"/>
              </w:rPr>
              <w:t>Le projet de catalogue complémentaire HBPU est présenté</w:t>
            </w:r>
          </w:p>
        </w:tc>
        <w:tc>
          <w:tcPr>
            <w:tcW w:w="1351" w:type="dxa"/>
          </w:tcPr>
          <w:p w14:paraId="2C98C608" w14:textId="77777777" w:rsidR="00A85D4C" w:rsidRPr="002922B2" w:rsidRDefault="00A85D4C" w:rsidP="002922B2">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2922B2">
              <w:rPr>
                <w:rStyle w:val="lev"/>
                <w:b w:val="0"/>
                <w:color w:val="000000" w:themeColor="text1"/>
              </w:rPr>
              <w:t>Oui - non</w:t>
            </w:r>
          </w:p>
        </w:tc>
        <w:tc>
          <w:tcPr>
            <w:tcW w:w="990" w:type="dxa"/>
          </w:tcPr>
          <w:p w14:paraId="7BF1DAE6" w14:textId="77777777" w:rsidR="00A85D4C" w:rsidRPr="002922B2" w:rsidRDefault="00A85D4C" w:rsidP="002922B2">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2922B2">
              <w:rPr>
                <w:rStyle w:val="lev"/>
                <w:b w:val="0"/>
                <w:color w:val="000000" w:themeColor="text1"/>
              </w:rPr>
              <w:t>X</w:t>
            </w:r>
          </w:p>
        </w:tc>
        <w:tc>
          <w:tcPr>
            <w:tcW w:w="3403" w:type="dxa"/>
          </w:tcPr>
          <w:p w14:paraId="08679A07" w14:textId="77777777" w:rsidR="00A85D4C" w:rsidRPr="002922B2" w:rsidRDefault="00A85D4C" w:rsidP="002922B2">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A85D4C" w:rsidRPr="002922B2" w14:paraId="66592ED3" w14:textId="77777777" w:rsidTr="000E0F97">
        <w:tc>
          <w:tcPr>
            <w:cnfStyle w:val="001000000000" w:firstRow="0" w:lastRow="0" w:firstColumn="1" w:lastColumn="0" w:oddVBand="0" w:evenVBand="0" w:oddHBand="0" w:evenHBand="0" w:firstRowFirstColumn="0" w:firstRowLastColumn="0" w:lastRowFirstColumn="0" w:lastRowLastColumn="0"/>
            <w:tcW w:w="534" w:type="dxa"/>
          </w:tcPr>
          <w:p w14:paraId="738B1306" w14:textId="77777777" w:rsidR="00A85D4C" w:rsidRPr="002922B2" w:rsidRDefault="002922B2" w:rsidP="002922B2">
            <w:pPr>
              <w:tabs>
                <w:tab w:val="left" w:pos="1701"/>
                <w:tab w:val="left" w:pos="6237"/>
              </w:tabs>
              <w:spacing w:after="0"/>
              <w:rPr>
                <w:rStyle w:val="lev"/>
                <w:b/>
                <w:color w:val="000000" w:themeColor="text1"/>
              </w:rPr>
            </w:pPr>
            <w:r>
              <w:rPr>
                <w:rStyle w:val="lev"/>
                <w:b/>
                <w:color w:val="000000" w:themeColor="text1"/>
              </w:rPr>
              <w:t>3</w:t>
            </w:r>
          </w:p>
        </w:tc>
        <w:tc>
          <w:tcPr>
            <w:tcW w:w="3685" w:type="dxa"/>
          </w:tcPr>
          <w:p w14:paraId="3965BBB3" w14:textId="77777777" w:rsidR="00A85D4C" w:rsidRPr="002922B2" w:rsidRDefault="00A85D4C" w:rsidP="002922B2">
            <w:pPr>
              <w:tabs>
                <w:tab w:val="left" w:pos="1701"/>
                <w:tab w:val="left" w:pos="6237"/>
              </w:tabs>
              <w:spacing w:after="0"/>
              <w:jc w:val="left"/>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2922B2">
              <w:rPr>
                <w:rStyle w:val="lev"/>
                <w:b w:val="0"/>
                <w:color w:val="000000" w:themeColor="text1"/>
              </w:rPr>
              <w:t>Traitement antifongique des housses</w:t>
            </w:r>
          </w:p>
        </w:tc>
        <w:tc>
          <w:tcPr>
            <w:tcW w:w="1351" w:type="dxa"/>
          </w:tcPr>
          <w:p w14:paraId="0EDE98DF" w14:textId="77777777" w:rsidR="00A85D4C" w:rsidRPr="002922B2" w:rsidRDefault="00A85D4C" w:rsidP="002922B2">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2922B2">
              <w:rPr>
                <w:rStyle w:val="lev"/>
                <w:b w:val="0"/>
                <w:color w:val="000000" w:themeColor="text1"/>
              </w:rPr>
              <w:t>Oui-non</w:t>
            </w:r>
          </w:p>
        </w:tc>
        <w:tc>
          <w:tcPr>
            <w:tcW w:w="990" w:type="dxa"/>
            <w:shd w:val="clear" w:color="auto" w:fill="D9D9D9" w:themeFill="background1" w:themeFillShade="D9"/>
          </w:tcPr>
          <w:p w14:paraId="0C9B6A7F" w14:textId="77777777" w:rsidR="00A85D4C" w:rsidRPr="002922B2" w:rsidRDefault="00A85D4C" w:rsidP="000E0F97">
            <w:pPr>
              <w:tabs>
                <w:tab w:val="left" w:pos="1701"/>
                <w:tab w:val="left" w:pos="6237"/>
              </w:tabs>
              <w:spacing w:after="0"/>
              <w:ind w:left="-159" w:right="-195"/>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2922B2">
              <w:rPr>
                <w:rStyle w:val="lev"/>
                <w:b w:val="0"/>
                <w:color w:val="000000" w:themeColor="text1"/>
              </w:rPr>
              <w:t>Non</w:t>
            </w:r>
          </w:p>
        </w:tc>
        <w:tc>
          <w:tcPr>
            <w:tcW w:w="3403" w:type="dxa"/>
          </w:tcPr>
          <w:p w14:paraId="4151488D" w14:textId="77777777" w:rsidR="00A85D4C" w:rsidRPr="002922B2" w:rsidRDefault="00A85D4C" w:rsidP="002922B2">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A85D4C" w:rsidRPr="002922B2" w14:paraId="0A0E4D10" w14:textId="77777777" w:rsidTr="000E0F97">
        <w:tc>
          <w:tcPr>
            <w:cnfStyle w:val="001000000000" w:firstRow="0" w:lastRow="0" w:firstColumn="1" w:lastColumn="0" w:oddVBand="0" w:evenVBand="0" w:oddHBand="0" w:evenHBand="0" w:firstRowFirstColumn="0" w:firstRowLastColumn="0" w:lastRowFirstColumn="0" w:lastRowLastColumn="0"/>
            <w:tcW w:w="534" w:type="dxa"/>
          </w:tcPr>
          <w:p w14:paraId="06663A2F" w14:textId="77777777" w:rsidR="00A85D4C" w:rsidRPr="002922B2" w:rsidRDefault="002922B2" w:rsidP="002922B2">
            <w:pPr>
              <w:tabs>
                <w:tab w:val="left" w:pos="1701"/>
                <w:tab w:val="left" w:pos="6237"/>
              </w:tabs>
              <w:spacing w:after="0"/>
              <w:rPr>
                <w:rStyle w:val="lev"/>
                <w:b/>
                <w:color w:val="000000" w:themeColor="text1"/>
              </w:rPr>
            </w:pPr>
            <w:r>
              <w:rPr>
                <w:rStyle w:val="lev"/>
                <w:b/>
                <w:color w:val="000000" w:themeColor="text1"/>
              </w:rPr>
              <w:t>4</w:t>
            </w:r>
          </w:p>
        </w:tc>
        <w:tc>
          <w:tcPr>
            <w:tcW w:w="3685" w:type="dxa"/>
          </w:tcPr>
          <w:p w14:paraId="1AD2D546" w14:textId="77777777" w:rsidR="00A85D4C" w:rsidRPr="002922B2" w:rsidRDefault="00A85D4C" w:rsidP="002922B2">
            <w:pPr>
              <w:tabs>
                <w:tab w:val="left" w:pos="1701"/>
                <w:tab w:val="left" w:pos="6237"/>
              </w:tabs>
              <w:spacing w:after="0"/>
              <w:jc w:val="left"/>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2922B2">
              <w:rPr>
                <w:rStyle w:val="lev"/>
                <w:b w:val="0"/>
                <w:color w:val="000000" w:themeColor="text1"/>
              </w:rPr>
              <w:t>Marquage CE médical</w:t>
            </w:r>
          </w:p>
        </w:tc>
        <w:tc>
          <w:tcPr>
            <w:tcW w:w="1351" w:type="dxa"/>
          </w:tcPr>
          <w:p w14:paraId="254C9AC0" w14:textId="77777777" w:rsidR="00A85D4C" w:rsidRPr="002922B2" w:rsidRDefault="00A85D4C" w:rsidP="002922B2">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2922B2">
              <w:rPr>
                <w:rStyle w:val="lev"/>
                <w:b w:val="0"/>
                <w:color w:val="000000" w:themeColor="text1"/>
              </w:rPr>
              <w:t xml:space="preserve">Oui-non                    </w:t>
            </w:r>
          </w:p>
        </w:tc>
        <w:tc>
          <w:tcPr>
            <w:tcW w:w="990" w:type="dxa"/>
            <w:shd w:val="clear" w:color="auto" w:fill="D9D9D9" w:themeFill="background1" w:themeFillShade="D9"/>
          </w:tcPr>
          <w:p w14:paraId="06D973B2" w14:textId="77777777" w:rsidR="00A85D4C" w:rsidRPr="002922B2" w:rsidRDefault="00A85D4C" w:rsidP="000E0F97">
            <w:pPr>
              <w:tabs>
                <w:tab w:val="left" w:pos="1701"/>
                <w:tab w:val="left" w:pos="6237"/>
              </w:tabs>
              <w:spacing w:after="0"/>
              <w:ind w:left="-159" w:right="-195"/>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2922B2">
              <w:rPr>
                <w:rStyle w:val="lev"/>
                <w:b w:val="0"/>
                <w:color w:val="000000" w:themeColor="text1"/>
              </w:rPr>
              <w:t>Non</w:t>
            </w:r>
          </w:p>
        </w:tc>
        <w:tc>
          <w:tcPr>
            <w:tcW w:w="3403" w:type="dxa"/>
          </w:tcPr>
          <w:p w14:paraId="5F383320" w14:textId="77777777" w:rsidR="00A85D4C" w:rsidRPr="002922B2" w:rsidRDefault="00A85D4C" w:rsidP="002922B2">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2922B2">
              <w:rPr>
                <w:rStyle w:val="lev"/>
                <w:b w:val="0"/>
                <w:color w:val="000000" w:themeColor="text1"/>
              </w:rPr>
              <w:t>Fournir certificat</w:t>
            </w:r>
          </w:p>
        </w:tc>
      </w:tr>
      <w:tr w:rsidR="00A85D4C" w:rsidRPr="00B23126" w14:paraId="3D7152CC" w14:textId="77777777" w:rsidTr="000E0F97">
        <w:tc>
          <w:tcPr>
            <w:cnfStyle w:val="001000000000" w:firstRow="0" w:lastRow="0" w:firstColumn="1" w:lastColumn="0" w:oddVBand="0" w:evenVBand="0" w:oddHBand="0" w:evenHBand="0" w:firstRowFirstColumn="0" w:firstRowLastColumn="0" w:lastRowFirstColumn="0" w:lastRowLastColumn="0"/>
            <w:tcW w:w="534" w:type="dxa"/>
          </w:tcPr>
          <w:p w14:paraId="61AF0AA5" w14:textId="77777777" w:rsidR="00A85D4C" w:rsidRPr="002922B2" w:rsidRDefault="002922B2" w:rsidP="002922B2">
            <w:pPr>
              <w:tabs>
                <w:tab w:val="left" w:pos="1701"/>
                <w:tab w:val="left" w:pos="6237"/>
              </w:tabs>
              <w:spacing w:after="0"/>
              <w:rPr>
                <w:rStyle w:val="lev"/>
                <w:b/>
                <w:color w:val="000000" w:themeColor="text1"/>
              </w:rPr>
            </w:pPr>
            <w:r>
              <w:rPr>
                <w:rStyle w:val="lev"/>
                <w:b/>
                <w:color w:val="000000" w:themeColor="text1"/>
              </w:rPr>
              <w:t>5</w:t>
            </w:r>
          </w:p>
        </w:tc>
        <w:tc>
          <w:tcPr>
            <w:tcW w:w="3685" w:type="dxa"/>
          </w:tcPr>
          <w:p w14:paraId="13383FC0" w14:textId="77777777" w:rsidR="00A85D4C" w:rsidRPr="002922B2" w:rsidRDefault="00A85D4C" w:rsidP="002922B2">
            <w:pPr>
              <w:tabs>
                <w:tab w:val="left" w:pos="1701"/>
                <w:tab w:val="left" w:pos="6237"/>
              </w:tabs>
              <w:spacing w:after="0"/>
              <w:jc w:val="left"/>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2922B2">
              <w:rPr>
                <w:rStyle w:val="lev"/>
                <w:b w:val="0"/>
                <w:color w:val="000000" w:themeColor="text1"/>
              </w:rPr>
              <w:t>Compatibilité des housses amovibles avec les désinfectants hospitaliers</w:t>
            </w:r>
          </w:p>
        </w:tc>
        <w:tc>
          <w:tcPr>
            <w:tcW w:w="1351" w:type="dxa"/>
          </w:tcPr>
          <w:p w14:paraId="6FF25A20" w14:textId="77777777" w:rsidR="00A85D4C" w:rsidRPr="002922B2" w:rsidRDefault="00A85D4C" w:rsidP="002922B2">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2922B2">
              <w:rPr>
                <w:rStyle w:val="lev"/>
                <w:b w:val="0"/>
                <w:color w:val="000000" w:themeColor="text1"/>
              </w:rPr>
              <w:t>Oui-non. Préciser les éventuelles incompatibilités</w:t>
            </w:r>
          </w:p>
        </w:tc>
        <w:tc>
          <w:tcPr>
            <w:tcW w:w="990" w:type="dxa"/>
            <w:shd w:val="clear" w:color="auto" w:fill="D9D9D9" w:themeFill="background1" w:themeFillShade="D9"/>
          </w:tcPr>
          <w:p w14:paraId="3F78725D" w14:textId="77777777" w:rsidR="00A85D4C" w:rsidRPr="002922B2" w:rsidRDefault="00A85D4C" w:rsidP="000E0F97">
            <w:pPr>
              <w:tabs>
                <w:tab w:val="left" w:pos="1701"/>
                <w:tab w:val="left" w:pos="6237"/>
              </w:tabs>
              <w:spacing w:after="0"/>
              <w:ind w:left="-159" w:right="-195"/>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2922B2">
              <w:rPr>
                <w:rStyle w:val="lev"/>
                <w:b w:val="0"/>
                <w:color w:val="000000" w:themeColor="text1"/>
              </w:rPr>
              <w:t>Non</w:t>
            </w:r>
          </w:p>
        </w:tc>
        <w:tc>
          <w:tcPr>
            <w:tcW w:w="3403" w:type="dxa"/>
          </w:tcPr>
          <w:p w14:paraId="0AC833A1" w14:textId="77777777" w:rsidR="00A85D4C" w:rsidRPr="002922B2" w:rsidRDefault="00A85D4C" w:rsidP="002922B2">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A85D4C" w:rsidRPr="002922B2" w14:paraId="760295BE" w14:textId="77777777" w:rsidTr="000E0F97">
        <w:tc>
          <w:tcPr>
            <w:cnfStyle w:val="001000000000" w:firstRow="0" w:lastRow="0" w:firstColumn="1" w:lastColumn="0" w:oddVBand="0" w:evenVBand="0" w:oddHBand="0" w:evenHBand="0" w:firstRowFirstColumn="0" w:firstRowLastColumn="0" w:lastRowFirstColumn="0" w:lastRowLastColumn="0"/>
            <w:tcW w:w="534" w:type="dxa"/>
          </w:tcPr>
          <w:p w14:paraId="3F823580" w14:textId="77777777" w:rsidR="00A85D4C" w:rsidRPr="002922B2" w:rsidRDefault="002922B2" w:rsidP="002922B2">
            <w:pPr>
              <w:tabs>
                <w:tab w:val="left" w:pos="1701"/>
                <w:tab w:val="left" w:pos="6237"/>
              </w:tabs>
              <w:spacing w:after="0"/>
              <w:rPr>
                <w:rStyle w:val="lev"/>
                <w:b/>
                <w:color w:val="000000" w:themeColor="text1"/>
              </w:rPr>
            </w:pPr>
            <w:r>
              <w:rPr>
                <w:rStyle w:val="lev"/>
                <w:b/>
                <w:color w:val="000000" w:themeColor="text1"/>
              </w:rPr>
              <w:t>6</w:t>
            </w:r>
          </w:p>
        </w:tc>
        <w:tc>
          <w:tcPr>
            <w:tcW w:w="3685" w:type="dxa"/>
          </w:tcPr>
          <w:p w14:paraId="014B3DBB" w14:textId="77777777" w:rsidR="00A85D4C" w:rsidRPr="002922B2" w:rsidRDefault="00A85D4C" w:rsidP="002922B2">
            <w:pPr>
              <w:spacing w:after="0"/>
              <w:jc w:val="left"/>
              <w:cnfStyle w:val="000000000000" w:firstRow="0" w:lastRow="0" w:firstColumn="0" w:lastColumn="0" w:oddVBand="0" w:evenVBand="0" w:oddHBand="0" w:evenHBand="0" w:firstRowFirstColumn="0" w:firstRowLastColumn="0" w:lastRowFirstColumn="0" w:lastRowLastColumn="0"/>
            </w:pPr>
            <w:r w:rsidRPr="002922B2">
              <w:t>Résistance au feu</w:t>
            </w:r>
          </w:p>
        </w:tc>
        <w:tc>
          <w:tcPr>
            <w:tcW w:w="1351" w:type="dxa"/>
          </w:tcPr>
          <w:p w14:paraId="3E8BD453" w14:textId="77777777" w:rsidR="00A85D4C" w:rsidRPr="002922B2" w:rsidRDefault="00A85D4C" w:rsidP="002922B2">
            <w:pPr>
              <w:spacing w:after="0"/>
              <w:cnfStyle w:val="000000000000" w:firstRow="0" w:lastRow="0" w:firstColumn="0" w:lastColumn="0" w:oddVBand="0" w:evenVBand="0" w:oddHBand="0" w:evenHBand="0" w:firstRowFirstColumn="0" w:firstRowLastColumn="0" w:lastRowFirstColumn="0" w:lastRowLastColumn="0"/>
            </w:pPr>
            <w:r w:rsidRPr="002922B2">
              <w:t xml:space="preserve">Préciser la classe selon GPEM D1-90 Fournir le certificat </w:t>
            </w:r>
          </w:p>
        </w:tc>
        <w:tc>
          <w:tcPr>
            <w:tcW w:w="990" w:type="dxa"/>
            <w:shd w:val="clear" w:color="auto" w:fill="D9D9D9" w:themeFill="background1" w:themeFillShade="D9"/>
          </w:tcPr>
          <w:p w14:paraId="155D4022" w14:textId="77777777" w:rsidR="00A85D4C" w:rsidRPr="002922B2" w:rsidRDefault="00A85D4C" w:rsidP="000E0F97">
            <w:pPr>
              <w:spacing w:after="0"/>
              <w:ind w:left="-159" w:right="-195"/>
              <w:cnfStyle w:val="000000000000" w:firstRow="0" w:lastRow="0" w:firstColumn="0" w:lastColumn="0" w:oddVBand="0" w:evenVBand="0" w:oddHBand="0" w:evenHBand="0" w:firstRowFirstColumn="0" w:firstRowLastColumn="0" w:lastRowFirstColumn="0" w:lastRowLastColumn="0"/>
            </w:pPr>
            <w:r w:rsidRPr="002922B2">
              <w:t>Non</w:t>
            </w:r>
          </w:p>
        </w:tc>
        <w:tc>
          <w:tcPr>
            <w:tcW w:w="3403" w:type="dxa"/>
          </w:tcPr>
          <w:p w14:paraId="35721E56" w14:textId="77777777" w:rsidR="00A85D4C" w:rsidRPr="002922B2" w:rsidRDefault="00A85D4C" w:rsidP="002922B2">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A85D4C" w:rsidRPr="00B23126" w14:paraId="381169CE" w14:textId="77777777" w:rsidTr="000E0F97">
        <w:tc>
          <w:tcPr>
            <w:cnfStyle w:val="001000000000" w:firstRow="0" w:lastRow="0" w:firstColumn="1" w:lastColumn="0" w:oddVBand="0" w:evenVBand="0" w:oddHBand="0" w:evenHBand="0" w:firstRowFirstColumn="0" w:firstRowLastColumn="0" w:lastRowFirstColumn="0" w:lastRowLastColumn="0"/>
            <w:tcW w:w="534" w:type="dxa"/>
          </w:tcPr>
          <w:p w14:paraId="5C378552" w14:textId="77777777" w:rsidR="00A85D4C" w:rsidRPr="002922B2" w:rsidRDefault="002922B2" w:rsidP="002922B2">
            <w:pPr>
              <w:tabs>
                <w:tab w:val="left" w:pos="1701"/>
                <w:tab w:val="left" w:pos="6237"/>
              </w:tabs>
              <w:spacing w:after="0"/>
              <w:rPr>
                <w:rStyle w:val="lev"/>
                <w:b/>
                <w:color w:val="000000" w:themeColor="text1"/>
              </w:rPr>
            </w:pPr>
            <w:r>
              <w:rPr>
                <w:rStyle w:val="lev"/>
                <w:b/>
                <w:color w:val="000000" w:themeColor="text1"/>
              </w:rPr>
              <w:t>7</w:t>
            </w:r>
          </w:p>
        </w:tc>
        <w:tc>
          <w:tcPr>
            <w:tcW w:w="3685" w:type="dxa"/>
          </w:tcPr>
          <w:p w14:paraId="590278D3" w14:textId="77777777" w:rsidR="00A85D4C" w:rsidRPr="002922B2" w:rsidRDefault="00A85D4C" w:rsidP="002922B2">
            <w:pPr>
              <w:tabs>
                <w:tab w:val="left" w:pos="1701"/>
                <w:tab w:val="left" w:pos="6237"/>
              </w:tabs>
              <w:spacing w:after="0"/>
              <w:jc w:val="left"/>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2922B2">
              <w:rPr>
                <w:rStyle w:val="lev"/>
                <w:b w:val="0"/>
                <w:color w:val="000000" w:themeColor="text1"/>
              </w:rPr>
              <w:t>Lavage machine des housses amovibles : préciser la température maximale</w:t>
            </w:r>
          </w:p>
        </w:tc>
        <w:tc>
          <w:tcPr>
            <w:tcW w:w="1351" w:type="dxa"/>
          </w:tcPr>
          <w:p w14:paraId="4EE20EEB" w14:textId="77777777" w:rsidR="00A85D4C" w:rsidRPr="002922B2" w:rsidRDefault="00A85D4C" w:rsidP="002922B2">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2922B2">
              <w:rPr>
                <w:rStyle w:val="lev"/>
                <w:b w:val="0"/>
                <w:color w:val="000000" w:themeColor="text1"/>
              </w:rPr>
              <w:t>°C</w:t>
            </w:r>
          </w:p>
        </w:tc>
        <w:tc>
          <w:tcPr>
            <w:tcW w:w="990" w:type="dxa"/>
          </w:tcPr>
          <w:p w14:paraId="51632629" w14:textId="77777777" w:rsidR="00A85D4C" w:rsidRPr="002922B2" w:rsidRDefault="00A85D4C" w:rsidP="002922B2">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2922B2">
              <w:rPr>
                <w:rStyle w:val="lev"/>
                <w:b w:val="0"/>
                <w:color w:val="000000" w:themeColor="text1"/>
              </w:rPr>
              <w:t>X</w:t>
            </w:r>
          </w:p>
        </w:tc>
        <w:tc>
          <w:tcPr>
            <w:tcW w:w="3403" w:type="dxa"/>
          </w:tcPr>
          <w:p w14:paraId="63BBD619" w14:textId="77777777" w:rsidR="00A85D4C" w:rsidRPr="002922B2" w:rsidRDefault="00A85D4C" w:rsidP="002922B2">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bl>
    <w:p w14:paraId="0F14CCD2" w14:textId="77777777" w:rsidR="00A85D4C" w:rsidRDefault="00A85D4C" w:rsidP="00A85D4C">
      <w:pPr>
        <w:tabs>
          <w:tab w:val="left" w:pos="1701"/>
          <w:tab w:val="left" w:pos="6237"/>
        </w:tabs>
        <w:jc w:val="right"/>
        <w:rPr>
          <w:rStyle w:val="Rfrencelgre"/>
          <w:highlight w:val="green"/>
        </w:rPr>
      </w:pPr>
    </w:p>
    <w:p w14:paraId="2C02449F" w14:textId="77777777" w:rsidR="00281539" w:rsidRDefault="00281539" w:rsidP="00A85D4C">
      <w:pPr>
        <w:tabs>
          <w:tab w:val="left" w:pos="1701"/>
          <w:tab w:val="left" w:pos="6237"/>
        </w:tabs>
        <w:jc w:val="right"/>
        <w:rPr>
          <w:rStyle w:val="Rfrencelgre"/>
          <w:highlight w:val="green"/>
        </w:rPr>
      </w:pPr>
    </w:p>
    <w:p w14:paraId="6E0F414E" w14:textId="77777777" w:rsidR="00281539" w:rsidRDefault="00281539" w:rsidP="00A85D4C">
      <w:pPr>
        <w:tabs>
          <w:tab w:val="left" w:pos="1701"/>
          <w:tab w:val="left" w:pos="6237"/>
        </w:tabs>
        <w:jc w:val="right"/>
        <w:rPr>
          <w:rStyle w:val="Rfrencelgre"/>
          <w:highlight w:val="green"/>
        </w:rPr>
      </w:pPr>
    </w:p>
    <w:p w14:paraId="5A493A5B" w14:textId="77777777" w:rsidR="00281539" w:rsidRDefault="00281539" w:rsidP="00A85D4C">
      <w:pPr>
        <w:tabs>
          <w:tab w:val="left" w:pos="1701"/>
          <w:tab w:val="left" w:pos="6237"/>
        </w:tabs>
        <w:jc w:val="right"/>
        <w:rPr>
          <w:rStyle w:val="Rfrencelgre"/>
          <w:highlight w:val="green"/>
        </w:rPr>
      </w:pPr>
    </w:p>
    <w:p w14:paraId="465099FD" w14:textId="77777777" w:rsidR="00281539" w:rsidRDefault="00281539" w:rsidP="00A85D4C">
      <w:pPr>
        <w:tabs>
          <w:tab w:val="left" w:pos="1701"/>
          <w:tab w:val="left" w:pos="6237"/>
        </w:tabs>
        <w:jc w:val="right"/>
        <w:rPr>
          <w:rStyle w:val="Rfrencelgre"/>
          <w:highlight w:val="green"/>
        </w:rPr>
      </w:pPr>
    </w:p>
    <w:p w14:paraId="1D304C17" w14:textId="77777777" w:rsidR="00281539" w:rsidRDefault="00AC2AC4" w:rsidP="00A85D4C">
      <w:pPr>
        <w:tabs>
          <w:tab w:val="left" w:pos="1701"/>
          <w:tab w:val="left" w:pos="6237"/>
        </w:tabs>
        <w:jc w:val="right"/>
        <w:rPr>
          <w:rStyle w:val="Rfrencelgre"/>
          <w:highlight w:val="green"/>
        </w:rPr>
      </w:pPr>
      <w:r w:rsidRPr="001D3E4C">
        <w:rPr>
          <w:rStyle w:val="Rfrencelgre"/>
        </w:rPr>
        <w:t>Date, cachet, signature précédés du nom du signataire</w:t>
      </w:r>
    </w:p>
    <w:p w14:paraId="60E3C547" w14:textId="77777777" w:rsidR="00281539" w:rsidRPr="00B23126" w:rsidRDefault="00281539" w:rsidP="00A85D4C">
      <w:pPr>
        <w:tabs>
          <w:tab w:val="left" w:pos="1701"/>
          <w:tab w:val="left" w:pos="6237"/>
        </w:tabs>
        <w:jc w:val="right"/>
        <w:rPr>
          <w:rStyle w:val="Rfrencelgre"/>
          <w:highlight w:val="green"/>
        </w:rPr>
      </w:pPr>
    </w:p>
    <w:p w14:paraId="1D14141B" w14:textId="77777777" w:rsidR="002922B2" w:rsidRPr="001D3E4C" w:rsidRDefault="002922B2" w:rsidP="002922B2">
      <w:pPr>
        <w:tabs>
          <w:tab w:val="left" w:pos="1701"/>
          <w:tab w:val="left" w:pos="6237"/>
        </w:tabs>
        <w:spacing w:after="0"/>
        <w:ind w:right="-285"/>
        <w:jc w:val="center"/>
        <w:rPr>
          <w:rFonts w:ascii="Cambria" w:eastAsia="Times New Roman" w:hAnsi="Cambria" w:cs="Arial"/>
          <w:bCs/>
          <w:color w:val="943634"/>
          <w:spacing w:val="5"/>
          <w:sz w:val="28"/>
        </w:rPr>
      </w:pPr>
      <w:r w:rsidRPr="001D3E4C">
        <w:rPr>
          <w:rFonts w:ascii="Cambria" w:eastAsia="Times New Roman" w:hAnsi="Cambria" w:cs="Arial"/>
          <w:bCs/>
          <w:color w:val="943634"/>
          <w:spacing w:val="5"/>
          <w:sz w:val="28"/>
        </w:rPr>
        <w:lastRenderedPageBreak/>
        <w:t>Les questions suivantes relatives au développement durable s’adressent aux produits présentés en BPU</w:t>
      </w:r>
      <w:r w:rsidR="00C578AB">
        <w:rPr>
          <w:rFonts w:ascii="Cambria" w:eastAsia="Times New Roman" w:hAnsi="Cambria" w:cs="Arial"/>
          <w:bCs/>
          <w:color w:val="943634"/>
          <w:spacing w:val="5"/>
          <w:sz w:val="28"/>
        </w:rPr>
        <w:t xml:space="preserve"> pour le lot 4</w:t>
      </w:r>
      <w:r w:rsidRPr="001D3E4C">
        <w:rPr>
          <w:rFonts w:ascii="Cambria" w:eastAsia="Times New Roman" w:hAnsi="Cambria" w:cs="Arial"/>
          <w:bCs/>
          <w:color w:val="943634"/>
          <w:spacing w:val="5"/>
          <w:sz w:val="28"/>
        </w:rPr>
        <w:t>.</w:t>
      </w:r>
    </w:p>
    <w:p w14:paraId="26540516" w14:textId="77777777" w:rsidR="002922B2" w:rsidRPr="001D3E4C" w:rsidRDefault="002922B2" w:rsidP="002922B2">
      <w:pPr>
        <w:rPr>
          <w:rFonts w:ascii="Cambria" w:eastAsia="Times New Roman" w:hAnsi="Cambria" w:cs="Times New Roman"/>
        </w:rPr>
      </w:pPr>
    </w:p>
    <w:tbl>
      <w:tblPr>
        <w:tblStyle w:val="Grilledutableau"/>
        <w:tblW w:w="9963" w:type="dxa"/>
        <w:tblLayout w:type="fixed"/>
        <w:tblLook w:val="04A0" w:firstRow="1" w:lastRow="0" w:firstColumn="1" w:lastColumn="0" w:noHBand="0" w:noVBand="1"/>
      </w:tblPr>
      <w:tblGrid>
        <w:gridCol w:w="534"/>
        <w:gridCol w:w="3851"/>
        <w:gridCol w:w="1275"/>
        <w:gridCol w:w="567"/>
        <w:gridCol w:w="3736"/>
      </w:tblGrid>
      <w:tr w:rsidR="002922B2" w:rsidRPr="001D3E4C" w14:paraId="1BE8C883" w14:textId="77777777" w:rsidTr="002922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85" w:type="dxa"/>
            <w:gridSpan w:val="2"/>
          </w:tcPr>
          <w:p w14:paraId="0053D617" w14:textId="77777777" w:rsidR="002922B2" w:rsidRPr="001D3E4C" w:rsidRDefault="002922B2" w:rsidP="002922B2">
            <w:pPr>
              <w:spacing w:after="0"/>
              <w:rPr>
                <w:sz w:val="24"/>
                <w:szCs w:val="24"/>
              </w:rPr>
            </w:pPr>
            <w:r w:rsidRPr="001D3E4C">
              <w:rPr>
                <w:sz w:val="24"/>
                <w:szCs w:val="24"/>
              </w:rPr>
              <w:t>Questions</w:t>
            </w:r>
          </w:p>
        </w:tc>
        <w:tc>
          <w:tcPr>
            <w:tcW w:w="1275" w:type="dxa"/>
          </w:tcPr>
          <w:p w14:paraId="2B48F391" w14:textId="77777777" w:rsidR="002922B2" w:rsidRPr="001D3E4C" w:rsidRDefault="002922B2" w:rsidP="002922B2">
            <w:pPr>
              <w:spacing w:after="0"/>
              <w:cnfStyle w:val="100000000000" w:firstRow="1" w:lastRow="0" w:firstColumn="0" w:lastColumn="0" w:oddVBand="0" w:evenVBand="0" w:oddHBand="0" w:evenHBand="0" w:firstRowFirstColumn="0" w:firstRowLastColumn="0" w:lastRowFirstColumn="0" w:lastRowLastColumn="0"/>
              <w:rPr>
                <w:sz w:val="24"/>
                <w:szCs w:val="24"/>
              </w:rPr>
            </w:pPr>
            <w:r w:rsidRPr="001D3E4C">
              <w:rPr>
                <w:sz w:val="24"/>
                <w:szCs w:val="24"/>
              </w:rPr>
              <w:t>Mode de réponse attendue</w:t>
            </w:r>
          </w:p>
        </w:tc>
        <w:tc>
          <w:tcPr>
            <w:tcW w:w="567" w:type="dxa"/>
          </w:tcPr>
          <w:p w14:paraId="28B4D8E5" w14:textId="77777777" w:rsidR="002922B2" w:rsidRPr="001D3E4C" w:rsidRDefault="002922B2" w:rsidP="002922B2">
            <w:pPr>
              <w:spacing w:after="0"/>
              <w:ind w:left="-108" w:right="-108"/>
              <w:cnfStyle w:val="100000000000" w:firstRow="1" w:lastRow="0" w:firstColumn="0" w:lastColumn="0" w:oddVBand="0" w:evenVBand="0" w:oddHBand="0" w:evenHBand="0" w:firstRowFirstColumn="0" w:firstRowLastColumn="0" w:lastRowFirstColumn="0" w:lastRowLastColumn="0"/>
              <w:rPr>
                <w:sz w:val="24"/>
                <w:szCs w:val="24"/>
              </w:rPr>
            </w:pPr>
            <w:r w:rsidRPr="001D3E4C">
              <w:rPr>
                <w:sz w:val="24"/>
                <w:szCs w:val="24"/>
              </w:rPr>
              <w:t>Item noté</w:t>
            </w:r>
          </w:p>
        </w:tc>
        <w:tc>
          <w:tcPr>
            <w:tcW w:w="3736" w:type="dxa"/>
          </w:tcPr>
          <w:p w14:paraId="3CF19B8A" w14:textId="77777777" w:rsidR="002922B2" w:rsidRPr="001D3E4C" w:rsidRDefault="002922B2" w:rsidP="002922B2">
            <w:pPr>
              <w:spacing w:after="0"/>
              <w:cnfStyle w:val="100000000000" w:firstRow="1" w:lastRow="0" w:firstColumn="0" w:lastColumn="0" w:oddVBand="0" w:evenVBand="0" w:oddHBand="0" w:evenHBand="0" w:firstRowFirstColumn="0" w:firstRowLastColumn="0" w:lastRowFirstColumn="0" w:lastRowLastColumn="0"/>
              <w:rPr>
                <w:sz w:val="24"/>
                <w:szCs w:val="24"/>
              </w:rPr>
            </w:pPr>
            <w:r w:rsidRPr="001D3E4C">
              <w:rPr>
                <w:sz w:val="24"/>
                <w:szCs w:val="24"/>
              </w:rPr>
              <w:t>Réponse du candidat</w:t>
            </w:r>
          </w:p>
        </w:tc>
      </w:tr>
      <w:tr w:rsidR="002922B2" w:rsidRPr="003F24DF" w14:paraId="64F278C0" w14:textId="77777777" w:rsidTr="002922B2">
        <w:trPr>
          <w:trHeight w:val="1001"/>
        </w:trPr>
        <w:tc>
          <w:tcPr>
            <w:cnfStyle w:val="001000000000" w:firstRow="0" w:lastRow="0" w:firstColumn="1" w:lastColumn="0" w:oddVBand="0" w:evenVBand="0" w:oddHBand="0" w:evenHBand="0" w:firstRowFirstColumn="0" w:firstRowLastColumn="0" w:lastRowFirstColumn="0" w:lastRowLastColumn="0"/>
            <w:tcW w:w="534" w:type="dxa"/>
          </w:tcPr>
          <w:p w14:paraId="4C611917" w14:textId="77777777" w:rsidR="002922B2" w:rsidRPr="003F24DF" w:rsidRDefault="0003630D" w:rsidP="002922B2">
            <w:pPr>
              <w:spacing w:after="0"/>
              <w:rPr>
                <w:color w:val="000000"/>
              </w:rPr>
            </w:pPr>
            <w:r>
              <w:rPr>
                <w:color w:val="000000"/>
              </w:rPr>
              <w:t>1</w:t>
            </w:r>
          </w:p>
        </w:tc>
        <w:tc>
          <w:tcPr>
            <w:tcW w:w="3851" w:type="dxa"/>
          </w:tcPr>
          <w:p w14:paraId="440C567B" w14:textId="77777777" w:rsidR="002922B2" w:rsidRPr="003F24DF" w:rsidRDefault="002922B2" w:rsidP="0003630D">
            <w:pPr>
              <w:spacing w:after="0"/>
              <w:jc w:val="left"/>
              <w:cnfStyle w:val="000000000000" w:firstRow="0" w:lastRow="0" w:firstColumn="0" w:lastColumn="0" w:oddVBand="0" w:evenVBand="0" w:oddHBand="0" w:evenHBand="0" w:firstRowFirstColumn="0" w:firstRowLastColumn="0" w:lastRowFirstColumn="0" w:lastRowLastColumn="0"/>
              <w:rPr>
                <w:sz w:val="20"/>
              </w:rPr>
            </w:pPr>
            <w:r w:rsidRPr="003F24DF">
              <w:rPr>
                <w:sz w:val="20"/>
              </w:rPr>
              <w:t xml:space="preserve">Taux  de matériaux recyclés utilisés pour la production des </w:t>
            </w:r>
            <w:r>
              <w:rPr>
                <w:sz w:val="20"/>
              </w:rPr>
              <w:t xml:space="preserve">microbilles </w:t>
            </w:r>
            <w:r w:rsidRPr="003F24DF">
              <w:rPr>
                <w:sz w:val="20"/>
              </w:rPr>
              <w:t xml:space="preserve">des dispositifs proposés : </w:t>
            </w:r>
          </w:p>
        </w:tc>
        <w:tc>
          <w:tcPr>
            <w:tcW w:w="1275" w:type="dxa"/>
          </w:tcPr>
          <w:p w14:paraId="285E7F55" w14:textId="77777777" w:rsidR="002922B2" w:rsidRPr="003F24DF" w:rsidRDefault="002922B2" w:rsidP="002922B2">
            <w:pPr>
              <w:spacing w:after="0"/>
              <w:ind w:left="-108" w:right="-108"/>
              <w:cnfStyle w:val="000000000000" w:firstRow="0" w:lastRow="0" w:firstColumn="0" w:lastColumn="0" w:oddVBand="0" w:evenVBand="0" w:oddHBand="0" w:evenHBand="0" w:firstRowFirstColumn="0" w:firstRowLastColumn="0" w:lastRowFirstColumn="0" w:lastRowLastColumn="0"/>
              <w:rPr>
                <w:sz w:val="20"/>
                <w:szCs w:val="20"/>
              </w:rPr>
            </w:pPr>
            <w:r w:rsidRPr="003F24DF">
              <w:rPr>
                <w:sz w:val="20"/>
                <w:szCs w:val="20"/>
              </w:rPr>
              <w:t>% - préciser</w:t>
            </w:r>
          </w:p>
        </w:tc>
        <w:tc>
          <w:tcPr>
            <w:tcW w:w="567" w:type="dxa"/>
          </w:tcPr>
          <w:p w14:paraId="4C47A0C4" w14:textId="77777777" w:rsidR="002922B2" w:rsidRPr="003F24DF" w:rsidRDefault="002922B2" w:rsidP="002922B2">
            <w:pPr>
              <w:spacing w:after="0"/>
              <w:ind w:firstLine="72"/>
              <w:cnfStyle w:val="000000000000" w:firstRow="0" w:lastRow="0" w:firstColumn="0" w:lastColumn="0" w:oddVBand="0" w:evenVBand="0" w:oddHBand="0" w:evenHBand="0" w:firstRowFirstColumn="0" w:firstRowLastColumn="0" w:lastRowFirstColumn="0" w:lastRowLastColumn="0"/>
              <w:rPr>
                <w:rFonts w:cs="Arial"/>
              </w:rPr>
            </w:pPr>
            <w:r w:rsidRPr="003F24DF">
              <w:rPr>
                <w:rFonts w:cs="Arial"/>
              </w:rPr>
              <w:t>X</w:t>
            </w:r>
          </w:p>
        </w:tc>
        <w:tc>
          <w:tcPr>
            <w:tcW w:w="3736" w:type="dxa"/>
          </w:tcPr>
          <w:p w14:paraId="72EF6494" w14:textId="77777777" w:rsidR="002922B2" w:rsidRPr="003F24DF" w:rsidRDefault="002922B2" w:rsidP="002922B2">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bCs/>
                <w:color w:val="000000"/>
                <w:spacing w:val="5"/>
              </w:rPr>
            </w:pPr>
          </w:p>
        </w:tc>
      </w:tr>
      <w:tr w:rsidR="002922B2" w:rsidRPr="003F24DF" w14:paraId="0244303B" w14:textId="77777777" w:rsidTr="002922B2">
        <w:trPr>
          <w:trHeight w:val="1001"/>
        </w:trPr>
        <w:tc>
          <w:tcPr>
            <w:cnfStyle w:val="001000000000" w:firstRow="0" w:lastRow="0" w:firstColumn="1" w:lastColumn="0" w:oddVBand="0" w:evenVBand="0" w:oddHBand="0" w:evenHBand="0" w:firstRowFirstColumn="0" w:firstRowLastColumn="0" w:lastRowFirstColumn="0" w:lastRowLastColumn="0"/>
            <w:tcW w:w="534" w:type="dxa"/>
          </w:tcPr>
          <w:p w14:paraId="450F48AC" w14:textId="77777777" w:rsidR="002922B2" w:rsidRPr="003F24DF" w:rsidRDefault="0003630D" w:rsidP="002922B2">
            <w:pPr>
              <w:spacing w:after="0"/>
              <w:rPr>
                <w:color w:val="000000"/>
              </w:rPr>
            </w:pPr>
            <w:r>
              <w:rPr>
                <w:color w:val="000000"/>
              </w:rPr>
              <w:t>2</w:t>
            </w:r>
          </w:p>
        </w:tc>
        <w:tc>
          <w:tcPr>
            <w:tcW w:w="3851" w:type="dxa"/>
          </w:tcPr>
          <w:p w14:paraId="7663D00A" w14:textId="77777777" w:rsidR="002922B2" w:rsidRPr="003F24DF" w:rsidRDefault="002922B2" w:rsidP="0003630D">
            <w:pPr>
              <w:spacing w:after="0"/>
              <w:jc w:val="left"/>
              <w:cnfStyle w:val="000000000000" w:firstRow="0" w:lastRow="0" w:firstColumn="0" w:lastColumn="0" w:oddVBand="0" w:evenVBand="0" w:oddHBand="0" w:evenHBand="0" w:firstRowFirstColumn="0" w:firstRowLastColumn="0" w:lastRowFirstColumn="0" w:lastRowLastColumn="0"/>
              <w:rPr>
                <w:sz w:val="20"/>
              </w:rPr>
            </w:pPr>
            <w:r w:rsidRPr="002922B2">
              <w:rPr>
                <w:sz w:val="20"/>
              </w:rPr>
              <w:t>Taux  de matériaux recyclés utilisés po</w:t>
            </w:r>
            <w:r>
              <w:rPr>
                <w:sz w:val="20"/>
              </w:rPr>
              <w:t>ur la production des microfibres</w:t>
            </w:r>
            <w:r w:rsidRPr="002922B2">
              <w:rPr>
                <w:sz w:val="20"/>
              </w:rPr>
              <w:t xml:space="preserve"> des dispositifs proposés :</w:t>
            </w:r>
          </w:p>
        </w:tc>
        <w:tc>
          <w:tcPr>
            <w:tcW w:w="1275" w:type="dxa"/>
          </w:tcPr>
          <w:p w14:paraId="6E30FC80" w14:textId="77777777" w:rsidR="002922B2" w:rsidRPr="003F24DF" w:rsidRDefault="002922B2" w:rsidP="002922B2">
            <w:pPr>
              <w:spacing w:after="0"/>
              <w:ind w:left="-108" w:right="-108"/>
              <w:cnfStyle w:val="000000000000" w:firstRow="0" w:lastRow="0" w:firstColumn="0" w:lastColumn="0" w:oddVBand="0" w:evenVBand="0" w:oddHBand="0" w:evenHBand="0" w:firstRowFirstColumn="0" w:firstRowLastColumn="0" w:lastRowFirstColumn="0" w:lastRowLastColumn="0"/>
              <w:rPr>
                <w:sz w:val="20"/>
                <w:szCs w:val="20"/>
              </w:rPr>
            </w:pPr>
            <w:r w:rsidRPr="002922B2">
              <w:rPr>
                <w:sz w:val="20"/>
              </w:rPr>
              <w:t>% - préciser</w:t>
            </w:r>
          </w:p>
        </w:tc>
        <w:tc>
          <w:tcPr>
            <w:tcW w:w="567" w:type="dxa"/>
          </w:tcPr>
          <w:p w14:paraId="6853B7DA" w14:textId="77777777" w:rsidR="002922B2" w:rsidRPr="003F24DF" w:rsidRDefault="002922B2" w:rsidP="002922B2">
            <w:pPr>
              <w:spacing w:after="0"/>
              <w:ind w:firstLine="72"/>
              <w:cnfStyle w:val="000000000000" w:firstRow="0" w:lastRow="0" w:firstColumn="0" w:lastColumn="0" w:oddVBand="0" w:evenVBand="0" w:oddHBand="0" w:evenHBand="0" w:firstRowFirstColumn="0" w:firstRowLastColumn="0" w:lastRowFirstColumn="0" w:lastRowLastColumn="0"/>
              <w:rPr>
                <w:rFonts w:cs="Arial"/>
              </w:rPr>
            </w:pPr>
            <w:r w:rsidRPr="002922B2">
              <w:rPr>
                <w:sz w:val="20"/>
              </w:rPr>
              <w:t>X</w:t>
            </w:r>
          </w:p>
        </w:tc>
        <w:tc>
          <w:tcPr>
            <w:tcW w:w="3736" w:type="dxa"/>
          </w:tcPr>
          <w:p w14:paraId="6EC1220D" w14:textId="77777777" w:rsidR="002922B2" w:rsidRPr="003F24DF" w:rsidRDefault="002922B2" w:rsidP="002922B2">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bCs/>
                <w:color w:val="000000"/>
                <w:spacing w:val="5"/>
              </w:rPr>
            </w:pPr>
          </w:p>
        </w:tc>
      </w:tr>
      <w:tr w:rsidR="002922B2" w:rsidRPr="003F24DF" w14:paraId="43F6A1C2" w14:textId="77777777" w:rsidTr="002922B2">
        <w:tc>
          <w:tcPr>
            <w:cnfStyle w:val="001000000000" w:firstRow="0" w:lastRow="0" w:firstColumn="1" w:lastColumn="0" w:oddVBand="0" w:evenVBand="0" w:oddHBand="0" w:evenHBand="0" w:firstRowFirstColumn="0" w:firstRowLastColumn="0" w:lastRowFirstColumn="0" w:lastRowLastColumn="0"/>
            <w:tcW w:w="534" w:type="dxa"/>
          </w:tcPr>
          <w:p w14:paraId="0CFB034E" w14:textId="77777777" w:rsidR="002922B2" w:rsidRPr="003F24DF" w:rsidRDefault="0003630D" w:rsidP="002922B2">
            <w:pPr>
              <w:spacing w:after="0"/>
              <w:rPr>
                <w:color w:val="000000"/>
              </w:rPr>
            </w:pPr>
            <w:r>
              <w:rPr>
                <w:color w:val="000000"/>
              </w:rPr>
              <w:t>3</w:t>
            </w:r>
          </w:p>
        </w:tc>
        <w:tc>
          <w:tcPr>
            <w:tcW w:w="3851" w:type="dxa"/>
          </w:tcPr>
          <w:p w14:paraId="14BA7FD6" w14:textId="77777777" w:rsidR="002922B2" w:rsidRPr="003F24DF" w:rsidRDefault="002922B2" w:rsidP="0003630D">
            <w:pPr>
              <w:spacing w:after="0"/>
              <w:jc w:val="left"/>
              <w:cnfStyle w:val="000000000000" w:firstRow="0" w:lastRow="0" w:firstColumn="0" w:lastColumn="0" w:oddVBand="0" w:evenVBand="0" w:oddHBand="0" w:evenHBand="0" w:firstRowFirstColumn="0" w:firstRowLastColumn="0" w:lastRowFirstColumn="0" w:lastRowLastColumn="0"/>
              <w:rPr>
                <w:sz w:val="20"/>
              </w:rPr>
            </w:pPr>
            <w:r w:rsidRPr="003F24DF">
              <w:rPr>
                <w:sz w:val="20"/>
              </w:rPr>
              <w:t>Taux  de matériaux recyclés utilisés pour la production des housses des dispositifs proposés</w:t>
            </w:r>
          </w:p>
        </w:tc>
        <w:tc>
          <w:tcPr>
            <w:tcW w:w="1275" w:type="dxa"/>
          </w:tcPr>
          <w:p w14:paraId="51C6FD90" w14:textId="77777777" w:rsidR="002922B2" w:rsidRPr="003F24DF" w:rsidRDefault="002922B2" w:rsidP="002922B2">
            <w:pPr>
              <w:spacing w:after="0"/>
              <w:ind w:left="-108" w:right="-108"/>
              <w:cnfStyle w:val="000000000000" w:firstRow="0" w:lastRow="0" w:firstColumn="0" w:lastColumn="0" w:oddVBand="0" w:evenVBand="0" w:oddHBand="0" w:evenHBand="0" w:firstRowFirstColumn="0" w:firstRowLastColumn="0" w:lastRowFirstColumn="0" w:lastRowLastColumn="0"/>
              <w:rPr>
                <w:sz w:val="20"/>
                <w:szCs w:val="20"/>
              </w:rPr>
            </w:pPr>
            <w:r w:rsidRPr="003F24DF">
              <w:rPr>
                <w:sz w:val="20"/>
                <w:szCs w:val="20"/>
              </w:rPr>
              <w:t>% - préciser</w:t>
            </w:r>
          </w:p>
        </w:tc>
        <w:tc>
          <w:tcPr>
            <w:tcW w:w="567" w:type="dxa"/>
          </w:tcPr>
          <w:p w14:paraId="59FA5D2F" w14:textId="77777777" w:rsidR="002922B2" w:rsidRPr="003F24DF" w:rsidRDefault="002922B2" w:rsidP="002922B2">
            <w:pPr>
              <w:spacing w:after="0"/>
              <w:ind w:firstLine="72"/>
              <w:cnfStyle w:val="000000000000" w:firstRow="0" w:lastRow="0" w:firstColumn="0" w:lastColumn="0" w:oddVBand="0" w:evenVBand="0" w:oddHBand="0" w:evenHBand="0" w:firstRowFirstColumn="0" w:firstRowLastColumn="0" w:lastRowFirstColumn="0" w:lastRowLastColumn="0"/>
              <w:rPr>
                <w:rFonts w:cs="Arial"/>
              </w:rPr>
            </w:pPr>
            <w:r w:rsidRPr="003F24DF">
              <w:rPr>
                <w:rFonts w:cs="Arial"/>
              </w:rPr>
              <w:t>X</w:t>
            </w:r>
          </w:p>
        </w:tc>
        <w:tc>
          <w:tcPr>
            <w:tcW w:w="3736" w:type="dxa"/>
          </w:tcPr>
          <w:p w14:paraId="74D5AA64" w14:textId="77777777" w:rsidR="002922B2" w:rsidRPr="003F24DF" w:rsidRDefault="002922B2" w:rsidP="002922B2">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bCs/>
                <w:color w:val="000000"/>
                <w:spacing w:val="5"/>
              </w:rPr>
            </w:pPr>
          </w:p>
        </w:tc>
      </w:tr>
      <w:tr w:rsidR="002922B2" w:rsidRPr="003F24DF" w14:paraId="4FA82B1F" w14:textId="77777777" w:rsidTr="002922B2">
        <w:tc>
          <w:tcPr>
            <w:cnfStyle w:val="001000000000" w:firstRow="0" w:lastRow="0" w:firstColumn="1" w:lastColumn="0" w:oddVBand="0" w:evenVBand="0" w:oddHBand="0" w:evenHBand="0" w:firstRowFirstColumn="0" w:firstRowLastColumn="0" w:lastRowFirstColumn="0" w:lastRowLastColumn="0"/>
            <w:tcW w:w="534" w:type="dxa"/>
          </w:tcPr>
          <w:p w14:paraId="67A86AD0" w14:textId="77777777" w:rsidR="002922B2" w:rsidRPr="003F24DF" w:rsidRDefault="0003630D" w:rsidP="002922B2">
            <w:pPr>
              <w:spacing w:after="0"/>
              <w:rPr>
                <w:color w:val="000000"/>
              </w:rPr>
            </w:pPr>
            <w:r>
              <w:rPr>
                <w:color w:val="000000"/>
              </w:rPr>
              <w:t>4</w:t>
            </w:r>
          </w:p>
        </w:tc>
        <w:tc>
          <w:tcPr>
            <w:tcW w:w="3851" w:type="dxa"/>
          </w:tcPr>
          <w:p w14:paraId="43169783" w14:textId="77777777" w:rsidR="002922B2" w:rsidRPr="003F24DF" w:rsidRDefault="002922B2" w:rsidP="0003630D">
            <w:pPr>
              <w:spacing w:after="0"/>
              <w:jc w:val="left"/>
              <w:cnfStyle w:val="000000000000" w:firstRow="0" w:lastRow="0" w:firstColumn="0" w:lastColumn="0" w:oddVBand="0" w:evenVBand="0" w:oddHBand="0" w:evenHBand="0" w:firstRowFirstColumn="0" w:firstRowLastColumn="0" w:lastRowFirstColumn="0" w:lastRowLastColumn="0"/>
              <w:rPr>
                <w:sz w:val="20"/>
              </w:rPr>
            </w:pPr>
            <w:r w:rsidRPr="003F24DF">
              <w:rPr>
                <w:sz w:val="20"/>
              </w:rPr>
              <w:t xml:space="preserve">Taux  de matériaux recyclables entrant dans la composition </w:t>
            </w:r>
            <w:r w:rsidR="0003630D">
              <w:rPr>
                <w:sz w:val="20"/>
              </w:rPr>
              <w:t>des microbilles</w:t>
            </w:r>
            <w:r w:rsidRPr="003F24DF">
              <w:rPr>
                <w:sz w:val="20"/>
              </w:rPr>
              <w:t xml:space="preserve"> des dispositifs proposés </w:t>
            </w:r>
          </w:p>
        </w:tc>
        <w:tc>
          <w:tcPr>
            <w:tcW w:w="1275" w:type="dxa"/>
          </w:tcPr>
          <w:p w14:paraId="54BF5049" w14:textId="77777777" w:rsidR="002922B2" w:rsidRPr="003F24DF" w:rsidRDefault="002922B2" w:rsidP="002922B2">
            <w:pPr>
              <w:spacing w:after="0"/>
              <w:ind w:left="-108" w:right="-108"/>
              <w:cnfStyle w:val="000000000000" w:firstRow="0" w:lastRow="0" w:firstColumn="0" w:lastColumn="0" w:oddVBand="0" w:evenVBand="0" w:oddHBand="0" w:evenHBand="0" w:firstRowFirstColumn="0" w:firstRowLastColumn="0" w:lastRowFirstColumn="0" w:lastRowLastColumn="0"/>
              <w:rPr>
                <w:sz w:val="20"/>
                <w:szCs w:val="20"/>
              </w:rPr>
            </w:pPr>
            <w:r w:rsidRPr="003F24DF">
              <w:rPr>
                <w:sz w:val="20"/>
                <w:szCs w:val="20"/>
              </w:rPr>
              <w:t>% Préciser modalités de recyclage</w:t>
            </w:r>
          </w:p>
        </w:tc>
        <w:tc>
          <w:tcPr>
            <w:tcW w:w="567" w:type="dxa"/>
          </w:tcPr>
          <w:p w14:paraId="4A77D63D" w14:textId="77777777" w:rsidR="002922B2" w:rsidRPr="003F24DF" w:rsidRDefault="002922B2" w:rsidP="002922B2">
            <w:pPr>
              <w:spacing w:after="0"/>
              <w:ind w:firstLine="72"/>
              <w:cnfStyle w:val="000000000000" w:firstRow="0" w:lastRow="0" w:firstColumn="0" w:lastColumn="0" w:oddVBand="0" w:evenVBand="0" w:oddHBand="0" w:evenHBand="0" w:firstRowFirstColumn="0" w:firstRowLastColumn="0" w:lastRowFirstColumn="0" w:lastRowLastColumn="0"/>
              <w:rPr>
                <w:rFonts w:cs="Arial"/>
              </w:rPr>
            </w:pPr>
            <w:r w:rsidRPr="003F24DF">
              <w:rPr>
                <w:rFonts w:cs="Arial"/>
              </w:rPr>
              <w:t>X</w:t>
            </w:r>
          </w:p>
        </w:tc>
        <w:tc>
          <w:tcPr>
            <w:tcW w:w="3736" w:type="dxa"/>
          </w:tcPr>
          <w:p w14:paraId="7262B434" w14:textId="77777777" w:rsidR="002922B2" w:rsidRPr="003F24DF" w:rsidRDefault="002922B2" w:rsidP="002922B2">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bCs/>
                <w:color w:val="000000"/>
                <w:spacing w:val="5"/>
              </w:rPr>
            </w:pPr>
          </w:p>
        </w:tc>
      </w:tr>
      <w:tr w:rsidR="0003630D" w:rsidRPr="003F24DF" w14:paraId="2E91287D" w14:textId="77777777" w:rsidTr="006D4ADE">
        <w:tc>
          <w:tcPr>
            <w:cnfStyle w:val="001000000000" w:firstRow="0" w:lastRow="0" w:firstColumn="1" w:lastColumn="0" w:oddVBand="0" w:evenVBand="0" w:oddHBand="0" w:evenHBand="0" w:firstRowFirstColumn="0" w:firstRowLastColumn="0" w:lastRowFirstColumn="0" w:lastRowLastColumn="0"/>
            <w:tcW w:w="534" w:type="dxa"/>
          </w:tcPr>
          <w:p w14:paraId="018B2466" w14:textId="77777777" w:rsidR="0003630D" w:rsidRPr="003F24DF" w:rsidRDefault="0003630D" w:rsidP="0003630D">
            <w:pPr>
              <w:spacing w:after="0"/>
              <w:rPr>
                <w:color w:val="000000"/>
              </w:rPr>
            </w:pPr>
            <w:r>
              <w:rPr>
                <w:color w:val="000000"/>
              </w:rPr>
              <w:t>5</w:t>
            </w:r>
          </w:p>
        </w:tc>
        <w:tc>
          <w:tcPr>
            <w:tcW w:w="3851" w:type="dxa"/>
          </w:tcPr>
          <w:p w14:paraId="52001241" w14:textId="77777777" w:rsidR="0003630D" w:rsidRPr="003F24DF" w:rsidRDefault="0003630D" w:rsidP="0003630D">
            <w:pPr>
              <w:spacing w:after="0"/>
              <w:jc w:val="left"/>
              <w:cnfStyle w:val="000000000000" w:firstRow="0" w:lastRow="0" w:firstColumn="0" w:lastColumn="0" w:oddVBand="0" w:evenVBand="0" w:oddHBand="0" w:evenHBand="0" w:firstRowFirstColumn="0" w:firstRowLastColumn="0" w:lastRowFirstColumn="0" w:lastRowLastColumn="0"/>
              <w:rPr>
                <w:sz w:val="20"/>
              </w:rPr>
            </w:pPr>
            <w:r w:rsidRPr="003F24DF">
              <w:rPr>
                <w:sz w:val="20"/>
              </w:rPr>
              <w:t xml:space="preserve">Taux  de matériaux recyclables entrant dans la composition </w:t>
            </w:r>
            <w:r>
              <w:rPr>
                <w:sz w:val="20"/>
              </w:rPr>
              <w:t>des microfibres</w:t>
            </w:r>
            <w:r w:rsidRPr="003F24DF">
              <w:rPr>
                <w:sz w:val="20"/>
              </w:rPr>
              <w:t xml:space="preserve"> des dispositifs proposés </w:t>
            </w:r>
          </w:p>
        </w:tc>
        <w:tc>
          <w:tcPr>
            <w:tcW w:w="1275" w:type="dxa"/>
            <w:vAlign w:val="top"/>
          </w:tcPr>
          <w:p w14:paraId="67C9201A" w14:textId="77777777" w:rsidR="0003630D" w:rsidRPr="00E26876" w:rsidRDefault="0003630D" w:rsidP="0003630D">
            <w:pPr>
              <w:cnfStyle w:val="000000000000" w:firstRow="0" w:lastRow="0" w:firstColumn="0" w:lastColumn="0" w:oddVBand="0" w:evenVBand="0" w:oddHBand="0" w:evenHBand="0" w:firstRowFirstColumn="0" w:firstRowLastColumn="0" w:lastRowFirstColumn="0" w:lastRowLastColumn="0"/>
            </w:pPr>
            <w:r w:rsidRPr="0003630D">
              <w:rPr>
                <w:sz w:val="20"/>
              </w:rPr>
              <w:t>% Préciser modalités de recyclage</w:t>
            </w:r>
          </w:p>
        </w:tc>
        <w:tc>
          <w:tcPr>
            <w:tcW w:w="567" w:type="dxa"/>
            <w:vAlign w:val="top"/>
          </w:tcPr>
          <w:p w14:paraId="29E17E9B" w14:textId="77777777" w:rsidR="0003630D" w:rsidRDefault="0003630D" w:rsidP="0003630D">
            <w:pPr>
              <w:cnfStyle w:val="000000000000" w:firstRow="0" w:lastRow="0" w:firstColumn="0" w:lastColumn="0" w:oddVBand="0" w:evenVBand="0" w:oddHBand="0" w:evenHBand="0" w:firstRowFirstColumn="0" w:firstRowLastColumn="0" w:lastRowFirstColumn="0" w:lastRowLastColumn="0"/>
            </w:pPr>
            <w:r w:rsidRPr="00E26876">
              <w:t>X</w:t>
            </w:r>
          </w:p>
        </w:tc>
        <w:tc>
          <w:tcPr>
            <w:tcW w:w="3736" w:type="dxa"/>
          </w:tcPr>
          <w:p w14:paraId="4AC2CF22" w14:textId="77777777" w:rsidR="0003630D" w:rsidRPr="003F24DF" w:rsidRDefault="0003630D" w:rsidP="0003630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bCs/>
                <w:color w:val="000000"/>
                <w:spacing w:val="5"/>
              </w:rPr>
            </w:pPr>
          </w:p>
        </w:tc>
      </w:tr>
      <w:tr w:rsidR="002922B2" w:rsidRPr="001D3E4C" w14:paraId="2C3D80D4" w14:textId="77777777" w:rsidTr="002922B2">
        <w:tc>
          <w:tcPr>
            <w:cnfStyle w:val="001000000000" w:firstRow="0" w:lastRow="0" w:firstColumn="1" w:lastColumn="0" w:oddVBand="0" w:evenVBand="0" w:oddHBand="0" w:evenHBand="0" w:firstRowFirstColumn="0" w:firstRowLastColumn="0" w:lastRowFirstColumn="0" w:lastRowLastColumn="0"/>
            <w:tcW w:w="534" w:type="dxa"/>
          </w:tcPr>
          <w:p w14:paraId="11CB14C9" w14:textId="77777777" w:rsidR="002922B2" w:rsidRPr="003F24DF" w:rsidRDefault="0003630D" w:rsidP="002922B2">
            <w:pPr>
              <w:spacing w:after="0"/>
              <w:rPr>
                <w:color w:val="000000"/>
              </w:rPr>
            </w:pPr>
            <w:r>
              <w:rPr>
                <w:color w:val="000000"/>
              </w:rPr>
              <w:t>6</w:t>
            </w:r>
          </w:p>
        </w:tc>
        <w:tc>
          <w:tcPr>
            <w:tcW w:w="3851" w:type="dxa"/>
          </w:tcPr>
          <w:p w14:paraId="36E92089" w14:textId="77777777" w:rsidR="002922B2" w:rsidRPr="003F24DF" w:rsidRDefault="002922B2" w:rsidP="0003630D">
            <w:pPr>
              <w:spacing w:after="0"/>
              <w:jc w:val="left"/>
              <w:cnfStyle w:val="000000000000" w:firstRow="0" w:lastRow="0" w:firstColumn="0" w:lastColumn="0" w:oddVBand="0" w:evenVBand="0" w:oddHBand="0" w:evenHBand="0" w:firstRowFirstColumn="0" w:firstRowLastColumn="0" w:lastRowFirstColumn="0" w:lastRowLastColumn="0"/>
              <w:rPr>
                <w:sz w:val="20"/>
              </w:rPr>
            </w:pPr>
            <w:r w:rsidRPr="003F24DF">
              <w:rPr>
                <w:sz w:val="20"/>
              </w:rPr>
              <w:t xml:space="preserve">Taux  de matériaux recyclables entrant dans la composition des housses des dispositifs proposés : </w:t>
            </w:r>
          </w:p>
        </w:tc>
        <w:tc>
          <w:tcPr>
            <w:tcW w:w="1275" w:type="dxa"/>
          </w:tcPr>
          <w:p w14:paraId="2892067B" w14:textId="77777777" w:rsidR="002922B2" w:rsidRPr="003F24DF" w:rsidRDefault="002922B2" w:rsidP="002922B2">
            <w:pPr>
              <w:spacing w:after="0"/>
              <w:ind w:left="-108" w:right="-108"/>
              <w:cnfStyle w:val="000000000000" w:firstRow="0" w:lastRow="0" w:firstColumn="0" w:lastColumn="0" w:oddVBand="0" w:evenVBand="0" w:oddHBand="0" w:evenHBand="0" w:firstRowFirstColumn="0" w:firstRowLastColumn="0" w:lastRowFirstColumn="0" w:lastRowLastColumn="0"/>
              <w:rPr>
                <w:sz w:val="20"/>
                <w:szCs w:val="20"/>
              </w:rPr>
            </w:pPr>
            <w:r w:rsidRPr="003F24DF">
              <w:rPr>
                <w:sz w:val="20"/>
              </w:rPr>
              <w:t>% Préciser modalités de recyclage</w:t>
            </w:r>
          </w:p>
        </w:tc>
        <w:tc>
          <w:tcPr>
            <w:tcW w:w="567" w:type="dxa"/>
          </w:tcPr>
          <w:p w14:paraId="050F66F1" w14:textId="77777777" w:rsidR="002922B2" w:rsidRPr="003F24DF" w:rsidRDefault="002922B2" w:rsidP="002922B2">
            <w:pPr>
              <w:spacing w:after="0"/>
              <w:ind w:firstLine="72"/>
              <w:cnfStyle w:val="000000000000" w:firstRow="0" w:lastRow="0" w:firstColumn="0" w:lastColumn="0" w:oddVBand="0" w:evenVBand="0" w:oddHBand="0" w:evenHBand="0" w:firstRowFirstColumn="0" w:firstRowLastColumn="0" w:lastRowFirstColumn="0" w:lastRowLastColumn="0"/>
              <w:rPr>
                <w:rFonts w:cs="Arial"/>
              </w:rPr>
            </w:pPr>
            <w:r w:rsidRPr="003F24DF">
              <w:rPr>
                <w:rFonts w:cs="Arial"/>
              </w:rPr>
              <w:t>X</w:t>
            </w:r>
          </w:p>
        </w:tc>
        <w:tc>
          <w:tcPr>
            <w:tcW w:w="3736" w:type="dxa"/>
          </w:tcPr>
          <w:p w14:paraId="3AECDF40" w14:textId="77777777" w:rsidR="002922B2" w:rsidRPr="003F24DF" w:rsidRDefault="002922B2" w:rsidP="002922B2">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bCs/>
                <w:color w:val="000000"/>
                <w:spacing w:val="5"/>
              </w:rPr>
            </w:pPr>
          </w:p>
        </w:tc>
      </w:tr>
      <w:tr w:rsidR="002922B2" w:rsidRPr="001D3E4C" w14:paraId="4BE0A8C0" w14:textId="77777777" w:rsidTr="002922B2">
        <w:tc>
          <w:tcPr>
            <w:cnfStyle w:val="001000000000" w:firstRow="0" w:lastRow="0" w:firstColumn="1" w:lastColumn="0" w:oddVBand="0" w:evenVBand="0" w:oddHBand="0" w:evenHBand="0" w:firstRowFirstColumn="0" w:firstRowLastColumn="0" w:lastRowFirstColumn="0" w:lastRowLastColumn="0"/>
            <w:tcW w:w="534" w:type="dxa"/>
          </w:tcPr>
          <w:p w14:paraId="4E84120B" w14:textId="77777777" w:rsidR="002922B2" w:rsidRPr="003F24DF" w:rsidRDefault="0003630D" w:rsidP="002922B2">
            <w:pPr>
              <w:spacing w:after="0"/>
              <w:rPr>
                <w:color w:val="000000"/>
              </w:rPr>
            </w:pPr>
            <w:r>
              <w:rPr>
                <w:color w:val="000000"/>
              </w:rPr>
              <w:t>7</w:t>
            </w:r>
          </w:p>
        </w:tc>
        <w:tc>
          <w:tcPr>
            <w:tcW w:w="3851" w:type="dxa"/>
          </w:tcPr>
          <w:p w14:paraId="3BB4FF59" w14:textId="77777777" w:rsidR="002922B2" w:rsidRPr="003F24DF" w:rsidRDefault="002922B2" w:rsidP="0003630D">
            <w:pPr>
              <w:spacing w:after="0"/>
              <w:jc w:val="left"/>
              <w:cnfStyle w:val="000000000000" w:firstRow="0" w:lastRow="0" w:firstColumn="0" w:lastColumn="0" w:oddVBand="0" w:evenVBand="0" w:oddHBand="0" w:evenHBand="0" w:firstRowFirstColumn="0" w:firstRowLastColumn="0" w:lastRowFirstColumn="0" w:lastRowLastColumn="0"/>
              <w:rPr>
                <w:sz w:val="20"/>
              </w:rPr>
            </w:pPr>
            <w:r w:rsidRPr="003F24DF">
              <w:rPr>
                <w:sz w:val="20"/>
              </w:rPr>
              <w:t>Les tissus enduits utilisés sont garantis sans phtalates</w:t>
            </w:r>
          </w:p>
        </w:tc>
        <w:tc>
          <w:tcPr>
            <w:tcW w:w="1275" w:type="dxa"/>
          </w:tcPr>
          <w:p w14:paraId="29B4BA85" w14:textId="77777777" w:rsidR="002922B2" w:rsidRPr="003F24DF" w:rsidRDefault="002922B2" w:rsidP="002922B2">
            <w:pPr>
              <w:spacing w:after="0"/>
              <w:ind w:left="-108" w:right="-108"/>
              <w:cnfStyle w:val="000000000000" w:firstRow="0" w:lastRow="0" w:firstColumn="0" w:lastColumn="0" w:oddVBand="0" w:evenVBand="0" w:oddHBand="0" w:evenHBand="0" w:firstRowFirstColumn="0" w:firstRowLastColumn="0" w:lastRowFirstColumn="0" w:lastRowLastColumn="0"/>
              <w:rPr>
                <w:sz w:val="20"/>
                <w:szCs w:val="20"/>
              </w:rPr>
            </w:pPr>
            <w:r w:rsidRPr="003F24DF">
              <w:rPr>
                <w:sz w:val="20"/>
                <w:szCs w:val="20"/>
              </w:rPr>
              <w:t>Transmettre certificat</w:t>
            </w:r>
          </w:p>
        </w:tc>
        <w:tc>
          <w:tcPr>
            <w:tcW w:w="567" w:type="dxa"/>
          </w:tcPr>
          <w:p w14:paraId="15645B35" w14:textId="77777777" w:rsidR="002922B2" w:rsidRPr="003F24DF" w:rsidRDefault="002922B2" w:rsidP="002922B2">
            <w:pPr>
              <w:spacing w:after="0"/>
              <w:ind w:firstLine="72"/>
              <w:cnfStyle w:val="000000000000" w:firstRow="0" w:lastRow="0" w:firstColumn="0" w:lastColumn="0" w:oddVBand="0" w:evenVBand="0" w:oddHBand="0" w:evenHBand="0" w:firstRowFirstColumn="0" w:firstRowLastColumn="0" w:lastRowFirstColumn="0" w:lastRowLastColumn="0"/>
              <w:rPr>
                <w:rFonts w:cs="Arial"/>
              </w:rPr>
            </w:pPr>
            <w:r w:rsidRPr="003F24DF">
              <w:rPr>
                <w:rFonts w:cs="Arial"/>
              </w:rPr>
              <w:t>X</w:t>
            </w:r>
          </w:p>
        </w:tc>
        <w:tc>
          <w:tcPr>
            <w:tcW w:w="3736" w:type="dxa"/>
          </w:tcPr>
          <w:p w14:paraId="460BC064" w14:textId="77777777" w:rsidR="002922B2" w:rsidRPr="003F24DF" w:rsidRDefault="002922B2" w:rsidP="002922B2">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bCs/>
                <w:color w:val="000000"/>
                <w:spacing w:val="5"/>
                <w:sz w:val="20"/>
              </w:rPr>
            </w:pPr>
          </w:p>
        </w:tc>
      </w:tr>
      <w:tr w:rsidR="002922B2" w:rsidRPr="001D3E4C" w14:paraId="1335C8C1" w14:textId="77777777" w:rsidTr="002922B2">
        <w:tc>
          <w:tcPr>
            <w:cnfStyle w:val="001000000000" w:firstRow="0" w:lastRow="0" w:firstColumn="1" w:lastColumn="0" w:oddVBand="0" w:evenVBand="0" w:oddHBand="0" w:evenHBand="0" w:firstRowFirstColumn="0" w:firstRowLastColumn="0" w:lastRowFirstColumn="0" w:lastRowLastColumn="0"/>
            <w:tcW w:w="534" w:type="dxa"/>
          </w:tcPr>
          <w:p w14:paraId="04B6A139" w14:textId="77777777" w:rsidR="002922B2" w:rsidRPr="003F24DF" w:rsidRDefault="0003630D" w:rsidP="002922B2">
            <w:pPr>
              <w:spacing w:after="0"/>
              <w:rPr>
                <w:color w:val="000000"/>
              </w:rPr>
            </w:pPr>
            <w:r>
              <w:rPr>
                <w:color w:val="000000"/>
              </w:rPr>
              <w:t>8</w:t>
            </w:r>
          </w:p>
        </w:tc>
        <w:tc>
          <w:tcPr>
            <w:tcW w:w="3851" w:type="dxa"/>
          </w:tcPr>
          <w:p w14:paraId="6D53C884" w14:textId="77777777" w:rsidR="002922B2" w:rsidRPr="003F24DF" w:rsidRDefault="002922B2" w:rsidP="0003630D">
            <w:pPr>
              <w:spacing w:after="0"/>
              <w:jc w:val="left"/>
              <w:cnfStyle w:val="000000000000" w:firstRow="0" w:lastRow="0" w:firstColumn="0" w:lastColumn="0" w:oddVBand="0" w:evenVBand="0" w:oddHBand="0" w:evenHBand="0" w:firstRowFirstColumn="0" w:firstRowLastColumn="0" w:lastRowFirstColumn="0" w:lastRowLastColumn="0"/>
              <w:rPr>
                <w:sz w:val="20"/>
              </w:rPr>
            </w:pPr>
            <w:r w:rsidRPr="003F24DF">
              <w:rPr>
                <w:sz w:val="20"/>
              </w:rPr>
              <w:t xml:space="preserve">Les produits bénéficient-ils d’une éco conception,  c’est-à-dire une spécificité technique permettant de diminuer l'impact environnemental ? si oui, préciser dans quel domaine </w:t>
            </w:r>
          </w:p>
        </w:tc>
        <w:tc>
          <w:tcPr>
            <w:tcW w:w="1275" w:type="dxa"/>
          </w:tcPr>
          <w:p w14:paraId="424074BA" w14:textId="77777777" w:rsidR="002922B2" w:rsidRPr="003F24DF" w:rsidRDefault="002922B2" w:rsidP="002922B2">
            <w:pPr>
              <w:spacing w:after="0"/>
              <w:ind w:left="-108" w:right="-108"/>
              <w:cnfStyle w:val="000000000000" w:firstRow="0" w:lastRow="0" w:firstColumn="0" w:lastColumn="0" w:oddVBand="0" w:evenVBand="0" w:oddHBand="0" w:evenHBand="0" w:firstRowFirstColumn="0" w:firstRowLastColumn="0" w:lastRowFirstColumn="0" w:lastRowLastColumn="0"/>
              <w:rPr>
                <w:sz w:val="20"/>
                <w:szCs w:val="20"/>
              </w:rPr>
            </w:pPr>
            <w:r w:rsidRPr="003F24DF">
              <w:rPr>
                <w:sz w:val="20"/>
                <w:szCs w:val="20"/>
              </w:rPr>
              <w:t>Oui – non préciser</w:t>
            </w:r>
          </w:p>
        </w:tc>
        <w:tc>
          <w:tcPr>
            <w:tcW w:w="567" w:type="dxa"/>
          </w:tcPr>
          <w:p w14:paraId="3DCAD851" w14:textId="77777777" w:rsidR="002922B2" w:rsidRPr="003F24DF" w:rsidRDefault="002922B2" w:rsidP="002922B2">
            <w:pPr>
              <w:spacing w:after="0"/>
              <w:ind w:firstLine="72"/>
              <w:cnfStyle w:val="000000000000" w:firstRow="0" w:lastRow="0" w:firstColumn="0" w:lastColumn="0" w:oddVBand="0" w:evenVBand="0" w:oddHBand="0" w:evenHBand="0" w:firstRowFirstColumn="0" w:firstRowLastColumn="0" w:lastRowFirstColumn="0" w:lastRowLastColumn="0"/>
              <w:rPr>
                <w:rFonts w:cs="Arial"/>
              </w:rPr>
            </w:pPr>
            <w:r w:rsidRPr="003F24DF">
              <w:rPr>
                <w:rFonts w:cs="Arial"/>
              </w:rPr>
              <w:t>X</w:t>
            </w:r>
          </w:p>
        </w:tc>
        <w:tc>
          <w:tcPr>
            <w:tcW w:w="3736" w:type="dxa"/>
          </w:tcPr>
          <w:p w14:paraId="29D95F9D" w14:textId="77777777" w:rsidR="002922B2" w:rsidRPr="003F24DF" w:rsidRDefault="002922B2" w:rsidP="002922B2">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bCs/>
                <w:color w:val="000000"/>
                <w:spacing w:val="5"/>
                <w:sz w:val="20"/>
              </w:rPr>
            </w:pPr>
            <w:r w:rsidRPr="003F24DF">
              <w:rPr>
                <w:bCs/>
                <w:color w:val="000000"/>
                <w:spacing w:val="5"/>
                <w:sz w:val="20"/>
              </w:rPr>
              <w:t>Fournir justificatif pour validation</w:t>
            </w:r>
          </w:p>
        </w:tc>
      </w:tr>
      <w:tr w:rsidR="002922B2" w:rsidRPr="003F24DF" w14:paraId="2D477114" w14:textId="77777777" w:rsidTr="002922B2">
        <w:tc>
          <w:tcPr>
            <w:cnfStyle w:val="001000000000" w:firstRow="0" w:lastRow="0" w:firstColumn="1" w:lastColumn="0" w:oddVBand="0" w:evenVBand="0" w:oddHBand="0" w:evenHBand="0" w:firstRowFirstColumn="0" w:firstRowLastColumn="0" w:lastRowFirstColumn="0" w:lastRowLastColumn="0"/>
            <w:tcW w:w="534" w:type="dxa"/>
          </w:tcPr>
          <w:p w14:paraId="116348DE" w14:textId="77777777" w:rsidR="002922B2" w:rsidRPr="003F24DF" w:rsidRDefault="0003630D" w:rsidP="002922B2">
            <w:pPr>
              <w:spacing w:after="0"/>
              <w:rPr>
                <w:color w:val="000000"/>
              </w:rPr>
            </w:pPr>
            <w:r>
              <w:rPr>
                <w:color w:val="000000"/>
              </w:rPr>
              <w:t>9</w:t>
            </w:r>
          </w:p>
        </w:tc>
        <w:tc>
          <w:tcPr>
            <w:tcW w:w="3851" w:type="dxa"/>
          </w:tcPr>
          <w:p w14:paraId="28EF1B55" w14:textId="77777777" w:rsidR="002922B2" w:rsidRPr="003F24DF" w:rsidRDefault="002922B2" w:rsidP="0003630D">
            <w:pPr>
              <w:spacing w:after="0"/>
              <w:jc w:val="left"/>
              <w:cnfStyle w:val="000000000000" w:firstRow="0" w:lastRow="0" w:firstColumn="0" w:lastColumn="0" w:oddVBand="0" w:evenVBand="0" w:oddHBand="0" w:evenHBand="0" w:firstRowFirstColumn="0" w:firstRowLastColumn="0" w:lastRowFirstColumn="0" w:lastRowLastColumn="0"/>
              <w:rPr>
                <w:sz w:val="20"/>
              </w:rPr>
            </w:pPr>
            <w:r w:rsidRPr="003F24DF">
              <w:rPr>
                <w:sz w:val="20"/>
              </w:rPr>
              <w:t>Disposez-vous d’un écolabel en lien avec l’un ou plusieurs des produits proposés au BPU</w:t>
            </w:r>
          </w:p>
        </w:tc>
        <w:tc>
          <w:tcPr>
            <w:tcW w:w="1275" w:type="dxa"/>
          </w:tcPr>
          <w:p w14:paraId="77F84592" w14:textId="77777777" w:rsidR="002922B2" w:rsidRPr="003F24DF" w:rsidRDefault="002922B2" w:rsidP="002922B2">
            <w:pPr>
              <w:spacing w:after="0"/>
              <w:ind w:left="-108" w:right="-108"/>
              <w:cnfStyle w:val="000000000000" w:firstRow="0" w:lastRow="0" w:firstColumn="0" w:lastColumn="0" w:oddVBand="0" w:evenVBand="0" w:oddHBand="0" w:evenHBand="0" w:firstRowFirstColumn="0" w:firstRowLastColumn="0" w:lastRowFirstColumn="0" w:lastRowLastColumn="0"/>
              <w:rPr>
                <w:sz w:val="20"/>
                <w:szCs w:val="20"/>
              </w:rPr>
            </w:pPr>
            <w:r w:rsidRPr="003F24DF">
              <w:rPr>
                <w:sz w:val="20"/>
                <w:szCs w:val="20"/>
              </w:rPr>
              <w:t xml:space="preserve">Oui – non </w:t>
            </w:r>
          </w:p>
        </w:tc>
        <w:tc>
          <w:tcPr>
            <w:tcW w:w="567" w:type="dxa"/>
          </w:tcPr>
          <w:p w14:paraId="0A91ED00" w14:textId="77777777" w:rsidR="002922B2" w:rsidRPr="003F24DF" w:rsidRDefault="002922B2" w:rsidP="002922B2">
            <w:pPr>
              <w:spacing w:after="0"/>
              <w:ind w:firstLine="72"/>
              <w:cnfStyle w:val="000000000000" w:firstRow="0" w:lastRow="0" w:firstColumn="0" w:lastColumn="0" w:oddVBand="0" w:evenVBand="0" w:oddHBand="0" w:evenHBand="0" w:firstRowFirstColumn="0" w:firstRowLastColumn="0" w:lastRowFirstColumn="0" w:lastRowLastColumn="0"/>
              <w:rPr>
                <w:rFonts w:cs="Arial"/>
              </w:rPr>
            </w:pPr>
            <w:r w:rsidRPr="003F24DF">
              <w:rPr>
                <w:rFonts w:cs="Arial"/>
              </w:rPr>
              <w:t>X</w:t>
            </w:r>
          </w:p>
        </w:tc>
        <w:tc>
          <w:tcPr>
            <w:tcW w:w="3736" w:type="dxa"/>
          </w:tcPr>
          <w:p w14:paraId="1B3DCF53" w14:textId="77777777" w:rsidR="002922B2" w:rsidRPr="003F24DF" w:rsidRDefault="002922B2" w:rsidP="002922B2">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bCs/>
                <w:color w:val="000000"/>
                <w:spacing w:val="5"/>
                <w:sz w:val="20"/>
              </w:rPr>
            </w:pPr>
            <w:r w:rsidRPr="003F24DF">
              <w:rPr>
                <w:bCs/>
                <w:color w:val="000000"/>
                <w:spacing w:val="5"/>
                <w:sz w:val="20"/>
              </w:rPr>
              <w:t>Fournir certificat précisant date d’obtention et durée de validité</w:t>
            </w:r>
          </w:p>
        </w:tc>
      </w:tr>
      <w:tr w:rsidR="002922B2" w:rsidRPr="003F24DF" w14:paraId="136F447F" w14:textId="77777777" w:rsidTr="002922B2">
        <w:tc>
          <w:tcPr>
            <w:cnfStyle w:val="001000000000" w:firstRow="0" w:lastRow="0" w:firstColumn="1" w:lastColumn="0" w:oddVBand="0" w:evenVBand="0" w:oddHBand="0" w:evenHBand="0" w:firstRowFirstColumn="0" w:firstRowLastColumn="0" w:lastRowFirstColumn="0" w:lastRowLastColumn="0"/>
            <w:tcW w:w="534" w:type="dxa"/>
          </w:tcPr>
          <w:p w14:paraId="28C9E283" w14:textId="77777777" w:rsidR="002922B2" w:rsidRPr="003F24DF" w:rsidRDefault="0003630D" w:rsidP="002922B2">
            <w:pPr>
              <w:spacing w:after="0"/>
              <w:rPr>
                <w:color w:val="000000"/>
              </w:rPr>
            </w:pPr>
            <w:r>
              <w:rPr>
                <w:color w:val="000000"/>
              </w:rPr>
              <w:t>10</w:t>
            </w:r>
          </w:p>
        </w:tc>
        <w:tc>
          <w:tcPr>
            <w:tcW w:w="3851" w:type="dxa"/>
          </w:tcPr>
          <w:p w14:paraId="640371B0" w14:textId="77777777" w:rsidR="002922B2" w:rsidRPr="003F24DF" w:rsidRDefault="002922B2" w:rsidP="0003630D">
            <w:pPr>
              <w:spacing w:after="0"/>
              <w:jc w:val="left"/>
              <w:cnfStyle w:val="000000000000" w:firstRow="0" w:lastRow="0" w:firstColumn="0" w:lastColumn="0" w:oddVBand="0" w:evenVBand="0" w:oddHBand="0" w:evenHBand="0" w:firstRowFirstColumn="0" w:firstRowLastColumn="0" w:lastRowFirstColumn="0" w:lastRowLastColumn="0"/>
              <w:rPr>
                <w:sz w:val="20"/>
              </w:rPr>
            </w:pPr>
            <w:r w:rsidRPr="003F24DF">
              <w:rPr>
                <w:sz w:val="20"/>
              </w:rPr>
              <w:t>Type d’emballages utilisés pour la livraison, (biomatériaux, certifiés FSC ou PEFC, …)</w:t>
            </w:r>
          </w:p>
        </w:tc>
        <w:tc>
          <w:tcPr>
            <w:tcW w:w="1275" w:type="dxa"/>
          </w:tcPr>
          <w:p w14:paraId="732D4C52" w14:textId="77777777" w:rsidR="002922B2" w:rsidRPr="003F24DF" w:rsidRDefault="002922B2" w:rsidP="002922B2">
            <w:pPr>
              <w:spacing w:after="0"/>
              <w:ind w:left="-108" w:right="-108"/>
              <w:cnfStyle w:val="000000000000" w:firstRow="0" w:lastRow="0" w:firstColumn="0" w:lastColumn="0" w:oddVBand="0" w:evenVBand="0" w:oddHBand="0" w:evenHBand="0" w:firstRowFirstColumn="0" w:firstRowLastColumn="0" w:lastRowFirstColumn="0" w:lastRowLastColumn="0"/>
              <w:rPr>
                <w:sz w:val="20"/>
                <w:szCs w:val="20"/>
              </w:rPr>
            </w:pPr>
            <w:r w:rsidRPr="003F24DF">
              <w:rPr>
                <w:sz w:val="20"/>
                <w:szCs w:val="20"/>
              </w:rPr>
              <w:t>Préciser</w:t>
            </w:r>
          </w:p>
        </w:tc>
        <w:tc>
          <w:tcPr>
            <w:tcW w:w="567" w:type="dxa"/>
          </w:tcPr>
          <w:p w14:paraId="2BD5C865" w14:textId="77777777" w:rsidR="002922B2" w:rsidRPr="003F24DF" w:rsidRDefault="002922B2" w:rsidP="002922B2">
            <w:pPr>
              <w:spacing w:after="0"/>
              <w:ind w:firstLine="72"/>
              <w:cnfStyle w:val="000000000000" w:firstRow="0" w:lastRow="0" w:firstColumn="0" w:lastColumn="0" w:oddVBand="0" w:evenVBand="0" w:oddHBand="0" w:evenHBand="0" w:firstRowFirstColumn="0" w:firstRowLastColumn="0" w:lastRowFirstColumn="0" w:lastRowLastColumn="0"/>
              <w:rPr>
                <w:rFonts w:cs="Arial"/>
                <w:bCs/>
              </w:rPr>
            </w:pPr>
            <w:r w:rsidRPr="003F24DF">
              <w:rPr>
                <w:rFonts w:cs="Arial"/>
                <w:bCs/>
              </w:rPr>
              <w:t>X</w:t>
            </w:r>
          </w:p>
        </w:tc>
        <w:tc>
          <w:tcPr>
            <w:tcW w:w="3736" w:type="dxa"/>
          </w:tcPr>
          <w:p w14:paraId="4375A607" w14:textId="77777777" w:rsidR="002922B2" w:rsidRPr="003F24DF" w:rsidRDefault="002922B2" w:rsidP="002922B2">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bCs/>
                <w:color w:val="000000"/>
                <w:spacing w:val="5"/>
              </w:rPr>
            </w:pPr>
          </w:p>
        </w:tc>
      </w:tr>
      <w:tr w:rsidR="002922B2" w:rsidRPr="003F24DF" w14:paraId="19962707" w14:textId="77777777" w:rsidTr="002922B2">
        <w:tc>
          <w:tcPr>
            <w:cnfStyle w:val="001000000000" w:firstRow="0" w:lastRow="0" w:firstColumn="1" w:lastColumn="0" w:oddVBand="0" w:evenVBand="0" w:oddHBand="0" w:evenHBand="0" w:firstRowFirstColumn="0" w:firstRowLastColumn="0" w:lastRowFirstColumn="0" w:lastRowLastColumn="0"/>
            <w:tcW w:w="534" w:type="dxa"/>
          </w:tcPr>
          <w:p w14:paraId="2EA36978" w14:textId="77777777" w:rsidR="002922B2" w:rsidRPr="003F24DF" w:rsidRDefault="0003630D" w:rsidP="002922B2">
            <w:pPr>
              <w:spacing w:after="0"/>
              <w:rPr>
                <w:color w:val="000000"/>
              </w:rPr>
            </w:pPr>
            <w:r>
              <w:rPr>
                <w:color w:val="000000"/>
              </w:rPr>
              <w:t>11</w:t>
            </w:r>
          </w:p>
        </w:tc>
        <w:tc>
          <w:tcPr>
            <w:tcW w:w="3851" w:type="dxa"/>
          </w:tcPr>
          <w:p w14:paraId="4E11F650" w14:textId="77777777" w:rsidR="002922B2" w:rsidRPr="003F24DF" w:rsidRDefault="002922B2" w:rsidP="0003630D">
            <w:pPr>
              <w:spacing w:after="0"/>
              <w:jc w:val="left"/>
              <w:cnfStyle w:val="000000000000" w:firstRow="0" w:lastRow="0" w:firstColumn="0" w:lastColumn="0" w:oddVBand="0" w:evenVBand="0" w:oddHBand="0" w:evenHBand="0" w:firstRowFirstColumn="0" w:firstRowLastColumn="0" w:lastRowFirstColumn="0" w:lastRowLastColumn="0"/>
              <w:rPr>
                <w:sz w:val="20"/>
              </w:rPr>
            </w:pPr>
            <w:r w:rsidRPr="003F24DF">
              <w:rPr>
                <w:sz w:val="20"/>
              </w:rPr>
              <w:t>Comment les emballages sont-ils optimisés ?</w:t>
            </w:r>
          </w:p>
        </w:tc>
        <w:tc>
          <w:tcPr>
            <w:tcW w:w="1275" w:type="dxa"/>
          </w:tcPr>
          <w:p w14:paraId="22232D1C" w14:textId="77777777" w:rsidR="002922B2" w:rsidRPr="003F24DF" w:rsidRDefault="002922B2" w:rsidP="002922B2">
            <w:pPr>
              <w:spacing w:after="0"/>
              <w:ind w:left="-108" w:right="-108"/>
              <w:cnfStyle w:val="000000000000" w:firstRow="0" w:lastRow="0" w:firstColumn="0" w:lastColumn="0" w:oddVBand="0" w:evenVBand="0" w:oddHBand="0" w:evenHBand="0" w:firstRowFirstColumn="0" w:firstRowLastColumn="0" w:lastRowFirstColumn="0" w:lastRowLastColumn="0"/>
              <w:rPr>
                <w:sz w:val="20"/>
                <w:szCs w:val="20"/>
              </w:rPr>
            </w:pPr>
            <w:r w:rsidRPr="003F24DF">
              <w:rPr>
                <w:sz w:val="20"/>
                <w:szCs w:val="20"/>
              </w:rPr>
              <w:t>Décrire</w:t>
            </w:r>
          </w:p>
        </w:tc>
        <w:tc>
          <w:tcPr>
            <w:tcW w:w="567" w:type="dxa"/>
          </w:tcPr>
          <w:p w14:paraId="3A86610A" w14:textId="77777777" w:rsidR="002922B2" w:rsidRPr="003F24DF" w:rsidRDefault="002922B2" w:rsidP="002922B2">
            <w:pPr>
              <w:spacing w:after="0"/>
              <w:ind w:firstLine="72"/>
              <w:cnfStyle w:val="000000000000" w:firstRow="0" w:lastRow="0" w:firstColumn="0" w:lastColumn="0" w:oddVBand="0" w:evenVBand="0" w:oddHBand="0" w:evenHBand="0" w:firstRowFirstColumn="0" w:firstRowLastColumn="0" w:lastRowFirstColumn="0" w:lastRowLastColumn="0"/>
              <w:rPr>
                <w:rFonts w:cs="Arial"/>
                <w:bCs/>
              </w:rPr>
            </w:pPr>
            <w:r w:rsidRPr="003F24DF">
              <w:rPr>
                <w:rFonts w:cs="Arial"/>
                <w:bCs/>
              </w:rPr>
              <w:t>X</w:t>
            </w:r>
          </w:p>
        </w:tc>
        <w:tc>
          <w:tcPr>
            <w:tcW w:w="3736" w:type="dxa"/>
          </w:tcPr>
          <w:p w14:paraId="50459C9E" w14:textId="77777777" w:rsidR="002922B2" w:rsidRPr="003F24DF" w:rsidRDefault="002922B2" w:rsidP="002922B2">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bCs/>
                <w:color w:val="000000"/>
                <w:spacing w:val="5"/>
              </w:rPr>
            </w:pPr>
          </w:p>
        </w:tc>
      </w:tr>
      <w:tr w:rsidR="002922B2" w:rsidRPr="003F24DF" w14:paraId="119A401B" w14:textId="77777777" w:rsidTr="002922B2">
        <w:trPr>
          <w:trHeight w:val="303"/>
        </w:trPr>
        <w:tc>
          <w:tcPr>
            <w:cnfStyle w:val="001000000000" w:firstRow="0" w:lastRow="0" w:firstColumn="1" w:lastColumn="0" w:oddVBand="0" w:evenVBand="0" w:oddHBand="0" w:evenHBand="0" w:firstRowFirstColumn="0" w:firstRowLastColumn="0" w:lastRowFirstColumn="0" w:lastRowLastColumn="0"/>
            <w:tcW w:w="534" w:type="dxa"/>
          </w:tcPr>
          <w:p w14:paraId="3063F1EA" w14:textId="77777777" w:rsidR="002922B2" w:rsidRPr="003F24DF" w:rsidRDefault="0003630D" w:rsidP="002922B2">
            <w:pPr>
              <w:spacing w:after="0"/>
              <w:rPr>
                <w:color w:val="000000"/>
              </w:rPr>
            </w:pPr>
            <w:r>
              <w:rPr>
                <w:color w:val="000000"/>
              </w:rPr>
              <w:t>12</w:t>
            </w:r>
          </w:p>
        </w:tc>
        <w:tc>
          <w:tcPr>
            <w:tcW w:w="3851" w:type="dxa"/>
          </w:tcPr>
          <w:p w14:paraId="05446498" w14:textId="77777777" w:rsidR="002922B2" w:rsidRPr="003F24DF" w:rsidRDefault="002922B2" w:rsidP="0003630D">
            <w:pPr>
              <w:spacing w:after="0"/>
              <w:jc w:val="left"/>
              <w:cnfStyle w:val="000000000000" w:firstRow="0" w:lastRow="0" w:firstColumn="0" w:lastColumn="0" w:oddVBand="0" w:evenVBand="0" w:oddHBand="0" w:evenHBand="0" w:firstRowFirstColumn="0" w:firstRowLastColumn="0" w:lastRowFirstColumn="0" w:lastRowLastColumn="0"/>
              <w:rPr>
                <w:sz w:val="20"/>
              </w:rPr>
            </w:pPr>
            <w:r w:rsidRPr="003F24DF">
              <w:rPr>
                <w:sz w:val="20"/>
              </w:rPr>
              <w:t>Les emballages sont-ils réutilisés</w:t>
            </w:r>
          </w:p>
        </w:tc>
        <w:tc>
          <w:tcPr>
            <w:tcW w:w="1275" w:type="dxa"/>
          </w:tcPr>
          <w:p w14:paraId="2BD3D2BE" w14:textId="77777777" w:rsidR="002922B2" w:rsidRPr="003F24DF" w:rsidRDefault="002922B2" w:rsidP="002922B2">
            <w:pPr>
              <w:spacing w:after="0"/>
              <w:ind w:left="-108" w:right="-108"/>
              <w:cnfStyle w:val="000000000000" w:firstRow="0" w:lastRow="0" w:firstColumn="0" w:lastColumn="0" w:oddVBand="0" w:evenVBand="0" w:oddHBand="0" w:evenHBand="0" w:firstRowFirstColumn="0" w:firstRowLastColumn="0" w:lastRowFirstColumn="0" w:lastRowLastColumn="0"/>
              <w:rPr>
                <w:sz w:val="20"/>
                <w:szCs w:val="20"/>
              </w:rPr>
            </w:pPr>
            <w:r w:rsidRPr="003F24DF">
              <w:rPr>
                <w:sz w:val="20"/>
                <w:szCs w:val="20"/>
              </w:rPr>
              <w:t>Oui - non</w:t>
            </w:r>
          </w:p>
        </w:tc>
        <w:tc>
          <w:tcPr>
            <w:tcW w:w="567" w:type="dxa"/>
          </w:tcPr>
          <w:p w14:paraId="78488D59" w14:textId="77777777" w:rsidR="002922B2" w:rsidRPr="003F24DF" w:rsidRDefault="002922B2" w:rsidP="002922B2">
            <w:pPr>
              <w:spacing w:after="0"/>
              <w:ind w:firstLine="72"/>
              <w:cnfStyle w:val="000000000000" w:firstRow="0" w:lastRow="0" w:firstColumn="0" w:lastColumn="0" w:oddVBand="0" w:evenVBand="0" w:oddHBand="0" w:evenHBand="0" w:firstRowFirstColumn="0" w:firstRowLastColumn="0" w:lastRowFirstColumn="0" w:lastRowLastColumn="0"/>
              <w:rPr>
                <w:rFonts w:cs="Arial"/>
                <w:bCs/>
              </w:rPr>
            </w:pPr>
            <w:r w:rsidRPr="003F24DF">
              <w:rPr>
                <w:rFonts w:cs="Arial"/>
                <w:bCs/>
              </w:rPr>
              <w:t>X</w:t>
            </w:r>
          </w:p>
        </w:tc>
        <w:tc>
          <w:tcPr>
            <w:tcW w:w="3736" w:type="dxa"/>
          </w:tcPr>
          <w:p w14:paraId="126396BB" w14:textId="77777777" w:rsidR="002922B2" w:rsidRPr="003F24DF" w:rsidRDefault="002922B2" w:rsidP="002922B2">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bCs/>
                <w:color w:val="000000"/>
                <w:spacing w:val="5"/>
              </w:rPr>
            </w:pPr>
          </w:p>
        </w:tc>
      </w:tr>
      <w:tr w:rsidR="002922B2" w:rsidRPr="003F24DF" w14:paraId="6BDBD36A" w14:textId="77777777" w:rsidTr="002922B2">
        <w:tc>
          <w:tcPr>
            <w:cnfStyle w:val="001000000000" w:firstRow="0" w:lastRow="0" w:firstColumn="1" w:lastColumn="0" w:oddVBand="0" w:evenVBand="0" w:oddHBand="0" w:evenHBand="0" w:firstRowFirstColumn="0" w:firstRowLastColumn="0" w:lastRowFirstColumn="0" w:lastRowLastColumn="0"/>
            <w:tcW w:w="534" w:type="dxa"/>
          </w:tcPr>
          <w:p w14:paraId="6599F9D0" w14:textId="77777777" w:rsidR="002922B2" w:rsidRPr="003F24DF" w:rsidRDefault="0003630D" w:rsidP="002922B2">
            <w:pPr>
              <w:spacing w:after="0"/>
              <w:rPr>
                <w:color w:val="000000"/>
              </w:rPr>
            </w:pPr>
            <w:r>
              <w:rPr>
                <w:color w:val="000000"/>
              </w:rPr>
              <w:t>13</w:t>
            </w:r>
          </w:p>
        </w:tc>
        <w:tc>
          <w:tcPr>
            <w:tcW w:w="3851" w:type="dxa"/>
          </w:tcPr>
          <w:p w14:paraId="5F118EA1" w14:textId="77777777" w:rsidR="002922B2" w:rsidRPr="003F24DF" w:rsidRDefault="002922B2" w:rsidP="0003630D">
            <w:pPr>
              <w:spacing w:after="0"/>
              <w:jc w:val="left"/>
              <w:cnfStyle w:val="000000000000" w:firstRow="0" w:lastRow="0" w:firstColumn="0" w:lastColumn="0" w:oddVBand="0" w:evenVBand="0" w:oddHBand="0" w:evenHBand="0" w:firstRowFirstColumn="0" w:firstRowLastColumn="0" w:lastRowFirstColumn="0" w:lastRowLastColumn="0"/>
              <w:rPr>
                <w:sz w:val="20"/>
              </w:rPr>
            </w:pPr>
            <w:r w:rsidRPr="003F24DF">
              <w:rPr>
                <w:sz w:val="20"/>
              </w:rPr>
              <w:t>Mode de recyclage des emballages utilisés</w:t>
            </w:r>
          </w:p>
        </w:tc>
        <w:tc>
          <w:tcPr>
            <w:tcW w:w="1275" w:type="dxa"/>
          </w:tcPr>
          <w:p w14:paraId="3F99B02C" w14:textId="77777777" w:rsidR="002922B2" w:rsidRPr="003F24DF" w:rsidRDefault="002922B2" w:rsidP="002922B2">
            <w:pPr>
              <w:spacing w:after="0"/>
              <w:ind w:left="-108" w:right="-108"/>
              <w:cnfStyle w:val="000000000000" w:firstRow="0" w:lastRow="0" w:firstColumn="0" w:lastColumn="0" w:oddVBand="0" w:evenVBand="0" w:oddHBand="0" w:evenHBand="0" w:firstRowFirstColumn="0" w:firstRowLastColumn="0" w:lastRowFirstColumn="0" w:lastRowLastColumn="0"/>
              <w:rPr>
                <w:sz w:val="20"/>
                <w:szCs w:val="20"/>
              </w:rPr>
            </w:pPr>
            <w:r w:rsidRPr="003F24DF">
              <w:rPr>
                <w:sz w:val="20"/>
                <w:szCs w:val="20"/>
              </w:rPr>
              <w:t>Décrire</w:t>
            </w:r>
          </w:p>
        </w:tc>
        <w:tc>
          <w:tcPr>
            <w:tcW w:w="567" w:type="dxa"/>
          </w:tcPr>
          <w:p w14:paraId="0608613A" w14:textId="77777777" w:rsidR="002922B2" w:rsidRPr="003F24DF" w:rsidRDefault="002922B2" w:rsidP="002922B2">
            <w:pPr>
              <w:spacing w:after="0"/>
              <w:ind w:firstLine="72"/>
              <w:cnfStyle w:val="000000000000" w:firstRow="0" w:lastRow="0" w:firstColumn="0" w:lastColumn="0" w:oddVBand="0" w:evenVBand="0" w:oddHBand="0" w:evenHBand="0" w:firstRowFirstColumn="0" w:firstRowLastColumn="0" w:lastRowFirstColumn="0" w:lastRowLastColumn="0"/>
              <w:rPr>
                <w:rFonts w:cs="Arial"/>
                <w:bCs/>
              </w:rPr>
            </w:pPr>
            <w:r w:rsidRPr="003F24DF">
              <w:rPr>
                <w:rFonts w:cs="Arial"/>
                <w:bCs/>
              </w:rPr>
              <w:t>X</w:t>
            </w:r>
          </w:p>
        </w:tc>
        <w:tc>
          <w:tcPr>
            <w:tcW w:w="3736" w:type="dxa"/>
          </w:tcPr>
          <w:p w14:paraId="0A86AE5D" w14:textId="77777777" w:rsidR="002922B2" w:rsidRPr="003F24DF" w:rsidRDefault="002922B2" w:rsidP="002922B2">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bCs/>
                <w:color w:val="000000"/>
                <w:spacing w:val="5"/>
              </w:rPr>
            </w:pPr>
          </w:p>
        </w:tc>
      </w:tr>
      <w:tr w:rsidR="002922B2" w:rsidRPr="003F24DF" w14:paraId="1B9A73F2" w14:textId="77777777" w:rsidTr="002922B2">
        <w:tc>
          <w:tcPr>
            <w:cnfStyle w:val="001000000000" w:firstRow="0" w:lastRow="0" w:firstColumn="1" w:lastColumn="0" w:oddVBand="0" w:evenVBand="0" w:oddHBand="0" w:evenHBand="0" w:firstRowFirstColumn="0" w:firstRowLastColumn="0" w:lastRowFirstColumn="0" w:lastRowLastColumn="0"/>
            <w:tcW w:w="534" w:type="dxa"/>
          </w:tcPr>
          <w:p w14:paraId="6B4A7B19" w14:textId="77777777" w:rsidR="002922B2" w:rsidRPr="003F24DF" w:rsidRDefault="0003630D" w:rsidP="002922B2">
            <w:pPr>
              <w:spacing w:after="0"/>
              <w:rPr>
                <w:color w:val="000000"/>
              </w:rPr>
            </w:pPr>
            <w:r>
              <w:rPr>
                <w:color w:val="000000"/>
              </w:rPr>
              <w:t>14</w:t>
            </w:r>
          </w:p>
        </w:tc>
        <w:tc>
          <w:tcPr>
            <w:tcW w:w="3851" w:type="dxa"/>
          </w:tcPr>
          <w:p w14:paraId="23615602" w14:textId="77777777" w:rsidR="002922B2" w:rsidRPr="003F24DF" w:rsidRDefault="002922B2" w:rsidP="0003630D">
            <w:pPr>
              <w:spacing w:after="0"/>
              <w:jc w:val="left"/>
              <w:cnfStyle w:val="000000000000" w:firstRow="0" w:lastRow="0" w:firstColumn="0" w:lastColumn="0" w:oddVBand="0" w:evenVBand="0" w:oddHBand="0" w:evenHBand="0" w:firstRowFirstColumn="0" w:firstRowLastColumn="0" w:lastRowFirstColumn="0" w:lastRowLastColumn="0"/>
              <w:rPr>
                <w:sz w:val="20"/>
              </w:rPr>
            </w:pPr>
            <w:r w:rsidRPr="003F24DF">
              <w:rPr>
                <w:sz w:val="20"/>
              </w:rPr>
              <w:t xml:space="preserve">Actions visant à réduire les émissions polluantes dans le transport </w:t>
            </w:r>
          </w:p>
        </w:tc>
        <w:tc>
          <w:tcPr>
            <w:tcW w:w="1275" w:type="dxa"/>
          </w:tcPr>
          <w:p w14:paraId="682D622A" w14:textId="77777777" w:rsidR="002922B2" w:rsidRPr="003F24DF" w:rsidRDefault="002922B2" w:rsidP="002922B2">
            <w:pPr>
              <w:spacing w:after="0"/>
              <w:ind w:left="-108" w:right="-108"/>
              <w:cnfStyle w:val="000000000000" w:firstRow="0" w:lastRow="0" w:firstColumn="0" w:lastColumn="0" w:oddVBand="0" w:evenVBand="0" w:oddHBand="0" w:evenHBand="0" w:firstRowFirstColumn="0" w:firstRowLastColumn="0" w:lastRowFirstColumn="0" w:lastRowLastColumn="0"/>
              <w:rPr>
                <w:sz w:val="20"/>
                <w:szCs w:val="20"/>
              </w:rPr>
            </w:pPr>
            <w:r w:rsidRPr="003F24DF">
              <w:rPr>
                <w:sz w:val="20"/>
                <w:szCs w:val="20"/>
              </w:rPr>
              <w:t>Préciser</w:t>
            </w:r>
          </w:p>
        </w:tc>
        <w:tc>
          <w:tcPr>
            <w:tcW w:w="567" w:type="dxa"/>
          </w:tcPr>
          <w:p w14:paraId="301BE47D" w14:textId="77777777" w:rsidR="002922B2" w:rsidRPr="003F24DF" w:rsidRDefault="002922B2" w:rsidP="002922B2">
            <w:pPr>
              <w:spacing w:after="0"/>
              <w:ind w:firstLine="72"/>
              <w:cnfStyle w:val="000000000000" w:firstRow="0" w:lastRow="0" w:firstColumn="0" w:lastColumn="0" w:oddVBand="0" w:evenVBand="0" w:oddHBand="0" w:evenHBand="0" w:firstRowFirstColumn="0" w:firstRowLastColumn="0" w:lastRowFirstColumn="0" w:lastRowLastColumn="0"/>
              <w:rPr>
                <w:rFonts w:cs="Arial"/>
                <w:bCs/>
              </w:rPr>
            </w:pPr>
            <w:r w:rsidRPr="003F24DF">
              <w:rPr>
                <w:rFonts w:cs="Arial"/>
                <w:bCs/>
              </w:rPr>
              <w:t>X</w:t>
            </w:r>
          </w:p>
        </w:tc>
        <w:tc>
          <w:tcPr>
            <w:tcW w:w="3736" w:type="dxa"/>
          </w:tcPr>
          <w:p w14:paraId="39195339" w14:textId="77777777" w:rsidR="002922B2" w:rsidRPr="003F24DF" w:rsidRDefault="002922B2" w:rsidP="002922B2">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bCs/>
                <w:color w:val="000000"/>
                <w:spacing w:val="5"/>
              </w:rPr>
            </w:pPr>
          </w:p>
        </w:tc>
      </w:tr>
      <w:tr w:rsidR="002922B2" w:rsidRPr="003F24DF" w14:paraId="0C7FF844" w14:textId="77777777" w:rsidTr="002922B2">
        <w:tc>
          <w:tcPr>
            <w:cnfStyle w:val="001000000000" w:firstRow="0" w:lastRow="0" w:firstColumn="1" w:lastColumn="0" w:oddVBand="0" w:evenVBand="0" w:oddHBand="0" w:evenHBand="0" w:firstRowFirstColumn="0" w:firstRowLastColumn="0" w:lastRowFirstColumn="0" w:lastRowLastColumn="0"/>
            <w:tcW w:w="534" w:type="dxa"/>
          </w:tcPr>
          <w:p w14:paraId="0F5ED446" w14:textId="77777777" w:rsidR="002922B2" w:rsidRPr="003F24DF" w:rsidRDefault="0003630D" w:rsidP="002922B2">
            <w:pPr>
              <w:spacing w:after="0"/>
              <w:rPr>
                <w:color w:val="000000"/>
              </w:rPr>
            </w:pPr>
            <w:r>
              <w:rPr>
                <w:color w:val="000000"/>
              </w:rPr>
              <w:t>15</w:t>
            </w:r>
          </w:p>
        </w:tc>
        <w:tc>
          <w:tcPr>
            <w:tcW w:w="3851" w:type="dxa"/>
          </w:tcPr>
          <w:p w14:paraId="44022E3D" w14:textId="77777777" w:rsidR="002922B2" w:rsidRPr="003F24DF" w:rsidRDefault="002922B2" w:rsidP="0003630D">
            <w:pPr>
              <w:spacing w:after="0"/>
              <w:jc w:val="left"/>
              <w:cnfStyle w:val="000000000000" w:firstRow="0" w:lastRow="0" w:firstColumn="0" w:lastColumn="0" w:oddVBand="0" w:evenVBand="0" w:oddHBand="0" w:evenHBand="0" w:firstRowFirstColumn="0" w:firstRowLastColumn="0" w:lastRowFirstColumn="0" w:lastRowLastColumn="0"/>
              <w:rPr>
                <w:sz w:val="20"/>
              </w:rPr>
            </w:pPr>
            <w:r w:rsidRPr="003F24DF">
              <w:rPr>
                <w:sz w:val="20"/>
              </w:rPr>
              <w:t>Les chauffeurs sont formés à l’éco-conduite</w:t>
            </w:r>
          </w:p>
        </w:tc>
        <w:tc>
          <w:tcPr>
            <w:tcW w:w="1275" w:type="dxa"/>
          </w:tcPr>
          <w:p w14:paraId="22B4A577" w14:textId="77777777" w:rsidR="002922B2" w:rsidRPr="003F24DF" w:rsidRDefault="002922B2" w:rsidP="002922B2">
            <w:pPr>
              <w:spacing w:after="0"/>
              <w:ind w:left="-108" w:right="-108"/>
              <w:cnfStyle w:val="000000000000" w:firstRow="0" w:lastRow="0" w:firstColumn="0" w:lastColumn="0" w:oddVBand="0" w:evenVBand="0" w:oddHBand="0" w:evenHBand="0" w:firstRowFirstColumn="0" w:firstRowLastColumn="0" w:lastRowFirstColumn="0" w:lastRowLastColumn="0"/>
              <w:rPr>
                <w:sz w:val="20"/>
                <w:szCs w:val="20"/>
              </w:rPr>
            </w:pPr>
            <w:r w:rsidRPr="003F24DF">
              <w:rPr>
                <w:sz w:val="20"/>
                <w:szCs w:val="20"/>
              </w:rPr>
              <w:t xml:space="preserve">Oui – non si oui fournir élément de </w:t>
            </w:r>
            <w:r w:rsidRPr="003F24DF">
              <w:rPr>
                <w:sz w:val="20"/>
                <w:szCs w:val="20"/>
              </w:rPr>
              <w:lastRenderedPageBreak/>
              <w:t>preuve pour validation</w:t>
            </w:r>
          </w:p>
        </w:tc>
        <w:tc>
          <w:tcPr>
            <w:tcW w:w="567" w:type="dxa"/>
          </w:tcPr>
          <w:p w14:paraId="073C8EC4" w14:textId="77777777" w:rsidR="002922B2" w:rsidRPr="003F24DF" w:rsidRDefault="002922B2" w:rsidP="002922B2">
            <w:pPr>
              <w:spacing w:after="0"/>
              <w:cnfStyle w:val="000000000000" w:firstRow="0" w:lastRow="0" w:firstColumn="0" w:lastColumn="0" w:oddVBand="0" w:evenVBand="0" w:oddHBand="0" w:evenHBand="0" w:firstRowFirstColumn="0" w:firstRowLastColumn="0" w:lastRowFirstColumn="0" w:lastRowLastColumn="0"/>
              <w:rPr>
                <w:rFonts w:cs="Arial"/>
                <w:bCs/>
              </w:rPr>
            </w:pPr>
            <w:r w:rsidRPr="003F24DF">
              <w:rPr>
                <w:rFonts w:cs="Arial"/>
                <w:bCs/>
              </w:rPr>
              <w:lastRenderedPageBreak/>
              <w:t>X</w:t>
            </w:r>
          </w:p>
        </w:tc>
        <w:tc>
          <w:tcPr>
            <w:tcW w:w="3736" w:type="dxa"/>
          </w:tcPr>
          <w:p w14:paraId="393DA216" w14:textId="77777777" w:rsidR="002922B2" w:rsidRPr="003F24DF" w:rsidRDefault="002922B2" w:rsidP="002922B2">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bCs/>
                <w:color w:val="000000"/>
                <w:spacing w:val="5"/>
              </w:rPr>
            </w:pPr>
          </w:p>
        </w:tc>
      </w:tr>
      <w:tr w:rsidR="002922B2" w:rsidRPr="001D3E4C" w14:paraId="7AA94471" w14:textId="77777777" w:rsidTr="002922B2">
        <w:tc>
          <w:tcPr>
            <w:cnfStyle w:val="001000000000" w:firstRow="0" w:lastRow="0" w:firstColumn="1" w:lastColumn="0" w:oddVBand="0" w:evenVBand="0" w:oddHBand="0" w:evenHBand="0" w:firstRowFirstColumn="0" w:firstRowLastColumn="0" w:lastRowFirstColumn="0" w:lastRowLastColumn="0"/>
            <w:tcW w:w="534" w:type="dxa"/>
          </w:tcPr>
          <w:p w14:paraId="24640D1D" w14:textId="77777777" w:rsidR="002922B2" w:rsidRPr="003F24DF" w:rsidRDefault="0003630D" w:rsidP="002922B2">
            <w:pPr>
              <w:spacing w:after="0"/>
              <w:rPr>
                <w:color w:val="000000"/>
              </w:rPr>
            </w:pPr>
            <w:r>
              <w:rPr>
                <w:color w:val="000000"/>
              </w:rPr>
              <w:t>16</w:t>
            </w:r>
          </w:p>
        </w:tc>
        <w:tc>
          <w:tcPr>
            <w:tcW w:w="3851" w:type="dxa"/>
          </w:tcPr>
          <w:p w14:paraId="2D57E528" w14:textId="77777777" w:rsidR="002922B2" w:rsidRPr="003F24DF" w:rsidRDefault="002922B2" w:rsidP="0003630D">
            <w:pPr>
              <w:spacing w:after="0"/>
              <w:jc w:val="left"/>
              <w:cnfStyle w:val="000000000000" w:firstRow="0" w:lastRow="0" w:firstColumn="0" w:lastColumn="0" w:oddVBand="0" w:evenVBand="0" w:oddHBand="0" w:evenHBand="0" w:firstRowFirstColumn="0" w:firstRowLastColumn="0" w:lastRowFirstColumn="0" w:lastRowLastColumn="0"/>
              <w:rPr>
                <w:sz w:val="20"/>
              </w:rPr>
            </w:pPr>
            <w:r w:rsidRPr="003F24DF">
              <w:rPr>
                <w:sz w:val="20"/>
              </w:rPr>
              <w:t>Autres actions mises en place pour réduire la consommation de carburant des véhicules impliqués dans la livraison et la commercialisation des produits objets du marché</w:t>
            </w:r>
          </w:p>
        </w:tc>
        <w:tc>
          <w:tcPr>
            <w:tcW w:w="1275" w:type="dxa"/>
          </w:tcPr>
          <w:p w14:paraId="1FFEFE48" w14:textId="77777777" w:rsidR="002922B2" w:rsidRPr="003F24DF" w:rsidRDefault="002922B2" w:rsidP="002922B2">
            <w:pPr>
              <w:spacing w:after="0"/>
              <w:ind w:left="-108" w:right="-108"/>
              <w:cnfStyle w:val="000000000000" w:firstRow="0" w:lastRow="0" w:firstColumn="0" w:lastColumn="0" w:oddVBand="0" w:evenVBand="0" w:oddHBand="0" w:evenHBand="0" w:firstRowFirstColumn="0" w:firstRowLastColumn="0" w:lastRowFirstColumn="0" w:lastRowLastColumn="0"/>
              <w:rPr>
                <w:sz w:val="20"/>
                <w:szCs w:val="20"/>
              </w:rPr>
            </w:pPr>
            <w:r w:rsidRPr="003F24DF">
              <w:rPr>
                <w:sz w:val="20"/>
                <w:szCs w:val="20"/>
              </w:rPr>
              <w:t>Préciser</w:t>
            </w:r>
          </w:p>
        </w:tc>
        <w:tc>
          <w:tcPr>
            <w:tcW w:w="567" w:type="dxa"/>
          </w:tcPr>
          <w:p w14:paraId="146DE654" w14:textId="77777777" w:rsidR="002922B2" w:rsidRPr="003F24DF" w:rsidRDefault="002922B2" w:rsidP="002922B2">
            <w:pPr>
              <w:spacing w:after="0"/>
              <w:cnfStyle w:val="000000000000" w:firstRow="0" w:lastRow="0" w:firstColumn="0" w:lastColumn="0" w:oddVBand="0" w:evenVBand="0" w:oddHBand="0" w:evenHBand="0" w:firstRowFirstColumn="0" w:firstRowLastColumn="0" w:lastRowFirstColumn="0" w:lastRowLastColumn="0"/>
              <w:rPr>
                <w:rFonts w:cs="Arial"/>
                <w:bCs/>
              </w:rPr>
            </w:pPr>
            <w:r w:rsidRPr="003F24DF">
              <w:rPr>
                <w:rFonts w:cs="Arial"/>
                <w:bCs/>
              </w:rPr>
              <w:t>X</w:t>
            </w:r>
          </w:p>
        </w:tc>
        <w:tc>
          <w:tcPr>
            <w:tcW w:w="3736" w:type="dxa"/>
          </w:tcPr>
          <w:p w14:paraId="5729D3A5" w14:textId="77777777" w:rsidR="002922B2" w:rsidRPr="003F24DF" w:rsidRDefault="002922B2" w:rsidP="002922B2">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bCs/>
                <w:color w:val="000000"/>
                <w:spacing w:val="5"/>
              </w:rPr>
            </w:pPr>
          </w:p>
        </w:tc>
      </w:tr>
      <w:tr w:rsidR="002922B2" w:rsidRPr="003F24DF" w14:paraId="1C1CD0F2" w14:textId="77777777" w:rsidTr="002922B2">
        <w:tc>
          <w:tcPr>
            <w:cnfStyle w:val="001000000000" w:firstRow="0" w:lastRow="0" w:firstColumn="1" w:lastColumn="0" w:oddVBand="0" w:evenVBand="0" w:oddHBand="0" w:evenHBand="0" w:firstRowFirstColumn="0" w:firstRowLastColumn="0" w:lastRowFirstColumn="0" w:lastRowLastColumn="0"/>
            <w:tcW w:w="534" w:type="dxa"/>
          </w:tcPr>
          <w:p w14:paraId="4AB3ABA5" w14:textId="77777777" w:rsidR="002922B2" w:rsidRPr="003F24DF" w:rsidRDefault="0003630D" w:rsidP="002922B2">
            <w:pPr>
              <w:spacing w:after="0"/>
              <w:rPr>
                <w:color w:val="000000"/>
              </w:rPr>
            </w:pPr>
            <w:r>
              <w:rPr>
                <w:color w:val="000000"/>
              </w:rPr>
              <w:t>17</w:t>
            </w:r>
          </w:p>
        </w:tc>
        <w:tc>
          <w:tcPr>
            <w:tcW w:w="3851" w:type="dxa"/>
          </w:tcPr>
          <w:p w14:paraId="69CCB7E0" w14:textId="77777777" w:rsidR="002922B2" w:rsidRPr="003F24DF" w:rsidRDefault="002922B2" w:rsidP="0003630D">
            <w:pPr>
              <w:spacing w:after="0"/>
              <w:jc w:val="left"/>
              <w:cnfStyle w:val="000000000000" w:firstRow="0" w:lastRow="0" w:firstColumn="0" w:lastColumn="0" w:oddVBand="0" w:evenVBand="0" w:oddHBand="0" w:evenHBand="0" w:firstRowFirstColumn="0" w:firstRowLastColumn="0" w:lastRowFirstColumn="0" w:lastRowLastColumn="0"/>
              <w:rPr>
                <w:sz w:val="20"/>
              </w:rPr>
            </w:pPr>
            <w:r w:rsidRPr="003F24DF">
              <w:rPr>
                <w:sz w:val="20"/>
              </w:rPr>
              <w:t>Proportion de véhicules de la flotte automobile (VUL) conforme à la norme EURO 6+</w:t>
            </w:r>
          </w:p>
        </w:tc>
        <w:tc>
          <w:tcPr>
            <w:tcW w:w="1275" w:type="dxa"/>
          </w:tcPr>
          <w:p w14:paraId="6DB6EB88" w14:textId="77777777" w:rsidR="002922B2" w:rsidRPr="003F24DF" w:rsidRDefault="002922B2" w:rsidP="002922B2">
            <w:pPr>
              <w:spacing w:after="0"/>
              <w:ind w:left="-108" w:right="-108"/>
              <w:cnfStyle w:val="000000000000" w:firstRow="0" w:lastRow="0" w:firstColumn="0" w:lastColumn="0" w:oddVBand="0" w:evenVBand="0" w:oddHBand="0" w:evenHBand="0" w:firstRowFirstColumn="0" w:firstRowLastColumn="0" w:lastRowFirstColumn="0" w:lastRowLastColumn="0"/>
              <w:rPr>
                <w:sz w:val="20"/>
                <w:szCs w:val="20"/>
              </w:rPr>
            </w:pPr>
            <w:r w:rsidRPr="003F24DF">
              <w:rPr>
                <w:sz w:val="20"/>
                <w:szCs w:val="20"/>
              </w:rPr>
              <w:t>Nombre, %, localisation</w:t>
            </w:r>
          </w:p>
        </w:tc>
        <w:tc>
          <w:tcPr>
            <w:tcW w:w="567" w:type="dxa"/>
          </w:tcPr>
          <w:p w14:paraId="1D76B479" w14:textId="77777777" w:rsidR="002922B2" w:rsidRPr="003F24DF" w:rsidRDefault="002922B2" w:rsidP="002922B2">
            <w:pPr>
              <w:spacing w:after="0"/>
              <w:cnfStyle w:val="000000000000" w:firstRow="0" w:lastRow="0" w:firstColumn="0" w:lastColumn="0" w:oddVBand="0" w:evenVBand="0" w:oddHBand="0" w:evenHBand="0" w:firstRowFirstColumn="0" w:firstRowLastColumn="0" w:lastRowFirstColumn="0" w:lastRowLastColumn="0"/>
              <w:rPr>
                <w:rFonts w:cs="Arial"/>
                <w:bCs/>
              </w:rPr>
            </w:pPr>
            <w:r w:rsidRPr="003F24DF">
              <w:rPr>
                <w:rFonts w:cs="Arial"/>
                <w:bCs/>
              </w:rPr>
              <w:t>X</w:t>
            </w:r>
          </w:p>
        </w:tc>
        <w:tc>
          <w:tcPr>
            <w:tcW w:w="3736" w:type="dxa"/>
          </w:tcPr>
          <w:p w14:paraId="6DF6475E" w14:textId="77777777" w:rsidR="002922B2" w:rsidRPr="003F24DF" w:rsidRDefault="002922B2" w:rsidP="002922B2">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bCs/>
                <w:color w:val="000000"/>
                <w:spacing w:val="5"/>
              </w:rPr>
            </w:pPr>
          </w:p>
        </w:tc>
      </w:tr>
      <w:tr w:rsidR="002922B2" w:rsidRPr="001D3E4C" w14:paraId="62BFC835" w14:textId="77777777" w:rsidTr="002922B2">
        <w:tc>
          <w:tcPr>
            <w:cnfStyle w:val="001000000000" w:firstRow="0" w:lastRow="0" w:firstColumn="1" w:lastColumn="0" w:oddVBand="0" w:evenVBand="0" w:oddHBand="0" w:evenHBand="0" w:firstRowFirstColumn="0" w:firstRowLastColumn="0" w:lastRowFirstColumn="0" w:lastRowLastColumn="0"/>
            <w:tcW w:w="534" w:type="dxa"/>
          </w:tcPr>
          <w:p w14:paraId="188887B1" w14:textId="77777777" w:rsidR="002922B2" w:rsidRPr="003F24DF" w:rsidRDefault="0003630D" w:rsidP="002922B2">
            <w:pPr>
              <w:spacing w:after="0"/>
              <w:rPr>
                <w:color w:val="000000"/>
              </w:rPr>
            </w:pPr>
            <w:r>
              <w:rPr>
                <w:color w:val="000000"/>
              </w:rPr>
              <w:t>18</w:t>
            </w:r>
          </w:p>
        </w:tc>
        <w:tc>
          <w:tcPr>
            <w:tcW w:w="3851" w:type="dxa"/>
          </w:tcPr>
          <w:p w14:paraId="48CA587C" w14:textId="77777777" w:rsidR="002922B2" w:rsidRPr="003F24DF" w:rsidRDefault="002922B2" w:rsidP="0003630D">
            <w:pPr>
              <w:spacing w:after="0"/>
              <w:jc w:val="left"/>
              <w:cnfStyle w:val="000000000000" w:firstRow="0" w:lastRow="0" w:firstColumn="0" w:lastColumn="0" w:oddVBand="0" w:evenVBand="0" w:oddHBand="0" w:evenHBand="0" w:firstRowFirstColumn="0" w:firstRowLastColumn="0" w:lastRowFirstColumn="0" w:lastRowLastColumn="0"/>
              <w:rPr>
                <w:sz w:val="20"/>
              </w:rPr>
            </w:pPr>
            <w:r w:rsidRPr="003F24DF">
              <w:rPr>
                <w:sz w:val="20"/>
              </w:rPr>
              <w:t>Proportion de véhicules utilitaires de la flotte automobile conforme à la norme EURO VI (VU assimilés à des poids lourds et poids lourds)</w:t>
            </w:r>
          </w:p>
        </w:tc>
        <w:tc>
          <w:tcPr>
            <w:tcW w:w="1275" w:type="dxa"/>
          </w:tcPr>
          <w:p w14:paraId="15B155F4" w14:textId="77777777" w:rsidR="002922B2" w:rsidRPr="003F24DF" w:rsidRDefault="002922B2" w:rsidP="002922B2">
            <w:pPr>
              <w:spacing w:after="0"/>
              <w:ind w:left="-108" w:right="-108"/>
              <w:cnfStyle w:val="000000000000" w:firstRow="0" w:lastRow="0" w:firstColumn="0" w:lastColumn="0" w:oddVBand="0" w:evenVBand="0" w:oddHBand="0" w:evenHBand="0" w:firstRowFirstColumn="0" w:firstRowLastColumn="0" w:lastRowFirstColumn="0" w:lastRowLastColumn="0"/>
              <w:rPr>
                <w:sz w:val="20"/>
                <w:szCs w:val="20"/>
              </w:rPr>
            </w:pPr>
            <w:r w:rsidRPr="003F24DF">
              <w:rPr>
                <w:sz w:val="20"/>
                <w:szCs w:val="20"/>
              </w:rPr>
              <w:t>Nombre, %, localisation</w:t>
            </w:r>
          </w:p>
        </w:tc>
        <w:tc>
          <w:tcPr>
            <w:tcW w:w="567" w:type="dxa"/>
          </w:tcPr>
          <w:p w14:paraId="4F3B415D" w14:textId="77777777" w:rsidR="002922B2" w:rsidRPr="003F24DF" w:rsidRDefault="002922B2" w:rsidP="002922B2">
            <w:pPr>
              <w:spacing w:after="0"/>
              <w:cnfStyle w:val="000000000000" w:firstRow="0" w:lastRow="0" w:firstColumn="0" w:lastColumn="0" w:oddVBand="0" w:evenVBand="0" w:oddHBand="0" w:evenHBand="0" w:firstRowFirstColumn="0" w:firstRowLastColumn="0" w:lastRowFirstColumn="0" w:lastRowLastColumn="0"/>
              <w:rPr>
                <w:rFonts w:cs="Arial"/>
                <w:bCs/>
              </w:rPr>
            </w:pPr>
            <w:r w:rsidRPr="003F24DF">
              <w:rPr>
                <w:rFonts w:cs="Arial"/>
                <w:bCs/>
              </w:rPr>
              <w:t>X</w:t>
            </w:r>
          </w:p>
        </w:tc>
        <w:tc>
          <w:tcPr>
            <w:tcW w:w="3736" w:type="dxa"/>
          </w:tcPr>
          <w:p w14:paraId="2F4770D1" w14:textId="77777777" w:rsidR="002922B2" w:rsidRPr="003F24DF" w:rsidRDefault="002922B2" w:rsidP="002922B2">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bCs/>
                <w:color w:val="000000"/>
                <w:spacing w:val="5"/>
              </w:rPr>
            </w:pPr>
          </w:p>
        </w:tc>
      </w:tr>
    </w:tbl>
    <w:p w14:paraId="727081A0" w14:textId="77777777" w:rsidR="002922B2" w:rsidRDefault="002922B2" w:rsidP="002922B2">
      <w:pPr>
        <w:tabs>
          <w:tab w:val="left" w:pos="1701"/>
          <w:tab w:val="left" w:pos="6237"/>
        </w:tabs>
        <w:jc w:val="center"/>
        <w:rPr>
          <w:rStyle w:val="lev"/>
          <w:highlight w:val="green"/>
        </w:rPr>
      </w:pPr>
    </w:p>
    <w:p w14:paraId="6129D84D" w14:textId="77777777" w:rsidR="002922B2" w:rsidRPr="001D3E4C" w:rsidRDefault="002922B2" w:rsidP="002922B2">
      <w:pPr>
        <w:tabs>
          <w:tab w:val="left" w:pos="1701"/>
          <w:tab w:val="left" w:pos="6237"/>
        </w:tabs>
        <w:spacing w:after="0"/>
        <w:ind w:right="-285"/>
        <w:jc w:val="center"/>
        <w:rPr>
          <w:rFonts w:ascii="Cambria" w:eastAsia="Times New Roman" w:hAnsi="Cambria" w:cs="Arial"/>
          <w:bCs/>
          <w:color w:val="943634"/>
          <w:spacing w:val="5"/>
          <w:sz w:val="28"/>
        </w:rPr>
      </w:pPr>
      <w:r w:rsidRPr="001D3E4C">
        <w:rPr>
          <w:rFonts w:ascii="Cambria" w:eastAsia="Times New Roman" w:hAnsi="Cambria" w:cs="Arial"/>
          <w:bCs/>
          <w:color w:val="943634"/>
          <w:spacing w:val="5"/>
          <w:sz w:val="28"/>
        </w:rPr>
        <w:t>Logistique, garanties, SAV</w:t>
      </w:r>
    </w:p>
    <w:p w14:paraId="1D5BE182" w14:textId="77777777" w:rsidR="002922B2" w:rsidRPr="001D3E4C" w:rsidRDefault="002922B2" w:rsidP="002922B2">
      <w:pPr>
        <w:tabs>
          <w:tab w:val="left" w:pos="1701"/>
          <w:tab w:val="left" w:pos="6237"/>
        </w:tabs>
        <w:rPr>
          <w:rFonts w:ascii="Calibri" w:eastAsia="Times New Roman" w:hAnsi="Calibri" w:cs="Times New Roman"/>
          <w:i/>
          <w:iCs/>
          <w:color w:val="622423"/>
        </w:rPr>
      </w:pPr>
    </w:p>
    <w:tbl>
      <w:tblPr>
        <w:tblW w:w="9963"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534"/>
        <w:gridCol w:w="3969"/>
        <w:gridCol w:w="1559"/>
        <w:gridCol w:w="850"/>
        <w:gridCol w:w="3051"/>
      </w:tblGrid>
      <w:tr w:rsidR="002922B2" w:rsidRPr="001D3E4C" w14:paraId="368F1CF6" w14:textId="77777777" w:rsidTr="006D4ADE">
        <w:tc>
          <w:tcPr>
            <w:tcW w:w="4503" w:type="dxa"/>
            <w:gridSpan w:val="2"/>
            <w:tcBorders>
              <w:top w:val="single" w:sz="8" w:space="0" w:color="4F81BD"/>
              <w:left w:val="single" w:sz="8" w:space="0" w:color="4F81BD"/>
              <w:bottom w:val="single" w:sz="18" w:space="0" w:color="4F81BD"/>
              <w:right w:val="single" w:sz="8" w:space="0" w:color="4F81BD"/>
            </w:tcBorders>
            <w:shd w:val="clear" w:color="auto" w:fill="D5DCE4"/>
            <w:vAlign w:val="center"/>
          </w:tcPr>
          <w:p w14:paraId="68E70267" w14:textId="77777777" w:rsidR="002922B2" w:rsidRPr="001D3E4C" w:rsidRDefault="002922B2" w:rsidP="006D4ADE">
            <w:pPr>
              <w:spacing w:after="0"/>
              <w:jc w:val="center"/>
              <w:rPr>
                <w:rFonts w:ascii="Cambria" w:eastAsia="Times New Roman" w:hAnsi="Cambria" w:cs="Times New Roman"/>
                <w:b/>
                <w:bCs/>
                <w:sz w:val="24"/>
                <w:szCs w:val="24"/>
              </w:rPr>
            </w:pPr>
            <w:r w:rsidRPr="001D3E4C">
              <w:rPr>
                <w:rFonts w:ascii="Cambria" w:eastAsia="Times New Roman" w:hAnsi="Cambria" w:cs="Times New Roman"/>
                <w:b/>
                <w:bCs/>
                <w:sz w:val="24"/>
                <w:szCs w:val="24"/>
              </w:rPr>
              <w:t>Questions</w:t>
            </w:r>
          </w:p>
        </w:tc>
        <w:tc>
          <w:tcPr>
            <w:tcW w:w="1559" w:type="dxa"/>
            <w:tcBorders>
              <w:top w:val="single" w:sz="8" w:space="0" w:color="4F81BD"/>
              <w:left w:val="single" w:sz="8" w:space="0" w:color="4F81BD"/>
              <w:bottom w:val="single" w:sz="18" w:space="0" w:color="4F81BD"/>
              <w:right w:val="single" w:sz="8" w:space="0" w:color="4F81BD"/>
            </w:tcBorders>
            <w:shd w:val="clear" w:color="auto" w:fill="D5DCE4"/>
            <w:vAlign w:val="center"/>
          </w:tcPr>
          <w:p w14:paraId="015422E2" w14:textId="77777777" w:rsidR="002922B2" w:rsidRPr="001D3E4C" w:rsidRDefault="002922B2" w:rsidP="006D4ADE">
            <w:pPr>
              <w:spacing w:after="0"/>
              <w:jc w:val="center"/>
              <w:rPr>
                <w:rFonts w:ascii="Cambria" w:eastAsia="Times New Roman" w:hAnsi="Cambria" w:cs="Times New Roman"/>
                <w:b/>
                <w:bCs/>
                <w:sz w:val="24"/>
                <w:szCs w:val="24"/>
              </w:rPr>
            </w:pPr>
            <w:r w:rsidRPr="001D3E4C">
              <w:rPr>
                <w:rFonts w:ascii="Cambria" w:eastAsia="Times New Roman" w:hAnsi="Cambria" w:cs="Times New Roman"/>
                <w:b/>
                <w:bCs/>
                <w:sz w:val="24"/>
                <w:szCs w:val="24"/>
              </w:rPr>
              <w:t>Mode de réponse attendue</w:t>
            </w:r>
          </w:p>
        </w:tc>
        <w:tc>
          <w:tcPr>
            <w:tcW w:w="850" w:type="dxa"/>
            <w:tcBorders>
              <w:top w:val="single" w:sz="8" w:space="0" w:color="4F81BD"/>
              <w:left w:val="single" w:sz="8" w:space="0" w:color="4F81BD"/>
              <w:bottom w:val="single" w:sz="18" w:space="0" w:color="4F81BD"/>
              <w:right w:val="single" w:sz="8" w:space="0" w:color="4F81BD"/>
            </w:tcBorders>
            <w:shd w:val="clear" w:color="auto" w:fill="D5DCE4"/>
            <w:vAlign w:val="center"/>
          </w:tcPr>
          <w:p w14:paraId="13CAD613" w14:textId="77777777" w:rsidR="002922B2" w:rsidRPr="001D3E4C" w:rsidRDefault="002922B2" w:rsidP="006D4ADE">
            <w:pPr>
              <w:spacing w:after="0"/>
              <w:jc w:val="center"/>
              <w:rPr>
                <w:rFonts w:ascii="Cambria" w:eastAsia="Times New Roman" w:hAnsi="Cambria" w:cs="Times New Roman"/>
                <w:b/>
                <w:bCs/>
                <w:sz w:val="24"/>
                <w:szCs w:val="24"/>
              </w:rPr>
            </w:pPr>
            <w:r w:rsidRPr="001D3E4C">
              <w:rPr>
                <w:rFonts w:ascii="Cambria" w:eastAsia="Times New Roman" w:hAnsi="Cambria" w:cs="Times New Roman"/>
                <w:b/>
                <w:bCs/>
                <w:sz w:val="24"/>
                <w:szCs w:val="24"/>
              </w:rPr>
              <w:t>Item noté</w:t>
            </w:r>
          </w:p>
        </w:tc>
        <w:tc>
          <w:tcPr>
            <w:tcW w:w="3051" w:type="dxa"/>
            <w:tcBorders>
              <w:top w:val="single" w:sz="8" w:space="0" w:color="4F81BD"/>
              <w:left w:val="single" w:sz="8" w:space="0" w:color="4F81BD"/>
              <w:bottom w:val="single" w:sz="18" w:space="0" w:color="4F81BD"/>
              <w:right w:val="single" w:sz="8" w:space="0" w:color="4F81BD"/>
            </w:tcBorders>
            <w:shd w:val="clear" w:color="auto" w:fill="D5DCE4"/>
            <w:vAlign w:val="center"/>
          </w:tcPr>
          <w:p w14:paraId="6783638E" w14:textId="77777777" w:rsidR="002922B2" w:rsidRPr="001D3E4C" w:rsidRDefault="002922B2" w:rsidP="006D4ADE">
            <w:pPr>
              <w:spacing w:after="0"/>
              <w:jc w:val="center"/>
              <w:rPr>
                <w:rFonts w:ascii="Cambria" w:eastAsia="Times New Roman" w:hAnsi="Cambria" w:cs="Times New Roman"/>
                <w:b/>
                <w:bCs/>
                <w:sz w:val="24"/>
                <w:szCs w:val="24"/>
              </w:rPr>
            </w:pPr>
            <w:r w:rsidRPr="001D3E4C">
              <w:rPr>
                <w:rFonts w:ascii="Cambria" w:eastAsia="Times New Roman" w:hAnsi="Cambria" w:cs="Times New Roman"/>
                <w:b/>
                <w:bCs/>
                <w:sz w:val="24"/>
                <w:szCs w:val="24"/>
              </w:rPr>
              <w:t>Réponse du candidat</w:t>
            </w:r>
          </w:p>
        </w:tc>
      </w:tr>
      <w:tr w:rsidR="002922B2" w:rsidRPr="001D3E4C" w14:paraId="427A42C8" w14:textId="77777777" w:rsidTr="006D4ADE">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B56C769" w14:textId="77777777" w:rsidR="002922B2" w:rsidRPr="001D3E4C" w:rsidRDefault="002922B2" w:rsidP="006D4ADE">
            <w:pPr>
              <w:spacing w:after="0"/>
              <w:jc w:val="center"/>
              <w:rPr>
                <w:rFonts w:ascii="Cambria" w:eastAsia="Times New Roman" w:hAnsi="Cambria" w:cs="Arial"/>
                <w:b/>
                <w:bCs/>
                <w:color w:val="000000"/>
              </w:rPr>
            </w:pPr>
            <w:r w:rsidRPr="001D3E4C">
              <w:rPr>
                <w:rFonts w:ascii="Cambria" w:eastAsia="Times New Roman" w:hAnsi="Cambria" w:cs="Arial"/>
                <w:b/>
                <w:bCs/>
                <w:color w:val="000000"/>
              </w:rPr>
              <w:t>1</w:t>
            </w:r>
          </w:p>
        </w:tc>
        <w:tc>
          <w:tcPr>
            <w:tcW w:w="396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B2CC9E8" w14:textId="77777777" w:rsidR="002922B2" w:rsidRPr="001D3E4C" w:rsidRDefault="002922B2" w:rsidP="006D4ADE">
            <w:pPr>
              <w:spacing w:after="0"/>
              <w:ind w:firstLine="33"/>
              <w:rPr>
                <w:rFonts w:ascii="Cambria" w:eastAsia="Times New Roman" w:hAnsi="Cambria" w:cs="Times New Roman"/>
              </w:rPr>
            </w:pPr>
            <w:r w:rsidRPr="001D3E4C">
              <w:rPr>
                <w:rFonts w:ascii="Cambria" w:eastAsia="Times New Roman" w:hAnsi="Cambria" w:cs="Times New Roman"/>
              </w:rPr>
              <w:t>Délais de livraison</w:t>
            </w:r>
          </w:p>
        </w:tc>
        <w:tc>
          <w:tcPr>
            <w:tcW w:w="155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04A9D0D" w14:textId="77777777" w:rsidR="002922B2" w:rsidRPr="001D3E4C" w:rsidRDefault="002922B2" w:rsidP="006D4ADE">
            <w:pPr>
              <w:spacing w:after="0"/>
              <w:ind w:firstLine="72"/>
              <w:jc w:val="center"/>
              <w:rPr>
                <w:rFonts w:ascii="Cambria" w:eastAsia="Times New Roman" w:hAnsi="Cambria" w:cs="Times New Roman"/>
              </w:rPr>
            </w:pPr>
            <w:r w:rsidRPr="001D3E4C">
              <w:rPr>
                <w:rFonts w:ascii="Cambria" w:eastAsia="Times New Roman" w:hAnsi="Cambria" w:cs="Times New Roman"/>
              </w:rPr>
              <w:t>Jours</w:t>
            </w:r>
          </w:p>
        </w:tc>
        <w:tc>
          <w:tcPr>
            <w:tcW w:w="85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977D86A" w14:textId="77777777" w:rsidR="002922B2" w:rsidRPr="001D3E4C" w:rsidRDefault="002922B2" w:rsidP="006D4ADE">
            <w:pPr>
              <w:spacing w:after="0"/>
              <w:ind w:firstLine="72"/>
              <w:jc w:val="center"/>
              <w:rPr>
                <w:rFonts w:ascii="Cambria" w:eastAsia="Times New Roman" w:hAnsi="Cambria" w:cs="Arial"/>
                <w:bCs/>
              </w:rPr>
            </w:pPr>
            <w:r w:rsidRPr="001D3E4C">
              <w:rPr>
                <w:rFonts w:ascii="Cambria" w:eastAsia="Times New Roman" w:hAnsi="Cambria" w:cs="Arial"/>
                <w:bCs/>
              </w:rPr>
              <w:t>X</w:t>
            </w:r>
          </w:p>
        </w:tc>
        <w:tc>
          <w:tcPr>
            <w:tcW w:w="305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5B60212" w14:textId="77777777" w:rsidR="002922B2" w:rsidRPr="001D3E4C" w:rsidRDefault="002922B2" w:rsidP="006D4ADE">
            <w:pPr>
              <w:tabs>
                <w:tab w:val="left" w:pos="1701"/>
                <w:tab w:val="left" w:pos="6237"/>
              </w:tabs>
              <w:spacing w:after="0"/>
              <w:rPr>
                <w:rFonts w:ascii="Cambria" w:eastAsia="Times New Roman" w:hAnsi="Cambria" w:cs="Times New Roman"/>
                <w:bCs/>
                <w:color w:val="000000"/>
                <w:spacing w:val="5"/>
              </w:rPr>
            </w:pPr>
          </w:p>
        </w:tc>
      </w:tr>
      <w:tr w:rsidR="002922B2" w:rsidRPr="001D3E4C" w14:paraId="4B73B074" w14:textId="77777777" w:rsidTr="006D4ADE">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760CF1E" w14:textId="77777777" w:rsidR="002922B2" w:rsidRPr="001D3E4C" w:rsidRDefault="002922B2" w:rsidP="006D4ADE">
            <w:pPr>
              <w:spacing w:after="0"/>
              <w:jc w:val="center"/>
              <w:rPr>
                <w:rFonts w:ascii="Cambria" w:eastAsia="Times New Roman" w:hAnsi="Cambria" w:cs="Times New Roman"/>
                <w:b/>
                <w:bCs/>
                <w:color w:val="000000"/>
              </w:rPr>
            </w:pPr>
            <w:r w:rsidRPr="001D3E4C">
              <w:rPr>
                <w:rFonts w:ascii="Cambria" w:eastAsia="Times New Roman" w:hAnsi="Cambria" w:cs="Times New Roman"/>
                <w:b/>
                <w:bCs/>
                <w:color w:val="000000"/>
              </w:rPr>
              <w:t>2</w:t>
            </w:r>
          </w:p>
        </w:tc>
        <w:tc>
          <w:tcPr>
            <w:tcW w:w="396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7F69149" w14:textId="77777777" w:rsidR="002922B2" w:rsidRPr="001D3E4C" w:rsidRDefault="002922B2" w:rsidP="006D4ADE">
            <w:pPr>
              <w:spacing w:after="0"/>
              <w:ind w:firstLine="33"/>
              <w:rPr>
                <w:rFonts w:ascii="Cambria" w:eastAsia="Times New Roman" w:hAnsi="Cambria" w:cs="Times New Roman"/>
              </w:rPr>
            </w:pPr>
            <w:r w:rsidRPr="001D3E4C">
              <w:rPr>
                <w:rFonts w:ascii="Cambria" w:eastAsia="Times New Roman" w:hAnsi="Cambria" w:cs="Times New Roman"/>
              </w:rPr>
              <w:t>Durée de la garantie</w:t>
            </w:r>
          </w:p>
        </w:tc>
        <w:tc>
          <w:tcPr>
            <w:tcW w:w="155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93059C4" w14:textId="77777777" w:rsidR="002922B2" w:rsidRPr="001D3E4C" w:rsidRDefault="002922B2" w:rsidP="006D4ADE">
            <w:pPr>
              <w:spacing w:after="0"/>
              <w:ind w:firstLine="72"/>
              <w:jc w:val="center"/>
              <w:rPr>
                <w:rFonts w:ascii="Cambria" w:eastAsia="Times New Roman" w:hAnsi="Cambria" w:cs="Times New Roman"/>
              </w:rPr>
            </w:pPr>
            <w:r w:rsidRPr="001D3E4C">
              <w:rPr>
                <w:rFonts w:ascii="Cambria" w:eastAsia="Times New Roman" w:hAnsi="Cambria" w:cs="Times New Roman"/>
              </w:rPr>
              <w:t>Mois</w:t>
            </w:r>
          </w:p>
        </w:tc>
        <w:tc>
          <w:tcPr>
            <w:tcW w:w="85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EF0692D" w14:textId="77777777" w:rsidR="002922B2" w:rsidRPr="001D3E4C" w:rsidRDefault="002922B2" w:rsidP="006D4ADE">
            <w:pPr>
              <w:spacing w:after="0"/>
              <w:ind w:firstLine="72"/>
              <w:jc w:val="center"/>
              <w:rPr>
                <w:rFonts w:ascii="Cambria" w:eastAsia="Times New Roman" w:hAnsi="Cambria" w:cs="Arial"/>
                <w:bCs/>
              </w:rPr>
            </w:pPr>
            <w:r w:rsidRPr="001D3E4C">
              <w:rPr>
                <w:rFonts w:ascii="Cambria" w:eastAsia="Times New Roman" w:hAnsi="Cambria" w:cs="Arial"/>
                <w:bCs/>
              </w:rPr>
              <w:t>X</w:t>
            </w:r>
          </w:p>
        </w:tc>
        <w:tc>
          <w:tcPr>
            <w:tcW w:w="305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7FFCD4D" w14:textId="77777777" w:rsidR="002922B2" w:rsidRPr="001D3E4C" w:rsidRDefault="002922B2" w:rsidP="006D4ADE">
            <w:pPr>
              <w:tabs>
                <w:tab w:val="left" w:pos="1701"/>
                <w:tab w:val="left" w:pos="6237"/>
              </w:tabs>
              <w:spacing w:after="0"/>
              <w:rPr>
                <w:rFonts w:ascii="Cambria" w:eastAsia="Times New Roman" w:hAnsi="Cambria" w:cs="Times New Roman"/>
                <w:bCs/>
                <w:color w:val="000000"/>
                <w:spacing w:val="5"/>
              </w:rPr>
            </w:pPr>
          </w:p>
        </w:tc>
      </w:tr>
      <w:tr w:rsidR="002922B2" w:rsidRPr="001D3E4C" w14:paraId="05A31CFE" w14:textId="77777777" w:rsidTr="006D4ADE">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04535CC" w14:textId="77777777" w:rsidR="002922B2" w:rsidRPr="001D3E4C" w:rsidRDefault="002922B2" w:rsidP="006D4ADE">
            <w:pPr>
              <w:spacing w:after="0" w:line="240" w:lineRule="auto"/>
              <w:jc w:val="center"/>
              <w:rPr>
                <w:rFonts w:ascii="Cambria" w:eastAsia="Times New Roman" w:hAnsi="Cambria" w:cs="Times New Roman"/>
                <w:b/>
                <w:bCs/>
                <w:color w:val="000000"/>
              </w:rPr>
            </w:pPr>
            <w:r w:rsidRPr="001D3E4C">
              <w:rPr>
                <w:rFonts w:ascii="Cambria" w:eastAsia="Times New Roman" w:hAnsi="Cambria" w:cs="Times New Roman"/>
                <w:b/>
                <w:bCs/>
                <w:color w:val="000000"/>
              </w:rPr>
              <w:t>3</w:t>
            </w:r>
          </w:p>
        </w:tc>
        <w:tc>
          <w:tcPr>
            <w:tcW w:w="396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A2D9CE9" w14:textId="77777777" w:rsidR="002922B2" w:rsidRPr="001D3E4C" w:rsidRDefault="002922B2" w:rsidP="006D4ADE">
            <w:pPr>
              <w:spacing w:after="0"/>
              <w:rPr>
                <w:rFonts w:ascii="Cambria" w:eastAsia="Times New Roman" w:hAnsi="Cambria" w:cs="Arial"/>
                <w:bCs/>
              </w:rPr>
            </w:pPr>
            <w:r w:rsidRPr="001D3E4C">
              <w:rPr>
                <w:rFonts w:ascii="Cambria" w:eastAsia="Times New Roman" w:hAnsi="Cambria" w:cs="Arial"/>
                <w:bCs/>
              </w:rPr>
              <w:t>Délais d’intervention maximal du service Après-Vente en période de garantie</w:t>
            </w:r>
          </w:p>
        </w:tc>
        <w:tc>
          <w:tcPr>
            <w:tcW w:w="155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2E9939F" w14:textId="77777777" w:rsidR="002922B2" w:rsidRPr="001D3E4C" w:rsidRDefault="002922B2" w:rsidP="006D4ADE">
            <w:pPr>
              <w:spacing w:after="0"/>
              <w:jc w:val="center"/>
              <w:rPr>
                <w:rFonts w:ascii="Cambria" w:eastAsia="Times New Roman" w:hAnsi="Cambria" w:cs="Arial"/>
              </w:rPr>
            </w:pPr>
            <w:r w:rsidRPr="001D3E4C">
              <w:rPr>
                <w:rFonts w:ascii="Cambria" w:eastAsia="Times New Roman" w:hAnsi="Cambria" w:cs="Arial"/>
              </w:rPr>
              <w:t>Heures</w:t>
            </w:r>
          </w:p>
        </w:tc>
        <w:tc>
          <w:tcPr>
            <w:tcW w:w="85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5D13A12" w14:textId="77777777" w:rsidR="002922B2" w:rsidRPr="001D3E4C" w:rsidRDefault="002922B2" w:rsidP="006D4ADE">
            <w:pPr>
              <w:spacing w:after="0" w:line="240" w:lineRule="auto"/>
              <w:jc w:val="center"/>
              <w:rPr>
                <w:rFonts w:ascii="Cambria" w:eastAsia="Times New Roman" w:hAnsi="Cambria" w:cs="Times New Roman"/>
              </w:rPr>
            </w:pPr>
            <w:r w:rsidRPr="001D3E4C">
              <w:rPr>
                <w:rFonts w:ascii="Cambria" w:eastAsia="Times New Roman" w:hAnsi="Cambria" w:cs="Times New Roman"/>
              </w:rPr>
              <w:t>X</w:t>
            </w:r>
          </w:p>
        </w:tc>
        <w:tc>
          <w:tcPr>
            <w:tcW w:w="305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6AD6907" w14:textId="77777777" w:rsidR="002922B2" w:rsidRPr="001D3E4C" w:rsidRDefault="002922B2" w:rsidP="006D4ADE">
            <w:pPr>
              <w:tabs>
                <w:tab w:val="left" w:pos="1701"/>
                <w:tab w:val="left" w:pos="6237"/>
              </w:tabs>
              <w:spacing w:after="0" w:line="240" w:lineRule="auto"/>
              <w:rPr>
                <w:rFonts w:ascii="Cambria" w:eastAsia="Times New Roman" w:hAnsi="Cambria" w:cs="Times New Roman"/>
                <w:bCs/>
                <w:color w:val="000000"/>
                <w:spacing w:val="5"/>
              </w:rPr>
            </w:pPr>
          </w:p>
        </w:tc>
      </w:tr>
    </w:tbl>
    <w:p w14:paraId="5D9C01E1" w14:textId="77777777" w:rsidR="00A85D4C" w:rsidRPr="00B23126" w:rsidRDefault="00A85D4C" w:rsidP="00A85D4C">
      <w:pPr>
        <w:tabs>
          <w:tab w:val="left" w:pos="1701"/>
          <w:tab w:val="left" w:pos="6237"/>
        </w:tabs>
        <w:jc w:val="right"/>
        <w:rPr>
          <w:rStyle w:val="Rfrencelgre"/>
          <w:highlight w:val="green"/>
        </w:rPr>
      </w:pPr>
    </w:p>
    <w:p w14:paraId="45010B20" w14:textId="77777777" w:rsidR="00A85D4C" w:rsidRPr="00B23126" w:rsidRDefault="00A85D4C" w:rsidP="00A85D4C">
      <w:pPr>
        <w:tabs>
          <w:tab w:val="left" w:pos="1701"/>
          <w:tab w:val="left" w:pos="6237"/>
        </w:tabs>
        <w:jc w:val="right"/>
        <w:rPr>
          <w:rStyle w:val="Rfrencelgre"/>
          <w:highlight w:val="green"/>
        </w:rPr>
      </w:pPr>
    </w:p>
    <w:p w14:paraId="5414A42A" w14:textId="77777777" w:rsidR="00A85D4C" w:rsidRPr="00B23126" w:rsidRDefault="00A85D4C" w:rsidP="00A85D4C">
      <w:pPr>
        <w:tabs>
          <w:tab w:val="left" w:pos="1701"/>
          <w:tab w:val="left" w:pos="6237"/>
        </w:tabs>
        <w:jc w:val="right"/>
        <w:rPr>
          <w:rStyle w:val="Rfrencelgre"/>
          <w:highlight w:val="green"/>
        </w:rPr>
      </w:pPr>
    </w:p>
    <w:p w14:paraId="36EABB6C" w14:textId="77777777" w:rsidR="00A85D4C" w:rsidRPr="00B23126" w:rsidRDefault="00A85D4C" w:rsidP="00A85D4C">
      <w:pPr>
        <w:tabs>
          <w:tab w:val="left" w:pos="1701"/>
          <w:tab w:val="left" w:pos="6237"/>
        </w:tabs>
        <w:jc w:val="right"/>
        <w:rPr>
          <w:rStyle w:val="Rfrencelgre"/>
          <w:highlight w:val="green"/>
        </w:rPr>
      </w:pPr>
    </w:p>
    <w:p w14:paraId="6624E1BE" w14:textId="77777777" w:rsidR="00A85D4C" w:rsidRPr="0015709E" w:rsidRDefault="00A85D4C" w:rsidP="00A85D4C">
      <w:pPr>
        <w:tabs>
          <w:tab w:val="left" w:pos="1701"/>
          <w:tab w:val="left" w:pos="6237"/>
        </w:tabs>
        <w:jc w:val="right"/>
        <w:rPr>
          <w:rStyle w:val="Rfrencelgre"/>
        </w:rPr>
      </w:pPr>
    </w:p>
    <w:p w14:paraId="2FF5291D" w14:textId="77777777" w:rsidR="00A85D4C" w:rsidRPr="0015709E" w:rsidRDefault="00A85D4C" w:rsidP="00A85D4C">
      <w:pPr>
        <w:tabs>
          <w:tab w:val="left" w:pos="1701"/>
          <w:tab w:val="left" w:pos="6237"/>
        </w:tabs>
        <w:jc w:val="right"/>
        <w:rPr>
          <w:rStyle w:val="Rfrencelgre"/>
        </w:rPr>
      </w:pPr>
      <w:r w:rsidRPr="0015709E">
        <w:rPr>
          <w:rStyle w:val="Rfrencelgre"/>
        </w:rPr>
        <w:t>Date, cachet, signature précédés du nom du signataire</w:t>
      </w:r>
    </w:p>
    <w:p w14:paraId="6B37175F" w14:textId="77777777" w:rsidR="00A85D4C" w:rsidRPr="0015709E" w:rsidRDefault="00A85D4C" w:rsidP="00A85D4C">
      <w:pPr>
        <w:tabs>
          <w:tab w:val="left" w:pos="1701"/>
          <w:tab w:val="left" w:pos="6237"/>
        </w:tabs>
        <w:jc w:val="center"/>
        <w:rPr>
          <w:rStyle w:val="lev"/>
        </w:rPr>
      </w:pPr>
    </w:p>
    <w:p w14:paraId="3B888F8C" w14:textId="77777777" w:rsidR="00A85D4C" w:rsidRPr="00B23126" w:rsidRDefault="00A85D4C" w:rsidP="00A85D4C">
      <w:pPr>
        <w:tabs>
          <w:tab w:val="left" w:pos="1701"/>
          <w:tab w:val="left" w:pos="6237"/>
        </w:tabs>
        <w:rPr>
          <w:rStyle w:val="lev"/>
          <w:highlight w:val="green"/>
        </w:rPr>
      </w:pPr>
    </w:p>
    <w:p w14:paraId="00F7C767" w14:textId="77777777" w:rsidR="00D35929" w:rsidRDefault="00D35929" w:rsidP="00D35929">
      <w:pPr>
        <w:tabs>
          <w:tab w:val="left" w:pos="1701"/>
          <w:tab w:val="left" w:pos="6237"/>
        </w:tabs>
        <w:jc w:val="center"/>
        <w:rPr>
          <w:rStyle w:val="lev"/>
          <w:highlight w:val="green"/>
        </w:rPr>
      </w:pPr>
    </w:p>
    <w:p w14:paraId="3CA97038" w14:textId="77777777" w:rsidR="00A85D4C" w:rsidRDefault="00A85D4C" w:rsidP="00D35929">
      <w:pPr>
        <w:tabs>
          <w:tab w:val="left" w:pos="1701"/>
          <w:tab w:val="left" w:pos="6237"/>
        </w:tabs>
        <w:jc w:val="center"/>
        <w:rPr>
          <w:rStyle w:val="lev"/>
          <w:highlight w:val="green"/>
        </w:rPr>
      </w:pPr>
    </w:p>
    <w:p w14:paraId="4B42D7DB" w14:textId="77777777" w:rsidR="002C1579" w:rsidRDefault="002C1579" w:rsidP="00D35929">
      <w:pPr>
        <w:tabs>
          <w:tab w:val="left" w:pos="1701"/>
          <w:tab w:val="left" w:pos="6237"/>
        </w:tabs>
        <w:jc w:val="center"/>
        <w:rPr>
          <w:rStyle w:val="lev"/>
          <w:highlight w:val="green"/>
        </w:rPr>
      </w:pPr>
    </w:p>
    <w:p w14:paraId="5E5FC4BF" w14:textId="77777777" w:rsidR="002C1579" w:rsidRDefault="002C1579" w:rsidP="00D35929">
      <w:pPr>
        <w:tabs>
          <w:tab w:val="left" w:pos="1701"/>
          <w:tab w:val="left" w:pos="6237"/>
        </w:tabs>
        <w:jc w:val="center"/>
        <w:rPr>
          <w:rStyle w:val="lev"/>
          <w:highlight w:val="green"/>
        </w:rPr>
      </w:pPr>
    </w:p>
    <w:p w14:paraId="1B0BCB93" w14:textId="77777777" w:rsidR="002C1579" w:rsidRDefault="002C1579" w:rsidP="00D35929">
      <w:pPr>
        <w:tabs>
          <w:tab w:val="left" w:pos="1701"/>
          <w:tab w:val="left" w:pos="6237"/>
        </w:tabs>
        <w:jc w:val="center"/>
        <w:rPr>
          <w:rStyle w:val="lev"/>
          <w:highlight w:val="green"/>
        </w:rPr>
      </w:pPr>
    </w:p>
    <w:p w14:paraId="2E8D875E" w14:textId="77777777" w:rsidR="002C1579" w:rsidRPr="00B23126" w:rsidRDefault="002C1579" w:rsidP="00D35929">
      <w:pPr>
        <w:tabs>
          <w:tab w:val="left" w:pos="1701"/>
          <w:tab w:val="left" w:pos="6237"/>
        </w:tabs>
        <w:jc w:val="center"/>
        <w:rPr>
          <w:rStyle w:val="lev"/>
          <w:highlight w:val="green"/>
        </w:rPr>
      </w:pPr>
    </w:p>
    <w:p w14:paraId="068EE723" w14:textId="77777777" w:rsidR="00193378" w:rsidRPr="00C57A86" w:rsidRDefault="00193378" w:rsidP="00A85D4C">
      <w:pPr>
        <w:pStyle w:val="Titre3"/>
        <w:pBdr>
          <w:top w:val="dotted" w:sz="4" w:space="2" w:color="622423" w:themeColor="accent2" w:themeShade="7F"/>
        </w:pBdr>
        <w:rPr>
          <w:rStyle w:val="lev"/>
          <w:b w:val="0"/>
        </w:rPr>
      </w:pPr>
      <w:bookmarkStart w:id="75" w:name="_Toc183510181"/>
      <w:r w:rsidRPr="00C57A86">
        <w:rPr>
          <w:rStyle w:val="lev"/>
          <w:b w:val="0"/>
        </w:rPr>
        <w:t xml:space="preserve">LOT 5 : Matelas </w:t>
      </w:r>
      <w:r w:rsidR="001A115C">
        <w:rPr>
          <w:rStyle w:val="lev"/>
          <w:b w:val="0"/>
        </w:rPr>
        <w:t>hybrides: passifs ou actifs</w:t>
      </w:r>
      <w:bookmarkEnd w:id="75"/>
    </w:p>
    <w:p w14:paraId="3345CFDB" w14:textId="77777777" w:rsidR="00193378" w:rsidRPr="00D35929" w:rsidRDefault="00193378" w:rsidP="00193378">
      <w:pPr>
        <w:tabs>
          <w:tab w:val="left" w:pos="1701"/>
          <w:tab w:val="left" w:pos="6237"/>
        </w:tabs>
        <w:spacing w:after="0"/>
        <w:jc w:val="center"/>
        <w:rPr>
          <w:rFonts w:ascii="Cambria" w:eastAsia="Times New Roman" w:hAnsi="Cambria" w:cs="Arial"/>
          <w:bCs/>
          <w:color w:val="943634"/>
          <w:spacing w:val="5"/>
        </w:rPr>
      </w:pPr>
      <w:r w:rsidRPr="00D35929">
        <w:rPr>
          <w:rFonts w:ascii="Cambria" w:eastAsia="Times New Roman" w:hAnsi="Cambria" w:cs="Arial"/>
          <w:bCs/>
          <w:color w:val="943634"/>
          <w:spacing w:val="5"/>
        </w:rPr>
        <w:t>Toute case non renseignée aura la note « 0 ».</w:t>
      </w:r>
    </w:p>
    <w:p w14:paraId="1843C97F" w14:textId="77777777" w:rsidR="00193378" w:rsidRPr="00D35929" w:rsidRDefault="00193378" w:rsidP="00193378">
      <w:pPr>
        <w:tabs>
          <w:tab w:val="left" w:pos="1701"/>
          <w:tab w:val="left" w:pos="6237"/>
        </w:tabs>
        <w:spacing w:after="0"/>
        <w:ind w:right="-285"/>
        <w:jc w:val="center"/>
        <w:rPr>
          <w:rFonts w:ascii="Cambria" w:eastAsia="Times New Roman" w:hAnsi="Cambria" w:cs="Arial"/>
          <w:bCs/>
          <w:color w:val="943634"/>
          <w:spacing w:val="5"/>
        </w:rPr>
      </w:pPr>
      <w:r w:rsidRPr="00D35929">
        <w:rPr>
          <w:rFonts w:ascii="Cambria" w:eastAsia="Times New Roman" w:hAnsi="Cambria" w:cs="Arial"/>
          <w:bCs/>
          <w:color w:val="943634"/>
          <w:spacing w:val="5"/>
        </w:rPr>
        <w:t>Les renvois secs vers des fiches techniques sont interdits et auront la note « 0 » :</w:t>
      </w:r>
    </w:p>
    <w:p w14:paraId="7B95C4CE" w14:textId="77777777" w:rsidR="00193378" w:rsidRPr="00D35929" w:rsidRDefault="00193378" w:rsidP="00193378">
      <w:pPr>
        <w:tabs>
          <w:tab w:val="left" w:pos="284"/>
          <w:tab w:val="left" w:pos="6237"/>
        </w:tabs>
        <w:spacing w:after="0"/>
        <w:ind w:right="-285"/>
        <w:jc w:val="center"/>
        <w:rPr>
          <w:rFonts w:ascii="Cambria" w:eastAsia="Times New Roman" w:hAnsi="Cambria" w:cs="Arial"/>
          <w:bCs/>
          <w:color w:val="943634"/>
          <w:spacing w:val="5"/>
        </w:rPr>
      </w:pPr>
      <w:r w:rsidRPr="00D35929">
        <w:rPr>
          <w:rFonts w:ascii="Cambria" w:eastAsia="Times New Roman" w:hAnsi="Cambria" w:cs="Arial"/>
          <w:bCs/>
          <w:color w:val="943634"/>
          <w:spacing w:val="5"/>
        </w:rPr>
        <w:t>-</w:t>
      </w:r>
      <w:r w:rsidRPr="00D35929">
        <w:rPr>
          <w:rFonts w:ascii="Cambria" w:eastAsia="Times New Roman" w:hAnsi="Cambria" w:cs="Arial"/>
          <w:bCs/>
          <w:color w:val="943634"/>
          <w:spacing w:val="5"/>
        </w:rPr>
        <w:tab/>
        <w:t>les principaux éléments de réponse doivent figurer dans la colonne « réponse du candidat »,</w:t>
      </w:r>
    </w:p>
    <w:p w14:paraId="3BAC1177" w14:textId="77777777" w:rsidR="00193378" w:rsidRPr="00D35929" w:rsidRDefault="00193378" w:rsidP="00193378">
      <w:pPr>
        <w:tabs>
          <w:tab w:val="left" w:pos="284"/>
          <w:tab w:val="left" w:pos="6237"/>
        </w:tabs>
        <w:spacing w:after="0"/>
        <w:ind w:right="-285"/>
        <w:jc w:val="center"/>
        <w:rPr>
          <w:rFonts w:ascii="Cambria" w:eastAsia="Times New Roman" w:hAnsi="Cambria" w:cs="Arial"/>
          <w:bCs/>
          <w:color w:val="943634"/>
          <w:spacing w:val="5"/>
        </w:rPr>
      </w:pPr>
      <w:r w:rsidRPr="00D35929">
        <w:rPr>
          <w:rFonts w:ascii="Cambria" w:eastAsia="Times New Roman" w:hAnsi="Cambria" w:cs="Arial"/>
          <w:bCs/>
          <w:color w:val="943634"/>
          <w:spacing w:val="5"/>
        </w:rPr>
        <w:t>-</w:t>
      </w:r>
      <w:r w:rsidRPr="00D35929">
        <w:rPr>
          <w:rFonts w:ascii="Cambria" w:eastAsia="Times New Roman" w:hAnsi="Cambria" w:cs="Arial"/>
          <w:bCs/>
          <w:color w:val="943634"/>
          <w:spacing w:val="5"/>
        </w:rPr>
        <w:tab/>
        <w:t>si un renvoi est nécessaire, la référence du document fourni, et le numéro de page doivent obligatoirement être mentionnés ;</w:t>
      </w:r>
    </w:p>
    <w:p w14:paraId="5326DB2B" w14:textId="77777777" w:rsidR="00193378" w:rsidRPr="00D35929" w:rsidRDefault="00193378" w:rsidP="00193378">
      <w:pPr>
        <w:tabs>
          <w:tab w:val="left" w:pos="284"/>
          <w:tab w:val="left" w:pos="6237"/>
        </w:tabs>
        <w:spacing w:after="0"/>
        <w:ind w:right="-285"/>
        <w:jc w:val="center"/>
        <w:rPr>
          <w:rFonts w:ascii="Cambria" w:eastAsia="Times New Roman" w:hAnsi="Cambria" w:cs="Arial"/>
          <w:bCs/>
          <w:color w:val="943634"/>
          <w:spacing w:val="5"/>
        </w:rPr>
      </w:pPr>
      <w:r w:rsidRPr="00D35929">
        <w:rPr>
          <w:rFonts w:ascii="Cambria" w:eastAsia="Times New Roman" w:hAnsi="Cambria" w:cs="Arial"/>
          <w:bCs/>
          <w:color w:val="943634"/>
          <w:spacing w:val="5"/>
        </w:rPr>
        <w:t>-</w:t>
      </w:r>
      <w:r w:rsidRPr="00D35929">
        <w:rPr>
          <w:rFonts w:ascii="Cambria" w:eastAsia="Times New Roman" w:hAnsi="Cambria" w:cs="Arial"/>
          <w:bCs/>
          <w:color w:val="943634"/>
          <w:spacing w:val="5"/>
        </w:rPr>
        <w:tab/>
        <w:t>Les questions non notées renvoient essentiellement aux exigences du CCTP. Une non-conformité au CCTP entraîne l’élimination de l’offre ;</w:t>
      </w:r>
    </w:p>
    <w:p w14:paraId="14B2F1C4" w14:textId="77777777" w:rsidR="00193378" w:rsidRPr="00D35929" w:rsidRDefault="00193378" w:rsidP="00193378">
      <w:pPr>
        <w:tabs>
          <w:tab w:val="left" w:pos="1701"/>
          <w:tab w:val="left" w:pos="6237"/>
        </w:tabs>
        <w:spacing w:after="0"/>
        <w:ind w:right="-285"/>
        <w:jc w:val="center"/>
        <w:rPr>
          <w:rFonts w:ascii="Cambria" w:eastAsia="Times New Roman" w:hAnsi="Cambria" w:cs="Arial"/>
          <w:bCs/>
          <w:color w:val="943634"/>
          <w:spacing w:val="5"/>
        </w:rPr>
      </w:pPr>
      <w:r w:rsidRPr="00D35929">
        <w:rPr>
          <w:rFonts w:ascii="Cambria" w:eastAsia="Times New Roman" w:hAnsi="Cambria" w:cs="Arial"/>
          <w:bCs/>
          <w:color w:val="943634"/>
          <w:spacing w:val="5"/>
        </w:rPr>
        <w:t>La longueur du texte de réponse est libre, veiller à sa bonne visibilité.</w:t>
      </w:r>
    </w:p>
    <w:p w14:paraId="2FF1AA52" w14:textId="77777777" w:rsidR="00193378" w:rsidRPr="00B23126" w:rsidRDefault="00193378" w:rsidP="00193378">
      <w:pPr>
        <w:tabs>
          <w:tab w:val="left" w:pos="1701"/>
          <w:tab w:val="left" w:pos="6237"/>
        </w:tabs>
        <w:spacing w:after="0"/>
        <w:ind w:right="-285"/>
        <w:jc w:val="center"/>
        <w:rPr>
          <w:rFonts w:ascii="Cambria" w:eastAsia="Times New Roman" w:hAnsi="Cambria" w:cs="Arial"/>
          <w:bCs/>
          <w:color w:val="943634"/>
          <w:spacing w:val="5"/>
          <w:highlight w:val="green"/>
        </w:rPr>
      </w:pPr>
    </w:p>
    <w:tbl>
      <w:tblPr>
        <w:tblStyle w:val="Grilledutableau"/>
        <w:tblW w:w="9963" w:type="dxa"/>
        <w:tblLayout w:type="fixed"/>
        <w:tblLook w:val="04A0" w:firstRow="1" w:lastRow="0" w:firstColumn="1" w:lastColumn="0" w:noHBand="0" w:noVBand="1"/>
      </w:tblPr>
      <w:tblGrid>
        <w:gridCol w:w="530"/>
        <w:gridCol w:w="3122"/>
        <w:gridCol w:w="28"/>
        <w:gridCol w:w="1350"/>
        <w:gridCol w:w="1080"/>
        <w:gridCol w:w="3853"/>
      </w:tblGrid>
      <w:tr w:rsidR="00193378" w:rsidRPr="00D35929" w14:paraId="104DADCF" w14:textId="77777777" w:rsidTr="00E92F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0" w:type="dxa"/>
            <w:gridSpan w:val="3"/>
          </w:tcPr>
          <w:p w14:paraId="651FD584" w14:textId="77777777" w:rsidR="00193378" w:rsidRPr="00D35929" w:rsidRDefault="00193378" w:rsidP="00E92FEE">
            <w:pPr>
              <w:spacing w:after="0"/>
            </w:pPr>
            <w:r w:rsidRPr="00D35929">
              <w:t>Questions</w:t>
            </w:r>
          </w:p>
        </w:tc>
        <w:tc>
          <w:tcPr>
            <w:tcW w:w="1350" w:type="dxa"/>
          </w:tcPr>
          <w:p w14:paraId="114F1EF8" w14:textId="77777777" w:rsidR="00193378" w:rsidRPr="00D35929" w:rsidRDefault="00193378" w:rsidP="00E92FEE">
            <w:pPr>
              <w:spacing w:after="0"/>
              <w:cnfStyle w:val="100000000000" w:firstRow="1" w:lastRow="0" w:firstColumn="0" w:lastColumn="0" w:oddVBand="0" w:evenVBand="0" w:oddHBand="0" w:evenHBand="0" w:firstRowFirstColumn="0" w:firstRowLastColumn="0" w:lastRowFirstColumn="0" w:lastRowLastColumn="0"/>
            </w:pPr>
            <w:r w:rsidRPr="00D35929">
              <w:t>Mode de réponse attendue</w:t>
            </w:r>
          </w:p>
        </w:tc>
        <w:tc>
          <w:tcPr>
            <w:tcW w:w="1080" w:type="dxa"/>
          </w:tcPr>
          <w:p w14:paraId="2363C6CB" w14:textId="77777777" w:rsidR="00193378" w:rsidRPr="00D35929" w:rsidRDefault="00193378" w:rsidP="00E92FEE">
            <w:pPr>
              <w:spacing w:after="0"/>
              <w:ind w:left="-171" w:right="-173"/>
              <w:cnfStyle w:val="100000000000" w:firstRow="1" w:lastRow="0" w:firstColumn="0" w:lastColumn="0" w:oddVBand="0" w:evenVBand="0" w:oddHBand="0" w:evenHBand="0" w:firstRowFirstColumn="0" w:firstRowLastColumn="0" w:lastRowFirstColumn="0" w:lastRowLastColumn="0"/>
            </w:pPr>
            <w:r w:rsidRPr="00D35929">
              <w:t>Question notée</w:t>
            </w:r>
          </w:p>
        </w:tc>
        <w:tc>
          <w:tcPr>
            <w:tcW w:w="3853" w:type="dxa"/>
          </w:tcPr>
          <w:p w14:paraId="45CE2426" w14:textId="77777777" w:rsidR="00193378" w:rsidRPr="00D35929" w:rsidRDefault="00193378" w:rsidP="00E92FEE">
            <w:pPr>
              <w:spacing w:after="0"/>
              <w:cnfStyle w:val="100000000000" w:firstRow="1" w:lastRow="0" w:firstColumn="0" w:lastColumn="0" w:oddVBand="0" w:evenVBand="0" w:oddHBand="0" w:evenHBand="0" w:firstRowFirstColumn="0" w:firstRowLastColumn="0" w:lastRowFirstColumn="0" w:lastRowLastColumn="0"/>
            </w:pPr>
            <w:r w:rsidRPr="00D35929">
              <w:t>Réponse du candidat</w:t>
            </w:r>
          </w:p>
        </w:tc>
      </w:tr>
      <w:tr w:rsidR="00C873B0" w:rsidRPr="00D35929" w14:paraId="25820AFC" w14:textId="77777777" w:rsidTr="00C873B0">
        <w:tc>
          <w:tcPr>
            <w:cnfStyle w:val="001000000000" w:firstRow="0" w:lastRow="0" w:firstColumn="1" w:lastColumn="0" w:oddVBand="0" w:evenVBand="0" w:oddHBand="0" w:evenHBand="0" w:firstRowFirstColumn="0" w:firstRowLastColumn="0" w:lastRowFirstColumn="0" w:lastRowLastColumn="0"/>
            <w:tcW w:w="530" w:type="dxa"/>
            <w:vMerge w:val="restart"/>
          </w:tcPr>
          <w:p w14:paraId="0F11962D" w14:textId="77777777" w:rsidR="00C873B0" w:rsidRPr="00D35929" w:rsidRDefault="00C873B0" w:rsidP="00E92FEE">
            <w:pPr>
              <w:spacing w:after="0"/>
              <w:rPr>
                <w:color w:val="000000" w:themeColor="text1"/>
              </w:rPr>
            </w:pPr>
            <w:r w:rsidRPr="00D35929">
              <w:rPr>
                <w:color w:val="000000" w:themeColor="text1"/>
              </w:rPr>
              <w:t>1</w:t>
            </w:r>
          </w:p>
        </w:tc>
        <w:tc>
          <w:tcPr>
            <w:tcW w:w="3150" w:type="dxa"/>
            <w:gridSpan w:val="2"/>
          </w:tcPr>
          <w:p w14:paraId="30BAE3C3" w14:textId="77777777" w:rsidR="00C873B0" w:rsidRPr="00C873B0" w:rsidRDefault="00C873B0" w:rsidP="00E92FEE">
            <w:pPr>
              <w:spacing w:after="0"/>
              <w:jc w:val="left"/>
              <w:cnfStyle w:val="000000000000" w:firstRow="0" w:lastRow="0" w:firstColumn="0" w:lastColumn="0" w:oddVBand="0" w:evenVBand="0" w:oddHBand="0" w:evenHBand="0" w:firstRowFirstColumn="0" w:firstRowLastColumn="0" w:lastRowFirstColumn="0" w:lastRowLastColumn="0"/>
              <w:rPr>
                <w:color w:val="000000" w:themeColor="text1"/>
                <w:sz w:val="20"/>
              </w:rPr>
            </w:pPr>
            <w:r w:rsidRPr="00C873B0">
              <w:rPr>
                <w:color w:val="000000" w:themeColor="text1"/>
                <w:sz w:val="20"/>
              </w:rPr>
              <w:t>Le projet de catalogue personnalisé est fourni</w:t>
            </w:r>
          </w:p>
          <w:p w14:paraId="0CC07826" w14:textId="77777777" w:rsidR="00C873B0" w:rsidRPr="00C873B0" w:rsidRDefault="00C873B0" w:rsidP="00E92FEE">
            <w:pPr>
              <w:spacing w:after="0"/>
              <w:jc w:val="left"/>
              <w:cnfStyle w:val="000000000000" w:firstRow="0" w:lastRow="0" w:firstColumn="0" w:lastColumn="0" w:oddVBand="0" w:evenVBand="0" w:oddHBand="0" w:evenHBand="0" w:firstRowFirstColumn="0" w:firstRowLastColumn="0" w:lastRowFirstColumn="0" w:lastRowLastColumn="0"/>
              <w:rPr>
                <w:color w:val="000000" w:themeColor="text1"/>
                <w:sz w:val="20"/>
              </w:rPr>
            </w:pPr>
          </w:p>
          <w:p w14:paraId="4ECE0825" w14:textId="77777777" w:rsidR="00C873B0" w:rsidRPr="00C873B0" w:rsidRDefault="00C873B0" w:rsidP="00E92FEE">
            <w:pPr>
              <w:spacing w:after="0"/>
              <w:jc w:val="left"/>
              <w:cnfStyle w:val="000000000000" w:firstRow="0" w:lastRow="0" w:firstColumn="0" w:lastColumn="0" w:oddVBand="0" w:evenVBand="0" w:oddHBand="0" w:evenHBand="0" w:firstRowFirstColumn="0" w:firstRowLastColumn="0" w:lastRowFirstColumn="0" w:lastRowLastColumn="0"/>
              <w:rPr>
                <w:color w:val="000000" w:themeColor="text1"/>
                <w:sz w:val="20"/>
              </w:rPr>
            </w:pPr>
          </w:p>
        </w:tc>
        <w:tc>
          <w:tcPr>
            <w:tcW w:w="1350" w:type="dxa"/>
          </w:tcPr>
          <w:p w14:paraId="511B5213" w14:textId="77777777" w:rsidR="00C873B0" w:rsidRPr="00C873B0" w:rsidRDefault="00C873B0" w:rsidP="00E92FEE">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C873B0">
              <w:rPr>
                <w:rStyle w:val="lev"/>
                <w:b w:val="0"/>
                <w:color w:val="000000" w:themeColor="text1"/>
                <w:sz w:val="20"/>
              </w:rPr>
              <w:t>Oui-non</w:t>
            </w:r>
          </w:p>
        </w:tc>
        <w:tc>
          <w:tcPr>
            <w:tcW w:w="1080" w:type="dxa"/>
          </w:tcPr>
          <w:p w14:paraId="20288C8E" w14:textId="77777777" w:rsidR="00C873B0" w:rsidRPr="00C873B0" w:rsidRDefault="00C873B0" w:rsidP="00E92FEE">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C873B0">
              <w:rPr>
                <w:rStyle w:val="lev"/>
                <w:b w:val="0"/>
                <w:color w:val="000000" w:themeColor="text1"/>
                <w:sz w:val="20"/>
              </w:rPr>
              <w:t>X</w:t>
            </w:r>
          </w:p>
        </w:tc>
        <w:tc>
          <w:tcPr>
            <w:tcW w:w="3853" w:type="dxa"/>
          </w:tcPr>
          <w:p w14:paraId="4EA4DB68" w14:textId="77777777" w:rsidR="00C873B0" w:rsidRPr="00D35929" w:rsidRDefault="00C873B0" w:rsidP="00E92FEE">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C873B0" w:rsidRPr="00D35929" w14:paraId="4560EF42" w14:textId="77777777" w:rsidTr="00C873B0">
        <w:tc>
          <w:tcPr>
            <w:cnfStyle w:val="001000000000" w:firstRow="0" w:lastRow="0" w:firstColumn="1" w:lastColumn="0" w:oddVBand="0" w:evenVBand="0" w:oddHBand="0" w:evenHBand="0" w:firstRowFirstColumn="0" w:firstRowLastColumn="0" w:lastRowFirstColumn="0" w:lastRowLastColumn="0"/>
            <w:tcW w:w="530" w:type="dxa"/>
            <w:vMerge/>
          </w:tcPr>
          <w:p w14:paraId="08EC3619" w14:textId="77777777" w:rsidR="00C873B0" w:rsidRPr="00D35929" w:rsidRDefault="00C873B0" w:rsidP="00C873B0">
            <w:pPr>
              <w:spacing w:after="0"/>
              <w:rPr>
                <w:color w:val="000000" w:themeColor="text1"/>
              </w:rPr>
            </w:pPr>
          </w:p>
        </w:tc>
        <w:tc>
          <w:tcPr>
            <w:tcW w:w="3150" w:type="dxa"/>
            <w:gridSpan w:val="2"/>
          </w:tcPr>
          <w:p w14:paraId="68E41AAC" w14:textId="77777777" w:rsidR="00C873B0" w:rsidRPr="00C873B0" w:rsidRDefault="00C873B0" w:rsidP="00C873B0">
            <w:pPr>
              <w:spacing w:after="0"/>
              <w:jc w:val="left"/>
              <w:cnfStyle w:val="000000000000" w:firstRow="0" w:lastRow="0" w:firstColumn="0" w:lastColumn="0" w:oddVBand="0" w:evenVBand="0" w:oddHBand="0" w:evenHBand="0" w:firstRowFirstColumn="0" w:firstRowLastColumn="0" w:lastRowFirstColumn="0" w:lastRowLastColumn="0"/>
              <w:rPr>
                <w:color w:val="000000" w:themeColor="text1"/>
                <w:sz w:val="20"/>
              </w:rPr>
            </w:pPr>
            <w:r w:rsidRPr="00C873B0">
              <w:rPr>
                <w:color w:val="000000" w:themeColor="text1"/>
                <w:sz w:val="20"/>
              </w:rPr>
              <w:t>Le mémoire de présentation du plan d’organisation  est fourni</w:t>
            </w:r>
          </w:p>
        </w:tc>
        <w:tc>
          <w:tcPr>
            <w:tcW w:w="1350" w:type="dxa"/>
          </w:tcPr>
          <w:p w14:paraId="11E01E2A" w14:textId="77777777" w:rsidR="00C873B0" w:rsidRPr="00C873B0" w:rsidRDefault="00C873B0" w:rsidP="00C873B0">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C873B0">
              <w:rPr>
                <w:rStyle w:val="lev"/>
                <w:b w:val="0"/>
                <w:color w:val="000000" w:themeColor="text1"/>
                <w:sz w:val="20"/>
              </w:rPr>
              <w:t>Oui-non</w:t>
            </w:r>
          </w:p>
        </w:tc>
        <w:tc>
          <w:tcPr>
            <w:tcW w:w="1080" w:type="dxa"/>
          </w:tcPr>
          <w:p w14:paraId="5DF1F764" w14:textId="77777777" w:rsidR="00C873B0" w:rsidRPr="00C873B0" w:rsidRDefault="00C873B0" w:rsidP="00C873B0">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C873B0">
              <w:rPr>
                <w:rStyle w:val="lev"/>
                <w:b w:val="0"/>
                <w:color w:val="000000" w:themeColor="text1"/>
                <w:sz w:val="20"/>
              </w:rPr>
              <w:t>X</w:t>
            </w:r>
          </w:p>
        </w:tc>
        <w:tc>
          <w:tcPr>
            <w:tcW w:w="3853" w:type="dxa"/>
          </w:tcPr>
          <w:p w14:paraId="26AC91C5" w14:textId="77777777" w:rsidR="00C873B0" w:rsidRPr="00D35929" w:rsidRDefault="00C873B0" w:rsidP="00C873B0">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C873B0" w:rsidRPr="00D35929" w14:paraId="17E1C252" w14:textId="77777777" w:rsidTr="00C873B0">
        <w:tc>
          <w:tcPr>
            <w:cnfStyle w:val="001000000000" w:firstRow="0" w:lastRow="0" w:firstColumn="1" w:lastColumn="0" w:oddVBand="0" w:evenVBand="0" w:oddHBand="0" w:evenHBand="0" w:firstRowFirstColumn="0" w:firstRowLastColumn="0" w:lastRowFirstColumn="0" w:lastRowLastColumn="0"/>
            <w:tcW w:w="530" w:type="dxa"/>
          </w:tcPr>
          <w:p w14:paraId="32C795C3" w14:textId="77777777" w:rsidR="00C873B0" w:rsidRPr="00D35929" w:rsidRDefault="00C873B0" w:rsidP="00C873B0">
            <w:pPr>
              <w:spacing w:after="0"/>
              <w:rPr>
                <w:rFonts w:cs="Arial"/>
                <w:color w:val="000000" w:themeColor="text1"/>
              </w:rPr>
            </w:pPr>
            <w:r w:rsidRPr="00D35929">
              <w:rPr>
                <w:rFonts w:cs="Arial"/>
                <w:color w:val="000000" w:themeColor="text1"/>
              </w:rPr>
              <w:t>2</w:t>
            </w:r>
          </w:p>
        </w:tc>
        <w:tc>
          <w:tcPr>
            <w:tcW w:w="3150" w:type="dxa"/>
            <w:gridSpan w:val="2"/>
          </w:tcPr>
          <w:p w14:paraId="2DC92B10" w14:textId="77777777" w:rsidR="00C873B0" w:rsidRPr="00C873B0" w:rsidRDefault="00C873B0" w:rsidP="00C873B0">
            <w:pPr>
              <w:spacing w:after="0"/>
              <w:jc w:val="left"/>
              <w:cnfStyle w:val="000000000000" w:firstRow="0" w:lastRow="0" w:firstColumn="0" w:lastColumn="0" w:oddVBand="0" w:evenVBand="0" w:oddHBand="0" w:evenHBand="0" w:firstRowFirstColumn="0" w:firstRowLastColumn="0" w:lastRowFirstColumn="0" w:lastRowLastColumn="0"/>
              <w:rPr>
                <w:color w:val="000000" w:themeColor="text1"/>
                <w:sz w:val="20"/>
              </w:rPr>
            </w:pPr>
            <w:r w:rsidRPr="00C873B0">
              <w:rPr>
                <w:rFonts w:cs="Arial"/>
                <w:color w:val="000000" w:themeColor="text1"/>
                <w:sz w:val="20"/>
              </w:rPr>
              <w:t>Dénomination commerciale</w:t>
            </w:r>
          </w:p>
        </w:tc>
        <w:tc>
          <w:tcPr>
            <w:tcW w:w="1350" w:type="dxa"/>
          </w:tcPr>
          <w:p w14:paraId="1985DAC2" w14:textId="77777777" w:rsidR="00C873B0" w:rsidRPr="00C873B0" w:rsidRDefault="00C873B0" w:rsidP="00C873B0">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C873B0">
              <w:rPr>
                <w:rStyle w:val="lev"/>
                <w:b w:val="0"/>
                <w:color w:val="000000" w:themeColor="text1"/>
                <w:sz w:val="20"/>
              </w:rPr>
              <w:t>Préciser</w:t>
            </w:r>
          </w:p>
        </w:tc>
        <w:tc>
          <w:tcPr>
            <w:tcW w:w="1080" w:type="dxa"/>
            <w:shd w:val="clear" w:color="auto" w:fill="D9D9D9" w:themeFill="background1" w:themeFillShade="D9"/>
          </w:tcPr>
          <w:p w14:paraId="3F260511" w14:textId="77777777" w:rsidR="00C873B0" w:rsidRPr="00C873B0" w:rsidRDefault="00C873B0" w:rsidP="00C873B0">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C873B0">
              <w:rPr>
                <w:rStyle w:val="lev"/>
                <w:b w:val="0"/>
                <w:color w:val="000000" w:themeColor="text1"/>
                <w:sz w:val="20"/>
              </w:rPr>
              <w:t>Non</w:t>
            </w:r>
          </w:p>
        </w:tc>
        <w:tc>
          <w:tcPr>
            <w:tcW w:w="3853" w:type="dxa"/>
          </w:tcPr>
          <w:p w14:paraId="309D26AF" w14:textId="77777777" w:rsidR="00C873B0" w:rsidRPr="00D35929" w:rsidRDefault="00C873B0" w:rsidP="00C873B0">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C873B0" w:rsidRPr="00D35929" w14:paraId="1576AB80" w14:textId="77777777" w:rsidTr="00C873B0">
        <w:tc>
          <w:tcPr>
            <w:cnfStyle w:val="001000000000" w:firstRow="0" w:lastRow="0" w:firstColumn="1" w:lastColumn="0" w:oddVBand="0" w:evenVBand="0" w:oddHBand="0" w:evenHBand="0" w:firstRowFirstColumn="0" w:firstRowLastColumn="0" w:lastRowFirstColumn="0" w:lastRowLastColumn="0"/>
            <w:tcW w:w="530" w:type="dxa"/>
          </w:tcPr>
          <w:p w14:paraId="4AE886D9" w14:textId="77777777" w:rsidR="00C873B0" w:rsidRPr="00D35929" w:rsidRDefault="00C873B0" w:rsidP="00C873B0">
            <w:pPr>
              <w:spacing w:after="0"/>
              <w:rPr>
                <w:rFonts w:cs="Arial"/>
                <w:color w:val="000000" w:themeColor="text1"/>
              </w:rPr>
            </w:pPr>
            <w:r w:rsidRPr="00D35929">
              <w:rPr>
                <w:rFonts w:cs="Arial"/>
                <w:color w:val="000000" w:themeColor="text1"/>
              </w:rPr>
              <w:t>3</w:t>
            </w:r>
          </w:p>
        </w:tc>
        <w:tc>
          <w:tcPr>
            <w:tcW w:w="3150" w:type="dxa"/>
            <w:gridSpan w:val="2"/>
          </w:tcPr>
          <w:p w14:paraId="558A2279" w14:textId="77777777" w:rsidR="00C873B0" w:rsidRPr="00C873B0" w:rsidRDefault="00C873B0" w:rsidP="00C873B0">
            <w:pPr>
              <w:spacing w:after="0"/>
              <w:jc w:val="left"/>
              <w:cnfStyle w:val="000000000000" w:firstRow="0" w:lastRow="0" w:firstColumn="0" w:lastColumn="0" w:oddVBand="0" w:evenVBand="0" w:oddHBand="0" w:evenHBand="0" w:firstRowFirstColumn="0" w:firstRowLastColumn="0" w:lastRowFirstColumn="0" w:lastRowLastColumn="0"/>
              <w:rPr>
                <w:rFonts w:cs="Arial"/>
                <w:color w:val="000000" w:themeColor="text1"/>
                <w:sz w:val="20"/>
              </w:rPr>
            </w:pPr>
            <w:r w:rsidRPr="00C873B0">
              <w:rPr>
                <w:rFonts w:cs="Arial"/>
                <w:color w:val="000000" w:themeColor="text1"/>
                <w:sz w:val="20"/>
              </w:rPr>
              <w:t>Date de début de commercialisation</w:t>
            </w:r>
          </w:p>
        </w:tc>
        <w:tc>
          <w:tcPr>
            <w:tcW w:w="1350" w:type="dxa"/>
          </w:tcPr>
          <w:p w14:paraId="2F596E86" w14:textId="77777777" w:rsidR="00C873B0" w:rsidRPr="00C873B0" w:rsidRDefault="00C873B0" w:rsidP="00C873B0">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C873B0">
              <w:rPr>
                <w:rStyle w:val="lev"/>
                <w:b w:val="0"/>
                <w:color w:val="000000" w:themeColor="text1"/>
                <w:sz w:val="20"/>
              </w:rPr>
              <w:t>Préciser</w:t>
            </w:r>
          </w:p>
        </w:tc>
        <w:tc>
          <w:tcPr>
            <w:tcW w:w="1080" w:type="dxa"/>
            <w:shd w:val="clear" w:color="auto" w:fill="D9D9D9" w:themeFill="background1" w:themeFillShade="D9"/>
          </w:tcPr>
          <w:p w14:paraId="14F1DA1B" w14:textId="77777777" w:rsidR="00C873B0" w:rsidRPr="00C873B0" w:rsidRDefault="00C873B0" w:rsidP="00C873B0">
            <w:pPr>
              <w:spacing w:after="0"/>
              <w:cnfStyle w:val="000000000000" w:firstRow="0" w:lastRow="0" w:firstColumn="0" w:lastColumn="0" w:oddVBand="0" w:evenVBand="0" w:oddHBand="0" w:evenHBand="0" w:firstRowFirstColumn="0" w:firstRowLastColumn="0" w:lastRowFirstColumn="0" w:lastRowLastColumn="0"/>
              <w:rPr>
                <w:sz w:val="20"/>
              </w:rPr>
            </w:pPr>
            <w:r w:rsidRPr="00C873B0">
              <w:rPr>
                <w:rStyle w:val="lev"/>
                <w:b w:val="0"/>
                <w:color w:val="000000" w:themeColor="text1"/>
                <w:sz w:val="20"/>
              </w:rPr>
              <w:t>Non</w:t>
            </w:r>
          </w:p>
        </w:tc>
        <w:tc>
          <w:tcPr>
            <w:tcW w:w="3853" w:type="dxa"/>
          </w:tcPr>
          <w:p w14:paraId="1D4905F8" w14:textId="77777777" w:rsidR="00C873B0" w:rsidRPr="00D35929" w:rsidRDefault="00C873B0" w:rsidP="00C873B0">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C873B0" w:rsidRPr="00D35929" w14:paraId="05C7EE2D" w14:textId="77777777" w:rsidTr="00C873B0">
        <w:tc>
          <w:tcPr>
            <w:cnfStyle w:val="001000000000" w:firstRow="0" w:lastRow="0" w:firstColumn="1" w:lastColumn="0" w:oddVBand="0" w:evenVBand="0" w:oddHBand="0" w:evenHBand="0" w:firstRowFirstColumn="0" w:firstRowLastColumn="0" w:lastRowFirstColumn="0" w:lastRowLastColumn="0"/>
            <w:tcW w:w="530" w:type="dxa"/>
          </w:tcPr>
          <w:p w14:paraId="049E0E04" w14:textId="77777777" w:rsidR="00C873B0" w:rsidRPr="00D35929" w:rsidRDefault="00C873B0" w:rsidP="00C873B0">
            <w:pPr>
              <w:spacing w:after="0"/>
              <w:rPr>
                <w:rFonts w:cs="Arial"/>
                <w:color w:val="000000" w:themeColor="text1"/>
              </w:rPr>
            </w:pPr>
            <w:r w:rsidRPr="00D35929">
              <w:rPr>
                <w:rFonts w:cs="Arial"/>
                <w:color w:val="000000" w:themeColor="text1"/>
              </w:rPr>
              <w:t>4</w:t>
            </w:r>
          </w:p>
        </w:tc>
        <w:tc>
          <w:tcPr>
            <w:tcW w:w="3150" w:type="dxa"/>
            <w:gridSpan w:val="2"/>
          </w:tcPr>
          <w:p w14:paraId="3E8C71FD" w14:textId="77777777" w:rsidR="00C873B0" w:rsidRPr="00C873B0" w:rsidRDefault="00C873B0" w:rsidP="00C873B0">
            <w:pPr>
              <w:spacing w:after="0"/>
              <w:jc w:val="left"/>
              <w:cnfStyle w:val="000000000000" w:firstRow="0" w:lastRow="0" w:firstColumn="0" w:lastColumn="0" w:oddVBand="0" w:evenVBand="0" w:oddHBand="0" w:evenHBand="0" w:firstRowFirstColumn="0" w:firstRowLastColumn="0" w:lastRowFirstColumn="0" w:lastRowLastColumn="0"/>
              <w:rPr>
                <w:rFonts w:cs="Arial"/>
                <w:color w:val="000000" w:themeColor="text1"/>
                <w:sz w:val="20"/>
              </w:rPr>
            </w:pPr>
            <w:r w:rsidRPr="00C873B0">
              <w:rPr>
                <w:rFonts w:cs="Arial"/>
                <w:color w:val="000000" w:themeColor="text1"/>
                <w:sz w:val="20"/>
              </w:rPr>
              <w:t>Lieu de fabrication</w:t>
            </w:r>
          </w:p>
        </w:tc>
        <w:tc>
          <w:tcPr>
            <w:tcW w:w="1350" w:type="dxa"/>
          </w:tcPr>
          <w:p w14:paraId="2CFDDC24" w14:textId="77777777" w:rsidR="00C873B0" w:rsidRPr="00C873B0" w:rsidRDefault="00C873B0" w:rsidP="00C873B0">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C873B0">
              <w:rPr>
                <w:rStyle w:val="lev"/>
                <w:b w:val="0"/>
                <w:color w:val="000000" w:themeColor="text1"/>
                <w:sz w:val="20"/>
              </w:rPr>
              <w:t>Préciser</w:t>
            </w:r>
          </w:p>
        </w:tc>
        <w:tc>
          <w:tcPr>
            <w:tcW w:w="1080" w:type="dxa"/>
            <w:shd w:val="clear" w:color="auto" w:fill="D9D9D9" w:themeFill="background1" w:themeFillShade="D9"/>
          </w:tcPr>
          <w:p w14:paraId="21F313C4" w14:textId="77777777" w:rsidR="00C873B0" w:rsidRPr="00C873B0" w:rsidRDefault="00C873B0" w:rsidP="00C873B0">
            <w:pPr>
              <w:spacing w:after="0"/>
              <w:cnfStyle w:val="000000000000" w:firstRow="0" w:lastRow="0" w:firstColumn="0" w:lastColumn="0" w:oddVBand="0" w:evenVBand="0" w:oddHBand="0" w:evenHBand="0" w:firstRowFirstColumn="0" w:firstRowLastColumn="0" w:lastRowFirstColumn="0" w:lastRowLastColumn="0"/>
              <w:rPr>
                <w:sz w:val="20"/>
              </w:rPr>
            </w:pPr>
            <w:r w:rsidRPr="00C873B0">
              <w:rPr>
                <w:rStyle w:val="lev"/>
                <w:b w:val="0"/>
                <w:color w:val="000000" w:themeColor="text1"/>
                <w:sz w:val="20"/>
              </w:rPr>
              <w:t>Non</w:t>
            </w:r>
          </w:p>
        </w:tc>
        <w:tc>
          <w:tcPr>
            <w:tcW w:w="3853" w:type="dxa"/>
          </w:tcPr>
          <w:p w14:paraId="054A1302" w14:textId="77777777" w:rsidR="00C873B0" w:rsidRPr="00D35929" w:rsidRDefault="00C873B0" w:rsidP="00C873B0">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C873B0" w:rsidRPr="00D35929" w14:paraId="6CC0AAB0" w14:textId="77777777" w:rsidTr="00C873B0">
        <w:tc>
          <w:tcPr>
            <w:cnfStyle w:val="001000000000" w:firstRow="0" w:lastRow="0" w:firstColumn="1" w:lastColumn="0" w:oddVBand="0" w:evenVBand="0" w:oddHBand="0" w:evenHBand="0" w:firstRowFirstColumn="0" w:firstRowLastColumn="0" w:lastRowFirstColumn="0" w:lastRowLastColumn="0"/>
            <w:tcW w:w="530" w:type="dxa"/>
          </w:tcPr>
          <w:p w14:paraId="6208DB89" w14:textId="77777777" w:rsidR="00C873B0" w:rsidRPr="00D35929" w:rsidRDefault="00C873B0" w:rsidP="00C873B0">
            <w:pPr>
              <w:spacing w:after="0"/>
              <w:rPr>
                <w:rFonts w:cs="Arial"/>
                <w:color w:val="000000" w:themeColor="text1"/>
              </w:rPr>
            </w:pPr>
            <w:r w:rsidRPr="00D35929">
              <w:rPr>
                <w:rFonts w:cs="Arial"/>
                <w:color w:val="000000" w:themeColor="text1"/>
              </w:rPr>
              <w:t>5</w:t>
            </w:r>
          </w:p>
        </w:tc>
        <w:tc>
          <w:tcPr>
            <w:tcW w:w="3150" w:type="dxa"/>
            <w:gridSpan w:val="2"/>
          </w:tcPr>
          <w:p w14:paraId="08DAF08A" w14:textId="77777777" w:rsidR="00C873B0" w:rsidRPr="00C873B0" w:rsidRDefault="00C873B0" w:rsidP="00C873B0">
            <w:pPr>
              <w:spacing w:after="0"/>
              <w:jc w:val="left"/>
              <w:cnfStyle w:val="000000000000" w:firstRow="0" w:lastRow="0" w:firstColumn="0" w:lastColumn="0" w:oddVBand="0" w:evenVBand="0" w:oddHBand="0" w:evenHBand="0" w:firstRowFirstColumn="0" w:firstRowLastColumn="0" w:lastRowFirstColumn="0" w:lastRowLastColumn="0"/>
              <w:rPr>
                <w:rFonts w:cs="Arial"/>
                <w:color w:val="000000" w:themeColor="text1"/>
                <w:sz w:val="20"/>
              </w:rPr>
            </w:pPr>
            <w:r w:rsidRPr="00C873B0">
              <w:rPr>
                <w:rFonts w:cs="Arial"/>
                <w:color w:val="000000" w:themeColor="text1"/>
                <w:sz w:val="20"/>
              </w:rPr>
              <w:t>Régulation automatique</w:t>
            </w:r>
          </w:p>
        </w:tc>
        <w:tc>
          <w:tcPr>
            <w:tcW w:w="1350" w:type="dxa"/>
          </w:tcPr>
          <w:p w14:paraId="524A8279" w14:textId="77777777" w:rsidR="00C873B0" w:rsidRPr="00C873B0" w:rsidRDefault="00C873B0" w:rsidP="00C873B0">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C873B0">
              <w:rPr>
                <w:rStyle w:val="lev"/>
                <w:b w:val="0"/>
                <w:color w:val="000000" w:themeColor="text1"/>
                <w:sz w:val="20"/>
              </w:rPr>
              <w:t>Oui-non</w:t>
            </w:r>
          </w:p>
        </w:tc>
        <w:tc>
          <w:tcPr>
            <w:tcW w:w="1080" w:type="dxa"/>
            <w:shd w:val="clear" w:color="auto" w:fill="D9D9D9" w:themeFill="background1" w:themeFillShade="D9"/>
          </w:tcPr>
          <w:p w14:paraId="0F7C3979" w14:textId="77777777" w:rsidR="00C873B0" w:rsidRPr="00C873B0" w:rsidRDefault="00C873B0" w:rsidP="00C873B0">
            <w:pPr>
              <w:spacing w:after="0"/>
              <w:cnfStyle w:val="000000000000" w:firstRow="0" w:lastRow="0" w:firstColumn="0" w:lastColumn="0" w:oddVBand="0" w:evenVBand="0" w:oddHBand="0" w:evenHBand="0" w:firstRowFirstColumn="0" w:firstRowLastColumn="0" w:lastRowFirstColumn="0" w:lastRowLastColumn="0"/>
              <w:rPr>
                <w:sz w:val="20"/>
              </w:rPr>
            </w:pPr>
            <w:r w:rsidRPr="00C873B0">
              <w:rPr>
                <w:rStyle w:val="lev"/>
                <w:b w:val="0"/>
                <w:color w:val="000000" w:themeColor="text1"/>
                <w:sz w:val="20"/>
              </w:rPr>
              <w:t>Non</w:t>
            </w:r>
          </w:p>
        </w:tc>
        <w:tc>
          <w:tcPr>
            <w:tcW w:w="3853" w:type="dxa"/>
          </w:tcPr>
          <w:p w14:paraId="2BB57E72" w14:textId="77777777" w:rsidR="00C873B0" w:rsidRPr="00D35929" w:rsidRDefault="00C873B0" w:rsidP="00C873B0">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C873B0" w:rsidRPr="00D35929" w14:paraId="10E18D30" w14:textId="77777777" w:rsidTr="00C873B0">
        <w:tc>
          <w:tcPr>
            <w:cnfStyle w:val="001000000000" w:firstRow="0" w:lastRow="0" w:firstColumn="1" w:lastColumn="0" w:oddVBand="0" w:evenVBand="0" w:oddHBand="0" w:evenHBand="0" w:firstRowFirstColumn="0" w:firstRowLastColumn="0" w:lastRowFirstColumn="0" w:lastRowLastColumn="0"/>
            <w:tcW w:w="530" w:type="dxa"/>
          </w:tcPr>
          <w:p w14:paraId="36610285" w14:textId="77777777" w:rsidR="00C873B0" w:rsidRPr="00D35929" w:rsidRDefault="00C873B0" w:rsidP="00C873B0">
            <w:pPr>
              <w:spacing w:after="0"/>
              <w:rPr>
                <w:rFonts w:cs="Arial"/>
                <w:color w:val="000000" w:themeColor="text1"/>
              </w:rPr>
            </w:pPr>
            <w:r w:rsidRPr="00D35929">
              <w:rPr>
                <w:rFonts w:cs="Arial"/>
                <w:color w:val="000000" w:themeColor="text1"/>
              </w:rPr>
              <w:t>6</w:t>
            </w:r>
          </w:p>
        </w:tc>
        <w:tc>
          <w:tcPr>
            <w:tcW w:w="3150" w:type="dxa"/>
            <w:gridSpan w:val="2"/>
          </w:tcPr>
          <w:p w14:paraId="42AA8767" w14:textId="77777777" w:rsidR="00C873B0" w:rsidRPr="00C873B0" w:rsidRDefault="00C873B0" w:rsidP="00C873B0">
            <w:pPr>
              <w:spacing w:after="0"/>
              <w:jc w:val="left"/>
              <w:cnfStyle w:val="000000000000" w:firstRow="0" w:lastRow="0" w:firstColumn="0" w:lastColumn="0" w:oddVBand="0" w:evenVBand="0" w:oddHBand="0" w:evenHBand="0" w:firstRowFirstColumn="0" w:firstRowLastColumn="0" w:lastRowFirstColumn="0" w:lastRowLastColumn="0"/>
              <w:rPr>
                <w:rFonts w:cs="Arial"/>
                <w:color w:val="000000" w:themeColor="text1"/>
                <w:sz w:val="20"/>
              </w:rPr>
            </w:pPr>
            <w:r w:rsidRPr="00C873B0">
              <w:rPr>
                <w:rFonts w:cs="Arial"/>
                <w:color w:val="000000" w:themeColor="text1"/>
                <w:sz w:val="20"/>
              </w:rPr>
              <w:t>Marquage CE</w:t>
            </w:r>
          </w:p>
        </w:tc>
        <w:tc>
          <w:tcPr>
            <w:tcW w:w="1350" w:type="dxa"/>
          </w:tcPr>
          <w:p w14:paraId="23194127" w14:textId="77777777" w:rsidR="00C873B0" w:rsidRPr="00C873B0" w:rsidRDefault="00C873B0" w:rsidP="00C873B0">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C873B0">
              <w:rPr>
                <w:rStyle w:val="lev"/>
                <w:b w:val="0"/>
                <w:color w:val="000000" w:themeColor="text1"/>
                <w:sz w:val="20"/>
              </w:rPr>
              <w:t>Joindre le certificat</w:t>
            </w:r>
          </w:p>
        </w:tc>
        <w:tc>
          <w:tcPr>
            <w:tcW w:w="1080" w:type="dxa"/>
            <w:shd w:val="clear" w:color="auto" w:fill="D9D9D9" w:themeFill="background1" w:themeFillShade="D9"/>
          </w:tcPr>
          <w:p w14:paraId="1AE53AA1" w14:textId="77777777" w:rsidR="00C873B0" w:rsidRPr="00C873B0" w:rsidRDefault="00C873B0" w:rsidP="00C873B0">
            <w:pPr>
              <w:spacing w:after="0"/>
              <w:cnfStyle w:val="000000000000" w:firstRow="0" w:lastRow="0" w:firstColumn="0" w:lastColumn="0" w:oddVBand="0" w:evenVBand="0" w:oddHBand="0" w:evenHBand="0" w:firstRowFirstColumn="0" w:firstRowLastColumn="0" w:lastRowFirstColumn="0" w:lastRowLastColumn="0"/>
              <w:rPr>
                <w:sz w:val="20"/>
              </w:rPr>
            </w:pPr>
            <w:r w:rsidRPr="00C873B0">
              <w:rPr>
                <w:rStyle w:val="lev"/>
                <w:b w:val="0"/>
                <w:color w:val="000000" w:themeColor="text1"/>
                <w:sz w:val="20"/>
              </w:rPr>
              <w:t>Non</w:t>
            </w:r>
          </w:p>
        </w:tc>
        <w:tc>
          <w:tcPr>
            <w:tcW w:w="3853" w:type="dxa"/>
          </w:tcPr>
          <w:p w14:paraId="6706F493" w14:textId="77777777" w:rsidR="00C873B0" w:rsidRPr="00D35929" w:rsidRDefault="00C873B0" w:rsidP="00C873B0">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C873B0" w:rsidRPr="00B23126" w14:paraId="5EAEC8F6" w14:textId="77777777" w:rsidTr="00FE0C6A">
        <w:tc>
          <w:tcPr>
            <w:cnfStyle w:val="001000000000" w:firstRow="0" w:lastRow="0" w:firstColumn="1" w:lastColumn="0" w:oddVBand="0" w:evenVBand="0" w:oddHBand="0" w:evenHBand="0" w:firstRowFirstColumn="0" w:firstRowLastColumn="0" w:lastRowFirstColumn="0" w:lastRowLastColumn="0"/>
            <w:tcW w:w="9963" w:type="dxa"/>
            <w:gridSpan w:val="6"/>
          </w:tcPr>
          <w:p w14:paraId="37F21F7D" w14:textId="77777777" w:rsidR="00C873B0" w:rsidRPr="00D35929" w:rsidRDefault="00C873B0" w:rsidP="00C873B0">
            <w:pPr>
              <w:tabs>
                <w:tab w:val="left" w:pos="1701"/>
                <w:tab w:val="left" w:pos="6237"/>
              </w:tabs>
              <w:spacing w:after="0"/>
              <w:rPr>
                <w:rStyle w:val="lev"/>
                <w:color w:val="000000" w:themeColor="text1"/>
                <w:sz w:val="28"/>
                <w:szCs w:val="28"/>
              </w:rPr>
            </w:pPr>
            <w:r w:rsidRPr="00D35929">
              <w:rPr>
                <w:rStyle w:val="lev"/>
                <w:color w:val="000000" w:themeColor="text1"/>
                <w:sz w:val="28"/>
                <w:szCs w:val="28"/>
              </w:rPr>
              <w:t xml:space="preserve">Matelas </w:t>
            </w:r>
          </w:p>
        </w:tc>
      </w:tr>
      <w:tr w:rsidR="00C873B0" w:rsidRPr="000E0F97" w14:paraId="30E3C115" w14:textId="77777777" w:rsidTr="00C873B0">
        <w:tc>
          <w:tcPr>
            <w:cnfStyle w:val="001000000000" w:firstRow="0" w:lastRow="0" w:firstColumn="1" w:lastColumn="0" w:oddVBand="0" w:evenVBand="0" w:oddHBand="0" w:evenHBand="0" w:firstRowFirstColumn="0" w:firstRowLastColumn="0" w:lastRowFirstColumn="0" w:lastRowLastColumn="0"/>
            <w:tcW w:w="530" w:type="dxa"/>
          </w:tcPr>
          <w:p w14:paraId="72607B4D" w14:textId="77777777" w:rsidR="00C873B0" w:rsidRPr="000E0F97" w:rsidRDefault="00C873B0" w:rsidP="00C873B0">
            <w:pPr>
              <w:spacing w:after="0"/>
              <w:rPr>
                <w:b w:val="0"/>
                <w:color w:val="000000" w:themeColor="text1"/>
              </w:rPr>
            </w:pPr>
            <w:r>
              <w:rPr>
                <w:b w:val="0"/>
                <w:color w:val="000000" w:themeColor="text1"/>
              </w:rPr>
              <w:t>7</w:t>
            </w:r>
          </w:p>
        </w:tc>
        <w:tc>
          <w:tcPr>
            <w:tcW w:w="3150" w:type="dxa"/>
            <w:gridSpan w:val="2"/>
          </w:tcPr>
          <w:p w14:paraId="7A67356D" w14:textId="77777777" w:rsidR="00C873B0" w:rsidRPr="00C873B0" w:rsidRDefault="00C873B0" w:rsidP="00C873B0">
            <w:pPr>
              <w:spacing w:after="0"/>
              <w:jc w:val="left"/>
              <w:cnfStyle w:val="000000000000" w:firstRow="0" w:lastRow="0" w:firstColumn="0" w:lastColumn="0" w:oddVBand="0" w:evenVBand="0" w:oddHBand="0" w:evenHBand="0" w:firstRowFirstColumn="0" w:firstRowLastColumn="0" w:lastRowFirstColumn="0" w:lastRowLastColumn="0"/>
              <w:rPr>
                <w:color w:val="000000" w:themeColor="text1"/>
                <w:sz w:val="20"/>
              </w:rPr>
            </w:pPr>
            <w:r w:rsidRPr="00C873B0">
              <w:rPr>
                <w:color w:val="000000" w:themeColor="text1"/>
                <w:sz w:val="20"/>
              </w:rPr>
              <w:t xml:space="preserve">Type de mousse, préciser la éventuellement les différentes couches du matelas </w:t>
            </w:r>
          </w:p>
        </w:tc>
        <w:tc>
          <w:tcPr>
            <w:tcW w:w="1350" w:type="dxa"/>
          </w:tcPr>
          <w:p w14:paraId="64798B8F" w14:textId="77777777" w:rsidR="00C873B0" w:rsidRPr="00C873B0" w:rsidRDefault="00C873B0" w:rsidP="00C873B0">
            <w:pPr>
              <w:spacing w:after="0"/>
              <w:cnfStyle w:val="000000000000" w:firstRow="0" w:lastRow="0" w:firstColumn="0" w:lastColumn="0" w:oddVBand="0" w:evenVBand="0" w:oddHBand="0" w:evenHBand="0" w:firstRowFirstColumn="0" w:firstRowLastColumn="0" w:lastRowFirstColumn="0" w:lastRowLastColumn="0"/>
              <w:rPr>
                <w:color w:val="000000" w:themeColor="text1"/>
                <w:sz w:val="20"/>
              </w:rPr>
            </w:pPr>
            <w:r w:rsidRPr="00C873B0">
              <w:rPr>
                <w:color w:val="000000" w:themeColor="text1"/>
                <w:sz w:val="20"/>
              </w:rPr>
              <w:t>Préciser</w:t>
            </w:r>
          </w:p>
        </w:tc>
        <w:tc>
          <w:tcPr>
            <w:tcW w:w="1080" w:type="dxa"/>
          </w:tcPr>
          <w:p w14:paraId="25EBDB9F" w14:textId="77777777" w:rsidR="00C873B0" w:rsidRPr="00C873B0" w:rsidRDefault="00C873B0" w:rsidP="00C873B0">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color w:val="000000" w:themeColor="text1"/>
                <w:sz w:val="20"/>
              </w:rPr>
            </w:pPr>
            <w:r w:rsidRPr="00C873B0">
              <w:rPr>
                <w:rStyle w:val="lev"/>
                <w:color w:val="000000" w:themeColor="text1"/>
                <w:sz w:val="20"/>
              </w:rPr>
              <w:t>X</w:t>
            </w:r>
          </w:p>
        </w:tc>
        <w:tc>
          <w:tcPr>
            <w:tcW w:w="3853" w:type="dxa"/>
          </w:tcPr>
          <w:p w14:paraId="6455211A" w14:textId="77777777" w:rsidR="00C873B0" w:rsidRPr="000E0F97" w:rsidRDefault="00C873B0" w:rsidP="00C873B0">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color w:val="000000" w:themeColor="text1"/>
              </w:rPr>
            </w:pPr>
          </w:p>
        </w:tc>
      </w:tr>
      <w:tr w:rsidR="00C873B0" w:rsidRPr="000E0F97" w14:paraId="3E28C543" w14:textId="77777777" w:rsidTr="00C873B0">
        <w:tc>
          <w:tcPr>
            <w:cnfStyle w:val="001000000000" w:firstRow="0" w:lastRow="0" w:firstColumn="1" w:lastColumn="0" w:oddVBand="0" w:evenVBand="0" w:oddHBand="0" w:evenHBand="0" w:firstRowFirstColumn="0" w:firstRowLastColumn="0" w:lastRowFirstColumn="0" w:lastRowLastColumn="0"/>
            <w:tcW w:w="530" w:type="dxa"/>
          </w:tcPr>
          <w:p w14:paraId="2C7305EB" w14:textId="77777777" w:rsidR="00C873B0" w:rsidRPr="000E0F97" w:rsidRDefault="00C873B0" w:rsidP="00C873B0">
            <w:pPr>
              <w:spacing w:after="0"/>
              <w:rPr>
                <w:color w:val="000000" w:themeColor="text1"/>
              </w:rPr>
            </w:pPr>
            <w:r>
              <w:rPr>
                <w:color w:val="000000" w:themeColor="text1"/>
              </w:rPr>
              <w:t>8</w:t>
            </w:r>
          </w:p>
        </w:tc>
        <w:tc>
          <w:tcPr>
            <w:tcW w:w="3150" w:type="dxa"/>
            <w:gridSpan w:val="2"/>
          </w:tcPr>
          <w:p w14:paraId="53B6C031" w14:textId="77777777" w:rsidR="00C873B0" w:rsidRPr="00C873B0" w:rsidRDefault="00C873B0" w:rsidP="00C873B0">
            <w:pPr>
              <w:spacing w:after="0"/>
              <w:jc w:val="left"/>
              <w:cnfStyle w:val="000000000000" w:firstRow="0" w:lastRow="0" w:firstColumn="0" w:lastColumn="0" w:oddVBand="0" w:evenVBand="0" w:oddHBand="0" w:evenHBand="0" w:firstRowFirstColumn="0" w:firstRowLastColumn="0" w:lastRowFirstColumn="0" w:lastRowLastColumn="0"/>
              <w:rPr>
                <w:color w:val="000000" w:themeColor="text1"/>
                <w:sz w:val="20"/>
              </w:rPr>
            </w:pPr>
            <w:r w:rsidRPr="00C873B0">
              <w:rPr>
                <w:color w:val="000000" w:themeColor="text1"/>
                <w:sz w:val="20"/>
              </w:rPr>
              <w:t>Epaisseur de mousse</w:t>
            </w:r>
          </w:p>
        </w:tc>
        <w:tc>
          <w:tcPr>
            <w:tcW w:w="1350" w:type="dxa"/>
          </w:tcPr>
          <w:p w14:paraId="24F7FE01" w14:textId="77777777" w:rsidR="00C873B0" w:rsidRPr="00C873B0" w:rsidRDefault="00C873B0" w:rsidP="00C873B0">
            <w:pPr>
              <w:spacing w:after="0"/>
              <w:cnfStyle w:val="000000000000" w:firstRow="0" w:lastRow="0" w:firstColumn="0" w:lastColumn="0" w:oddVBand="0" w:evenVBand="0" w:oddHBand="0" w:evenHBand="0" w:firstRowFirstColumn="0" w:firstRowLastColumn="0" w:lastRowFirstColumn="0" w:lastRowLastColumn="0"/>
              <w:rPr>
                <w:color w:val="000000" w:themeColor="text1"/>
                <w:sz w:val="20"/>
              </w:rPr>
            </w:pPr>
            <w:r w:rsidRPr="00C873B0">
              <w:rPr>
                <w:color w:val="000000" w:themeColor="text1"/>
                <w:sz w:val="20"/>
              </w:rPr>
              <w:t>cm</w:t>
            </w:r>
          </w:p>
        </w:tc>
        <w:tc>
          <w:tcPr>
            <w:tcW w:w="1080" w:type="dxa"/>
          </w:tcPr>
          <w:p w14:paraId="58D83CE9" w14:textId="77777777" w:rsidR="00C873B0" w:rsidRPr="00C873B0" w:rsidRDefault="00C873B0" w:rsidP="00C873B0">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color w:val="000000" w:themeColor="text1"/>
                <w:sz w:val="20"/>
              </w:rPr>
            </w:pPr>
            <w:r w:rsidRPr="00C873B0">
              <w:rPr>
                <w:rStyle w:val="lev"/>
                <w:color w:val="000000" w:themeColor="text1"/>
                <w:sz w:val="20"/>
              </w:rPr>
              <w:t>X</w:t>
            </w:r>
          </w:p>
        </w:tc>
        <w:tc>
          <w:tcPr>
            <w:tcW w:w="3853" w:type="dxa"/>
          </w:tcPr>
          <w:p w14:paraId="7AA59A98" w14:textId="77777777" w:rsidR="00C873B0" w:rsidRPr="000E0F97" w:rsidRDefault="00C873B0" w:rsidP="00C873B0">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color w:val="000000" w:themeColor="text1"/>
              </w:rPr>
            </w:pPr>
          </w:p>
        </w:tc>
      </w:tr>
      <w:tr w:rsidR="00C873B0" w:rsidRPr="00B23126" w14:paraId="78C5BF1A" w14:textId="77777777" w:rsidTr="00C873B0">
        <w:tc>
          <w:tcPr>
            <w:cnfStyle w:val="001000000000" w:firstRow="0" w:lastRow="0" w:firstColumn="1" w:lastColumn="0" w:oddVBand="0" w:evenVBand="0" w:oddHBand="0" w:evenHBand="0" w:firstRowFirstColumn="0" w:firstRowLastColumn="0" w:lastRowFirstColumn="0" w:lastRowLastColumn="0"/>
            <w:tcW w:w="530" w:type="dxa"/>
          </w:tcPr>
          <w:p w14:paraId="3D24618C" w14:textId="77777777" w:rsidR="00C873B0" w:rsidRPr="000E0F97" w:rsidRDefault="00C873B0" w:rsidP="00C873B0">
            <w:pPr>
              <w:spacing w:after="0"/>
              <w:rPr>
                <w:color w:val="000000" w:themeColor="text1"/>
              </w:rPr>
            </w:pPr>
            <w:r>
              <w:rPr>
                <w:color w:val="000000" w:themeColor="text1"/>
              </w:rPr>
              <w:t>9</w:t>
            </w:r>
          </w:p>
        </w:tc>
        <w:tc>
          <w:tcPr>
            <w:tcW w:w="3150" w:type="dxa"/>
            <w:gridSpan w:val="2"/>
          </w:tcPr>
          <w:p w14:paraId="37BF1944" w14:textId="77777777" w:rsidR="00C873B0" w:rsidRPr="00C873B0" w:rsidRDefault="00C873B0" w:rsidP="00C873B0">
            <w:pPr>
              <w:spacing w:after="0"/>
              <w:jc w:val="left"/>
              <w:cnfStyle w:val="000000000000" w:firstRow="0" w:lastRow="0" w:firstColumn="0" w:lastColumn="0" w:oddVBand="0" w:evenVBand="0" w:oddHBand="0" w:evenHBand="0" w:firstRowFirstColumn="0" w:firstRowLastColumn="0" w:lastRowFirstColumn="0" w:lastRowLastColumn="0"/>
              <w:rPr>
                <w:color w:val="000000" w:themeColor="text1"/>
                <w:sz w:val="20"/>
              </w:rPr>
            </w:pPr>
            <w:r w:rsidRPr="00C873B0">
              <w:rPr>
                <w:color w:val="000000" w:themeColor="text1"/>
                <w:sz w:val="20"/>
              </w:rPr>
              <w:t>Décharge talonnière intégrée pour le mode statique</w:t>
            </w:r>
          </w:p>
        </w:tc>
        <w:tc>
          <w:tcPr>
            <w:tcW w:w="1350" w:type="dxa"/>
          </w:tcPr>
          <w:p w14:paraId="393924A3" w14:textId="77777777" w:rsidR="00C873B0" w:rsidRPr="00C873B0" w:rsidRDefault="00C873B0" w:rsidP="00C873B0">
            <w:pPr>
              <w:spacing w:after="0"/>
              <w:cnfStyle w:val="000000000000" w:firstRow="0" w:lastRow="0" w:firstColumn="0" w:lastColumn="0" w:oddVBand="0" w:evenVBand="0" w:oddHBand="0" w:evenHBand="0" w:firstRowFirstColumn="0" w:firstRowLastColumn="0" w:lastRowFirstColumn="0" w:lastRowLastColumn="0"/>
              <w:rPr>
                <w:color w:val="000000" w:themeColor="text1"/>
                <w:sz w:val="20"/>
              </w:rPr>
            </w:pPr>
            <w:r w:rsidRPr="00C873B0">
              <w:rPr>
                <w:color w:val="000000" w:themeColor="text1"/>
                <w:sz w:val="20"/>
              </w:rPr>
              <w:t>Oui-non</w:t>
            </w:r>
          </w:p>
        </w:tc>
        <w:tc>
          <w:tcPr>
            <w:tcW w:w="1080" w:type="dxa"/>
          </w:tcPr>
          <w:p w14:paraId="603F605F" w14:textId="77777777" w:rsidR="00C873B0" w:rsidRPr="00C873B0" w:rsidRDefault="00C873B0" w:rsidP="00C873B0">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color w:val="000000" w:themeColor="text1"/>
                <w:sz w:val="20"/>
              </w:rPr>
            </w:pPr>
            <w:r w:rsidRPr="00C873B0">
              <w:rPr>
                <w:rStyle w:val="lev"/>
                <w:color w:val="000000" w:themeColor="text1"/>
                <w:sz w:val="20"/>
              </w:rPr>
              <w:t>X</w:t>
            </w:r>
          </w:p>
        </w:tc>
        <w:tc>
          <w:tcPr>
            <w:tcW w:w="3853" w:type="dxa"/>
          </w:tcPr>
          <w:p w14:paraId="7A611093" w14:textId="77777777" w:rsidR="00C873B0" w:rsidRPr="000E0F97" w:rsidRDefault="00C873B0" w:rsidP="00C873B0">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color w:val="000000" w:themeColor="text1"/>
              </w:rPr>
            </w:pPr>
          </w:p>
        </w:tc>
      </w:tr>
      <w:tr w:rsidR="00C873B0" w:rsidRPr="00B23126" w14:paraId="0CF96B3F" w14:textId="77777777" w:rsidTr="00C873B0">
        <w:tc>
          <w:tcPr>
            <w:cnfStyle w:val="001000000000" w:firstRow="0" w:lastRow="0" w:firstColumn="1" w:lastColumn="0" w:oddVBand="0" w:evenVBand="0" w:oddHBand="0" w:evenHBand="0" w:firstRowFirstColumn="0" w:firstRowLastColumn="0" w:lastRowFirstColumn="0" w:lastRowLastColumn="0"/>
            <w:tcW w:w="530" w:type="dxa"/>
          </w:tcPr>
          <w:p w14:paraId="55413145" w14:textId="77777777" w:rsidR="00C873B0" w:rsidRPr="000E0F97" w:rsidRDefault="00C873B0" w:rsidP="00C873B0">
            <w:pPr>
              <w:spacing w:after="0"/>
              <w:rPr>
                <w:color w:val="000000" w:themeColor="text1"/>
              </w:rPr>
            </w:pPr>
            <w:r>
              <w:rPr>
                <w:color w:val="000000" w:themeColor="text1"/>
              </w:rPr>
              <w:t>10</w:t>
            </w:r>
          </w:p>
        </w:tc>
        <w:tc>
          <w:tcPr>
            <w:tcW w:w="3150" w:type="dxa"/>
            <w:gridSpan w:val="2"/>
          </w:tcPr>
          <w:p w14:paraId="410C0267" w14:textId="77777777" w:rsidR="00C873B0" w:rsidRPr="00C873B0" w:rsidRDefault="00C873B0" w:rsidP="00C873B0">
            <w:pPr>
              <w:spacing w:after="0"/>
              <w:jc w:val="left"/>
              <w:cnfStyle w:val="000000000000" w:firstRow="0" w:lastRow="0" w:firstColumn="0" w:lastColumn="0" w:oddVBand="0" w:evenVBand="0" w:oddHBand="0" w:evenHBand="0" w:firstRowFirstColumn="0" w:firstRowLastColumn="0" w:lastRowFirstColumn="0" w:lastRowLastColumn="0"/>
              <w:rPr>
                <w:b/>
                <w:color w:val="000000" w:themeColor="text1"/>
                <w:sz w:val="20"/>
              </w:rPr>
            </w:pPr>
            <w:r w:rsidRPr="00C873B0">
              <w:rPr>
                <w:color w:val="000000" w:themeColor="text1"/>
                <w:sz w:val="20"/>
              </w:rPr>
              <w:t>Poids patient admissible</w:t>
            </w:r>
          </w:p>
        </w:tc>
        <w:tc>
          <w:tcPr>
            <w:tcW w:w="1350" w:type="dxa"/>
          </w:tcPr>
          <w:p w14:paraId="04C4F733" w14:textId="77777777" w:rsidR="00C873B0" w:rsidRPr="00C873B0" w:rsidRDefault="00C873B0" w:rsidP="00C873B0">
            <w:pPr>
              <w:spacing w:after="0"/>
              <w:cnfStyle w:val="000000000000" w:firstRow="0" w:lastRow="0" w:firstColumn="0" w:lastColumn="0" w:oddVBand="0" w:evenVBand="0" w:oddHBand="0" w:evenHBand="0" w:firstRowFirstColumn="0" w:firstRowLastColumn="0" w:lastRowFirstColumn="0" w:lastRowLastColumn="0"/>
              <w:rPr>
                <w:b/>
                <w:color w:val="000000" w:themeColor="text1"/>
                <w:sz w:val="20"/>
              </w:rPr>
            </w:pPr>
            <w:r w:rsidRPr="00C873B0">
              <w:rPr>
                <w:color w:val="000000" w:themeColor="text1"/>
                <w:sz w:val="20"/>
              </w:rPr>
              <w:t>Kg : mini-maxi</w:t>
            </w:r>
          </w:p>
        </w:tc>
        <w:tc>
          <w:tcPr>
            <w:tcW w:w="1080" w:type="dxa"/>
          </w:tcPr>
          <w:p w14:paraId="134C0179" w14:textId="77777777" w:rsidR="00C873B0" w:rsidRPr="00C873B0" w:rsidRDefault="00C873B0" w:rsidP="00C873B0">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color w:val="000000" w:themeColor="text1"/>
                <w:sz w:val="20"/>
              </w:rPr>
            </w:pPr>
            <w:r w:rsidRPr="00C873B0">
              <w:rPr>
                <w:rStyle w:val="lev"/>
                <w:color w:val="000000" w:themeColor="text1"/>
                <w:sz w:val="20"/>
              </w:rPr>
              <w:t>X</w:t>
            </w:r>
          </w:p>
        </w:tc>
        <w:tc>
          <w:tcPr>
            <w:tcW w:w="3853" w:type="dxa"/>
          </w:tcPr>
          <w:p w14:paraId="65E13D4C" w14:textId="77777777" w:rsidR="00C873B0" w:rsidRPr="000E0F97" w:rsidRDefault="00C873B0" w:rsidP="00C873B0">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color w:val="000000" w:themeColor="text1"/>
              </w:rPr>
            </w:pPr>
          </w:p>
        </w:tc>
      </w:tr>
      <w:tr w:rsidR="00C873B0" w:rsidRPr="00B23126" w14:paraId="365A835D" w14:textId="77777777" w:rsidTr="00C873B0">
        <w:tc>
          <w:tcPr>
            <w:cnfStyle w:val="001000000000" w:firstRow="0" w:lastRow="0" w:firstColumn="1" w:lastColumn="0" w:oddVBand="0" w:evenVBand="0" w:oddHBand="0" w:evenHBand="0" w:firstRowFirstColumn="0" w:firstRowLastColumn="0" w:lastRowFirstColumn="0" w:lastRowLastColumn="0"/>
            <w:tcW w:w="530" w:type="dxa"/>
          </w:tcPr>
          <w:p w14:paraId="5794132C" w14:textId="77777777" w:rsidR="00C873B0" w:rsidRPr="000E0F97" w:rsidRDefault="00C873B0" w:rsidP="00C873B0">
            <w:pPr>
              <w:spacing w:after="0"/>
              <w:rPr>
                <w:color w:val="000000" w:themeColor="text1"/>
              </w:rPr>
            </w:pPr>
            <w:r>
              <w:rPr>
                <w:color w:val="000000" w:themeColor="text1"/>
              </w:rPr>
              <w:t>11</w:t>
            </w:r>
          </w:p>
        </w:tc>
        <w:tc>
          <w:tcPr>
            <w:tcW w:w="3150" w:type="dxa"/>
            <w:gridSpan w:val="2"/>
          </w:tcPr>
          <w:p w14:paraId="66B05D2B" w14:textId="77777777" w:rsidR="00C873B0" w:rsidRPr="00C873B0" w:rsidRDefault="00C873B0" w:rsidP="00C873B0">
            <w:pPr>
              <w:spacing w:after="0"/>
              <w:jc w:val="left"/>
              <w:cnfStyle w:val="000000000000" w:firstRow="0" w:lastRow="0" w:firstColumn="0" w:lastColumn="0" w:oddVBand="0" w:evenVBand="0" w:oddHBand="0" w:evenHBand="0" w:firstRowFirstColumn="0" w:firstRowLastColumn="0" w:lastRowFirstColumn="0" w:lastRowLastColumn="0"/>
              <w:rPr>
                <w:color w:val="000000" w:themeColor="text1"/>
                <w:sz w:val="20"/>
              </w:rPr>
            </w:pPr>
            <w:r w:rsidRPr="00C873B0">
              <w:rPr>
                <w:color w:val="000000" w:themeColor="text1"/>
                <w:sz w:val="20"/>
              </w:rPr>
              <w:t>Niveau de risque d’escarre géré par le matelas mousse hors mise en place d’un compresseur</w:t>
            </w:r>
          </w:p>
        </w:tc>
        <w:tc>
          <w:tcPr>
            <w:tcW w:w="1350" w:type="dxa"/>
          </w:tcPr>
          <w:p w14:paraId="16F320D3" w14:textId="77777777" w:rsidR="00C873B0" w:rsidRPr="00C873B0" w:rsidRDefault="00C873B0" w:rsidP="00C873B0">
            <w:pPr>
              <w:spacing w:after="0"/>
              <w:cnfStyle w:val="000000000000" w:firstRow="0" w:lastRow="0" w:firstColumn="0" w:lastColumn="0" w:oddVBand="0" w:evenVBand="0" w:oddHBand="0" w:evenHBand="0" w:firstRowFirstColumn="0" w:firstRowLastColumn="0" w:lastRowFirstColumn="0" w:lastRowLastColumn="0"/>
              <w:rPr>
                <w:color w:val="000000" w:themeColor="text1"/>
                <w:sz w:val="20"/>
              </w:rPr>
            </w:pPr>
            <w:r w:rsidRPr="00C873B0">
              <w:rPr>
                <w:color w:val="000000" w:themeColor="text1"/>
                <w:sz w:val="20"/>
              </w:rPr>
              <w:t>Echelle de Braden</w:t>
            </w:r>
          </w:p>
        </w:tc>
        <w:tc>
          <w:tcPr>
            <w:tcW w:w="1080" w:type="dxa"/>
          </w:tcPr>
          <w:p w14:paraId="083F0F34" w14:textId="77777777" w:rsidR="00C873B0" w:rsidRPr="00C873B0" w:rsidRDefault="00C873B0" w:rsidP="00C873B0">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color w:val="000000" w:themeColor="text1"/>
                <w:sz w:val="20"/>
              </w:rPr>
            </w:pPr>
            <w:r w:rsidRPr="00C873B0">
              <w:rPr>
                <w:rStyle w:val="lev"/>
                <w:color w:val="000000" w:themeColor="text1"/>
                <w:sz w:val="20"/>
              </w:rPr>
              <w:t>X</w:t>
            </w:r>
          </w:p>
        </w:tc>
        <w:tc>
          <w:tcPr>
            <w:tcW w:w="3853" w:type="dxa"/>
          </w:tcPr>
          <w:p w14:paraId="7636FB7B" w14:textId="77777777" w:rsidR="00C873B0" w:rsidRPr="000E0F97" w:rsidRDefault="00C873B0" w:rsidP="00C873B0">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color w:val="000000" w:themeColor="text1"/>
              </w:rPr>
            </w:pPr>
          </w:p>
        </w:tc>
      </w:tr>
      <w:tr w:rsidR="00C873B0" w:rsidRPr="00B23126" w14:paraId="1B986FA5" w14:textId="77777777" w:rsidTr="00C873B0">
        <w:tc>
          <w:tcPr>
            <w:cnfStyle w:val="001000000000" w:firstRow="0" w:lastRow="0" w:firstColumn="1" w:lastColumn="0" w:oddVBand="0" w:evenVBand="0" w:oddHBand="0" w:evenHBand="0" w:firstRowFirstColumn="0" w:firstRowLastColumn="0" w:lastRowFirstColumn="0" w:lastRowLastColumn="0"/>
            <w:tcW w:w="530" w:type="dxa"/>
          </w:tcPr>
          <w:p w14:paraId="496E4CFE" w14:textId="77777777" w:rsidR="00C873B0" w:rsidRPr="000E0F97" w:rsidRDefault="00C873B0" w:rsidP="00C873B0">
            <w:pPr>
              <w:spacing w:after="0"/>
              <w:rPr>
                <w:color w:val="000000" w:themeColor="text1"/>
              </w:rPr>
            </w:pPr>
            <w:r>
              <w:rPr>
                <w:color w:val="000000" w:themeColor="text1"/>
              </w:rPr>
              <w:t>12</w:t>
            </w:r>
          </w:p>
        </w:tc>
        <w:tc>
          <w:tcPr>
            <w:tcW w:w="3150" w:type="dxa"/>
            <w:gridSpan w:val="2"/>
          </w:tcPr>
          <w:p w14:paraId="278C8DAF" w14:textId="77777777" w:rsidR="00C873B0" w:rsidRPr="00C873B0" w:rsidRDefault="00C873B0" w:rsidP="00C873B0">
            <w:pPr>
              <w:spacing w:after="0"/>
              <w:jc w:val="left"/>
              <w:cnfStyle w:val="000000000000" w:firstRow="0" w:lastRow="0" w:firstColumn="0" w:lastColumn="0" w:oddVBand="0" w:evenVBand="0" w:oddHBand="0" w:evenHBand="0" w:firstRowFirstColumn="0" w:firstRowLastColumn="0" w:lastRowFirstColumn="0" w:lastRowLastColumn="0"/>
              <w:rPr>
                <w:color w:val="000000" w:themeColor="text1"/>
                <w:sz w:val="20"/>
              </w:rPr>
            </w:pPr>
            <w:r w:rsidRPr="00C873B0">
              <w:rPr>
                <w:color w:val="000000" w:themeColor="text1"/>
                <w:sz w:val="20"/>
              </w:rPr>
              <w:t>Niveau de risque d’escarre géré par le dispositif avec mise en œuvre du compresseur</w:t>
            </w:r>
          </w:p>
        </w:tc>
        <w:tc>
          <w:tcPr>
            <w:tcW w:w="1350" w:type="dxa"/>
          </w:tcPr>
          <w:p w14:paraId="56242B25" w14:textId="77777777" w:rsidR="00C873B0" w:rsidRPr="00C873B0" w:rsidRDefault="00C873B0" w:rsidP="00C873B0">
            <w:pPr>
              <w:spacing w:after="0"/>
              <w:cnfStyle w:val="000000000000" w:firstRow="0" w:lastRow="0" w:firstColumn="0" w:lastColumn="0" w:oddVBand="0" w:evenVBand="0" w:oddHBand="0" w:evenHBand="0" w:firstRowFirstColumn="0" w:firstRowLastColumn="0" w:lastRowFirstColumn="0" w:lastRowLastColumn="0"/>
              <w:rPr>
                <w:color w:val="000000" w:themeColor="text1"/>
                <w:sz w:val="20"/>
              </w:rPr>
            </w:pPr>
            <w:r w:rsidRPr="00C873B0">
              <w:rPr>
                <w:color w:val="000000" w:themeColor="text1"/>
                <w:sz w:val="20"/>
              </w:rPr>
              <w:t>Echelle de Braden</w:t>
            </w:r>
          </w:p>
        </w:tc>
        <w:tc>
          <w:tcPr>
            <w:tcW w:w="1080" w:type="dxa"/>
          </w:tcPr>
          <w:p w14:paraId="4498099A" w14:textId="77777777" w:rsidR="00C873B0" w:rsidRPr="00C873B0" w:rsidRDefault="00C873B0" w:rsidP="00C873B0">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color w:val="000000" w:themeColor="text1"/>
                <w:sz w:val="20"/>
              </w:rPr>
            </w:pPr>
            <w:r w:rsidRPr="00C873B0">
              <w:rPr>
                <w:rStyle w:val="lev"/>
                <w:color w:val="000000" w:themeColor="text1"/>
                <w:sz w:val="20"/>
              </w:rPr>
              <w:t>X</w:t>
            </w:r>
          </w:p>
        </w:tc>
        <w:tc>
          <w:tcPr>
            <w:tcW w:w="3853" w:type="dxa"/>
          </w:tcPr>
          <w:p w14:paraId="17B526A6" w14:textId="77777777" w:rsidR="00C873B0" w:rsidRPr="000E0F97" w:rsidRDefault="00C873B0" w:rsidP="00C873B0">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color w:val="000000" w:themeColor="text1"/>
              </w:rPr>
            </w:pPr>
          </w:p>
        </w:tc>
      </w:tr>
      <w:tr w:rsidR="00C873B0" w:rsidRPr="00D35929" w14:paraId="4C0DF15A" w14:textId="77777777" w:rsidTr="00C873B0">
        <w:tc>
          <w:tcPr>
            <w:cnfStyle w:val="001000000000" w:firstRow="0" w:lastRow="0" w:firstColumn="1" w:lastColumn="0" w:oddVBand="0" w:evenVBand="0" w:oddHBand="0" w:evenHBand="0" w:firstRowFirstColumn="0" w:firstRowLastColumn="0" w:lastRowFirstColumn="0" w:lastRowLastColumn="0"/>
            <w:tcW w:w="530" w:type="dxa"/>
          </w:tcPr>
          <w:p w14:paraId="41FFCF67" w14:textId="77777777" w:rsidR="00C873B0" w:rsidRPr="00FE0C6A" w:rsidRDefault="00C873B0" w:rsidP="00C873B0">
            <w:pPr>
              <w:spacing w:after="0"/>
              <w:rPr>
                <w:color w:val="000000" w:themeColor="text1"/>
              </w:rPr>
            </w:pPr>
            <w:r>
              <w:rPr>
                <w:color w:val="000000" w:themeColor="text1"/>
              </w:rPr>
              <w:t>14</w:t>
            </w:r>
          </w:p>
        </w:tc>
        <w:tc>
          <w:tcPr>
            <w:tcW w:w="3150" w:type="dxa"/>
            <w:gridSpan w:val="2"/>
          </w:tcPr>
          <w:p w14:paraId="0DC480AE" w14:textId="77777777" w:rsidR="00C873B0" w:rsidRPr="00C873B0" w:rsidRDefault="00C873B0" w:rsidP="00C873B0">
            <w:pPr>
              <w:spacing w:after="0"/>
              <w:jc w:val="left"/>
              <w:cnfStyle w:val="000000000000" w:firstRow="0" w:lastRow="0" w:firstColumn="0" w:lastColumn="0" w:oddVBand="0" w:evenVBand="0" w:oddHBand="0" w:evenHBand="0" w:firstRowFirstColumn="0" w:firstRowLastColumn="0" w:lastRowFirstColumn="0" w:lastRowLastColumn="0"/>
              <w:rPr>
                <w:rFonts w:cs="Arial"/>
                <w:color w:val="000000" w:themeColor="text1"/>
                <w:sz w:val="20"/>
              </w:rPr>
            </w:pPr>
            <w:r w:rsidRPr="00C873B0">
              <w:rPr>
                <w:rFonts w:cs="Arial"/>
                <w:color w:val="000000" w:themeColor="text1"/>
                <w:sz w:val="20"/>
              </w:rPr>
              <w:t xml:space="preserve">Principe de l’alternance </w:t>
            </w:r>
          </w:p>
        </w:tc>
        <w:tc>
          <w:tcPr>
            <w:tcW w:w="1350" w:type="dxa"/>
          </w:tcPr>
          <w:p w14:paraId="46895A05" w14:textId="77777777" w:rsidR="00C873B0" w:rsidRPr="00C873B0" w:rsidRDefault="00C873B0" w:rsidP="00C873B0">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C873B0">
              <w:rPr>
                <w:rStyle w:val="lev"/>
                <w:b w:val="0"/>
                <w:color w:val="000000" w:themeColor="text1"/>
                <w:sz w:val="20"/>
              </w:rPr>
              <w:t>Décrire</w:t>
            </w:r>
          </w:p>
        </w:tc>
        <w:tc>
          <w:tcPr>
            <w:tcW w:w="1080" w:type="dxa"/>
          </w:tcPr>
          <w:p w14:paraId="1E4F3E3F" w14:textId="77777777" w:rsidR="00C873B0" w:rsidRPr="00C873B0" w:rsidRDefault="00C873B0" w:rsidP="00C873B0">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C873B0">
              <w:rPr>
                <w:rStyle w:val="lev"/>
                <w:b w:val="0"/>
                <w:color w:val="000000" w:themeColor="text1"/>
                <w:sz w:val="20"/>
              </w:rPr>
              <w:t>X</w:t>
            </w:r>
          </w:p>
        </w:tc>
        <w:tc>
          <w:tcPr>
            <w:tcW w:w="3853" w:type="dxa"/>
          </w:tcPr>
          <w:p w14:paraId="6113B4DA" w14:textId="77777777" w:rsidR="00C873B0" w:rsidRPr="00FE0C6A" w:rsidRDefault="00C873B0" w:rsidP="00C873B0">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C873B0" w:rsidRPr="00D35929" w14:paraId="02326B46" w14:textId="77777777" w:rsidTr="00C873B0">
        <w:tc>
          <w:tcPr>
            <w:cnfStyle w:val="001000000000" w:firstRow="0" w:lastRow="0" w:firstColumn="1" w:lastColumn="0" w:oddVBand="0" w:evenVBand="0" w:oddHBand="0" w:evenHBand="0" w:firstRowFirstColumn="0" w:firstRowLastColumn="0" w:lastRowFirstColumn="0" w:lastRowLastColumn="0"/>
            <w:tcW w:w="530" w:type="dxa"/>
          </w:tcPr>
          <w:p w14:paraId="4DF0E196" w14:textId="77777777" w:rsidR="00C873B0" w:rsidRPr="00FE0C6A" w:rsidRDefault="00C873B0" w:rsidP="00C873B0">
            <w:pPr>
              <w:spacing w:after="0"/>
              <w:rPr>
                <w:color w:val="000000" w:themeColor="text1"/>
              </w:rPr>
            </w:pPr>
            <w:r>
              <w:rPr>
                <w:color w:val="000000" w:themeColor="text1"/>
              </w:rPr>
              <w:t>15</w:t>
            </w:r>
          </w:p>
        </w:tc>
        <w:tc>
          <w:tcPr>
            <w:tcW w:w="3150" w:type="dxa"/>
            <w:gridSpan w:val="2"/>
          </w:tcPr>
          <w:p w14:paraId="2D0B13CE" w14:textId="77777777" w:rsidR="00C873B0" w:rsidRPr="00C873B0" w:rsidRDefault="00C873B0" w:rsidP="00C873B0">
            <w:pPr>
              <w:spacing w:after="0"/>
              <w:jc w:val="left"/>
              <w:cnfStyle w:val="000000000000" w:firstRow="0" w:lastRow="0" w:firstColumn="0" w:lastColumn="0" w:oddVBand="0" w:evenVBand="0" w:oddHBand="0" w:evenHBand="0" w:firstRowFirstColumn="0" w:firstRowLastColumn="0" w:lastRowFirstColumn="0" w:lastRowLastColumn="0"/>
              <w:rPr>
                <w:rFonts w:cs="Arial"/>
                <w:color w:val="000000" w:themeColor="text1"/>
                <w:sz w:val="20"/>
              </w:rPr>
            </w:pPr>
            <w:r w:rsidRPr="00C873B0">
              <w:rPr>
                <w:rFonts w:cs="Arial"/>
                <w:color w:val="000000" w:themeColor="text1"/>
                <w:sz w:val="20"/>
              </w:rPr>
              <w:t>Cycle de fonctionnement du mode pression alternée</w:t>
            </w:r>
          </w:p>
        </w:tc>
        <w:tc>
          <w:tcPr>
            <w:tcW w:w="1350" w:type="dxa"/>
          </w:tcPr>
          <w:p w14:paraId="1D039749" w14:textId="77777777" w:rsidR="00C873B0" w:rsidRPr="00C873B0" w:rsidRDefault="00C873B0" w:rsidP="00C873B0">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C873B0">
              <w:rPr>
                <w:rStyle w:val="lev"/>
                <w:b w:val="0"/>
                <w:color w:val="000000" w:themeColor="text1"/>
                <w:sz w:val="20"/>
              </w:rPr>
              <w:t>mn</w:t>
            </w:r>
          </w:p>
        </w:tc>
        <w:tc>
          <w:tcPr>
            <w:tcW w:w="1080" w:type="dxa"/>
          </w:tcPr>
          <w:p w14:paraId="2DCF9001" w14:textId="77777777" w:rsidR="00C873B0" w:rsidRPr="00C873B0" w:rsidRDefault="00C873B0" w:rsidP="00C873B0">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C873B0">
              <w:rPr>
                <w:rStyle w:val="lev"/>
                <w:b w:val="0"/>
                <w:color w:val="000000" w:themeColor="text1"/>
                <w:sz w:val="20"/>
              </w:rPr>
              <w:t>X</w:t>
            </w:r>
          </w:p>
        </w:tc>
        <w:tc>
          <w:tcPr>
            <w:tcW w:w="3853" w:type="dxa"/>
          </w:tcPr>
          <w:p w14:paraId="0ED450F4" w14:textId="77777777" w:rsidR="00C873B0" w:rsidRPr="00FE0C6A" w:rsidRDefault="00C873B0" w:rsidP="00C873B0">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C873B0" w:rsidRPr="00D35929" w14:paraId="673BBD26" w14:textId="77777777" w:rsidTr="00C873B0">
        <w:tc>
          <w:tcPr>
            <w:cnfStyle w:val="001000000000" w:firstRow="0" w:lastRow="0" w:firstColumn="1" w:lastColumn="0" w:oddVBand="0" w:evenVBand="0" w:oddHBand="0" w:evenHBand="0" w:firstRowFirstColumn="0" w:firstRowLastColumn="0" w:lastRowFirstColumn="0" w:lastRowLastColumn="0"/>
            <w:tcW w:w="530" w:type="dxa"/>
          </w:tcPr>
          <w:p w14:paraId="634A0C9B" w14:textId="77777777" w:rsidR="00C873B0" w:rsidRPr="000E0F97" w:rsidRDefault="00C873B0" w:rsidP="00C873B0">
            <w:pPr>
              <w:spacing w:after="0"/>
              <w:rPr>
                <w:color w:val="000000" w:themeColor="text1"/>
              </w:rPr>
            </w:pPr>
            <w:r>
              <w:rPr>
                <w:color w:val="000000" w:themeColor="text1"/>
              </w:rPr>
              <w:t>16</w:t>
            </w:r>
          </w:p>
        </w:tc>
        <w:tc>
          <w:tcPr>
            <w:tcW w:w="3150" w:type="dxa"/>
            <w:gridSpan w:val="2"/>
          </w:tcPr>
          <w:p w14:paraId="2AD28EA6" w14:textId="77777777" w:rsidR="00C873B0" w:rsidRPr="00C873B0" w:rsidRDefault="00C873B0" w:rsidP="00C873B0">
            <w:pPr>
              <w:spacing w:after="0"/>
              <w:jc w:val="left"/>
              <w:cnfStyle w:val="000000000000" w:firstRow="0" w:lastRow="0" w:firstColumn="0" w:lastColumn="0" w:oddVBand="0" w:evenVBand="0" w:oddHBand="0" w:evenHBand="0" w:firstRowFirstColumn="0" w:firstRowLastColumn="0" w:lastRowFirstColumn="0" w:lastRowLastColumn="0"/>
              <w:rPr>
                <w:rFonts w:cs="Arial"/>
                <w:color w:val="000000" w:themeColor="text1"/>
                <w:sz w:val="20"/>
              </w:rPr>
            </w:pPr>
            <w:r w:rsidRPr="00C873B0">
              <w:rPr>
                <w:rFonts w:cs="Arial"/>
                <w:color w:val="000000" w:themeColor="text1"/>
                <w:sz w:val="20"/>
              </w:rPr>
              <w:t>Poids du compresseur</w:t>
            </w:r>
          </w:p>
        </w:tc>
        <w:tc>
          <w:tcPr>
            <w:tcW w:w="1350" w:type="dxa"/>
          </w:tcPr>
          <w:p w14:paraId="6AB735D7" w14:textId="77777777" w:rsidR="00C873B0" w:rsidRPr="00C873B0" w:rsidRDefault="00C873B0" w:rsidP="00C873B0">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C873B0">
              <w:rPr>
                <w:rStyle w:val="lev"/>
                <w:b w:val="0"/>
                <w:color w:val="000000" w:themeColor="text1"/>
                <w:sz w:val="20"/>
              </w:rPr>
              <w:t>kg</w:t>
            </w:r>
          </w:p>
        </w:tc>
        <w:tc>
          <w:tcPr>
            <w:tcW w:w="1080" w:type="dxa"/>
          </w:tcPr>
          <w:p w14:paraId="11997A83" w14:textId="77777777" w:rsidR="00C873B0" w:rsidRPr="00C873B0" w:rsidRDefault="00C873B0" w:rsidP="00C873B0">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C873B0">
              <w:rPr>
                <w:rStyle w:val="lev"/>
                <w:b w:val="0"/>
                <w:color w:val="000000" w:themeColor="text1"/>
                <w:sz w:val="20"/>
              </w:rPr>
              <w:t>X</w:t>
            </w:r>
          </w:p>
        </w:tc>
        <w:tc>
          <w:tcPr>
            <w:tcW w:w="3853" w:type="dxa"/>
          </w:tcPr>
          <w:p w14:paraId="47FD9B4D" w14:textId="77777777" w:rsidR="00C873B0" w:rsidRPr="000E0F97" w:rsidRDefault="00C873B0" w:rsidP="00C873B0">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C873B0" w:rsidRPr="00D35929" w14:paraId="447C6413" w14:textId="77777777" w:rsidTr="00C873B0">
        <w:tc>
          <w:tcPr>
            <w:cnfStyle w:val="001000000000" w:firstRow="0" w:lastRow="0" w:firstColumn="1" w:lastColumn="0" w:oddVBand="0" w:evenVBand="0" w:oddHBand="0" w:evenHBand="0" w:firstRowFirstColumn="0" w:firstRowLastColumn="0" w:lastRowFirstColumn="0" w:lastRowLastColumn="0"/>
            <w:tcW w:w="530" w:type="dxa"/>
          </w:tcPr>
          <w:p w14:paraId="79D45562" w14:textId="77777777" w:rsidR="00C873B0" w:rsidRPr="000E0F97" w:rsidRDefault="00C873B0" w:rsidP="00C873B0">
            <w:pPr>
              <w:spacing w:after="0"/>
              <w:rPr>
                <w:color w:val="000000" w:themeColor="text1"/>
              </w:rPr>
            </w:pPr>
            <w:r>
              <w:rPr>
                <w:color w:val="000000" w:themeColor="text1"/>
              </w:rPr>
              <w:t>17</w:t>
            </w:r>
          </w:p>
        </w:tc>
        <w:tc>
          <w:tcPr>
            <w:tcW w:w="3150" w:type="dxa"/>
            <w:gridSpan w:val="2"/>
          </w:tcPr>
          <w:p w14:paraId="61DC9719" w14:textId="77777777" w:rsidR="00C873B0" w:rsidRPr="00C873B0" w:rsidRDefault="00C873B0" w:rsidP="00C873B0">
            <w:pPr>
              <w:spacing w:after="0"/>
              <w:jc w:val="left"/>
              <w:cnfStyle w:val="000000000000" w:firstRow="0" w:lastRow="0" w:firstColumn="0" w:lastColumn="0" w:oddVBand="0" w:evenVBand="0" w:oddHBand="0" w:evenHBand="0" w:firstRowFirstColumn="0" w:firstRowLastColumn="0" w:lastRowFirstColumn="0" w:lastRowLastColumn="0"/>
              <w:rPr>
                <w:rFonts w:cs="Arial"/>
                <w:color w:val="000000" w:themeColor="text1"/>
                <w:sz w:val="20"/>
              </w:rPr>
            </w:pPr>
            <w:r w:rsidRPr="00C873B0">
              <w:rPr>
                <w:rFonts w:cs="Arial"/>
                <w:color w:val="000000" w:themeColor="text1"/>
                <w:sz w:val="20"/>
              </w:rPr>
              <w:t>Niveau de bruit du compresseur en fonctionnement à 1 mètre</w:t>
            </w:r>
          </w:p>
        </w:tc>
        <w:tc>
          <w:tcPr>
            <w:tcW w:w="1350" w:type="dxa"/>
          </w:tcPr>
          <w:p w14:paraId="669D75B8" w14:textId="77777777" w:rsidR="00C873B0" w:rsidRPr="00C873B0" w:rsidRDefault="00C873B0" w:rsidP="00C873B0">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proofErr w:type="spellStart"/>
            <w:r w:rsidRPr="00C873B0">
              <w:rPr>
                <w:rStyle w:val="lev"/>
                <w:b w:val="0"/>
                <w:color w:val="000000" w:themeColor="text1"/>
                <w:sz w:val="20"/>
              </w:rPr>
              <w:t>db</w:t>
            </w:r>
            <w:proofErr w:type="spellEnd"/>
          </w:p>
        </w:tc>
        <w:tc>
          <w:tcPr>
            <w:tcW w:w="1080" w:type="dxa"/>
          </w:tcPr>
          <w:p w14:paraId="41B9F34D" w14:textId="77777777" w:rsidR="00C873B0" w:rsidRPr="00C873B0" w:rsidRDefault="00C873B0" w:rsidP="00C873B0">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C873B0">
              <w:rPr>
                <w:rStyle w:val="lev"/>
                <w:b w:val="0"/>
                <w:color w:val="000000" w:themeColor="text1"/>
                <w:sz w:val="20"/>
              </w:rPr>
              <w:t>X</w:t>
            </w:r>
          </w:p>
        </w:tc>
        <w:tc>
          <w:tcPr>
            <w:tcW w:w="3853" w:type="dxa"/>
          </w:tcPr>
          <w:p w14:paraId="15B7BA8D" w14:textId="77777777" w:rsidR="00C873B0" w:rsidRPr="000E0F97" w:rsidRDefault="00C873B0" w:rsidP="00C873B0">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C873B0" w:rsidRPr="00B23126" w14:paraId="7E3FDC3D" w14:textId="77777777" w:rsidTr="00FE0C6A">
        <w:tc>
          <w:tcPr>
            <w:cnfStyle w:val="001000000000" w:firstRow="0" w:lastRow="0" w:firstColumn="1" w:lastColumn="0" w:oddVBand="0" w:evenVBand="0" w:oddHBand="0" w:evenHBand="0" w:firstRowFirstColumn="0" w:firstRowLastColumn="0" w:lastRowFirstColumn="0" w:lastRowLastColumn="0"/>
            <w:tcW w:w="9963" w:type="dxa"/>
            <w:gridSpan w:val="6"/>
          </w:tcPr>
          <w:p w14:paraId="73181739" w14:textId="77777777" w:rsidR="00C873B0" w:rsidRPr="00E92FEE" w:rsidRDefault="00C873B0" w:rsidP="00C873B0">
            <w:pPr>
              <w:tabs>
                <w:tab w:val="left" w:pos="1701"/>
                <w:tab w:val="left" w:pos="6237"/>
              </w:tabs>
              <w:spacing w:after="0"/>
              <w:rPr>
                <w:rStyle w:val="lev"/>
                <w:color w:val="000000" w:themeColor="text1"/>
                <w:sz w:val="28"/>
                <w:szCs w:val="28"/>
              </w:rPr>
            </w:pPr>
            <w:r w:rsidRPr="00E92FEE">
              <w:rPr>
                <w:rStyle w:val="lev"/>
                <w:color w:val="000000" w:themeColor="text1"/>
                <w:sz w:val="28"/>
                <w:szCs w:val="28"/>
              </w:rPr>
              <w:lastRenderedPageBreak/>
              <w:t xml:space="preserve">Housse </w:t>
            </w:r>
          </w:p>
        </w:tc>
      </w:tr>
      <w:tr w:rsidR="00C873B0" w:rsidRPr="000E0F97" w14:paraId="1E2FA576" w14:textId="77777777" w:rsidTr="00C873B0">
        <w:tc>
          <w:tcPr>
            <w:cnfStyle w:val="001000000000" w:firstRow="0" w:lastRow="0" w:firstColumn="1" w:lastColumn="0" w:oddVBand="0" w:evenVBand="0" w:oddHBand="0" w:evenHBand="0" w:firstRowFirstColumn="0" w:firstRowLastColumn="0" w:lastRowFirstColumn="0" w:lastRowLastColumn="0"/>
            <w:tcW w:w="530" w:type="dxa"/>
          </w:tcPr>
          <w:p w14:paraId="72F11E26" w14:textId="77777777" w:rsidR="00C873B0" w:rsidRPr="000E0F97" w:rsidRDefault="00C873B0" w:rsidP="00C873B0">
            <w:pPr>
              <w:spacing w:after="0"/>
              <w:rPr>
                <w:color w:val="000000" w:themeColor="text1"/>
              </w:rPr>
            </w:pPr>
            <w:r>
              <w:rPr>
                <w:color w:val="000000" w:themeColor="text1"/>
              </w:rPr>
              <w:t>18</w:t>
            </w:r>
          </w:p>
        </w:tc>
        <w:tc>
          <w:tcPr>
            <w:tcW w:w="3122" w:type="dxa"/>
          </w:tcPr>
          <w:p w14:paraId="271E79BD" w14:textId="77777777" w:rsidR="00C873B0" w:rsidRPr="00C873B0" w:rsidRDefault="00C873B0" w:rsidP="00C873B0">
            <w:pPr>
              <w:spacing w:after="0"/>
              <w:jc w:val="left"/>
              <w:cnfStyle w:val="000000000000" w:firstRow="0" w:lastRow="0" w:firstColumn="0" w:lastColumn="0" w:oddVBand="0" w:evenVBand="0" w:oddHBand="0" w:evenHBand="0" w:firstRowFirstColumn="0" w:firstRowLastColumn="0" w:lastRowFirstColumn="0" w:lastRowLastColumn="0"/>
              <w:rPr>
                <w:color w:val="000000" w:themeColor="text1"/>
                <w:sz w:val="20"/>
              </w:rPr>
            </w:pPr>
            <w:r w:rsidRPr="00C873B0">
              <w:rPr>
                <w:color w:val="000000" w:themeColor="text1"/>
                <w:sz w:val="20"/>
              </w:rPr>
              <w:t>Matériau de la housse ou des housses</w:t>
            </w:r>
          </w:p>
        </w:tc>
        <w:tc>
          <w:tcPr>
            <w:tcW w:w="1378" w:type="dxa"/>
            <w:gridSpan w:val="2"/>
          </w:tcPr>
          <w:p w14:paraId="57310AB8" w14:textId="77777777" w:rsidR="00C873B0" w:rsidRPr="00C873B0" w:rsidRDefault="00C873B0" w:rsidP="00C873B0">
            <w:pPr>
              <w:spacing w:after="0"/>
              <w:cnfStyle w:val="000000000000" w:firstRow="0" w:lastRow="0" w:firstColumn="0" w:lastColumn="0" w:oddVBand="0" w:evenVBand="0" w:oddHBand="0" w:evenHBand="0" w:firstRowFirstColumn="0" w:firstRowLastColumn="0" w:lastRowFirstColumn="0" w:lastRowLastColumn="0"/>
              <w:rPr>
                <w:color w:val="000000" w:themeColor="text1"/>
                <w:sz w:val="20"/>
              </w:rPr>
            </w:pPr>
            <w:r w:rsidRPr="00C873B0">
              <w:rPr>
                <w:color w:val="000000" w:themeColor="text1"/>
                <w:sz w:val="20"/>
              </w:rPr>
              <w:t>Décrire</w:t>
            </w:r>
          </w:p>
        </w:tc>
        <w:tc>
          <w:tcPr>
            <w:tcW w:w="1080" w:type="dxa"/>
          </w:tcPr>
          <w:p w14:paraId="0F75247D" w14:textId="77777777" w:rsidR="00C873B0" w:rsidRPr="00C873B0" w:rsidRDefault="00C873B0" w:rsidP="00C873B0">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C873B0">
              <w:rPr>
                <w:rStyle w:val="lev"/>
                <w:b w:val="0"/>
                <w:color w:val="000000" w:themeColor="text1"/>
                <w:sz w:val="20"/>
              </w:rPr>
              <w:t>X</w:t>
            </w:r>
          </w:p>
        </w:tc>
        <w:tc>
          <w:tcPr>
            <w:tcW w:w="3853" w:type="dxa"/>
          </w:tcPr>
          <w:p w14:paraId="1C059B9D" w14:textId="77777777" w:rsidR="00C873B0" w:rsidRPr="000E0F97" w:rsidRDefault="00C873B0" w:rsidP="00C873B0">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C873B0" w:rsidRPr="000E0F97" w14:paraId="56C3498A" w14:textId="77777777" w:rsidTr="00C873B0">
        <w:tc>
          <w:tcPr>
            <w:cnfStyle w:val="001000000000" w:firstRow="0" w:lastRow="0" w:firstColumn="1" w:lastColumn="0" w:oddVBand="0" w:evenVBand="0" w:oddHBand="0" w:evenHBand="0" w:firstRowFirstColumn="0" w:firstRowLastColumn="0" w:lastRowFirstColumn="0" w:lastRowLastColumn="0"/>
            <w:tcW w:w="530" w:type="dxa"/>
          </w:tcPr>
          <w:p w14:paraId="24EB6806" w14:textId="77777777" w:rsidR="00C873B0" w:rsidRPr="000E0F97" w:rsidRDefault="00C873B0" w:rsidP="00C873B0">
            <w:pPr>
              <w:spacing w:after="0"/>
              <w:rPr>
                <w:color w:val="000000" w:themeColor="text1"/>
              </w:rPr>
            </w:pPr>
            <w:r>
              <w:rPr>
                <w:color w:val="000000" w:themeColor="text1"/>
              </w:rPr>
              <w:t>19</w:t>
            </w:r>
          </w:p>
        </w:tc>
        <w:tc>
          <w:tcPr>
            <w:tcW w:w="3122" w:type="dxa"/>
          </w:tcPr>
          <w:p w14:paraId="760284F2" w14:textId="77777777" w:rsidR="00C873B0" w:rsidRPr="00C873B0" w:rsidRDefault="00C873B0" w:rsidP="00C873B0">
            <w:pPr>
              <w:spacing w:after="0"/>
              <w:jc w:val="left"/>
              <w:cnfStyle w:val="000000000000" w:firstRow="0" w:lastRow="0" w:firstColumn="0" w:lastColumn="0" w:oddVBand="0" w:evenVBand="0" w:oddHBand="0" w:evenHBand="0" w:firstRowFirstColumn="0" w:firstRowLastColumn="0" w:lastRowFirstColumn="0" w:lastRowLastColumn="0"/>
              <w:rPr>
                <w:color w:val="000000" w:themeColor="text1"/>
                <w:sz w:val="20"/>
              </w:rPr>
            </w:pPr>
            <w:r w:rsidRPr="00C873B0">
              <w:rPr>
                <w:color w:val="000000" w:themeColor="text1"/>
                <w:sz w:val="20"/>
              </w:rPr>
              <w:t xml:space="preserve">Pictogrammes de positionnement sérigraphiés </w:t>
            </w:r>
          </w:p>
        </w:tc>
        <w:tc>
          <w:tcPr>
            <w:tcW w:w="1378" w:type="dxa"/>
            <w:gridSpan w:val="2"/>
          </w:tcPr>
          <w:p w14:paraId="59B31ECA" w14:textId="77777777" w:rsidR="00C873B0" w:rsidRPr="00C873B0" w:rsidRDefault="00C873B0" w:rsidP="00C873B0">
            <w:pPr>
              <w:spacing w:after="0"/>
              <w:cnfStyle w:val="000000000000" w:firstRow="0" w:lastRow="0" w:firstColumn="0" w:lastColumn="0" w:oddVBand="0" w:evenVBand="0" w:oddHBand="0" w:evenHBand="0" w:firstRowFirstColumn="0" w:firstRowLastColumn="0" w:lastRowFirstColumn="0" w:lastRowLastColumn="0"/>
              <w:rPr>
                <w:color w:val="000000" w:themeColor="text1"/>
                <w:sz w:val="20"/>
              </w:rPr>
            </w:pPr>
            <w:r w:rsidRPr="00C873B0">
              <w:rPr>
                <w:color w:val="000000" w:themeColor="text1"/>
                <w:sz w:val="20"/>
              </w:rPr>
              <w:t>Oui-non</w:t>
            </w:r>
          </w:p>
        </w:tc>
        <w:tc>
          <w:tcPr>
            <w:tcW w:w="1080" w:type="dxa"/>
          </w:tcPr>
          <w:p w14:paraId="47B1145B" w14:textId="77777777" w:rsidR="00C873B0" w:rsidRPr="00C873B0" w:rsidRDefault="00C873B0" w:rsidP="00C873B0">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C873B0">
              <w:rPr>
                <w:rStyle w:val="lev"/>
                <w:b w:val="0"/>
                <w:color w:val="000000" w:themeColor="text1"/>
                <w:sz w:val="20"/>
              </w:rPr>
              <w:t>X</w:t>
            </w:r>
          </w:p>
        </w:tc>
        <w:tc>
          <w:tcPr>
            <w:tcW w:w="3853" w:type="dxa"/>
          </w:tcPr>
          <w:p w14:paraId="6F66D341" w14:textId="77777777" w:rsidR="00C873B0" w:rsidRPr="000E0F97" w:rsidRDefault="00C873B0" w:rsidP="00C873B0">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C873B0" w:rsidRPr="000E0F97" w14:paraId="1A4BBB58" w14:textId="77777777" w:rsidTr="00C873B0">
        <w:tc>
          <w:tcPr>
            <w:cnfStyle w:val="001000000000" w:firstRow="0" w:lastRow="0" w:firstColumn="1" w:lastColumn="0" w:oddVBand="0" w:evenVBand="0" w:oddHBand="0" w:evenHBand="0" w:firstRowFirstColumn="0" w:firstRowLastColumn="0" w:lastRowFirstColumn="0" w:lastRowLastColumn="0"/>
            <w:tcW w:w="530" w:type="dxa"/>
          </w:tcPr>
          <w:p w14:paraId="1CE926C0" w14:textId="77777777" w:rsidR="00C873B0" w:rsidRPr="000E0F97" w:rsidRDefault="00C873B0" w:rsidP="00C873B0">
            <w:pPr>
              <w:tabs>
                <w:tab w:val="left" w:pos="1701"/>
                <w:tab w:val="left" w:pos="6237"/>
              </w:tabs>
              <w:spacing w:after="0"/>
              <w:rPr>
                <w:rStyle w:val="lev"/>
                <w:b/>
                <w:color w:val="000000" w:themeColor="text1"/>
              </w:rPr>
            </w:pPr>
            <w:r>
              <w:rPr>
                <w:rStyle w:val="lev"/>
                <w:b/>
                <w:color w:val="000000" w:themeColor="text1"/>
              </w:rPr>
              <w:t>20</w:t>
            </w:r>
          </w:p>
        </w:tc>
        <w:tc>
          <w:tcPr>
            <w:tcW w:w="3122" w:type="dxa"/>
          </w:tcPr>
          <w:p w14:paraId="378051A4" w14:textId="77777777" w:rsidR="00C873B0" w:rsidRPr="00C873B0" w:rsidRDefault="00C873B0" w:rsidP="00C873B0">
            <w:pPr>
              <w:tabs>
                <w:tab w:val="left" w:pos="1701"/>
                <w:tab w:val="left" w:pos="6237"/>
              </w:tabs>
              <w:spacing w:after="0"/>
              <w:jc w:val="left"/>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C873B0">
              <w:rPr>
                <w:rStyle w:val="lev"/>
                <w:b w:val="0"/>
                <w:color w:val="000000" w:themeColor="text1"/>
                <w:sz w:val="20"/>
              </w:rPr>
              <w:t>Traitement antifongique</w:t>
            </w:r>
          </w:p>
        </w:tc>
        <w:tc>
          <w:tcPr>
            <w:tcW w:w="1378" w:type="dxa"/>
            <w:gridSpan w:val="2"/>
          </w:tcPr>
          <w:p w14:paraId="50C8DBC4" w14:textId="77777777" w:rsidR="00C873B0" w:rsidRPr="00C873B0" w:rsidRDefault="00C873B0" w:rsidP="00C873B0">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C873B0">
              <w:rPr>
                <w:rStyle w:val="lev"/>
                <w:b w:val="0"/>
                <w:color w:val="000000" w:themeColor="text1"/>
                <w:sz w:val="20"/>
              </w:rPr>
              <w:t>Oui-non</w:t>
            </w:r>
          </w:p>
        </w:tc>
        <w:tc>
          <w:tcPr>
            <w:tcW w:w="1080" w:type="dxa"/>
            <w:shd w:val="clear" w:color="auto" w:fill="D9D9D9" w:themeFill="background1" w:themeFillShade="D9"/>
          </w:tcPr>
          <w:p w14:paraId="44A3CA37" w14:textId="77777777" w:rsidR="00C873B0" w:rsidRPr="00C873B0" w:rsidRDefault="00C873B0" w:rsidP="00C873B0">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C873B0">
              <w:rPr>
                <w:rStyle w:val="lev"/>
                <w:b w:val="0"/>
                <w:color w:val="000000" w:themeColor="text1"/>
                <w:sz w:val="20"/>
              </w:rPr>
              <w:t>Non</w:t>
            </w:r>
          </w:p>
        </w:tc>
        <w:tc>
          <w:tcPr>
            <w:tcW w:w="3853" w:type="dxa"/>
          </w:tcPr>
          <w:p w14:paraId="5A917BEB" w14:textId="77777777" w:rsidR="00C873B0" w:rsidRPr="000E0F97" w:rsidRDefault="00C873B0" w:rsidP="00C873B0">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C873B0" w:rsidRPr="000E0F97" w14:paraId="6D2DE37A" w14:textId="77777777" w:rsidTr="00C873B0">
        <w:tc>
          <w:tcPr>
            <w:cnfStyle w:val="001000000000" w:firstRow="0" w:lastRow="0" w:firstColumn="1" w:lastColumn="0" w:oddVBand="0" w:evenVBand="0" w:oddHBand="0" w:evenHBand="0" w:firstRowFirstColumn="0" w:firstRowLastColumn="0" w:lastRowFirstColumn="0" w:lastRowLastColumn="0"/>
            <w:tcW w:w="530" w:type="dxa"/>
          </w:tcPr>
          <w:p w14:paraId="665ED1B1" w14:textId="77777777" w:rsidR="00C873B0" w:rsidRPr="000E0F97" w:rsidRDefault="00C873B0" w:rsidP="00C873B0">
            <w:pPr>
              <w:tabs>
                <w:tab w:val="left" w:pos="1701"/>
                <w:tab w:val="left" w:pos="6237"/>
              </w:tabs>
              <w:spacing w:after="0"/>
              <w:rPr>
                <w:rStyle w:val="lev"/>
                <w:b/>
                <w:color w:val="000000" w:themeColor="text1"/>
              </w:rPr>
            </w:pPr>
            <w:r>
              <w:rPr>
                <w:rStyle w:val="lev"/>
                <w:b/>
                <w:color w:val="000000" w:themeColor="text1"/>
              </w:rPr>
              <w:t>21</w:t>
            </w:r>
          </w:p>
        </w:tc>
        <w:tc>
          <w:tcPr>
            <w:tcW w:w="3122" w:type="dxa"/>
          </w:tcPr>
          <w:p w14:paraId="5E9F7261" w14:textId="77777777" w:rsidR="00C873B0" w:rsidRPr="00C873B0" w:rsidRDefault="00C873B0" w:rsidP="00C873B0">
            <w:pPr>
              <w:tabs>
                <w:tab w:val="left" w:pos="1701"/>
                <w:tab w:val="left" w:pos="6237"/>
              </w:tabs>
              <w:spacing w:after="0"/>
              <w:jc w:val="left"/>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C873B0">
              <w:rPr>
                <w:rStyle w:val="lev"/>
                <w:b w:val="0"/>
                <w:color w:val="000000" w:themeColor="text1"/>
                <w:sz w:val="20"/>
              </w:rPr>
              <w:t>Traitement anti bactérien</w:t>
            </w:r>
          </w:p>
        </w:tc>
        <w:tc>
          <w:tcPr>
            <w:tcW w:w="1378" w:type="dxa"/>
            <w:gridSpan w:val="2"/>
          </w:tcPr>
          <w:p w14:paraId="25F3CF7A" w14:textId="77777777" w:rsidR="00C873B0" w:rsidRPr="00C873B0" w:rsidRDefault="00C873B0" w:rsidP="00C873B0">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C873B0">
              <w:rPr>
                <w:rStyle w:val="lev"/>
                <w:b w:val="0"/>
                <w:color w:val="000000" w:themeColor="text1"/>
                <w:sz w:val="20"/>
              </w:rPr>
              <w:t>Oui-non</w:t>
            </w:r>
          </w:p>
        </w:tc>
        <w:tc>
          <w:tcPr>
            <w:tcW w:w="1080" w:type="dxa"/>
            <w:shd w:val="clear" w:color="auto" w:fill="D9D9D9" w:themeFill="background1" w:themeFillShade="D9"/>
          </w:tcPr>
          <w:p w14:paraId="156B45CD" w14:textId="77777777" w:rsidR="00C873B0" w:rsidRPr="00C873B0" w:rsidRDefault="00C873B0" w:rsidP="00C873B0">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C873B0">
              <w:rPr>
                <w:rStyle w:val="lev"/>
                <w:b w:val="0"/>
                <w:color w:val="000000" w:themeColor="text1"/>
                <w:sz w:val="20"/>
              </w:rPr>
              <w:t>Non</w:t>
            </w:r>
          </w:p>
        </w:tc>
        <w:tc>
          <w:tcPr>
            <w:tcW w:w="3853" w:type="dxa"/>
          </w:tcPr>
          <w:p w14:paraId="4F619214" w14:textId="77777777" w:rsidR="00C873B0" w:rsidRPr="000E0F97" w:rsidRDefault="00C873B0" w:rsidP="00C873B0">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C873B0" w:rsidRPr="000E0F97" w14:paraId="0CE3BE07" w14:textId="77777777" w:rsidTr="00C873B0">
        <w:tc>
          <w:tcPr>
            <w:cnfStyle w:val="001000000000" w:firstRow="0" w:lastRow="0" w:firstColumn="1" w:lastColumn="0" w:oddVBand="0" w:evenVBand="0" w:oddHBand="0" w:evenHBand="0" w:firstRowFirstColumn="0" w:firstRowLastColumn="0" w:lastRowFirstColumn="0" w:lastRowLastColumn="0"/>
            <w:tcW w:w="530" w:type="dxa"/>
          </w:tcPr>
          <w:p w14:paraId="147CB3D6" w14:textId="77777777" w:rsidR="00C873B0" w:rsidRPr="000E0F97" w:rsidRDefault="00C873B0" w:rsidP="00C873B0">
            <w:pPr>
              <w:tabs>
                <w:tab w:val="left" w:pos="1701"/>
                <w:tab w:val="left" w:pos="6237"/>
              </w:tabs>
              <w:spacing w:after="0"/>
              <w:rPr>
                <w:rStyle w:val="lev"/>
                <w:b/>
                <w:color w:val="000000" w:themeColor="text1"/>
              </w:rPr>
            </w:pPr>
            <w:r>
              <w:rPr>
                <w:rStyle w:val="lev"/>
                <w:b/>
                <w:color w:val="000000" w:themeColor="text1"/>
              </w:rPr>
              <w:t>22</w:t>
            </w:r>
          </w:p>
        </w:tc>
        <w:tc>
          <w:tcPr>
            <w:tcW w:w="3122" w:type="dxa"/>
          </w:tcPr>
          <w:p w14:paraId="0F0BDD9B" w14:textId="77777777" w:rsidR="00C873B0" w:rsidRPr="00C873B0" w:rsidRDefault="00C873B0" w:rsidP="00C873B0">
            <w:pPr>
              <w:tabs>
                <w:tab w:val="left" w:pos="1701"/>
                <w:tab w:val="left" w:pos="6237"/>
              </w:tabs>
              <w:spacing w:after="0"/>
              <w:jc w:val="left"/>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C873B0">
              <w:rPr>
                <w:rStyle w:val="lev"/>
                <w:b w:val="0"/>
                <w:color w:val="000000" w:themeColor="text1"/>
                <w:sz w:val="20"/>
              </w:rPr>
              <w:t>Lavage machine : préciser la température maximale</w:t>
            </w:r>
          </w:p>
        </w:tc>
        <w:tc>
          <w:tcPr>
            <w:tcW w:w="1378" w:type="dxa"/>
            <w:gridSpan w:val="2"/>
          </w:tcPr>
          <w:p w14:paraId="55413403" w14:textId="77777777" w:rsidR="00C873B0" w:rsidRPr="00C873B0" w:rsidRDefault="00C873B0" w:rsidP="00C873B0">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C873B0">
              <w:rPr>
                <w:rStyle w:val="lev"/>
                <w:b w:val="0"/>
                <w:color w:val="000000" w:themeColor="text1"/>
                <w:sz w:val="20"/>
              </w:rPr>
              <w:t>°C</w:t>
            </w:r>
          </w:p>
        </w:tc>
        <w:tc>
          <w:tcPr>
            <w:tcW w:w="1080" w:type="dxa"/>
          </w:tcPr>
          <w:p w14:paraId="4175337A" w14:textId="77777777" w:rsidR="00C873B0" w:rsidRPr="00C873B0" w:rsidRDefault="00C873B0" w:rsidP="00C873B0">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C873B0">
              <w:rPr>
                <w:rStyle w:val="lev"/>
                <w:b w:val="0"/>
                <w:color w:val="000000" w:themeColor="text1"/>
                <w:sz w:val="20"/>
              </w:rPr>
              <w:t>X</w:t>
            </w:r>
          </w:p>
        </w:tc>
        <w:tc>
          <w:tcPr>
            <w:tcW w:w="3853" w:type="dxa"/>
          </w:tcPr>
          <w:p w14:paraId="4844A7BC" w14:textId="77777777" w:rsidR="00C873B0" w:rsidRPr="000E0F97" w:rsidRDefault="00C873B0" w:rsidP="00C873B0">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C873B0" w:rsidRPr="000E0F97" w14:paraId="0B1BDF3C" w14:textId="77777777" w:rsidTr="00C873B0">
        <w:tc>
          <w:tcPr>
            <w:cnfStyle w:val="001000000000" w:firstRow="0" w:lastRow="0" w:firstColumn="1" w:lastColumn="0" w:oddVBand="0" w:evenVBand="0" w:oddHBand="0" w:evenHBand="0" w:firstRowFirstColumn="0" w:firstRowLastColumn="0" w:lastRowFirstColumn="0" w:lastRowLastColumn="0"/>
            <w:tcW w:w="530" w:type="dxa"/>
          </w:tcPr>
          <w:p w14:paraId="17FDC725" w14:textId="77777777" w:rsidR="00C873B0" w:rsidRPr="000E0F97" w:rsidRDefault="00C873B0" w:rsidP="00C873B0">
            <w:pPr>
              <w:tabs>
                <w:tab w:val="left" w:pos="1701"/>
                <w:tab w:val="left" w:pos="6237"/>
              </w:tabs>
              <w:spacing w:after="0"/>
              <w:rPr>
                <w:rStyle w:val="lev"/>
                <w:b/>
                <w:color w:val="000000" w:themeColor="text1"/>
              </w:rPr>
            </w:pPr>
            <w:r>
              <w:rPr>
                <w:rStyle w:val="lev"/>
                <w:b/>
                <w:color w:val="000000" w:themeColor="text1"/>
              </w:rPr>
              <w:t>23</w:t>
            </w:r>
          </w:p>
        </w:tc>
        <w:tc>
          <w:tcPr>
            <w:tcW w:w="3122" w:type="dxa"/>
          </w:tcPr>
          <w:p w14:paraId="7DCD9D8B" w14:textId="77777777" w:rsidR="00C873B0" w:rsidRPr="00C873B0" w:rsidRDefault="00C873B0" w:rsidP="00C873B0">
            <w:pPr>
              <w:tabs>
                <w:tab w:val="left" w:pos="1701"/>
                <w:tab w:val="left" w:pos="6237"/>
              </w:tabs>
              <w:spacing w:after="0"/>
              <w:jc w:val="left"/>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C873B0">
              <w:rPr>
                <w:rStyle w:val="lev"/>
                <w:b w:val="0"/>
                <w:color w:val="000000" w:themeColor="text1"/>
                <w:sz w:val="20"/>
              </w:rPr>
              <w:t>Séchage machine : préciser la température maximale</w:t>
            </w:r>
          </w:p>
        </w:tc>
        <w:tc>
          <w:tcPr>
            <w:tcW w:w="1378" w:type="dxa"/>
            <w:gridSpan w:val="2"/>
          </w:tcPr>
          <w:p w14:paraId="5421EC29" w14:textId="77777777" w:rsidR="00C873B0" w:rsidRPr="00C873B0" w:rsidRDefault="00C873B0" w:rsidP="00C873B0">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C873B0">
              <w:rPr>
                <w:rStyle w:val="lev"/>
                <w:b w:val="0"/>
                <w:color w:val="000000" w:themeColor="text1"/>
                <w:sz w:val="20"/>
              </w:rPr>
              <w:t>°C</w:t>
            </w:r>
          </w:p>
        </w:tc>
        <w:tc>
          <w:tcPr>
            <w:tcW w:w="1080" w:type="dxa"/>
          </w:tcPr>
          <w:p w14:paraId="346DB4BE" w14:textId="77777777" w:rsidR="00C873B0" w:rsidRPr="00C873B0" w:rsidRDefault="00C873B0" w:rsidP="00C873B0">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C873B0">
              <w:rPr>
                <w:rStyle w:val="lev"/>
                <w:b w:val="0"/>
                <w:color w:val="000000" w:themeColor="text1"/>
                <w:sz w:val="20"/>
              </w:rPr>
              <w:t>X</w:t>
            </w:r>
          </w:p>
        </w:tc>
        <w:tc>
          <w:tcPr>
            <w:tcW w:w="3853" w:type="dxa"/>
          </w:tcPr>
          <w:p w14:paraId="6FBB9A50" w14:textId="77777777" w:rsidR="00C873B0" w:rsidRPr="000E0F97" w:rsidRDefault="00C873B0" w:rsidP="00C873B0">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C873B0" w:rsidRPr="00B23126" w14:paraId="575C077B" w14:textId="77777777" w:rsidTr="00C873B0">
        <w:tc>
          <w:tcPr>
            <w:cnfStyle w:val="001000000000" w:firstRow="0" w:lastRow="0" w:firstColumn="1" w:lastColumn="0" w:oddVBand="0" w:evenVBand="0" w:oddHBand="0" w:evenHBand="0" w:firstRowFirstColumn="0" w:firstRowLastColumn="0" w:lastRowFirstColumn="0" w:lastRowLastColumn="0"/>
            <w:tcW w:w="530" w:type="dxa"/>
          </w:tcPr>
          <w:p w14:paraId="474FB120" w14:textId="77777777" w:rsidR="00C873B0" w:rsidRPr="000E0F97" w:rsidRDefault="00C873B0" w:rsidP="00C873B0">
            <w:pPr>
              <w:tabs>
                <w:tab w:val="left" w:pos="1701"/>
                <w:tab w:val="left" w:pos="6237"/>
              </w:tabs>
              <w:spacing w:after="0"/>
              <w:rPr>
                <w:rStyle w:val="lev"/>
                <w:b/>
                <w:color w:val="000000" w:themeColor="text1"/>
              </w:rPr>
            </w:pPr>
            <w:r>
              <w:rPr>
                <w:rStyle w:val="lev"/>
                <w:b/>
                <w:color w:val="000000" w:themeColor="text1"/>
              </w:rPr>
              <w:t>24</w:t>
            </w:r>
          </w:p>
        </w:tc>
        <w:tc>
          <w:tcPr>
            <w:tcW w:w="3122" w:type="dxa"/>
          </w:tcPr>
          <w:p w14:paraId="574AF888" w14:textId="77777777" w:rsidR="00C873B0" w:rsidRPr="00C873B0" w:rsidRDefault="00C873B0" w:rsidP="00C873B0">
            <w:pPr>
              <w:tabs>
                <w:tab w:val="left" w:pos="1701"/>
                <w:tab w:val="left" w:pos="6237"/>
              </w:tabs>
              <w:spacing w:after="0"/>
              <w:jc w:val="left"/>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C873B0">
              <w:rPr>
                <w:rStyle w:val="lev"/>
                <w:b w:val="0"/>
                <w:color w:val="000000" w:themeColor="text1"/>
                <w:sz w:val="20"/>
              </w:rPr>
              <w:t>Résistance au feu</w:t>
            </w:r>
          </w:p>
        </w:tc>
        <w:tc>
          <w:tcPr>
            <w:tcW w:w="1378" w:type="dxa"/>
            <w:gridSpan w:val="2"/>
          </w:tcPr>
          <w:p w14:paraId="722D666D" w14:textId="77777777" w:rsidR="00C873B0" w:rsidRPr="00C873B0" w:rsidRDefault="00C873B0" w:rsidP="00C873B0">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C873B0">
              <w:rPr>
                <w:rStyle w:val="lev"/>
                <w:b w:val="0"/>
                <w:color w:val="000000" w:themeColor="text1"/>
                <w:sz w:val="20"/>
              </w:rPr>
              <w:t xml:space="preserve">Préciser la classe selon GPEM D1-90 Fournir le certificat </w:t>
            </w:r>
          </w:p>
        </w:tc>
        <w:tc>
          <w:tcPr>
            <w:tcW w:w="1080" w:type="dxa"/>
            <w:shd w:val="clear" w:color="auto" w:fill="D9D9D9" w:themeFill="background1" w:themeFillShade="D9"/>
          </w:tcPr>
          <w:p w14:paraId="52BF4873" w14:textId="77777777" w:rsidR="00C873B0" w:rsidRPr="00C873B0" w:rsidRDefault="00C873B0" w:rsidP="00C873B0">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C873B0">
              <w:rPr>
                <w:rStyle w:val="lev"/>
                <w:b w:val="0"/>
                <w:color w:val="000000" w:themeColor="text1"/>
                <w:sz w:val="20"/>
              </w:rPr>
              <w:t>Non</w:t>
            </w:r>
          </w:p>
        </w:tc>
        <w:tc>
          <w:tcPr>
            <w:tcW w:w="3853" w:type="dxa"/>
          </w:tcPr>
          <w:p w14:paraId="0F4B5080" w14:textId="77777777" w:rsidR="00C873B0" w:rsidRPr="000E0F97" w:rsidRDefault="00C873B0" w:rsidP="00C873B0">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bl>
    <w:p w14:paraId="0097D061" w14:textId="77777777" w:rsidR="00193378" w:rsidRPr="00B23126" w:rsidRDefault="00193378" w:rsidP="00193378">
      <w:pPr>
        <w:tabs>
          <w:tab w:val="left" w:pos="1701"/>
          <w:tab w:val="left" w:pos="6237"/>
        </w:tabs>
        <w:spacing w:after="0"/>
        <w:jc w:val="center"/>
        <w:rPr>
          <w:rStyle w:val="lev"/>
          <w:b w:val="0"/>
          <w:highlight w:val="green"/>
          <w:lang w:val="en-US"/>
        </w:rPr>
      </w:pPr>
    </w:p>
    <w:p w14:paraId="5B21D2C8" w14:textId="77777777" w:rsidR="00193378" w:rsidRDefault="00193378" w:rsidP="00193378">
      <w:pPr>
        <w:tabs>
          <w:tab w:val="left" w:pos="1701"/>
          <w:tab w:val="left" w:pos="6237"/>
        </w:tabs>
        <w:jc w:val="center"/>
        <w:rPr>
          <w:b/>
          <w:bCs/>
          <w:color w:val="943634" w:themeColor="accent2" w:themeShade="BF"/>
          <w:spacing w:val="5"/>
          <w:highlight w:val="green"/>
          <w:lang w:val="en-US"/>
        </w:rPr>
      </w:pPr>
    </w:p>
    <w:p w14:paraId="3BA02FAE" w14:textId="77777777" w:rsidR="00AC2AC4" w:rsidRDefault="00AC2AC4" w:rsidP="00193378">
      <w:pPr>
        <w:tabs>
          <w:tab w:val="left" w:pos="1701"/>
          <w:tab w:val="left" w:pos="6237"/>
        </w:tabs>
        <w:jc w:val="center"/>
        <w:rPr>
          <w:b/>
          <w:bCs/>
          <w:color w:val="943634" w:themeColor="accent2" w:themeShade="BF"/>
          <w:spacing w:val="5"/>
          <w:highlight w:val="green"/>
          <w:lang w:val="en-US"/>
        </w:rPr>
      </w:pPr>
    </w:p>
    <w:p w14:paraId="0B51F02B" w14:textId="77777777" w:rsidR="00AC2AC4" w:rsidRDefault="00AC2AC4" w:rsidP="00193378">
      <w:pPr>
        <w:tabs>
          <w:tab w:val="left" w:pos="1701"/>
          <w:tab w:val="left" w:pos="6237"/>
        </w:tabs>
        <w:jc w:val="center"/>
        <w:rPr>
          <w:b/>
          <w:bCs/>
          <w:color w:val="943634" w:themeColor="accent2" w:themeShade="BF"/>
          <w:spacing w:val="5"/>
          <w:highlight w:val="green"/>
          <w:lang w:val="en-US"/>
        </w:rPr>
      </w:pPr>
    </w:p>
    <w:p w14:paraId="61775FCF" w14:textId="77777777" w:rsidR="00AC2AC4" w:rsidRDefault="00AC2AC4" w:rsidP="00193378">
      <w:pPr>
        <w:tabs>
          <w:tab w:val="left" w:pos="1701"/>
          <w:tab w:val="left" w:pos="6237"/>
        </w:tabs>
        <w:jc w:val="center"/>
        <w:rPr>
          <w:b/>
          <w:bCs/>
          <w:color w:val="943634" w:themeColor="accent2" w:themeShade="BF"/>
          <w:spacing w:val="5"/>
          <w:highlight w:val="green"/>
          <w:lang w:val="en-US"/>
        </w:rPr>
      </w:pPr>
    </w:p>
    <w:p w14:paraId="3BA37F43" w14:textId="77777777" w:rsidR="00AC2AC4" w:rsidRDefault="00AC2AC4" w:rsidP="00AC2AC4">
      <w:pPr>
        <w:tabs>
          <w:tab w:val="left" w:pos="1701"/>
          <w:tab w:val="left" w:pos="6237"/>
        </w:tabs>
        <w:jc w:val="right"/>
        <w:rPr>
          <w:rStyle w:val="Rfrencelgre"/>
        </w:rPr>
      </w:pPr>
      <w:r w:rsidRPr="001D3E4C">
        <w:rPr>
          <w:rStyle w:val="Rfrencelgre"/>
        </w:rPr>
        <w:t>Date, cachet, signature précédés du nom du signataire</w:t>
      </w:r>
    </w:p>
    <w:p w14:paraId="0A55F8DF" w14:textId="77777777" w:rsidR="00AC2AC4" w:rsidRPr="00B23126" w:rsidRDefault="00AC2AC4" w:rsidP="00AC2AC4">
      <w:pPr>
        <w:tabs>
          <w:tab w:val="left" w:pos="1701"/>
          <w:tab w:val="left" w:pos="6237"/>
        </w:tabs>
        <w:jc w:val="right"/>
        <w:rPr>
          <w:b/>
          <w:bCs/>
          <w:color w:val="943634" w:themeColor="accent2" w:themeShade="BF"/>
          <w:spacing w:val="5"/>
          <w:highlight w:val="green"/>
          <w:lang w:val="en-US"/>
        </w:rPr>
      </w:pPr>
    </w:p>
    <w:p w14:paraId="1F393A16" w14:textId="77777777" w:rsidR="004D2E63" w:rsidRPr="001D3E4C" w:rsidRDefault="004D2E63" w:rsidP="004D2E63">
      <w:pPr>
        <w:tabs>
          <w:tab w:val="left" w:pos="1701"/>
          <w:tab w:val="left" w:pos="6237"/>
        </w:tabs>
        <w:spacing w:after="0"/>
        <w:ind w:right="-285"/>
        <w:jc w:val="center"/>
        <w:rPr>
          <w:rFonts w:ascii="Cambria" w:eastAsia="Times New Roman" w:hAnsi="Cambria" w:cs="Arial"/>
          <w:bCs/>
          <w:color w:val="943634"/>
          <w:spacing w:val="5"/>
          <w:sz w:val="28"/>
        </w:rPr>
      </w:pPr>
      <w:r w:rsidRPr="001D3E4C">
        <w:rPr>
          <w:rFonts w:ascii="Cambria" w:eastAsia="Times New Roman" w:hAnsi="Cambria" w:cs="Arial"/>
          <w:bCs/>
          <w:color w:val="943634"/>
          <w:spacing w:val="5"/>
          <w:sz w:val="28"/>
        </w:rPr>
        <w:t>Les questions suivantes relatives au développement durable s’adressent aux produits présentés en BPU</w:t>
      </w:r>
      <w:r w:rsidR="00C578AB">
        <w:rPr>
          <w:rFonts w:ascii="Cambria" w:eastAsia="Times New Roman" w:hAnsi="Cambria" w:cs="Arial"/>
          <w:bCs/>
          <w:color w:val="943634"/>
          <w:spacing w:val="5"/>
          <w:sz w:val="28"/>
        </w:rPr>
        <w:t xml:space="preserve"> pour le lot 5</w:t>
      </w:r>
      <w:r w:rsidRPr="001D3E4C">
        <w:rPr>
          <w:rFonts w:ascii="Cambria" w:eastAsia="Times New Roman" w:hAnsi="Cambria" w:cs="Arial"/>
          <w:bCs/>
          <w:color w:val="943634"/>
          <w:spacing w:val="5"/>
          <w:sz w:val="28"/>
        </w:rPr>
        <w:t>.</w:t>
      </w:r>
    </w:p>
    <w:p w14:paraId="717624DF" w14:textId="77777777" w:rsidR="004D2E63" w:rsidRPr="001D3E4C" w:rsidRDefault="004D2E63" w:rsidP="004D2E63">
      <w:pPr>
        <w:rPr>
          <w:rFonts w:ascii="Cambria" w:eastAsia="Times New Roman" w:hAnsi="Cambria" w:cs="Times New Roman"/>
        </w:rPr>
      </w:pPr>
    </w:p>
    <w:tbl>
      <w:tblPr>
        <w:tblStyle w:val="Grilleclaire-Accent1111"/>
        <w:tblW w:w="9963" w:type="dxa"/>
        <w:tblLayout w:type="fixed"/>
        <w:tblLook w:val="04A0" w:firstRow="1" w:lastRow="0" w:firstColumn="1" w:lastColumn="0" w:noHBand="0" w:noVBand="1"/>
      </w:tblPr>
      <w:tblGrid>
        <w:gridCol w:w="534"/>
        <w:gridCol w:w="3851"/>
        <w:gridCol w:w="1275"/>
        <w:gridCol w:w="567"/>
        <w:gridCol w:w="3736"/>
      </w:tblGrid>
      <w:tr w:rsidR="004D2E63" w:rsidRPr="001D3E4C" w14:paraId="36D04212" w14:textId="77777777" w:rsidTr="00E92F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85" w:type="dxa"/>
            <w:gridSpan w:val="2"/>
            <w:shd w:val="clear" w:color="auto" w:fill="DBE5F1" w:themeFill="accent1" w:themeFillTint="33"/>
            <w:vAlign w:val="center"/>
          </w:tcPr>
          <w:p w14:paraId="5C7178C5" w14:textId="77777777" w:rsidR="004D2E63" w:rsidRPr="001D3E4C" w:rsidRDefault="004D2E63" w:rsidP="00170F7F">
            <w:pPr>
              <w:jc w:val="center"/>
              <w:rPr>
                <w:sz w:val="24"/>
                <w:szCs w:val="24"/>
              </w:rPr>
            </w:pPr>
            <w:r w:rsidRPr="001D3E4C">
              <w:rPr>
                <w:sz w:val="24"/>
                <w:szCs w:val="24"/>
              </w:rPr>
              <w:t>Questions</w:t>
            </w:r>
          </w:p>
        </w:tc>
        <w:tc>
          <w:tcPr>
            <w:tcW w:w="1275" w:type="dxa"/>
            <w:shd w:val="clear" w:color="auto" w:fill="DBE5F1" w:themeFill="accent1" w:themeFillTint="33"/>
            <w:vAlign w:val="center"/>
          </w:tcPr>
          <w:p w14:paraId="0832FDDA" w14:textId="77777777" w:rsidR="004D2E63" w:rsidRPr="001D3E4C" w:rsidRDefault="004D2E63" w:rsidP="00170F7F">
            <w:pPr>
              <w:jc w:val="center"/>
              <w:cnfStyle w:val="100000000000" w:firstRow="1" w:lastRow="0" w:firstColumn="0" w:lastColumn="0" w:oddVBand="0" w:evenVBand="0" w:oddHBand="0" w:evenHBand="0" w:firstRowFirstColumn="0" w:firstRowLastColumn="0" w:lastRowFirstColumn="0" w:lastRowLastColumn="0"/>
              <w:rPr>
                <w:sz w:val="24"/>
                <w:szCs w:val="24"/>
              </w:rPr>
            </w:pPr>
            <w:r w:rsidRPr="001D3E4C">
              <w:rPr>
                <w:sz w:val="24"/>
                <w:szCs w:val="24"/>
              </w:rPr>
              <w:t>Mode de réponse attendue</w:t>
            </w:r>
          </w:p>
        </w:tc>
        <w:tc>
          <w:tcPr>
            <w:tcW w:w="567" w:type="dxa"/>
            <w:shd w:val="clear" w:color="auto" w:fill="DBE5F1" w:themeFill="accent1" w:themeFillTint="33"/>
            <w:vAlign w:val="center"/>
          </w:tcPr>
          <w:p w14:paraId="27415755" w14:textId="77777777" w:rsidR="004D2E63" w:rsidRPr="001D3E4C" w:rsidRDefault="004D2E63" w:rsidP="00170F7F">
            <w:pPr>
              <w:ind w:left="-108" w:right="-108"/>
              <w:jc w:val="center"/>
              <w:cnfStyle w:val="100000000000" w:firstRow="1" w:lastRow="0" w:firstColumn="0" w:lastColumn="0" w:oddVBand="0" w:evenVBand="0" w:oddHBand="0" w:evenHBand="0" w:firstRowFirstColumn="0" w:firstRowLastColumn="0" w:lastRowFirstColumn="0" w:lastRowLastColumn="0"/>
              <w:rPr>
                <w:sz w:val="24"/>
                <w:szCs w:val="24"/>
              </w:rPr>
            </w:pPr>
            <w:r w:rsidRPr="001D3E4C">
              <w:rPr>
                <w:sz w:val="24"/>
                <w:szCs w:val="24"/>
              </w:rPr>
              <w:t>Item noté</w:t>
            </w:r>
          </w:p>
        </w:tc>
        <w:tc>
          <w:tcPr>
            <w:tcW w:w="3736" w:type="dxa"/>
            <w:shd w:val="clear" w:color="auto" w:fill="DBE5F1" w:themeFill="accent1" w:themeFillTint="33"/>
            <w:vAlign w:val="center"/>
          </w:tcPr>
          <w:p w14:paraId="10C02821" w14:textId="77777777" w:rsidR="004D2E63" w:rsidRPr="001D3E4C" w:rsidRDefault="004D2E63" w:rsidP="00170F7F">
            <w:pPr>
              <w:jc w:val="center"/>
              <w:cnfStyle w:val="100000000000" w:firstRow="1" w:lastRow="0" w:firstColumn="0" w:lastColumn="0" w:oddVBand="0" w:evenVBand="0" w:oddHBand="0" w:evenHBand="0" w:firstRowFirstColumn="0" w:firstRowLastColumn="0" w:lastRowFirstColumn="0" w:lastRowLastColumn="0"/>
              <w:rPr>
                <w:sz w:val="24"/>
                <w:szCs w:val="24"/>
              </w:rPr>
            </w:pPr>
            <w:r w:rsidRPr="001D3E4C">
              <w:rPr>
                <w:sz w:val="24"/>
                <w:szCs w:val="24"/>
              </w:rPr>
              <w:t>Réponse du candidat</w:t>
            </w:r>
          </w:p>
        </w:tc>
      </w:tr>
      <w:tr w:rsidR="004D2E63" w:rsidRPr="004D2E63" w14:paraId="55359357" w14:textId="77777777" w:rsidTr="00E92FEE">
        <w:trPr>
          <w:cnfStyle w:val="000000100000" w:firstRow="0" w:lastRow="0" w:firstColumn="0" w:lastColumn="0" w:oddVBand="0" w:evenVBand="0" w:oddHBand="1" w:evenHBand="0" w:firstRowFirstColumn="0" w:firstRowLastColumn="0" w:lastRowFirstColumn="0" w:lastRowLastColumn="0"/>
          <w:trHeight w:val="1001"/>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6E837C56" w14:textId="77777777" w:rsidR="004D2E63" w:rsidRPr="00E92FEE" w:rsidRDefault="004D2E63" w:rsidP="00170F7F">
            <w:pPr>
              <w:jc w:val="center"/>
              <w:rPr>
                <w:color w:val="000000"/>
              </w:rPr>
            </w:pPr>
            <w:r w:rsidRPr="00E92FEE">
              <w:rPr>
                <w:color w:val="000000"/>
              </w:rPr>
              <w:t>1</w:t>
            </w:r>
          </w:p>
        </w:tc>
        <w:tc>
          <w:tcPr>
            <w:tcW w:w="3851" w:type="dxa"/>
            <w:shd w:val="clear" w:color="auto" w:fill="auto"/>
            <w:vAlign w:val="center"/>
          </w:tcPr>
          <w:p w14:paraId="4545DA3D" w14:textId="77777777" w:rsidR="004D2E63" w:rsidRPr="00E92FEE" w:rsidRDefault="004D2E63" w:rsidP="00E92FEE">
            <w:pPr>
              <w:cnfStyle w:val="000000100000" w:firstRow="0" w:lastRow="0" w:firstColumn="0" w:lastColumn="0" w:oddVBand="0" w:evenVBand="0" w:oddHBand="1" w:evenHBand="0" w:firstRowFirstColumn="0" w:firstRowLastColumn="0" w:lastRowFirstColumn="0" w:lastRowLastColumn="0"/>
              <w:rPr>
                <w:sz w:val="20"/>
              </w:rPr>
            </w:pPr>
            <w:r w:rsidRPr="00E92FEE">
              <w:rPr>
                <w:sz w:val="20"/>
              </w:rPr>
              <w:t xml:space="preserve">Taux  de matériaux recyclés utilisés pour la production des équipements proposés : matelas </w:t>
            </w:r>
          </w:p>
        </w:tc>
        <w:tc>
          <w:tcPr>
            <w:tcW w:w="1275" w:type="dxa"/>
            <w:shd w:val="clear" w:color="auto" w:fill="auto"/>
            <w:vAlign w:val="center"/>
          </w:tcPr>
          <w:p w14:paraId="23D23EB0" w14:textId="77777777" w:rsidR="004D2E63" w:rsidRPr="00E92FEE" w:rsidRDefault="004D2E63" w:rsidP="00170F7F">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E92FEE">
              <w:rPr>
                <w:sz w:val="20"/>
                <w:szCs w:val="20"/>
              </w:rPr>
              <w:t>% - préciser</w:t>
            </w:r>
          </w:p>
        </w:tc>
        <w:tc>
          <w:tcPr>
            <w:tcW w:w="567" w:type="dxa"/>
            <w:shd w:val="clear" w:color="auto" w:fill="auto"/>
            <w:vAlign w:val="center"/>
          </w:tcPr>
          <w:p w14:paraId="53BBA853" w14:textId="77777777" w:rsidR="004D2E63" w:rsidRPr="00E92FEE" w:rsidRDefault="004D2E63" w:rsidP="00170F7F">
            <w:pPr>
              <w:ind w:firstLine="72"/>
              <w:jc w:val="center"/>
              <w:cnfStyle w:val="000000100000" w:firstRow="0" w:lastRow="0" w:firstColumn="0" w:lastColumn="0" w:oddVBand="0" w:evenVBand="0" w:oddHBand="1" w:evenHBand="0" w:firstRowFirstColumn="0" w:firstRowLastColumn="0" w:lastRowFirstColumn="0" w:lastRowLastColumn="0"/>
              <w:rPr>
                <w:rFonts w:cs="Arial"/>
              </w:rPr>
            </w:pPr>
            <w:r w:rsidRPr="00E92FEE">
              <w:rPr>
                <w:rFonts w:cs="Arial"/>
              </w:rPr>
              <w:t>X</w:t>
            </w:r>
          </w:p>
        </w:tc>
        <w:tc>
          <w:tcPr>
            <w:tcW w:w="3736" w:type="dxa"/>
            <w:shd w:val="clear" w:color="auto" w:fill="auto"/>
            <w:vAlign w:val="center"/>
          </w:tcPr>
          <w:p w14:paraId="61354F71" w14:textId="77777777" w:rsidR="004D2E63" w:rsidRPr="00E92FEE" w:rsidRDefault="004D2E63" w:rsidP="00170F7F">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4D2E63" w:rsidRPr="004D2E63" w14:paraId="6ACEBBBF" w14:textId="77777777" w:rsidTr="00E92FE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03626306" w14:textId="77777777" w:rsidR="004D2E63" w:rsidRPr="00E92FEE" w:rsidRDefault="004D2E63" w:rsidP="00170F7F">
            <w:pPr>
              <w:jc w:val="center"/>
              <w:rPr>
                <w:color w:val="000000"/>
              </w:rPr>
            </w:pPr>
            <w:r w:rsidRPr="00E92FEE">
              <w:rPr>
                <w:color w:val="000000"/>
              </w:rPr>
              <w:t>2</w:t>
            </w:r>
          </w:p>
        </w:tc>
        <w:tc>
          <w:tcPr>
            <w:tcW w:w="3851" w:type="dxa"/>
            <w:shd w:val="clear" w:color="auto" w:fill="auto"/>
            <w:vAlign w:val="center"/>
          </w:tcPr>
          <w:p w14:paraId="707D9EAA" w14:textId="77777777" w:rsidR="004D2E63" w:rsidRPr="00E92FEE" w:rsidRDefault="004D2E63" w:rsidP="00170F7F">
            <w:pPr>
              <w:cnfStyle w:val="000000010000" w:firstRow="0" w:lastRow="0" w:firstColumn="0" w:lastColumn="0" w:oddVBand="0" w:evenVBand="0" w:oddHBand="0" w:evenHBand="1" w:firstRowFirstColumn="0" w:firstRowLastColumn="0" w:lastRowFirstColumn="0" w:lastRowLastColumn="0"/>
              <w:rPr>
                <w:sz w:val="20"/>
              </w:rPr>
            </w:pPr>
            <w:r w:rsidRPr="00E92FEE">
              <w:rPr>
                <w:sz w:val="20"/>
              </w:rPr>
              <w:t>Taux  de matériaux recyclés utilisés pour la production des équipements proposés : Housse</w:t>
            </w:r>
          </w:p>
        </w:tc>
        <w:tc>
          <w:tcPr>
            <w:tcW w:w="1275" w:type="dxa"/>
            <w:shd w:val="clear" w:color="auto" w:fill="auto"/>
            <w:vAlign w:val="center"/>
          </w:tcPr>
          <w:p w14:paraId="1E3CD686" w14:textId="77777777" w:rsidR="004D2E63" w:rsidRPr="00E92FEE" w:rsidRDefault="004D2E63" w:rsidP="00170F7F">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E92FEE">
              <w:rPr>
                <w:sz w:val="20"/>
                <w:szCs w:val="20"/>
              </w:rPr>
              <w:t>% - préciser</w:t>
            </w:r>
          </w:p>
        </w:tc>
        <w:tc>
          <w:tcPr>
            <w:tcW w:w="567" w:type="dxa"/>
            <w:shd w:val="clear" w:color="auto" w:fill="auto"/>
            <w:vAlign w:val="center"/>
          </w:tcPr>
          <w:p w14:paraId="1EFE8269" w14:textId="77777777" w:rsidR="004D2E63" w:rsidRPr="00E92FEE" w:rsidRDefault="004D2E63" w:rsidP="00170F7F">
            <w:pPr>
              <w:ind w:firstLine="72"/>
              <w:jc w:val="center"/>
              <w:cnfStyle w:val="000000010000" w:firstRow="0" w:lastRow="0" w:firstColumn="0" w:lastColumn="0" w:oddVBand="0" w:evenVBand="0" w:oddHBand="0" w:evenHBand="1" w:firstRowFirstColumn="0" w:firstRowLastColumn="0" w:lastRowFirstColumn="0" w:lastRowLastColumn="0"/>
              <w:rPr>
                <w:rFonts w:cs="Arial"/>
              </w:rPr>
            </w:pPr>
            <w:r w:rsidRPr="00E92FEE">
              <w:rPr>
                <w:rFonts w:cs="Arial"/>
              </w:rPr>
              <w:t>X</w:t>
            </w:r>
          </w:p>
        </w:tc>
        <w:tc>
          <w:tcPr>
            <w:tcW w:w="3736" w:type="dxa"/>
            <w:shd w:val="clear" w:color="auto" w:fill="auto"/>
            <w:vAlign w:val="center"/>
          </w:tcPr>
          <w:p w14:paraId="24DDC4AC" w14:textId="77777777" w:rsidR="004D2E63" w:rsidRPr="00E92FEE" w:rsidRDefault="004D2E63" w:rsidP="00170F7F">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E92FEE" w:rsidRPr="004D2E63" w14:paraId="7453B06D" w14:textId="77777777" w:rsidTr="00E92F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1805703F" w14:textId="77777777" w:rsidR="00E92FEE" w:rsidRPr="00E92FEE" w:rsidRDefault="00E717C5" w:rsidP="00170F7F">
            <w:pPr>
              <w:jc w:val="center"/>
              <w:rPr>
                <w:color w:val="000000"/>
              </w:rPr>
            </w:pPr>
            <w:r w:rsidRPr="00E92FEE">
              <w:rPr>
                <w:color w:val="000000"/>
              </w:rPr>
              <w:t>3</w:t>
            </w:r>
          </w:p>
        </w:tc>
        <w:tc>
          <w:tcPr>
            <w:tcW w:w="3851" w:type="dxa"/>
            <w:shd w:val="clear" w:color="auto" w:fill="auto"/>
            <w:vAlign w:val="center"/>
          </w:tcPr>
          <w:p w14:paraId="23AFDD0E" w14:textId="77777777" w:rsidR="00E92FEE" w:rsidRPr="00E92FEE" w:rsidRDefault="00E92FEE" w:rsidP="00E92FEE">
            <w:pPr>
              <w:cnfStyle w:val="000000100000" w:firstRow="0" w:lastRow="0" w:firstColumn="0" w:lastColumn="0" w:oddVBand="0" w:evenVBand="0" w:oddHBand="1" w:evenHBand="0" w:firstRowFirstColumn="0" w:firstRowLastColumn="0" w:lastRowFirstColumn="0" w:lastRowLastColumn="0"/>
              <w:rPr>
                <w:sz w:val="20"/>
              </w:rPr>
            </w:pPr>
            <w:r w:rsidRPr="00E92FEE">
              <w:rPr>
                <w:sz w:val="20"/>
              </w:rPr>
              <w:t xml:space="preserve">Taux  de matériaux recyclés utilisés pour la production des équipements proposés : </w:t>
            </w:r>
            <w:r>
              <w:rPr>
                <w:sz w:val="20"/>
              </w:rPr>
              <w:t>Compresseur</w:t>
            </w:r>
          </w:p>
        </w:tc>
        <w:tc>
          <w:tcPr>
            <w:tcW w:w="1275" w:type="dxa"/>
            <w:shd w:val="clear" w:color="auto" w:fill="auto"/>
            <w:vAlign w:val="center"/>
          </w:tcPr>
          <w:p w14:paraId="2CC03675" w14:textId="77777777" w:rsidR="00E92FEE" w:rsidRPr="00E92FEE" w:rsidRDefault="00E717C5" w:rsidP="00170F7F">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E92FEE">
              <w:rPr>
                <w:sz w:val="20"/>
                <w:szCs w:val="20"/>
              </w:rPr>
              <w:t>% - préciser</w:t>
            </w:r>
          </w:p>
        </w:tc>
        <w:tc>
          <w:tcPr>
            <w:tcW w:w="567" w:type="dxa"/>
            <w:shd w:val="clear" w:color="auto" w:fill="auto"/>
            <w:vAlign w:val="center"/>
          </w:tcPr>
          <w:p w14:paraId="64F5EE35" w14:textId="77777777" w:rsidR="00E92FEE" w:rsidRPr="00E92FEE" w:rsidRDefault="00E717C5" w:rsidP="00170F7F">
            <w:pPr>
              <w:ind w:firstLine="72"/>
              <w:jc w:val="center"/>
              <w:cnfStyle w:val="000000100000" w:firstRow="0" w:lastRow="0" w:firstColumn="0" w:lastColumn="0" w:oddVBand="0" w:evenVBand="0" w:oddHBand="1" w:evenHBand="0" w:firstRowFirstColumn="0" w:firstRowLastColumn="0" w:lastRowFirstColumn="0" w:lastRowLastColumn="0"/>
              <w:rPr>
                <w:rFonts w:cs="Arial"/>
              </w:rPr>
            </w:pPr>
            <w:r>
              <w:rPr>
                <w:rFonts w:cs="Arial"/>
              </w:rPr>
              <w:t>X</w:t>
            </w:r>
          </w:p>
        </w:tc>
        <w:tc>
          <w:tcPr>
            <w:tcW w:w="3736" w:type="dxa"/>
            <w:shd w:val="clear" w:color="auto" w:fill="auto"/>
            <w:vAlign w:val="center"/>
          </w:tcPr>
          <w:p w14:paraId="49C060F0" w14:textId="77777777" w:rsidR="00E92FEE" w:rsidRPr="00E92FEE" w:rsidRDefault="00E92FEE" w:rsidP="00170F7F">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4D2E63" w:rsidRPr="004D2E63" w14:paraId="4913AF6E" w14:textId="77777777" w:rsidTr="00E92FE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49A42C40" w14:textId="77777777" w:rsidR="004D2E63" w:rsidRPr="00E92FEE" w:rsidRDefault="00E717C5" w:rsidP="00170F7F">
            <w:pPr>
              <w:jc w:val="center"/>
              <w:rPr>
                <w:color w:val="000000"/>
              </w:rPr>
            </w:pPr>
            <w:r w:rsidRPr="00E717C5">
              <w:rPr>
                <w:color w:val="000000"/>
              </w:rPr>
              <w:t>4</w:t>
            </w:r>
          </w:p>
        </w:tc>
        <w:tc>
          <w:tcPr>
            <w:tcW w:w="3851" w:type="dxa"/>
            <w:shd w:val="clear" w:color="auto" w:fill="auto"/>
            <w:vAlign w:val="center"/>
          </w:tcPr>
          <w:p w14:paraId="3A426765" w14:textId="77777777" w:rsidR="004D2E63" w:rsidRPr="00E92FEE" w:rsidRDefault="004D2E63" w:rsidP="00E92FEE">
            <w:pPr>
              <w:cnfStyle w:val="000000010000" w:firstRow="0" w:lastRow="0" w:firstColumn="0" w:lastColumn="0" w:oddVBand="0" w:evenVBand="0" w:oddHBand="0" w:evenHBand="1" w:firstRowFirstColumn="0" w:firstRowLastColumn="0" w:lastRowFirstColumn="0" w:lastRowLastColumn="0"/>
              <w:rPr>
                <w:sz w:val="20"/>
              </w:rPr>
            </w:pPr>
            <w:r w:rsidRPr="00E92FEE">
              <w:rPr>
                <w:sz w:val="20"/>
              </w:rPr>
              <w:t xml:space="preserve">Taux  de matériaux recyclables entrant dans la composition des équipements proposés : matelas </w:t>
            </w:r>
          </w:p>
        </w:tc>
        <w:tc>
          <w:tcPr>
            <w:tcW w:w="1275" w:type="dxa"/>
            <w:shd w:val="clear" w:color="auto" w:fill="auto"/>
            <w:vAlign w:val="center"/>
          </w:tcPr>
          <w:p w14:paraId="208566DC" w14:textId="77777777" w:rsidR="004D2E63" w:rsidRPr="00E92FEE" w:rsidRDefault="004D2E63" w:rsidP="00170F7F">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E92FEE">
              <w:rPr>
                <w:sz w:val="20"/>
                <w:szCs w:val="20"/>
              </w:rPr>
              <w:t>% Préciser modalités de recyclage</w:t>
            </w:r>
          </w:p>
        </w:tc>
        <w:tc>
          <w:tcPr>
            <w:tcW w:w="567" w:type="dxa"/>
            <w:shd w:val="clear" w:color="auto" w:fill="auto"/>
            <w:vAlign w:val="center"/>
          </w:tcPr>
          <w:p w14:paraId="38C7BF3E" w14:textId="77777777" w:rsidR="004D2E63" w:rsidRPr="00E92FEE" w:rsidRDefault="004D2E63" w:rsidP="00170F7F">
            <w:pPr>
              <w:ind w:firstLine="72"/>
              <w:jc w:val="center"/>
              <w:cnfStyle w:val="000000010000" w:firstRow="0" w:lastRow="0" w:firstColumn="0" w:lastColumn="0" w:oddVBand="0" w:evenVBand="0" w:oddHBand="0" w:evenHBand="1" w:firstRowFirstColumn="0" w:firstRowLastColumn="0" w:lastRowFirstColumn="0" w:lastRowLastColumn="0"/>
              <w:rPr>
                <w:rFonts w:cs="Arial"/>
              </w:rPr>
            </w:pPr>
            <w:r w:rsidRPr="00E92FEE">
              <w:rPr>
                <w:rFonts w:cs="Arial"/>
              </w:rPr>
              <w:t>X</w:t>
            </w:r>
          </w:p>
        </w:tc>
        <w:tc>
          <w:tcPr>
            <w:tcW w:w="3736" w:type="dxa"/>
            <w:shd w:val="clear" w:color="auto" w:fill="auto"/>
            <w:vAlign w:val="center"/>
          </w:tcPr>
          <w:p w14:paraId="620085A3" w14:textId="77777777" w:rsidR="004D2E63" w:rsidRPr="00E92FEE" w:rsidRDefault="004D2E63" w:rsidP="00170F7F">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E717C5" w:rsidRPr="00E717C5" w14:paraId="62D871CD" w14:textId="77777777" w:rsidTr="00E92F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133DFA69" w14:textId="77777777" w:rsidR="00E717C5" w:rsidRPr="00E717C5" w:rsidRDefault="00E717C5" w:rsidP="00E717C5">
            <w:pPr>
              <w:jc w:val="center"/>
              <w:rPr>
                <w:color w:val="000000"/>
              </w:rPr>
            </w:pPr>
            <w:r w:rsidRPr="00E717C5">
              <w:rPr>
                <w:color w:val="000000"/>
              </w:rPr>
              <w:t>5</w:t>
            </w:r>
          </w:p>
        </w:tc>
        <w:tc>
          <w:tcPr>
            <w:tcW w:w="3851" w:type="dxa"/>
            <w:shd w:val="clear" w:color="auto" w:fill="auto"/>
            <w:vAlign w:val="center"/>
          </w:tcPr>
          <w:p w14:paraId="4BBC53C1" w14:textId="77777777" w:rsidR="00E717C5" w:rsidRPr="00E717C5" w:rsidRDefault="00E717C5" w:rsidP="00E717C5">
            <w:pPr>
              <w:cnfStyle w:val="000000100000" w:firstRow="0" w:lastRow="0" w:firstColumn="0" w:lastColumn="0" w:oddVBand="0" w:evenVBand="0" w:oddHBand="1" w:evenHBand="0" w:firstRowFirstColumn="0" w:firstRowLastColumn="0" w:lastRowFirstColumn="0" w:lastRowLastColumn="0"/>
              <w:rPr>
                <w:sz w:val="20"/>
              </w:rPr>
            </w:pPr>
            <w:r w:rsidRPr="00E717C5">
              <w:rPr>
                <w:sz w:val="20"/>
              </w:rPr>
              <w:t>Taux  de matériaux recyclables entrant dans la composition des équipements proposés : housse</w:t>
            </w:r>
          </w:p>
        </w:tc>
        <w:tc>
          <w:tcPr>
            <w:tcW w:w="1275" w:type="dxa"/>
            <w:shd w:val="clear" w:color="auto" w:fill="auto"/>
            <w:vAlign w:val="center"/>
          </w:tcPr>
          <w:p w14:paraId="12E5E324" w14:textId="77777777" w:rsidR="00E717C5" w:rsidRPr="00E717C5" w:rsidRDefault="00E717C5" w:rsidP="00E717C5">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E717C5">
              <w:rPr>
                <w:sz w:val="20"/>
              </w:rPr>
              <w:t>% Préciser modalités de recyclage</w:t>
            </w:r>
          </w:p>
        </w:tc>
        <w:tc>
          <w:tcPr>
            <w:tcW w:w="567" w:type="dxa"/>
            <w:shd w:val="clear" w:color="auto" w:fill="auto"/>
            <w:vAlign w:val="center"/>
          </w:tcPr>
          <w:p w14:paraId="18478F42" w14:textId="77777777" w:rsidR="00E717C5" w:rsidRPr="00E717C5" w:rsidRDefault="00E717C5" w:rsidP="00E717C5">
            <w:pPr>
              <w:ind w:firstLine="72"/>
              <w:jc w:val="center"/>
              <w:cnfStyle w:val="000000100000" w:firstRow="0" w:lastRow="0" w:firstColumn="0" w:lastColumn="0" w:oddVBand="0" w:evenVBand="0" w:oddHBand="1" w:evenHBand="0" w:firstRowFirstColumn="0" w:firstRowLastColumn="0" w:lastRowFirstColumn="0" w:lastRowLastColumn="0"/>
              <w:rPr>
                <w:rFonts w:cs="Arial"/>
              </w:rPr>
            </w:pPr>
            <w:r w:rsidRPr="00E717C5">
              <w:rPr>
                <w:rFonts w:cs="Arial"/>
              </w:rPr>
              <w:t>X</w:t>
            </w:r>
          </w:p>
        </w:tc>
        <w:tc>
          <w:tcPr>
            <w:tcW w:w="3736" w:type="dxa"/>
            <w:shd w:val="clear" w:color="auto" w:fill="auto"/>
            <w:vAlign w:val="center"/>
          </w:tcPr>
          <w:p w14:paraId="0C4F8CC7" w14:textId="77777777" w:rsidR="00E717C5" w:rsidRPr="00E717C5" w:rsidRDefault="00E717C5" w:rsidP="00E717C5">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E717C5" w:rsidRPr="004D2E63" w14:paraId="4D16458A" w14:textId="77777777" w:rsidTr="00E92FE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2492B891" w14:textId="77777777" w:rsidR="00E717C5" w:rsidRPr="00E717C5" w:rsidRDefault="00E717C5" w:rsidP="00E717C5">
            <w:pPr>
              <w:jc w:val="center"/>
              <w:rPr>
                <w:color w:val="000000"/>
              </w:rPr>
            </w:pPr>
            <w:r w:rsidRPr="00E717C5">
              <w:rPr>
                <w:color w:val="000000"/>
              </w:rPr>
              <w:lastRenderedPageBreak/>
              <w:t>6</w:t>
            </w:r>
          </w:p>
        </w:tc>
        <w:tc>
          <w:tcPr>
            <w:tcW w:w="3851" w:type="dxa"/>
            <w:shd w:val="clear" w:color="auto" w:fill="auto"/>
            <w:vAlign w:val="center"/>
          </w:tcPr>
          <w:p w14:paraId="2BBF4627" w14:textId="77777777" w:rsidR="00E717C5" w:rsidRPr="00E717C5" w:rsidRDefault="00E717C5" w:rsidP="00E717C5">
            <w:pPr>
              <w:cnfStyle w:val="000000010000" w:firstRow="0" w:lastRow="0" w:firstColumn="0" w:lastColumn="0" w:oddVBand="0" w:evenVBand="0" w:oddHBand="0" w:evenHBand="1" w:firstRowFirstColumn="0" w:firstRowLastColumn="0" w:lastRowFirstColumn="0" w:lastRowLastColumn="0"/>
              <w:rPr>
                <w:sz w:val="20"/>
              </w:rPr>
            </w:pPr>
            <w:r w:rsidRPr="00E717C5">
              <w:rPr>
                <w:sz w:val="20"/>
              </w:rPr>
              <w:t>Taux  de matériaux recyclables entrant dans la composition des équipements proposés : compresseur</w:t>
            </w:r>
          </w:p>
        </w:tc>
        <w:tc>
          <w:tcPr>
            <w:tcW w:w="1275" w:type="dxa"/>
            <w:shd w:val="clear" w:color="auto" w:fill="auto"/>
            <w:vAlign w:val="center"/>
          </w:tcPr>
          <w:p w14:paraId="63F317D7" w14:textId="77777777" w:rsidR="00E717C5" w:rsidRPr="00E717C5" w:rsidRDefault="00E717C5" w:rsidP="00E717C5">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E717C5">
              <w:rPr>
                <w:sz w:val="20"/>
              </w:rPr>
              <w:t>% Préciser modalités de recyclage</w:t>
            </w:r>
          </w:p>
        </w:tc>
        <w:tc>
          <w:tcPr>
            <w:tcW w:w="567" w:type="dxa"/>
            <w:shd w:val="clear" w:color="auto" w:fill="auto"/>
            <w:vAlign w:val="center"/>
          </w:tcPr>
          <w:p w14:paraId="7FE66C7E" w14:textId="77777777" w:rsidR="00E717C5" w:rsidRPr="00E717C5" w:rsidRDefault="00E717C5" w:rsidP="00E717C5">
            <w:pPr>
              <w:ind w:firstLine="72"/>
              <w:jc w:val="center"/>
              <w:cnfStyle w:val="000000010000" w:firstRow="0" w:lastRow="0" w:firstColumn="0" w:lastColumn="0" w:oddVBand="0" w:evenVBand="0" w:oddHBand="0" w:evenHBand="1" w:firstRowFirstColumn="0" w:firstRowLastColumn="0" w:lastRowFirstColumn="0" w:lastRowLastColumn="0"/>
              <w:rPr>
                <w:rFonts w:cs="Arial"/>
              </w:rPr>
            </w:pPr>
            <w:r>
              <w:rPr>
                <w:rFonts w:cs="Arial"/>
              </w:rPr>
              <w:t>X</w:t>
            </w:r>
          </w:p>
        </w:tc>
        <w:tc>
          <w:tcPr>
            <w:tcW w:w="3736" w:type="dxa"/>
            <w:shd w:val="clear" w:color="auto" w:fill="auto"/>
            <w:vAlign w:val="center"/>
          </w:tcPr>
          <w:p w14:paraId="45DD125D" w14:textId="77777777" w:rsidR="00E717C5" w:rsidRPr="00E717C5" w:rsidRDefault="00E717C5" w:rsidP="00E717C5">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sz w:val="20"/>
              </w:rPr>
            </w:pPr>
          </w:p>
        </w:tc>
      </w:tr>
      <w:tr w:rsidR="00E717C5" w:rsidRPr="004D2E63" w14:paraId="65D615FB" w14:textId="77777777" w:rsidTr="00E92F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6A768B1C" w14:textId="77777777" w:rsidR="00E717C5" w:rsidRPr="00E717C5" w:rsidRDefault="00E717C5" w:rsidP="00E717C5">
            <w:pPr>
              <w:jc w:val="center"/>
              <w:rPr>
                <w:color w:val="000000"/>
              </w:rPr>
            </w:pPr>
            <w:r w:rsidRPr="00E717C5">
              <w:rPr>
                <w:color w:val="000000"/>
              </w:rPr>
              <w:t>7</w:t>
            </w:r>
          </w:p>
        </w:tc>
        <w:tc>
          <w:tcPr>
            <w:tcW w:w="3851" w:type="dxa"/>
            <w:shd w:val="clear" w:color="auto" w:fill="auto"/>
            <w:vAlign w:val="center"/>
          </w:tcPr>
          <w:p w14:paraId="60C3920D" w14:textId="77777777" w:rsidR="00E717C5" w:rsidRPr="00E717C5" w:rsidRDefault="00E717C5" w:rsidP="00E717C5">
            <w:pPr>
              <w:cnfStyle w:val="000000100000" w:firstRow="0" w:lastRow="0" w:firstColumn="0" w:lastColumn="0" w:oddVBand="0" w:evenVBand="0" w:oddHBand="1" w:evenHBand="0" w:firstRowFirstColumn="0" w:firstRowLastColumn="0" w:lastRowFirstColumn="0" w:lastRowLastColumn="0"/>
              <w:rPr>
                <w:sz w:val="20"/>
              </w:rPr>
            </w:pPr>
            <w:r w:rsidRPr="00E717C5">
              <w:rPr>
                <w:sz w:val="20"/>
              </w:rPr>
              <w:t>Les tissus enduits utilisés sont garantis sans phtalates</w:t>
            </w:r>
          </w:p>
        </w:tc>
        <w:tc>
          <w:tcPr>
            <w:tcW w:w="1275" w:type="dxa"/>
            <w:shd w:val="clear" w:color="auto" w:fill="auto"/>
            <w:vAlign w:val="center"/>
          </w:tcPr>
          <w:p w14:paraId="49C6F79B" w14:textId="77777777" w:rsidR="00E717C5" w:rsidRPr="00E717C5" w:rsidRDefault="00E717C5" w:rsidP="00E717C5">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E717C5">
              <w:rPr>
                <w:sz w:val="20"/>
                <w:szCs w:val="20"/>
              </w:rPr>
              <w:t>Transmettre certificat</w:t>
            </w:r>
          </w:p>
        </w:tc>
        <w:tc>
          <w:tcPr>
            <w:tcW w:w="567" w:type="dxa"/>
            <w:shd w:val="clear" w:color="auto" w:fill="auto"/>
            <w:vAlign w:val="center"/>
          </w:tcPr>
          <w:p w14:paraId="7115CAF3" w14:textId="77777777" w:rsidR="00E717C5" w:rsidRPr="00E717C5" w:rsidRDefault="00E717C5" w:rsidP="00E717C5">
            <w:pPr>
              <w:ind w:firstLine="72"/>
              <w:jc w:val="center"/>
              <w:cnfStyle w:val="000000100000" w:firstRow="0" w:lastRow="0" w:firstColumn="0" w:lastColumn="0" w:oddVBand="0" w:evenVBand="0" w:oddHBand="1" w:evenHBand="0" w:firstRowFirstColumn="0" w:firstRowLastColumn="0" w:lastRowFirstColumn="0" w:lastRowLastColumn="0"/>
              <w:rPr>
                <w:rFonts w:cs="Arial"/>
              </w:rPr>
            </w:pPr>
            <w:r w:rsidRPr="00E717C5">
              <w:rPr>
                <w:rFonts w:cs="Arial"/>
              </w:rPr>
              <w:t>X</w:t>
            </w:r>
          </w:p>
        </w:tc>
        <w:tc>
          <w:tcPr>
            <w:tcW w:w="3736" w:type="dxa"/>
            <w:shd w:val="clear" w:color="auto" w:fill="auto"/>
            <w:vAlign w:val="center"/>
          </w:tcPr>
          <w:p w14:paraId="6C17BDB7" w14:textId="77777777" w:rsidR="00E717C5" w:rsidRPr="00E717C5" w:rsidRDefault="00E717C5" w:rsidP="00E717C5">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sz w:val="20"/>
              </w:rPr>
            </w:pPr>
          </w:p>
        </w:tc>
      </w:tr>
      <w:tr w:rsidR="00E717C5" w:rsidRPr="004D2E63" w14:paraId="7BFD99EE" w14:textId="77777777" w:rsidTr="00E92FE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61162BCD" w14:textId="77777777" w:rsidR="00E717C5" w:rsidRPr="00E717C5" w:rsidRDefault="00E717C5" w:rsidP="00E717C5">
            <w:pPr>
              <w:jc w:val="center"/>
              <w:rPr>
                <w:color w:val="000000"/>
              </w:rPr>
            </w:pPr>
            <w:r w:rsidRPr="00E717C5">
              <w:rPr>
                <w:color w:val="000000"/>
              </w:rPr>
              <w:t>8</w:t>
            </w:r>
          </w:p>
        </w:tc>
        <w:tc>
          <w:tcPr>
            <w:tcW w:w="3851" w:type="dxa"/>
            <w:shd w:val="clear" w:color="auto" w:fill="auto"/>
            <w:vAlign w:val="center"/>
          </w:tcPr>
          <w:p w14:paraId="2A9B4DB6" w14:textId="77777777" w:rsidR="00E717C5" w:rsidRPr="00E717C5" w:rsidRDefault="00E717C5" w:rsidP="00E717C5">
            <w:pPr>
              <w:cnfStyle w:val="000000010000" w:firstRow="0" w:lastRow="0" w:firstColumn="0" w:lastColumn="0" w:oddVBand="0" w:evenVBand="0" w:oddHBand="0" w:evenHBand="1" w:firstRowFirstColumn="0" w:firstRowLastColumn="0" w:lastRowFirstColumn="0" w:lastRowLastColumn="0"/>
              <w:rPr>
                <w:sz w:val="20"/>
              </w:rPr>
            </w:pPr>
            <w:r w:rsidRPr="00E717C5">
              <w:rPr>
                <w:sz w:val="20"/>
              </w:rPr>
              <w:t xml:space="preserve">Les produits bénéficient-ils d’une éco conception,  c’est-à-dire une spécificité technique permettant de diminuer l'impact environnemental ? si oui, préciser dans quel domaine </w:t>
            </w:r>
          </w:p>
        </w:tc>
        <w:tc>
          <w:tcPr>
            <w:tcW w:w="1275" w:type="dxa"/>
            <w:shd w:val="clear" w:color="auto" w:fill="auto"/>
            <w:vAlign w:val="center"/>
          </w:tcPr>
          <w:p w14:paraId="23010AB9" w14:textId="77777777" w:rsidR="00E717C5" w:rsidRPr="00E717C5" w:rsidRDefault="00E717C5" w:rsidP="00E717C5">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E717C5">
              <w:rPr>
                <w:sz w:val="20"/>
                <w:szCs w:val="20"/>
              </w:rPr>
              <w:t>Oui – non préciser</w:t>
            </w:r>
          </w:p>
        </w:tc>
        <w:tc>
          <w:tcPr>
            <w:tcW w:w="567" w:type="dxa"/>
            <w:shd w:val="clear" w:color="auto" w:fill="auto"/>
            <w:vAlign w:val="center"/>
          </w:tcPr>
          <w:p w14:paraId="7A05193F" w14:textId="77777777" w:rsidR="00E717C5" w:rsidRPr="00E717C5" w:rsidRDefault="00E717C5" w:rsidP="00E717C5">
            <w:pPr>
              <w:ind w:firstLine="72"/>
              <w:jc w:val="center"/>
              <w:cnfStyle w:val="000000010000" w:firstRow="0" w:lastRow="0" w:firstColumn="0" w:lastColumn="0" w:oddVBand="0" w:evenVBand="0" w:oddHBand="0" w:evenHBand="1" w:firstRowFirstColumn="0" w:firstRowLastColumn="0" w:lastRowFirstColumn="0" w:lastRowLastColumn="0"/>
              <w:rPr>
                <w:rFonts w:cs="Arial"/>
              </w:rPr>
            </w:pPr>
            <w:r w:rsidRPr="00E717C5">
              <w:rPr>
                <w:rFonts w:cs="Arial"/>
              </w:rPr>
              <w:t>X</w:t>
            </w:r>
          </w:p>
        </w:tc>
        <w:tc>
          <w:tcPr>
            <w:tcW w:w="3736" w:type="dxa"/>
            <w:shd w:val="clear" w:color="auto" w:fill="auto"/>
            <w:vAlign w:val="center"/>
          </w:tcPr>
          <w:p w14:paraId="30A66F03" w14:textId="77777777" w:rsidR="00E717C5" w:rsidRPr="00E717C5" w:rsidRDefault="00E717C5" w:rsidP="00E717C5">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sz w:val="20"/>
              </w:rPr>
            </w:pPr>
            <w:r w:rsidRPr="00E717C5">
              <w:rPr>
                <w:bCs/>
                <w:color w:val="000000"/>
                <w:spacing w:val="5"/>
                <w:sz w:val="20"/>
              </w:rPr>
              <w:t>Fournir justificatif pour validation</w:t>
            </w:r>
          </w:p>
        </w:tc>
      </w:tr>
      <w:tr w:rsidR="00E717C5" w:rsidRPr="004D2E63" w14:paraId="0B817CCE" w14:textId="77777777" w:rsidTr="00E92F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4B07497A" w14:textId="77777777" w:rsidR="00E717C5" w:rsidRPr="00E717C5" w:rsidRDefault="00E717C5" w:rsidP="00E717C5">
            <w:pPr>
              <w:jc w:val="center"/>
              <w:rPr>
                <w:color w:val="000000"/>
              </w:rPr>
            </w:pPr>
            <w:r w:rsidRPr="00E717C5">
              <w:rPr>
                <w:color w:val="000000"/>
              </w:rPr>
              <w:t>9</w:t>
            </w:r>
          </w:p>
        </w:tc>
        <w:tc>
          <w:tcPr>
            <w:tcW w:w="3851" w:type="dxa"/>
            <w:shd w:val="clear" w:color="auto" w:fill="auto"/>
            <w:vAlign w:val="center"/>
          </w:tcPr>
          <w:p w14:paraId="719ABDA3" w14:textId="77777777" w:rsidR="00E717C5" w:rsidRPr="00E717C5" w:rsidRDefault="00E717C5" w:rsidP="00E717C5">
            <w:pPr>
              <w:cnfStyle w:val="000000100000" w:firstRow="0" w:lastRow="0" w:firstColumn="0" w:lastColumn="0" w:oddVBand="0" w:evenVBand="0" w:oddHBand="1" w:evenHBand="0" w:firstRowFirstColumn="0" w:firstRowLastColumn="0" w:lastRowFirstColumn="0" w:lastRowLastColumn="0"/>
              <w:rPr>
                <w:sz w:val="20"/>
              </w:rPr>
            </w:pPr>
            <w:r w:rsidRPr="00E717C5">
              <w:rPr>
                <w:sz w:val="20"/>
              </w:rPr>
              <w:t>Disposez-vous d’un écolabel en lien avec l’un ou plusieurs des produits proposés au BPU</w:t>
            </w:r>
          </w:p>
        </w:tc>
        <w:tc>
          <w:tcPr>
            <w:tcW w:w="1275" w:type="dxa"/>
            <w:shd w:val="clear" w:color="auto" w:fill="auto"/>
            <w:vAlign w:val="center"/>
          </w:tcPr>
          <w:p w14:paraId="5869FAC4" w14:textId="77777777" w:rsidR="00E717C5" w:rsidRPr="00E717C5" w:rsidRDefault="00E717C5" w:rsidP="00E717C5">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E717C5">
              <w:rPr>
                <w:sz w:val="20"/>
                <w:szCs w:val="20"/>
              </w:rPr>
              <w:t xml:space="preserve">Oui – non </w:t>
            </w:r>
          </w:p>
        </w:tc>
        <w:tc>
          <w:tcPr>
            <w:tcW w:w="567" w:type="dxa"/>
            <w:shd w:val="clear" w:color="auto" w:fill="auto"/>
            <w:vAlign w:val="center"/>
          </w:tcPr>
          <w:p w14:paraId="74C62869" w14:textId="77777777" w:rsidR="00E717C5" w:rsidRPr="00E717C5" w:rsidRDefault="00E717C5" w:rsidP="00E717C5">
            <w:pPr>
              <w:ind w:firstLine="72"/>
              <w:jc w:val="center"/>
              <w:cnfStyle w:val="000000100000" w:firstRow="0" w:lastRow="0" w:firstColumn="0" w:lastColumn="0" w:oddVBand="0" w:evenVBand="0" w:oddHBand="1" w:evenHBand="0" w:firstRowFirstColumn="0" w:firstRowLastColumn="0" w:lastRowFirstColumn="0" w:lastRowLastColumn="0"/>
              <w:rPr>
                <w:rFonts w:cs="Arial"/>
              </w:rPr>
            </w:pPr>
            <w:r w:rsidRPr="00E717C5">
              <w:rPr>
                <w:rFonts w:cs="Arial"/>
              </w:rPr>
              <w:t>X</w:t>
            </w:r>
          </w:p>
        </w:tc>
        <w:tc>
          <w:tcPr>
            <w:tcW w:w="3736" w:type="dxa"/>
            <w:shd w:val="clear" w:color="auto" w:fill="auto"/>
            <w:vAlign w:val="center"/>
          </w:tcPr>
          <w:p w14:paraId="710943F8" w14:textId="77777777" w:rsidR="00E717C5" w:rsidRPr="00E717C5" w:rsidRDefault="00E717C5" w:rsidP="00E717C5">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sz w:val="20"/>
              </w:rPr>
            </w:pPr>
            <w:r w:rsidRPr="00E717C5">
              <w:rPr>
                <w:bCs/>
                <w:color w:val="000000"/>
                <w:spacing w:val="5"/>
                <w:sz w:val="20"/>
              </w:rPr>
              <w:t>Fournir certificat précisant date d’obtention et durée de validité</w:t>
            </w:r>
          </w:p>
        </w:tc>
      </w:tr>
      <w:tr w:rsidR="00E717C5" w:rsidRPr="004D2E63" w14:paraId="4FC42086" w14:textId="77777777" w:rsidTr="00E92FE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019D9A1F" w14:textId="77777777" w:rsidR="00E717C5" w:rsidRPr="00E717C5" w:rsidRDefault="00E717C5" w:rsidP="00E717C5">
            <w:pPr>
              <w:jc w:val="center"/>
              <w:rPr>
                <w:color w:val="000000"/>
              </w:rPr>
            </w:pPr>
            <w:r w:rsidRPr="00E717C5">
              <w:rPr>
                <w:color w:val="000000"/>
              </w:rPr>
              <w:t>10</w:t>
            </w:r>
          </w:p>
        </w:tc>
        <w:tc>
          <w:tcPr>
            <w:tcW w:w="3851" w:type="dxa"/>
            <w:shd w:val="clear" w:color="auto" w:fill="auto"/>
            <w:vAlign w:val="center"/>
          </w:tcPr>
          <w:p w14:paraId="162E3BFB" w14:textId="77777777" w:rsidR="00E717C5" w:rsidRPr="00E717C5" w:rsidRDefault="00E717C5" w:rsidP="00E717C5">
            <w:pPr>
              <w:cnfStyle w:val="000000010000" w:firstRow="0" w:lastRow="0" w:firstColumn="0" w:lastColumn="0" w:oddVBand="0" w:evenVBand="0" w:oddHBand="0" w:evenHBand="1" w:firstRowFirstColumn="0" w:firstRowLastColumn="0" w:lastRowFirstColumn="0" w:lastRowLastColumn="0"/>
              <w:rPr>
                <w:sz w:val="20"/>
              </w:rPr>
            </w:pPr>
            <w:r w:rsidRPr="00E717C5">
              <w:rPr>
                <w:sz w:val="20"/>
              </w:rPr>
              <w:t>Matelas : durée de vie</w:t>
            </w:r>
          </w:p>
        </w:tc>
        <w:tc>
          <w:tcPr>
            <w:tcW w:w="1275" w:type="dxa"/>
            <w:shd w:val="clear" w:color="auto" w:fill="auto"/>
            <w:vAlign w:val="center"/>
          </w:tcPr>
          <w:p w14:paraId="06BFBFD0" w14:textId="77777777" w:rsidR="00E717C5" w:rsidRPr="00E717C5" w:rsidRDefault="00E717C5" w:rsidP="00E717C5">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E717C5">
              <w:rPr>
                <w:sz w:val="20"/>
                <w:szCs w:val="20"/>
              </w:rPr>
              <w:t>Ans</w:t>
            </w:r>
          </w:p>
        </w:tc>
        <w:tc>
          <w:tcPr>
            <w:tcW w:w="567" w:type="dxa"/>
            <w:shd w:val="clear" w:color="auto" w:fill="auto"/>
            <w:vAlign w:val="center"/>
          </w:tcPr>
          <w:p w14:paraId="052E5350" w14:textId="77777777" w:rsidR="00E717C5" w:rsidRPr="00E717C5" w:rsidRDefault="00E717C5" w:rsidP="00E717C5">
            <w:pPr>
              <w:ind w:firstLine="72"/>
              <w:jc w:val="center"/>
              <w:cnfStyle w:val="000000010000" w:firstRow="0" w:lastRow="0" w:firstColumn="0" w:lastColumn="0" w:oddVBand="0" w:evenVBand="0" w:oddHBand="0" w:evenHBand="1" w:firstRowFirstColumn="0" w:firstRowLastColumn="0" w:lastRowFirstColumn="0" w:lastRowLastColumn="0"/>
              <w:rPr>
                <w:rFonts w:cs="Arial"/>
              </w:rPr>
            </w:pPr>
            <w:r w:rsidRPr="00E717C5">
              <w:rPr>
                <w:rFonts w:cs="Arial"/>
              </w:rPr>
              <w:t>X</w:t>
            </w:r>
          </w:p>
        </w:tc>
        <w:tc>
          <w:tcPr>
            <w:tcW w:w="3736" w:type="dxa"/>
            <w:shd w:val="clear" w:color="auto" w:fill="auto"/>
            <w:vAlign w:val="center"/>
          </w:tcPr>
          <w:p w14:paraId="5D3EDD7E" w14:textId="77777777" w:rsidR="00E717C5" w:rsidRPr="00E717C5" w:rsidRDefault="00E717C5" w:rsidP="00E717C5">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E717C5" w:rsidRPr="004D2E63" w14:paraId="2EC683A9" w14:textId="77777777" w:rsidTr="00E92F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32208C7F" w14:textId="77777777" w:rsidR="00E717C5" w:rsidRPr="00E717C5" w:rsidRDefault="00E717C5" w:rsidP="00E717C5">
            <w:pPr>
              <w:jc w:val="center"/>
              <w:rPr>
                <w:color w:val="000000"/>
              </w:rPr>
            </w:pPr>
            <w:r w:rsidRPr="00E717C5">
              <w:rPr>
                <w:color w:val="000000"/>
              </w:rPr>
              <w:t>11</w:t>
            </w:r>
          </w:p>
        </w:tc>
        <w:tc>
          <w:tcPr>
            <w:tcW w:w="3851" w:type="dxa"/>
            <w:shd w:val="clear" w:color="auto" w:fill="auto"/>
            <w:vAlign w:val="center"/>
          </w:tcPr>
          <w:p w14:paraId="25BAB97B" w14:textId="77777777" w:rsidR="00E717C5" w:rsidRPr="00E717C5" w:rsidRDefault="00E717C5" w:rsidP="00E717C5">
            <w:pPr>
              <w:cnfStyle w:val="000000100000" w:firstRow="0" w:lastRow="0" w:firstColumn="0" w:lastColumn="0" w:oddVBand="0" w:evenVBand="0" w:oddHBand="1" w:evenHBand="0" w:firstRowFirstColumn="0" w:firstRowLastColumn="0" w:lastRowFirstColumn="0" w:lastRowLastColumn="0"/>
              <w:rPr>
                <w:sz w:val="20"/>
              </w:rPr>
            </w:pPr>
            <w:r>
              <w:rPr>
                <w:sz w:val="20"/>
              </w:rPr>
              <w:t>Compresseur : durée de vie</w:t>
            </w:r>
          </w:p>
        </w:tc>
        <w:tc>
          <w:tcPr>
            <w:tcW w:w="1275" w:type="dxa"/>
            <w:shd w:val="clear" w:color="auto" w:fill="auto"/>
            <w:vAlign w:val="center"/>
          </w:tcPr>
          <w:p w14:paraId="076A7941" w14:textId="77777777" w:rsidR="00E717C5" w:rsidRPr="00E717C5" w:rsidRDefault="00E717C5" w:rsidP="00E717C5">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Ans</w:t>
            </w:r>
          </w:p>
        </w:tc>
        <w:tc>
          <w:tcPr>
            <w:tcW w:w="567" w:type="dxa"/>
            <w:shd w:val="clear" w:color="auto" w:fill="auto"/>
            <w:vAlign w:val="center"/>
          </w:tcPr>
          <w:p w14:paraId="1ABA76BA" w14:textId="77777777" w:rsidR="00E717C5" w:rsidRPr="00E717C5" w:rsidRDefault="00E717C5" w:rsidP="00E717C5">
            <w:pPr>
              <w:ind w:firstLine="72"/>
              <w:jc w:val="center"/>
              <w:cnfStyle w:val="000000100000" w:firstRow="0" w:lastRow="0" w:firstColumn="0" w:lastColumn="0" w:oddVBand="0" w:evenVBand="0" w:oddHBand="1" w:evenHBand="0" w:firstRowFirstColumn="0" w:firstRowLastColumn="0" w:lastRowFirstColumn="0" w:lastRowLastColumn="0"/>
              <w:rPr>
                <w:rFonts w:cs="Arial"/>
              </w:rPr>
            </w:pPr>
            <w:r>
              <w:rPr>
                <w:rFonts w:cs="Arial"/>
              </w:rPr>
              <w:t>X</w:t>
            </w:r>
          </w:p>
        </w:tc>
        <w:tc>
          <w:tcPr>
            <w:tcW w:w="3736" w:type="dxa"/>
            <w:shd w:val="clear" w:color="auto" w:fill="auto"/>
            <w:vAlign w:val="center"/>
          </w:tcPr>
          <w:p w14:paraId="7E697550" w14:textId="77777777" w:rsidR="00E717C5" w:rsidRPr="00E717C5" w:rsidRDefault="00E717C5" w:rsidP="00E717C5">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E717C5" w:rsidRPr="004D2E63" w14:paraId="335CEAEA" w14:textId="77777777" w:rsidTr="00E92FE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10B5BF24" w14:textId="77777777" w:rsidR="00E717C5" w:rsidRPr="00E717C5" w:rsidRDefault="00E717C5" w:rsidP="00E717C5">
            <w:pPr>
              <w:jc w:val="center"/>
              <w:rPr>
                <w:color w:val="000000"/>
              </w:rPr>
            </w:pPr>
            <w:r w:rsidRPr="00E717C5">
              <w:rPr>
                <w:color w:val="000000"/>
              </w:rPr>
              <w:t>12</w:t>
            </w:r>
          </w:p>
        </w:tc>
        <w:tc>
          <w:tcPr>
            <w:tcW w:w="3851" w:type="dxa"/>
            <w:shd w:val="clear" w:color="auto" w:fill="auto"/>
            <w:vAlign w:val="center"/>
          </w:tcPr>
          <w:p w14:paraId="27728C44" w14:textId="77777777" w:rsidR="00E717C5" w:rsidRPr="00E717C5" w:rsidRDefault="00E717C5" w:rsidP="00E717C5">
            <w:pPr>
              <w:cnfStyle w:val="000000010000" w:firstRow="0" w:lastRow="0" w:firstColumn="0" w:lastColumn="0" w:oddVBand="0" w:evenVBand="0" w:oddHBand="0" w:evenHBand="1" w:firstRowFirstColumn="0" w:firstRowLastColumn="0" w:lastRowFirstColumn="0" w:lastRowLastColumn="0"/>
              <w:rPr>
                <w:sz w:val="20"/>
              </w:rPr>
            </w:pPr>
            <w:r w:rsidRPr="00E717C5">
              <w:rPr>
                <w:sz w:val="20"/>
              </w:rPr>
              <w:t>Dans le cadre de l’achat d’un nouveau produit, la reprise de l’ancien équipement est-elle proposée</w:t>
            </w:r>
          </w:p>
        </w:tc>
        <w:tc>
          <w:tcPr>
            <w:tcW w:w="1275" w:type="dxa"/>
            <w:shd w:val="clear" w:color="auto" w:fill="auto"/>
            <w:vAlign w:val="center"/>
          </w:tcPr>
          <w:p w14:paraId="707BCB6A" w14:textId="77777777" w:rsidR="00E717C5" w:rsidRPr="00E717C5" w:rsidRDefault="00E717C5" w:rsidP="00E717C5">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E717C5">
              <w:rPr>
                <w:sz w:val="20"/>
                <w:szCs w:val="20"/>
              </w:rPr>
              <w:t>Oui-non</w:t>
            </w:r>
          </w:p>
        </w:tc>
        <w:tc>
          <w:tcPr>
            <w:tcW w:w="567" w:type="dxa"/>
            <w:shd w:val="clear" w:color="auto" w:fill="auto"/>
            <w:vAlign w:val="center"/>
          </w:tcPr>
          <w:p w14:paraId="5837A2FC" w14:textId="77777777" w:rsidR="00E717C5" w:rsidRPr="00E717C5" w:rsidRDefault="00E717C5" w:rsidP="00E717C5">
            <w:pPr>
              <w:ind w:firstLine="72"/>
              <w:jc w:val="center"/>
              <w:cnfStyle w:val="000000010000" w:firstRow="0" w:lastRow="0" w:firstColumn="0" w:lastColumn="0" w:oddVBand="0" w:evenVBand="0" w:oddHBand="0" w:evenHBand="1" w:firstRowFirstColumn="0" w:firstRowLastColumn="0" w:lastRowFirstColumn="0" w:lastRowLastColumn="0"/>
              <w:rPr>
                <w:rFonts w:cs="Arial"/>
              </w:rPr>
            </w:pPr>
            <w:r w:rsidRPr="00E717C5">
              <w:rPr>
                <w:rFonts w:cs="Arial"/>
              </w:rPr>
              <w:t>X</w:t>
            </w:r>
          </w:p>
        </w:tc>
        <w:tc>
          <w:tcPr>
            <w:tcW w:w="3736" w:type="dxa"/>
            <w:shd w:val="clear" w:color="auto" w:fill="auto"/>
            <w:vAlign w:val="center"/>
          </w:tcPr>
          <w:p w14:paraId="69747297" w14:textId="77777777" w:rsidR="00E717C5" w:rsidRPr="00E717C5" w:rsidRDefault="00E717C5" w:rsidP="00E717C5">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E717C5" w:rsidRPr="00E717C5" w14:paraId="39EA4A73" w14:textId="77777777" w:rsidTr="00E92F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0EACE79B" w14:textId="77777777" w:rsidR="00E717C5" w:rsidRPr="00E717C5" w:rsidRDefault="00E717C5" w:rsidP="00E717C5">
            <w:pPr>
              <w:jc w:val="center"/>
              <w:rPr>
                <w:color w:val="000000"/>
              </w:rPr>
            </w:pPr>
            <w:r w:rsidRPr="00E717C5">
              <w:rPr>
                <w:color w:val="000000"/>
              </w:rPr>
              <w:t>13</w:t>
            </w:r>
          </w:p>
        </w:tc>
        <w:tc>
          <w:tcPr>
            <w:tcW w:w="3851" w:type="dxa"/>
            <w:shd w:val="clear" w:color="auto" w:fill="auto"/>
            <w:vAlign w:val="center"/>
          </w:tcPr>
          <w:p w14:paraId="1A3DDB8F" w14:textId="77777777" w:rsidR="00E717C5" w:rsidRPr="00E717C5" w:rsidRDefault="00E717C5" w:rsidP="00E717C5">
            <w:pPr>
              <w:cnfStyle w:val="000000100000" w:firstRow="0" w:lastRow="0" w:firstColumn="0" w:lastColumn="0" w:oddVBand="0" w:evenVBand="0" w:oddHBand="1" w:evenHBand="0" w:firstRowFirstColumn="0" w:firstRowLastColumn="0" w:lastRowFirstColumn="0" w:lastRowLastColumn="0"/>
              <w:rPr>
                <w:sz w:val="20"/>
              </w:rPr>
            </w:pPr>
            <w:r w:rsidRPr="00E717C5">
              <w:rPr>
                <w:sz w:val="20"/>
              </w:rPr>
              <w:t>Type d’emballages utilisés pour la livraison, (biomatériaux, certifiés FSC ou PEFC, …)</w:t>
            </w:r>
          </w:p>
        </w:tc>
        <w:tc>
          <w:tcPr>
            <w:tcW w:w="1275" w:type="dxa"/>
            <w:shd w:val="clear" w:color="auto" w:fill="auto"/>
            <w:vAlign w:val="center"/>
          </w:tcPr>
          <w:p w14:paraId="521CC3E8" w14:textId="77777777" w:rsidR="00E717C5" w:rsidRPr="00E717C5" w:rsidRDefault="00E717C5" w:rsidP="00E717C5">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E717C5">
              <w:rPr>
                <w:sz w:val="20"/>
                <w:szCs w:val="20"/>
              </w:rPr>
              <w:t>Préciser</w:t>
            </w:r>
          </w:p>
        </w:tc>
        <w:tc>
          <w:tcPr>
            <w:tcW w:w="567" w:type="dxa"/>
            <w:shd w:val="clear" w:color="auto" w:fill="auto"/>
            <w:vAlign w:val="center"/>
          </w:tcPr>
          <w:p w14:paraId="349475A5" w14:textId="77777777" w:rsidR="00E717C5" w:rsidRPr="00E717C5" w:rsidRDefault="00E717C5" w:rsidP="00E717C5">
            <w:pPr>
              <w:ind w:firstLine="72"/>
              <w:jc w:val="center"/>
              <w:cnfStyle w:val="000000100000" w:firstRow="0" w:lastRow="0" w:firstColumn="0" w:lastColumn="0" w:oddVBand="0" w:evenVBand="0" w:oddHBand="1" w:evenHBand="0" w:firstRowFirstColumn="0" w:firstRowLastColumn="0" w:lastRowFirstColumn="0" w:lastRowLastColumn="0"/>
              <w:rPr>
                <w:rFonts w:cs="Arial"/>
                <w:bCs/>
              </w:rPr>
            </w:pPr>
            <w:r w:rsidRPr="00E717C5">
              <w:rPr>
                <w:rFonts w:cs="Arial"/>
                <w:bCs/>
              </w:rPr>
              <w:t>X</w:t>
            </w:r>
          </w:p>
        </w:tc>
        <w:tc>
          <w:tcPr>
            <w:tcW w:w="3736" w:type="dxa"/>
            <w:shd w:val="clear" w:color="auto" w:fill="auto"/>
            <w:vAlign w:val="center"/>
          </w:tcPr>
          <w:p w14:paraId="3E721707" w14:textId="77777777" w:rsidR="00E717C5" w:rsidRPr="00E717C5" w:rsidRDefault="00E717C5" w:rsidP="00E717C5">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E717C5" w:rsidRPr="00E717C5" w14:paraId="6C247DE9" w14:textId="77777777" w:rsidTr="00E92FE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6C36EE9F" w14:textId="77777777" w:rsidR="00E717C5" w:rsidRPr="00E717C5" w:rsidRDefault="00E717C5" w:rsidP="00E717C5">
            <w:pPr>
              <w:jc w:val="center"/>
              <w:rPr>
                <w:color w:val="000000"/>
              </w:rPr>
            </w:pPr>
            <w:r w:rsidRPr="00E717C5">
              <w:rPr>
                <w:color w:val="000000"/>
              </w:rPr>
              <w:t>14</w:t>
            </w:r>
          </w:p>
        </w:tc>
        <w:tc>
          <w:tcPr>
            <w:tcW w:w="3851" w:type="dxa"/>
            <w:shd w:val="clear" w:color="auto" w:fill="auto"/>
            <w:vAlign w:val="center"/>
          </w:tcPr>
          <w:p w14:paraId="126D4998" w14:textId="77777777" w:rsidR="00E717C5" w:rsidRPr="00E717C5" w:rsidRDefault="00E717C5" w:rsidP="00E717C5">
            <w:pPr>
              <w:cnfStyle w:val="000000010000" w:firstRow="0" w:lastRow="0" w:firstColumn="0" w:lastColumn="0" w:oddVBand="0" w:evenVBand="0" w:oddHBand="0" w:evenHBand="1" w:firstRowFirstColumn="0" w:firstRowLastColumn="0" w:lastRowFirstColumn="0" w:lastRowLastColumn="0"/>
              <w:rPr>
                <w:sz w:val="20"/>
              </w:rPr>
            </w:pPr>
            <w:r w:rsidRPr="00E717C5">
              <w:rPr>
                <w:sz w:val="20"/>
              </w:rPr>
              <w:t>Comment les emballages sont-ils optimisés ?</w:t>
            </w:r>
          </w:p>
        </w:tc>
        <w:tc>
          <w:tcPr>
            <w:tcW w:w="1275" w:type="dxa"/>
            <w:shd w:val="clear" w:color="auto" w:fill="auto"/>
            <w:vAlign w:val="center"/>
          </w:tcPr>
          <w:p w14:paraId="05ACFB34" w14:textId="77777777" w:rsidR="00E717C5" w:rsidRPr="00E717C5" w:rsidRDefault="00E717C5" w:rsidP="00E717C5">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E717C5">
              <w:rPr>
                <w:sz w:val="20"/>
                <w:szCs w:val="20"/>
              </w:rPr>
              <w:t>Décrire</w:t>
            </w:r>
          </w:p>
        </w:tc>
        <w:tc>
          <w:tcPr>
            <w:tcW w:w="567" w:type="dxa"/>
            <w:shd w:val="clear" w:color="auto" w:fill="auto"/>
            <w:vAlign w:val="center"/>
          </w:tcPr>
          <w:p w14:paraId="582DA918" w14:textId="77777777" w:rsidR="00E717C5" w:rsidRPr="00E717C5" w:rsidRDefault="00E717C5" w:rsidP="00E717C5">
            <w:pPr>
              <w:ind w:firstLine="72"/>
              <w:jc w:val="center"/>
              <w:cnfStyle w:val="000000010000" w:firstRow="0" w:lastRow="0" w:firstColumn="0" w:lastColumn="0" w:oddVBand="0" w:evenVBand="0" w:oddHBand="0" w:evenHBand="1" w:firstRowFirstColumn="0" w:firstRowLastColumn="0" w:lastRowFirstColumn="0" w:lastRowLastColumn="0"/>
              <w:rPr>
                <w:rFonts w:cs="Arial"/>
                <w:bCs/>
              </w:rPr>
            </w:pPr>
            <w:r w:rsidRPr="00E717C5">
              <w:rPr>
                <w:rFonts w:cs="Arial"/>
                <w:bCs/>
              </w:rPr>
              <w:t>X</w:t>
            </w:r>
          </w:p>
        </w:tc>
        <w:tc>
          <w:tcPr>
            <w:tcW w:w="3736" w:type="dxa"/>
            <w:shd w:val="clear" w:color="auto" w:fill="auto"/>
            <w:vAlign w:val="center"/>
          </w:tcPr>
          <w:p w14:paraId="6ABCE831" w14:textId="77777777" w:rsidR="00E717C5" w:rsidRPr="00E717C5" w:rsidRDefault="00E717C5" w:rsidP="00E717C5">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E717C5" w:rsidRPr="00E717C5" w14:paraId="2EABC970" w14:textId="77777777" w:rsidTr="00E92FEE">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4EFF32E1" w14:textId="77777777" w:rsidR="00E717C5" w:rsidRPr="00E717C5" w:rsidRDefault="00E717C5" w:rsidP="00E717C5">
            <w:pPr>
              <w:jc w:val="center"/>
              <w:rPr>
                <w:color w:val="000000"/>
              </w:rPr>
            </w:pPr>
            <w:r w:rsidRPr="00E717C5">
              <w:rPr>
                <w:color w:val="000000"/>
              </w:rPr>
              <w:t>15</w:t>
            </w:r>
          </w:p>
        </w:tc>
        <w:tc>
          <w:tcPr>
            <w:tcW w:w="3851" w:type="dxa"/>
            <w:shd w:val="clear" w:color="auto" w:fill="auto"/>
            <w:vAlign w:val="center"/>
          </w:tcPr>
          <w:p w14:paraId="2F4FB67C" w14:textId="77777777" w:rsidR="00E717C5" w:rsidRPr="00E717C5" w:rsidRDefault="00E717C5" w:rsidP="00E717C5">
            <w:pPr>
              <w:cnfStyle w:val="000000100000" w:firstRow="0" w:lastRow="0" w:firstColumn="0" w:lastColumn="0" w:oddVBand="0" w:evenVBand="0" w:oddHBand="1" w:evenHBand="0" w:firstRowFirstColumn="0" w:firstRowLastColumn="0" w:lastRowFirstColumn="0" w:lastRowLastColumn="0"/>
              <w:rPr>
                <w:sz w:val="20"/>
              </w:rPr>
            </w:pPr>
            <w:r w:rsidRPr="00E717C5">
              <w:rPr>
                <w:sz w:val="20"/>
              </w:rPr>
              <w:t>Les emballages sont-ils réutilisés</w:t>
            </w:r>
          </w:p>
        </w:tc>
        <w:tc>
          <w:tcPr>
            <w:tcW w:w="1275" w:type="dxa"/>
            <w:shd w:val="clear" w:color="auto" w:fill="auto"/>
            <w:vAlign w:val="center"/>
          </w:tcPr>
          <w:p w14:paraId="2018773C" w14:textId="77777777" w:rsidR="00E717C5" w:rsidRPr="00E717C5" w:rsidRDefault="00E717C5" w:rsidP="00E717C5">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E717C5">
              <w:rPr>
                <w:sz w:val="20"/>
                <w:szCs w:val="20"/>
              </w:rPr>
              <w:t>Oui - non</w:t>
            </w:r>
          </w:p>
        </w:tc>
        <w:tc>
          <w:tcPr>
            <w:tcW w:w="567" w:type="dxa"/>
            <w:shd w:val="clear" w:color="auto" w:fill="auto"/>
            <w:vAlign w:val="center"/>
          </w:tcPr>
          <w:p w14:paraId="65A2F783" w14:textId="77777777" w:rsidR="00E717C5" w:rsidRPr="00E717C5" w:rsidRDefault="00E717C5" w:rsidP="00E717C5">
            <w:pPr>
              <w:ind w:firstLine="72"/>
              <w:jc w:val="center"/>
              <w:cnfStyle w:val="000000100000" w:firstRow="0" w:lastRow="0" w:firstColumn="0" w:lastColumn="0" w:oddVBand="0" w:evenVBand="0" w:oddHBand="1" w:evenHBand="0" w:firstRowFirstColumn="0" w:firstRowLastColumn="0" w:lastRowFirstColumn="0" w:lastRowLastColumn="0"/>
              <w:rPr>
                <w:rFonts w:cs="Arial"/>
                <w:bCs/>
              </w:rPr>
            </w:pPr>
            <w:r w:rsidRPr="00E717C5">
              <w:rPr>
                <w:rFonts w:cs="Arial"/>
                <w:bCs/>
              </w:rPr>
              <w:t>X</w:t>
            </w:r>
          </w:p>
        </w:tc>
        <w:tc>
          <w:tcPr>
            <w:tcW w:w="3736" w:type="dxa"/>
            <w:shd w:val="clear" w:color="auto" w:fill="auto"/>
            <w:vAlign w:val="center"/>
          </w:tcPr>
          <w:p w14:paraId="37FE37B4" w14:textId="77777777" w:rsidR="00E717C5" w:rsidRPr="00E717C5" w:rsidRDefault="00E717C5" w:rsidP="00E717C5">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E717C5" w:rsidRPr="00E717C5" w14:paraId="35A1121F" w14:textId="77777777" w:rsidTr="00E92FE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0F5B8763" w14:textId="77777777" w:rsidR="00E717C5" w:rsidRPr="00E717C5" w:rsidRDefault="00E717C5" w:rsidP="00E717C5">
            <w:pPr>
              <w:jc w:val="center"/>
              <w:rPr>
                <w:color w:val="000000"/>
              </w:rPr>
            </w:pPr>
            <w:r w:rsidRPr="00E717C5">
              <w:rPr>
                <w:color w:val="000000"/>
              </w:rPr>
              <w:t>16</w:t>
            </w:r>
          </w:p>
        </w:tc>
        <w:tc>
          <w:tcPr>
            <w:tcW w:w="3851" w:type="dxa"/>
            <w:shd w:val="clear" w:color="auto" w:fill="auto"/>
            <w:vAlign w:val="center"/>
          </w:tcPr>
          <w:p w14:paraId="45658F32" w14:textId="77777777" w:rsidR="00E717C5" w:rsidRPr="00E717C5" w:rsidRDefault="00E717C5" w:rsidP="00E717C5">
            <w:pPr>
              <w:cnfStyle w:val="000000010000" w:firstRow="0" w:lastRow="0" w:firstColumn="0" w:lastColumn="0" w:oddVBand="0" w:evenVBand="0" w:oddHBand="0" w:evenHBand="1" w:firstRowFirstColumn="0" w:firstRowLastColumn="0" w:lastRowFirstColumn="0" w:lastRowLastColumn="0"/>
              <w:rPr>
                <w:sz w:val="20"/>
              </w:rPr>
            </w:pPr>
            <w:r w:rsidRPr="00E717C5">
              <w:rPr>
                <w:sz w:val="20"/>
              </w:rPr>
              <w:t>Mode de recyclage des emballages utilisés</w:t>
            </w:r>
          </w:p>
        </w:tc>
        <w:tc>
          <w:tcPr>
            <w:tcW w:w="1275" w:type="dxa"/>
            <w:shd w:val="clear" w:color="auto" w:fill="auto"/>
            <w:vAlign w:val="center"/>
          </w:tcPr>
          <w:p w14:paraId="64334DC6" w14:textId="77777777" w:rsidR="00E717C5" w:rsidRPr="00E717C5" w:rsidRDefault="00E717C5" w:rsidP="00E717C5">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E717C5">
              <w:rPr>
                <w:sz w:val="20"/>
                <w:szCs w:val="20"/>
              </w:rPr>
              <w:t>Décrire</w:t>
            </w:r>
          </w:p>
        </w:tc>
        <w:tc>
          <w:tcPr>
            <w:tcW w:w="567" w:type="dxa"/>
            <w:shd w:val="clear" w:color="auto" w:fill="auto"/>
            <w:vAlign w:val="center"/>
          </w:tcPr>
          <w:p w14:paraId="1F3B9241" w14:textId="77777777" w:rsidR="00E717C5" w:rsidRPr="00E717C5" w:rsidRDefault="00E717C5" w:rsidP="00E717C5">
            <w:pPr>
              <w:ind w:firstLine="72"/>
              <w:jc w:val="center"/>
              <w:cnfStyle w:val="000000010000" w:firstRow="0" w:lastRow="0" w:firstColumn="0" w:lastColumn="0" w:oddVBand="0" w:evenVBand="0" w:oddHBand="0" w:evenHBand="1" w:firstRowFirstColumn="0" w:firstRowLastColumn="0" w:lastRowFirstColumn="0" w:lastRowLastColumn="0"/>
              <w:rPr>
                <w:rFonts w:cs="Arial"/>
                <w:bCs/>
              </w:rPr>
            </w:pPr>
            <w:r w:rsidRPr="00E717C5">
              <w:rPr>
                <w:rFonts w:cs="Arial"/>
                <w:bCs/>
              </w:rPr>
              <w:t>X</w:t>
            </w:r>
          </w:p>
        </w:tc>
        <w:tc>
          <w:tcPr>
            <w:tcW w:w="3736" w:type="dxa"/>
            <w:shd w:val="clear" w:color="auto" w:fill="auto"/>
            <w:vAlign w:val="center"/>
          </w:tcPr>
          <w:p w14:paraId="4B667B9D" w14:textId="77777777" w:rsidR="00E717C5" w:rsidRPr="00E717C5" w:rsidRDefault="00E717C5" w:rsidP="00E717C5">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E717C5" w:rsidRPr="004D2E63" w14:paraId="62D4D3D9" w14:textId="77777777" w:rsidTr="00E92F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7F41122A" w14:textId="77777777" w:rsidR="00E717C5" w:rsidRPr="00E717C5" w:rsidRDefault="00E717C5" w:rsidP="00E717C5">
            <w:pPr>
              <w:jc w:val="center"/>
              <w:rPr>
                <w:color w:val="000000"/>
              </w:rPr>
            </w:pPr>
            <w:r>
              <w:rPr>
                <w:color w:val="000000"/>
              </w:rPr>
              <w:t>17</w:t>
            </w:r>
          </w:p>
        </w:tc>
        <w:tc>
          <w:tcPr>
            <w:tcW w:w="3851" w:type="dxa"/>
            <w:shd w:val="clear" w:color="auto" w:fill="auto"/>
            <w:vAlign w:val="center"/>
          </w:tcPr>
          <w:p w14:paraId="7E62CC77" w14:textId="77777777" w:rsidR="00E717C5" w:rsidRPr="00E717C5" w:rsidRDefault="00E717C5" w:rsidP="00E717C5">
            <w:pPr>
              <w:cnfStyle w:val="000000100000" w:firstRow="0" w:lastRow="0" w:firstColumn="0" w:lastColumn="0" w:oddVBand="0" w:evenVBand="0" w:oddHBand="1" w:evenHBand="0" w:firstRowFirstColumn="0" w:firstRowLastColumn="0" w:lastRowFirstColumn="0" w:lastRowLastColumn="0"/>
              <w:rPr>
                <w:sz w:val="20"/>
              </w:rPr>
            </w:pPr>
            <w:r w:rsidRPr="00E717C5">
              <w:rPr>
                <w:sz w:val="20"/>
              </w:rPr>
              <w:t xml:space="preserve">Actions visant à réduire les émissions polluantes dans le transport </w:t>
            </w:r>
          </w:p>
        </w:tc>
        <w:tc>
          <w:tcPr>
            <w:tcW w:w="1275" w:type="dxa"/>
            <w:shd w:val="clear" w:color="auto" w:fill="auto"/>
            <w:vAlign w:val="center"/>
          </w:tcPr>
          <w:p w14:paraId="2F4AF122" w14:textId="77777777" w:rsidR="00E717C5" w:rsidRPr="00E717C5" w:rsidRDefault="00E717C5" w:rsidP="00E717C5">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E717C5">
              <w:rPr>
                <w:sz w:val="20"/>
                <w:szCs w:val="20"/>
              </w:rPr>
              <w:t>Préciser</w:t>
            </w:r>
          </w:p>
        </w:tc>
        <w:tc>
          <w:tcPr>
            <w:tcW w:w="567" w:type="dxa"/>
            <w:shd w:val="clear" w:color="auto" w:fill="auto"/>
            <w:vAlign w:val="center"/>
          </w:tcPr>
          <w:p w14:paraId="69118196" w14:textId="77777777" w:rsidR="00E717C5" w:rsidRPr="00E717C5" w:rsidRDefault="00E717C5" w:rsidP="00E717C5">
            <w:pPr>
              <w:ind w:firstLine="72"/>
              <w:jc w:val="center"/>
              <w:cnfStyle w:val="000000100000" w:firstRow="0" w:lastRow="0" w:firstColumn="0" w:lastColumn="0" w:oddVBand="0" w:evenVBand="0" w:oddHBand="1" w:evenHBand="0" w:firstRowFirstColumn="0" w:firstRowLastColumn="0" w:lastRowFirstColumn="0" w:lastRowLastColumn="0"/>
              <w:rPr>
                <w:rFonts w:cs="Arial"/>
                <w:bCs/>
              </w:rPr>
            </w:pPr>
            <w:r w:rsidRPr="00E717C5">
              <w:rPr>
                <w:rFonts w:cs="Arial"/>
                <w:bCs/>
              </w:rPr>
              <w:t>X</w:t>
            </w:r>
          </w:p>
        </w:tc>
        <w:tc>
          <w:tcPr>
            <w:tcW w:w="3736" w:type="dxa"/>
            <w:shd w:val="clear" w:color="auto" w:fill="auto"/>
            <w:vAlign w:val="center"/>
          </w:tcPr>
          <w:p w14:paraId="5FA54855" w14:textId="77777777" w:rsidR="00E717C5" w:rsidRPr="00E717C5" w:rsidRDefault="00E717C5" w:rsidP="00E717C5">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E717C5" w:rsidRPr="004D2E63" w14:paraId="7805B3A4" w14:textId="77777777" w:rsidTr="00E92FE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19D0060C" w14:textId="77777777" w:rsidR="00E717C5" w:rsidRPr="00E717C5" w:rsidRDefault="00E717C5" w:rsidP="00E717C5">
            <w:pPr>
              <w:jc w:val="center"/>
              <w:rPr>
                <w:color w:val="000000"/>
              </w:rPr>
            </w:pPr>
            <w:r>
              <w:rPr>
                <w:color w:val="000000"/>
              </w:rPr>
              <w:t>18</w:t>
            </w:r>
          </w:p>
        </w:tc>
        <w:tc>
          <w:tcPr>
            <w:tcW w:w="3851" w:type="dxa"/>
            <w:shd w:val="clear" w:color="auto" w:fill="auto"/>
            <w:vAlign w:val="center"/>
          </w:tcPr>
          <w:p w14:paraId="5C84C882" w14:textId="77777777" w:rsidR="00E717C5" w:rsidRPr="00E717C5" w:rsidRDefault="00E717C5" w:rsidP="00E717C5">
            <w:pPr>
              <w:cnfStyle w:val="000000010000" w:firstRow="0" w:lastRow="0" w:firstColumn="0" w:lastColumn="0" w:oddVBand="0" w:evenVBand="0" w:oddHBand="0" w:evenHBand="1" w:firstRowFirstColumn="0" w:firstRowLastColumn="0" w:lastRowFirstColumn="0" w:lastRowLastColumn="0"/>
              <w:rPr>
                <w:sz w:val="20"/>
              </w:rPr>
            </w:pPr>
            <w:r w:rsidRPr="00E717C5">
              <w:rPr>
                <w:sz w:val="20"/>
              </w:rPr>
              <w:t>Les chauffeurs sont formés à l’éco-conduite</w:t>
            </w:r>
          </w:p>
        </w:tc>
        <w:tc>
          <w:tcPr>
            <w:tcW w:w="1275" w:type="dxa"/>
            <w:shd w:val="clear" w:color="auto" w:fill="auto"/>
            <w:vAlign w:val="center"/>
          </w:tcPr>
          <w:p w14:paraId="6D0D0E5F" w14:textId="77777777" w:rsidR="00E717C5" w:rsidRPr="00E717C5" w:rsidRDefault="00E717C5" w:rsidP="00E717C5">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E717C5">
              <w:rPr>
                <w:sz w:val="20"/>
                <w:szCs w:val="20"/>
              </w:rPr>
              <w:t>Oui – non si oui fournir élément de preuve pour validation</w:t>
            </w:r>
          </w:p>
        </w:tc>
        <w:tc>
          <w:tcPr>
            <w:tcW w:w="567" w:type="dxa"/>
            <w:shd w:val="clear" w:color="auto" w:fill="auto"/>
            <w:vAlign w:val="center"/>
          </w:tcPr>
          <w:p w14:paraId="28ED48FA" w14:textId="77777777" w:rsidR="00E717C5" w:rsidRPr="00E717C5" w:rsidRDefault="00E717C5" w:rsidP="00E717C5">
            <w:pPr>
              <w:jc w:val="center"/>
              <w:cnfStyle w:val="000000010000" w:firstRow="0" w:lastRow="0" w:firstColumn="0" w:lastColumn="0" w:oddVBand="0" w:evenVBand="0" w:oddHBand="0" w:evenHBand="1" w:firstRowFirstColumn="0" w:firstRowLastColumn="0" w:lastRowFirstColumn="0" w:lastRowLastColumn="0"/>
              <w:rPr>
                <w:rFonts w:cs="Arial"/>
                <w:bCs/>
              </w:rPr>
            </w:pPr>
            <w:r w:rsidRPr="00E717C5">
              <w:rPr>
                <w:rFonts w:cs="Arial"/>
                <w:bCs/>
              </w:rPr>
              <w:t>X</w:t>
            </w:r>
          </w:p>
        </w:tc>
        <w:tc>
          <w:tcPr>
            <w:tcW w:w="3736" w:type="dxa"/>
            <w:shd w:val="clear" w:color="auto" w:fill="auto"/>
            <w:vAlign w:val="center"/>
          </w:tcPr>
          <w:p w14:paraId="3215590A" w14:textId="77777777" w:rsidR="00E717C5" w:rsidRPr="00E717C5" w:rsidRDefault="00E717C5" w:rsidP="00E717C5">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E717C5" w:rsidRPr="004D2E63" w14:paraId="463BE3F6" w14:textId="77777777" w:rsidTr="00E92F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0DC980B5" w14:textId="77777777" w:rsidR="00E717C5" w:rsidRPr="00E717C5" w:rsidRDefault="00E717C5" w:rsidP="00E717C5">
            <w:pPr>
              <w:jc w:val="center"/>
              <w:rPr>
                <w:color w:val="000000"/>
              </w:rPr>
            </w:pPr>
            <w:r>
              <w:rPr>
                <w:color w:val="000000"/>
              </w:rPr>
              <w:t>19</w:t>
            </w:r>
          </w:p>
        </w:tc>
        <w:tc>
          <w:tcPr>
            <w:tcW w:w="3851" w:type="dxa"/>
            <w:shd w:val="clear" w:color="auto" w:fill="auto"/>
            <w:vAlign w:val="center"/>
          </w:tcPr>
          <w:p w14:paraId="065B696A" w14:textId="77777777" w:rsidR="00E717C5" w:rsidRPr="00E717C5" w:rsidRDefault="00E717C5" w:rsidP="00E717C5">
            <w:pPr>
              <w:cnfStyle w:val="000000100000" w:firstRow="0" w:lastRow="0" w:firstColumn="0" w:lastColumn="0" w:oddVBand="0" w:evenVBand="0" w:oddHBand="1" w:evenHBand="0" w:firstRowFirstColumn="0" w:firstRowLastColumn="0" w:lastRowFirstColumn="0" w:lastRowLastColumn="0"/>
              <w:rPr>
                <w:sz w:val="20"/>
              </w:rPr>
            </w:pPr>
            <w:r w:rsidRPr="00E717C5">
              <w:rPr>
                <w:sz w:val="20"/>
              </w:rPr>
              <w:t>Autres actions mises en place pour réduire la consommation de carburant des véhicules impliqués dans la livraison et la commercialisation des produits objets du marché</w:t>
            </w:r>
          </w:p>
        </w:tc>
        <w:tc>
          <w:tcPr>
            <w:tcW w:w="1275" w:type="dxa"/>
            <w:shd w:val="clear" w:color="auto" w:fill="auto"/>
            <w:vAlign w:val="center"/>
          </w:tcPr>
          <w:p w14:paraId="7BE7A9D2" w14:textId="77777777" w:rsidR="00E717C5" w:rsidRPr="00E717C5" w:rsidRDefault="00E717C5" w:rsidP="00E717C5">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E717C5">
              <w:rPr>
                <w:sz w:val="20"/>
                <w:szCs w:val="20"/>
              </w:rPr>
              <w:t>Préciser</w:t>
            </w:r>
          </w:p>
        </w:tc>
        <w:tc>
          <w:tcPr>
            <w:tcW w:w="567" w:type="dxa"/>
            <w:shd w:val="clear" w:color="auto" w:fill="auto"/>
            <w:vAlign w:val="center"/>
          </w:tcPr>
          <w:p w14:paraId="016AE4D7" w14:textId="77777777" w:rsidR="00E717C5" w:rsidRPr="00E717C5" w:rsidRDefault="00E717C5" w:rsidP="00E717C5">
            <w:pPr>
              <w:jc w:val="center"/>
              <w:cnfStyle w:val="000000100000" w:firstRow="0" w:lastRow="0" w:firstColumn="0" w:lastColumn="0" w:oddVBand="0" w:evenVBand="0" w:oddHBand="1" w:evenHBand="0" w:firstRowFirstColumn="0" w:firstRowLastColumn="0" w:lastRowFirstColumn="0" w:lastRowLastColumn="0"/>
              <w:rPr>
                <w:rFonts w:cs="Arial"/>
                <w:bCs/>
              </w:rPr>
            </w:pPr>
            <w:r w:rsidRPr="00E717C5">
              <w:rPr>
                <w:rFonts w:cs="Arial"/>
                <w:bCs/>
              </w:rPr>
              <w:t>X</w:t>
            </w:r>
          </w:p>
        </w:tc>
        <w:tc>
          <w:tcPr>
            <w:tcW w:w="3736" w:type="dxa"/>
            <w:shd w:val="clear" w:color="auto" w:fill="auto"/>
            <w:vAlign w:val="center"/>
          </w:tcPr>
          <w:p w14:paraId="7CD9AFD8" w14:textId="77777777" w:rsidR="00E717C5" w:rsidRPr="00E717C5" w:rsidRDefault="00E717C5" w:rsidP="00E717C5">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E717C5" w:rsidRPr="00E717C5" w14:paraId="2A8541CE" w14:textId="77777777" w:rsidTr="000F71C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02A5285E" w14:textId="77777777" w:rsidR="00E717C5" w:rsidRPr="00E717C5" w:rsidRDefault="00E717C5" w:rsidP="00E717C5">
            <w:pPr>
              <w:jc w:val="center"/>
              <w:rPr>
                <w:color w:val="000000"/>
              </w:rPr>
            </w:pPr>
            <w:r w:rsidRPr="00E717C5">
              <w:rPr>
                <w:color w:val="000000"/>
              </w:rPr>
              <w:t>20</w:t>
            </w:r>
          </w:p>
        </w:tc>
        <w:tc>
          <w:tcPr>
            <w:tcW w:w="3851" w:type="dxa"/>
            <w:vAlign w:val="center"/>
          </w:tcPr>
          <w:p w14:paraId="150A4304" w14:textId="77777777" w:rsidR="00E717C5" w:rsidRPr="00E717C5" w:rsidRDefault="00E717C5" w:rsidP="00E717C5">
            <w:pPr>
              <w:cnfStyle w:val="000000010000" w:firstRow="0" w:lastRow="0" w:firstColumn="0" w:lastColumn="0" w:oddVBand="0" w:evenVBand="0" w:oddHBand="0" w:evenHBand="1" w:firstRowFirstColumn="0" w:firstRowLastColumn="0" w:lastRowFirstColumn="0" w:lastRowLastColumn="0"/>
              <w:rPr>
                <w:sz w:val="20"/>
              </w:rPr>
            </w:pPr>
            <w:r w:rsidRPr="00E717C5">
              <w:rPr>
                <w:sz w:val="20"/>
              </w:rPr>
              <w:t>Proportion de véhicules de la flotte automobile (VUL) conforme à la norme EURO 6+</w:t>
            </w:r>
          </w:p>
        </w:tc>
        <w:tc>
          <w:tcPr>
            <w:tcW w:w="1275" w:type="dxa"/>
            <w:vAlign w:val="center"/>
          </w:tcPr>
          <w:p w14:paraId="45B9B205" w14:textId="77777777" w:rsidR="00E717C5" w:rsidRPr="00E717C5" w:rsidRDefault="00E717C5" w:rsidP="00E717C5">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E717C5">
              <w:rPr>
                <w:sz w:val="20"/>
                <w:szCs w:val="20"/>
              </w:rPr>
              <w:t>Nombre, %, localisation</w:t>
            </w:r>
          </w:p>
        </w:tc>
        <w:tc>
          <w:tcPr>
            <w:tcW w:w="567" w:type="dxa"/>
            <w:vAlign w:val="center"/>
          </w:tcPr>
          <w:p w14:paraId="7FEF31D2" w14:textId="77777777" w:rsidR="00E717C5" w:rsidRPr="00E717C5" w:rsidRDefault="00E717C5" w:rsidP="00E717C5">
            <w:pPr>
              <w:jc w:val="center"/>
              <w:cnfStyle w:val="000000010000" w:firstRow="0" w:lastRow="0" w:firstColumn="0" w:lastColumn="0" w:oddVBand="0" w:evenVBand="0" w:oddHBand="0" w:evenHBand="1" w:firstRowFirstColumn="0" w:firstRowLastColumn="0" w:lastRowFirstColumn="0" w:lastRowLastColumn="0"/>
              <w:rPr>
                <w:rFonts w:cs="Arial"/>
                <w:bCs/>
              </w:rPr>
            </w:pPr>
            <w:r w:rsidRPr="00E717C5">
              <w:rPr>
                <w:rFonts w:cs="Arial"/>
                <w:bCs/>
              </w:rPr>
              <w:t>X</w:t>
            </w:r>
          </w:p>
        </w:tc>
        <w:tc>
          <w:tcPr>
            <w:tcW w:w="3736" w:type="dxa"/>
            <w:shd w:val="clear" w:color="auto" w:fill="auto"/>
            <w:vAlign w:val="center"/>
          </w:tcPr>
          <w:p w14:paraId="1657347C" w14:textId="77777777" w:rsidR="00E717C5" w:rsidRPr="00E717C5" w:rsidRDefault="00E717C5" w:rsidP="00E717C5">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E717C5" w:rsidRPr="004D2E63" w14:paraId="7BA46D32" w14:textId="77777777" w:rsidTr="00C873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553A3D9F" w14:textId="77777777" w:rsidR="00E717C5" w:rsidRPr="00E717C5" w:rsidRDefault="00E717C5" w:rsidP="00E717C5">
            <w:pPr>
              <w:jc w:val="center"/>
              <w:rPr>
                <w:color w:val="000000"/>
              </w:rPr>
            </w:pPr>
            <w:r w:rsidRPr="00E717C5">
              <w:rPr>
                <w:color w:val="000000"/>
              </w:rPr>
              <w:t>21</w:t>
            </w:r>
          </w:p>
        </w:tc>
        <w:tc>
          <w:tcPr>
            <w:tcW w:w="3851" w:type="dxa"/>
            <w:shd w:val="clear" w:color="auto" w:fill="auto"/>
            <w:vAlign w:val="center"/>
          </w:tcPr>
          <w:p w14:paraId="365AE909" w14:textId="77777777" w:rsidR="00E717C5" w:rsidRPr="00E717C5" w:rsidRDefault="00E717C5" w:rsidP="00E717C5">
            <w:pPr>
              <w:cnfStyle w:val="000000100000" w:firstRow="0" w:lastRow="0" w:firstColumn="0" w:lastColumn="0" w:oddVBand="0" w:evenVBand="0" w:oddHBand="1" w:evenHBand="0" w:firstRowFirstColumn="0" w:firstRowLastColumn="0" w:lastRowFirstColumn="0" w:lastRowLastColumn="0"/>
              <w:rPr>
                <w:sz w:val="20"/>
              </w:rPr>
            </w:pPr>
            <w:r w:rsidRPr="00E717C5">
              <w:rPr>
                <w:sz w:val="20"/>
              </w:rPr>
              <w:t>Proportion de véhicules utilitaires de la flotte automobile conforme à la norme EURO VI (VU assimilés à des poids lourds et poids lourds)</w:t>
            </w:r>
          </w:p>
        </w:tc>
        <w:tc>
          <w:tcPr>
            <w:tcW w:w="1275" w:type="dxa"/>
            <w:shd w:val="clear" w:color="auto" w:fill="auto"/>
            <w:vAlign w:val="center"/>
          </w:tcPr>
          <w:p w14:paraId="58AAC3CD" w14:textId="77777777" w:rsidR="00E717C5" w:rsidRPr="00E717C5" w:rsidRDefault="00E717C5" w:rsidP="00E717C5">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E717C5">
              <w:rPr>
                <w:sz w:val="20"/>
                <w:szCs w:val="20"/>
              </w:rPr>
              <w:t>Nombre, %, localisation</w:t>
            </w:r>
          </w:p>
        </w:tc>
        <w:tc>
          <w:tcPr>
            <w:tcW w:w="567" w:type="dxa"/>
            <w:shd w:val="clear" w:color="auto" w:fill="auto"/>
            <w:vAlign w:val="center"/>
          </w:tcPr>
          <w:p w14:paraId="2A267EE5" w14:textId="77777777" w:rsidR="00E717C5" w:rsidRPr="00E717C5" w:rsidRDefault="00E717C5" w:rsidP="00E717C5">
            <w:pPr>
              <w:jc w:val="center"/>
              <w:cnfStyle w:val="000000100000" w:firstRow="0" w:lastRow="0" w:firstColumn="0" w:lastColumn="0" w:oddVBand="0" w:evenVBand="0" w:oddHBand="1" w:evenHBand="0" w:firstRowFirstColumn="0" w:firstRowLastColumn="0" w:lastRowFirstColumn="0" w:lastRowLastColumn="0"/>
              <w:rPr>
                <w:rFonts w:cs="Arial"/>
                <w:bCs/>
              </w:rPr>
            </w:pPr>
            <w:r w:rsidRPr="00E717C5">
              <w:rPr>
                <w:rFonts w:cs="Arial"/>
                <w:bCs/>
              </w:rPr>
              <w:t>X</w:t>
            </w:r>
          </w:p>
        </w:tc>
        <w:tc>
          <w:tcPr>
            <w:tcW w:w="3736" w:type="dxa"/>
            <w:shd w:val="clear" w:color="auto" w:fill="auto"/>
            <w:vAlign w:val="center"/>
          </w:tcPr>
          <w:p w14:paraId="21DECE7E" w14:textId="77777777" w:rsidR="00E717C5" w:rsidRPr="00E717C5" w:rsidRDefault="00E717C5" w:rsidP="00E717C5">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bl>
    <w:p w14:paraId="6DFE048F" w14:textId="77777777" w:rsidR="004D2E63" w:rsidRPr="004D2E63" w:rsidRDefault="004D2E63" w:rsidP="004D2E63">
      <w:pPr>
        <w:tabs>
          <w:tab w:val="left" w:pos="1701"/>
          <w:tab w:val="left" w:pos="6237"/>
        </w:tabs>
        <w:spacing w:after="0"/>
        <w:ind w:right="-285"/>
        <w:jc w:val="center"/>
        <w:rPr>
          <w:rFonts w:ascii="Cambria" w:eastAsia="Times New Roman" w:hAnsi="Cambria" w:cs="Arial"/>
          <w:bCs/>
          <w:color w:val="943634"/>
          <w:spacing w:val="5"/>
          <w:highlight w:val="yellow"/>
        </w:rPr>
      </w:pPr>
    </w:p>
    <w:p w14:paraId="4501C348" w14:textId="77777777" w:rsidR="002C1579" w:rsidRDefault="002C1579" w:rsidP="004D2E63">
      <w:pPr>
        <w:tabs>
          <w:tab w:val="left" w:pos="1701"/>
          <w:tab w:val="left" w:pos="6237"/>
        </w:tabs>
        <w:spacing w:after="0"/>
        <w:ind w:right="-285"/>
        <w:jc w:val="center"/>
        <w:rPr>
          <w:rFonts w:ascii="Cambria" w:eastAsia="Times New Roman" w:hAnsi="Cambria" w:cs="Arial"/>
          <w:bCs/>
          <w:color w:val="943634"/>
          <w:spacing w:val="5"/>
          <w:sz w:val="28"/>
        </w:rPr>
      </w:pPr>
    </w:p>
    <w:p w14:paraId="6FAD7932" w14:textId="77777777" w:rsidR="00AC2AC4" w:rsidRDefault="00AC2AC4" w:rsidP="004D2E63">
      <w:pPr>
        <w:tabs>
          <w:tab w:val="left" w:pos="1701"/>
          <w:tab w:val="left" w:pos="6237"/>
        </w:tabs>
        <w:spacing w:after="0"/>
        <w:ind w:right="-285"/>
        <w:jc w:val="center"/>
        <w:rPr>
          <w:rFonts w:ascii="Cambria" w:eastAsia="Times New Roman" w:hAnsi="Cambria" w:cs="Arial"/>
          <w:bCs/>
          <w:color w:val="943634"/>
          <w:spacing w:val="5"/>
          <w:sz w:val="28"/>
        </w:rPr>
      </w:pPr>
    </w:p>
    <w:p w14:paraId="6D0F5D69" w14:textId="77777777" w:rsidR="00AC2AC4" w:rsidRDefault="00AC2AC4" w:rsidP="004D2E63">
      <w:pPr>
        <w:tabs>
          <w:tab w:val="left" w:pos="1701"/>
          <w:tab w:val="left" w:pos="6237"/>
        </w:tabs>
        <w:spacing w:after="0"/>
        <w:ind w:right="-285"/>
        <w:jc w:val="center"/>
        <w:rPr>
          <w:rFonts w:ascii="Cambria" w:eastAsia="Times New Roman" w:hAnsi="Cambria" w:cs="Arial"/>
          <w:bCs/>
          <w:color w:val="943634"/>
          <w:spacing w:val="5"/>
          <w:sz w:val="28"/>
        </w:rPr>
      </w:pPr>
    </w:p>
    <w:p w14:paraId="017F74DE" w14:textId="77777777" w:rsidR="00AC2AC4" w:rsidRDefault="00AC2AC4" w:rsidP="00AC2AC4">
      <w:pPr>
        <w:tabs>
          <w:tab w:val="left" w:pos="1701"/>
          <w:tab w:val="left" w:pos="6237"/>
        </w:tabs>
        <w:spacing w:after="0"/>
        <w:ind w:right="189"/>
        <w:jc w:val="right"/>
        <w:rPr>
          <w:rFonts w:ascii="Cambria" w:eastAsia="Times New Roman" w:hAnsi="Cambria" w:cs="Arial"/>
          <w:bCs/>
          <w:color w:val="943634"/>
          <w:spacing w:val="5"/>
          <w:sz w:val="28"/>
        </w:rPr>
      </w:pPr>
      <w:r w:rsidRPr="001D3E4C">
        <w:rPr>
          <w:rStyle w:val="Rfrencelgre"/>
        </w:rPr>
        <w:t>Date, cachet, signature précédés du nom du signataire</w:t>
      </w:r>
    </w:p>
    <w:p w14:paraId="11B31589" w14:textId="77777777" w:rsidR="00AC2AC4" w:rsidRDefault="00AC2AC4" w:rsidP="004D2E63">
      <w:pPr>
        <w:tabs>
          <w:tab w:val="left" w:pos="1701"/>
          <w:tab w:val="left" w:pos="6237"/>
        </w:tabs>
        <w:spacing w:after="0"/>
        <w:ind w:right="-285"/>
        <w:jc w:val="center"/>
        <w:rPr>
          <w:rFonts w:ascii="Cambria" w:eastAsia="Times New Roman" w:hAnsi="Cambria" w:cs="Arial"/>
          <w:bCs/>
          <w:color w:val="943634"/>
          <w:spacing w:val="5"/>
          <w:sz w:val="28"/>
        </w:rPr>
      </w:pPr>
    </w:p>
    <w:p w14:paraId="1E4DD4AE" w14:textId="77777777" w:rsidR="002C1579" w:rsidRDefault="002C1579" w:rsidP="00281539">
      <w:pPr>
        <w:tabs>
          <w:tab w:val="left" w:pos="1701"/>
          <w:tab w:val="left" w:pos="6237"/>
        </w:tabs>
        <w:spacing w:after="0"/>
        <w:ind w:right="-285"/>
        <w:rPr>
          <w:rFonts w:ascii="Cambria" w:eastAsia="Times New Roman" w:hAnsi="Cambria" w:cs="Arial"/>
          <w:bCs/>
          <w:color w:val="943634"/>
          <w:spacing w:val="5"/>
          <w:sz w:val="28"/>
        </w:rPr>
      </w:pPr>
    </w:p>
    <w:p w14:paraId="2AE4E720" w14:textId="77777777" w:rsidR="002C1579" w:rsidRDefault="002C1579" w:rsidP="004D2E63">
      <w:pPr>
        <w:tabs>
          <w:tab w:val="left" w:pos="1701"/>
          <w:tab w:val="left" w:pos="6237"/>
        </w:tabs>
        <w:spacing w:after="0"/>
        <w:ind w:right="-285"/>
        <w:jc w:val="center"/>
        <w:rPr>
          <w:rFonts w:ascii="Cambria" w:eastAsia="Times New Roman" w:hAnsi="Cambria" w:cs="Arial"/>
          <w:bCs/>
          <w:color w:val="943634"/>
          <w:spacing w:val="5"/>
          <w:sz w:val="28"/>
        </w:rPr>
      </w:pPr>
    </w:p>
    <w:p w14:paraId="2A837288" w14:textId="77777777" w:rsidR="004D2E63" w:rsidRPr="00E717C5" w:rsidRDefault="004D2E63" w:rsidP="004D2E63">
      <w:pPr>
        <w:tabs>
          <w:tab w:val="left" w:pos="1701"/>
          <w:tab w:val="left" w:pos="6237"/>
        </w:tabs>
        <w:spacing w:after="0"/>
        <w:ind w:right="-285"/>
        <w:jc w:val="center"/>
        <w:rPr>
          <w:rFonts w:ascii="Cambria" w:eastAsia="Times New Roman" w:hAnsi="Cambria" w:cs="Arial"/>
          <w:bCs/>
          <w:color w:val="943634"/>
          <w:spacing w:val="5"/>
          <w:sz w:val="28"/>
        </w:rPr>
      </w:pPr>
      <w:r w:rsidRPr="00E717C5">
        <w:rPr>
          <w:rFonts w:ascii="Cambria" w:eastAsia="Times New Roman" w:hAnsi="Cambria" w:cs="Arial"/>
          <w:bCs/>
          <w:color w:val="943634"/>
          <w:spacing w:val="5"/>
          <w:sz w:val="28"/>
        </w:rPr>
        <w:lastRenderedPageBreak/>
        <w:t>Logistique, garanties, SAV</w:t>
      </w:r>
      <w:r w:rsidR="004C798F">
        <w:rPr>
          <w:rFonts w:ascii="Cambria" w:eastAsia="Times New Roman" w:hAnsi="Cambria" w:cs="Arial"/>
          <w:bCs/>
          <w:color w:val="943634"/>
          <w:spacing w:val="5"/>
          <w:sz w:val="28"/>
        </w:rPr>
        <w:t>, accompagnement client</w:t>
      </w:r>
    </w:p>
    <w:p w14:paraId="0FCD9A92" w14:textId="77777777" w:rsidR="004D2E63" w:rsidRPr="00E717C5" w:rsidRDefault="004D2E63" w:rsidP="004D2E63">
      <w:pPr>
        <w:tabs>
          <w:tab w:val="left" w:pos="1701"/>
          <w:tab w:val="left" w:pos="6237"/>
        </w:tabs>
        <w:rPr>
          <w:rFonts w:ascii="Calibri" w:eastAsia="Times New Roman" w:hAnsi="Calibri" w:cs="Times New Roman"/>
          <w:i/>
          <w:iCs/>
          <w:color w:val="622423"/>
        </w:rPr>
      </w:pPr>
    </w:p>
    <w:tbl>
      <w:tblPr>
        <w:tblW w:w="9963"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534"/>
        <w:gridCol w:w="3686"/>
        <w:gridCol w:w="1350"/>
        <w:gridCol w:w="1080"/>
        <w:gridCol w:w="3313"/>
      </w:tblGrid>
      <w:tr w:rsidR="004D2E63" w:rsidRPr="00E717C5" w14:paraId="3E212B1B" w14:textId="77777777" w:rsidTr="003A3E77">
        <w:tc>
          <w:tcPr>
            <w:tcW w:w="4220" w:type="dxa"/>
            <w:gridSpan w:val="2"/>
            <w:shd w:val="clear" w:color="auto" w:fill="DBE5F1" w:themeFill="accent1" w:themeFillTint="33"/>
            <w:vAlign w:val="center"/>
          </w:tcPr>
          <w:p w14:paraId="5DAF95FC" w14:textId="77777777" w:rsidR="004D2E63" w:rsidRPr="00E717C5" w:rsidRDefault="004D2E63" w:rsidP="00170F7F">
            <w:pPr>
              <w:spacing w:after="0"/>
              <w:jc w:val="center"/>
              <w:rPr>
                <w:rFonts w:ascii="Cambria" w:eastAsia="Times New Roman" w:hAnsi="Cambria" w:cs="Times New Roman"/>
                <w:b/>
                <w:bCs/>
                <w:sz w:val="24"/>
                <w:szCs w:val="24"/>
              </w:rPr>
            </w:pPr>
            <w:r w:rsidRPr="00E717C5">
              <w:rPr>
                <w:rFonts w:ascii="Cambria" w:eastAsia="Times New Roman" w:hAnsi="Cambria" w:cs="Times New Roman"/>
                <w:b/>
                <w:bCs/>
                <w:sz w:val="24"/>
                <w:szCs w:val="24"/>
              </w:rPr>
              <w:t>Questions</w:t>
            </w:r>
          </w:p>
        </w:tc>
        <w:tc>
          <w:tcPr>
            <w:tcW w:w="1350" w:type="dxa"/>
            <w:shd w:val="clear" w:color="auto" w:fill="DBE5F1" w:themeFill="accent1" w:themeFillTint="33"/>
            <w:vAlign w:val="center"/>
          </w:tcPr>
          <w:p w14:paraId="3419DCEC" w14:textId="77777777" w:rsidR="004D2E63" w:rsidRPr="00E717C5" w:rsidRDefault="004D2E63" w:rsidP="00170F7F">
            <w:pPr>
              <w:spacing w:after="0"/>
              <w:jc w:val="center"/>
              <w:rPr>
                <w:rFonts w:ascii="Cambria" w:eastAsia="Times New Roman" w:hAnsi="Cambria" w:cs="Times New Roman"/>
                <w:b/>
                <w:bCs/>
                <w:sz w:val="24"/>
                <w:szCs w:val="24"/>
              </w:rPr>
            </w:pPr>
            <w:r w:rsidRPr="00E717C5">
              <w:rPr>
                <w:rFonts w:ascii="Cambria" w:eastAsia="Times New Roman" w:hAnsi="Cambria" w:cs="Times New Roman"/>
                <w:b/>
                <w:bCs/>
                <w:sz w:val="24"/>
                <w:szCs w:val="24"/>
              </w:rPr>
              <w:t>Mode de réponse attendue</w:t>
            </w:r>
          </w:p>
        </w:tc>
        <w:tc>
          <w:tcPr>
            <w:tcW w:w="1080" w:type="dxa"/>
            <w:shd w:val="clear" w:color="auto" w:fill="DBE5F1" w:themeFill="accent1" w:themeFillTint="33"/>
            <w:vAlign w:val="center"/>
          </w:tcPr>
          <w:p w14:paraId="5F3D08F9" w14:textId="77777777" w:rsidR="004D2E63" w:rsidRPr="00E717C5" w:rsidRDefault="004D2E63" w:rsidP="00170F7F">
            <w:pPr>
              <w:spacing w:after="0"/>
              <w:jc w:val="center"/>
              <w:rPr>
                <w:rFonts w:ascii="Cambria" w:eastAsia="Times New Roman" w:hAnsi="Cambria" w:cs="Times New Roman"/>
                <w:b/>
                <w:bCs/>
                <w:sz w:val="24"/>
                <w:szCs w:val="24"/>
              </w:rPr>
            </w:pPr>
            <w:r w:rsidRPr="00E717C5">
              <w:rPr>
                <w:rFonts w:ascii="Cambria" w:eastAsia="Times New Roman" w:hAnsi="Cambria" w:cs="Times New Roman"/>
                <w:b/>
                <w:bCs/>
                <w:sz w:val="24"/>
                <w:szCs w:val="24"/>
              </w:rPr>
              <w:t>Item noté</w:t>
            </w:r>
          </w:p>
        </w:tc>
        <w:tc>
          <w:tcPr>
            <w:tcW w:w="3313" w:type="dxa"/>
            <w:shd w:val="clear" w:color="auto" w:fill="DBE5F1" w:themeFill="accent1" w:themeFillTint="33"/>
            <w:vAlign w:val="center"/>
          </w:tcPr>
          <w:p w14:paraId="438E1DFC" w14:textId="77777777" w:rsidR="004D2E63" w:rsidRPr="00E717C5" w:rsidRDefault="004D2E63" w:rsidP="00170F7F">
            <w:pPr>
              <w:spacing w:after="0"/>
              <w:jc w:val="center"/>
              <w:rPr>
                <w:rFonts w:ascii="Cambria" w:eastAsia="Times New Roman" w:hAnsi="Cambria" w:cs="Times New Roman"/>
                <w:b/>
                <w:bCs/>
                <w:sz w:val="24"/>
                <w:szCs w:val="24"/>
              </w:rPr>
            </w:pPr>
            <w:r w:rsidRPr="00E717C5">
              <w:rPr>
                <w:rFonts w:ascii="Cambria" w:eastAsia="Times New Roman" w:hAnsi="Cambria" w:cs="Times New Roman"/>
                <w:b/>
                <w:bCs/>
                <w:sz w:val="24"/>
                <w:szCs w:val="24"/>
              </w:rPr>
              <w:t>Réponse du candidat</w:t>
            </w:r>
          </w:p>
        </w:tc>
      </w:tr>
      <w:tr w:rsidR="00E717C5" w:rsidRPr="004D2E63" w14:paraId="4D63D6B7" w14:textId="77777777" w:rsidTr="00E717C5">
        <w:tc>
          <w:tcPr>
            <w:tcW w:w="9963" w:type="dxa"/>
            <w:gridSpan w:val="5"/>
            <w:shd w:val="clear" w:color="auto" w:fill="DBE5F1" w:themeFill="accent1" w:themeFillTint="33"/>
            <w:vAlign w:val="center"/>
          </w:tcPr>
          <w:p w14:paraId="197F8D7E" w14:textId="77777777" w:rsidR="00E717C5" w:rsidRPr="00E717C5" w:rsidRDefault="00E717C5" w:rsidP="00170F7F">
            <w:pPr>
              <w:spacing w:after="0"/>
              <w:jc w:val="center"/>
              <w:rPr>
                <w:rFonts w:ascii="Cambria" w:eastAsia="Times New Roman" w:hAnsi="Cambria" w:cs="Times New Roman"/>
                <w:b/>
                <w:bCs/>
                <w:sz w:val="24"/>
                <w:szCs w:val="24"/>
              </w:rPr>
            </w:pPr>
            <w:r w:rsidRPr="00E717C5">
              <w:rPr>
                <w:rFonts w:ascii="Cambria" w:eastAsia="Times New Roman" w:hAnsi="Cambria" w:cs="Times New Roman"/>
                <w:b/>
                <w:bCs/>
                <w:sz w:val="24"/>
                <w:szCs w:val="24"/>
              </w:rPr>
              <w:t>Achat</w:t>
            </w:r>
            <w:r>
              <w:rPr>
                <w:rFonts w:ascii="Cambria" w:eastAsia="Times New Roman" w:hAnsi="Cambria" w:cs="Times New Roman"/>
                <w:b/>
                <w:bCs/>
                <w:sz w:val="24"/>
                <w:szCs w:val="24"/>
              </w:rPr>
              <w:t xml:space="preserve"> : </w:t>
            </w:r>
            <w:r w:rsidRPr="00E717C5">
              <w:rPr>
                <w:rFonts w:ascii="Cambria" w:eastAsia="Times New Roman" w:hAnsi="Cambria" w:cs="Times New Roman"/>
                <w:b/>
                <w:bCs/>
                <w:sz w:val="24"/>
                <w:szCs w:val="24"/>
              </w:rPr>
              <w:t>lignes 1 à 3 du BPU</w:t>
            </w:r>
          </w:p>
        </w:tc>
      </w:tr>
      <w:tr w:rsidR="004D2E63" w:rsidRPr="00E717C5" w14:paraId="4D8EFDF3" w14:textId="77777777" w:rsidTr="003A3E77">
        <w:tc>
          <w:tcPr>
            <w:tcW w:w="534" w:type="dxa"/>
            <w:shd w:val="clear" w:color="auto" w:fill="auto"/>
            <w:vAlign w:val="center"/>
          </w:tcPr>
          <w:p w14:paraId="0A311050" w14:textId="77777777" w:rsidR="004D2E63" w:rsidRPr="00E717C5" w:rsidRDefault="004D2E63" w:rsidP="00170F7F">
            <w:pPr>
              <w:spacing w:after="0"/>
              <w:jc w:val="center"/>
              <w:rPr>
                <w:rFonts w:ascii="Cambria" w:eastAsia="Times New Roman" w:hAnsi="Cambria" w:cs="Arial"/>
                <w:b/>
                <w:bCs/>
                <w:color w:val="000000"/>
              </w:rPr>
            </w:pPr>
            <w:r w:rsidRPr="00E717C5">
              <w:rPr>
                <w:rFonts w:ascii="Cambria" w:eastAsia="Times New Roman" w:hAnsi="Cambria" w:cs="Arial"/>
                <w:b/>
                <w:bCs/>
                <w:color w:val="000000"/>
              </w:rPr>
              <w:t>1</w:t>
            </w:r>
          </w:p>
        </w:tc>
        <w:tc>
          <w:tcPr>
            <w:tcW w:w="3686" w:type="dxa"/>
            <w:shd w:val="clear" w:color="auto" w:fill="auto"/>
            <w:vAlign w:val="center"/>
          </w:tcPr>
          <w:p w14:paraId="174B7AC6" w14:textId="77777777" w:rsidR="004D2E63" w:rsidRPr="00C873B0" w:rsidRDefault="004D2E63" w:rsidP="00170F7F">
            <w:pPr>
              <w:spacing w:after="0"/>
              <w:ind w:firstLine="33"/>
              <w:rPr>
                <w:rFonts w:ascii="Cambria" w:eastAsia="Times New Roman" w:hAnsi="Cambria" w:cs="Times New Roman"/>
                <w:sz w:val="20"/>
              </w:rPr>
            </w:pPr>
            <w:r w:rsidRPr="00C873B0">
              <w:rPr>
                <w:rFonts w:ascii="Cambria" w:eastAsia="Times New Roman" w:hAnsi="Cambria" w:cs="Times New Roman"/>
                <w:sz w:val="20"/>
              </w:rPr>
              <w:t>Délais de livraison</w:t>
            </w:r>
          </w:p>
        </w:tc>
        <w:tc>
          <w:tcPr>
            <w:tcW w:w="1350" w:type="dxa"/>
            <w:shd w:val="clear" w:color="auto" w:fill="auto"/>
            <w:vAlign w:val="center"/>
          </w:tcPr>
          <w:p w14:paraId="45B1A9C3" w14:textId="77777777" w:rsidR="004D2E63" w:rsidRPr="00C873B0" w:rsidRDefault="004D2E63" w:rsidP="00170F7F">
            <w:pPr>
              <w:spacing w:after="0"/>
              <w:ind w:firstLine="72"/>
              <w:jc w:val="center"/>
              <w:rPr>
                <w:rFonts w:ascii="Cambria" w:eastAsia="Times New Roman" w:hAnsi="Cambria" w:cs="Times New Roman"/>
                <w:sz w:val="20"/>
              </w:rPr>
            </w:pPr>
            <w:r w:rsidRPr="00C873B0">
              <w:rPr>
                <w:rFonts w:ascii="Cambria" w:eastAsia="Times New Roman" w:hAnsi="Cambria" w:cs="Times New Roman"/>
                <w:sz w:val="20"/>
              </w:rPr>
              <w:t>Jours</w:t>
            </w:r>
          </w:p>
        </w:tc>
        <w:tc>
          <w:tcPr>
            <w:tcW w:w="1080" w:type="dxa"/>
            <w:shd w:val="clear" w:color="auto" w:fill="auto"/>
            <w:vAlign w:val="center"/>
          </w:tcPr>
          <w:p w14:paraId="4BCA81A5" w14:textId="77777777" w:rsidR="004D2E63" w:rsidRPr="00C873B0" w:rsidRDefault="004D2E63" w:rsidP="00170F7F">
            <w:pPr>
              <w:spacing w:after="0"/>
              <w:ind w:firstLine="72"/>
              <w:jc w:val="center"/>
              <w:rPr>
                <w:rFonts w:ascii="Cambria" w:eastAsia="Times New Roman" w:hAnsi="Cambria" w:cs="Arial"/>
                <w:bCs/>
                <w:sz w:val="20"/>
              </w:rPr>
            </w:pPr>
            <w:r w:rsidRPr="00C873B0">
              <w:rPr>
                <w:rFonts w:ascii="Cambria" w:eastAsia="Times New Roman" w:hAnsi="Cambria" w:cs="Arial"/>
                <w:bCs/>
                <w:sz w:val="20"/>
              </w:rPr>
              <w:t>X</w:t>
            </w:r>
          </w:p>
        </w:tc>
        <w:tc>
          <w:tcPr>
            <w:tcW w:w="3313" w:type="dxa"/>
            <w:shd w:val="clear" w:color="auto" w:fill="auto"/>
            <w:vAlign w:val="center"/>
          </w:tcPr>
          <w:p w14:paraId="32DC6EAF" w14:textId="77777777" w:rsidR="004D2E63" w:rsidRPr="00E717C5" w:rsidRDefault="004D2E63" w:rsidP="00170F7F">
            <w:pPr>
              <w:tabs>
                <w:tab w:val="left" w:pos="1701"/>
                <w:tab w:val="left" w:pos="6237"/>
              </w:tabs>
              <w:spacing w:after="0"/>
              <w:rPr>
                <w:rFonts w:ascii="Cambria" w:eastAsia="Times New Roman" w:hAnsi="Cambria" w:cs="Times New Roman"/>
                <w:bCs/>
                <w:color w:val="000000"/>
                <w:spacing w:val="5"/>
              </w:rPr>
            </w:pPr>
          </w:p>
        </w:tc>
      </w:tr>
      <w:tr w:rsidR="004D2E63" w:rsidRPr="00E717C5" w14:paraId="73C35735" w14:textId="77777777" w:rsidTr="003A3E77">
        <w:tc>
          <w:tcPr>
            <w:tcW w:w="534" w:type="dxa"/>
            <w:shd w:val="clear" w:color="auto" w:fill="auto"/>
            <w:vAlign w:val="center"/>
          </w:tcPr>
          <w:p w14:paraId="01B12CF8" w14:textId="77777777" w:rsidR="004D2E63" w:rsidRPr="00E717C5" w:rsidRDefault="004D2E63" w:rsidP="00170F7F">
            <w:pPr>
              <w:spacing w:after="0"/>
              <w:jc w:val="center"/>
              <w:rPr>
                <w:rFonts w:ascii="Cambria" w:eastAsia="Times New Roman" w:hAnsi="Cambria" w:cs="Times New Roman"/>
                <w:b/>
                <w:bCs/>
                <w:color w:val="000000"/>
              </w:rPr>
            </w:pPr>
            <w:r w:rsidRPr="00E717C5">
              <w:rPr>
                <w:rFonts w:ascii="Cambria" w:eastAsia="Times New Roman" w:hAnsi="Cambria" w:cs="Times New Roman"/>
                <w:b/>
                <w:bCs/>
                <w:color w:val="000000"/>
              </w:rPr>
              <w:t>2</w:t>
            </w:r>
          </w:p>
        </w:tc>
        <w:tc>
          <w:tcPr>
            <w:tcW w:w="3686" w:type="dxa"/>
            <w:shd w:val="clear" w:color="auto" w:fill="auto"/>
            <w:vAlign w:val="center"/>
          </w:tcPr>
          <w:p w14:paraId="0516E9D5" w14:textId="77777777" w:rsidR="004D2E63" w:rsidRPr="00C873B0" w:rsidRDefault="004D2E63" w:rsidP="00170F7F">
            <w:pPr>
              <w:spacing w:after="0"/>
              <w:ind w:firstLine="33"/>
              <w:rPr>
                <w:rFonts w:ascii="Cambria" w:eastAsia="Times New Roman" w:hAnsi="Cambria" w:cs="Times New Roman"/>
                <w:sz w:val="20"/>
              </w:rPr>
            </w:pPr>
            <w:r w:rsidRPr="00C873B0">
              <w:rPr>
                <w:rFonts w:ascii="Cambria" w:eastAsia="Times New Roman" w:hAnsi="Cambria" w:cs="Times New Roman"/>
                <w:sz w:val="20"/>
              </w:rPr>
              <w:t>Durée de la garantie</w:t>
            </w:r>
          </w:p>
        </w:tc>
        <w:tc>
          <w:tcPr>
            <w:tcW w:w="1350" w:type="dxa"/>
            <w:shd w:val="clear" w:color="auto" w:fill="auto"/>
            <w:vAlign w:val="center"/>
          </w:tcPr>
          <w:p w14:paraId="5B154BA6" w14:textId="77777777" w:rsidR="004D2E63" w:rsidRPr="00C873B0" w:rsidRDefault="004D2E63" w:rsidP="00170F7F">
            <w:pPr>
              <w:spacing w:after="0"/>
              <w:ind w:firstLine="72"/>
              <w:jc w:val="center"/>
              <w:rPr>
                <w:rFonts w:ascii="Cambria" w:eastAsia="Times New Roman" w:hAnsi="Cambria" w:cs="Times New Roman"/>
                <w:sz w:val="20"/>
              </w:rPr>
            </w:pPr>
            <w:r w:rsidRPr="00C873B0">
              <w:rPr>
                <w:rFonts w:ascii="Cambria" w:eastAsia="Times New Roman" w:hAnsi="Cambria" w:cs="Times New Roman"/>
                <w:sz w:val="20"/>
              </w:rPr>
              <w:t>Mois</w:t>
            </w:r>
          </w:p>
        </w:tc>
        <w:tc>
          <w:tcPr>
            <w:tcW w:w="1080" w:type="dxa"/>
            <w:shd w:val="clear" w:color="auto" w:fill="auto"/>
            <w:vAlign w:val="center"/>
          </w:tcPr>
          <w:p w14:paraId="5B0403C6" w14:textId="77777777" w:rsidR="004D2E63" w:rsidRPr="00C873B0" w:rsidRDefault="004D2E63" w:rsidP="00170F7F">
            <w:pPr>
              <w:spacing w:after="0"/>
              <w:ind w:firstLine="72"/>
              <w:jc w:val="center"/>
              <w:rPr>
                <w:rFonts w:ascii="Cambria" w:eastAsia="Times New Roman" w:hAnsi="Cambria" w:cs="Arial"/>
                <w:bCs/>
                <w:sz w:val="20"/>
              </w:rPr>
            </w:pPr>
            <w:r w:rsidRPr="00C873B0">
              <w:rPr>
                <w:rFonts w:ascii="Cambria" w:eastAsia="Times New Roman" w:hAnsi="Cambria" w:cs="Arial"/>
                <w:bCs/>
                <w:sz w:val="20"/>
              </w:rPr>
              <w:t>X</w:t>
            </w:r>
          </w:p>
        </w:tc>
        <w:tc>
          <w:tcPr>
            <w:tcW w:w="3313" w:type="dxa"/>
            <w:shd w:val="clear" w:color="auto" w:fill="auto"/>
            <w:vAlign w:val="center"/>
          </w:tcPr>
          <w:p w14:paraId="4411A3BD" w14:textId="77777777" w:rsidR="004D2E63" w:rsidRPr="00E717C5" w:rsidRDefault="004D2E63" w:rsidP="00170F7F">
            <w:pPr>
              <w:tabs>
                <w:tab w:val="left" w:pos="1701"/>
                <w:tab w:val="left" w:pos="6237"/>
              </w:tabs>
              <w:spacing w:after="0"/>
              <w:rPr>
                <w:rFonts w:ascii="Cambria" w:eastAsia="Times New Roman" w:hAnsi="Cambria" w:cs="Times New Roman"/>
                <w:bCs/>
                <w:color w:val="000000"/>
                <w:spacing w:val="5"/>
              </w:rPr>
            </w:pPr>
          </w:p>
        </w:tc>
      </w:tr>
      <w:tr w:rsidR="004D2E63" w:rsidRPr="001D3E4C" w14:paraId="20365528" w14:textId="77777777" w:rsidTr="003A3E77">
        <w:tc>
          <w:tcPr>
            <w:tcW w:w="534" w:type="dxa"/>
            <w:shd w:val="clear" w:color="auto" w:fill="auto"/>
            <w:vAlign w:val="center"/>
          </w:tcPr>
          <w:p w14:paraId="27F58C62" w14:textId="77777777" w:rsidR="004D2E63" w:rsidRPr="00E717C5" w:rsidRDefault="004D2E63" w:rsidP="00170F7F">
            <w:pPr>
              <w:spacing w:after="0" w:line="240" w:lineRule="auto"/>
              <w:jc w:val="center"/>
              <w:rPr>
                <w:rFonts w:ascii="Cambria" w:eastAsia="Times New Roman" w:hAnsi="Cambria" w:cs="Times New Roman"/>
                <w:b/>
                <w:bCs/>
                <w:color w:val="000000"/>
              </w:rPr>
            </w:pPr>
            <w:r w:rsidRPr="00E717C5">
              <w:rPr>
                <w:rFonts w:ascii="Cambria" w:eastAsia="Times New Roman" w:hAnsi="Cambria" w:cs="Times New Roman"/>
                <w:b/>
                <w:bCs/>
                <w:color w:val="000000"/>
              </w:rPr>
              <w:t>3</w:t>
            </w:r>
          </w:p>
        </w:tc>
        <w:tc>
          <w:tcPr>
            <w:tcW w:w="3686" w:type="dxa"/>
            <w:shd w:val="clear" w:color="auto" w:fill="auto"/>
            <w:vAlign w:val="center"/>
          </w:tcPr>
          <w:p w14:paraId="12175675" w14:textId="77777777" w:rsidR="004D2E63" w:rsidRPr="00C873B0" w:rsidRDefault="004D2E63" w:rsidP="00170F7F">
            <w:pPr>
              <w:spacing w:after="0"/>
              <w:rPr>
                <w:rFonts w:ascii="Cambria" w:eastAsia="Times New Roman" w:hAnsi="Cambria" w:cs="Arial"/>
                <w:bCs/>
                <w:sz w:val="20"/>
              </w:rPr>
            </w:pPr>
            <w:r w:rsidRPr="00C873B0">
              <w:rPr>
                <w:rFonts w:ascii="Cambria" w:eastAsia="Times New Roman" w:hAnsi="Cambria" w:cs="Arial"/>
                <w:bCs/>
                <w:sz w:val="20"/>
              </w:rPr>
              <w:t>Délais d’intervention maximal du service Après-Vente en période de garantie</w:t>
            </w:r>
          </w:p>
        </w:tc>
        <w:tc>
          <w:tcPr>
            <w:tcW w:w="1350" w:type="dxa"/>
            <w:shd w:val="clear" w:color="auto" w:fill="auto"/>
            <w:vAlign w:val="center"/>
          </w:tcPr>
          <w:p w14:paraId="245C8B97" w14:textId="77777777" w:rsidR="004D2E63" w:rsidRPr="00C873B0" w:rsidRDefault="004D2E63" w:rsidP="00170F7F">
            <w:pPr>
              <w:spacing w:after="0"/>
              <w:jc w:val="center"/>
              <w:rPr>
                <w:rFonts w:ascii="Cambria" w:eastAsia="Times New Roman" w:hAnsi="Cambria" w:cs="Arial"/>
                <w:sz w:val="20"/>
              </w:rPr>
            </w:pPr>
            <w:r w:rsidRPr="00C873B0">
              <w:rPr>
                <w:rFonts w:ascii="Cambria" w:eastAsia="Times New Roman" w:hAnsi="Cambria" w:cs="Arial"/>
                <w:sz w:val="20"/>
              </w:rPr>
              <w:t>Heures</w:t>
            </w:r>
          </w:p>
        </w:tc>
        <w:tc>
          <w:tcPr>
            <w:tcW w:w="1080" w:type="dxa"/>
            <w:shd w:val="clear" w:color="auto" w:fill="auto"/>
            <w:vAlign w:val="center"/>
          </w:tcPr>
          <w:p w14:paraId="0D63E578" w14:textId="77777777" w:rsidR="004D2E63" w:rsidRPr="00C873B0" w:rsidRDefault="004D2E63" w:rsidP="00170F7F">
            <w:pPr>
              <w:spacing w:after="0" w:line="240" w:lineRule="auto"/>
              <w:jc w:val="center"/>
              <w:rPr>
                <w:rFonts w:ascii="Cambria" w:eastAsia="Times New Roman" w:hAnsi="Cambria" w:cs="Times New Roman"/>
                <w:sz w:val="20"/>
              </w:rPr>
            </w:pPr>
            <w:r w:rsidRPr="00C873B0">
              <w:rPr>
                <w:rFonts w:ascii="Cambria" w:eastAsia="Times New Roman" w:hAnsi="Cambria" w:cs="Times New Roman"/>
                <w:sz w:val="20"/>
              </w:rPr>
              <w:t>X</w:t>
            </w:r>
          </w:p>
        </w:tc>
        <w:tc>
          <w:tcPr>
            <w:tcW w:w="3313" w:type="dxa"/>
            <w:shd w:val="clear" w:color="auto" w:fill="auto"/>
            <w:vAlign w:val="center"/>
          </w:tcPr>
          <w:p w14:paraId="4C66D641" w14:textId="77777777" w:rsidR="004D2E63" w:rsidRPr="001D3E4C" w:rsidRDefault="004D2E63" w:rsidP="00170F7F">
            <w:pPr>
              <w:tabs>
                <w:tab w:val="left" w:pos="1701"/>
                <w:tab w:val="left" w:pos="6237"/>
              </w:tabs>
              <w:spacing w:after="0" w:line="240" w:lineRule="auto"/>
              <w:rPr>
                <w:rFonts w:ascii="Cambria" w:eastAsia="Times New Roman" w:hAnsi="Cambria" w:cs="Times New Roman"/>
                <w:bCs/>
                <w:color w:val="000000"/>
                <w:spacing w:val="5"/>
              </w:rPr>
            </w:pPr>
          </w:p>
        </w:tc>
      </w:tr>
    </w:tbl>
    <w:p w14:paraId="5F6D9554" w14:textId="77777777" w:rsidR="00E717C5" w:rsidRPr="00B23126" w:rsidRDefault="00E717C5" w:rsidP="00E717C5">
      <w:pPr>
        <w:rPr>
          <w:highlight w:val="green"/>
        </w:rPr>
      </w:pPr>
    </w:p>
    <w:tbl>
      <w:tblPr>
        <w:tblStyle w:val="Grilledutableau"/>
        <w:tblW w:w="9986" w:type="dxa"/>
        <w:tblLayout w:type="fixed"/>
        <w:tblLook w:val="04A0" w:firstRow="1" w:lastRow="0" w:firstColumn="1" w:lastColumn="0" w:noHBand="0" w:noVBand="1"/>
      </w:tblPr>
      <w:tblGrid>
        <w:gridCol w:w="534"/>
        <w:gridCol w:w="3685"/>
        <w:gridCol w:w="1441"/>
        <w:gridCol w:w="992"/>
        <w:gridCol w:w="3334"/>
      </w:tblGrid>
      <w:tr w:rsidR="00E717C5" w:rsidRPr="004D2E63" w14:paraId="5F80A01B" w14:textId="77777777" w:rsidTr="00E717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gridSpan w:val="2"/>
          </w:tcPr>
          <w:p w14:paraId="0A06A165" w14:textId="77777777" w:rsidR="00E717C5" w:rsidRPr="004D2E63" w:rsidRDefault="00E717C5" w:rsidP="00E717C5">
            <w:pPr>
              <w:spacing w:after="0"/>
            </w:pPr>
            <w:r w:rsidRPr="004D2E63">
              <w:t>Questions</w:t>
            </w:r>
          </w:p>
        </w:tc>
        <w:tc>
          <w:tcPr>
            <w:tcW w:w="1441" w:type="dxa"/>
          </w:tcPr>
          <w:p w14:paraId="3B6A460E" w14:textId="77777777" w:rsidR="00E717C5" w:rsidRPr="004D2E63" w:rsidRDefault="00E717C5" w:rsidP="00E717C5">
            <w:pPr>
              <w:spacing w:after="0"/>
              <w:cnfStyle w:val="100000000000" w:firstRow="1" w:lastRow="0" w:firstColumn="0" w:lastColumn="0" w:oddVBand="0" w:evenVBand="0" w:oddHBand="0" w:evenHBand="0" w:firstRowFirstColumn="0" w:firstRowLastColumn="0" w:lastRowFirstColumn="0" w:lastRowLastColumn="0"/>
            </w:pPr>
            <w:r w:rsidRPr="004D2E63">
              <w:t>Mode de réponse attendue</w:t>
            </w:r>
          </w:p>
        </w:tc>
        <w:tc>
          <w:tcPr>
            <w:tcW w:w="992" w:type="dxa"/>
          </w:tcPr>
          <w:p w14:paraId="770E60EC" w14:textId="77777777" w:rsidR="00E717C5" w:rsidRPr="004D2E63" w:rsidRDefault="00E717C5" w:rsidP="00E717C5">
            <w:pPr>
              <w:spacing w:after="0"/>
              <w:ind w:left="-108"/>
              <w:cnfStyle w:val="100000000000" w:firstRow="1" w:lastRow="0" w:firstColumn="0" w:lastColumn="0" w:oddVBand="0" w:evenVBand="0" w:oddHBand="0" w:evenHBand="0" w:firstRowFirstColumn="0" w:firstRowLastColumn="0" w:lastRowFirstColumn="0" w:lastRowLastColumn="0"/>
              <w:rPr>
                <w:sz w:val="20"/>
                <w:szCs w:val="20"/>
              </w:rPr>
            </w:pPr>
            <w:r w:rsidRPr="004D2E63">
              <w:rPr>
                <w:sz w:val="20"/>
                <w:szCs w:val="20"/>
              </w:rPr>
              <w:t>Question notée</w:t>
            </w:r>
          </w:p>
        </w:tc>
        <w:tc>
          <w:tcPr>
            <w:tcW w:w="3334" w:type="dxa"/>
          </w:tcPr>
          <w:p w14:paraId="7DA935C4" w14:textId="77777777" w:rsidR="00E717C5" w:rsidRPr="004D2E63" w:rsidRDefault="00E717C5" w:rsidP="00E717C5">
            <w:pPr>
              <w:spacing w:after="0"/>
              <w:cnfStyle w:val="100000000000" w:firstRow="1" w:lastRow="0" w:firstColumn="0" w:lastColumn="0" w:oddVBand="0" w:evenVBand="0" w:oddHBand="0" w:evenHBand="0" w:firstRowFirstColumn="0" w:firstRowLastColumn="0" w:lastRowFirstColumn="0" w:lastRowLastColumn="0"/>
            </w:pPr>
            <w:r w:rsidRPr="004D2E63">
              <w:t>Réponse du candidat</w:t>
            </w:r>
          </w:p>
        </w:tc>
      </w:tr>
      <w:tr w:rsidR="00E717C5" w:rsidRPr="004D2E63" w14:paraId="44C07ED7" w14:textId="77777777" w:rsidTr="00E717C5">
        <w:tc>
          <w:tcPr>
            <w:cnfStyle w:val="001000000000" w:firstRow="0" w:lastRow="0" w:firstColumn="1" w:lastColumn="0" w:oddVBand="0" w:evenVBand="0" w:oddHBand="0" w:evenHBand="0" w:firstRowFirstColumn="0" w:firstRowLastColumn="0" w:lastRowFirstColumn="0" w:lastRowLastColumn="0"/>
            <w:tcW w:w="9986" w:type="dxa"/>
            <w:gridSpan w:val="5"/>
          </w:tcPr>
          <w:p w14:paraId="648B080B" w14:textId="77777777" w:rsidR="00E717C5" w:rsidRPr="004D2E63" w:rsidRDefault="00E717C5" w:rsidP="00E717C5">
            <w:pPr>
              <w:spacing w:after="0"/>
            </w:pPr>
            <w:r>
              <w:t>Location</w:t>
            </w:r>
          </w:p>
        </w:tc>
      </w:tr>
      <w:tr w:rsidR="00E717C5" w:rsidRPr="003A3E77" w14:paraId="4B0B7B90" w14:textId="77777777" w:rsidTr="003A3E77">
        <w:tc>
          <w:tcPr>
            <w:cnfStyle w:val="001000000000" w:firstRow="0" w:lastRow="0" w:firstColumn="1" w:lastColumn="0" w:oddVBand="0" w:evenVBand="0" w:oddHBand="0" w:evenHBand="0" w:firstRowFirstColumn="0" w:firstRowLastColumn="0" w:lastRowFirstColumn="0" w:lastRowLastColumn="0"/>
            <w:tcW w:w="534" w:type="dxa"/>
          </w:tcPr>
          <w:p w14:paraId="27CEC6B6" w14:textId="77777777" w:rsidR="00E717C5" w:rsidRPr="004D2E63" w:rsidRDefault="003A3E77" w:rsidP="00E717C5">
            <w:pPr>
              <w:spacing w:after="0"/>
              <w:rPr>
                <w:rFonts w:cs="Arial"/>
                <w:color w:val="000000" w:themeColor="text1"/>
              </w:rPr>
            </w:pPr>
            <w:r>
              <w:rPr>
                <w:rFonts w:cs="Arial"/>
                <w:color w:val="000000" w:themeColor="text1"/>
              </w:rPr>
              <w:t>1</w:t>
            </w:r>
          </w:p>
        </w:tc>
        <w:tc>
          <w:tcPr>
            <w:tcW w:w="3685" w:type="dxa"/>
          </w:tcPr>
          <w:p w14:paraId="42AA0E55" w14:textId="77777777" w:rsidR="00E717C5" w:rsidRPr="00C873B0" w:rsidRDefault="00E717C5" w:rsidP="003A3E77">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Arial"/>
                <w:b/>
                <w:sz w:val="20"/>
              </w:rPr>
            </w:pPr>
            <w:r w:rsidRPr="00C873B0">
              <w:rPr>
                <w:rFonts w:eastAsia="Times New Roman" w:cs="Arial"/>
                <w:sz w:val="20"/>
              </w:rPr>
              <w:t>Hot line pour assistance technique 24h/24 – 7j/7.</w:t>
            </w:r>
          </w:p>
        </w:tc>
        <w:tc>
          <w:tcPr>
            <w:tcW w:w="1441" w:type="dxa"/>
          </w:tcPr>
          <w:p w14:paraId="10F4A108" w14:textId="77777777" w:rsidR="00E717C5" w:rsidRPr="00C873B0" w:rsidRDefault="00E717C5" w:rsidP="00E717C5">
            <w:pPr>
              <w:spacing w:after="0"/>
              <w:cnfStyle w:val="000000000000" w:firstRow="0" w:lastRow="0" w:firstColumn="0" w:lastColumn="0" w:oddVBand="0" w:evenVBand="0" w:oddHBand="0" w:evenHBand="0" w:firstRowFirstColumn="0" w:firstRowLastColumn="0" w:lastRowFirstColumn="0" w:lastRowLastColumn="0"/>
              <w:rPr>
                <w:rFonts w:eastAsia="Times New Roman" w:cs="Arial"/>
                <w:sz w:val="20"/>
              </w:rPr>
            </w:pPr>
            <w:r w:rsidRPr="00C873B0">
              <w:rPr>
                <w:rFonts w:eastAsia="Times New Roman" w:cs="Arial"/>
                <w:sz w:val="20"/>
              </w:rPr>
              <w:t>Oui/non</w:t>
            </w:r>
          </w:p>
        </w:tc>
        <w:tc>
          <w:tcPr>
            <w:tcW w:w="992" w:type="dxa"/>
            <w:shd w:val="clear" w:color="auto" w:fill="D9D9D9" w:themeFill="background1" w:themeFillShade="D9"/>
          </w:tcPr>
          <w:p w14:paraId="13D274B2" w14:textId="77777777" w:rsidR="00E717C5" w:rsidRPr="00C873B0" w:rsidRDefault="00E717C5" w:rsidP="00E717C5">
            <w:pPr>
              <w:spacing w:after="0"/>
              <w:cnfStyle w:val="000000000000" w:firstRow="0" w:lastRow="0" w:firstColumn="0" w:lastColumn="0" w:oddVBand="0" w:evenVBand="0" w:oddHBand="0" w:evenHBand="0" w:firstRowFirstColumn="0" w:firstRowLastColumn="0" w:lastRowFirstColumn="0" w:lastRowLastColumn="0"/>
              <w:rPr>
                <w:sz w:val="20"/>
              </w:rPr>
            </w:pPr>
            <w:r w:rsidRPr="00C873B0">
              <w:rPr>
                <w:rStyle w:val="lev"/>
                <w:b w:val="0"/>
                <w:color w:val="000000" w:themeColor="text1"/>
                <w:sz w:val="20"/>
              </w:rPr>
              <w:t>Non</w:t>
            </w:r>
          </w:p>
        </w:tc>
        <w:tc>
          <w:tcPr>
            <w:tcW w:w="3334" w:type="dxa"/>
          </w:tcPr>
          <w:p w14:paraId="0BD37A67" w14:textId="77777777" w:rsidR="00E717C5" w:rsidRPr="003A3E77" w:rsidRDefault="00E717C5" w:rsidP="00E717C5">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E717C5" w:rsidRPr="003A3E77" w14:paraId="501B505B" w14:textId="77777777" w:rsidTr="003A3E77">
        <w:tc>
          <w:tcPr>
            <w:cnfStyle w:val="001000000000" w:firstRow="0" w:lastRow="0" w:firstColumn="1" w:lastColumn="0" w:oddVBand="0" w:evenVBand="0" w:oddHBand="0" w:evenHBand="0" w:firstRowFirstColumn="0" w:firstRowLastColumn="0" w:lastRowFirstColumn="0" w:lastRowLastColumn="0"/>
            <w:tcW w:w="534" w:type="dxa"/>
          </w:tcPr>
          <w:p w14:paraId="12901B5B" w14:textId="77777777" w:rsidR="00E717C5" w:rsidRPr="003A3E77" w:rsidRDefault="003A3E77" w:rsidP="00E717C5">
            <w:pPr>
              <w:spacing w:after="0"/>
              <w:rPr>
                <w:rFonts w:cs="Arial"/>
                <w:color w:val="000000" w:themeColor="text1"/>
              </w:rPr>
            </w:pPr>
            <w:r>
              <w:rPr>
                <w:rFonts w:cs="Arial"/>
                <w:color w:val="000000" w:themeColor="text1"/>
              </w:rPr>
              <w:t>2</w:t>
            </w:r>
          </w:p>
        </w:tc>
        <w:tc>
          <w:tcPr>
            <w:tcW w:w="3685" w:type="dxa"/>
          </w:tcPr>
          <w:p w14:paraId="3D7635F2" w14:textId="77777777" w:rsidR="00E717C5" w:rsidRPr="00C873B0" w:rsidRDefault="00E717C5" w:rsidP="003A3E77">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Arial"/>
                <w:b/>
                <w:sz w:val="20"/>
              </w:rPr>
            </w:pPr>
            <w:r w:rsidRPr="00C873B0">
              <w:rPr>
                <w:rFonts w:eastAsia="Times New Roman" w:cs="Arial"/>
                <w:sz w:val="20"/>
              </w:rPr>
              <w:t>Suivi du parc installé</w:t>
            </w:r>
          </w:p>
        </w:tc>
        <w:tc>
          <w:tcPr>
            <w:tcW w:w="1441" w:type="dxa"/>
          </w:tcPr>
          <w:p w14:paraId="7B004E1E" w14:textId="77777777" w:rsidR="00E717C5" w:rsidRPr="00C873B0" w:rsidRDefault="00E717C5" w:rsidP="00E717C5">
            <w:pPr>
              <w:spacing w:after="0"/>
              <w:cnfStyle w:val="000000000000" w:firstRow="0" w:lastRow="0" w:firstColumn="0" w:lastColumn="0" w:oddVBand="0" w:evenVBand="0" w:oddHBand="0" w:evenHBand="0" w:firstRowFirstColumn="0" w:firstRowLastColumn="0" w:lastRowFirstColumn="0" w:lastRowLastColumn="0"/>
              <w:rPr>
                <w:rFonts w:eastAsia="Times New Roman" w:cs="Arial"/>
                <w:sz w:val="20"/>
              </w:rPr>
            </w:pPr>
            <w:r w:rsidRPr="00C873B0">
              <w:rPr>
                <w:rFonts w:eastAsia="Times New Roman" w:cs="Arial"/>
                <w:sz w:val="20"/>
              </w:rPr>
              <w:t>Oui/non</w:t>
            </w:r>
          </w:p>
        </w:tc>
        <w:tc>
          <w:tcPr>
            <w:tcW w:w="992" w:type="dxa"/>
            <w:shd w:val="clear" w:color="auto" w:fill="D9D9D9" w:themeFill="background1" w:themeFillShade="D9"/>
          </w:tcPr>
          <w:p w14:paraId="55C1C07F" w14:textId="77777777" w:rsidR="00E717C5" w:rsidRPr="00C873B0" w:rsidRDefault="00E717C5" w:rsidP="00E717C5">
            <w:pPr>
              <w:spacing w:after="0"/>
              <w:cnfStyle w:val="000000000000" w:firstRow="0" w:lastRow="0" w:firstColumn="0" w:lastColumn="0" w:oddVBand="0" w:evenVBand="0" w:oddHBand="0" w:evenHBand="0" w:firstRowFirstColumn="0" w:firstRowLastColumn="0" w:lastRowFirstColumn="0" w:lastRowLastColumn="0"/>
              <w:rPr>
                <w:sz w:val="20"/>
              </w:rPr>
            </w:pPr>
            <w:r w:rsidRPr="00C873B0">
              <w:rPr>
                <w:rStyle w:val="lev"/>
                <w:b w:val="0"/>
                <w:color w:val="000000" w:themeColor="text1"/>
                <w:sz w:val="20"/>
              </w:rPr>
              <w:t>Non</w:t>
            </w:r>
          </w:p>
        </w:tc>
        <w:tc>
          <w:tcPr>
            <w:tcW w:w="3334" w:type="dxa"/>
          </w:tcPr>
          <w:p w14:paraId="05029BB0" w14:textId="77777777" w:rsidR="00E717C5" w:rsidRPr="003A3E77" w:rsidRDefault="00E717C5" w:rsidP="00E717C5">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E717C5" w:rsidRPr="003A3E77" w14:paraId="78FEDF5F" w14:textId="77777777" w:rsidTr="003A3E77">
        <w:tc>
          <w:tcPr>
            <w:cnfStyle w:val="001000000000" w:firstRow="0" w:lastRow="0" w:firstColumn="1" w:lastColumn="0" w:oddVBand="0" w:evenVBand="0" w:oddHBand="0" w:evenHBand="0" w:firstRowFirstColumn="0" w:firstRowLastColumn="0" w:lastRowFirstColumn="0" w:lastRowLastColumn="0"/>
            <w:tcW w:w="534" w:type="dxa"/>
          </w:tcPr>
          <w:p w14:paraId="42E68D59" w14:textId="77777777" w:rsidR="00E717C5" w:rsidRPr="003A3E77" w:rsidRDefault="003A3E77" w:rsidP="00E717C5">
            <w:pPr>
              <w:spacing w:after="0"/>
              <w:rPr>
                <w:rFonts w:cs="Arial"/>
                <w:color w:val="000000" w:themeColor="text1"/>
              </w:rPr>
            </w:pPr>
            <w:r>
              <w:rPr>
                <w:rFonts w:cs="Arial"/>
                <w:color w:val="000000" w:themeColor="text1"/>
              </w:rPr>
              <w:t>3</w:t>
            </w:r>
          </w:p>
        </w:tc>
        <w:tc>
          <w:tcPr>
            <w:tcW w:w="3685" w:type="dxa"/>
          </w:tcPr>
          <w:p w14:paraId="21C96474" w14:textId="77777777" w:rsidR="00E717C5" w:rsidRPr="00C873B0" w:rsidRDefault="00E717C5" w:rsidP="003A3E77">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Arial"/>
                <w:b/>
                <w:sz w:val="20"/>
              </w:rPr>
            </w:pPr>
            <w:r w:rsidRPr="00C873B0">
              <w:rPr>
                <w:rFonts w:eastAsia="Times New Roman" w:cs="Arial"/>
                <w:sz w:val="20"/>
              </w:rPr>
              <w:t>Réalisation des statistiques relatives à l’ensemble des prestations fournies</w:t>
            </w:r>
          </w:p>
        </w:tc>
        <w:tc>
          <w:tcPr>
            <w:tcW w:w="1441" w:type="dxa"/>
          </w:tcPr>
          <w:p w14:paraId="461F76CE" w14:textId="77777777" w:rsidR="00E717C5" w:rsidRPr="00C873B0" w:rsidRDefault="00E717C5" w:rsidP="00E717C5">
            <w:pPr>
              <w:spacing w:after="0"/>
              <w:cnfStyle w:val="000000000000" w:firstRow="0" w:lastRow="0" w:firstColumn="0" w:lastColumn="0" w:oddVBand="0" w:evenVBand="0" w:oddHBand="0" w:evenHBand="0" w:firstRowFirstColumn="0" w:firstRowLastColumn="0" w:lastRowFirstColumn="0" w:lastRowLastColumn="0"/>
              <w:rPr>
                <w:rFonts w:eastAsia="Times New Roman" w:cs="Arial"/>
                <w:sz w:val="20"/>
              </w:rPr>
            </w:pPr>
            <w:r w:rsidRPr="00C873B0">
              <w:rPr>
                <w:rFonts w:eastAsia="Times New Roman" w:cs="Arial"/>
                <w:sz w:val="20"/>
              </w:rPr>
              <w:t>Oui/non</w:t>
            </w:r>
          </w:p>
        </w:tc>
        <w:tc>
          <w:tcPr>
            <w:tcW w:w="992" w:type="dxa"/>
            <w:shd w:val="clear" w:color="auto" w:fill="D9D9D9" w:themeFill="background1" w:themeFillShade="D9"/>
          </w:tcPr>
          <w:p w14:paraId="401D8D4F" w14:textId="77777777" w:rsidR="00E717C5" w:rsidRPr="00C873B0" w:rsidRDefault="00E717C5" w:rsidP="00E717C5">
            <w:pPr>
              <w:spacing w:after="0"/>
              <w:cnfStyle w:val="000000000000" w:firstRow="0" w:lastRow="0" w:firstColumn="0" w:lastColumn="0" w:oddVBand="0" w:evenVBand="0" w:oddHBand="0" w:evenHBand="0" w:firstRowFirstColumn="0" w:firstRowLastColumn="0" w:lastRowFirstColumn="0" w:lastRowLastColumn="0"/>
              <w:rPr>
                <w:sz w:val="20"/>
              </w:rPr>
            </w:pPr>
            <w:r w:rsidRPr="00C873B0">
              <w:rPr>
                <w:rStyle w:val="lev"/>
                <w:b w:val="0"/>
                <w:color w:val="000000" w:themeColor="text1"/>
                <w:sz w:val="20"/>
              </w:rPr>
              <w:t>Non</w:t>
            </w:r>
          </w:p>
        </w:tc>
        <w:tc>
          <w:tcPr>
            <w:tcW w:w="3334" w:type="dxa"/>
          </w:tcPr>
          <w:p w14:paraId="48C2ECAF" w14:textId="77777777" w:rsidR="00E717C5" w:rsidRPr="003A3E77" w:rsidRDefault="00E717C5" w:rsidP="00E717C5">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E717C5" w:rsidRPr="004D2E63" w14:paraId="2E3501D0" w14:textId="77777777" w:rsidTr="003A3E77">
        <w:tc>
          <w:tcPr>
            <w:cnfStyle w:val="001000000000" w:firstRow="0" w:lastRow="0" w:firstColumn="1" w:lastColumn="0" w:oddVBand="0" w:evenVBand="0" w:oddHBand="0" w:evenHBand="0" w:firstRowFirstColumn="0" w:firstRowLastColumn="0" w:lastRowFirstColumn="0" w:lastRowLastColumn="0"/>
            <w:tcW w:w="534" w:type="dxa"/>
          </w:tcPr>
          <w:p w14:paraId="64CC2BA2" w14:textId="77777777" w:rsidR="00E717C5" w:rsidRPr="003A3E77" w:rsidRDefault="003A3E77" w:rsidP="00E717C5">
            <w:pPr>
              <w:spacing w:after="0"/>
              <w:rPr>
                <w:rFonts w:cs="Arial"/>
                <w:color w:val="000000" w:themeColor="text1"/>
              </w:rPr>
            </w:pPr>
            <w:r>
              <w:rPr>
                <w:rFonts w:cs="Arial"/>
                <w:color w:val="000000" w:themeColor="text1"/>
              </w:rPr>
              <w:t>4</w:t>
            </w:r>
          </w:p>
        </w:tc>
        <w:tc>
          <w:tcPr>
            <w:tcW w:w="3685" w:type="dxa"/>
          </w:tcPr>
          <w:p w14:paraId="07B2C3E4" w14:textId="77777777" w:rsidR="00E717C5" w:rsidRPr="00C873B0" w:rsidRDefault="00E717C5" w:rsidP="003A3E77">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Arial"/>
                <w:b/>
                <w:sz w:val="20"/>
              </w:rPr>
            </w:pPr>
            <w:r w:rsidRPr="00C873B0">
              <w:rPr>
                <w:rFonts w:eastAsia="Times New Roman" w:cs="Arial"/>
                <w:sz w:val="20"/>
              </w:rPr>
              <w:t>Fourniture d’une documentation technique accompagnant chaque produit livré</w:t>
            </w:r>
          </w:p>
        </w:tc>
        <w:tc>
          <w:tcPr>
            <w:tcW w:w="1441" w:type="dxa"/>
          </w:tcPr>
          <w:p w14:paraId="7011B3BA" w14:textId="77777777" w:rsidR="00E717C5" w:rsidRPr="00C873B0" w:rsidRDefault="00E717C5" w:rsidP="00E717C5">
            <w:pPr>
              <w:spacing w:after="0"/>
              <w:cnfStyle w:val="000000000000" w:firstRow="0" w:lastRow="0" w:firstColumn="0" w:lastColumn="0" w:oddVBand="0" w:evenVBand="0" w:oddHBand="0" w:evenHBand="0" w:firstRowFirstColumn="0" w:firstRowLastColumn="0" w:lastRowFirstColumn="0" w:lastRowLastColumn="0"/>
              <w:rPr>
                <w:rFonts w:eastAsia="Times New Roman" w:cs="Arial"/>
                <w:sz w:val="20"/>
              </w:rPr>
            </w:pPr>
            <w:r w:rsidRPr="00C873B0">
              <w:rPr>
                <w:rFonts w:eastAsia="Times New Roman" w:cs="Arial"/>
                <w:sz w:val="20"/>
              </w:rPr>
              <w:t>Oui/non</w:t>
            </w:r>
          </w:p>
        </w:tc>
        <w:tc>
          <w:tcPr>
            <w:tcW w:w="992" w:type="dxa"/>
            <w:shd w:val="clear" w:color="auto" w:fill="D9D9D9" w:themeFill="background1" w:themeFillShade="D9"/>
          </w:tcPr>
          <w:p w14:paraId="7228E5B9" w14:textId="77777777" w:rsidR="00E717C5" w:rsidRPr="00C873B0" w:rsidRDefault="00E717C5" w:rsidP="00E717C5">
            <w:pPr>
              <w:spacing w:after="0"/>
              <w:cnfStyle w:val="000000000000" w:firstRow="0" w:lastRow="0" w:firstColumn="0" w:lastColumn="0" w:oddVBand="0" w:evenVBand="0" w:oddHBand="0" w:evenHBand="0" w:firstRowFirstColumn="0" w:firstRowLastColumn="0" w:lastRowFirstColumn="0" w:lastRowLastColumn="0"/>
              <w:rPr>
                <w:sz w:val="20"/>
              </w:rPr>
            </w:pPr>
            <w:r w:rsidRPr="00C873B0">
              <w:rPr>
                <w:rStyle w:val="lev"/>
                <w:b w:val="0"/>
                <w:color w:val="000000" w:themeColor="text1"/>
                <w:sz w:val="20"/>
              </w:rPr>
              <w:t>Non</w:t>
            </w:r>
          </w:p>
        </w:tc>
        <w:tc>
          <w:tcPr>
            <w:tcW w:w="3334" w:type="dxa"/>
          </w:tcPr>
          <w:p w14:paraId="2601CD7D" w14:textId="77777777" w:rsidR="00E717C5" w:rsidRPr="003A3E77" w:rsidRDefault="00E717C5" w:rsidP="00E717C5">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E717C5" w:rsidRPr="003A3E77" w14:paraId="0AB5B303" w14:textId="77777777" w:rsidTr="00E717C5">
        <w:tc>
          <w:tcPr>
            <w:cnfStyle w:val="001000000000" w:firstRow="0" w:lastRow="0" w:firstColumn="1" w:lastColumn="0" w:oddVBand="0" w:evenVBand="0" w:oddHBand="0" w:evenHBand="0" w:firstRowFirstColumn="0" w:firstRowLastColumn="0" w:lastRowFirstColumn="0" w:lastRowLastColumn="0"/>
            <w:tcW w:w="534" w:type="dxa"/>
          </w:tcPr>
          <w:p w14:paraId="42935464" w14:textId="77777777" w:rsidR="00E717C5" w:rsidRPr="004D2E63" w:rsidRDefault="003A3E77" w:rsidP="00E717C5">
            <w:pPr>
              <w:spacing w:after="0"/>
              <w:rPr>
                <w:color w:val="000000" w:themeColor="text1"/>
              </w:rPr>
            </w:pPr>
            <w:r>
              <w:rPr>
                <w:color w:val="000000" w:themeColor="text1"/>
              </w:rPr>
              <w:t>5</w:t>
            </w:r>
          </w:p>
        </w:tc>
        <w:tc>
          <w:tcPr>
            <w:tcW w:w="3685" w:type="dxa"/>
          </w:tcPr>
          <w:p w14:paraId="29195347" w14:textId="77777777" w:rsidR="00E717C5" w:rsidRPr="00C873B0" w:rsidRDefault="00E717C5" w:rsidP="003A3E77">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Arial"/>
                <w:b/>
                <w:sz w:val="20"/>
              </w:rPr>
            </w:pPr>
            <w:r w:rsidRPr="00C873B0">
              <w:rPr>
                <w:rFonts w:eastAsia="Times New Roman" w:cs="Arial"/>
                <w:sz w:val="20"/>
              </w:rPr>
              <w:t xml:space="preserve">Remplacement d’un </w:t>
            </w:r>
            <w:r w:rsidR="003A3E77" w:rsidRPr="00C873B0">
              <w:rPr>
                <w:rFonts w:eastAsia="Times New Roman" w:cs="Arial"/>
                <w:sz w:val="20"/>
              </w:rPr>
              <w:t xml:space="preserve">compresseur </w:t>
            </w:r>
            <w:r w:rsidRPr="00C873B0">
              <w:rPr>
                <w:rFonts w:eastAsia="Times New Roman" w:cs="Arial"/>
                <w:sz w:val="20"/>
              </w:rPr>
              <w:t>défectueux indiquer :</w:t>
            </w:r>
          </w:p>
          <w:p w14:paraId="4B9C8131" w14:textId="77777777" w:rsidR="00E717C5" w:rsidRPr="00C873B0" w:rsidRDefault="00E717C5" w:rsidP="003A3E77">
            <w:pPr>
              <w:numPr>
                <w:ilvl w:val="0"/>
                <w:numId w:val="23"/>
              </w:numPr>
              <w:tabs>
                <w:tab w:val="num" w:pos="420"/>
              </w:tabs>
              <w:spacing w:after="0"/>
              <w:ind w:left="-19" w:right="-108" w:hanging="782"/>
              <w:jc w:val="left"/>
              <w:cnfStyle w:val="000000000000" w:firstRow="0" w:lastRow="0" w:firstColumn="0" w:lastColumn="0" w:oddVBand="0" w:evenVBand="0" w:oddHBand="0" w:evenHBand="0" w:firstRowFirstColumn="0" w:firstRowLastColumn="0" w:lastRowFirstColumn="0" w:lastRowLastColumn="0"/>
              <w:rPr>
                <w:rFonts w:eastAsia="Times New Roman" w:cs="Arial"/>
                <w:b/>
                <w:sz w:val="20"/>
              </w:rPr>
            </w:pPr>
            <w:r w:rsidRPr="00C873B0">
              <w:rPr>
                <w:rFonts w:eastAsia="Times New Roman" w:cs="Arial"/>
                <w:sz w:val="20"/>
              </w:rPr>
              <w:t>Délai</w:t>
            </w:r>
          </w:p>
          <w:p w14:paraId="4E1509B2" w14:textId="77777777" w:rsidR="00E717C5" w:rsidRPr="00C873B0" w:rsidRDefault="00E717C5" w:rsidP="003A3E77">
            <w:pPr>
              <w:numPr>
                <w:ilvl w:val="0"/>
                <w:numId w:val="23"/>
              </w:numPr>
              <w:tabs>
                <w:tab w:val="num" w:pos="420"/>
              </w:tabs>
              <w:spacing w:after="0"/>
              <w:ind w:left="-19" w:right="-108" w:hanging="782"/>
              <w:jc w:val="left"/>
              <w:cnfStyle w:val="000000000000" w:firstRow="0" w:lastRow="0" w:firstColumn="0" w:lastColumn="0" w:oddVBand="0" w:evenVBand="0" w:oddHBand="0" w:evenHBand="0" w:firstRowFirstColumn="0" w:firstRowLastColumn="0" w:lastRowFirstColumn="0" w:lastRowLastColumn="0"/>
              <w:rPr>
                <w:rFonts w:eastAsia="Times New Roman" w:cs="Arial"/>
                <w:b/>
                <w:sz w:val="20"/>
              </w:rPr>
            </w:pPr>
            <w:r w:rsidRPr="00C873B0">
              <w:rPr>
                <w:rFonts w:eastAsia="Times New Roman" w:cs="Arial"/>
                <w:sz w:val="20"/>
              </w:rPr>
              <w:t>Conditions</w:t>
            </w:r>
          </w:p>
          <w:p w14:paraId="1821C3CA" w14:textId="77777777" w:rsidR="00E717C5" w:rsidRPr="00C873B0" w:rsidRDefault="00E717C5" w:rsidP="003A3E77">
            <w:pPr>
              <w:numPr>
                <w:ilvl w:val="0"/>
                <w:numId w:val="23"/>
              </w:numPr>
              <w:tabs>
                <w:tab w:val="num" w:pos="420"/>
              </w:tabs>
              <w:spacing w:after="0"/>
              <w:ind w:left="-19" w:right="-108" w:hanging="782"/>
              <w:jc w:val="left"/>
              <w:cnfStyle w:val="000000000000" w:firstRow="0" w:lastRow="0" w:firstColumn="0" w:lastColumn="0" w:oddVBand="0" w:evenVBand="0" w:oddHBand="0" w:evenHBand="0" w:firstRowFirstColumn="0" w:firstRowLastColumn="0" w:lastRowFirstColumn="0" w:lastRowLastColumn="0"/>
              <w:rPr>
                <w:rFonts w:eastAsia="Times New Roman" w:cs="Arial"/>
                <w:b/>
                <w:sz w:val="20"/>
              </w:rPr>
            </w:pPr>
            <w:r w:rsidRPr="00C873B0">
              <w:rPr>
                <w:rFonts w:eastAsia="Times New Roman" w:cs="Arial"/>
                <w:sz w:val="20"/>
              </w:rPr>
              <w:t>Modalités</w:t>
            </w:r>
          </w:p>
        </w:tc>
        <w:tc>
          <w:tcPr>
            <w:tcW w:w="1441" w:type="dxa"/>
          </w:tcPr>
          <w:p w14:paraId="6260D2DB" w14:textId="77777777" w:rsidR="00E717C5" w:rsidRPr="00C873B0" w:rsidRDefault="00E717C5" w:rsidP="00E717C5">
            <w:pPr>
              <w:spacing w:after="0"/>
              <w:cnfStyle w:val="000000000000" w:firstRow="0" w:lastRow="0" w:firstColumn="0" w:lastColumn="0" w:oddVBand="0" w:evenVBand="0" w:oddHBand="0" w:evenHBand="0" w:firstRowFirstColumn="0" w:firstRowLastColumn="0" w:lastRowFirstColumn="0" w:lastRowLastColumn="0"/>
              <w:rPr>
                <w:rFonts w:eastAsia="Times New Roman" w:cs="Arial"/>
                <w:sz w:val="20"/>
              </w:rPr>
            </w:pPr>
            <w:r w:rsidRPr="00C873B0">
              <w:rPr>
                <w:rFonts w:eastAsia="Times New Roman" w:cs="Arial"/>
                <w:sz w:val="20"/>
              </w:rPr>
              <w:t>Préciser</w:t>
            </w:r>
          </w:p>
        </w:tc>
        <w:tc>
          <w:tcPr>
            <w:tcW w:w="992" w:type="dxa"/>
          </w:tcPr>
          <w:p w14:paraId="3785F76C" w14:textId="77777777" w:rsidR="00E717C5" w:rsidRPr="00C873B0" w:rsidRDefault="00E717C5" w:rsidP="00E717C5">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C873B0">
              <w:rPr>
                <w:rStyle w:val="lev"/>
                <w:b w:val="0"/>
                <w:color w:val="000000" w:themeColor="text1"/>
                <w:sz w:val="20"/>
              </w:rPr>
              <w:t>X</w:t>
            </w:r>
          </w:p>
        </w:tc>
        <w:tc>
          <w:tcPr>
            <w:tcW w:w="3334" w:type="dxa"/>
          </w:tcPr>
          <w:p w14:paraId="2971B83D" w14:textId="77777777" w:rsidR="00E717C5" w:rsidRPr="003A3E77" w:rsidRDefault="00E717C5" w:rsidP="00E717C5">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E717C5" w:rsidRPr="003A3E77" w14:paraId="117C5049" w14:textId="77777777" w:rsidTr="00E717C5">
        <w:tc>
          <w:tcPr>
            <w:cnfStyle w:val="001000000000" w:firstRow="0" w:lastRow="0" w:firstColumn="1" w:lastColumn="0" w:oddVBand="0" w:evenVBand="0" w:oddHBand="0" w:evenHBand="0" w:firstRowFirstColumn="0" w:firstRowLastColumn="0" w:lastRowFirstColumn="0" w:lastRowLastColumn="0"/>
            <w:tcW w:w="534" w:type="dxa"/>
          </w:tcPr>
          <w:p w14:paraId="77A12C10" w14:textId="77777777" w:rsidR="00E717C5" w:rsidRPr="003A3E77" w:rsidRDefault="003A3E77" w:rsidP="00E717C5">
            <w:pPr>
              <w:spacing w:after="0"/>
              <w:rPr>
                <w:color w:val="000000" w:themeColor="text1"/>
              </w:rPr>
            </w:pPr>
            <w:r>
              <w:rPr>
                <w:color w:val="000000" w:themeColor="text1"/>
              </w:rPr>
              <w:t>6</w:t>
            </w:r>
          </w:p>
        </w:tc>
        <w:tc>
          <w:tcPr>
            <w:tcW w:w="3685" w:type="dxa"/>
          </w:tcPr>
          <w:p w14:paraId="7D2467EE" w14:textId="77777777" w:rsidR="00E717C5" w:rsidRPr="00C873B0" w:rsidRDefault="00E717C5" w:rsidP="003A3E77">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Arial"/>
                <w:b/>
                <w:sz w:val="20"/>
              </w:rPr>
            </w:pPr>
            <w:r w:rsidRPr="00C873B0">
              <w:rPr>
                <w:rFonts w:eastAsia="Times New Roman" w:cs="Arial"/>
                <w:sz w:val="20"/>
              </w:rPr>
              <w:t>Préalablement à la validation de la commande de location, préciser la méthodologie mise en place afin d’accompagner le client dans la formalisation de son besoin : aide clinique, guide de choix du type de matelas.</w:t>
            </w:r>
          </w:p>
        </w:tc>
        <w:tc>
          <w:tcPr>
            <w:tcW w:w="1441" w:type="dxa"/>
          </w:tcPr>
          <w:p w14:paraId="78B41B0E" w14:textId="77777777" w:rsidR="00E717C5" w:rsidRPr="00C873B0" w:rsidRDefault="00E717C5" w:rsidP="00E717C5">
            <w:pPr>
              <w:spacing w:after="0"/>
              <w:cnfStyle w:val="000000000000" w:firstRow="0" w:lastRow="0" w:firstColumn="0" w:lastColumn="0" w:oddVBand="0" w:evenVBand="0" w:oddHBand="0" w:evenHBand="0" w:firstRowFirstColumn="0" w:firstRowLastColumn="0" w:lastRowFirstColumn="0" w:lastRowLastColumn="0"/>
              <w:rPr>
                <w:rFonts w:eastAsia="Times New Roman" w:cs="Arial"/>
                <w:sz w:val="20"/>
              </w:rPr>
            </w:pPr>
            <w:r w:rsidRPr="00C873B0">
              <w:rPr>
                <w:rFonts w:eastAsia="Times New Roman" w:cs="Arial"/>
                <w:sz w:val="20"/>
              </w:rPr>
              <w:t xml:space="preserve">Décrire </w:t>
            </w:r>
          </w:p>
        </w:tc>
        <w:tc>
          <w:tcPr>
            <w:tcW w:w="992" w:type="dxa"/>
          </w:tcPr>
          <w:p w14:paraId="307EE332" w14:textId="77777777" w:rsidR="00E717C5" w:rsidRPr="00C873B0" w:rsidRDefault="00E717C5" w:rsidP="00E717C5">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C873B0">
              <w:rPr>
                <w:rStyle w:val="lev"/>
                <w:b w:val="0"/>
                <w:color w:val="000000" w:themeColor="text1"/>
                <w:sz w:val="20"/>
              </w:rPr>
              <w:t>X</w:t>
            </w:r>
          </w:p>
        </w:tc>
        <w:tc>
          <w:tcPr>
            <w:tcW w:w="3334" w:type="dxa"/>
          </w:tcPr>
          <w:p w14:paraId="0EDEB96D" w14:textId="77777777" w:rsidR="00E717C5" w:rsidRPr="003A3E77" w:rsidRDefault="00E717C5" w:rsidP="00E717C5">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E717C5" w:rsidRPr="003A3E77" w14:paraId="0BFBAD61" w14:textId="77777777" w:rsidTr="00E717C5">
        <w:tc>
          <w:tcPr>
            <w:cnfStyle w:val="001000000000" w:firstRow="0" w:lastRow="0" w:firstColumn="1" w:lastColumn="0" w:oddVBand="0" w:evenVBand="0" w:oddHBand="0" w:evenHBand="0" w:firstRowFirstColumn="0" w:firstRowLastColumn="0" w:lastRowFirstColumn="0" w:lastRowLastColumn="0"/>
            <w:tcW w:w="534" w:type="dxa"/>
          </w:tcPr>
          <w:p w14:paraId="6920B125" w14:textId="77777777" w:rsidR="00E717C5" w:rsidRPr="003A3E77" w:rsidRDefault="003A3E77" w:rsidP="00E717C5">
            <w:pPr>
              <w:spacing w:after="0"/>
              <w:rPr>
                <w:color w:val="000000" w:themeColor="text1"/>
              </w:rPr>
            </w:pPr>
            <w:r>
              <w:rPr>
                <w:color w:val="000000" w:themeColor="text1"/>
              </w:rPr>
              <w:t>7</w:t>
            </w:r>
          </w:p>
        </w:tc>
        <w:tc>
          <w:tcPr>
            <w:tcW w:w="3685" w:type="dxa"/>
          </w:tcPr>
          <w:p w14:paraId="2638D43A" w14:textId="77777777" w:rsidR="00E717C5" w:rsidRPr="00C873B0" w:rsidRDefault="00E717C5" w:rsidP="003A3E77">
            <w:pPr>
              <w:spacing w:after="0"/>
              <w:ind w:left="-19"/>
              <w:jc w:val="left"/>
              <w:cnfStyle w:val="000000000000" w:firstRow="0" w:lastRow="0" w:firstColumn="0" w:lastColumn="0" w:oddVBand="0" w:evenVBand="0" w:oddHBand="0" w:evenHBand="0" w:firstRowFirstColumn="0" w:firstRowLastColumn="0" w:lastRowFirstColumn="0" w:lastRowLastColumn="0"/>
              <w:rPr>
                <w:rFonts w:eastAsia="Times New Roman" w:cs="Arial"/>
                <w:b/>
                <w:sz w:val="20"/>
              </w:rPr>
            </w:pPr>
            <w:r w:rsidRPr="00C873B0">
              <w:rPr>
                <w:rFonts w:eastAsia="Times New Roman" w:cs="Arial"/>
                <w:sz w:val="20"/>
              </w:rPr>
              <w:t>Suivi clinique (réévaluations cliniques…)</w:t>
            </w:r>
          </w:p>
        </w:tc>
        <w:tc>
          <w:tcPr>
            <w:tcW w:w="1441" w:type="dxa"/>
          </w:tcPr>
          <w:p w14:paraId="6D326B3E" w14:textId="77777777" w:rsidR="00E717C5" w:rsidRPr="00C873B0" w:rsidRDefault="00E717C5" w:rsidP="00E717C5">
            <w:pPr>
              <w:spacing w:after="0"/>
              <w:ind w:left="-81"/>
              <w:cnfStyle w:val="000000000000" w:firstRow="0" w:lastRow="0" w:firstColumn="0" w:lastColumn="0" w:oddVBand="0" w:evenVBand="0" w:oddHBand="0" w:evenHBand="0" w:firstRowFirstColumn="0" w:firstRowLastColumn="0" w:lastRowFirstColumn="0" w:lastRowLastColumn="0"/>
              <w:rPr>
                <w:rFonts w:eastAsia="Times New Roman" w:cs="Arial"/>
                <w:sz w:val="20"/>
              </w:rPr>
            </w:pPr>
            <w:r w:rsidRPr="00C873B0">
              <w:rPr>
                <w:rFonts w:eastAsia="Times New Roman" w:cs="Arial"/>
                <w:sz w:val="20"/>
              </w:rPr>
              <w:t>Oui/non Préciser méthodologie</w:t>
            </w:r>
          </w:p>
        </w:tc>
        <w:tc>
          <w:tcPr>
            <w:tcW w:w="992" w:type="dxa"/>
          </w:tcPr>
          <w:p w14:paraId="42490FE0" w14:textId="77777777" w:rsidR="00E717C5" w:rsidRPr="00C873B0" w:rsidRDefault="00E717C5" w:rsidP="00E717C5">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C873B0">
              <w:rPr>
                <w:rStyle w:val="lev"/>
                <w:b w:val="0"/>
                <w:color w:val="000000" w:themeColor="text1"/>
                <w:sz w:val="20"/>
              </w:rPr>
              <w:t>X</w:t>
            </w:r>
          </w:p>
        </w:tc>
        <w:tc>
          <w:tcPr>
            <w:tcW w:w="3334" w:type="dxa"/>
          </w:tcPr>
          <w:p w14:paraId="07F2E303" w14:textId="77777777" w:rsidR="00E717C5" w:rsidRPr="003A3E77" w:rsidRDefault="00E717C5" w:rsidP="00E717C5">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E717C5" w:rsidRPr="003A3E77" w14:paraId="21DA9C00" w14:textId="77777777" w:rsidTr="00E717C5">
        <w:tc>
          <w:tcPr>
            <w:cnfStyle w:val="001000000000" w:firstRow="0" w:lastRow="0" w:firstColumn="1" w:lastColumn="0" w:oddVBand="0" w:evenVBand="0" w:oddHBand="0" w:evenHBand="0" w:firstRowFirstColumn="0" w:firstRowLastColumn="0" w:lastRowFirstColumn="0" w:lastRowLastColumn="0"/>
            <w:tcW w:w="534" w:type="dxa"/>
          </w:tcPr>
          <w:p w14:paraId="51371A0F" w14:textId="77777777" w:rsidR="00E717C5" w:rsidRPr="003A3E77" w:rsidRDefault="003A3E77" w:rsidP="00E717C5">
            <w:pPr>
              <w:spacing w:after="0"/>
              <w:rPr>
                <w:color w:val="000000" w:themeColor="text1"/>
              </w:rPr>
            </w:pPr>
            <w:r>
              <w:rPr>
                <w:color w:val="000000" w:themeColor="text1"/>
              </w:rPr>
              <w:t>8</w:t>
            </w:r>
          </w:p>
        </w:tc>
        <w:tc>
          <w:tcPr>
            <w:tcW w:w="3685" w:type="dxa"/>
          </w:tcPr>
          <w:p w14:paraId="49EF97A7" w14:textId="77777777" w:rsidR="00E717C5" w:rsidRPr="00C873B0" w:rsidRDefault="00E717C5" w:rsidP="003A3E77">
            <w:pPr>
              <w:spacing w:after="0"/>
              <w:ind w:left="-19"/>
              <w:jc w:val="left"/>
              <w:cnfStyle w:val="000000000000" w:firstRow="0" w:lastRow="0" w:firstColumn="0" w:lastColumn="0" w:oddVBand="0" w:evenVBand="0" w:oddHBand="0" w:evenHBand="0" w:firstRowFirstColumn="0" w:firstRowLastColumn="0" w:lastRowFirstColumn="0" w:lastRowLastColumn="0"/>
              <w:rPr>
                <w:rFonts w:eastAsia="Times New Roman" w:cs="Arial"/>
                <w:b/>
                <w:sz w:val="20"/>
              </w:rPr>
            </w:pPr>
            <w:r w:rsidRPr="00C873B0">
              <w:rPr>
                <w:rFonts w:eastAsia="Times New Roman" w:cs="Arial"/>
                <w:sz w:val="20"/>
              </w:rPr>
              <w:t>Nombre de conseillers cliniques dédiés à l’APHP</w:t>
            </w:r>
          </w:p>
        </w:tc>
        <w:tc>
          <w:tcPr>
            <w:tcW w:w="1441" w:type="dxa"/>
          </w:tcPr>
          <w:p w14:paraId="0799B238" w14:textId="77777777" w:rsidR="00E717C5" w:rsidRPr="00C873B0" w:rsidRDefault="00E717C5" w:rsidP="00E717C5">
            <w:pPr>
              <w:spacing w:after="0"/>
              <w:ind w:left="-108" w:right="-108"/>
              <w:cnfStyle w:val="000000000000" w:firstRow="0" w:lastRow="0" w:firstColumn="0" w:lastColumn="0" w:oddVBand="0" w:evenVBand="0" w:oddHBand="0" w:evenHBand="0" w:firstRowFirstColumn="0" w:firstRowLastColumn="0" w:lastRowFirstColumn="0" w:lastRowLastColumn="0"/>
              <w:rPr>
                <w:rFonts w:eastAsia="Times New Roman" w:cs="Arial"/>
                <w:sz w:val="20"/>
              </w:rPr>
            </w:pPr>
            <w:r w:rsidRPr="00C873B0">
              <w:rPr>
                <w:rFonts w:eastAsia="Times New Roman" w:cs="Arial"/>
                <w:sz w:val="20"/>
              </w:rPr>
              <w:t>Nombre, répartition géographique</w:t>
            </w:r>
          </w:p>
        </w:tc>
        <w:tc>
          <w:tcPr>
            <w:tcW w:w="992" w:type="dxa"/>
          </w:tcPr>
          <w:p w14:paraId="2E56CBF0" w14:textId="77777777" w:rsidR="00E717C5" w:rsidRPr="00C873B0" w:rsidRDefault="00E717C5" w:rsidP="00E717C5">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C873B0">
              <w:rPr>
                <w:rStyle w:val="lev"/>
                <w:b w:val="0"/>
                <w:color w:val="000000" w:themeColor="text1"/>
                <w:sz w:val="20"/>
              </w:rPr>
              <w:t>X</w:t>
            </w:r>
          </w:p>
        </w:tc>
        <w:tc>
          <w:tcPr>
            <w:tcW w:w="3334" w:type="dxa"/>
          </w:tcPr>
          <w:p w14:paraId="52DA7580" w14:textId="77777777" w:rsidR="00E717C5" w:rsidRPr="003A3E77" w:rsidRDefault="00E717C5" w:rsidP="00E717C5">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E717C5" w:rsidRPr="003A3E77" w14:paraId="6F230833" w14:textId="77777777" w:rsidTr="00E717C5">
        <w:tc>
          <w:tcPr>
            <w:cnfStyle w:val="001000000000" w:firstRow="0" w:lastRow="0" w:firstColumn="1" w:lastColumn="0" w:oddVBand="0" w:evenVBand="0" w:oddHBand="0" w:evenHBand="0" w:firstRowFirstColumn="0" w:firstRowLastColumn="0" w:lastRowFirstColumn="0" w:lastRowLastColumn="0"/>
            <w:tcW w:w="534" w:type="dxa"/>
          </w:tcPr>
          <w:p w14:paraId="5A9F6013" w14:textId="77777777" w:rsidR="00E717C5" w:rsidRPr="003A3E77" w:rsidRDefault="003A3E77" w:rsidP="00E717C5">
            <w:pPr>
              <w:spacing w:after="0"/>
              <w:rPr>
                <w:color w:val="000000" w:themeColor="text1"/>
              </w:rPr>
            </w:pPr>
            <w:r>
              <w:rPr>
                <w:color w:val="000000" w:themeColor="text1"/>
              </w:rPr>
              <w:t>9</w:t>
            </w:r>
          </w:p>
        </w:tc>
        <w:tc>
          <w:tcPr>
            <w:tcW w:w="3685" w:type="dxa"/>
          </w:tcPr>
          <w:p w14:paraId="2F359BF5" w14:textId="77777777" w:rsidR="00E717C5" w:rsidRPr="00C873B0" w:rsidRDefault="00E717C5" w:rsidP="003A3E77">
            <w:pPr>
              <w:spacing w:after="0"/>
              <w:ind w:left="-19"/>
              <w:jc w:val="left"/>
              <w:cnfStyle w:val="000000000000" w:firstRow="0" w:lastRow="0" w:firstColumn="0" w:lastColumn="0" w:oddVBand="0" w:evenVBand="0" w:oddHBand="0" w:evenHBand="0" w:firstRowFirstColumn="0" w:firstRowLastColumn="0" w:lastRowFirstColumn="0" w:lastRowLastColumn="0"/>
              <w:rPr>
                <w:sz w:val="20"/>
              </w:rPr>
            </w:pPr>
            <w:r w:rsidRPr="00C873B0">
              <w:rPr>
                <w:sz w:val="20"/>
              </w:rPr>
              <w:t>Qualification des conseillers cliniques</w:t>
            </w:r>
          </w:p>
        </w:tc>
        <w:tc>
          <w:tcPr>
            <w:tcW w:w="1441" w:type="dxa"/>
          </w:tcPr>
          <w:p w14:paraId="36ACE4CA" w14:textId="77777777" w:rsidR="00E717C5" w:rsidRPr="00C873B0" w:rsidRDefault="00E717C5" w:rsidP="00E717C5">
            <w:pPr>
              <w:spacing w:after="0"/>
              <w:cnfStyle w:val="000000000000" w:firstRow="0" w:lastRow="0" w:firstColumn="0" w:lastColumn="0" w:oddVBand="0" w:evenVBand="0" w:oddHBand="0" w:evenHBand="0" w:firstRowFirstColumn="0" w:firstRowLastColumn="0" w:lastRowFirstColumn="0" w:lastRowLastColumn="0"/>
              <w:rPr>
                <w:sz w:val="20"/>
              </w:rPr>
            </w:pPr>
            <w:r w:rsidRPr="00C873B0">
              <w:rPr>
                <w:sz w:val="20"/>
              </w:rPr>
              <w:t>Préciser</w:t>
            </w:r>
          </w:p>
        </w:tc>
        <w:tc>
          <w:tcPr>
            <w:tcW w:w="992" w:type="dxa"/>
          </w:tcPr>
          <w:p w14:paraId="21D1EA9B" w14:textId="77777777" w:rsidR="00E717C5" w:rsidRPr="00C873B0" w:rsidRDefault="00E717C5" w:rsidP="00E717C5">
            <w:pPr>
              <w:spacing w:after="0"/>
              <w:cnfStyle w:val="000000000000" w:firstRow="0" w:lastRow="0" w:firstColumn="0" w:lastColumn="0" w:oddVBand="0" w:evenVBand="0" w:oddHBand="0" w:evenHBand="0" w:firstRowFirstColumn="0" w:firstRowLastColumn="0" w:lastRowFirstColumn="0" w:lastRowLastColumn="0"/>
              <w:rPr>
                <w:sz w:val="20"/>
              </w:rPr>
            </w:pPr>
            <w:r w:rsidRPr="00C873B0">
              <w:rPr>
                <w:sz w:val="20"/>
              </w:rPr>
              <w:t>X</w:t>
            </w:r>
          </w:p>
        </w:tc>
        <w:tc>
          <w:tcPr>
            <w:tcW w:w="3334" w:type="dxa"/>
          </w:tcPr>
          <w:p w14:paraId="0D221241" w14:textId="77777777" w:rsidR="00E717C5" w:rsidRPr="003A3E77" w:rsidRDefault="00E717C5" w:rsidP="00E717C5">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E717C5" w:rsidRPr="004D2E63" w14:paraId="15EE1790" w14:textId="77777777" w:rsidTr="00E717C5">
        <w:tc>
          <w:tcPr>
            <w:cnfStyle w:val="001000000000" w:firstRow="0" w:lastRow="0" w:firstColumn="1" w:lastColumn="0" w:oddVBand="0" w:evenVBand="0" w:oddHBand="0" w:evenHBand="0" w:firstRowFirstColumn="0" w:firstRowLastColumn="0" w:lastRowFirstColumn="0" w:lastRowLastColumn="0"/>
            <w:tcW w:w="534" w:type="dxa"/>
          </w:tcPr>
          <w:p w14:paraId="2DFE7C66" w14:textId="77777777" w:rsidR="00E717C5" w:rsidRPr="003A3E77" w:rsidRDefault="003A3E77" w:rsidP="00E717C5">
            <w:pPr>
              <w:spacing w:after="0"/>
              <w:rPr>
                <w:color w:val="000000" w:themeColor="text1"/>
              </w:rPr>
            </w:pPr>
            <w:r>
              <w:rPr>
                <w:color w:val="000000" w:themeColor="text1"/>
              </w:rPr>
              <w:t>10</w:t>
            </w:r>
          </w:p>
        </w:tc>
        <w:tc>
          <w:tcPr>
            <w:tcW w:w="3685" w:type="dxa"/>
          </w:tcPr>
          <w:p w14:paraId="16F70FE0" w14:textId="77777777" w:rsidR="00E717C5" w:rsidRPr="00C873B0" w:rsidRDefault="00E717C5" w:rsidP="003A3E77">
            <w:pPr>
              <w:spacing w:after="0"/>
              <w:ind w:left="-19"/>
              <w:jc w:val="left"/>
              <w:cnfStyle w:val="000000000000" w:firstRow="0" w:lastRow="0" w:firstColumn="0" w:lastColumn="0" w:oddVBand="0" w:evenVBand="0" w:oddHBand="0" w:evenHBand="0" w:firstRowFirstColumn="0" w:firstRowLastColumn="0" w:lastRowFirstColumn="0" w:lastRowLastColumn="0"/>
              <w:rPr>
                <w:rFonts w:eastAsia="Times New Roman" w:cs="Arial"/>
                <w:b/>
                <w:sz w:val="20"/>
              </w:rPr>
            </w:pPr>
            <w:r w:rsidRPr="00C873B0">
              <w:rPr>
                <w:rFonts w:eastAsia="Times New Roman" w:cs="Arial"/>
                <w:sz w:val="20"/>
              </w:rPr>
              <w:t>La communication téléphonique est-elle encouragée par la gratuité ou un tarif préférentiel</w:t>
            </w:r>
          </w:p>
        </w:tc>
        <w:tc>
          <w:tcPr>
            <w:tcW w:w="1441" w:type="dxa"/>
          </w:tcPr>
          <w:p w14:paraId="1F28CE68" w14:textId="77777777" w:rsidR="00E717C5" w:rsidRPr="00C873B0" w:rsidRDefault="00E717C5" w:rsidP="00E717C5">
            <w:pPr>
              <w:spacing w:after="0"/>
              <w:ind w:left="-108" w:right="-108"/>
              <w:cnfStyle w:val="000000000000" w:firstRow="0" w:lastRow="0" w:firstColumn="0" w:lastColumn="0" w:oddVBand="0" w:evenVBand="0" w:oddHBand="0" w:evenHBand="0" w:firstRowFirstColumn="0" w:firstRowLastColumn="0" w:lastRowFirstColumn="0" w:lastRowLastColumn="0"/>
              <w:rPr>
                <w:rFonts w:eastAsia="Times New Roman" w:cs="Arial"/>
                <w:sz w:val="20"/>
              </w:rPr>
            </w:pPr>
            <w:r w:rsidRPr="00C873B0">
              <w:rPr>
                <w:rFonts w:eastAsia="Times New Roman" w:cs="Arial"/>
                <w:sz w:val="20"/>
              </w:rPr>
              <w:t>Oui/non</w:t>
            </w:r>
          </w:p>
          <w:p w14:paraId="7B8330F0" w14:textId="77777777" w:rsidR="00E717C5" w:rsidRPr="00C873B0" w:rsidRDefault="00E717C5" w:rsidP="00E717C5">
            <w:pPr>
              <w:spacing w:after="0"/>
              <w:ind w:left="-108" w:right="-108"/>
              <w:cnfStyle w:val="000000000000" w:firstRow="0" w:lastRow="0" w:firstColumn="0" w:lastColumn="0" w:oddVBand="0" w:evenVBand="0" w:oddHBand="0" w:evenHBand="0" w:firstRowFirstColumn="0" w:firstRowLastColumn="0" w:lastRowFirstColumn="0" w:lastRowLastColumn="0"/>
              <w:rPr>
                <w:rFonts w:eastAsia="Times New Roman" w:cs="Arial"/>
                <w:sz w:val="20"/>
              </w:rPr>
            </w:pPr>
            <w:r w:rsidRPr="00C873B0">
              <w:rPr>
                <w:rFonts w:eastAsia="Times New Roman" w:cs="Arial"/>
                <w:sz w:val="20"/>
              </w:rPr>
              <w:t>Préciser le type de numéro (vert azur…)</w:t>
            </w:r>
          </w:p>
        </w:tc>
        <w:tc>
          <w:tcPr>
            <w:tcW w:w="992" w:type="dxa"/>
          </w:tcPr>
          <w:p w14:paraId="72F95A20" w14:textId="77777777" w:rsidR="00E717C5" w:rsidRPr="00C873B0" w:rsidRDefault="00E717C5" w:rsidP="00E717C5">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C873B0">
              <w:rPr>
                <w:rStyle w:val="lev"/>
                <w:b w:val="0"/>
                <w:color w:val="000000" w:themeColor="text1"/>
                <w:sz w:val="20"/>
              </w:rPr>
              <w:t>Non</w:t>
            </w:r>
          </w:p>
        </w:tc>
        <w:tc>
          <w:tcPr>
            <w:tcW w:w="3334" w:type="dxa"/>
          </w:tcPr>
          <w:p w14:paraId="6303700A" w14:textId="77777777" w:rsidR="00E717C5" w:rsidRPr="003A3E77" w:rsidRDefault="00E717C5" w:rsidP="00E717C5">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E717C5" w:rsidRPr="004D2E63" w14:paraId="72DE623F" w14:textId="77777777" w:rsidTr="00E717C5">
        <w:tc>
          <w:tcPr>
            <w:cnfStyle w:val="001000000000" w:firstRow="0" w:lastRow="0" w:firstColumn="1" w:lastColumn="0" w:oddVBand="0" w:evenVBand="0" w:oddHBand="0" w:evenHBand="0" w:firstRowFirstColumn="0" w:firstRowLastColumn="0" w:lastRowFirstColumn="0" w:lastRowLastColumn="0"/>
            <w:tcW w:w="534" w:type="dxa"/>
          </w:tcPr>
          <w:p w14:paraId="6A0AA050" w14:textId="77777777" w:rsidR="00E717C5" w:rsidRPr="004D2E63" w:rsidRDefault="003A3E77" w:rsidP="00E717C5">
            <w:pPr>
              <w:spacing w:after="0"/>
              <w:rPr>
                <w:color w:val="000000" w:themeColor="text1"/>
              </w:rPr>
            </w:pPr>
            <w:r>
              <w:rPr>
                <w:color w:val="000000" w:themeColor="text1"/>
              </w:rPr>
              <w:t>11</w:t>
            </w:r>
          </w:p>
        </w:tc>
        <w:tc>
          <w:tcPr>
            <w:tcW w:w="3685" w:type="dxa"/>
          </w:tcPr>
          <w:p w14:paraId="34B51553" w14:textId="77777777" w:rsidR="00E717C5" w:rsidRPr="00C873B0" w:rsidRDefault="00E717C5" w:rsidP="003A3E77">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b/>
                <w:sz w:val="20"/>
              </w:rPr>
            </w:pPr>
            <w:r w:rsidRPr="00C873B0">
              <w:rPr>
                <w:rFonts w:eastAsia="Times New Roman" w:cs="Times New Roman"/>
                <w:sz w:val="20"/>
              </w:rPr>
              <w:t>Possibilité de commander par téléphone 7j/7, 24h/24</w:t>
            </w:r>
          </w:p>
        </w:tc>
        <w:tc>
          <w:tcPr>
            <w:tcW w:w="1441" w:type="dxa"/>
          </w:tcPr>
          <w:p w14:paraId="21FFD916" w14:textId="77777777" w:rsidR="00E717C5" w:rsidRPr="00C873B0" w:rsidRDefault="00E717C5" w:rsidP="00E717C5">
            <w:pPr>
              <w:spacing w:after="0"/>
              <w:ind w:left="-108"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C873B0">
              <w:rPr>
                <w:rFonts w:eastAsia="Times New Roman" w:cs="Times New Roman"/>
                <w:sz w:val="20"/>
              </w:rPr>
              <w:t xml:space="preserve">Oui – non préciser </w:t>
            </w:r>
            <w:r w:rsidRPr="00C873B0">
              <w:rPr>
                <w:rFonts w:eastAsia="Times New Roman" w:cs="Times New Roman"/>
                <w:sz w:val="20"/>
              </w:rPr>
              <w:lastRenderedPageBreak/>
              <w:t>l’organisation et l’effectif associé</w:t>
            </w:r>
          </w:p>
        </w:tc>
        <w:tc>
          <w:tcPr>
            <w:tcW w:w="992" w:type="dxa"/>
          </w:tcPr>
          <w:p w14:paraId="6F37E2DA" w14:textId="77777777" w:rsidR="00E717C5" w:rsidRPr="00C873B0" w:rsidRDefault="00E717C5" w:rsidP="00E717C5">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C873B0">
              <w:rPr>
                <w:rStyle w:val="lev"/>
                <w:b w:val="0"/>
                <w:color w:val="000000" w:themeColor="text1"/>
                <w:sz w:val="20"/>
              </w:rPr>
              <w:lastRenderedPageBreak/>
              <w:t>X</w:t>
            </w:r>
          </w:p>
        </w:tc>
        <w:tc>
          <w:tcPr>
            <w:tcW w:w="3334" w:type="dxa"/>
          </w:tcPr>
          <w:p w14:paraId="4E06B86F" w14:textId="77777777" w:rsidR="00E717C5" w:rsidRPr="003A3E77" w:rsidRDefault="00E717C5" w:rsidP="00E717C5">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E717C5" w:rsidRPr="003A3E77" w14:paraId="2A3C2C20" w14:textId="77777777" w:rsidTr="00E717C5">
        <w:tc>
          <w:tcPr>
            <w:cnfStyle w:val="001000000000" w:firstRow="0" w:lastRow="0" w:firstColumn="1" w:lastColumn="0" w:oddVBand="0" w:evenVBand="0" w:oddHBand="0" w:evenHBand="0" w:firstRowFirstColumn="0" w:firstRowLastColumn="0" w:lastRowFirstColumn="0" w:lastRowLastColumn="0"/>
            <w:tcW w:w="534" w:type="dxa"/>
          </w:tcPr>
          <w:p w14:paraId="586C089E" w14:textId="77777777" w:rsidR="00E717C5" w:rsidRPr="004D2E63" w:rsidRDefault="003A3E77" w:rsidP="00E717C5">
            <w:pPr>
              <w:spacing w:after="0"/>
              <w:rPr>
                <w:color w:val="000000" w:themeColor="text1"/>
              </w:rPr>
            </w:pPr>
            <w:r>
              <w:rPr>
                <w:color w:val="000000" w:themeColor="text1"/>
              </w:rPr>
              <w:t>12</w:t>
            </w:r>
          </w:p>
        </w:tc>
        <w:tc>
          <w:tcPr>
            <w:tcW w:w="3685" w:type="dxa"/>
          </w:tcPr>
          <w:p w14:paraId="43936772" w14:textId="77777777" w:rsidR="00E717C5" w:rsidRPr="00C873B0" w:rsidRDefault="00E717C5" w:rsidP="003A3E77">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b/>
                <w:sz w:val="20"/>
              </w:rPr>
            </w:pPr>
            <w:r w:rsidRPr="00C873B0">
              <w:rPr>
                <w:rFonts w:eastAsia="Times New Roman" w:cs="Times New Roman"/>
                <w:sz w:val="20"/>
              </w:rPr>
              <w:t>Décrire l’organisation logistique mise en œuvre à compter de la réception de la commande par téléphone jusqu’à son acheminement chez l’utilisateur final.</w:t>
            </w:r>
          </w:p>
        </w:tc>
        <w:tc>
          <w:tcPr>
            <w:tcW w:w="1441" w:type="dxa"/>
          </w:tcPr>
          <w:p w14:paraId="08F45649" w14:textId="77777777" w:rsidR="00E717C5" w:rsidRPr="00C873B0" w:rsidRDefault="00E717C5" w:rsidP="00E717C5">
            <w:pPr>
              <w:spacing w:after="0"/>
              <w:ind w:left="-108"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C873B0">
              <w:rPr>
                <w:rFonts w:eastAsia="Times New Roman" w:cs="Times New Roman"/>
                <w:sz w:val="20"/>
              </w:rPr>
              <w:t>Décrire  joindre un organigramme</w:t>
            </w:r>
          </w:p>
        </w:tc>
        <w:tc>
          <w:tcPr>
            <w:tcW w:w="992" w:type="dxa"/>
          </w:tcPr>
          <w:p w14:paraId="209EE824" w14:textId="77777777" w:rsidR="00E717C5" w:rsidRPr="00C873B0" w:rsidRDefault="00E717C5" w:rsidP="00E717C5">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C873B0">
              <w:rPr>
                <w:rStyle w:val="lev"/>
                <w:b w:val="0"/>
                <w:color w:val="000000" w:themeColor="text1"/>
                <w:sz w:val="20"/>
              </w:rPr>
              <w:t>X</w:t>
            </w:r>
          </w:p>
        </w:tc>
        <w:tc>
          <w:tcPr>
            <w:tcW w:w="3334" w:type="dxa"/>
          </w:tcPr>
          <w:p w14:paraId="0B3C7AB5" w14:textId="77777777" w:rsidR="00E717C5" w:rsidRPr="003A3E77" w:rsidRDefault="00E717C5" w:rsidP="00E717C5">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E717C5" w:rsidRPr="003A3E77" w14:paraId="410EA95E" w14:textId="77777777" w:rsidTr="00E717C5">
        <w:tc>
          <w:tcPr>
            <w:cnfStyle w:val="001000000000" w:firstRow="0" w:lastRow="0" w:firstColumn="1" w:lastColumn="0" w:oddVBand="0" w:evenVBand="0" w:oddHBand="0" w:evenHBand="0" w:firstRowFirstColumn="0" w:firstRowLastColumn="0" w:lastRowFirstColumn="0" w:lastRowLastColumn="0"/>
            <w:tcW w:w="534" w:type="dxa"/>
          </w:tcPr>
          <w:p w14:paraId="61758E35" w14:textId="77777777" w:rsidR="00E717C5" w:rsidRPr="003A3E77" w:rsidRDefault="003A3E77" w:rsidP="00E717C5">
            <w:pPr>
              <w:spacing w:after="0"/>
              <w:rPr>
                <w:color w:val="000000" w:themeColor="text1"/>
              </w:rPr>
            </w:pPr>
            <w:r>
              <w:rPr>
                <w:color w:val="000000" w:themeColor="text1"/>
              </w:rPr>
              <w:t>13</w:t>
            </w:r>
          </w:p>
        </w:tc>
        <w:tc>
          <w:tcPr>
            <w:tcW w:w="3685" w:type="dxa"/>
          </w:tcPr>
          <w:p w14:paraId="75DD6523" w14:textId="77777777" w:rsidR="00E717C5" w:rsidRPr="00C873B0" w:rsidRDefault="00E717C5" w:rsidP="003A3E77">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b/>
                <w:sz w:val="20"/>
              </w:rPr>
            </w:pPr>
            <w:r w:rsidRPr="00C873B0">
              <w:rPr>
                <w:rFonts w:eastAsia="Times New Roman" w:cs="Times New Roman"/>
                <w:sz w:val="20"/>
              </w:rPr>
              <w:t>Délai de mise à disposition</w:t>
            </w:r>
            <w:r w:rsidR="003A3E77" w:rsidRPr="00C873B0">
              <w:rPr>
                <w:rFonts w:eastAsia="Times New Roman" w:cs="Times New Roman"/>
                <w:sz w:val="20"/>
              </w:rPr>
              <w:t xml:space="preserve"> d’un matelas</w:t>
            </w:r>
          </w:p>
        </w:tc>
        <w:tc>
          <w:tcPr>
            <w:tcW w:w="1441" w:type="dxa"/>
          </w:tcPr>
          <w:p w14:paraId="497DE068" w14:textId="77777777" w:rsidR="00E717C5" w:rsidRPr="00C873B0" w:rsidRDefault="003A3E77" w:rsidP="00E717C5">
            <w:pPr>
              <w:spacing w:after="0"/>
              <w:ind w:left="-108"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C873B0">
              <w:rPr>
                <w:rFonts w:eastAsia="Times New Roman" w:cs="Times New Roman"/>
                <w:sz w:val="20"/>
              </w:rPr>
              <w:t>jours</w:t>
            </w:r>
          </w:p>
        </w:tc>
        <w:tc>
          <w:tcPr>
            <w:tcW w:w="992" w:type="dxa"/>
          </w:tcPr>
          <w:p w14:paraId="7D16D6CF" w14:textId="77777777" w:rsidR="00E717C5" w:rsidRPr="00C873B0" w:rsidRDefault="00E717C5" w:rsidP="00E717C5">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C873B0">
              <w:rPr>
                <w:rStyle w:val="lev"/>
                <w:b w:val="0"/>
                <w:color w:val="000000" w:themeColor="text1"/>
                <w:sz w:val="20"/>
              </w:rPr>
              <w:t>X</w:t>
            </w:r>
          </w:p>
        </w:tc>
        <w:tc>
          <w:tcPr>
            <w:tcW w:w="3334" w:type="dxa"/>
          </w:tcPr>
          <w:p w14:paraId="703BCC04" w14:textId="77777777" w:rsidR="00E717C5" w:rsidRPr="003A3E77" w:rsidRDefault="00E717C5" w:rsidP="00E717C5">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3A3E77" w:rsidRPr="003A3E77" w14:paraId="1784D91F" w14:textId="77777777" w:rsidTr="00E717C5">
        <w:tc>
          <w:tcPr>
            <w:cnfStyle w:val="001000000000" w:firstRow="0" w:lastRow="0" w:firstColumn="1" w:lastColumn="0" w:oddVBand="0" w:evenVBand="0" w:oddHBand="0" w:evenHBand="0" w:firstRowFirstColumn="0" w:firstRowLastColumn="0" w:lastRowFirstColumn="0" w:lastRowLastColumn="0"/>
            <w:tcW w:w="534" w:type="dxa"/>
          </w:tcPr>
          <w:p w14:paraId="6A8454FC" w14:textId="77777777" w:rsidR="003A3E77" w:rsidRPr="003A3E77" w:rsidRDefault="003A3E77" w:rsidP="00E717C5">
            <w:pPr>
              <w:spacing w:after="0"/>
              <w:rPr>
                <w:color w:val="000000" w:themeColor="text1"/>
              </w:rPr>
            </w:pPr>
            <w:r>
              <w:rPr>
                <w:color w:val="000000" w:themeColor="text1"/>
              </w:rPr>
              <w:t>14</w:t>
            </w:r>
          </w:p>
        </w:tc>
        <w:tc>
          <w:tcPr>
            <w:tcW w:w="3685" w:type="dxa"/>
          </w:tcPr>
          <w:p w14:paraId="71BD3F94" w14:textId="77777777" w:rsidR="003A3E77" w:rsidRPr="00C873B0" w:rsidRDefault="003A3E77" w:rsidP="003A3E77">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C873B0">
              <w:rPr>
                <w:rFonts w:eastAsia="Times New Roman" w:cs="Times New Roman"/>
                <w:sz w:val="20"/>
              </w:rPr>
              <w:t>Délai de mise à disposition d’un compresseur</w:t>
            </w:r>
          </w:p>
        </w:tc>
        <w:tc>
          <w:tcPr>
            <w:tcW w:w="1441" w:type="dxa"/>
          </w:tcPr>
          <w:p w14:paraId="043D1086" w14:textId="77777777" w:rsidR="003A3E77" w:rsidRPr="00C873B0" w:rsidRDefault="003A3E77" w:rsidP="00E717C5">
            <w:pPr>
              <w:spacing w:after="0"/>
              <w:ind w:left="-108"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C873B0">
              <w:rPr>
                <w:rFonts w:eastAsia="Times New Roman" w:cs="Times New Roman"/>
                <w:sz w:val="20"/>
              </w:rPr>
              <w:t>heures</w:t>
            </w:r>
          </w:p>
        </w:tc>
        <w:tc>
          <w:tcPr>
            <w:tcW w:w="992" w:type="dxa"/>
          </w:tcPr>
          <w:p w14:paraId="35AF8C9E" w14:textId="77777777" w:rsidR="003A3E77" w:rsidRPr="00C873B0" w:rsidRDefault="003A3E77" w:rsidP="00E717C5">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C873B0">
              <w:rPr>
                <w:rStyle w:val="lev"/>
                <w:b w:val="0"/>
                <w:color w:val="000000" w:themeColor="text1"/>
                <w:sz w:val="20"/>
              </w:rPr>
              <w:t>X</w:t>
            </w:r>
          </w:p>
        </w:tc>
        <w:tc>
          <w:tcPr>
            <w:tcW w:w="3334" w:type="dxa"/>
          </w:tcPr>
          <w:p w14:paraId="2AB25C1F" w14:textId="77777777" w:rsidR="003A3E77" w:rsidRPr="003A3E77" w:rsidRDefault="003A3E77" w:rsidP="00E717C5">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E717C5" w:rsidRPr="004D2E63" w14:paraId="24B81EBD" w14:textId="77777777" w:rsidTr="00E717C5">
        <w:tc>
          <w:tcPr>
            <w:cnfStyle w:val="001000000000" w:firstRow="0" w:lastRow="0" w:firstColumn="1" w:lastColumn="0" w:oddVBand="0" w:evenVBand="0" w:oddHBand="0" w:evenHBand="0" w:firstRowFirstColumn="0" w:firstRowLastColumn="0" w:lastRowFirstColumn="0" w:lastRowLastColumn="0"/>
            <w:tcW w:w="534" w:type="dxa"/>
          </w:tcPr>
          <w:p w14:paraId="5E8A3527" w14:textId="77777777" w:rsidR="00E717C5" w:rsidRPr="003A3E77" w:rsidRDefault="003A3E77" w:rsidP="00E717C5">
            <w:pPr>
              <w:spacing w:after="0"/>
              <w:rPr>
                <w:color w:val="000000" w:themeColor="text1"/>
              </w:rPr>
            </w:pPr>
            <w:r>
              <w:rPr>
                <w:color w:val="000000" w:themeColor="text1"/>
              </w:rPr>
              <w:t>15</w:t>
            </w:r>
          </w:p>
        </w:tc>
        <w:tc>
          <w:tcPr>
            <w:tcW w:w="3685" w:type="dxa"/>
          </w:tcPr>
          <w:p w14:paraId="77261087" w14:textId="77777777" w:rsidR="00E717C5" w:rsidRPr="00C873B0" w:rsidRDefault="00E717C5" w:rsidP="003A3E77">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b/>
                <w:sz w:val="20"/>
              </w:rPr>
            </w:pPr>
            <w:r w:rsidRPr="00C873B0">
              <w:rPr>
                <w:rFonts w:eastAsia="Times New Roman" w:cs="Times New Roman"/>
                <w:sz w:val="20"/>
              </w:rPr>
              <w:t>Possibilité de commander en se connectant  à un site internet dédié du candidat</w:t>
            </w:r>
          </w:p>
        </w:tc>
        <w:tc>
          <w:tcPr>
            <w:tcW w:w="1441" w:type="dxa"/>
          </w:tcPr>
          <w:p w14:paraId="0A54F273" w14:textId="77777777" w:rsidR="00E717C5" w:rsidRPr="00C873B0" w:rsidRDefault="00E717C5" w:rsidP="00E717C5">
            <w:pPr>
              <w:spacing w:after="0"/>
              <w:ind w:left="-108"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C873B0">
              <w:rPr>
                <w:rFonts w:eastAsia="Times New Roman" w:cs="Times New Roman"/>
                <w:sz w:val="20"/>
              </w:rPr>
              <w:t xml:space="preserve">Oui – non </w:t>
            </w:r>
          </w:p>
          <w:p w14:paraId="77E5CC5D" w14:textId="77777777" w:rsidR="00E717C5" w:rsidRPr="00C873B0" w:rsidRDefault="00E717C5" w:rsidP="00E717C5">
            <w:pPr>
              <w:spacing w:after="0"/>
              <w:ind w:left="-108"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C873B0">
              <w:rPr>
                <w:rFonts w:eastAsia="Times New Roman" w:cs="Times New Roman"/>
                <w:sz w:val="20"/>
              </w:rPr>
              <w:t>Préciser le nom du site Préciser l’effectif associé</w:t>
            </w:r>
          </w:p>
        </w:tc>
        <w:tc>
          <w:tcPr>
            <w:tcW w:w="992" w:type="dxa"/>
          </w:tcPr>
          <w:p w14:paraId="45DDFA87" w14:textId="77777777" w:rsidR="00E717C5" w:rsidRPr="00C873B0" w:rsidRDefault="00E717C5" w:rsidP="00E717C5">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C873B0">
              <w:rPr>
                <w:rStyle w:val="lev"/>
                <w:b w:val="0"/>
                <w:color w:val="000000" w:themeColor="text1"/>
                <w:sz w:val="20"/>
              </w:rPr>
              <w:t>Non</w:t>
            </w:r>
          </w:p>
        </w:tc>
        <w:tc>
          <w:tcPr>
            <w:tcW w:w="3334" w:type="dxa"/>
          </w:tcPr>
          <w:p w14:paraId="6FE0F8DD" w14:textId="77777777" w:rsidR="00E717C5" w:rsidRPr="003A3E77" w:rsidRDefault="00E717C5" w:rsidP="00E717C5">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E717C5" w:rsidRPr="004D2E63" w14:paraId="01217F4F" w14:textId="77777777" w:rsidTr="00E717C5">
        <w:tc>
          <w:tcPr>
            <w:cnfStyle w:val="001000000000" w:firstRow="0" w:lastRow="0" w:firstColumn="1" w:lastColumn="0" w:oddVBand="0" w:evenVBand="0" w:oddHBand="0" w:evenHBand="0" w:firstRowFirstColumn="0" w:firstRowLastColumn="0" w:lastRowFirstColumn="0" w:lastRowLastColumn="0"/>
            <w:tcW w:w="534" w:type="dxa"/>
          </w:tcPr>
          <w:p w14:paraId="467FF43A" w14:textId="77777777" w:rsidR="00E717C5" w:rsidRPr="004D2E63" w:rsidRDefault="003A3E77" w:rsidP="00E717C5">
            <w:pPr>
              <w:spacing w:after="0"/>
              <w:rPr>
                <w:color w:val="000000" w:themeColor="text1"/>
              </w:rPr>
            </w:pPr>
            <w:r>
              <w:rPr>
                <w:color w:val="000000" w:themeColor="text1"/>
              </w:rPr>
              <w:t>16</w:t>
            </w:r>
          </w:p>
        </w:tc>
        <w:tc>
          <w:tcPr>
            <w:tcW w:w="3685" w:type="dxa"/>
          </w:tcPr>
          <w:p w14:paraId="35C93E6C" w14:textId="77777777" w:rsidR="00E717C5" w:rsidRPr="00C873B0" w:rsidRDefault="00E717C5" w:rsidP="003A3E77">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b/>
                <w:sz w:val="20"/>
              </w:rPr>
            </w:pPr>
            <w:r w:rsidRPr="00C873B0">
              <w:rPr>
                <w:rFonts w:eastAsia="Times New Roman" w:cs="Times New Roman"/>
                <w:sz w:val="20"/>
              </w:rPr>
              <w:t>Méthodologie et outils permettant aux candidats d’assurer la rapidité et la fiabilité des livraisons.</w:t>
            </w:r>
          </w:p>
        </w:tc>
        <w:tc>
          <w:tcPr>
            <w:tcW w:w="1441" w:type="dxa"/>
          </w:tcPr>
          <w:p w14:paraId="046C778D" w14:textId="77777777" w:rsidR="00E717C5" w:rsidRPr="00C873B0" w:rsidRDefault="00E717C5" w:rsidP="00E717C5">
            <w:pPr>
              <w:spacing w:after="0"/>
              <w:ind w:left="-108"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C873B0">
              <w:rPr>
                <w:rFonts w:eastAsia="Times New Roman" w:cs="Times New Roman"/>
                <w:sz w:val="20"/>
              </w:rPr>
              <w:t>Décrire</w:t>
            </w:r>
          </w:p>
        </w:tc>
        <w:tc>
          <w:tcPr>
            <w:tcW w:w="992" w:type="dxa"/>
          </w:tcPr>
          <w:p w14:paraId="5033062F" w14:textId="77777777" w:rsidR="00E717C5" w:rsidRPr="00C873B0" w:rsidRDefault="00E717C5" w:rsidP="00E717C5">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C873B0">
              <w:rPr>
                <w:rStyle w:val="lev"/>
                <w:b w:val="0"/>
                <w:color w:val="000000" w:themeColor="text1"/>
                <w:sz w:val="20"/>
              </w:rPr>
              <w:t>X</w:t>
            </w:r>
          </w:p>
        </w:tc>
        <w:tc>
          <w:tcPr>
            <w:tcW w:w="3334" w:type="dxa"/>
          </w:tcPr>
          <w:p w14:paraId="5081081F" w14:textId="77777777" w:rsidR="00E717C5" w:rsidRPr="003A3E77" w:rsidRDefault="00E717C5" w:rsidP="00E717C5">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E717C5" w:rsidRPr="004D2E63" w14:paraId="2D77F49F" w14:textId="77777777" w:rsidTr="00E717C5">
        <w:tc>
          <w:tcPr>
            <w:cnfStyle w:val="001000000000" w:firstRow="0" w:lastRow="0" w:firstColumn="1" w:lastColumn="0" w:oddVBand="0" w:evenVBand="0" w:oddHBand="0" w:evenHBand="0" w:firstRowFirstColumn="0" w:firstRowLastColumn="0" w:lastRowFirstColumn="0" w:lastRowLastColumn="0"/>
            <w:tcW w:w="534" w:type="dxa"/>
          </w:tcPr>
          <w:p w14:paraId="7D1D9857" w14:textId="77777777" w:rsidR="00E717C5" w:rsidRPr="004D2E63" w:rsidRDefault="003A3E77" w:rsidP="00E717C5">
            <w:pPr>
              <w:spacing w:after="0"/>
              <w:rPr>
                <w:color w:val="000000" w:themeColor="text1"/>
              </w:rPr>
            </w:pPr>
            <w:r>
              <w:rPr>
                <w:color w:val="000000" w:themeColor="text1"/>
              </w:rPr>
              <w:t>17</w:t>
            </w:r>
          </w:p>
        </w:tc>
        <w:tc>
          <w:tcPr>
            <w:tcW w:w="3685" w:type="dxa"/>
          </w:tcPr>
          <w:p w14:paraId="736A4CF8" w14:textId="77777777" w:rsidR="00E717C5" w:rsidRPr="00C873B0" w:rsidRDefault="00E717C5" w:rsidP="003A3E77">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Arial"/>
                <w:b/>
                <w:sz w:val="20"/>
              </w:rPr>
            </w:pPr>
            <w:r w:rsidRPr="00C873B0">
              <w:rPr>
                <w:rFonts w:eastAsia="Times New Roman" w:cs="Arial"/>
                <w:sz w:val="20"/>
              </w:rPr>
              <w:t>C</w:t>
            </w:r>
            <w:r w:rsidR="003A3E77" w:rsidRPr="00C873B0">
              <w:rPr>
                <w:rFonts w:eastAsia="Times New Roman" w:cs="Arial"/>
                <w:sz w:val="20"/>
              </w:rPr>
              <w:t>ompresseurs : c</w:t>
            </w:r>
            <w:r w:rsidRPr="00C873B0">
              <w:rPr>
                <w:rFonts w:eastAsia="Times New Roman" w:cs="Arial"/>
                <w:sz w:val="20"/>
              </w:rPr>
              <w:t>apacité de réactivité en cas de modification d’horaire ou de jour de livraison :</w:t>
            </w:r>
          </w:p>
          <w:p w14:paraId="5017CC24" w14:textId="77777777" w:rsidR="00E717C5" w:rsidRPr="00C873B0" w:rsidRDefault="00E717C5" w:rsidP="003A3E77">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Arial"/>
                <w:b/>
                <w:sz w:val="20"/>
              </w:rPr>
            </w:pPr>
            <w:r w:rsidRPr="00C873B0">
              <w:rPr>
                <w:rFonts w:eastAsia="Times New Roman" w:cs="Arial"/>
                <w:sz w:val="20"/>
              </w:rPr>
              <w:t>Préciser les conditions</w:t>
            </w:r>
          </w:p>
          <w:p w14:paraId="3BFF5945" w14:textId="77777777" w:rsidR="00E717C5" w:rsidRPr="00C873B0" w:rsidRDefault="00E717C5" w:rsidP="003A3E77">
            <w:pPr>
              <w:pStyle w:val="Paragraphedeliste"/>
              <w:numPr>
                <w:ilvl w:val="0"/>
                <w:numId w:val="23"/>
              </w:numPr>
              <w:tabs>
                <w:tab w:val="clear" w:pos="927"/>
                <w:tab w:val="num" w:pos="426"/>
              </w:tabs>
              <w:spacing w:after="0"/>
              <w:ind w:left="-19" w:right="-108" w:hanging="785"/>
              <w:jc w:val="left"/>
              <w:cnfStyle w:val="000000000000" w:firstRow="0" w:lastRow="0" w:firstColumn="0" w:lastColumn="0" w:oddVBand="0" w:evenVBand="0" w:oddHBand="0" w:evenHBand="0" w:firstRowFirstColumn="0" w:firstRowLastColumn="0" w:lastRowFirstColumn="0" w:lastRowLastColumn="0"/>
              <w:rPr>
                <w:rFonts w:eastAsia="Times New Roman" w:cs="Arial"/>
                <w:b/>
                <w:sz w:val="20"/>
              </w:rPr>
            </w:pPr>
            <w:r w:rsidRPr="00C873B0">
              <w:rPr>
                <w:rFonts w:eastAsia="Times New Roman" w:cs="Arial"/>
                <w:sz w:val="20"/>
              </w:rPr>
              <w:t>D’annulation</w:t>
            </w:r>
          </w:p>
          <w:p w14:paraId="4E107DE3" w14:textId="77777777" w:rsidR="00E717C5" w:rsidRPr="00C873B0" w:rsidRDefault="00E717C5" w:rsidP="003A3E77">
            <w:pPr>
              <w:pStyle w:val="Paragraphedeliste"/>
              <w:numPr>
                <w:ilvl w:val="0"/>
                <w:numId w:val="23"/>
              </w:numPr>
              <w:tabs>
                <w:tab w:val="clear" w:pos="927"/>
                <w:tab w:val="num" w:pos="426"/>
              </w:tabs>
              <w:spacing w:after="0"/>
              <w:ind w:left="-19" w:right="-108" w:hanging="785"/>
              <w:jc w:val="left"/>
              <w:cnfStyle w:val="000000000000" w:firstRow="0" w:lastRow="0" w:firstColumn="0" w:lastColumn="0" w:oddVBand="0" w:evenVBand="0" w:oddHBand="0" w:evenHBand="0" w:firstRowFirstColumn="0" w:firstRowLastColumn="0" w:lastRowFirstColumn="0" w:lastRowLastColumn="0"/>
              <w:rPr>
                <w:rFonts w:eastAsia="Times New Roman" w:cs="Arial"/>
                <w:sz w:val="20"/>
              </w:rPr>
            </w:pPr>
            <w:r w:rsidRPr="00C873B0">
              <w:rPr>
                <w:rFonts w:eastAsia="Times New Roman" w:cs="Arial"/>
                <w:sz w:val="20"/>
              </w:rPr>
              <w:t>De modification de rendez-vous (délai minimum nécessaire,…)</w:t>
            </w:r>
          </w:p>
        </w:tc>
        <w:tc>
          <w:tcPr>
            <w:tcW w:w="1441" w:type="dxa"/>
          </w:tcPr>
          <w:p w14:paraId="69BA54CA" w14:textId="77777777" w:rsidR="00E717C5" w:rsidRPr="00C873B0" w:rsidRDefault="00E717C5" w:rsidP="00E717C5">
            <w:pPr>
              <w:spacing w:after="0"/>
              <w:ind w:left="-108" w:right="-122"/>
              <w:cnfStyle w:val="000000000000" w:firstRow="0" w:lastRow="0" w:firstColumn="0" w:lastColumn="0" w:oddVBand="0" w:evenVBand="0" w:oddHBand="0" w:evenHBand="0" w:firstRowFirstColumn="0" w:firstRowLastColumn="0" w:lastRowFirstColumn="0" w:lastRowLastColumn="0"/>
              <w:rPr>
                <w:rFonts w:eastAsia="Times New Roman" w:cs="Arial"/>
                <w:sz w:val="20"/>
              </w:rPr>
            </w:pPr>
            <w:r w:rsidRPr="00C873B0">
              <w:rPr>
                <w:rFonts w:eastAsia="Times New Roman" w:cs="Arial"/>
                <w:sz w:val="20"/>
              </w:rPr>
              <w:t>Décrire</w:t>
            </w:r>
          </w:p>
        </w:tc>
        <w:tc>
          <w:tcPr>
            <w:tcW w:w="992" w:type="dxa"/>
          </w:tcPr>
          <w:p w14:paraId="2C53B5BB" w14:textId="77777777" w:rsidR="00E717C5" w:rsidRPr="00C873B0" w:rsidRDefault="00E717C5" w:rsidP="00E717C5">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C873B0">
              <w:rPr>
                <w:rStyle w:val="lev"/>
                <w:b w:val="0"/>
                <w:color w:val="000000" w:themeColor="text1"/>
                <w:sz w:val="20"/>
              </w:rPr>
              <w:t>X</w:t>
            </w:r>
          </w:p>
        </w:tc>
        <w:tc>
          <w:tcPr>
            <w:tcW w:w="3334" w:type="dxa"/>
          </w:tcPr>
          <w:p w14:paraId="226F9370" w14:textId="77777777" w:rsidR="00E717C5" w:rsidRPr="003A3E77" w:rsidRDefault="00E717C5" w:rsidP="00E717C5">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E717C5" w:rsidRPr="004D2E63" w14:paraId="0E67DBD2" w14:textId="77777777" w:rsidTr="00E717C5">
        <w:tc>
          <w:tcPr>
            <w:cnfStyle w:val="001000000000" w:firstRow="0" w:lastRow="0" w:firstColumn="1" w:lastColumn="0" w:oddVBand="0" w:evenVBand="0" w:oddHBand="0" w:evenHBand="0" w:firstRowFirstColumn="0" w:firstRowLastColumn="0" w:lastRowFirstColumn="0" w:lastRowLastColumn="0"/>
            <w:tcW w:w="534" w:type="dxa"/>
          </w:tcPr>
          <w:p w14:paraId="6DF055CB" w14:textId="77777777" w:rsidR="00E717C5" w:rsidRPr="008B702A" w:rsidRDefault="003A3E77" w:rsidP="00E717C5">
            <w:pPr>
              <w:spacing w:after="0"/>
              <w:rPr>
                <w:color w:val="000000" w:themeColor="text1"/>
              </w:rPr>
            </w:pPr>
            <w:r w:rsidRPr="008B702A">
              <w:rPr>
                <w:color w:val="000000" w:themeColor="text1"/>
              </w:rPr>
              <w:t>18</w:t>
            </w:r>
          </w:p>
        </w:tc>
        <w:tc>
          <w:tcPr>
            <w:tcW w:w="3685" w:type="dxa"/>
          </w:tcPr>
          <w:p w14:paraId="38184B60" w14:textId="77777777" w:rsidR="00E717C5" w:rsidRPr="008B702A" w:rsidRDefault="00E717C5" w:rsidP="003A3E77">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b/>
                <w:sz w:val="20"/>
              </w:rPr>
            </w:pPr>
            <w:r w:rsidRPr="008B702A">
              <w:rPr>
                <w:rFonts w:eastAsia="Times New Roman" w:cs="Times New Roman"/>
                <w:sz w:val="20"/>
              </w:rPr>
              <w:t xml:space="preserve">Localisation géographique du ou des centres de stockage et de traitement des </w:t>
            </w:r>
            <w:r w:rsidR="003A3E77" w:rsidRPr="008B702A">
              <w:rPr>
                <w:rFonts w:eastAsia="Times New Roman" w:cs="Times New Roman"/>
                <w:sz w:val="20"/>
              </w:rPr>
              <w:t>compresseurs</w:t>
            </w:r>
          </w:p>
        </w:tc>
        <w:tc>
          <w:tcPr>
            <w:tcW w:w="1441" w:type="dxa"/>
          </w:tcPr>
          <w:p w14:paraId="17107AD1" w14:textId="77777777" w:rsidR="00E717C5" w:rsidRPr="008B702A" w:rsidRDefault="00E717C5" w:rsidP="00E717C5">
            <w:pPr>
              <w:spacing w:after="0"/>
              <w:ind w:left="-108"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8B702A">
              <w:rPr>
                <w:rFonts w:eastAsia="Times New Roman" w:cs="Times New Roman"/>
                <w:sz w:val="20"/>
              </w:rPr>
              <w:t>Préciser</w:t>
            </w:r>
          </w:p>
        </w:tc>
        <w:tc>
          <w:tcPr>
            <w:tcW w:w="992" w:type="dxa"/>
          </w:tcPr>
          <w:p w14:paraId="6E446EB4" w14:textId="77777777" w:rsidR="00E717C5" w:rsidRPr="008B702A" w:rsidRDefault="00E717C5" w:rsidP="00E717C5">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8B702A">
              <w:rPr>
                <w:rStyle w:val="lev"/>
                <w:b w:val="0"/>
                <w:color w:val="000000" w:themeColor="text1"/>
                <w:sz w:val="20"/>
              </w:rPr>
              <w:t>Non</w:t>
            </w:r>
          </w:p>
        </w:tc>
        <w:tc>
          <w:tcPr>
            <w:tcW w:w="3334" w:type="dxa"/>
          </w:tcPr>
          <w:p w14:paraId="5257D3DE" w14:textId="77777777" w:rsidR="00E717C5" w:rsidRPr="003A3E77" w:rsidRDefault="00E717C5" w:rsidP="00E717C5">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E717C5" w:rsidRPr="004D2E63" w14:paraId="60838F7B" w14:textId="77777777" w:rsidTr="00E717C5">
        <w:tc>
          <w:tcPr>
            <w:cnfStyle w:val="001000000000" w:firstRow="0" w:lastRow="0" w:firstColumn="1" w:lastColumn="0" w:oddVBand="0" w:evenVBand="0" w:oddHBand="0" w:evenHBand="0" w:firstRowFirstColumn="0" w:firstRowLastColumn="0" w:lastRowFirstColumn="0" w:lastRowLastColumn="0"/>
            <w:tcW w:w="534" w:type="dxa"/>
          </w:tcPr>
          <w:p w14:paraId="4168B78B" w14:textId="77777777" w:rsidR="00E717C5" w:rsidRPr="004D2E63" w:rsidRDefault="003A3E77" w:rsidP="00E717C5">
            <w:pPr>
              <w:spacing w:after="0"/>
              <w:rPr>
                <w:color w:val="000000" w:themeColor="text1"/>
              </w:rPr>
            </w:pPr>
            <w:r>
              <w:rPr>
                <w:color w:val="000000" w:themeColor="text1"/>
              </w:rPr>
              <w:t>19</w:t>
            </w:r>
          </w:p>
        </w:tc>
        <w:tc>
          <w:tcPr>
            <w:tcW w:w="3685" w:type="dxa"/>
          </w:tcPr>
          <w:p w14:paraId="6956286F" w14:textId="77777777" w:rsidR="00E717C5" w:rsidRPr="00C873B0" w:rsidRDefault="003A3E77" w:rsidP="003A3E77">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b/>
                <w:sz w:val="20"/>
              </w:rPr>
            </w:pPr>
            <w:r w:rsidRPr="00C873B0">
              <w:rPr>
                <w:rFonts w:eastAsia="Times New Roman" w:cs="Times New Roman"/>
                <w:sz w:val="20"/>
              </w:rPr>
              <w:t>Nombre de compresseurs</w:t>
            </w:r>
            <w:r w:rsidR="00E717C5" w:rsidRPr="00C873B0">
              <w:rPr>
                <w:rFonts w:eastAsia="Times New Roman" w:cs="Times New Roman"/>
                <w:sz w:val="20"/>
              </w:rPr>
              <w:t xml:space="preserve"> en stock qui seront  dédiés à la location pour l’APHP en cas de marché.</w:t>
            </w:r>
          </w:p>
        </w:tc>
        <w:tc>
          <w:tcPr>
            <w:tcW w:w="1441" w:type="dxa"/>
          </w:tcPr>
          <w:p w14:paraId="295A1B78" w14:textId="77777777" w:rsidR="00E717C5" w:rsidRPr="00C873B0" w:rsidRDefault="003A3E77" w:rsidP="003A3E77">
            <w:pPr>
              <w:spacing w:after="0"/>
              <w:ind w:left="-108"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C873B0">
              <w:rPr>
                <w:rFonts w:eastAsia="Times New Roman" w:cs="Times New Roman"/>
                <w:sz w:val="20"/>
              </w:rPr>
              <w:t>Nombre</w:t>
            </w:r>
          </w:p>
        </w:tc>
        <w:tc>
          <w:tcPr>
            <w:tcW w:w="992" w:type="dxa"/>
          </w:tcPr>
          <w:p w14:paraId="00DC88B7" w14:textId="77777777" w:rsidR="00E717C5" w:rsidRPr="00C873B0" w:rsidRDefault="00E717C5" w:rsidP="00E717C5">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C873B0">
              <w:rPr>
                <w:rStyle w:val="lev"/>
                <w:b w:val="0"/>
                <w:color w:val="000000" w:themeColor="text1"/>
                <w:sz w:val="20"/>
              </w:rPr>
              <w:t>Non</w:t>
            </w:r>
          </w:p>
        </w:tc>
        <w:tc>
          <w:tcPr>
            <w:tcW w:w="3334" w:type="dxa"/>
          </w:tcPr>
          <w:p w14:paraId="277577D9" w14:textId="77777777" w:rsidR="00E717C5" w:rsidRPr="003A3E77" w:rsidRDefault="00E717C5" w:rsidP="00E717C5">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E717C5" w:rsidRPr="004D2E63" w14:paraId="6EDF677D" w14:textId="77777777" w:rsidTr="00E717C5">
        <w:tc>
          <w:tcPr>
            <w:cnfStyle w:val="001000000000" w:firstRow="0" w:lastRow="0" w:firstColumn="1" w:lastColumn="0" w:oddVBand="0" w:evenVBand="0" w:oddHBand="0" w:evenHBand="0" w:firstRowFirstColumn="0" w:firstRowLastColumn="0" w:lastRowFirstColumn="0" w:lastRowLastColumn="0"/>
            <w:tcW w:w="534" w:type="dxa"/>
          </w:tcPr>
          <w:p w14:paraId="32244A3F" w14:textId="77777777" w:rsidR="00E717C5" w:rsidRPr="004D2E63" w:rsidRDefault="003A3E77" w:rsidP="00E717C5">
            <w:pPr>
              <w:spacing w:after="0"/>
              <w:rPr>
                <w:color w:val="000000" w:themeColor="text1"/>
              </w:rPr>
            </w:pPr>
            <w:r>
              <w:rPr>
                <w:color w:val="000000" w:themeColor="text1"/>
              </w:rPr>
              <w:t>20</w:t>
            </w:r>
          </w:p>
        </w:tc>
        <w:tc>
          <w:tcPr>
            <w:tcW w:w="3685" w:type="dxa"/>
          </w:tcPr>
          <w:p w14:paraId="35412BE7" w14:textId="77777777" w:rsidR="00E717C5" w:rsidRPr="00C873B0" w:rsidRDefault="00E717C5" w:rsidP="003A3E77">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b/>
                <w:sz w:val="20"/>
              </w:rPr>
            </w:pPr>
            <w:r w:rsidRPr="00C873B0">
              <w:rPr>
                <w:rFonts w:eastAsia="Times New Roman" w:cs="Times New Roman"/>
                <w:sz w:val="20"/>
              </w:rPr>
              <w:t>Politique mise en place pour pallier une rupture de stock et garantissant la sécurité d’approvisionnement de l’APHP.</w:t>
            </w:r>
          </w:p>
        </w:tc>
        <w:tc>
          <w:tcPr>
            <w:tcW w:w="1441" w:type="dxa"/>
          </w:tcPr>
          <w:p w14:paraId="203E0EAB" w14:textId="77777777" w:rsidR="00E717C5" w:rsidRPr="00C873B0" w:rsidRDefault="00E717C5" w:rsidP="00E717C5">
            <w:pPr>
              <w:spacing w:after="0"/>
              <w:ind w:left="-108"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C873B0">
              <w:rPr>
                <w:rFonts w:eastAsia="Times New Roman" w:cs="Times New Roman"/>
                <w:sz w:val="20"/>
              </w:rPr>
              <w:t>Décrire</w:t>
            </w:r>
          </w:p>
        </w:tc>
        <w:tc>
          <w:tcPr>
            <w:tcW w:w="992" w:type="dxa"/>
          </w:tcPr>
          <w:p w14:paraId="07C5701F" w14:textId="77777777" w:rsidR="00E717C5" w:rsidRPr="00C873B0" w:rsidRDefault="00E717C5" w:rsidP="00E717C5">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C873B0">
              <w:rPr>
                <w:rStyle w:val="lev"/>
                <w:b w:val="0"/>
                <w:color w:val="000000" w:themeColor="text1"/>
                <w:sz w:val="20"/>
              </w:rPr>
              <w:t>X</w:t>
            </w:r>
          </w:p>
        </w:tc>
        <w:tc>
          <w:tcPr>
            <w:tcW w:w="3334" w:type="dxa"/>
          </w:tcPr>
          <w:p w14:paraId="3C6AF901" w14:textId="77777777" w:rsidR="00E717C5" w:rsidRPr="003A3E77" w:rsidRDefault="00E717C5" w:rsidP="00E717C5">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E717C5" w:rsidRPr="004D2E63" w14:paraId="4A3C0935" w14:textId="77777777" w:rsidTr="00E717C5">
        <w:tc>
          <w:tcPr>
            <w:cnfStyle w:val="001000000000" w:firstRow="0" w:lastRow="0" w:firstColumn="1" w:lastColumn="0" w:oddVBand="0" w:evenVBand="0" w:oddHBand="0" w:evenHBand="0" w:firstRowFirstColumn="0" w:firstRowLastColumn="0" w:lastRowFirstColumn="0" w:lastRowLastColumn="0"/>
            <w:tcW w:w="534" w:type="dxa"/>
          </w:tcPr>
          <w:p w14:paraId="0B92153C" w14:textId="77777777" w:rsidR="00E717C5" w:rsidRPr="004D2E63" w:rsidRDefault="003A3E77" w:rsidP="00E717C5">
            <w:pPr>
              <w:spacing w:after="0"/>
              <w:rPr>
                <w:color w:val="000000" w:themeColor="text1"/>
              </w:rPr>
            </w:pPr>
            <w:r>
              <w:rPr>
                <w:color w:val="000000" w:themeColor="text1"/>
              </w:rPr>
              <w:t>21</w:t>
            </w:r>
          </w:p>
        </w:tc>
        <w:tc>
          <w:tcPr>
            <w:tcW w:w="3685" w:type="dxa"/>
          </w:tcPr>
          <w:p w14:paraId="7E4544C8" w14:textId="77777777" w:rsidR="00E717C5" w:rsidRPr="00C873B0" w:rsidRDefault="00E717C5" w:rsidP="003A3E77">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b/>
                <w:sz w:val="20"/>
              </w:rPr>
            </w:pPr>
            <w:r w:rsidRPr="00C873B0">
              <w:rPr>
                <w:rFonts w:eastAsia="Times New Roman" w:cs="Times New Roman"/>
                <w:sz w:val="20"/>
              </w:rPr>
              <w:t xml:space="preserve">Protocole de nettoyage et de désinfection des </w:t>
            </w:r>
            <w:r w:rsidR="003A3E77" w:rsidRPr="00C873B0">
              <w:rPr>
                <w:rFonts w:eastAsia="Times New Roman" w:cs="Times New Roman"/>
                <w:sz w:val="20"/>
              </w:rPr>
              <w:t>compresseurs</w:t>
            </w:r>
            <w:r w:rsidRPr="00C873B0">
              <w:rPr>
                <w:rFonts w:eastAsia="Times New Roman" w:cs="Times New Roman"/>
                <w:sz w:val="20"/>
              </w:rPr>
              <w:t xml:space="preserve"> </w:t>
            </w:r>
          </w:p>
        </w:tc>
        <w:tc>
          <w:tcPr>
            <w:tcW w:w="1441" w:type="dxa"/>
          </w:tcPr>
          <w:p w14:paraId="426CB061" w14:textId="77777777" w:rsidR="00E717C5" w:rsidRPr="00C873B0" w:rsidRDefault="00E717C5" w:rsidP="00E717C5">
            <w:pPr>
              <w:spacing w:after="0"/>
              <w:ind w:left="-84"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C873B0">
              <w:rPr>
                <w:rFonts w:eastAsia="Times New Roman" w:cs="Times New Roman"/>
                <w:sz w:val="20"/>
              </w:rPr>
              <w:t>Décrire chaque étape</w:t>
            </w:r>
          </w:p>
        </w:tc>
        <w:tc>
          <w:tcPr>
            <w:tcW w:w="992" w:type="dxa"/>
          </w:tcPr>
          <w:p w14:paraId="5EB75FAA" w14:textId="77777777" w:rsidR="00E717C5" w:rsidRPr="00C873B0" w:rsidRDefault="00E717C5" w:rsidP="00E717C5">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C873B0">
              <w:rPr>
                <w:rStyle w:val="lev"/>
                <w:b w:val="0"/>
                <w:color w:val="000000" w:themeColor="text1"/>
                <w:sz w:val="20"/>
              </w:rPr>
              <w:t>X</w:t>
            </w:r>
          </w:p>
        </w:tc>
        <w:tc>
          <w:tcPr>
            <w:tcW w:w="3334" w:type="dxa"/>
          </w:tcPr>
          <w:p w14:paraId="3BDDE236" w14:textId="77777777" w:rsidR="00E717C5" w:rsidRPr="003A3E77" w:rsidRDefault="00E717C5" w:rsidP="00E717C5">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E717C5" w:rsidRPr="004D2E63" w14:paraId="7BA6023D" w14:textId="77777777" w:rsidTr="00E717C5">
        <w:tc>
          <w:tcPr>
            <w:cnfStyle w:val="001000000000" w:firstRow="0" w:lastRow="0" w:firstColumn="1" w:lastColumn="0" w:oddVBand="0" w:evenVBand="0" w:oddHBand="0" w:evenHBand="0" w:firstRowFirstColumn="0" w:firstRowLastColumn="0" w:lastRowFirstColumn="0" w:lastRowLastColumn="0"/>
            <w:tcW w:w="534" w:type="dxa"/>
          </w:tcPr>
          <w:p w14:paraId="7C3A1D0D" w14:textId="77777777" w:rsidR="00E717C5" w:rsidRPr="004D2E63" w:rsidRDefault="003A3E77" w:rsidP="00E717C5">
            <w:pPr>
              <w:spacing w:after="0"/>
              <w:rPr>
                <w:color w:val="000000" w:themeColor="text1"/>
              </w:rPr>
            </w:pPr>
            <w:r>
              <w:rPr>
                <w:color w:val="000000" w:themeColor="text1"/>
              </w:rPr>
              <w:t>22</w:t>
            </w:r>
          </w:p>
        </w:tc>
        <w:tc>
          <w:tcPr>
            <w:tcW w:w="3685" w:type="dxa"/>
          </w:tcPr>
          <w:p w14:paraId="5C798404" w14:textId="77777777" w:rsidR="00E717C5" w:rsidRPr="00C873B0" w:rsidRDefault="00E717C5" w:rsidP="003A3E77">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b/>
                <w:sz w:val="20"/>
              </w:rPr>
            </w:pPr>
            <w:r w:rsidRPr="00C873B0">
              <w:rPr>
                <w:rFonts w:eastAsia="Times New Roman" w:cs="Times New Roman"/>
                <w:sz w:val="20"/>
              </w:rPr>
              <w:t>Protocole d’hygiène validé par un organisme indépendant</w:t>
            </w:r>
          </w:p>
        </w:tc>
        <w:tc>
          <w:tcPr>
            <w:tcW w:w="1441" w:type="dxa"/>
          </w:tcPr>
          <w:p w14:paraId="3CCA76E1" w14:textId="77777777" w:rsidR="00E717C5" w:rsidRPr="00C873B0" w:rsidRDefault="00E717C5" w:rsidP="00E717C5">
            <w:pPr>
              <w:spacing w:after="0"/>
              <w:ind w:left="-84"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C873B0">
              <w:rPr>
                <w:rFonts w:eastAsia="Times New Roman" w:cs="Times New Roman"/>
                <w:sz w:val="20"/>
              </w:rPr>
              <w:t>Oui – non joindre le certificat</w:t>
            </w:r>
          </w:p>
        </w:tc>
        <w:tc>
          <w:tcPr>
            <w:tcW w:w="992" w:type="dxa"/>
          </w:tcPr>
          <w:p w14:paraId="3E3F5F05" w14:textId="77777777" w:rsidR="00E717C5" w:rsidRPr="00C873B0" w:rsidRDefault="00E717C5" w:rsidP="00E717C5">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C873B0">
              <w:rPr>
                <w:rStyle w:val="lev"/>
                <w:b w:val="0"/>
                <w:color w:val="000000" w:themeColor="text1"/>
                <w:sz w:val="20"/>
              </w:rPr>
              <w:t>X</w:t>
            </w:r>
          </w:p>
        </w:tc>
        <w:tc>
          <w:tcPr>
            <w:tcW w:w="3334" w:type="dxa"/>
          </w:tcPr>
          <w:p w14:paraId="202D0F05" w14:textId="77777777" w:rsidR="00E717C5" w:rsidRPr="003A3E77" w:rsidRDefault="00E717C5" w:rsidP="00E717C5">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E717C5" w:rsidRPr="00526630" w14:paraId="4EFA266C" w14:textId="77777777" w:rsidTr="00E717C5">
        <w:tc>
          <w:tcPr>
            <w:cnfStyle w:val="001000000000" w:firstRow="0" w:lastRow="0" w:firstColumn="1" w:lastColumn="0" w:oddVBand="0" w:evenVBand="0" w:oddHBand="0" w:evenHBand="0" w:firstRowFirstColumn="0" w:firstRowLastColumn="0" w:lastRowFirstColumn="0" w:lastRowLastColumn="0"/>
            <w:tcW w:w="534" w:type="dxa"/>
          </w:tcPr>
          <w:p w14:paraId="2AB0CCAE" w14:textId="77777777" w:rsidR="00E717C5" w:rsidRPr="00526630" w:rsidRDefault="003A3E77" w:rsidP="00E717C5">
            <w:pPr>
              <w:spacing w:after="0"/>
              <w:rPr>
                <w:color w:val="000000" w:themeColor="text1"/>
              </w:rPr>
            </w:pPr>
            <w:r>
              <w:rPr>
                <w:color w:val="000000" w:themeColor="text1"/>
              </w:rPr>
              <w:t>23</w:t>
            </w:r>
          </w:p>
        </w:tc>
        <w:tc>
          <w:tcPr>
            <w:tcW w:w="3685" w:type="dxa"/>
          </w:tcPr>
          <w:p w14:paraId="5BA9060D" w14:textId="77777777" w:rsidR="00E717C5" w:rsidRPr="00C873B0" w:rsidRDefault="00E717C5" w:rsidP="003A3E77">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b/>
                <w:sz w:val="20"/>
              </w:rPr>
            </w:pPr>
            <w:r w:rsidRPr="00C873B0">
              <w:rPr>
                <w:rFonts w:eastAsia="Times New Roman" w:cs="Times New Roman"/>
                <w:sz w:val="20"/>
              </w:rPr>
              <w:t>Décrire le système de traçabilité mis en place lors de la désinfection : compresseur</w:t>
            </w:r>
          </w:p>
        </w:tc>
        <w:tc>
          <w:tcPr>
            <w:tcW w:w="1441" w:type="dxa"/>
          </w:tcPr>
          <w:p w14:paraId="7E5A0E90" w14:textId="77777777" w:rsidR="00E717C5" w:rsidRPr="00C873B0" w:rsidRDefault="00E717C5" w:rsidP="00E717C5">
            <w:pPr>
              <w:spacing w:after="0"/>
              <w:ind w:left="-108"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C873B0">
              <w:rPr>
                <w:rFonts w:eastAsia="Times New Roman" w:cs="Times New Roman"/>
                <w:sz w:val="20"/>
              </w:rPr>
              <w:t>Décrire</w:t>
            </w:r>
          </w:p>
        </w:tc>
        <w:tc>
          <w:tcPr>
            <w:tcW w:w="992" w:type="dxa"/>
          </w:tcPr>
          <w:p w14:paraId="5FEDB574" w14:textId="77777777" w:rsidR="00E717C5" w:rsidRPr="00C873B0" w:rsidRDefault="00E717C5" w:rsidP="00E717C5">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C873B0">
              <w:rPr>
                <w:rStyle w:val="lev"/>
                <w:b w:val="0"/>
                <w:color w:val="000000" w:themeColor="text1"/>
                <w:sz w:val="20"/>
              </w:rPr>
              <w:t>X</w:t>
            </w:r>
          </w:p>
        </w:tc>
        <w:tc>
          <w:tcPr>
            <w:tcW w:w="3334" w:type="dxa"/>
          </w:tcPr>
          <w:p w14:paraId="3D5708D2" w14:textId="77777777" w:rsidR="00E717C5" w:rsidRPr="003A3E77" w:rsidRDefault="00E717C5" w:rsidP="00E717C5">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E717C5" w:rsidRPr="00526630" w14:paraId="329AFCDB" w14:textId="77777777" w:rsidTr="00E717C5">
        <w:tc>
          <w:tcPr>
            <w:cnfStyle w:val="001000000000" w:firstRow="0" w:lastRow="0" w:firstColumn="1" w:lastColumn="0" w:oddVBand="0" w:evenVBand="0" w:oddHBand="0" w:evenHBand="0" w:firstRowFirstColumn="0" w:firstRowLastColumn="0" w:lastRowFirstColumn="0" w:lastRowLastColumn="0"/>
            <w:tcW w:w="534" w:type="dxa"/>
          </w:tcPr>
          <w:p w14:paraId="6DA0D7AC" w14:textId="77777777" w:rsidR="00E717C5" w:rsidRPr="00526630" w:rsidRDefault="003A3E77" w:rsidP="00E717C5">
            <w:pPr>
              <w:spacing w:after="0"/>
              <w:rPr>
                <w:color w:val="000000" w:themeColor="text1"/>
              </w:rPr>
            </w:pPr>
            <w:r>
              <w:rPr>
                <w:color w:val="000000" w:themeColor="text1"/>
              </w:rPr>
              <w:t>24</w:t>
            </w:r>
          </w:p>
        </w:tc>
        <w:tc>
          <w:tcPr>
            <w:tcW w:w="3685" w:type="dxa"/>
          </w:tcPr>
          <w:p w14:paraId="4E7EC48A" w14:textId="77777777" w:rsidR="00E717C5" w:rsidRPr="00C873B0" w:rsidRDefault="00E717C5" w:rsidP="003A3E77">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C873B0">
              <w:rPr>
                <w:rFonts w:eastAsia="Times New Roman" w:cs="Times New Roman"/>
                <w:sz w:val="20"/>
              </w:rPr>
              <w:t>Prélèvements bactériologiques lors des prestations d'hygiène des supports :</w:t>
            </w:r>
          </w:p>
          <w:p w14:paraId="7046C110" w14:textId="77777777" w:rsidR="00E717C5" w:rsidRPr="00C873B0" w:rsidRDefault="00E717C5" w:rsidP="003A3E77">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C873B0">
              <w:rPr>
                <w:rFonts w:eastAsia="Times New Roman" w:cs="Times New Roman"/>
                <w:sz w:val="20"/>
              </w:rPr>
              <w:t>préciser le nombre, le moment et les lieux prélevés.</w:t>
            </w:r>
          </w:p>
        </w:tc>
        <w:tc>
          <w:tcPr>
            <w:tcW w:w="1441" w:type="dxa"/>
          </w:tcPr>
          <w:p w14:paraId="65698855" w14:textId="77777777" w:rsidR="00E717C5" w:rsidRPr="00C873B0" w:rsidRDefault="00E717C5" w:rsidP="00E717C5">
            <w:pPr>
              <w:spacing w:after="0"/>
              <w:ind w:left="-108"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C873B0">
              <w:rPr>
                <w:rFonts w:eastAsia="Times New Roman" w:cs="Times New Roman"/>
                <w:sz w:val="20"/>
              </w:rPr>
              <w:t>Décrire</w:t>
            </w:r>
          </w:p>
        </w:tc>
        <w:tc>
          <w:tcPr>
            <w:tcW w:w="992" w:type="dxa"/>
          </w:tcPr>
          <w:p w14:paraId="1CA01918" w14:textId="77777777" w:rsidR="00E717C5" w:rsidRPr="00C873B0" w:rsidRDefault="00E717C5" w:rsidP="00E717C5">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C873B0">
              <w:rPr>
                <w:rStyle w:val="lev"/>
                <w:b w:val="0"/>
                <w:color w:val="000000" w:themeColor="text1"/>
                <w:sz w:val="20"/>
              </w:rPr>
              <w:t>X</w:t>
            </w:r>
          </w:p>
        </w:tc>
        <w:tc>
          <w:tcPr>
            <w:tcW w:w="3334" w:type="dxa"/>
          </w:tcPr>
          <w:p w14:paraId="44EF7CFE" w14:textId="77777777" w:rsidR="00E717C5" w:rsidRPr="003A3E77" w:rsidRDefault="00E717C5" w:rsidP="00E717C5">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E717C5" w:rsidRPr="003A3E77" w14:paraId="34DBE913" w14:textId="77777777" w:rsidTr="00E717C5">
        <w:tc>
          <w:tcPr>
            <w:cnfStyle w:val="001000000000" w:firstRow="0" w:lastRow="0" w:firstColumn="1" w:lastColumn="0" w:oddVBand="0" w:evenVBand="0" w:oddHBand="0" w:evenHBand="0" w:firstRowFirstColumn="0" w:firstRowLastColumn="0" w:lastRowFirstColumn="0" w:lastRowLastColumn="0"/>
            <w:tcW w:w="534" w:type="dxa"/>
          </w:tcPr>
          <w:p w14:paraId="7EE33C90" w14:textId="77777777" w:rsidR="00E717C5" w:rsidRPr="004D2E63" w:rsidRDefault="003A3E77" w:rsidP="00E717C5">
            <w:pPr>
              <w:spacing w:after="0"/>
              <w:rPr>
                <w:color w:val="000000" w:themeColor="text1"/>
              </w:rPr>
            </w:pPr>
            <w:r>
              <w:rPr>
                <w:color w:val="000000" w:themeColor="text1"/>
              </w:rPr>
              <w:t>25</w:t>
            </w:r>
          </w:p>
        </w:tc>
        <w:tc>
          <w:tcPr>
            <w:tcW w:w="3685" w:type="dxa"/>
          </w:tcPr>
          <w:p w14:paraId="6E976CCD" w14:textId="77777777" w:rsidR="00E717C5" w:rsidRPr="00C873B0" w:rsidRDefault="00E717C5" w:rsidP="003A3E77">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b/>
                <w:sz w:val="20"/>
              </w:rPr>
            </w:pPr>
            <w:r w:rsidRPr="00C873B0">
              <w:rPr>
                <w:rFonts w:eastAsia="Times New Roman" w:cs="Times New Roman"/>
                <w:sz w:val="20"/>
              </w:rPr>
              <w:t>Quelles actions correctives sont mises en  place lorsque les résultats du contrôle indiquent un dépassement des limites définies</w:t>
            </w:r>
          </w:p>
        </w:tc>
        <w:tc>
          <w:tcPr>
            <w:tcW w:w="1441" w:type="dxa"/>
          </w:tcPr>
          <w:p w14:paraId="4235E47E" w14:textId="77777777" w:rsidR="00E717C5" w:rsidRPr="00C873B0" w:rsidRDefault="00E717C5" w:rsidP="00E717C5">
            <w:pPr>
              <w:spacing w:after="0"/>
              <w:ind w:left="-108"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C873B0">
              <w:rPr>
                <w:rFonts w:eastAsia="Times New Roman" w:cs="Times New Roman"/>
                <w:sz w:val="20"/>
              </w:rPr>
              <w:t>Décrire</w:t>
            </w:r>
          </w:p>
        </w:tc>
        <w:tc>
          <w:tcPr>
            <w:tcW w:w="992" w:type="dxa"/>
          </w:tcPr>
          <w:p w14:paraId="288B7E88" w14:textId="77777777" w:rsidR="00E717C5" w:rsidRPr="00C873B0" w:rsidRDefault="00E717C5" w:rsidP="00E717C5">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C873B0">
              <w:rPr>
                <w:rStyle w:val="lev"/>
                <w:b w:val="0"/>
                <w:color w:val="000000" w:themeColor="text1"/>
                <w:sz w:val="20"/>
              </w:rPr>
              <w:t>X</w:t>
            </w:r>
          </w:p>
        </w:tc>
        <w:tc>
          <w:tcPr>
            <w:tcW w:w="3334" w:type="dxa"/>
          </w:tcPr>
          <w:p w14:paraId="0A81E932" w14:textId="77777777" w:rsidR="00E717C5" w:rsidRPr="003A3E77" w:rsidRDefault="00E717C5" w:rsidP="00E717C5">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E717C5" w:rsidRPr="00526630" w14:paraId="5E679E59" w14:textId="77777777" w:rsidTr="00E717C5">
        <w:tc>
          <w:tcPr>
            <w:cnfStyle w:val="001000000000" w:firstRow="0" w:lastRow="0" w:firstColumn="1" w:lastColumn="0" w:oddVBand="0" w:evenVBand="0" w:oddHBand="0" w:evenHBand="0" w:firstRowFirstColumn="0" w:firstRowLastColumn="0" w:lastRowFirstColumn="0" w:lastRowLastColumn="0"/>
            <w:tcW w:w="534" w:type="dxa"/>
          </w:tcPr>
          <w:p w14:paraId="7389436F" w14:textId="77777777" w:rsidR="00E717C5" w:rsidRPr="003A3E77" w:rsidRDefault="003A3E77" w:rsidP="00E717C5">
            <w:pPr>
              <w:spacing w:after="0"/>
              <w:rPr>
                <w:color w:val="000000" w:themeColor="text1"/>
              </w:rPr>
            </w:pPr>
            <w:r>
              <w:rPr>
                <w:color w:val="000000" w:themeColor="text1"/>
              </w:rPr>
              <w:t>26</w:t>
            </w:r>
          </w:p>
        </w:tc>
        <w:tc>
          <w:tcPr>
            <w:tcW w:w="3685" w:type="dxa"/>
          </w:tcPr>
          <w:p w14:paraId="73ECE8BD" w14:textId="77777777" w:rsidR="00E717C5" w:rsidRPr="00C873B0" w:rsidRDefault="00E717C5" w:rsidP="003A3E77">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C873B0">
              <w:rPr>
                <w:rFonts w:eastAsia="Times New Roman" w:cs="Times New Roman"/>
                <w:sz w:val="20"/>
              </w:rPr>
              <w:t>Comment alertez-vous quand les résultats reviennent positifs (présence de germes)?</w:t>
            </w:r>
          </w:p>
        </w:tc>
        <w:tc>
          <w:tcPr>
            <w:tcW w:w="1441" w:type="dxa"/>
          </w:tcPr>
          <w:p w14:paraId="62A99EC2" w14:textId="77777777" w:rsidR="00E717C5" w:rsidRPr="00C873B0" w:rsidRDefault="00E717C5" w:rsidP="00E717C5">
            <w:pPr>
              <w:spacing w:after="0"/>
              <w:ind w:left="-108"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C873B0">
              <w:rPr>
                <w:rFonts w:eastAsia="Times New Roman" w:cs="Times New Roman"/>
                <w:sz w:val="20"/>
              </w:rPr>
              <w:t>Décrire</w:t>
            </w:r>
          </w:p>
        </w:tc>
        <w:tc>
          <w:tcPr>
            <w:tcW w:w="992" w:type="dxa"/>
          </w:tcPr>
          <w:p w14:paraId="203C5B4F" w14:textId="77777777" w:rsidR="00E717C5" w:rsidRPr="00C873B0" w:rsidRDefault="00E717C5" w:rsidP="00E717C5">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C873B0">
              <w:rPr>
                <w:rStyle w:val="lev"/>
                <w:b w:val="0"/>
                <w:color w:val="000000" w:themeColor="text1"/>
                <w:sz w:val="20"/>
              </w:rPr>
              <w:t>X</w:t>
            </w:r>
          </w:p>
        </w:tc>
        <w:tc>
          <w:tcPr>
            <w:tcW w:w="3334" w:type="dxa"/>
          </w:tcPr>
          <w:p w14:paraId="4687AF94" w14:textId="77777777" w:rsidR="00E717C5" w:rsidRPr="003A3E77" w:rsidRDefault="00E717C5" w:rsidP="00E717C5">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E717C5" w:rsidRPr="003A3E77" w14:paraId="722678F9" w14:textId="77777777" w:rsidTr="00E717C5">
        <w:tc>
          <w:tcPr>
            <w:cnfStyle w:val="001000000000" w:firstRow="0" w:lastRow="0" w:firstColumn="1" w:lastColumn="0" w:oddVBand="0" w:evenVBand="0" w:oddHBand="0" w:evenHBand="0" w:firstRowFirstColumn="0" w:firstRowLastColumn="0" w:lastRowFirstColumn="0" w:lastRowLastColumn="0"/>
            <w:tcW w:w="534" w:type="dxa"/>
          </w:tcPr>
          <w:p w14:paraId="4832B784" w14:textId="77777777" w:rsidR="00E717C5" w:rsidRPr="004D2E63" w:rsidRDefault="003A3E77" w:rsidP="00E717C5">
            <w:pPr>
              <w:spacing w:after="0"/>
              <w:rPr>
                <w:color w:val="000000" w:themeColor="text1"/>
              </w:rPr>
            </w:pPr>
            <w:r>
              <w:rPr>
                <w:color w:val="000000" w:themeColor="text1"/>
              </w:rPr>
              <w:t>27</w:t>
            </w:r>
          </w:p>
        </w:tc>
        <w:tc>
          <w:tcPr>
            <w:tcW w:w="3685" w:type="dxa"/>
          </w:tcPr>
          <w:p w14:paraId="5CB70E1B" w14:textId="77777777" w:rsidR="00E717C5" w:rsidRPr="00C873B0" w:rsidRDefault="00E717C5" w:rsidP="003A3E77">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b/>
                <w:sz w:val="20"/>
              </w:rPr>
            </w:pPr>
            <w:r w:rsidRPr="00C873B0">
              <w:rPr>
                <w:rFonts w:eastAsia="Times New Roman" w:cs="Times New Roman"/>
                <w:sz w:val="20"/>
              </w:rPr>
              <w:t xml:space="preserve">Quelle solution est mise en place dans les véhicules de transport pour différencier les </w:t>
            </w:r>
            <w:r w:rsidR="003A3E77" w:rsidRPr="00C873B0">
              <w:rPr>
                <w:rFonts w:eastAsia="Times New Roman" w:cs="Times New Roman"/>
                <w:sz w:val="20"/>
              </w:rPr>
              <w:t xml:space="preserve">compresseurs propres des </w:t>
            </w:r>
            <w:r w:rsidR="003A3E77" w:rsidRPr="00C873B0">
              <w:rPr>
                <w:rFonts w:eastAsia="Times New Roman" w:cs="Times New Roman"/>
                <w:sz w:val="20"/>
              </w:rPr>
              <w:lastRenderedPageBreak/>
              <w:t xml:space="preserve">compresseurs </w:t>
            </w:r>
            <w:r w:rsidRPr="00C873B0">
              <w:rPr>
                <w:rFonts w:eastAsia="Times New Roman" w:cs="Times New Roman"/>
                <w:sz w:val="20"/>
              </w:rPr>
              <w:t>sales afin d’éviter toute contamination</w:t>
            </w:r>
          </w:p>
        </w:tc>
        <w:tc>
          <w:tcPr>
            <w:tcW w:w="1441" w:type="dxa"/>
          </w:tcPr>
          <w:p w14:paraId="75A502C3" w14:textId="77777777" w:rsidR="00E717C5" w:rsidRPr="00C873B0" w:rsidRDefault="00E717C5" w:rsidP="00E717C5">
            <w:pPr>
              <w:spacing w:after="0"/>
              <w:ind w:left="-108"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C873B0">
              <w:rPr>
                <w:rFonts w:eastAsia="Times New Roman" w:cs="Times New Roman"/>
                <w:sz w:val="20"/>
              </w:rPr>
              <w:lastRenderedPageBreak/>
              <w:t>Décrire – Joindre photo</w:t>
            </w:r>
          </w:p>
        </w:tc>
        <w:tc>
          <w:tcPr>
            <w:tcW w:w="992" w:type="dxa"/>
          </w:tcPr>
          <w:p w14:paraId="5667F4B1" w14:textId="77777777" w:rsidR="00E717C5" w:rsidRPr="00C873B0" w:rsidRDefault="00E717C5" w:rsidP="00E717C5">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C873B0">
              <w:rPr>
                <w:rStyle w:val="lev"/>
                <w:b w:val="0"/>
                <w:color w:val="000000" w:themeColor="text1"/>
                <w:sz w:val="20"/>
              </w:rPr>
              <w:t>X</w:t>
            </w:r>
          </w:p>
        </w:tc>
        <w:tc>
          <w:tcPr>
            <w:tcW w:w="3334" w:type="dxa"/>
          </w:tcPr>
          <w:p w14:paraId="6D22FBE5" w14:textId="77777777" w:rsidR="00E717C5" w:rsidRPr="003A3E77" w:rsidRDefault="00E717C5" w:rsidP="00E717C5">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E717C5" w:rsidRPr="00B23126" w14:paraId="3B6DA27C" w14:textId="77777777" w:rsidTr="00E717C5">
        <w:tc>
          <w:tcPr>
            <w:cnfStyle w:val="001000000000" w:firstRow="0" w:lastRow="0" w:firstColumn="1" w:lastColumn="0" w:oddVBand="0" w:evenVBand="0" w:oddHBand="0" w:evenHBand="0" w:firstRowFirstColumn="0" w:firstRowLastColumn="0" w:lastRowFirstColumn="0" w:lastRowLastColumn="0"/>
            <w:tcW w:w="534" w:type="dxa"/>
          </w:tcPr>
          <w:p w14:paraId="48FBE12B" w14:textId="77777777" w:rsidR="00E717C5" w:rsidRPr="003A3E77" w:rsidRDefault="003A3E77" w:rsidP="00E717C5">
            <w:pPr>
              <w:spacing w:after="0"/>
              <w:rPr>
                <w:color w:val="000000" w:themeColor="text1"/>
              </w:rPr>
            </w:pPr>
            <w:r>
              <w:rPr>
                <w:color w:val="000000" w:themeColor="text1"/>
              </w:rPr>
              <w:t>28</w:t>
            </w:r>
          </w:p>
        </w:tc>
        <w:tc>
          <w:tcPr>
            <w:tcW w:w="3685" w:type="dxa"/>
          </w:tcPr>
          <w:p w14:paraId="01F9FA14" w14:textId="77777777" w:rsidR="00E717C5" w:rsidRPr="00C873B0" w:rsidRDefault="00E717C5" w:rsidP="003A3E77">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C873B0">
              <w:rPr>
                <w:rFonts w:eastAsia="Times New Roman" w:cs="Times New Roman"/>
                <w:sz w:val="20"/>
              </w:rPr>
              <w:t xml:space="preserve">Conformité RABC ou à la norme NF EN 14065 pour l’activité de location et décontamination des </w:t>
            </w:r>
            <w:r w:rsidR="003A3E77" w:rsidRPr="00C873B0">
              <w:rPr>
                <w:rFonts w:eastAsia="Times New Roman" w:cs="Times New Roman"/>
                <w:sz w:val="20"/>
              </w:rPr>
              <w:t>compresseurs</w:t>
            </w:r>
          </w:p>
        </w:tc>
        <w:tc>
          <w:tcPr>
            <w:tcW w:w="1441" w:type="dxa"/>
          </w:tcPr>
          <w:p w14:paraId="6DFB815E" w14:textId="77777777" w:rsidR="00E717C5" w:rsidRPr="00C873B0" w:rsidRDefault="00E717C5" w:rsidP="00E717C5">
            <w:pPr>
              <w:spacing w:after="0"/>
              <w:ind w:left="-108"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C873B0">
              <w:rPr>
                <w:rFonts w:eastAsia="Times New Roman" w:cs="Times New Roman"/>
                <w:sz w:val="20"/>
              </w:rPr>
              <w:t>Oui-non Joindre certificat</w:t>
            </w:r>
          </w:p>
        </w:tc>
        <w:tc>
          <w:tcPr>
            <w:tcW w:w="992" w:type="dxa"/>
          </w:tcPr>
          <w:p w14:paraId="649EE484" w14:textId="77777777" w:rsidR="00E717C5" w:rsidRPr="00C873B0" w:rsidRDefault="00E717C5" w:rsidP="00E717C5">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C873B0">
              <w:rPr>
                <w:rStyle w:val="lev"/>
                <w:b w:val="0"/>
                <w:color w:val="000000" w:themeColor="text1"/>
                <w:sz w:val="20"/>
              </w:rPr>
              <w:t>X</w:t>
            </w:r>
          </w:p>
        </w:tc>
        <w:tc>
          <w:tcPr>
            <w:tcW w:w="3334" w:type="dxa"/>
          </w:tcPr>
          <w:p w14:paraId="3EB185FA" w14:textId="77777777" w:rsidR="00E717C5" w:rsidRPr="003A3E77" w:rsidRDefault="00E717C5" w:rsidP="00E717C5">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bl>
    <w:p w14:paraId="77FF40A4" w14:textId="77777777" w:rsidR="004D2E63" w:rsidRDefault="004D2E63" w:rsidP="004D2E63">
      <w:pPr>
        <w:tabs>
          <w:tab w:val="left" w:pos="1701"/>
          <w:tab w:val="left" w:pos="6237"/>
        </w:tabs>
      </w:pPr>
    </w:p>
    <w:p w14:paraId="165FCC5E" w14:textId="77777777" w:rsidR="00281539" w:rsidRDefault="00281539" w:rsidP="004D2E63">
      <w:pPr>
        <w:tabs>
          <w:tab w:val="left" w:pos="1701"/>
          <w:tab w:val="left" w:pos="6237"/>
        </w:tabs>
      </w:pPr>
    </w:p>
    <w:p w14:paraId="742FDE21" w14:textId="77777777" w:rsidR="00281539" w:rsidRPr="001D3E4C" w:rsidRDefault="00281539" w:rsidP="004D2E63">
      <w:pPr>
        <w:tabs>
          <w:tab w:val="left" w:pos="1701"/>
          <w:tab w:val="left" w:pos="6237"/>
        </w:tabs>
        <w:rPr>
          <w:rFonts w:ascii="Calibri" w:eastAsia="Times New Roman" w:hAnsi="Calibri" w:cs="Times New Roman"/>
          <w:i/>
          <w:iCs/>
          <w:color w:val="622423"/>
        </w:rPr>
      </w:pPr>
    </w:p>
    <w:p w14:paraId="6B6989BA" w14:textId="77777777" w:rsidR="004D2E63" w:rsidRDefault="004D2E63" w:rsidP="004D2E63">
      <w:pPr>
        <w:tabs>
          <w:tab w:val="left" w:pos="1701"/>
          <w:tab w:val="left" w:pos="6237"/>
        </w:tabs>
        <w:jc w:val="right"/>
        <w:rPr>
          <w:rFonts w:ascii="Calibri" w:eastAsia="Times New Roman" w:hAnsi="Calibri" w:cs="Times New Roman"/>
          <w:i/>
          <w:iCs/>
          <w:color w:val="622423"/>
        </w:rPr>
      </w:pPr>
      <w:r w:rsidRPr="001D3E4C">
        <w:rPr>
          <w:rFonts w:ascii="Calibri" w:eastAsia="Times New Roman" w:hAnsi="Calibri" w:cs="Times New Roman"/>
          <w:i/>
          <w:iCs/>
          <w:color w:val="622423"/>
        </w:rPr>
        <w:t>Date, cachet, signature précédés du nom du signataire</w:t>
      </w:r>
    </w:p>
    <w:p w14:paraId="4AD59A95" w14:textId="77777777" w:rsidR="00AC2AC4" w:rsidRDefault="00AC2AC4" w:rsidP="004D2E63">
      <w:pPr>
        <w:tabs>
          <w:tab w:val="left" w:pos="1701"/>
          <w:tab w:val="left" w:pos="6237"/>
        </w:tabs>
        <w:jc w:val="right"/>
        <w:rPr>
          <w:rFonts w:ascii="Calibri" w:eastAsia="Times New Roman" w:hAnsi="Calibri" w:cs="Times New Roman"/>
          <w:i/>
          <w:iCs/>
          <w:color w:val="622423"/>
        </w:rPr>
      </w:pPr>
    </w:p>
    <w:p w14:paraId="7F982343" w14:textId="77777777" w:rsidR="00AC2AC4" w:rsidRDefault="00AC2AC4" w:rsidP="004D2E63">
      <w:pPr>
        <w:tabs>
          <w:tab w:val="left" w:pos="1701"/>
          <w:tab w:val="left" w:pos="6237"/>
        </w:tabs>
        <w:jc w:val="right"/>
        <w:rPr>
          <w:rFonts w:ascii="Calibri" w:eastAsia="Times New Roman" w:hAnsi="Calibri" w:cs="Times New Roman"/>
          <w:i/>
          <w:iCs/>
          <w:color w:val="622423"/>
        </w:rPr>
      </w:pPr>
    </w:p>
    <w:p w14:paraId="0A8DB914" w14:textId="77777777" w:rsidR="00AC2AC4" w:rsidRDefault="00AC2AC4" w:rsidP="004D2E63">
      <w:pPr>
        <w:tabs>
          <w:tab w:val="left" w:pos="1701"/>
          <w:tab w:val="left" w:pos="6237"/>
        </w:tabs>
        <w:jc w:val="right"/>
        <w:rPr>
          <w:rFonts w:ascii="Calibri" w:eastAsia="Times New Roman" w:hAnsi="Calibri" w:cs="Times New Roman"/>
          <w:i/>
          <w:iCs/>
          <w:color w:val="622423"/>
        </w:rPr>
      </w:pPr>
    </w:p>
    <w:p w14:paraId="7A01F1EE" w14:textId="77777777" w:rsidR="00AC2AC4" w:rsidRDefault="00AC2AC4" w:rsidP="004D2E63">
      <w:pPr>
        <w:tabs>
          <w:tab w:val="left" w:pos="1701"/>
          <w:tab w:val="left" w:pos="6237"/>
        </w:tabs>
        <w:jc w:val="right"/>
        <w:rPr>
          <w:rFonts w:ascii="Calibri" w:eastAsia="Times New Roman" w:hAnsi="Calibri" w:cs="Times New Roman"/>
          <w:i/>
          <w:iCs/>
          <w:color w:val="622423"/>
        </w:rPr>
      </w:pPr>
    </w:p>
    <w:p w14:paraId="37AB241C" w14:textId="77777777" w:rsidR="00AC2AC4" w:rsidRDefault="00AC2AC4" w:rsidP="004D2E63">
      <w:pPr>
        <w:tabs>
          <w:tab w:val="left" w:pos="1701"/>
          <w:tab w:val="left" w:pos="6237"/>
        </w:tabs>
        <w:jc w:val="right"/>
        <w:rPr>
          <w:rFonts w:ascii="Calibri" w:eastAsia="Times New Roman" w:hAnsi="Calibri" w:cs="Times New Roman"/>
          <w:i/>
          <w:iCs/>
          <w:color w:val="622423"/>
        </w:rPr>
      </w:pPr>
    </w:p>
    <w:p w14:paraId="3B950856" w14:textId="77777777" w:rsidR="00C578AB" w:rsidRPr="00C57A86" w:rsidRDefault="00C578AB" w:rsidP="00C578AB">
      <w:pPr>
        <w:pStyle w:val="Titre3"/>
        <w:rPr>
          <w:rStyle w:val="lev"/>
          <w:b w:val="0"/>
        </w:rPr>
      </w:pPr>
      <w:bookmarkStart w:id="76" w:name="_Toc183510182"/>
      <w:r w:rsidRPr="00C57A86">
        <w:rPr>
          <w:rStyle w:val="lev"/>
          <w:b w:val="0"/>
        </w:rPr>
        <w:t>LOT</w:t>
      </w:r>
      <w:r>
        <w:rPr>
          <w:rStyle w:val="lev"/>
          <w:b w:val="0"/>
        </w:rPr>
        <w:t xml:space="preserve"> 6</w:t>
      </w:r>
      <w:r w:rsidRPr="00C57A86">
        <w:rPr>
          <w:rStyle w:val="lev"/>
          <w:b w:val="0"/>
        </w:rPr>
        <w:t> : Matelas à air motorisés, pression alternée, basse pression continue, régulation automatique de pression</w:t>
      </w:r>
      <w:r>
        <w:rPr>
          <w:rStyle w:val="lev"/>
          <w:b w:val="0"/>
        </w:rPr>
        <w:t xml:space="preserve"> pour l’HAD</w:t>
      </w:r>
      <w:bookmarkEnd w:id="76"/>
    </w:p>
    <w:p w14:paraId="5F6D8DA1" w14:textId="77777777" w:rsidR="00C578AB" w:rsidRPr="00F35AC6" w:rsidRDefault="00C578AB" w:rsidP="00C578AB">
      <w:pPr>
        <w:tabs>
          <w:tab w:val="left" w:pos="1701"/>
          <w:tab w:val="left" w:pos="6237"/>
        </w:tabs>
        <w:spacing w:after="0"/>
        <w:jc w:val="center"/>
        <w:rPr>
          <w:rFonts w:ascii="Cambria" w:eastAsia="Times New Roman" w:hAnsi="Cambria" w:cs="Arial"/>
          <w:bCs/>
          <w:color w:val="943634"/>
          <w:spacing w:val="5"/>
        </w:rPr>
      </w:pPr>
      <w:r w:rsidRPr="00F35AC6">
        <w:rPr>
          <w:rFonts w:ascii="Cambria" w:eastAsia="Times New Roman" w:hAnsi="Cambria" w:cs="Arial"/>
          <w:bCs/>
          <w:color w:val="943634"/>
          <w:spacing w:val="5"/>
        </w:rPr>
        <w:t>Toute case non renseignée aura la note « 0 ».</w:t>
      </w:r>
    </w:p>
    <w:p w14:paraId="08DF30C9" w14:textId="77777777" w:rsidR="00C578AB" w:rsidRPr="00F35AC6" w:rsidRDefault="00C578AB" w:rsidP="00C578AB">
      <w:pPr>
        <w:tabs>
          <w:tab w:val="left" w:pos="1701"/>
          <w:tab w:val="left" w:pos="6237"/>
        </w:tabs>
        <w:spacing w:after="0"/>
        <w:ind w:right="-285"/>
        <w:jc w:val="center"/>
        <w:rPr>
          <w:rFonts w:ascii="Cambria" w:eastAsia="Times New Roman" w:hAnsi="Cambria" w:cs="Arial"/>
          <w:bCs/>
          <w:color w:val="943634"/>
          <w:spacing w:val="5"/>
        </w:rPr>
      </w:pPr>
      <w:r w:rsidRPr="00F35AC6">
        <w:rPr>
          <w:rFonts w:ascii="Cambria" w:eastAsia="Times New Roman" w:hAnsi="Cambria" w:cs="Arial"/>
          <w:bCs/>
          <w:color w:val="943634"/>
          <w:spacing w:val="5"/>
        </w:rPr>
        <w:t>Les renvois secs vers des fiches techniques sont interdits et auront la note « 0 » :</w:t>
      </w:r>
    </w:p>
    <w:p w14:paraId="755F3395" w14:textId="77777777" w:rsidR="00C578AB" w:rsidRPr="00F35AC6" w:rsidRDefault="00C578AB" w:rsidP="00C578AB">
      <w:pPr>
        <w:tabs>
          <w:tab w:val="left" w:pos="284"/>
          <w:tab w:val="left" w:pos="6237"/>
        </w:tabs>
        <w:spacing w:after="0"/>
        <w:ind w:right="-285"/>
        <w:jc w:val="center"/>
        <w:rPr>
          <w:rFonts w:ascii="Cambria" w:eastAsia="Times New Roman" w:hAnsi="Cambria" w:cs="Arial"/>
          <w:bCs/>
          <w:color w:val="943634"/>
          <w:spacing w:val="5"/>
        </w:rPr>
      </w:pPr>
      <w:r w:rsidRPr="00F35AC6">
        <w:rPr>
          <w:rFonts w:ascii="Cambria" w:eastAsia="Times New Roman" w:hAnsi="Cambria" w:cs="Arial"/>
          <w:bCs/>
          <w:color w:val="943634"/>
          <w:spacing w:val="5"/>
        </w:rPr>
        <w:t>-</w:t>
      </w:r>
      <w:r w:rsidRPr="00F35AC6">
        <w:rPr>
          <w:rFonts w:ascii="Cambria" w:eastAsia="Times New Roman" w:hAnsi="Cambria" w:cs="Arial"/>
          <w:bCs/>
          <w:color w:val="943634"/>
          <w:spacing w:val="5"/>
        </w:rPr>
        <w:tab/>
        <w:t>les principaux éléments de réponse doivent figurer dans la colonne « réponse du candidat »,</w:t>
      </w:r>
    </w:p>
    <w:p w14:paraId="604ACD8B" w14:textId="77777777" w:rsidR="00C578AB" w:rsidRPr="00F35AC6" w:rsidRDefault="00C578AB" w:rsidP="00C578AB">
      <w:pPr>
        <w:tabs>
          <w:tab w:val="left" w:pos="284"/>
          <w:tab w:val="left" w:pos="6237"/>
        </w:tabs>
        <w:spacing w:after="0"/>
        <w:ind w:right="-285"/>
        <w:jc w:val="center"/>
        <w:rPr>
          <w:rFonts w:ascii="Cambria" w:eastAsia="Times New Roman" w:hAnsi="Cambria" w:cs="Arial"/>
          <w:bCs/>
          <w:color w:val="943634"/>
          <w:spacing w:val="5"/>
        </w:rPr>
      </w:pPr>
      <w:r w:rsidRPr="00F35AC6">
        <w:rPr>
          <w:rFonts w:ascii="Cambria" w:eastAsia="Times New Roman" w:hAnsi="Cambria" w:cs="Arial"/>
          <w:bCs/>
          <w:color w:val="943634"/>
          <w:spacing w:val="5"/>
        </w:rPr>
        <w:t>-</w:t>
      </w:r>
      <w:r w:rsidRPr="00F35AC6">
        <w:rPr>
          <w:rFonts w:ascii="Cambria" w:eastAsia="Times New Roman" w:hAnsi="Cambria" w:cs="Arial"/>
          <w:bCs/>
          <w:color w:val="943634"/>
          <w:spacing w:val="5"/>
        </w:rPr>
        <w:tab/>
        <w:t>si un renvoi est nécessaire, la référence du document fourni, et le numéro de page doivent obligatoirement être mentionnés ;</w:t>
      </w:r>
    </w:p>
    <w:p w14:paraId="30BC356C" w14:textId="77777777" w:rsidR="00C578AB" w:rsidRPr="00F35AC6" w:rsidRDefault="00C578AB" w:rsidP="00C578AB">
      <w:pPr>
        <w:tabs>
          <w:tab w:val="left" w:pos="284"/>
          <w:tab w:val="left" w:pos="6237"/>
        </w:tabs>
        <w:spacing w:after="0"/>
        <w:ind w:right="-285"/>
        <w:jc w:val="center"/>
        <w:rPr>
          <w:rFonts w:ascii="Cambria" w:eastAsia="Times New Roman" w:hAnsi="Cambria" w:cs="Arial"/>
          <w:bCs/>
          <w:color w:val="943634"/>
          <w:spacing w:val="5"/>
        </w:rPr>
      </w:pPr>
      <w:r w:rsidRPr="00F35AC6">
        <w:rPr>
          <w:rFonts w:ascii="Cambria" w:eastAsia="Times New Roman" w:hAnsi="Cambria" w:cs="Arial"/>
          <w:bCs/>
          <w:color w:val="943634"/>
          <w:spacing w:val="5"/>
        </w:rPr>
        <w:t>-</w:t>
      </w:r>
      <w:r w:rsidRPr="00F35AC6">
        <w:rPr>
          <w:rFonts w:ascii="Cambria" w:eastAsia="Times New Roman" w:hAnsi="Cambria" w:cs="Arial"/>
          <w:bCs/>
          <w:color w:val="943634"/>
          <w:spacing w:val="5"/>
        </w:rPr>
        <w:tab/>
        <w:t>Les questions non notées renvoient essentiellement aux exigences du CCTP. Une non-conformité au CCTP entraîne l’élimination de l’offre ;</w:t>
      </w:r>
    </w:p>
    <w:p w14:paraId="3F5A479A" w14:textId="77777777" w:rsidR="00C578AB" w:rsidRPr="00F35AC6" w:rsidRDefault="00C578AB" w:rsidP="00C578AB">
      <w:pPr>
        <w:tabs>
          <w:tab w:val="left" w:pos="1701"/>
          <w:tab w:val="left" w:pos="6237"/>
        </w:tabs>
        <w:spacing w:after="0"/>
        <w:ind w:right="-285"/>
        <w:jc w:val="center"/>
        <w:rPr>
          <w:rFonts w:ascii="Cambria" w:eastAsia="Times New Roman" w:hAnsi="Cambria" w:cs="Arial"/>
          <w:bCs/>
          <w:color w:val="943634"/>
          <w:spacing w:val="5"/>
        </w:rPr>
      </w:pPr>
      <w:r w:rsidRPr="00F35AC6">
        <w:rPr>
          <w:rFonts w:ascii="Cambria" w:eastAsia="Times New Roman" w:hAnsi="Cambria" w:cs="Arial"/>
          <w:bCs/>
          <w:color w:val="943634"/>
          <w:spacing w:val="5"/>
        </w:rPr>
        <w:t>La longueur du texte de réponse est libre, veiller à sa bonne visibilité.</w:t>
      </w:r>
    </w:p>
    <w:p w14:paraId="0579B0D9" w14:textId="77777777" w:rsidR="00C578AB" w:rsidRPr="00A85D4C" w:rsidRDefault="00C578AB" w:rsidP="00C578AB">
      <w:pPr>
        <w:tabs>
          <w:tab w:val="left" w:pos="1701"/>
          <w:tab w:val="left" w:pos="6237"/>
        </w:tabs>
        <w:spacing w:after="0"/>
        <w:jc w:val="center"/>
        <w:rPr>
          <w:rStyle w:val="lev"/>
          <w:b w:val="0"/>
          <w:highlight w:val="red"/>
        </w:rPr>
      </w:pPr>
    </w:p>
    <w:tbl>
      <w:tblPr>
        <w:tblStyle w:val="Grilleclaire-Accent1"/>
        <w:tblW w:w="9963" w:type="dxa"/>
        <w:shd w:val="clear" w:color="auto" w:fill="FFFFFF" w:themeFill="background1"/>
        <w:tblLayout w:type="fixed"/>
        <w:tblLook w:val="04A0" w:firstRow="1" w:lastRow="0" w:firstColumn="1" w:lastColumn="0" w:noHBand="0" w:noVBand="1"/>
      </w:tblPr>
      <w:tblGrid>
        <w:gridCol w:w="534"/>
        <w:gridCol w:w="3118"/>
        <w:gridCol w:w="1843"/>
        <w:gridCol w:w="1134"/>
        <w:gridCol w:w="3334"/>
      </w:tblGrid>
      <w:tr w:rsidR="00C578AB" w:rsidRPr="00F35AC6" w14:paraId="7A05EF00" w14:textId="77777777" w:rsidTr="00951C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gridSpan w:val="2"/>
            <w:shd w:val="clear" w:color="auto" w:fill="DBE5F1" w:themeFill="accent1" w:themeFillTint="33"/>
          </w:tcPr>
          <w:p w14:paraId="28821667" w14:textId="77777777" w:rsidR="00C578AB" w:rsidRPr="00F35AC6" w:rsidRDefault="00C578AB" w:rsidP="00951C1C">
            <w:r w:rsidRPr="00F35AC6">
              <w:t>Questions</w:t>
            </w:r>
          </w:p>
        </w:tc>
        <w:tc>
          <w:tcPr>
            <w:tcW w:w="1843" w:type="dxa"/>
            <w:shd w:val="clear" w:color="auto" w:fill="DBE5F1" w:themeFill="accent1" w:themeFillTint="33"/>
          </w:tcPr>
          <w:p w14:paraId="21A22F48" w14:textId="77777777" w:rsidR="00C578AB" w:rsidRPr="00F35AC6" w:rsidRDefault="00C578AB" w:rsidP="00951C1C">
            <w:pPr>
              <w:cnfStyle w:val="100000000000" w:firstRow="1" w:lastRow="0" w:firstColumn="0" w:lastColumn="0" w:oddVBand="0" w:evenVBand="0" w:oddHBand="0" w:evenHBand="0" w:firstRowFirstColumn="0" w:firstRowLastColumn="0" w:lastRowFirstColumn="0" w:lastRowLastColumn="0"/>
            </w:pPr>
            <w:r w:rsidRPr="00F35AC6">
              <w:t>Mode de réponse attendue</w:t>
            </w:r>
          </w:p>
        </w:tc>
        <w:tc>
          <w:tcPr>
            <w:tcW w:w="1134" w:type="dxa"/>
            <w:shd w:val="clear" w:color="auto" w:fill="DBE5F1" w:themeFill="accent1" w:themeFillTint="33"/>
          </w:tcPr>
          <w:p w14:paraId="65FCAA08" w14:textId="77777777" w:rsidR="00C578AB" w:rsidRPr="00F35AC6" w:rsidRDefault="00C578AB" w:rsidP="00951C1C">
            <w:pPr>
              <w:cnfStyle w:val="100000000000" w:firstRow="1" w:lastRow="0" w:firstColumn="0" w:lastColumn="0" w:oddVBand="0" w:evenVBand="0" w:oddHBand="0" w:evenHBand="0" w:firstRowFirstColumn="0" w:firstRowLastColumn="0" w:lastRowFirstColumn="0" w:lastRowLastColumn="0"/>
            </w:pPr>
            <w:r w:rsidRPr="00F35AC6">
              <w:t>Question notée</w:t>
            </w:r>
          </w:p>
        </w:tc>
        <w:tc>
          <w:tcPr>
            <w:tcW w:w="3334" w:type="dxa"/>
            <w:shd w:val="clear" w:color="auto" w:fill="DBE5F1" w:themeFill="accent1" w:themeFillTint="33"/>
          </w:tcPr>
          <w:p w14:paraId="2913DCAF" w14:textId="77777777" w:rsidR="00C578AB" w:rsidRPr="00F35AC6" w:rsidRDefault="00C578AB" w:rsidP="00951C1C">
            <w:pPr>
              <w:cnfStyle w:val="100000000000" w:firstRow="1" w:lastRow="0" w:firstColumn="0" w:lastColumn="0" w:oddVBand="0" w:evenVBand="0" w:oddHBand="0" w:evenHBand="0" w:firstRowFirstColumn="0" w:firstRowLastColumn="0" w:lastRowFirstColumn="0" w:lastRowLastColumn="0"/>
            </w:pPr>
            <w:r w:rsidRPr="00F35AC6">
              <w:t>Réponse du candidat</w:t>
            </w:r>
          </w:p>
        </w:tc>
      </w:tr>
      <w:tr w:rsidR="00C578AB" w:rsidRPr="00F35AC6" w14:paraId="5BE18F23" w14:textId="77777777" w:rsidTr="00951C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vMerge w:val="restart"/>
            <w:shd w:val="clear" w:color="auto" w:fill="FFFFFF" w:themeFill="background1"/>
          </w:tcPr>
          <w:p w14:paraId="50AED380" w14:textId="77777777" w:rsidR="00C578AB" w:rsidRPr="00F35AC6" w:rsidRDefault="00C578AB" w:rsidP="00951C1C">
            <w:pPr>
              <w:rPr>
                <w:color w:val="000000" w:themeColor="text1"/>
              </w:rPr>
            </w:pPr>
            <w:r w:rsidRPr="00F35AC6">
              <w:rPr>
                <w:color w:val="000000" w:themeColor="text1"/>
              </w:rPr>
              <w:t>1</w:t>
            </w:r>
          </w:p>
        </w:tc>
        <w:tc>
          <w:tcPr>
            <w:tcW w:w="3118" w:type="dxa"/>
            <w:shd w:val="clear" w:color="auto" w:fill="FFFFFF" w:themeFill="background1"/>
          </w:tcPr>
          <w:p w14:paraId="5DF4C31E" w14:textId="77777777" w:rsidR="00C578AB" w:rsidRPr="00F35AC6" w:rsidRDefault="00C578AB" w:rsidP="00951C1C">
            <w:pPr>
              <w:jc w:val="left"/>
              <w:cnfStyle w:val="000000100000" w:firstRow="0" w:lastRow="0" w:firstColumn="0" w:lastColumn="0" w:oddVBand="0" w:evenVBand="0" w:oddHBand="1" w:evenHBand="0" w:firstRowFirstColumn="0" w:firstRowLastColumn="0" w:lastRowFirstColumn="0" w:lastRowLastColumn="0"/>
              <w:rPr>
                <w:color w:val="000000" w:themeColor="text1"/>
                <w:sz w:val="20"/>
              </w:rPr>
            </w:pPr>
            <w:r w:rsidRPr="00F35AC6">
              <w:rPr>
                <w:color w:val="000000" w:themeColor="text1"/>
                <w:sz w:val="20"/>
              </w:rPr>
              <w:t>Le projet de catalogue personnalisé est fourni</w:t>
            </w:r>
          </w:p>
        </w:tc>
        <w:tc>
          <w:tcPr>
            <w:tcW w:w="1843" w:type="dxa"/>
            <w:shd w:val="clear" w:color="auto" w:fill="FFFFFF" w:themeFill="background1"/>
          </w:tcPr>
          <w:p w14:paraId="11EE4C23" w14:textId="77777777" w:rsidR="00C578AB" w:rsidRPr="00F35AC6" w:rsidRDefault="00C578AB" w:rsidP="00951C1C">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Oui-non</w:t>
            </w:r>
          </w:p>
        </w:tc>
        <w:tc>
          <w:tcPr>
            <w:tcW w:w="1134" w:type="dxa"/>
            <w:shd w:val="clear" w:color="auto" w:fill="FFFFFF" w:themeFill="background1"/>
          </w:tcPr>
          <w:p w14:paraId="7DEBA650" w14:textId="77777777" w:rsidR="00C578AB" w:rsidRPr="00F35AC6" w:rsidRDefault="00C578AB" w:rsidP="00951C1C">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X</w:t>
            </w:r>
          </w:p>
        </w:tc>
        <w:tc>
          <w:tcPr>
            <w:tcW w:w="3334" w:type="dxa"/>
            <w:shd w:val="clear" w:color="auto" w:fill="FFFFFF" w:themeFill="background1"/>
          </w:tcPr>
          <w:p w14:paraId="545855D4" w14:textId="77777777" w:rsidR="00C578AB" w:rsidRPr="00F35AC6" w:rsidRDefault="00C578AB" w:rsidP="00951C1C">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sz w:val="20"/>
              </w:rPr>
            </w:pPr>
          </w:p>
        </w:tc>
      </w:tr>
      <w:tr w:rsidR="00C578AB" w:rsidRPr="00F35AC6" w14:paraId="6710207E" w14:textId="77777777" w:rsidTr="00951C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vMerge/>
            <w:shd w:val="clear" w:color="auto" w:fill="FFFFFF" w:themeFill="background1"/>
          </w:tcPr>
          <w:p w14:paraId="773D2BD8" w14:textId="77777777" w:rsidR="00C578AB" w:rsidRPr="00F35AC6" w:rsidRDefault="00C578AB" w:rsidP="00951C1C">
            <w:pPr>
              <w:rPr>
                <w:color w:val="000000" w:themeColor="text1"/>
              </w:rPr>
            </w:pPr>
          </w:p>
        </w:tc>
        <w:tc>
          <w:tcPr>
            <w:tcW w:w="3118" w:type="dxa"/>
            <w:shd w:val="clear" w:color="auto" w:fill="FFFFFF" w:themeFill="background1"/>
          </w:tcPr>
          <w:p w14:paraId="00C80086" w14:textId="77777777" w:rsidR="00C578AB" w:rsidRPr="00F35AC6" w:rsidRDefault="00C578AB" w:rsidP="00951C1C">
            <w:pPr>
              <w:jc w:val="left"/>
              <w:cnfStyle w:val="000000010000" w:firstRow="0" w:lastRow="0" w:firstColumn="0" w:lastColumn="0" w:oddVBand="0" w:evenVBand="0" w:oddHBand="0" w:evenHBand="1" w:firstRowFirstColumn="0" w:firstRowLastColumn="0" w:lastRowFirstColumn="0" w:lastRowLastColumn="0"/>
              <w:rPr>
                <w:color w:val="000000" w:themeColor="text1"/>
                <w:sz w:val="20"/>
              </w:rPr>
            </w:pPr>
            <w:r w:rsidRPr="00F35AC6">
              <w:rPr>
                <w:color w:val="000000" w:themeColor="text1"/>
                <w:sz w:val="20"/>
              </w:rPr>
              <w:t>Le mémoire de présentation du plan d’organisation  est fourni</w:t>
            </w:r>
          </w:p>
        </w:tc>
        <w:tc>
          <w:tcPr>
            <w:tcW w:w="1843" w:type="dxa"/>
            <w:shd w:val="clear" w:color="auto" w:fill="FFFFFF" w:themeFill="background1"/>
          </w:tcPr>
          <w:p w14:paraId="13C8BC52" w14:textId="77777777" w:rsidR="00C578AB" w:rsidRPr="00F35AC6" w:rsidRDefault="00C578AB" w:rsidP="00951C1C">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sz w:val="20"/>
              </w:rPr>
            </w:pPr>
            <w:r>
              <w:rPr>
                <w:rStyle w:val="lev"/>
                <w:b w:val="0"/>
                <w:color w:val="000000" w:themeColor="text1"/>
                <w:sz w:val="20"/>
              </w:rPr>
              <w:t>Oui-non</w:t>
            </w:r>
          </w:p>
        </w:tc>
        <w:tc>
          <w:tcPr>
            <w:tcW w:w="1134" w:type="dxa"/>
            <w:shd w:val="clear" w:color="auto" w:fill="FFFFFF" w:themeFill="background1"/>
          </w:tcPr>
          <w:p w14:paraId="16ED4CA4" w14:textId="77777777" w:rsidR="00C578AB" w:rsidRPr="00F35AC6" w:rsidRDefault="00C578AB" w:rsidP="00951C1C">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sz w:val="20"/>
              </w:rPr>
            </w:pPr>
            <w:r>
              <w:rPr>
                <w:rStyle w:val="lev"/>
                <w:b w:val="0"/>
                <w:color w:val="000000" w:themeColor="text1"/>
                <w:sz w:val="20"/>
              </w:rPr>
              <w:t>X</w:t>
            </w:r>
          </w:p>
        </w:tc>
        <w:tc>
          <w:tcPr>
            <w:tcW w:w="3334" w:type="dxa"/>
            <w:shd w:val="clear" w:color="auto" w:fill="FFFFFF" w:themeFill="background1"/>
          </w:tcPr>
          <w:p w14:paraId="28A1ED0F" w14:textId="77777777" w:rsidR="00C578AB" w:rsidRPr="00F35AC6" w:rsidRDefault="00C578AB" w:rsidP="00951C1C">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sz w:val="20"/>
              </w:rPr>
            </w:pPr>
          </w:p>
        </w:tc>
      </w:tr>
      <w:tr w:rsidR="00C578AB" w:rsidRPr="00F35AC6" w14:paraId="51463879" w14:textId="77777777" w:rsidTr="00951C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70BB6144" w14:textId="77777777" w:rsidR="00C578AB" w:rsidRPr="00F35AC6" w:rsidRDefault="00C578AB" w:rsidP="00951C1C">
            <w:pPr>
              <w:rPr>
                <w:rFonts w:cs="Arial"/>
                <w:color w:val="000000" w:themeColor="text1"/>
              </w:rPr>
            </w:pPr>
            <w:r w:rsidRPr="00F35AC6">
              <w:rPr>
                <w:rFonts w:cs="Arial"/>
                <w:color w:val="000000" w:themeColor="text1"/>
              </w:rPr>
              <w:t>2</w:t>
            </w:r>
          </w:p>
        </w:tc>
        <w:tc>
          <w:tcPr>
            <w:tcW w:w="3118" w:type="dxa"/>
            <w:shd w:val="clear" w:color="auto" w:fill="FFFFFF" w:themeFill="background1"/>
          </w:tcPr>
          <w:p w14:paraId="5F8F6DFB" w14:textId="77777777" w:rsidR="00C578AB" w:rsidRPr="00F35AC6" w:rsidRDefault="00C578AB" w:rsidP="00951C1C">
            <w:pPr>
              <w:jc w:val="left"/>
              <w:cnfStyle w:val="000000100000" w:firstRow="0" w:lastRow="0" w:firstColumn="0" w:lastColumn="0" w:oddVBand="0" w:evenVBand="0" w:oddHBand="1" w:evenHBand="0" w:firstRowFirstColumn="0" w:firstRowLastColumn="0" w:lastRowFirstColumn="0" w:lastRowLastColumn="0"/>
              <w:rPr>
                <w:color w:val="000000" w:themeColor="text1"/>
                <w:sz w:val="20"/>
              </w:rPr>
            </w:pPr>
            <w:r w:rsidRPr="00F35AC6">
              <w:rPr>
                <w:rFonts w:cs="Arial"/>
                <w:color w:val="000000" w:themeColor="text1"/>
                <w:sz w:val="20"/>
              </w:rPr>
              <w:t>Dénomination commerciale : ligne 1 et 2 du BPU</w:t>
            </w:r>
          </w:p>
        </w:tc>
        <w:tc>
          <w:tcPr>
            <w:tcW w:w="1843" w:type="dxa"/>
            <w:shd w:val="clear" w:color="auto" w:fill="FFFFFF" w:themeFill="background1"/>
          </w:tcPr>
          <w:p w14:paraId="1C7B0ED4" w14:textId="77777777" w:rsidR="00C578AB" w:rsidRPr="00F35AC6" w:rsidRDefault="00C578AB" w:rsidP="00951C1C">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Préciser</w:t>
            </w:r>
          </w:p>
        </w:tc>
        <w:tc>
          <w:tcPr>
            <w:tcW w:w="1134" w:type="dxa"/>
            <w:shd w:val="clear" w:color="auto" w:fill="D9D9D9" w:themeFill="background1" w:themeFillShade="D9"/>
          </w:tcPr>
          <w:p w14:paraId="37F489EC" w14:textId="77777777" w:rsidR="00C578AB" w:rsidRPr="00F35AC6" w:rsidRDefault="00C578AB" w:rsidP="00951C1C">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Non</w:t>
            </w:r>
          </w:p>
        </w:tc>
        <w:tc>
          <w:tcPr>
            <w:tcW w:w="3334" w:type="dxa"/>
            <w:shd w:val="clear" w:color="auto" w:fill="FFFFFF" w:themeFill="background1"/>
          </w:tcPr>
          <w:p w14:paraId="3B5BF156" w14:textId="77777777" w:rsidR="00C578AB" w:rsidRPr="00F35AC6" w:rsidRDefault="00C578AB" w:rsidP="00951C1C">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sz w:val="20"/>
              </w:rPr>
            </w:pPr>
          </w:p>
        </w:tc>
      </w:tr>
      <w:tr w:rsidR="00C578AB" w:rsidRPr="00F35AC6" w14:paraId="630459E3" w14:textId="77777777" w:rsidTr="00951C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0DF157B2" w14:textId="77777777" w:rsidR="00C578AB" w:rsidRPr="00F35AC6" w:rsidRDefault="00C578AB" w:rsidP="00951C1C">
            <w:pPr>
              <w:rPr>
                <w:rFonts w:cs="Arial"/>
                <w:color w:val="000000" w:themeColor="text1"/>
              </w:rPr>
            </w:pPr>
            <w:r w:rsidRPr="00F35AC6">
              <w:rPr>
                <w:rFonts w:cs="Arial"/>
                <w:color w:val="000000" w:themeColor="text1"/>
              </w:rPr>
              <w:t>3</w:t>
            </w:r>
          </w:p>
        </w:tc>
        <w:tc>
          <w:tcPr>
            <w:tcW w:w="3118" w:type="dxa"/>
            <w:shd w:val="clear" w:color="auto" w:fill="FFFFFF" w:themeFill="background1"/>
          </w:tcPr>
          <w:p w14:paraId="7EBE040E" w14:textId="77777777" w:rsidR="00C578AB" w:rsidRPr="00F35AC6" w:rsidRDefault="00C578AB" w:rsidP="00951C1C">
            <w:pPr>
              <w:jc w:val="left"/>
              <w:cnfStyle w:val="000000010000" w:firstRow="0" w:lastRow="0" w:firstColumn="0" w:lastColumn="0" w:oddVBand="0" w:evenVBand="0" w:oddHBand="0" w:evenHBand="1" w:firstRowFirstColumn="0" w:firstRowLastColumn="0" w:lastRowFirstColumn="0" w:lastRowLastColumn="0"/>
              <w:rPr>
                <w:rFonts w:cs="Arial"/>
                <w:color w:val="000000" w:themeColor="text1"/>
                <w:sz w:val="20"/>
              </w:rPr>
            </w:pPr>
            <w:r w:rsidRPr="00F35AC6">
              <w:rPr>
                <w:rFonts w:cs="Arial"/>
                <w:color w:val="000000" w:themeColor="text1"/>
                <w:sz w:val="20"/>
              </w:rPr>
              <w:t>Date de début de commercialisation ligne 1 et 2 du BPU</w:t>
            </w:r>
          </w:p>
        </w:tc>
        <w:tc>
          <w:tcPr>
            <w:tcW w:w="1843" w:type="dxa"/>
            <w:shd w:val="clear" w:color="auto" w:fill="FFFFFF" w:themeFill="background1"/>
          </w:tcPr>
          <w:p w14:paraId="5AAE765C" w14:textId="77777777" w:rsidR="00C578AB" w:rsidRPr="00F35AC6" w:rsidRDefault="00C578AB" w:rsidP="00951C1C">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sz w:val="20"/>
              </w:rPr>
            </w:pPr>
            <w:r w:rsidRPr="00F35AC6">
              <w:rPr>
                <w:rStyle w:val="lev"/>
                <w:b w:val="0"/>
                <w:color w:val="000000" w:themeColor="text1"/>
                <w:sz w:val="20"/>
              </w:rPr>
              <w:t>Préciser</w:t>
            </w:r>
          </w:p>
        </w:tc>
        <w:tc>
          <w:tcPr>
            <w:tcW w:w="1134" w:type="dxa"/>
            <w:shd w:val="clear" w:color="auto" w:fill="D9D9D9" w:themeFill="background1" w:themeFillShade="D9"/>
          </w:tcPr>
          <w:p w14:paraId="71FF8933" w14:textId="77777777" w:rsidR="00C578AB" w:rsidRPr="00F35AC6" w:rsidRDefault="00C578AB" w:rsidP="00951C1C">
            <w:pPr>
              <w:cnfStyle w:val="000000010000" w:firstRow="0" w:lastRow="0" w:firstColumn="0" w:lastColumn="0" w:oddVBand="0" w:evenVBand="0" w:oddHBand="0" w:evenHBand="1" w:firstRowFirstColumn="0" w:firstRowLastColumn="0" w:lastRowFirstColumn="0" w:lastRowLastColumn="0"/>
              <w:rPr>
                <w:sz w:val="20"/>
              </w:rPr>
            </w:pPr>
            <w:r w:rsidRPr="00F35AC6">
              <w:rPr>
                <w:rStyle w:val="lev"/>
                <w:b w:val="0"/>
                <w:color w:val="000000" w:themeColor="text1"/>
                <w:sz w:val="20"/>
              </w:rPr>
              <w:t>Non</w:t>
            </w:r>
          </w:p>
        </w:tc>
        <w:tc>
          <w:tcPr>
            <w:tcW w:w="3334" w:type="dxa"/>
            <w:shd w:val="clear" w:color="auto" w:fill="FFFFFF" w:themeFill="background1"/>
          </w:tcPr>
          <w:p w14:paraId="733F6B4D" w14:textId="77777777" w:rsidR="00C578AB" w:rsidRPr="00F35AC6" w:rsidRDefault="00C578AB" w:rsidP="00951C1C">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sz w:val="20"/>
              </w:rPr>
            </w:pPr>
          </w:p>
        </w:tc>
      </w:tr>
      <w:tr w:rsidR="00C578AB" w:rsidRPr="00F35AC6" w14:paraId="20F4011D" w14:textId="77777777" w:rsidTr="00951C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38F94F7A" w14:textId="77777777" w:rsidR="00C578AB" w:rsidRPr="00F35AC6" w:rsidRDefault="00C578AB" w:rsidP="00951C1C">
            <w:pPr>
              <w:rPr>
                <w:rFonts w:cs="Arial"/>
                <w:color w:val="000000" w:themeColor="text1"/>
              </w:rPr>
            </w:pPr>
            <w:r w:rsidRPr="00F35AC6">
              <w:rPr>
                <w:rFonts w:cs="Arial"/>
                <w:color w:val="000000" w:themeColor="text1"/>
              </w:rPr>
              <w:t>4</w:t>
            </w:r>
          </w:p>
        </w:tc>
        <w:tc>
          <w:tcPr>
            <w:tcW w:w="3118" w:type="dxa"/>
            <w:shd w:val="clear" w:color="auto" w:fill="FFFFFF" w:themeFill="background1"/>
          </w:tcPr>
          <w:p w14:paraId="4F6AD861" w14:textId="77777777" w:rsidR="00C578AB" w:rsidRPr="00F35AC6" w:rsidRDefault="00C578AB" w:rsidP="00951C1C">
            <w:pPr>
              <w:jc w:val="left"/>
              <w:cnfStyle w:val="000000100000" w:firstRow="0" w:lastRow="0" w:firstColumn="0" w:lastColumn="0" w:oddVBand="0" w:evenVBand="0" w:oddHBand="1" w:evenHBand="0" w:firstRowFirstColumn="0" w:firstRowLastColumn="0" w:lastRowFirstColumn="0" w:lastRowLastColumn="0"/>
              <w:rPr>
                <w:rFonts w:cs="Arial"/>
                <w:color w:val="000000" w:themeColor="text1"/>
                <w:sz w:val="20"/>
              </w:rPr>
            </w:pPr>
            <w:r w:rsidRPr="00F35AC6">
              <w:rPr>
                <w:rFonts w:cs="Arial"/>
                <w:color w:val="000000" w:themeColor="text1"/>
                <w:sz w:val="20"/>
              </w:rPr>
              <w:t>Lieu de fabrication</w:t>
            </w:r>
          </w:p>
        </w:tc>
        <w:tc>
          <w:tcPr>
            <w:tcW w:w="1843" w:type="dxa"/>
            <w:shd w:val="clear" w:color="auto" w:fill="FFFFFF" w:themeFill="background1"/>
          </w:tcPr>
          <w:p w14:paraId="50FBF201" w14:textId="77777777" w:rsidR="00C578AB" w:rsidRPr="00F35AC6" w:rsidRDefault="00C578AB" w:rsidP="00951C1C">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Préciser</w:t>
            </w:r>
          </w:p>
        </w:tc>
        <w:tc>
          <w:tcPr>
            <w:tcW w:w="1134" w:type="dxa"/>
            <w:shd w:val="clear" w:color="auto" w:fill="D9D9D9" w:themeFill="background1" w:themeFillShade="D9"/>
          </w:tcPr>
          <w:p w14:paraId="6C7FF85D" w14:textId="77777777" w:rsidR="00C578AB" w:rsidRPr="00F35AC6" w:rsidRDefault="00C578AB" w:rsidP="00951C1C">
            <w:pPr>
              <w:cnfStyle w:val="000000100000" w:firstRow="0" w:lastRow="0" w:firstColumn="0" w:lastColumn="0" w:oddVBand="0" w:evenVBand="0" w:oddHBand="1" w:evenHBand="0" w:firstRowFirstColumn="0" w:firstRowLastColumn="0" w:lastRowFirstColumn="0" w:lastRowLastColumn="0"/>
              <w:rPr>
                <w:sz w:val="20"/>
              </w:rPr>
            </w:pPr>
            <w:r w:rsidRPr="00F35AC6">
              <w:rPr>
                <w:rStyle w:val="lev"/>
                <w:b w:val="0"/>
                <w:color w:val="000000" w:themeColor="text1"/>
                <w:sz w:val="20"/>
              </w:rPr>
              <w:t>Non</w:t>
            </w:r>
          </w:p>
        </w:tc>
        <w:tc>
          <w:tcPr>
            <w:tcW w:w="3334" w:type="dxa"/>
            <w:shd w:val="clear" w:color="auto" w:fill="FFFFFF" w:themeFill="background1"/>
          </w:tcPr>
          <w:p w14:paraId="0467E620" w14:textId="77777777" w:rsidR="00C578AB" w:rsidRPr="00F35AC6" w:rsidRDefault="00C578AB" w:rsidP="00951C1C">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sz w:val="20"/>
              </w:rPr>
            </w:pPr>
          </w:p>
        </w:tc>
      </w:tr>
      <w:tr w:rsidR="00C578AB" w:rsidRPr="00F35AC6" w14:paraId="47D75712" w14:textId="77777777" w:rsidTr="00951C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4BDB84CF" w14:textId="77777777" w:rsidR="00C578AB" w:rsidRPr="00F35AC6" w:rsidRDefault="00C578AB" w:rsidP="00951C1C">
            <w:pPr>
              <w:rPr>
                <w:rFonts w:cs="Arial"/>
                <w:color w:val="000000" w:themeColor="text1"/>
              </w:rPr>
            </w:pPr>
            <w:r w:rsidRPr="00F35AC6">
              <w:rPr>
                <w:rFonts w:cs="Arial"/>
                <w:color w:val="000000" w:themeColor="text1"/>
              </w:rPr>
              <w:t>5</w:t>
            </w:r>
          </w:p>
        </w:tc>
        <w:tc>
          <w:tcPr>
            <w:tcW w:w="3118" w:type="dxa"/>
            <w:shd w:val="clear" w:color="auto" w:fill="FFFFFF" w:themeFill="background1"/>
          </w:tcPr>
          <w:p w14:paraId="3F82D9C8" w14:textId="77777777" w:rsidR="00C578AB" w:rsidRPr="00F35AC6" w:rsidRDefault="00C578AB" w:rsidP="00951C1C">
            <w:pPr>
              <w:jc w:val="left"/>
              <w:cnfStyle w:val="000000010000" w:firstRow="0" w:lastRow="0" w:firstColumn="0" w:lastColumn="0" w:oddVBand="0" w:evenVBand="0" w:oddHBand="0" w:evenHBand="1" w:firstRowFirstColumn="0" w:firstRowLastColumn="0" w:lastRowFirstColumn="0" w:lastRowLastColumn="0"/>
              <w:rPr>
                <w:rFonts w:cs="Arial"/>
                <w:color w:val="000000" w:themeColor="text1"/>
                <w:sz w:val="20"/>
              </w:rPr>
            </w:pPr>
            <w:r w:rsidRPr="00F35AC6">
              <w:rPr>
                <w:rFonts w:cs="Arial"/>
                <w:color w:val="000000" w:themeColor="text1"/>
                <w:sz w:val="20"/>
              </w:rPr>
              <w:t>Régulation automatique</w:t>
            </w:r>
            <w:r>
              <w:rPr>
                <w:rFonts w:cs="Arial"/>
                <w:color w:val="000000" w:themeColor="text1"/>
                <w:sz w:val="20"/>
              </w:rPr>
              <w:t xml:space="preserve"> de tout matelas proposé</w:t>
            </w:r>
          </w:p>
        </w:tc>
        <w:tc>
          <w:tcPr>
            <w:tcW w:w="1843" w:type="dxa"/>
            <w:shd w:val="clear" w:color="auto" w:fill="FFFFFF" w:themeFill="background1"/>
          </w:tcPr>
          <w:p w14:paraId="19E9ACAB" w14:textId="77777777" w:rsidR="00C578AB" w:rsidRPr="00F35AC6" w:rsidRDefault="00C578AB" w:rsidP="00951C1C">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sz w:val="20"/>
              </w:rPr>
            </w:pPr>
            <w:r w:rsidRPr="00F35AC6">
              <w:rPr>
                <w:rStyle w:val="lev"/>
                <w:b w:val="0"/>
                <w:color w:val="000000" w:themeColor="text1"/>
                <w:sz w:val="20"/>
              </w:rPr>
              <w:t>Oui-non</w:t>
            </w:r>
          </w:p>
        </w:tc>
        <w:tc>
          <w:tcPr>
            <w:tcW w:w="1134" w:type="dxa"/>
            <w:shd w:val="clear" w:color="auto" w:fill="D9D9D9" w:themeFill="background1" w:themeFillShade="D9"/>
          </w:tcPr>
          <w:p w14:paraId="3491DBE3" w14:textId="77777777" w:rsidR="00C578AB" w:rsidRPr="00F35AC6" w:rsidRDefault="00C578AB" w:rsidP="00951C1C">
            <w:pPr>
              <w:cnfStyle w:val="000000010000" w:firstRow="0" w:lastRow="0" w:firstColumn="0" w:lastColumn="0" w:oddVBand="0" w:evenVBand="0" w:oddHBand="0" w:evenHBand="1" w:firstRowFirstColumn="0" w:firstRowLastColumn="0" w:lastRowFirstColumn="0" w:lastRowLastColumn="0"/>
              <w:rPr>
                <w:sz w:val="20"/>
              </w:rPr>
            </w:pPr>
            <w:r w:rsidRPr="00F35AC6">
              <w:rPr>
                <w:rStyle w:val="lev"/>
                <w:b w:val="0"/>
                <w:color w:val="000000" w:themeColor="text1"/>
                <w:sz w:val="20"/>
              </w:rPr>
              <w:t>Non</w:t>
            </w:r>
          </w:p>
        </w:tc>
        <w:tc>
          <w:tcPr>
            <w:tcW w:w="3334" w:type="dxa"/>
            <w:shd w:val="clear" w:color="auto" w:fill="FFFFFF" w:themeFill="background1"/>
          </w:tcPr>
          <w:p w14:paraId="5AAD5D0B" w14:textId="77777777" w:rsidR="00C578AB" w:rsidRPr="00F35AC6" w:rsidRDefault="00C578AB" w:rsidP="00951C1C">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sz w:val="20"/>
              </w:rPr>
            </w:pPr>
          </w:p>
        </w:tc>
      </w:tr>
      <w:tr w:rsidR="00C578AB" w:rsidRPr="00F35AC6" w14:paraId="539E825C" w14:textId="77777777" w:rsidTr="00951C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2B3432D8" w14:textId="77777777" w:rsidR="00C578AB" w:rsidRPr="00F35AC6" w:rsidRDefault="00C578AB" w:rsidP="00951C1C">
            <w:pPr>
              <w:rPr>
                <w:rFonts w:cs="Arial"/>
                <w:color w:val="000000" w:themeColor="text1"/>
              </w:rPr>
            </w:pPr>
            <w:r w:rsidRPr="00F35AC6">
              <w:rPr>
                <w:rFonts w:cs="Arial"/>
                <w:color w:val="000000" w:themeColor="text1"/>
              </w:rPr>
              <w:t>6</w:t>
            </w:r>
          </w:p>
        </w:tc>
        <w:tc>
          <w:tcPr>
            <w:tcW w:w="3118" w:type="dxa"/>
            <w:shd w:val="clear" w:color="auto" w:fill="FFFFFF" w:themeFill="background1"/>
          </w:tcPr>
          <w:p w14:paraId="0C8F5220" w14:textId="77777777" w:rsidR="00C578AB" w:rsidRPr="00F35AC6" w:rsidRDefault="00C578AB" w:rsidP="00951C1C">
            <w:pPr>
              <w:jc w:val="left"/>
              <w:cnfStyle w:val="000000100000" w:firstRow="0" w:lastRow="0" w:firstColumn="0" w:lastColumn="0" w:oddVBand="0" w:evenVBand="0" w:oddHBand="1" w:evenHBand="0" w:firstRowFirstColumn="0" w:firstRowLastColumn="0" w:lastRowFirstColumn="0" w:lastRowLastColumn="0"/>
              <w:rPr>
                <w:rFonts w:cs="Arial"/>
                <w:color w:val="000000" w:themeColor="text1"/>
                <w:sz w:val="20"/>
              </w:rPr>
            </w:pPr>
            <w:r w:rsidRPr="00F35AC6">
              <w:rPr>
                <w:rFonts w:cs="Arial"/>
                <w:color w:val="000000" w:themeColor="text1"/>
                <w:sz w:val="20"/>
              </w:rPr>
              <w:t>Marquage CE</w:t>
            </w:r>
          </w:p>
        </w:tc>
        <w:tc>
          <w:tcPr>
            <w:tcW w:w="1843" w:type="dxa"/>
            <w:shd w:val="clear" w:color="auto" w:fill="FFFFFF" w:themeFill="background1"/>
          </w:tcPr>
          <w:p w14:paraId="714E5E4E" w14:textId="77777777" w:rsidR="00C578AB" w:rsidRPr="00F35AC6" w:rsidRDefault="00C578AB" w:rsidP="00951C1C">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Joindre le</w:t>
            </w:r>
            <w:r>
              <w:rPr>
                <w:rStyle w:val="lev"/>
                <w:b w:val="0"/>
                <w:color w:val="000000" w:themeColor="text1"/>
                <w:sz w:val="20"/>
              </w:rPr>
              <w:t>s</w:t>
            </w:r>
            <w:r w:rsidRPr="00F35AC6">
              <w:rPr>
                <w:rStyle w:val="lev"/>
                <w:b w:val="0"/>
                <w:color w:val="000000" w:themeColor="text1"/>
                <w:sz w:val="20"/>
              </w:rPr>
              <w:t xml:space="preserve"> certificat</w:t>
            </w:r>
            <w:r>
              <w:rPr>
                <w:rStyle w:val="lev"/>
                <w:b w:val="0"/>
                <w:color w:val="000000" w:themeColor="text1"/>
                <w:sz w:val="20"/>
              </w:rPr>
              <w:t>s obligatoirement</w:t>
            </w:r>
          </w:p>
        </w:tc>
        <w:tc>
          <w:tcPr>
            <w:tcW w:w="1134" w:type="dxa"/>
            <w:shd w:val="clear" w:color="auto" w:fill="D9D9D9" w:themeFill="background1" w:themeFillShade="D9"/>
          </w:tcPr>
          <w:p w14:paraId="6684B784" w14:textId="77777777" w:rsidR="00C578AB" w:rsidRPr="00F35AC6" w:rsidRDefault="00C578AB" w:rsidP="00951C1C">
            <w:pPr>
              <w:cnfStyle w:val="000000100000" w:firstRow="0" w:lastRow="0" w:firstColumn="0" w:lastColumn="0" w:oddVBand="0" w:evenVBand="0" w:oddHBand="1" w:evenHBand="0" w:firstRowFirstColumn="0" w:firstRowLastColumn="0" w:lastRowFirstColumn="0" w:lastRowLastColumn="0"/>
              <w:rPr>
                <w:sz w:val="20"/>
              </w:rPr>
            </w:pPr>
            <w:r w:rsidRPr="00F35AC6">
              <w:rPr>
                <w:rStyle w:val="lev"/>
                <w:b w:val="0"/>
                <w:color w:val="000000" w:themeColor="text1"/>
                <w:sz w:val="20"/>
              </w:rPr>
              <w:t>Non</w:t>
            </w:r>
          </w:p>
        </w:tc>
        <w:tc>
          <w:tcPr>
            <w:tcW w:w="3334" w:type="dxa"/>
            <w:shd w:val="clear" w:color="auto" w:fill="FFFFFF" w:themeFill="background1"/>
          </w:tcPr>
          <w:p w14:paraId="0C81336D" w14:textId="77777777" w:rsidR="00C578AB" w:rsidRPr="00F35AC6" w:rsidRDefault="00C578AB" w:rsidP="00951C1C">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sz w:val="20"/>
              </w:rPr>
            </w:pPr>
          </w:p>
        </w:tc>
      </w:tr>
      <w:tr w:rsidR="00C578AB" w:rsidRPr="00F35AC6" w14:paraId="168900CE" w14:textId="77777777" w:rsidTr="00951C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63" w:type="dxa"/>
            <w:gridSpan w:val="5"/>
            <w:shd w:val="clear" w:color="auto" w:fill="DBE5F1" w:themeFill="accent1" w:themeFillTint="33"/>
          </w:tcPr>
          <w:p w14:paraId="02FBF23F" w14:textId="77777777" w:rsidR="00C578AB" w:rsidRPr="00F35AC6" w:rsidRDefault="00C578AB" w:rsidP="00951C1C">
            <w:pPr>
              <w:tabs>
                <w:tab w:val="left" w:pos="1701"/>
                <w:tab w:val="left" w:pos="6237"/>
              </w:tabs>
              <w:rPr>
                <w:rStyle w:val="lev"/>
                <w:color w:val="000000" w:themeColor="text1"/>
                <w:sz w:val="28"/>
                <w:szCs w:val="28"/>
              </w:rPr>
            </w:pPr>
            <w:r w:rsidRPr="00F35AC6">
              <w:rPr>
                <w:rStyle w:val="lev"/>
                <w:color w:val="000000" w:themeColor="text1"/>
                <w:sz w:val="28"/>
                <w:szCs w:val="28"/>
              </w:rPr>
              <w:lastRenderedPageBreak/>
              <w:t xml:space="preserve">Matelas </w:t>
            </w:r>
          </w:p>
        </w:tc>
      </w:tr>
      <w:tr w:rsidR="00C578AB" w:rsidRPr="00F35AC6" w14:paraId="3A6869A7" w14:textId="77777777" w:rsidTr="00951C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20F08EDF" w14:textId="77777777" w:rsidR="00C578AB" w:rsidRPr="00F35AC6" w:rsidRDefault="00C578AB" w:rsidP="00951C1C">
            <w:pPr>
              <w:rPr>
                <w:color w:val="000000" w:themeColor="text1"/>
              </w:rPr>
            </w:pPr>
            <w:r w:rsidRPr="00F35AC6">
              <w:rPr>
                <w:color w:val="000000" w:themeColor="text1"/>
              </w:rPr>
              <w:t>7</w:t>
            </w:r>
          </w:p>
        </w:tc>
        <w:tc>
          <w:tcPr>
            <w:tcW w:w="3118" w:type="dxa"/>
            <w:shd w:val="clear" w:color="auto" w:fill="FFFFFF" w:themeFill="background1"/>
          </w:tcPr>
          <w:p w14:paraId="47A5B5B0" w14:textId="77777777" w:rsidR="00C578AB" w:rsidRPr="00F35AC6" w:rsidRDefault="00C578AB" w:rsidP="00951C1C">
            <w:pPr>
              <w:jc w:val="left"/>
              <w:cnfStyle w:val="000000100000" w:firstRow="0" w:lastRow="0" w:firstColumn="0" w:lastColumn="0" w:oddVBand="0" w:evenVBand="0" w:oddHBand="1" w:evenHBand="0" w:firstRowFirstColumn="0" w:firstRowLastColumn="0" w:lastRowFirstColumn="0" w:lastRowLastColumn="0"/>
              <w:rPr>
                <w:color w:val="000000" w:themeColor="text1"/>
                <w:sz w:val="20"/>
              </w:rPr>
            </w:pPr>
            <w:r w:rsidRPr="00F35AC6">
              <w:rPr>
                <w:color w:val="000000" w:themeColor="text1"/>
                <w:sz w:val="20"/>
              </w:rPr>
              <w:t>Charge admissible, patient en position allongée</w:t>
            </w:r>
            <w:r>
              <w:rPr>
                <w:color w:val="000000" w:themeColor="text1"/>
                <w:sz w:val="20"/>
              </w:rPr>
              <w:t xml:space="preserve"> ligne 1 et 2 du BPU</w:t>
            </w:r>
          </w:p>
        </w:tc>
        <w:tc>
          <w:tcPr>
            <w:tcW w:w="1843" w:type="dxa"/>
            <w:shd w:val="clear" w:color="auto" w:fill="FFFFFF" w:themeFill="background1"/>
          </w:tcPr>
          <w:p w14:paraId="3B37EF03" w14:textId="77777777" w:rsidR="00C578AB" w:rsidRPr="00F35AC6" w:rsidRDefault="00C578AB" w:rsidP="00951C1C">
            <w:pPr>
              <w:cnfStyle w:val="000000100000" w:firstRow="0" w:lastRow="0" w:firstColumn="0" w:lastColumn="0" w:oddVBand="0" w:evenVBand="0" w:oddHBand="1" w:evenHBand="0" w:firstRowFirstColumn="0" w:firstRowLastColumn="0" w:lastRowFirstColumn="0" w:lastRowLastColumn="0"/>
              <w:rPr>
                <w:color w:val="000000" w:themeColor="text1"/>
                <w:sz w:val="20"/>
              </w:rPr>
            </w:pPr>
            <w:r w:rsidRPr="00F35AC6">
              <w:rPr>
                <w:color w:val="000000" w:themeColor="text1"/>
                <w:sz w:val="20"/>
              </w:rPr>
              <w:t>Kg : mini-maxi</w:t>
            </w:r>
          </w:p>
        </w:tc>
        <w:tc>
          <w:tcPr>
            <w:tcW w:w="1134" w:type="dxa"/>
            <w:shd w:val="clear" w:color="auto" w:fill="auto"/>
          </w:tcPr>
          <w:p w14:paraId="6BD92A44" w14:textId="77777777" w:rsidR="00C578AB" w:rsidRPr="00F35AC6" w:rsidRDefault="00C578AB" w:rsidP="00951C1C">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sidRPr="00F35AC6">
              <w:rPr>
                <w:rStyle w:val="lev"/>
                <w:b w:val="0"/>
                <w:color w:val="000000" w:themeColor="text1"/>
              </w:rPr>
              <w:t>X</w:t>
            </w:r>
          </w:p>
        </w:tc>
        <w:tc>
          <w:tcPr>
            <w:tcW w:w="3334" w:type="dxa"/>
            <w:shd w:val="clear" w:color="auto" w:fill="FFFFFF" w:themeFill="background1"/>
          </w:tcPr>
          <w:p w14:paraId="05376D4A" w14:textId="77777777" w:rsidR="00C578AB" w:rsidRPr="00F35AC6" w:rsidRDefault="00C578AB" w:rsidP="00951C1C">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p>
        </w:tc>
      </w:tr>
      <w:tr w:rsidR="00C578AB" w:rsidRPr="00F35AC6" w14:paraId="025A8935" w14:textId="77777777" w:rsidTr="00951C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52AA073B" w14:textId="77777777" w:rsidR="00C578AB" w:rsidRPr="00F35AC6" w:rsidRDefault="00C578AB" w:rsidP="00951C1C">
            <w:pPr>
              <w:rPr>
                <w:color w:val="000000" w:themeColor="text1"/>
              </w:rPr>
            </w:pPr>
            <w:r w:rsidRPr="00F35AC6">
              <w:rPr>
                <w:color w:val="000000" w:themeColor="text1"/>
              </w:rPr>
              <w:t>8</w:t>
            </w:r>
          </w:p>
        </w:tc>
        <w:tc>
          <w:tcPr>
            <w:tcW w:w="3118" w:type="dxa"/>
            <w:shd w:val="clear" w:color="auto" w:fill="FFFFFF" w:themeFill="background1"/>
          </w:tcPr>
          <w:p w14:paraId="5FE43AEC" w14:textId="77777777" w:rsidR="00C578AB" w:rsidRPr="00F35AC6" w:rsidRDefault="00C578AB" w:rsidP="00951C1C">
            <w:pPr>
              <w:jc w:val="left"/>
              <w:cnfStyle w:val="000000010000" w:firstRow="0" w:lastRow="0" w:firstColumn="0" w:lastColumn="0" w:oddVBand="0" w:evenVBand="0" w:oddHBand="0" w:evenHBand="1" w:firstRowFirstColumn="0" w:firstRowLastColumn="0" w:lastRowFirstColumn="0" w:lastRowLastColumn="0"/>
              <w:rPr>
                <w:rFonts w:cs="Arial"/>
                <w:color w:val="000000" w:themeColor="text1"/>
                <w:sz w:val="20"/>
              </w:rPr>
            </w:pPr>
            <w:r w:rsidRPr="00F35AC6">
              <w:rPr>
                <w:rFonts w:cs="Arial"/>
                <w:color w:val="000000" w:themeColor="text1"/>
                <w:sz w:val="20"/>
              </w:rPr>
              <w:t>Autonomie du mode transport</w:t>
            </w:r>
            <w:r>
              <w:rPr>
                <w:rFonts w:cs="Arial"/>
                <w:color w:val="000000" w:themeColor="text1"/>
                <w:sz w:val="20"/>
              </w:rPr>
              <w:t xml:space="preserve"> Ligne 1 et 2 du BPU</w:t>
            </w:r>
          </w:p>
        </w:tc>
        <w:tc>
          <w:tcPr>
            <w:tcW w:w="1843" w:type="dxa"/>
            <w:shd w:val="clear" w:color="auto" w:fill="FFFFFF" w:themeFill="background1"/>
          </w:tcPr>
          <w:p w14:paraId="51B55D6E" w14:textId="77777777" w:rsidR="00C578AB" w:rsidRPr="00F35AC6" w:rsidRDefault="00C578AB" w:rsidP="00951C1C">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sz w:val="20"/>
              </w:rPr>
            </w:pPr>
            <w:r w:rsidRPr="00F35AC6">
              <w:rPr>
                <w:rStyle w:val="lev"/>
                <w:b w:val="0"/>
                <w:color w:val="000000" w:themeColor="text1"/>
                <w:sz w:val="20"/>
              </w:rPr>
              <w:t>heures</w:t>
            </w:r>
          </w:p>
        </w:tc>
        <w:tc>
          <w:tcPr>
            <w:tcW w:w="1134" w:type="dxa"/>
            <w:shd w:val="clear" w:color="auto" w:fill="FFFFFF" w:themeFill="background1"/>
          </w:tcPr>
          <w:p w14:paraId="35CE1BCE" w14:textId="77777777" w:rsidR="00C578AB" w:rsidRPr="00F35AC6" w:rsidRDefault="00C578AB" w:rsidP="00951C1C">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sidRPr="00F35AC6">
              <w:rPr>
                <w:rStyle w:val="lev"/>
                <w:b w:val="0"/>
                <w:color w:val="000000" w:themeColor="text1"/>
              </w:rPr>
              <w:t>X</w:t>
            </w:r>
          </w:p>
        </w:tc>
        <w:tc>
          <w:tcPr>
            <w:tcW w:w="3334" w:type="dxa"/>
            <w:shd w:val="clear" w:color="auto" w:fill="FFFFFF" w:themeFill="background1"/>
          </w:tcPr>
          <w:p w14:paraId="3F0D7551" w14:textId="77777777" w:rsidR="00C578AB" w:rsidRPr="00F35AC6" w:rsidRDefault="00C578AB" w:rsidP="00951C1C">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p>
        </w:tc>
      </w:tr>
      <w:tr w:rsidR="00C578AB" w:rsidRPr="00F35AC6" w14:paraId="4B34CB94" w14:textId="77777777" w:rsidTr="00951C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664E757E" w14:textId="77777777" w:rsidR="00C578AB" w:rsidRPr="00F35AC6" w:rsidRDefault="00C578AB" w:rsidP="00951C1C">
            <w:pPr>
              <w:rPr>
                <w:color w:val="000000" w:themeColor="text1"/>
              </w:rPr>
            </w:pPr>
            <w:r w:rsidRPr="00F35AC6">
              <w:rPr>
                <w:color w:val="000000" w:themeColor="text1"/>
              </w:rPr>
              <w:t>9</w:t>
            </w:r>
          </w:p>
        </w:tc>
        <w:tc>
          <w:tcPr>
            <w:tcW w:w="3118" w:type="dxa"/>
            <w:shd w:val="clear" w:color="auto" w:fill="FFFFFF" w:themeFill="background1"/>
          </w:tcPr>
          <w:p w14:paraId="6AFE484D" w14:textId="77777777" w:rsidR="00C578AB" w:rsidRPr="00F35AC6" w:rsidRDefault="00C578AB" w:rsidP="00951C1C">
            <w:pPr>
              <w:jc w:val="left"/>
              <w:cnfStyle w:val="000000100000" w:firstRow="0" w:lastRow="0" w:firstColumn="0" w:lastColumn="0" w:oddVBand="0" w:evenVBand="0" w:oddHBand="1" w:evenHBand="0" w:firstRowFirstColumn="0" w:firstRowLastColumn="0" w:lastRowFirstColumn="0" w:lastRowLastColumn="0"/>
              <w:rPr>
                <w:rFonts w:cs="Arial"/>
                <w:color w:val="000000" w:themeColor="text1"/>
                <w:sz w:val="20"/>
              </w:rPr>
            </w:pPr>
            <w:r w:rsidRPr="00F35AC6">
              <w:rPr>
                <w:rFonts w:cs="Arial"/>
                <w:color w:val="000000" w:themeColor="text1"/>
                <w:sz w:val="20"/>
              </w:rPr>
              <w:t>Régulation automatique des pressions de gonflage en fonction de la position, de la morphologie et du poids du patient, en position assise ou allongée</w:t>
            </w:r>
            <w:r>
              <w:rPr>
                <w:rFonts w:cs="Arial"/>
                <w:color w:val="000000" w:themeColor="text1"/>
                <w:sz w:val="20"/>
              </w:rPr>
              <w:t xml:space="preserve"> ligne 1 et 2 du BPU</w:t>
            </w:r>
          </w:p>
        </w:tc>
        <w:tc>
          <w:tcPr>
            <w:tcW w:w="1843" w:type="dxa"/>
            <w:shd w:val="clear" w:color="auto" w:fill="FFFFFF" w:themeFill="background1"/>
          </w:tcPr>
          <w:p w14:paraId="3828A789" w14:textId="77777777" w:rsidR="00C578AB" w:rsidRPr="00F35AC6" w:rsidRDefault="00C578AB" w:rsidP="00951C1C">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Décrire le positionnement et mode de fonctionnement des capteurs.</w:t>
            </w:r>
          </w:p>
        </w:tc>
        <w:tc>
          <w:tcPr>
            <w:tcW w:w="1134" w:type="dxa"/>
            <w:shd w:val="clear" w:color="auto" w:fill="FFFFFF" w:themeFill="background1"/>
          </w:tcPr>
          <w:p w14:paraId="0AB00C76" w14:textId="77777777" w:rsidR="00C578AB" w:rsidRPr="00F35AC6" w:rsidRDefault="00C578AB" w:rsidP="00951C1C">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sidRPr="00F35AC6">
              <w:rPr>
                <w:rStyle w:val="lev"/>
                <w:b w:val="0"/>
                <w:color w:val="000000" w:themeColor="text1"/>
              </w:rPr>
              <w:t>X</w:t>
            </w:r>
          </w:p>
        </w:tc>
        <w:tc>
          <w:tcPr>
            <w:tcW w:w="3334" w:type="dxa"/>
            <w:shd w:val="clear" w:color="auto" w:fill="FFFFFF" w:themeFill="background1"/>
          </w:tcPr>
          <w:p w14:paraId="1EDACE9B" w14:textId="77777777" w:rsidR="00C578AB" w:rsidRPr="00F35AC6" w:rsidRDefault="00C578AB" w:rsidP="00951C1C">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p>
        </w:tc>
      </w:tr>
      <w:tr w:rsidR="00C578AB" w:rsidRPr="00F35AC6" w14:paraId="618D83E5" w14:textId="77777777" w:rsidTr="00951C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4372BA3E" w14:textId="77777777" w:rsidR="00C578AB" w:rsidRPr="00F35AC6" w:rsidRDefault="00C578AB" w:rsidP="00951C1C">
            <w:pPr>
              <w:rPr>
                <w:color w:val="000000" w:themeColor="text1"/>
              </w:rPr>
            </w:pPr>
            <w:r w:rsidRPr="00F35AC6">
              <w:rPr>
                <w:color w:val="000000" w:themeColor="text1"/>
              </w:rPr>
              <w:t>10</w:t>
            </w:r>
          </w:p>
        </w:tc>
        <w:tc>
          <w:tcPr>
            <w:tcW w:w="3118" w:type="dxa"/>
            <w:shd w:val="clear" w:color="auto" w:fill="FFFFFF" w:themeFill="background1"/>
          </w:tcPr>
          <w:p w14:paraId="235FAF52" w14:textId="77777777" w:rsidR="00C578AB" w:rsidRPr="00F35AC6" w:rsidRDefault="00C578AB" w:rsidP="00951C1C">
            <w:pPr>
              <w:jc w:val="left"/>
              <w:cnfStyle w:val="000000010000" w:firstRow="0" w:lastRow="0" w:firstColumn="0" w:lastColumn="0" w:oddVBand="0" w:evenVBand="0" w:oddHBand="0" w:evenHBand="1" w:firstRowFirstColumn="0" w:firstRowLastColumn="0" w:lastRowFirstColumn="0" w:lastRowLastColumn="0"/>
              <w:rPr>
                <w:rFonts w:cs="Arial"/>
                <w:color w:val="000000" w:themeColor="text1"/>
                <w:sz w:val="20"/>
              </w:rPr>
            </w:pPr>
            <w:r w:rsidRPr="00F35AC6">
              <w:rPr>
                <w:rFonts w:cs="Arial"/>
                <w:color w:val="000000" w:themeColor="text1"/>
                <w:sz w:val="20"/>
              </w:rPr>
              <w:t>Chauffage de l’air diffusé dans le matelas</w:t>
            </w:r>
            <w:r>
              <w:rPr>
                <w:rFonts w:cs="Arial"/>
                <w:color w:val="000000" w:themeColor="text1"/>
                <w:sz w:val="20"/>
              </w:rPr>
              <w:t xml:space="preserve"> ligne 1 et 2 du BPU</w:t>
            </w:r>
          </w:p>
        </w:tc>
        <w:tc>
          <w:tcPr>
            <w:tcW w:w="1843" w:type="dxa"/>
            <w:shd w:val="clear" w:color="auto" w:fill="FFFFFF" w:themeFill="background1"/>
          </w:tcPr>
          <w:p w14:paraId="28D5AB9E" w14:textId="77777777" w:rsidR="00C578AB" w:rsidRPr="00F35AC6" w:rsidRDefault="00C578AB" w:rsidP="00951C1C">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sz w:val="20"/>
              </w:rPr>
            </w:pPr>
            <w:r w:rsidRPr="00F35AC6">
              <w:rPr>
                <w:rStyle w:val="lev"/>
                <w:b w:val="0"/>
                <w:color w:val="000000" w:themeColor="text1"/>
                <w:sz w:val="20"/>
              </w:rPr>
              <w:t xml:space="preserve">Oui – non </w:t>
            </w:r>
          </w:p>
          <w:p w14:paraId="2825832C" w14:textId="77777777" w:rsidR="00C578AB" w:rsidRPr="00F35AC6" w:rsidRDefault="00C578AB" w:rsidP="00951C1C">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sz w:val="20"/>
              </w:rPr>
            </w:pPr>
            <w:r w:rsidRPr="00F35AC6">
              <w:rPr>
                <w:rStyle w:val="lev"/>
                <w:b w:val="0"/>
                <w:color w:val="000000" w:themeColor="text1"/>
                <w:sz w:val="20"/>
              </w:rPr>
              <w:t>préciser</w:t>
            </w:r>
          </w:p>
        </w:tc>
        <w:tc>
          <w:tcPr>
            <w:tcW w:w="1134" w:type="dxa"/>
            <w:shd w:val="clear" w:color="auto" w:fill="FFFFFF" w:themeFill="background1"/>
          </w:tcPr>
          <w:p w14:paraId="4226005B" w14:textId="77777777" w:rsidR="00C578AB" w:rsidRPr="00F35AC6" w:rsidRDefault="00C578AB" w:rsidP="00951C1C">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sidRPr="00F35AC6">
              <w:rPr>
                <w:rStyle w:val="lev"/>
                <w:b w:val="0"/>
                <w:color w:val="000000" w:themeColor="text1"/>
              </w:rPr>
              <w:t>X</w:t>
            </w:r>
          </w:p>
        </w:tc>
        <w:tc>
          <w:tcPr>
            <w:tcW w:w="3334" w:type="dxa"/>
            <w:shd w:val="clear" w:color="auto" w:fill="FFFFFF" w:themeFill="background1"/>
          </w:tcPr>
          <w:p w14:paraId="46E886F0" w14:textId="77777777" w:rsidR="00C578AB" w:rsidRPr="00F35AC6" w:rsidRDefault="00C578AB" w:rsidP="00951C1C">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p>
        </w:tc>
      </w:tr>
      <w:tr w:rsidR="00C578AB" w:rsidRPr="00F35AC6" w14:paraId="7CC1EA0A" w14:textId="77777777" w:rsidTr="00951C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0D09D8D0" w14:textId="77777777" w:rsidR="00C578AB" w:rsidRPr="00F35AC6" w:rsidRDefault="00C578AB" w:rsidP="00951C1C">
            <w:pPr>
              <w:rPr>
                <w:color w:val="000000" w:themeColor="text1"/>
              </w:rPr>
            </w:pPr>
            <w:r w:rsidRPr="00F35AC6">
              <w:rPr>
                <w:color w:val="000000" w:themeColor="text1"/>
              </w:rPr>
              <w:t>11</w:t>
            </w:r>
          </w:p>
        </w:tc>
        <w:tc>
          <w:tcPr>
            <w:tcW w:w="3118" w:type="dxa"/>
            <w:shd w:val="clear" w:color="auto" w:fill="FFFFFF" w:themeFill="background1"/>
          </w:tcPr>
          <w:p w14:paraId="4DCF5743" w14:textId="77777777" w:rsidR="00C578AB" w:rsidRPr="00F35AC6" w:rsidRDefault="00C578AB" w:rsidP="00951C1C">
            <w:pPr>
              <w:jc w:val="left"/>
              <w:cnfStyle w:val="000000100000" w:firstRow="0" w:lastRow="0" w:firstColumn="0" w:lastColumn="0" w:oddVBand="0" w:evenVBand="0" w:oddHBand="1" w:evenHBand="0" w:firstRowFirstColumn="0" w:firstRowLastColumn="0" w:lastRowFirstColumn="0" w:lastRowLastColumn="0"/>
              <w:rPr>
                <w:rFonts w:cs="Arial"/>
                <w:color w:val="000000" w:themeColor="text1"/>
                <w:sz w:val="20"/>
              </w:rPr>
            </w:pPr>
            <w:r w:rsidRPr="00F35AC6">
              <w:rPr>
                <w:rFonts w:cs="Arial"/>
                <w:color w:val="000000" w:themeColor="text1"/>
                <w:sz w:val="20"/>
              </w:rPr>
              <w:t>Matériau des cellules</w:t>
            </w:r>
          </w:p>
        </w:tc>
        <w:tc>
          <w:tcPr>
            <w:tcW w:w="1843" w:type="dxa"/>
            <w:shd w:val="clear" w:color="auto" w:fill="FFFFFF" w:themeFill="background1"/>
          </w:tcPr>
          <w:p w14:paraId="26538BEB" w14:textId="77777777" w:rsidR="00C578AB" w:rsidRPr="00F35AC6" w:rsidRDefault="00C578AB" w:rsidP="00951C1C">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décrire</w:t>
            </w:r>
          </w:p>
        </w:tc>
        <w:tc>
          <w:tcPr>
            <w:tcW w:w="1134" w:type="dxa"/>
            <w:shd w:val="clear" w:color="auto" w:fill="FFFFFF" w:themeFill="background1"/>
          </w:tcPr>
          <w:p w14:paraId="6E2B8365" w14:textId="77777777" w:rsidR="00C578AB" w:rsidRPr="00F35AC6" w:rsidRDefault="00C578AB" w:rsidP="00951C1C">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sidRPr="00F35AC6">
              <w:rPr>
                <w:rStyle w:val="lev"/>
                <w:b w:val="0"/>
                <w:color w:val="000000" w:themeColor="text1"/>
              </w:rPr>
              <w:t>X</w:t>
            </w:r>
          </w:p>
        </w:tc>
        <w:tc>
          <w:tcPr>
            <w:tcW w:w="3334" w:type="dxa"/>
            <w:shd w:val="clear" w:color="auto" w:fill="FFFFFF" w:themeFill="background1"/>
          </w:tcPr>
          <w:p w14:paraId="165CAF68" w14:textId="77777777" w:rsidR="00C578AB" w:rsidRPr="00F35AC6" w:rsidRDefault="00C578AB" w:rsidP="00951C1C">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p>
        </w:tc>
      </w:tr>
      <w:tr w:rsidR="00C578AB" w:rsidRPr="00F35AC6" w14:paraId="682CF5D9" w14:textId="77777777" w:rsidTr="00951C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363C89DA" w14:textId="77777777" w:rsidR="00C578AB" w:rsidRPr="00F35AC6" w:rsidRDefault="00C578AB" w:rsidP="00951C1C">
            <w:pPr>
              <w:rPr>
                <w:color w:val="000000" w:themeColor="text1"/>
              </w:rPr>
            </w:pPr>
            <w:r w:rsidRPr="00F35AC6">
              <w:rPr>
                <w:color w:val="000000" w:themeColor="text1"/>
              </w:rPr>
              <w:t>12</w:t>
            </w:r>
          </w:p>
        </w:tc>
        <w:tc>
          <w:tcPr>
            <w:tcW w:w="3118" w:type="dxa"/>
            <w:shd w:val="clear" w:color="auto" w:fill="FFFFFF" w:themeFill="background1"/>
          </w:tcPr>
          <w:p w14:paraId="4B8152BA" w14:textId="77777777" w:rsidR="00C578AB" w:rsidRPr="00F35AC6" w:rsidRDefault="00C578AB" w:rsidP="00951C1C">
            <w:pPr>
              <w:jc w:val="left"/>
              <w:cnfStyle w:val="000000010000" w:firstRow="0" w:lastRow="0" w:firstColumn="0" w:lastColumn="0" w:oddVBand="0" w:evenVBand="0" w:oddHBand="0" w:evenHBand="1" w:firstRowFirstColumn="0" w:firstRowLastColumn="0" w:lastRowFirstColumn="0" w:lastRowLastColumn="0"/>
              <w:rPr>
                <w:rFonts w:cs="Arial"/>
                <w:color w:val="000000" w:themeColor="text1"/>
                <w:sz w:val="20"/>
              </w:rPr>
            </w:pPr>
            <w:r w:rsidRPr="00F35AC6">
              <w:rPr>
                <w:rFonts w:cs="Arial"/>
                <w:color w:val="000000" w:themeColor="text1"/>
                <w:sz w:val="20"/>
              </w:rPr>
              <w:t>Principe de l’alternance (1 cellule dégonflée sur 2 ou plus…)</w:t>
            </w:r>
          </w:p>
        </w:tc>
        <w:tc>
          <w:tcPr>
            <w:tcW w:w="1843" w:type="dxa"/>
            <w:shd w:val="clear" w:color="auto" w:fill="FFFFFF" w:themeFill="background1"/>
          </w:tcPr>
          <w:p w14:paraId="3B4F7DF1" w14:textId="77777777" w:rsidR="00C578AB" w:rsidRPr="00F35AC6" w:rsidRDefault="00C578AB" w:rsidP="00951C1C">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sz w:val="20"/>
              </w:rPr>
            </w:pPr>
            <w:r w:rsidRPr="00F35AC6">
              <w:rPr>
                <w:rStyle w:val="lev"/>
                <w:b w:val="0"/>
                <w:color w:val="000000" w:themeColor="text1"/>
                <w:sz w:val="20"/>
              </w:rPr>
              <w:t>Décrire</w:t>
            </w:r>
          </w:p>
        </w:tc>
        <w:tc>
          <w:tcPr>
            <w:tcW w:w="1134" w:type="dxa"/>
            <w:shd w:val="clear" w:color="auto" w:fill="FFFFFF" w:themeFill="background1"/>
          </w:tcPr>
          <w:p w14:paraId="739F4E41" w14:textId="77777777" w:rsidR="00C578AB" w:rsidRPr="00F35AC6" w:rsidRDefault="00C578AB" w:rsidP="00951C1C">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sidRPr="00F35AC6">
              <w:rPr>
                <w:rStyle w:val="lev"/>
                <w:b w:val="0"/>
                <w:color w:val="000000" w:themeColor="text1"/>
              </w:rPr>
              <w:t>X</w:t>
            </w:r>
          </w:p>
        </w:tc>
        <w:tc>
          <w:tcPr>
            <w:tcW w:w="3334" w:type="dxa"/>
            <w:shd w:val="clear" w:color="auto" w:fill="FFFFFF" w:themeFill="background1"/>
          </w:tcPr>
          <w:p w14:paraId="418A0D4C" w14:textId="77777777" w:rsidR="00C578AB" w:rsidRPr="00F35AC6" w:rsidRDefault="00C578AB" w:rsidP="00951C1C">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p>
        </w:tc>
      </w:tr>
      <w:tr w:rsidR="00C578AB" w:rsidRPr="00F35AC6" w14:paraId="358D883E" w14:textId="77777777" w:rsidTr="00951C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1FE06C7C" w14:textId="77777777" w:rsidR="00C578AB" w:rsidRPr="00F35AC6" w:rsidRDefault="00C578AB" w:rsidP="00951C1C">
            <w:pPr>
              <w:rPr>
                <w:color w:val="000000" w:themeColor="text1"/>
              </w:rPr>
            </w:pPr>
            <w:r w:rsidRPr="00F35AC6">
              <w:rPr>
                <w:color w:val="000000" w:themeColor="text1"/>
              </w:rPr>
              <w:t>13</w:t>
            </w:r>
          </w:p>
        </w:tc>
        <w:tc>
          <w:tcPr>
            <w:tcW w:w="3118" w:type="dxa"/>
            <w:shd w:val="clear" w:color="auto" w:fill="FFFFFF" w:themeFill="background1"/>
          </w:tcPr>
          <w:p w14:paraId="7FAEA50A" w14:textId="77777777" w:rsidR="00C578AB" w:rsidRPr="00F35AC6" w:rsidRDefault="00C578AB" w:rsidP="00951C1C">
            <w:pPr>
              <w:jc w:val="left"/>
              <w:cnfStyle w:val="000000100000" w:firstRow="0" w:lastRow="0" w:firstColumn="0" w:lastColumn="0" w:oddVBand="0" w:evenVBand="0" w:oddHBand="1" w:evenHBand="0" w:firstRowFirstColumn="0" w:firstRowLastColumn="0" w:lastRowFirstColumn="0" w:lastRowLastColumn="0"/>
              <w:rPr>
                <w:rFonts w:cs="Arial"/>
                <w:color w:val="000000" w:themeColor="text1"/>
                <w:sz w:val="20"/>
              </w:rPr>
            </w:pPr>
            <w:r w:rsidRPr="00F35AC6">
              <w:rPr>
                <w:rFonts w:cs="Arial"/>
                <w:color w:val="000000" w:themeColor="text1"/>
                <w:sz w:val="20"/>
              </w:rPr>
              <w:t>Cycle de fonctionnement du mode pression alternée</w:t>
            </w:r>
          </w:p>
        </w:tc>
        <w:tc>
          <w:tcPr>
            <w:tcW w:w="1843" w:type="dxa"/>
            <w:shd w:val="clear" w:color="auto" w:fill="FFFFFF" w:themeFill="background1"/>
          </w:tcPr>
          <w:p w14:paraId="69FE6239" w14:textId="77777777" w:rsidR="00C578AB" w:rsidRPr="00F35AC6" w:rsidRDefault="00C578AB" w:rsidP="00951C1C">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mn</w:t>
            </w:r>
          </w:p>
        </w:tc>
        <w:tc>
          <w:tcPr>
            <w:tcW w:w="1134" w:type="dxa"/>
            <w:shd w:val="clear" w:color="auto" w:fill="FFFFFF" w:themeFill="background1"/>
          </w:tcPr>
          <w:p w14:paraId="5F0B0CA2" w14:textId="77777777" w:rsidR="00C578AB" w:rsidRPr="00F35AC6" w:rsidRDefault="00C578AB" w:rsidP="00951C1C">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sidRPr="00F35AC6">
              <w:rPr>
                <w:rStyle w:val="lev"/>
                <w:b w:val="0"/>
                <w:color w:val="000000" w:themeColor="text1"/>
              </w:rPr>
              <w:t>X</w:t>
            </w:r>
          </w:p>
        </w:tc>
        <w:tc>
          <w:tcPr>
            <w:tcW w:w="3334" w:type="dxa"/>
            <w:shd w:val="clear" w:color="auto" w:fill="FFFFFF" w:themeFill="background1"/>
          </w:tcPr>
          <w:p w14:paraId="45F07A38" w14:textId="77777777" w:rsidR="00C578AB" w:rsidRPr="00F35AC6" w:rsidRDefault="00C578AB" w:rsidP="00951C1C">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p>
        </w:tc>
      </w:tr>
      <w:tr w:rsidR="00C578AB" w:rsidRPr="00F35AC6" w14:paraId="519FBC76" w14:textId="77777777" w:rsidTr="00951C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11B07A75" w14:textId="77777777" w:rsidR="00C578AB" w:rsidRPr="00F35AC6" w:rsidRDefault="00C578AB" w:rsidP="00951C1C">
            <w:pPr>
              <w:rPr>
                <w:color w:val="000000" w:themeColor="text1"/>
              </w:rPr>
            </w:pPr>
            <w:r>
              <w:rPr>
                <w:color w:val="000000" w:themeColor="text1"/>
              </w:rPr>
              <w:t>14</w:t>
            </w:r>
          </w:p>
        </w:tc>
        <w:tc>
          <w:tcPr>
            <w:tcW w:w="3118" w:type="dxa"/>
            <w:shd w:val="clear" w:color="auto" w:fill="FFFFFF" w:themeFill="background1"/>
          </w:tcPr>
          <w:p w14:paraId="3A569C5E" w14:textId="77777777" w:rsidR="00C578AB" w:rsidRPr="0038323C" w:rsidRDefault="00C578AB" w:rsidP="00951C1C">
            <w:pPr>
              <w:jc w:val="left"/>
              <w:cnfStyle w:val="000000010000" w:firstRow="0" w:lastRow="0" w:firstColumn="0" w:lastColumn="0" w:oddVBand="0" w:evenVBand="0" w:oddHBand="0" w:evenHBand="1" w:firstRowFirstColumn="0" w:firstRowLastColumn="0" w:lastRowFirstColumn="0" w:lastRowLastColumn="0"/>
              <w:rPr>
                <w:rFonts w:cs="Arial"/>
                <w:color w:val="000000" w:themeColor="text1"/>
                <w:sz w:val="20"/>
              </w:rPr>
            </w:pPr>
            <w:r w:rsidRPr="0038323C">
              <w:rPr>
                <w:rFonts w:cs="Arial"/>
                <w:color w:val="000000" w:themeColor="text1"/>
                <w:sz w:val="20"/>
              </w:rPr>
              <w:t>Poids du compresseur ligne 1 et 2 du BPU</w:t>
            </w:r>
          </w:p>
        </w:tc>
        <w:tc>
          <w:tcPr>
            <w:tcW w:w="1843" w:type="dxa"/>
            <w:shd w:val="clear" w:color="auto" w:fill="FFFFFF" w:themeFill="background1"/>
          </w:tcPr>
          <w:p w14:paraId="27B98F07" w14:textId="77777777" w:rsidR="00C578AB" w:rsidRPr="00F35AC6" w:rsidRDefault="00C578AB" w:rsidP="00951C1C">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sz w:val="20"/>
              </w:rPr>
            </w:pPr>
            <w:r w:rsidRPr="00F35AC6">
              <w:rPr>
                <w:rStyle w:val="lev"/>
                <w:b w:val="0"/>
                <w:color w:val="000000" w:themeColor="text1"/>
                <w:sz w:val="20"/>
              </w:rPr>
              <w:t>kg</w:t>
            </w:r>
          </w:p>
        </w:tc>
        <w:tc>
          <w:tcPr>
            <w:tcW w:w="1134" w:type="dxa"/>
            <w:shd w:val="clear" w:color="auto" w:fill="FFFFFF" w:themeFill="background1"/>
          </w:tcPr>
          <w:p w14:paraId="14B0C0F5" w14:textId="77777777" w:rsidR="00C578AB" w:rsidRPr="00F35AC6" w:rsidRDefault="00C578AB" w:rsidP="00951C1C">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sidRPr="00F35AC6">
              <w:rPr>
                <w:rStyle w:val="lev"/>
                <w:b w:val="0"/>
                <w:color w:val="000000" w:themeColor="text1"/>
              </w:rPr>
              <w:t>X</w:t>
            </w:r>
          </w:p>
        </w:tc>
        <w:tc>
          <w:tcPr>
            <w:tcW w:w="3334" w:type="dxa"/>
            <w:shd w:val="clear" w:color="auto" w:fill="FFFFFF" w:themeFill="background1"/>
          </w:tcPr>
          <w:p w14:paraId="5BE7406F" w14:textId="77777777" w:rsidR="00C578AB" w:rsidRPr="00F35AC6" w:rsidRDefault="00C578AB" w:rsidP="00951C1C">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p>
        </w:tc>
      </w:tr>
      <w:tr w:rsidR="00C578AB" w:rsidRPr="00F35AC6" w14:paraId="16BFD92C" w14:textId="77777777" w:rsidTr="00951C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780DE869" w14:textId="77777777" w:rsidR="00C578AB" w:rsidRPr="00F35AC6" w:rsidRDefault="00C578AB" w:rsidP="00951C1C">
            <w:pPr>
              <w:rPr>
                <w:color w:val="000000" w:themeColor="text1"/>
              </w:rPr>
            </w:pPr>
            <w:r>
              <w:rPr>
                <w:color w:val="000000" w:themeColor="text1"/>
              </w:rPr>
              <w:t>15</w:t>
            </w:r>
          </w:p>
        </w:tc>
        <w:tc>
          <w:tcPr>
            <w:tcW w:w="3118" w:type="dxa"/>
            <w:shd w:val="clear" w:color="auto" w:fill="FFFFFF" w:themeFill="background1"/>
          </w:tcPr>
          <w:p w14:paraId="4899F36A" w14:textId="77777777" w:rsidR="00C578AB" w:rsidRPr="0038323C" w:rsidRDefault="00C578AB" w:rsidP="00951C1C">
            <w:pPr>
              <w:jc w:val="left"/>
              <w:cnfStyle w:val="000000100000" w:firstRow="0" w:lastRow="0" w:firstColumn="0" w:lastColumn="0" w:oddVBand="0" w:evenVBand="0" w:oddHBand="1" w:evenHBand="0" w:firstRowFirstColumn="0" w:firstRowLastColumn="0" w:lastRowFirstColumn="0" w:lastRowLastColumn="0"/>
              <w:rPr>
                <w:rFonts w:cs="Arial"/>
                <w:color w:val="000000" w:themeColor="text1"/>
                <w:sz w:val="20"/>
              </w:rPr>
            </w:pPr>
            <w:r w:rsidRPr="0038323C">
              <w:rPr>
                <w:rFonts w:cs="Arial"/>
                <w:color w:val="000000" w:themeColor="text1"/>
                <w:sz w:val="20"/>
              </w:rPr>
              <w:t xml:space="preserve">Niveau de bruit du compresseur en fonctionnement à 1 mètre ligne 1 et 2 </w:t>
            </w:r>
          </w:p>
        </w:tc>
        <w:tc>
          <w:tcPr>
            <w:tcW w:w="1843" w:type="dxa"/>
            <w:shd w:val="clear" w:color="auto" w:fill="FFFFFF" w:themeFill="background1"/>
          </w:tcPr>
          <w:p w14:paraId="551BF94E" w14:textId="77777777" w:rsidR="00C578AB" w:rsidRPr="00F35AC6" w:rsidRDefault="00C578AB" w:rsidP="00951C1C">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sz w:val="20"/>
              </w:rPr>
            </w:pPr>
            <w:proofErr w:type="spellStart"/>
            <w:r w:rsidRPr="00F35AC6">
              <w:rPr>
                <w:rStyle w:val="lev"/>
                <w:b w:val="0"/>
                <w:color w:val="000000" w:themeColor="text1"/>
                <w:sz w:val="20"/>
              </w:rPr>
              <w:t>Db</w:t>
            </w:r>
            <w:proofErr w:type="spellEnd"/>
          </w:p>
        </w:tc>
        <w:tc>
          <w:tcPr>
            <w:tcW w:w="1134" w:type="dxa"/>
            <w:shd w:val="clear" w:color="auto" w:fill="FFFFFF" w:themeFill="background1"/>
          </w:tcPr>
          <w:p w14:paraId="2D381056" w14:textId="77777777" w:rsidR="00C578AB" w:rsidRPr="00F35AC6" w:rsidRDefault="00C578AB" w:rsidP="00951C1C">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sidRPr="00F35AC6">
              <w:rPr>
                <w:rStyle w:val="lev"/>
                <w:b w:val="0"/>
                <w:color w:val="000000" w:themeColor="text1"/>
              </w:rPr>
              <w:t>X</w:t>
            </w:r>
          </w:p>
        </w:tc>
        <w:tc>
          <w:tcPr>
            <w:tcW w:w="3334" w:type="dxa"/>
            <w:shd w:val="clear" w:color="auto" w:fill="FFFFFF" w:themeFill="background1"/>
          </w:tcPr>
          <w:p w14:paraId="5AD77567" w14:textId="77777777" w:rsidR="00C578AB" w:rsidRPr="00F35AC6" w:rsidRDefault="00C578AB" w:rsidP="00951C1C">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p>
        </w:tc>
      </w:tr>
      <w:tr w:rsidR="00C578AB" w:rsidRPr="00F35AC6" w14:paraId="1254872C" w14:textId="77777777" w:rsidTr="00951C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58FB1DE9" w14:textId="77777777" w:rsidR="00C578AB" w:rsidRPr="00F35AC6" w:rsidRDefault="00C578AB" w:rsidP="00951C1C">
            <w:pPr>
              <w:rPr>
                <w:color w:val="000000" w:themeColor="text1"/>
              </w:rPr>
            </w:pPr>
            <w:r>
              <w:rPr>
                <w:color w:val="000000" w:themeColor="text1"/>
              </w:rPr>
              <w:t>16</w:t>
            </w:r>
          </w:p>
        </w:tc>
        <w:tc>
          <w:tcPr>
            <w:tcW w:w="3118" w:type="dxa"/>
            <w:shd w:val="clear" w:color="auto" w:fill="FFFFFF" w:themeFill="background1"/>
          </w:tcPr>
          <w:p w14:paraId="34B764F0" w14:textId="77777777" w:rsidR="00C578AB" w:rsidRPr="0038323C" w:rsidRDefault="00C578AB" w:rsidP="00951C1C">
            <w:pPr>
              <w:jc w:val="left"/>
              <w:cnfStyle w:val="000000010000" w:firstRow="0" w:lastRow="0" w:firstColumn="0" w:lastColumn="0" w:oddVBand="0" w:evenVBand="0" w:oddHBand="0" w:evenHBand="1" w:firstRowFirstColumn="0" w:firstRowLastColumn="0" w:lastRowFirstColumn="0" w:lastRowLastColumn="0"/>
              <w:rPr>
                <w:rFonts w:cs="Arial"/>
                <w:color w:val="000000" w:themeColor="text1"/>
                <w:sz w:val="20"/>
              </w:rPr>
            </w:pPr>
            <w:r w:rsidRPr="0038323C">
              <w:rPr>
                <w:rFonts w:cs="Arial"/>
                <w:color w:val="000000" w:themeColor="text1"/>
                <w:sz w:val="20"/>
              </w:rPr>
              <w:t>Une fonction réglage confort est-elle disponible ligne 1 et 2 du BPU</w:t>
            </w:r>
          </w:p>
        </w:tc>
        <w:tc>
          <w:tcPr>
            <w:tcW w:w="1843" w:type="dxa"/>
            <w:shd w:val="clear" w:color="auto" w:fill="FFFFFF" w:themeFill="background1"/>
          </w:tcPr>
          <w:p w14:paraId="7AA8173D" w14:textId="77777777" w:rsidR="00C578AB" w:rsidRPr="00F35AC6" w:rsidRDefault="00C578AB" w:rsidP="00951C1C">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sz w:val="20"/>
              </w:rPr>
            </w:pPr>
            <w:r w:rsidRPr="00F35AC6">
              <w:rPr>
                <w:rStyle w:val="lev"/>
                <w:b w:val="0"/>
                <w:color w:val="000000" w:themeColor="text1"/>
                <w:sz w:val="20"/>
              </w:rPr>
              <w:t>Oui – non décrire</w:t>
            </w:r>
          </w:p>
        </w:tc>
        <w:tc>
          <w:tcPr>
            <w:tcW w:w="1134" w:type="dxa"/>
            <w:shd w:val="clear" w:color="auto" w:fill="FFFFFF" w:themeFill="background1"/>
          </w:tcPr>
          <w:p w14:paraId="1D906703" w14:textId="77777777" w:rsidR="00C578AB" w:rsidRPr="00F35AC6" w:rsidRDefault="00C578AB" w:rsidP="00951C1C">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sidRPr="00F35AC6">
              <w:rPr>
                <w:rStyle w:val="lev"/>
                <w:b w:val="0"/>
                <w:color w:val="000000" w:themeColor="text1"/>
              </w:rPr>
              <w:t>X</w:t>
            </w:r>
          </w:p>
        </w:tc>
        <w:tc>
          <w:tcPr>
            <w:tcW w:w="3334" w:type="dxa"/>
            <w:shd w:val="clear" w:color="auto" w:fill="FFFFFF" w:themeFill="background1"/>
          </w:tcPr>
          <w:p w14:paraId="47CCAEA3" w14:textId="77777777" w:rsidR="00C578AB" w:rsidRPr="00F35AC6" w:rsidRDefault="00C578AB" w:rsidP="00951C1C">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p>
        </w:tc>
      </w:tr>
      <w:tr w:rsidR="00C578AB" w:rsidRPr="00F35AC6" w14:paraId="5511EA1B" w14:textId="77777777" w:rsidTr="00951C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63" w:type="dxa"/>
            <w:gridSpan w:val="5"/>
            <w:shd w:val="clear" w:color="auto" w:fill="DBE5F1" w:themeFill="accent1" w:themeFillTint="33"/>
          </w:tcPr>
          <w:p w14:paraId="4FD2624C" w14:textId="77777777" w:rsidR="00C578AB" w:rsidRPr="00F35AC6" w:rsidRDefault="00C578AB" w:rsidP="00951C1C">
            <w:pPr>
              <w:tabs>
                <w:tab w:val="left" w:pos="1701"/>
                <w:tab w:val="left" w:pos="6237"/>
              </w:tabs>
              <w:rPr>
                <w:rStyle w:val="lev"/>
                <w:color w:val="000000" w:themeColor="text1"/>
                <w:sz w:val="28"/>
                <w:szCs w:val="28"/>
              </w:rPr>
            </w:pPr>
            <w:r>
              <w:rPr>
                <w:rStyle w:val="lev"/>
                <w:color w:val="000000" w:themeColor="text1"/>
                <w:sz w:val="28"/>
                <w:szCs w:val="28"/>
              </w:rPr>
              <w:t>Housses</w:t>
            </w:r>
          </w:p>
        </w:tc>
      </w:tr>
      <w:tr w:rsidR="00C578AB" w:rsidRPr="00F35AC6" w14:paraId="438C68F0" w14:textId="77777777" w:rsidTr="00951C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2B4EE840" w14:textId="77777777" w:rsidR="00C578AB" w:rsidRPr="0038323C" w:rsidRDefault="00C578AB" w:rsidP="00951C1C">
            <w:pPr>
              <w:rPr>
                <w:color w:val="000000" w:themeColor="text1"/>
              </w:rPr>
            </w:pPr>
            <w:r>
              <w:rPr>
                <w:color w:val="000000" w:themeColor="text1"/>
              </w:rPr>
              <w:t>17</w:t>
            </w:r>
          </w:p>
        </w:tc>
        <w:tc>
          <w:tcPr>
            <w:tcW w:w="3118" w:type="dxa"/>
            <w:shd w:val="clear" w:color="auto" w:fill="FFFFFF" w:themeFill="background1"/>
          </w:tcPr>
          <w:p w14:paraId="0D309BF2" w14:textId="77777777" w:rsidR="00C578AB" w:rsidRPr="0038323C" w:rsidRDefault="00C578AB" w:rsidP="00951C1C">
            <w:pPr>
              <w:jc w:val="left"/>
              <w:cnfStyle w:val="000000010000" w:firstRow="0" w:lastRow="0" w:firstColumn="0" w:lastColumn="0" w:oddVBand="0" w:evenVBand="0" w:oddHBand="0" w:evenHBand="1" w:firstRowFirstColumn="0" w:firstRowLastColumn="0" w:lastRowFirstColumn="0" w:lastRowLastColumn="0"/>
              <w:rPr>
                <w:color w:val="000000" w:themeColor="text1"/>
                <w:sz w:val="20"/>
                <w:szCs w:val="20"/>
              </w:rPr>
            </w:pPr>
            <w:r w:rsidRPr="0038323C">
              <w:rPr>
                <w:color w:val="000000" w:themeColor="text1"/>
                <w:sz w:val="20"/>
                <w:szCs w:val="20"/>
              </w:rPr>
              <w:t>Matériau</w:t>
            </w:r>
            <w:r w:rsidR="003256ED">
              <w:rPr>
                <w:color w:val="000000" w:themeColor="text1"/>
                <w:sz w:val="20"/>
                <w:szCs w:val="20"/>
              </w:rPr>
              <w:t xml:space="preserve"> de la housse </w:t>
            </w:r>
          </w:p>
        </w:tc>
        <w:tc>
          <w:tcPr>
            <w:tcW w:w="1843" w:type="dxa"/>
            <w:shd w:val="clear" w:color="auto" w:fill="FFFFFF" w:themeFill="background1"/>
          </w:tcPr>
          <w:p w14:paraId="1CDB4B56" w14:textId="77777777" w:rsidR="00C578AB" w:rsidRPr="0038323C" w:rsidRDefault="00C578AB" w:rsidP="00951C1C">
            <w:pPr>
              <w:cnfStyle w:val="000000010000" w:firstRow="0" w:lastRow="0" w:firstColumn="0" w:lastColumn="0" w:oddVBand="0" w:evenVBand="0" w:oddHBand="0" w:evenHBand="1" w:firstRowFirstColumn="0" w:firstRowLastColumn="0" w:lastRowFirstColumn="0" w:lastRowLastColumn="0"/>
              <w:rPr>
                <w:color w:val="000000" w:themeColor="text1"/>
                <w:sz w:val="20"/>
                <w:szCs w:val="20"/>
              </w:rPr>
            </w:pPr>
            <w:r w:rsidRPr="0038323C">
              <w:rPr>
                <w:color w:val="000000" w:themeColor="text1"/>
                <w:sz w:val="20"/>
                <w:szCs w:val="20"/>
              </w:rPr>
              <w:t>Décrire</w:t>
            </w:r>
          </w:p>
        </w:tc>
        <w:tc>
          <w:tcPr>
            <w:tcW w:w="1134" w:type="dxa"/>
            <w:shd w:val="clear" w:color="auto" w:fill="FFFFFF" w:themeFill="background1"/>
          </w:tcPr>
          <w:p w14:paraId="23E5F377" w14:textId="77777777" w:rsidR="00C578AB" w:rsidRPr="00F35AC6" w:rsidRDefault="00C578AB" w:rsidP="00951C1C">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sidRPr="0038323C">
              <w:rPr>
                <w:rStyle w:val="lev"/>
                <w:b w:val="0"/>
                <w:color w:val="000000" w:themeColor="text1"/>
              </w:rPr>
              <w:t>X</w:t>
            </w:r>
          </w:p>
        </w:tc>
        <w:tc>
          <w:tcPr>
            <w:tcW w:w="3334" w:type="dxa"/>
            <w:shd w:val="clear" w:color="auto" w:fill="FFFFFF" w:themeFill="background1"/>
          </w:tcPr>
          <w:p w14:paraId="47B9F22C" w14:textId="77777777" w:rsidR="00C578AB" w:rsidRPr="00F35AC6" w:rsidRDefault="00C578AB" w:rsidP="00951C1C">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p>
        </w:tc>
      </w:tr>
      <w:tr w:rsidR="00C578AB" w:rsidRPr="00F35AC6" w14:paraId="4E64432D" w14:textId="77777777" w:rsidTr="00951C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7CA288B0" w14:textId="77777777" w:rsidR="00C578AB" w:rsidRPr="00F35AC6" w:rsidRDefault="00C578AB" w:rsidP="00951C1C">
            <w:pPr>
              <w:rPr>
                <w:color w:val="000000" w:themeColor="text1"/>
              </w:rPr>
            </w:pPr>
            <w:r>
              <w:rPr>
                <w:color w:val="000000" w:themeColor="text1"/>
              </w:rPr>
              <w:t>18</w:t>
            </w:r>
          </w:p>
        </w:tc>
        <w:tc>
          <w:tcPr>
            <w:tcW w:w="3118" w:type="dxa"/>
            <w:shd w:val="clear" w:color="auto" w:fill="FFFFFF" w:themeFill="background1"/>
          </w:tcPr>
          <w:p w14:paraId="0262CF69" w14:textId="77777777" w:rsidR="00C578AB" w:rsidRPr="0038323C" w:rsidRDefault="00C578AB" w:rsidP="00951C1C">
            <w:pPr>
              <w:jc w:val="left"/>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38323C">
              <w:rPr>
                <w:color w:val="000000" w:themeColor="text1"/>
                <w:sz w:val="20"/>
                <w:szCs w:val="20"/>
              </w:rPr>
              <w:t xml:space="preserve">Pictogrammes de positionnement sérigraphiés </w:t>
            </w:r>
          </w:p>
        </w:tc>
        <w:tc>
          <w:tcPr>
            <w:tcW w:w="1843" w:type="dxa"/>
            <w:shd w:val="clear" w:color="auto" w:fill="FFFFFF" w:themeFill="background1"/>
          </w:tcPr>
          <w:p w14:paraId="23BBB235" w14:textId="77777777" w:rsidR="00C578AB" w:rsidRPr="0038323C" w:rsidRDefault="00C578AB" w:rsidP="00951C1C">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38323C">
              <w:rPr>
                <w:color w:val="000000" w:themeColor="text1"/>
                <w:sz w:val="20"/>
                <w:szCs w:val="20"/>
              </w:rPr>
              <w:t>Oui-non</w:t>
            </w:r>
          </w:p>
        </w:tc>
        <w:tc>
          <w:tcPr>
            <w:tcW w:w="1134" w:type="dxa"/>
            <w:shd w:val="clear" w:color="auto" w:fill="FFFFFF" w:themeFill="background1"/>
          </w:tcPr>
          <w:p w14:paraId="72B06489" w14:textId="77777777" w:rsidR="00C578AB" w:rsidRPr="00F35AC6" w:rsidRDefault="00C578AB" w:rsidP="00951C1C">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sidRPr="00F35AC6">
              <w:rPr>
                <w:rStyle w:val="lev"/>
                <w:b w:val="0"/>
                <w:color w:val="000000" w:themeColor="text1"/>
              </w:rPr>
              <w:t>X</w:t>
            </w:r>
          </w:p>
        </w:tc>
        <w:tc>
          <w:tcPr>
            <w:tcW w:w="3334" w:type="dxa"/>
            <w:shd w:val="clear" w:color="auto" w:fill="FFFFFF" w:themeFill="background1"/>
          </w:tcPr>
          <w:p w14:paraId="740DBEF9" w14:textId="77777777" w:rsidR="00C578AB" w:rsidRPr="00F35AC6" w:rsidRDefault="00C578AB" w:rsidP="00951C1C">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p>
        </w:tc>
      </w:tr>
      <w:tr w:rsidR="00C578AB" w:rsidRPr="00F35AC6" w14:paraId="4807F3CB" w14:textId="77777777" w:rsidTr="00951C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777204C3" w14:textId="77777777" w:rsidR="00C578AB" w:rsidRPr="00F35AC6" w:rsidRDefault="00C578AB" w:rsidP="00951C1C">
            <w:pPr>
              <w:tabs>
                <w:tab w:val="left" w:pos="1701"/>
                <w:tab w:val="left" w:pos="6237"/>
              </w:tabs>
              <w:rPr>
                <w:rStyle w:val="lev"/>
                <w:b/>
                <w:color w:val="000000" w:themeColor="text1"/>
              </w:rPr>
            </w:pPr>
            <w:r>
              <w:rPr>
                <w:rStyle w:val="lev"/>
                <w:b/>
                <w:color w:val="000000" w:themeColor="text1"/>
              </w:rPr>
              <w:t>19</w:t>
            </w:r>
          </w:p>
        </w:tc>
        <w:tc>
          <w:tcPr>
            <w:tcW w:w="3118" w:type="dxa"/>
            <w:shd w:val="clear" w:color="auto" w:fill="FFFFFF" w:themeFill="background1"/>
          </w:tcPr>
          <w:p w14:paraId="6C2DB0DC" w14:textId="77777777" w:rsidR="00C578AB" w:rsidRPr="0038323C" w:rsidRDefault="00C578AB" w:rsidP="00951C1C">
            <w:pPr>
              <w:jc w:val="left"/>
              <w:cnfStyle w:val="000000010000" w:firstRow="0" w:lastRow="0" w:firstColumn="0" w:lastColumn="0" w:oddVBand="0" w:evenVBand="0" w:oddHBand="0" w:evenHBand="1" w:firstRowFirstColumn="0" w:firstRowLastColumn="0" w:lastRowFirstColumn="0" w:lastRowLastColumn="0"/>
              <w:rPr>
                <w:color w:val="000000" w:themeColor="text1"/>
                <w:sz w:val="20"/>
                <w:szCs w:val="20"/>
              </w:rPr>
            </w:pPr>
            <w:r w:rsidRPr="0038323C">
              <w:rPr>
                <w:color w:val="000000" w:themeColor="text1"/>
                <w:sz w:val="20"/>
                <w:szCs w:val="20"/>
              </w:rPr>
              <w:t>Traitement antibactérien</w:t>
            </w:r>
          </w:p>
        </w:tc>
        <w:tc>
          <w:tcPr>
            <w:tcW w:w="1843" w:type="dxa"/>
            <w:shd w:val="clear" w:color="auto" w:fill="FFFFFF" w:themeFill="background1"/>
          </w:tcPr>
          <w:p w14:paraId="2FE6EA39" w14:textId="77777777" w:rsidR="00C578AB" w:rsidRPr="0038323C" w:rsidRDefault="00C578AB" w:rsidP="00951C1C">
            <w:pPr>
              <w:cnfStyle w:val="000000010000" w:firstRow="0" w:lastRow="0" w:firstColumn="0" w:lastColumn="0" w:oddVBand="0" w:evenVBand="0" w:oddHBand="0" w:evenHBand="1" w:firstRowFirstColumn="0" w:firstRowLastColumn="0" w:lastRowFirstColumn="0" w:lastRowLastColumn="0"/>
              <w:rPr>
                <w:color w:val="000000" w:themeColor="text1"/>
                <w:sz w:val="20"/>
                <w:szCs w:val="20"/>
              </w:rPr>
            </w:pPr>
            <w:r w:rsidRPr="0038323C">
              <w:rPr>
                <w:color w:val="000000" w:themeColor="text1"/>
                <w:sz w:val="20"/>
                <w:szCs w:val="20"/>
              </w:rPr>
              <w:t>Oui-non</w:t>
            </w:r>
          </w:p>
        </w:tc>
        <w:tc>
          <w:tcPr>
            <w:tcW w:w="1134" w:type="dxa"/>
            <w:shd w:val="clear" w:color="auto" w:fill="D9D9D9" w:themeFill="background1" w:themeFillShade="D9"/>
          </w:tcPr>
          <w:p w14:paraId="48B461C0" w14:textId="77777777" w:rsidR="00C578AB" w:rsidRPr="00F35AC6" w:rsidRDefault="00C578AB" w:rsidP="00951C1C">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sidRPr="00F35AC6">
              <w:rPr>
                <w:rStyle w:val="lev"/>
                <w:b w:val="0"/>
                <w:color w:val="000000" w:themeColor="text1"/>
              </w:rPr>
              <w:t>Non</w:t>
            </w:r>
          </w:p>
        </w:tc>
        <w:tc>
          <w:tcPr>
            <w:tcW w:w="3334" w:type="dxa"/>
            <w:shd w:val="clear" w:color="auto" w:fill="FFFFFF" w:themeFill="background1"/>
          </w:tcPr>
          <w:p w14:paraId="4B16E2CF" w14:textId="77777777" w:rsidR="00C578AB" w:rsidRPr="00F35AC6" w:rsidRDefault="00C578AB" w:rsidP="00951C1C">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p>
        </w:tc>
      </w:tr>
      <w:tr w:rsidR="00C578AB" w:rsidRPr="00F35AC6" w14:paraId="64C43F9C" w14:textId="77777777" w:rsidTr="00951C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74208F5B" w14:textId="77777777" w:rsidR="00C578AB" w:rsidRPr="00F35AC6" w:rsidRDefault="00C578AB" w:rsidP="00951C1C">
            <w:pPr>
              <w:tabs>
                <w:tab w:val="left" w:pos="1701"/>
                <w:tab w:val="left" w:pos="6237"/>
              </w:tabs>
              <w:rPr>
                <w:rStyle w:val="lev"/>
                <w:b/>
                <w:color w:val="000000" w:themeColor="text1"/>
              </w:rPr>
            </w:pPr>
            <w:r>
              <w:rPr>
                <w:rStyle w:val="lev"/>
                <w:b/>
                <w:color w:val="000000" w:themeColor="text1"/>
              </w:rPr>
              <w:t>20</w:t>
            </w:r>
          </w:p>
        </w:tc>
        <w:tc>
          <w:tcPr>
            <w:tcW w:w="3118" w:type="dxa"/>
            <w:shd w:val="clear" w:color="auto" w:fill="FFFFFF" w:themeFill="background1"/>
          </w:tcPr>
          <w:p w14:paraId="20288362" w14:textId="77777777" w:rsidR="00C578AB" w:rsidRPr="0038323C" w:rsidRDefault="00C578AB" w:rsidP="00951C1C">
            <w:pPr>
              <w:tabs>
                <w:tab w:val="left" w:pos="1701"/>
                <w:tab w:val="left" w:pos="6237"/>
              </w:tabs>
              <w:jc w:val="left"/>
              <w:cnfStyle w:val="000000100000" w:firstRow="0" w:lastRow="0" w:firstColumn="0" w:lastColumn="0" w:oddVBand="0" w:evenVBand="0" w:oddHBand="1" w:evenHBand="0" w:firstRowFirstColumn="0" w:firstRowLastColumn="0" w:lastRowFirstColumn="0" w:lastRowLastColumn="0"/>
              <w:rPr>
                <w:rStyle w:val="lev"/>
                <w:b w:val="0"/>
                <w:color w:val="000000" w:themeColor="text1"/>
                <w:sz w:val="20"/>
                <w:szCs w:val="20"/>
              </w:rPr>
            </w:pPr>
            <w:r w:rsidRPr="0038323C">
              <w:rPr>
                <w:rStyle w:val="lev"/>
                <w:b w:val="0"/>
                <w:color w:val="000000" w:themeColor="text1"/>
                <w:sz w:val="20"/>
                <w:szCs w:val="20"/>
              </w:rPr>
              <w:t>Traitement antifongique</w:t>
            </w:r>
          </w:p>
        </w:tc>
        <w:tc>
          <w:tcPr>
            <w:tcW w:w="1843" w:type="dxa"/>
            <w:shd w:val="clear" w:color="auto" w:fill="FFFFFF" w:themeFill="background1"/>
          </w:tcPr>
          <w:p w14:paraId="4D44FAAD" w14:textId="77777777" w:rsidR="00C578AB" w:rsidRPr="0038323C" w:rsidRDefault="00C578AB" w:rsidP="00951C1C">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sz w:val="20"/>
                <w:szCs w:val="20"/>
              </w:rPr>
            </w:pPr>
            <w:r w:rsidRPr="0038323C">
              <w:rPr>
                <w:rStyle w:val="lev"/>
                <w:b w:val="0"/>
                <w:color w:val="000000" w:themeColor="text1"/>
                <w:sz w:val="20"/>
                <w:szCs w:val="20"/>
              </w:rPr>
              <w:t>Oui-non</w:t>
            </w:r>
          </w:p>
        </w:tc>
        <w:tc>
          <w:tcPr>
            <w:tcW w:w="1134" w:type="dxa"/>
            <w:shd w:val="clear" w:color="auto" w:fill="D9D9D9" w:themeFill="background1" w:themeFillShade="D9"/>
          </w:tcPr>
          <w:p w14:paraId="6A51A1E7" w14:textId="77777777" w:rsidR="00C578AB" w:rsidRPr="00F35AC6" w:rsidRDefault="00C578AB" w:rsidP="00951C1C">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sidRPr="00F35AC6">
              <w:rPr>
                <w:rStyle w:val="lev"/>
                <w:b w:val="0"/>
                <w:color w:val="000000" w:themeColor="text1"/>
              </w:rPr>
              <w:t>Non</w:t>
            </w:r>
          </w:p>
        </w:tc>
        <w:tc>
          <w:tcPr>
            <w:tcW w:w="3334" w:type="dxa"/>
            <w:shd w:val="clear" w:color="auto" w:fill="FFFFFF" w:themeFill="background1"/>
          </w:tcPr>
          <w:p w14:paraId="58BCF9B3" w14:textId="77777777" w:rsidR="00C578AB" w:rsidRPr="00F35AC6" w:rsidRDefault="00C578AB" w:rsidP="00951C1C">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p>
        </w:tc>
      </w:tr>
      <w:tr w:rsidR="00C578AB" w:rsidRPr="00F35AC6" w14:paraId="3E02B43F" w14:textId="77777777" w:rsidTr="00951C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57C93FFA" w14:textId="77777777" w:rsidR="00C578AB" w:rsidRPr="00F35AC6" w:rsidRDefault="00C578AB" w:rsidP="00951C1C">
            <w:pPr>
              <w:tabs>
                <w:tab w:val="left" w:pos="1701"/>
                <w:tab w:val="left" w:pos="6237"/>
              </w:tabs>
              <w:rPr>
                <w:rStyle w:val="lev"/>
                <w:b/>
                <w:color w:val="000000" w:themeColor="text1"/>
              </w:rPr>
            </w:pPr>
            <w:r>
              <w:rPr>
                <w:rStyle w:val="lev"/>
                <w:b/>
                <w:color w:val="000000" w:themeColor="text1"/>
              </w:rPr>
              <w:t>21</w:t>
            </w:r>
          </w:p>
        </w:tc>
        <w:tc>
          <w:tcPr>
            <w:tcW w:w="3118" w:type="dxa"/>
            <w:shd w:val="clear" w:color="auto" w:fill="FFFFFF" w:themeFill="background1"/>
          </w:tcPr>
          <w:p w14:paraId="5EA840C5" w14:textId="77777777" w:rsidR="00C578AB" w:rsidRPr="0038323C" w:rsidRDefault="00C578AB" w:rsidP="00951C1C">
            <w:pPr>
              <w:tabs>
                <w:tab w:val="left" w:pos="1701"/>
                <w:tab w:val="left" w:pos="6237"/>
              </w:tabs>
              <w:jc w:val="left"/>
              <w:cnfStyle w:val="000000010000" w:firstRow="0" w:lastRow="0" w:firstColumn="0" w:lastColumn="0" w:oddVBand="0" w:evenVBand="0" w:oddHBand="0" w:evenHBand="1" w:firstRowFirstColumn="0" w:firstRowLastColumn="0" w:lastRowFirstColumn="0" w:lastRowLastColumn="0"/>
              <w:rPr>
                <w:rStyle w:val="lev"/>
                <w:b w:val="0"/>
                <w:color w:val="000000" w:themeColor="text1"/>
                <w:sz w:val="20"/>
                <w:szCs w:val="20"/>
              </w:rPr>
            </w:pPr>
            <w:r w:rsidRPr="0038323C">
              <w:rPr>
                <w:rStyle w:val="lev"/>
                <w:b w:val="0"/>
                <w:color w:val="000000" w:themeColor="text1"/>
                <w:sz w:val="20"/>
                <w:szCs w:val="20"/>
              </w:rPr>
              <w:t>Lavage machine : préciser la tempéra</w:t>
            </w:r>
            <w:r w:rsidR="003256ED">
              <w:rPr>
                <w:rStyle w:val="lev"/>
                <w:b w:val="0"/>
                <w:color w:val="000000" w:themeColor="text1"/>
                <w:sz w:val="20"/>
                <w:szCs w:val="20"/>
              </w:rPr>
              <w:t>ture maximale</w:t>
            </w:r>
          </w:p>
        </w:tc>
        <w:tc>
          <w:tcPr>
            <w:tcW w:w="1843" w:type="dxa"/>
            <w:shd w:val="clear" w:color="auto" w:fill="FFFFFF" w:themeFill="background1"/>
          </w:tcPr>
          <w:p w14:paraId="77C9B56E" w14:textId="77777777" w:rsidR="00C578AB" w:rsidRPr="0038323C" w:rsidRDefault="00C578AB" w:rsidP="00951C1C">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sz w:val="20"/>
                <w:szCs w:val="20"/>
              </w:rPr>
            </w:pPr>
            <w:r w:rsidRPr="0038323C">
              <w:rPr>
                <w:rStyle w:val="lev"/>
                <w:b w:val="0"/>
                <w:color w:val="000000" w:themeColor="text1"/>
                <w:sz w:val="20"/>
                <w:szCs w:val="20"/>
              </w:rPr>
              <w:t>°C</w:t>
            </w:r>
          </w:p>
        </w:tc>
        <w:tc>
          <w:tcPr>
            <w:tcW w:w="1134" w:type="dxa"/>
            <w:shd w:val="clear" w:color="auto" w:fill="FFFFFF" w:themeFill="background1"/>
          </w:tcPr>
          <w:p w14:paraId="1042446F" w14:textId="77777777" w:rsidR="00C578AB" w:rsidRPr="00F35AC6" w:rsidRDefault="00C578AB" w:rsidP="00951C1C">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sidRPr="00F35AC6">
              <w:rPr>
                <w:rStyle w:val="lev"/>
                <w:b w:val="0"/>
                <w:color w:val="000000" w:themeColor="text1"/>
              </w:rPr>
              <w:t>X</w:t>
            </w:r>
          </w:p>
        </w:tc>
        <w:tc>
          <w:tcPr>
            <w:tcW w:w="3334" w:type="dxa"/>
            <w:shd w:val="clear" w:color="auto" w:fill="FFFFFF" w:themeFill="background1"/>
          </w:tcPr>
          <w:p w14:paraId="59481962" w14:textId="77777777" w:rsidR="00C578AB" w:rsidRPr="00F35AC6" w:rsidRDefault="00C578AB" w:rsidP="00951C1C">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p>
        </w:tc>
      </w:tr>
      <w:tr w:rsidR="00C578AB" w:rsidRPr="00F35AC6" w14:paraId="201BBE4E" w14:textId="77777777" w:rsidTr="00951C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08C9A118" w14:textId="77777777" w:rsidR="00C578AB" w:rsidRPr="00F35AC6" w:rsidRDefault="00C578AB" w:rsidP="00951C1C">
            <w:pPr>
              <w:tabs>
                <w:tab w:val="left" w:pos="1701"/>
                <w:tab w:val="left" w:pos="6237"/>
              </w:tabs>
              <w:rPr>
                <w:rStyle w:val="lev"/>
                <w:b/>
                <w:color w:val="000000" w:themeColor="text1"/>
              </w:rPr>
            </w:pPr>
            <w:r>
              <w:rPr>
                <w:rStyle w:val="lev"/>
                <w:b/>
                <w:color w:val="000000" w:themeColor="text1"/>
              </w:rPr>
              <w:t>22</w:t>
            </w:r>
          </w:p>
        </w:tc>
        <w:tc>
          <w:tcPr>
            <w:tcW w:w="3118" w:type="dxa"/>
            <w:shd w:val="clear" w:color="auto" w:fill="FFFFFF" w:themeFill="background1"/>
          </w:tcPr>
          <w:p w14:paraId="3A35BEC8" w14:textId="77777777" w:rsidR="00C578AB" w:rsidRPr="0038323C" w:rsidRDefault="00C578AB" w:rsidP="00951C1C">
            <w:pPr>
              <w:tabs>
                <w:tab w:val="left" w:pos="1701"/>
                <w:tab w:val="left" w:pos="6237"/>
              </w:tabs>
              <w:jc w:val="left"/>
              <w:cnfStyle w:val="000000100000" w:firstRow="0" w:lastRow="0" w:firstColumn="0" w:lastColumn="0" w:oddVBand="0" w:evenVBand="0" w:oddHBand="1" w:evenHBand="0" w:firstRowFirstColumn="0" w:firstRowLastColumn="0" w:lastRowFirstColumn="0" w:lastRowLastColumn="0"/>
              <w:rPr>
                <w:rStyle w:val="lev"/>
                <w:b w:val="0"/>
                <w:color w:val="000000" w:themeColor="text1"/>
                <w:sz w:val="20"/>
                <w:szCs w:val="20"/>
              </w:rPr>
            </w:pPr>
            <w:r w:rsidRPr="0038323C">
              <w:rPr>
                <w:rStyle w:val="lev"/>
                <w:b w:val="0"/>
                <w:color w:val="000000" w:themeColor="text1"/>
                <w:sz w:val="20"/>
                <w:szCs w:val="20"/>
              </w:rPr>
              <w:t>Séchage machine : préciser la températ</w:t>
            </w:r>
            <w:r w:rsidR="003256ED">
              <w:rPr>
                <w:rStyle w:val="lev"/>
                <w:b w:val="0"/>
                <w:color w:val="000000" w:themeColor="text1"/>
                <w:sz w:val="20"/>
                <w:szCs w:val="20"/>
              </w:rPr>
              <w:t>ure maximale</w:t>
            </w:r>
          </w:p>
        </w:tc>
        <w:tc>
          <w:tcPr>
            <w:tcW w:w="1843" w:type="dxa"/>
            <w:shd w:val="clear" w:color="auto" w:fill="FFFFFF" w:themeFill="background1"/>
          </w:tcPr>
          <w:p w14:paraId="3AE4C6D0" w14:textId="77777777" w:rsidR="00C578AB" w:rsidRPr="0038323C" w:rsidRDefault="00C578AB" w:rsidP="00951C1C">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sz w:val="20"/>
                <w:szCs w:val="20"/>
              </w:rPr>
            </w:pPr>
            <w:r w:rsidRPr="0038323C">
              <w:rPr>
                <w:rStyle w:val="lev"/>
                <w:b w:val="0"/>
                <w:color w:val="000000" w:themeColor="text1"/>
                <w:sz w:val="20"/>
                <w:szCs w:val="20"/>
              </w:rPr>
              <w:t>°C</w:t>
            </w:r>
          </w:p>
        </w:tc>
        <w:tc>
          <w:tcPr>
            <w:tcW w:w="1134" w:type="dxa"/>
            <w:shd w:val="clear" w:color="auto" w:fill="FFFFFF" w:themeFill="background1"/>
          </w:tcPr>
          <w:p w14:paraId="75ABF054" w14:textId="77777777" w:rsidR="00C578AB" w:rsidRPr="00F35AC6" w:rsidRDefault="00C578AB" w:rsidP="00951C1C">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sidRPr="00F35AC6">
              <w:rPr>
                <w:rStyle w:val="lev"/>
                <w:b w:val="0"/>
                <w:color w:val="000000" w:themeColor="text1"/>
              </w:rPr>
              <w:t>X</w:t>
            </w:r>
          </w:p>
        </w:tc>
        <w:tc>
          <w:tcPr>
            <w:tcW w:w="3334" w:type="dxa"/>
            <w:shd w:val="clear" w:color="auto" w:fill="FFFFFF" w:themeFill="background1"/>
          </w:tcPr>
          <w:p w14:paraId="602FAD64" w14:textId="77777777" w:rsidR="00C578AB" w:rsidRPr="00F35AC6" w:rsidRDefault="00C578AB" w:rsidP="00951C1C">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p>
        </w:tc>
      </w:tr>
      <w:tr w:rsidR="00C578AB" w:rsidRPr="00A85D4C" w14:paraId="3090B2A5" w14:textId="77777777" w:rsidTr="00951C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63607C2B" w14:textId="77777777" w:rsidR="00C578AB" w:rsidRPr="00F35AC6" w:rsidRDefault="00C578AB" w:rsidP="00951C1C">
            <w:pPr>
              <w:tabs>
                <w:tab w:val="left" w:pos="1701"/>
                <w:tab w:val="left" w:pos="6237"/>
              </w:tabs>
              <w:rPr>
                <w:rStyle w:val="lev"/>
                <w:b/>
                <w:color w:val="000000" w:themeColor="text1"/>
              </w:rPr>
            </w:pPr>
            <w:r>
              <w:rPr>
                <w:rStyle w:val="lev"/>
                <w:b/>
                <w:color w:val="000000" w:themeColor="text1"/>
              </w:rPr>
              <w:t>23</w:t>
            </w:r>
          </w:p>
        </w:tc>
        <w:tc>
          <w:tcPr>
            <w:tcW w:w="3118" w:type="dxa"/>
            <w:shd w:val="clear" w:color="auto" w:fill="FFFFFF" w:themeFill="background1"/>
          </w:tcPr>
          <w:p w14:paraId="0788628E" w14:textId="77777777" w:rsidR="00C578AB" w:rsidRPr="0038323C" w:rsidRDefault="00C578AB" w:rsidP="00951C1C">
            <w:pPr>
              <w:tabs>
                <w:tab w:val="left" w:pos="1701"/>
                <w:tab w:val="left" w:pos="6237"/>
              </w:tabs>
              <w:jc w:val="left"/>
              <w:cnfStyle w:val="000000010000" w:firstRow="0" w:lastRow="0" w:firstColumn="0" w:lastColumn="0" w:oddVBand="0" w:evenVBand="0" w:oddHBand="0" w:evenHBand="1" w:firstRowFirstColumn="0" w:firstRowLastColumn="0" w:lastRowFirstColumn="0" w:lastRowLastColumn="0"/>
              <w:rPr>
                <w:rStyle w:val="lev"/>
                <w:b w:val="0"/>
                <w:color w:val="000000" w:themeColor="text1"/>
                <w:sz w:val="20"/>
                <w:szCs w:val="20"/>
              </w:rPr>
            </w:pPr>
            <w:r w:rsidRPr="0038323C">
              <w:rPr>
                <w:rStyle w:val="lev"/>
                <w:b w:val="0"/>
                <w:color w:val="000000" w:themeColor="text1"/>
                <w:sz w:val="20"/>
                <w:szCs w:val="20"/>
              </w:rPr>
              <w:t>Résistance au feu</w:t>
            </w:r>
          </w:p>
        </w:tc>
        <w:tc>
          <w:tcPr>
            <w:tcW w:w="1843" w:type="dxa"/>
            <w:shd w:val="clear" w:color="auto" w:fill="FFFFFF" w:themeFill="background1"/>
          </w:tcPr>
          <w:p w14:paraId="16398867" w14:textId="77777777" w:rsidR="00C578AB" w:rsidRPr="0038323C" w:rsidRDefault="00C578AB" w:rsidP="00951C1C">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sz w:val="20"/>
                <w:szCs w:val="20"/>
              </w:rPr>
            </w:pPr>
            <w:r w:rsidRPr="0038323C">
              <w:rPr>
                <w:rStyle w:val="lev"/>
                <w:b w:val="0"/>
                <w:color w:val="000000" w:themeColor="text1"/>
                <w:sz w:val="20"/>
                <w:szCs w:val="20"/>
              </w:rPr>
              <w:t>Préciser la classe selon GPEM D1-90 Fournir le certificat pour chaque housse proposée au BPU</w:t>
            </w:r>
          </w:p>
        </w:tc>
        <w:tc>
          <w:tcPr>
            <w:tcW w:w="1134" w:type="dxa"/>
            <w:shd w:val="clear" w:color="auto" w:fill="D9D9D9" w:themeFill="background1" w:themeFillShade="D9"/>
          </w:tcPr>
          <w:p w14:paraId="38328E57" w14:textId="77777777" w:rsidR="00C578AB" w:rsidRPr="00F35AC6" w:rsidRDefault="00C578AB" w:rsidP="00951C1C">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sidRPr="00F35AC6">
              <w:rPr>
                <w:rStyle w:val="lev"/>
                <w:b w:val="0"/>
                <w:color w:val="000000" w:themeColor="text1"/>
              </w:rPr>
              <w:t>Non</w:t>
            </w:r>
          </w:p>
        </w:tc>
        <w:tc>
          <w:tcPr>
            <w:tcW w:w="3334" w:type="dxa"/>
            <w:shd w:val="clear" w:color="auto" w:fill="FFFFFF" w:themeFill="background1"/>
          </w:tcPr>
          <w:p w14:paraId="068B7EEB" w14:textId="77777777" w:rsidR="00C578AB" w:rsidRPr="00F35AC6" w:rsidRDefault="00C578AB" w:rsidP="00951C1C">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p>
        </w:tc>
      </w:tr>
    </w:tbl>
    <w:p w14:paraId="3A224367" w14:textId="77777777" w:rsidR="00C578AB" w:rsidRPr="00A85D4C" w:rsidRDefault="00C578AB" w:rsidP="00C578AB">
      <w:pPr>
        <w:tabs>
          <w:tab w:val="left" w:pos="1701"/>
          <w:tab w:val="left" w:pos="6237"/>
        </w:tabs>
        <w:spacing w:after="0"/>
        <w:jc w:val="center"/>
        <w:rPr>
          <w:rStyle w:val="lev"/>
          <w:b w:val="0"/>
          <w:highlight w:val="red"/>
          <w:lang w:val="en-US"/>
        </w:rPr>
      </w:pPr>
    </w:p>
    <w:p w14:paraId="4F8089A1" w14:textId="77777777" w:rsidR="00C578AB" w:rsidRDefault="00C578AB" w:rsidP="00C578AB">
      <w:pPr>
        <w:rPr>
          <w:highlight w:val="red"/>
        </w:rPr>
      </w:pPr>
    </w:p>
    <w:p w14:paraId="112CBCB5" w14:textId="77777777" w:rsidR="00AC2AC4" w:rsidRDefault="00AC2AC4" w:rsidP="00C578AB">
      <w:pPr>
        <w:rPr>
          <w:highlight w:val="red"/>
        </w:rPr>
      </w:pPr>
    </w:p>
    <w:p w14:paraId="7C502FB6" w14:textId="77777777" w:rsidR="00AC2AC4" w:rsidRPr="00A85D4C" w:rsidRDefault="00AC2AC4" w:rsidP="00C578AB">
      <w:pPr>
        <w:rPr>
          <w:highlight w:val="red"/>
        </w:rPr>
      </w:pPr>
    </w:p>
    <w:p w14:paraId="2B434FA8" w14:textId="77777777" w:rsidR="00C578AB" w:rsidRPr="001B495A" w:rsidRDefault="00C578AB" w:rsidP="00C578AB">
      <w:pPr>
        <w:tabs>
          <w:tab w:val="left" w:pos="1701"/>
          <w:tab w:val="left" w:pos="6237"/>
        </w:tabs>
        <w:jc w:val="right"/>
        <w:rPr>
          <w:rStyle w:val="Rfrencelgre"/>
        </w:rPr>
      </w:pPr>
      <w:r w:rsidRPr="001B495A">
        <w:rPr>
          <w:rStyle w:val="Rfrencelgre"/>
        </w:rPr>
        <w:t>Date, cachet, signature précédés du nom du signataire</w:t>
      </w:r>
    </w:p>
    <w:p w14:paraId="5053A14B" w14:textId="77777777" w:rsidR="00C578AB" w:rsidRDefault="00C578AB" w:rsidP="00F35AC6">
      <w:pPr>
        <w:tabs>
          <w:tab w:val="left" w:pos="1701"/>
          <w:tab w:val="left" w:pos="6237"/>
        </w:tabs>
        <w:rPr>
          <w:rFonts w:ascii="Calibri" w:eastAsia="Times New Roman" w:hAnsi="Calibri" w:cs="Times New Roman"/>
          <w:i/>
          <w:iCs/>
          <w:color w:val="622423"/>
        </w:rPr>
      </w:pPr>
    </w:p>
    <w:p w14:paraId="335F9C1B" w14:textId="77777777" w:rsidR="00951C1C" w:rsidRPr="00B23126" w:rsidRDefault="00951C1C" w:rsidP="00AC2AC4">
      <w:pPr>
        <w:tabs>
          <w:tab w:val="left" w:pos="1701"/>
          <w:tab w:val="left" w:pos="6237"/>
        </w:tabs>
        <w:rPr>
          <w:b/>
          <w:bCs/>
          <w:color w:val="943634" w:themeColor="accent2" w:themeShade="BF"/>
          <w:spacing w:val="5"/>
          <w:highlight w:val="green"/>
          <w:lang w:val="en-US"/>
        </w:rPr>
      </w:pPr>
    </w:p>
    <w:p w14:paraId="75F473D3" w14:textId="77777777" w:rsidR="00951C1C" w:rsidRPr="001D3E4C" w:rsidRDefault="00951C1C" w:rsidP="00951C1C">
      <w:pPr>
        <w:tabs>
          <w:tab w:val="left" w:pos="1701"/>
          <w:tab w:val="left" w:pos="6237"/>
        </w:tabs>
        <w:spacing w:after="0"/>
        <w:ind w:right="-285"/>
        <w:jc w:val="center"/>
        <w:rPr>
          <w:rFonts w:ascii="Cambria" w:eastAsia="Times New Roman" w:hAnsi="Cambria" w:cs="Arial"/>
          <w:bCs/>
          <w:color w:val="943634"/>
          <w:spacing w:val="5"/>
          <w:sz w:val="28"/>
        </w:rPr>
      </w:pPr>
      <w:r w:rsidRPr="001D3E4C">
        <w:rPr>
          <w:rFonts w:ascii="Cambria" w:eastAsia="Times New Roman" w:hAnsi="Cambria" w:cs="Arial"/>
          <w:bCs/>
          <w:color w:val="943634"/>
          <w:spacing w:val="5"/>
          <w:sz w:val="28"/>
        </w:rPr>
        <w:lastRenderedPageBreak/>
        <w:t>Les questions suivantes relatives au développement durable s’adressent aux produits présentés en BPU</w:t>
      </w:r>
      <w:r>
        <w:rPr>
          <w:rFonts w:ascii="Cambria" w:eastAsia="Times New Roman" w:hAnsi="Cambria" w:cs="Arial"/>
          <w:bCs/>
          <w:color w:val="943634"/>
          <w:spacing w:val="5"/>
          <w:sz w:val="28"/>
        </w:rPr>
        <w:t xml:space="preserve"> pour le lot 6</w:t>
      </w:r>
      <w:r w:rsidRPr="001D3E4C">
        <w:rPr>
          <w:rFonts w:ascii="Cambria" w:eastAsia="Times New Roman" w:hAnsi="Cambria" w:cs="Arial"/>
          <w:bCs/>
          <w:color w:val="943634"/>
          <w:spacing w:val="5"/>
          <w:sz w:val="28"/>
        </w:rPr>
        <w:t>.</w:t>
      </w:r>
    </w:p>
    <w:p w14:paraId="3E0C5273" w14:textId="77777777" w:rsidR="00951C1C" w:rsidRPr="001D3E4C" w:rsidRDefault="00951C1C" w:rsidP="00951C1C">
      <w:pPr>
        <w:rPr>
          <w:rFonts w:ascii="Cambria" w:eastAsia="Times New Roman" w:hAnsi="Cambria" w:cs="Times New Roman"/>
        </w:rPr>
      </w:pPr>
    </w:p>
    <w:tbl>
      <w:tblPr>
        <w:tblStyle w:val="Grilleclaire-Accent1111"/>
        <w:tblW w:w="9963" w:type="dxa"/>
        <w:tblLayout w:type="fixed"/>
        <w:tblLook w:val="04A0" w:firstRow="1" w:lastRow="0" w:firstColumn="1" w:lastColumn="0" w:noHBand="0" w:noVBand="1"/>
      </w:tblPr>
      <w:tblGrid>
        <w:gridCol w:w="534"/>
        <w:gridCol w:w="3851"/>
        <w:gridCol w:w="1275"/>
        <w:gridCol w:w="567"/>
        <w:gridCol w:w="3736"/>
      </w:tblGrid>
      <w:tr w:rsidR="00951C1C" w:rsidRPr="001D3E4C" w14:paraId="5C9437C3" w14:textId="77777777" w:rsidTr="00951C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85" w:type="dxa"/>
            <w:gridSpan w:val="2"/>
            <w:shd w:val="clear" w:color="auto" w:fill="DBE5F1" w:themeFill="accent1" w:themeFillTint="33"/>
            <w:vAlign w:val="center"/>
          </w:tcPr>
          <w:p w14:paraId="79C3D5B9" w14:textId="77777777" w:rsidR="00951C1C" w:rsidRPr="001D3E4C" w:rsidRDefault="00951C1C" w:rsidP="00951C1C">
            <w:pPr>
              <w:jc w:val="center"/>
              <w:rPr>
                <w:sz w:val="24"/>
                <w:szCs w:val="24"/>
              </w:rPr>
            </w:pPr>
            <w:r w:rsidRPr="001D3E4C">
              <w:rPr>
                <w:sz w:val="24"/>
                <w:szCs w:val="24"/>
              </w:rPr>
              <w:t>Questions</w:t>
            </w:r>
          </w:p>
        </w:tc>
        <w:tc>
          <w:tcPr>
            <w:tcW w:w="1275" w:type="dxa"/>
            <w:shd w:val="clear" w:color="auto" w:fill="DBE5F1" w:themeFill="accent1" w:themeFillTint="33"/>
            <w:vAlign w:val="center"/>
          </w:tcPr>
          <w:p w14:paraId="68EB1324" w14:textId="77777777" w:rsidR="00951C1C" w:rsidRPr="001D3E4C" w:rsidRDefault="00951C1C" w:rsidP="00951C1C">
            <w:pPr>
              <w:jc w:val="center"/>
              <w:cnfStyle w:val="100000000000" w:firstRow="1" w:lastRow="0" w:firstColumn="0" w:lastColumn="0" w:oddVBand="0" w:evenVBand="0" w:oddHBand="0" w:evenHBand="0" w:firstRowFirstColumn="0" w:firstRowLastColumn="0" w:lastRowFirstColumn="0" w:lastRowLastColumn="0"/>
              <w:rPr>
                <w:sz w:val="24"/>
                <w:szCs w:val="24"/>
              </w:rPr>
            </w:pPr>
            <w:r w:rsidRPr="001D3E4C">
              <w:rPr>
                <w:sz w:val="24"/>
                <w:szCs w:val="24"/>
              </w:rPr>
              <w:t>Mode de réponse attendue</w:t>
            </w:r>
          </w:p>
        </w:tc>
        <w:tc>
          <w:tcPr>
            <w:tcW w:w="567" w:type="dxa"/>
            <w:shd w:val="clear" w:color="auto" w:fill="DBE5F1" w:themeFill="accent1" w:themeFillTint="33"/>
            <w:vAlign w:val="center"/>
          </w:tcPr>
          <w:p w14:paraId="1D4A2C83" w14:textId="77777777" w:rsidR="00951C1C" w:rsidRPr="001D3E4C" w:rsidRDefault="00951C1C" w:rsidP="00951C1C">
            <w:pPr>
              <w:ind w:left="-108" w:right="-108"/>
              <w:jc w:val="center"/>
              <w:cnfStyle w:val="100000000000" w:firstRow="1" w:lastRow="0" w:firstColumn="0" w:lastColumn="0" w:oddVBand="0" w:evenVBand="0" w:oddHBand="0" w:evenHBand="0" w:firstRowFirstColumn="0" w:firstRowLastColumn="0" w:lastRowFirstColumn="0" w:lastRowLastColumn="0"/>
              <w:rPr>
                <w:sz w:val="24"/>
                <w:szCs w:val="24"/>
              </w:rPr>
            </w:pPr>
            <w:r w:rsidRPr="001D3E4C">
              <w:rPr>
                <w:sz w:val="24"/>
                <w:szCs w:val="24"/>
              </w:rPr>
              <w:t>Item noté</w:t>
            </w:r>
          </w:p>
        </w:tc>
        <w:tc>
          <w:tcPr>
            <w:tcW w:w="3736" w:type="dxa"/>
            <w:shd w:val="clear" w:color="auto" w:fill="DBE5F1" w:themeFill="accent1" w:themeFillTint="33"/>
            <w:vAlign w:val="center"/>
          </w:tcPr>
          <w:p w14:paraId="419A6EAA" w14:textId="77777777" w:rsidR="00951C1C" w:rsidRPr="001D3E4C" w:rsidRDefault="00951C1C" w:rsidP="00951C1C">
            <w:pPr>
              <w:jc w:val="center"/>
              <w:cnfStyle w:val="100000000000" w:firstRow="1" w:lastRow="0" w:firstColumn="0" w:lastColumn="0" w:oddVBand="0" w:evenVBand="0" w:oddHBand="0" w:evenHBand="0" w:firstRowFirstColumn="0" w:firstRowLastColumn="0" w:lastRowFirstColumn="0" w:lastRowLastColumn="0"/>
              <w:rPr>
                <w:sz w:val="24"/>
                <w:szCs w:val="24"/>
              </w:rPr>
            </w:pPr>
            <w:r w:rsidRPr="001D3E4C">
              <w:rPr>
                <w:sz w:val="24"/>
                <w:szCs w:val="24"/>
              </w:rPr>
              <w:t>Réponse du candidat</w:t>
            </w:r>
          </w:p>
        </w:tc>
      </w:tr>
      <w:tr w:rsidR="00951C1C" w:rsidRPr="004D2E63" w14:paraId="6D4CE36C" w14:textId="77777777" w:rsidTr="00951C1C">
        <w:trPr>
          <w:cnfStyle w:val="000000100000" w:firstRow="0" w:lastRow="0" w:firstColumn="0" w:lastColumn="0" w:oddVBand="0" w:evenVBand="0" w:oddHBand="1" w:evenHBand="0" w:firstRowFirstColumn="0" w:firstRowLastColumn="0" w:lastRowFirstColumn="0" w:lastRowLastColumn="0"/>
          <w:trHeight w:val="1001"/>
        </w:trPr>
        <w:tc>
          <w:tcPr>
            <w:cnfStyle w:val="001000000000" w:firstRow="0" w:lastRow="0" w:firstColumn="1" w:lastColumn="0" w:oddVBand="0" w:evenVBand="0" w:oddHBand="0" w:evenHBand="0" w:firstRowFirstColumn="0" w:firstRowLastColumn="0" w:lastRowFirstColumn="0" w:lastRowLastColumn="0"/>
            <w:tcW w:w="534" w:type="dxa"/>
            <w:vMerge w:val="restart"/>
            <w:shd w:val="clear" w:color="auto" w:fill="DBE5F1" w:themeFill="accent1" w:themeFillTint="33"/>
            <w:vAlign w:val="center"/>
          </w:tcPr>
          <w:p w14:paraId="3D2C2309" w14:textId="77777777" w:rsidR="00951C1C" w:rsidRPr="00E92FEE" w:rsidRDefault="00951C1C" w:rsidP="00951C1C">
            <w:pPr>
              <w:jc w:val="center"/>
              <w:rPr>
                <w:color w:val="000000"/>
              </w:rPr>
            </w:pPr>
            <w:r w:rsidRPr="00E92FEE">
              <w:rPr>
                <w:color w:val="000000"/>
              </w:rPr>
              <w:t>1</w:t>
            </w:r>
          </w:p>
        </w:tc>
        <w:tc>
          <w:tcPr>
            <w:tcW w:w="3851" w:type="dxa"/>
            <w:shd w:val="clear" w:color="auto" w:fill="auto"/>
            <w:vAlign w:val="center"/>
          </w:tcPr>
          <w:p w14:paraId="6148D906" w14:textId="77777777" w:rsidR="00951C1C" w:rsidRPr="004C798F" w:rsidRDefault="00951C1C" w:rsidP="00951C1C">
            <w:pPr>
              <w:cnfStyle w:val="000000100000" w:firstRow="0" w:lastRow="0" w:firstColumn="0" w:lastColumn="0" w:oddVBand="0" w:evenVBand="0" w:oddHBand="1" w:evenHBand="0" w:firstRowFirstColumn="0" w:firstRowLastColumn="0" w:lastRowFirstColumn="0" w:lastRowLastColumn="0"/>
              <w:rPr>
                <w:sz w:val="20"/>
              </w:rPr>
            </w:pPr>
            <w:r w:rsidRPr="004C798F">
              <w:rPr>
                <w:sz w:val="20"/>
              </w:rPr>
              <w:t xml:space="preserve">Taux  de matériaux recyclés utilisés pour la production des équipements proposés : matelas </w:t>
            </w:r>
          </w:p>
        </w:tc>
        <w:tc>
          <w:tcPr>
            <w:tcW w:w="1275" w:type="dxa"/>
            <w:shd w:val="clear" w:color="auto" w:fill="auto"/>
            <w:vAlign w:val="center"/>
          </w:tcPr>
          <w:p w14:paraId="42BAA355" w14:textId="77777777" w:rsidR="00951C1C" w:rsidRPr="00E92FEE" w:rsidRDefault="00951C1C" w:rsidP="00951C1C">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E92FEE">
              <w:rPr>
                <w:sz w:val="20"/>
                <w:szCs w:val="20"/>
              </w:rPr>
              <w:t>% - préciser</w:t>
            </w:r>
          </w:p>
        </w:tc>
        <w:tc>
          <w:tcPr>
            <w:tcW w:w="567" w:type="dxa"/>
            <w:shd w:val="clear" w:color="auto" w:fill="auto"/>
            <w:vAlign w:val="center"/>
          </w:tcPr>
          <w:p w14:paraId="0D18B9CA" w14:textId="77777777" w:rsidR="00951C1C" w:rsidRPr="00E92FEE" w:rsidRDefault="00951C1C" w:rsidP="00951C1C">
            <w:pPr>
              <w:ind w:firstLine="72"/>
              <w:jc w:val="center"/>
              <w:cnfStyle w:val="000000100000" w:firstRow="0" w:lastRow="0" w:firstColumn="0" w:lastColumn="0" w:oddVBand="0" w:evenVBand="0" w:oddHBand="1" w:evenHBand="0" w:firstRowFirstColumn="0" w:firstRowLastColumn="0" w:lastRowFirstColumn="0" w:lastRowLastColumn="0"/>
              <w:rPr>
                <w:rFonts w:cs="Arial"/>
              </w:rPr>
            </w:pPr>
            <w:r w:rsidRPr="00E92FEE">
              <w:rPr>
                <w:rFonts w:cs="Arial"/>
              </w:rPr>
              <w:t>X</w:t>
            </w:r>
          </w:p>
        </w:tc>
        <w:tc>
          <w:tcPr>
            <w:tcW w:w="3736" w:type="dxa"/>
            <w:shd w:val="clear" w:color="auto" w:fill="auto"/>
            <w:vAlign w:val="center"/>
          </w:tcPr>
          <w:p w14:paraId="089C3FEC" w14:textId="77777777" w:rsidR="00951C1C" w:rsidRPr="00E92FEE" w:rsidRDefault="00951C1C" w:rsidP="00951C1C">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951C1C" w:rsidRPr="004D2E63" w14:paraId="21EA4DA9" w14:textId="77777777" w:rsidTr="00951C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vMerge/>
            <w:shd w:val="clear" w:color="auto" w:fill="DBE5F1" w:themeFill="accent1" w:themeFillTint="33"/>
            <w:vAlign w:val="center"/>
          </w:tcPr>
          <w:p w14:paraId="39BDAA42" w14:textId="77777777" w:rsidR="00951C1C" w:rsidRPr="00E92FEE" w:rsidRDefault="00951C1C" w:rsidP="00951C1C">
            <w:pPr>
              <w:jc w:val="center"/>
              <w:rPr>
                <w:color w:val="000000"/>
              </w:rPr>
            </w:pPr>
          </w:p>
        </w:tc>
        <w:tc>
          <w:tcPr>
            <w:tcW w:w="3851" w:type="dxa"/>
            <w:shd w:val="clear" w:color="auto" w:fill="auto"/>
            <w:vAlign w:val="center"/>
          </w:tcPr>
          <w:p w14:paraId="3C3981EA" w14:textId="77777777" w:rsidR="00951C1C" w:rsidRPr="004C798F" w:rsidRDefault="00951C1C" w:rsidP="00951C1C">
            <w:pPr>
              <w:cnfStyle w:val="000000010000" w:firstRow="0" w:lastRow="0" w:firstColumn="0" w:lastColumn="0" w:oddVBand="0" w:evenVBand="0" w:oddHBand="0" w:evenHBand="1" w:firstRowFirstColumn="0" w:firstRowLastColumn="0" w:lastRowFirstColumn="0" w:lastRowLastColumn="0"/>
              <w:rPr>
                <w:sz w:val="20"/>
              </w:rPr>
            </w:pPr>
            <w:r w:rsidRPr="004C798F">
              <w:rPr>
                <w:sz w:val="20"/>
              </w:rPr>
              <w:t>Housse</w:t>
            </w:r>
          </w:p>
        </w:tc>
        <w:tc>
          <w:tcPr>
            <w:tcW w:w="1275" w:type="dxa"/>
            <w:shd w:val="clear" w:color="auto" w:fill="auto"/>
            <w:vAlign w:val="center"/>
          </w:tcPr>
          <w:p w14:paraId="0539C2FB" w14:textId="77777777" w:rsidR="00951C1C" w:rsidRPr="00E92FEE" w:rsidRDefault="00951C1C" w:rsidP="00951C1C">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E92FEE">
              <w:rPr>
                <w:sz w:val="20"/>
                <w:szCs w:val="20"/>
              </w:rPr>
              <w:t>% - préciser</w:t>
            </w:r>
          </w:p>
        </w:tc>
        <w:tc>
          <w:tcPr>
            <w:tcW w:w="567" w:type="dxa"/>
            <w:shd w:val="clear" w:color="auto" w:fill="auto"/>
            <w:vAlign w:val="center"/>
          </w:tcPr>
          <w:p w14:paraId="13F9C9EA" w14:textId="77777777" w:rsidR="00951C1C" w:rsidRPr="00E92FEE" w:rsidRDefault="00951C1C" w:rsidP="00951C1C">
            <w:pPr>
              <w:ind w:firstLine="72"/>
              <w:jc w:val="center"/>
              <w:cnfStyle w:val="000000010000" w:firstRow="0" w:lastRow="0" w:firstColumn="0" w:lastColumn="0" w:oddVBand="0" w:evenVBand="0" w:oddHBand="0" w:evenHBand="1" w:firstRowFirstColumn="0" w:firstRowLastColumn="0" w:lastRowFirstColumn="0" w:lastRowLastColumn="0"/>
              <w:rPr>
                <w:rFonts w:cs="Arial"/>
              </w:rPr>
            </w:pPr>
            <w:r w:rsidRPr="00E92FEE">
              <w:rPr>
                <w:rFonts w:cs="Arial"/>
              </w:rPr>
              <w:t>X</w:t>
            </w:r>
          </w:p>
        </w:tc>
        <w:tc>
          <w:tcPr>
            <w:tcW w:w="3736" w:type="dxa"/>
            <w:shd w:val="clear" w:color="auto" w:fill="auto"/>
            <w:vAlign w:val="center"/>
          </w:tcPr>
          <w:p w14:paraId="70C3C85B" w14:textId="77777777" w:rsidR="00951C1C" w:rsidRPr="00E92FEE" w:rsidRDefault="00951C1C" w:rsidP="00951C1C">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951C1C" w:rsidRPr="004D2E63" w14:paraId="01A819A4" w14:textId="77777777" w:rsidTr="00951C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vMerge/>
            <w:shd w:val="clear" w:color="auto" w:fill="DBE5F1" w:themeFill="accent1" w:themeFillTint="33"/>
            <w:vAlign w:val="center"/>
          </w:tcPr>
          <w:p w14:paraId="34B216F3" w14:textId="77777777" w:rsidR="00951C1C" w:rsidRPr="00E92FEE" w:rsidRDefault="00951C1C" w:rsidP="00951C1C">
            <w:pPr>
              <w:jc w:val="center"/>
              <w:rPr>
                <w:color w:val="000000"/>
              </w:rPr>
            </w:pPr>
          </w:p>
        </w:tc>
        <w:tc>
          <w:tcPr>
            <w:tcW w:w="3851" w:type="dxa"/>
            <w:shd w:val="clear" w:color="auto" w:fill="auto"/>
            <w:vAlign w:val="center"/>
          </w:tcPr>
          <w:p w14:paraId="2F2737DA" w14:textId="77777777" w:rsidR="00951C1C" w:rsidRPr="004C798F" w:rsidRDefault="00951C1C" w:rsidP="00951C1C">
            <w:pPr>
              <w:cnfStyle w:val="000000100000" w:firstRow="0" w:lastRow="0" w:firstColumn="0" w:lastColumn="0" w:oddVBand="0" w:evenVBand="0" w:oddHBand="1" w:evenHBand="0" w:firstRowFirstColumn="0" w:firstRowLastColumn="0" w:lastRowFirstColumn="0" w:lastRowLastColumn="0"/>
              <w:rPr>
                <w:sz w:val="20"/>
              </w:rPr>
            </w:pPr>
            <w:r w:rsidRPr="004C798F">
              <w:rPr>
                <w:sz w:val="20"/>
              </w:rPr>
              <w:t>équipements proposés : Compresseur</w:t>
            </w:r>
          </w:p>
        </w:tc>
        <w:tc>
          <w:tcPr>
            <w:tcW w:w="1275" w:type="dxa"/>
            <w:shd w:val="clear" w:color="auto" w:fill="auto"/>
            <w:vAlign w:val="center"/>
          </w:tcPr>
          <w:p w14:paraId="0E967C4B" w14:textId="77777777" w:rsidR="00951C1C" w:rsidRPr="00E92FEE" w:rsidRDefault="00951C1C" w:rsidP="00951C1C">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E92FEE">
              <w:rPr>
                <w:sz w:val="20"/>
                <w:szCs w:val="20"/>
              </w:rPr>
              <w:t>% - préciser</w:t>
            </w:r>
          </w:p>
        </w:tc>
        <w:tc>
          <w:tcPr>
            <w:tcW w:w="567" w:type="dxa"/>
            <w:shd w:val="clear" w:color="auto" w:fill="auto"/>
            <w:vAlign w:val="center"/>
          </w:tcPr>
          <w:p w14:paraId="3E2AF168" w14:textId="77777777" w:rsidR="00951C1C" w:rsidRPr="00E92FEE" w:rsidRDefault="00951C1C" w:rsidP="00951C1C">
            <w:pPr>
              <w:ind w:firstLine="72"/>
              <w:jc w:val="center"/>
              <w:cnfStyle w:val="000000100000" w:firstRow="0" w:lastRow="0" w:firstColumn="0" w:lastColumn="0" w:oddVBand="0" w:evenVBand="0" w:oddHBand="1" w:evenHBand="0" w:firstRowFirstColumn="0" w:firstRowLastColumn="0" w:lastRowFirstColumn="0" w:lastRowLastColumn="0"/>
              <w:rPr>
                <w:rFonts w:cs="Arial"/>
              </w:rPr>
            </w:pPr>
            <w:r>
              <w:rPr>
                <w:rFonts w:cs="Arial"/>
              </w:rPr>
              <w:t>X</w:t>
            </w:r>
          </w:p>
        </w:tc>
        <w:tc>
          <w:tcPr>
            <w:tcW w:w="3736" w:type="dxa"/>
            <w:shd w:val="clear" w:color="auto" w:fill="auto"/>
            <w:vAlign w:val="center"/>
          </w:tcPr>
          <w:p w14:paraId="107C0A69" w14:textId="77777777" w:rsidR="00951C1C" w:rsidRPr="00E92FEE" w:rsidRDefault="00951C1C" w:rsidP="00951C1C">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951C1C" w:rsidRPr="004D2E63" w14:paraId="6B175876" w14:textId="77777777" w:rsidTr="00951C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vMerge w:val="restart"/>
            <w:shd w:val="clear" w:color="auto" w:fill="DBE5F1" w:themeFill="accent1" w:themeFillTint="33"/>
            <w:vAlign w:val="center"/>
          </w:tcPr>
          <w:p w14:paraId="28EC6499" w14:textId="77777777" w:rsidR="00951C1C" w:rsidRPr="00E92FEE" w:rsidRDefault="00951C1C" w:rsidP="00951C1C">
            <w:pPr>
              <w:jc w:val="center"/>
              <w:rPr>
                <w:color w:val="000000"/>
              </w:rPr>
            </w:pPr>
            <w:r>
              <w:rPr>
                <w:color w:val="000000"/>
              </w:rPr>
              <w:t>2</w:t>
            </w:r>
          </w:p>
        </w:tc>
        <w:tc>
          <w:tcPr>
            <w:tcW w:w="3851" w:type="dxa"/>
            <w:shd w:val="clear" w:color="auto" w:fill="auto"/>
            <w:vAlign w:val="center"/>
          </w:tcPr>
          <w:p w14:paraId="0FDC0805" w14:textId="77777777" w:rsidR="00951C1C" w:rsidRPr="004C798F" w:rsidRDefault="00951C1C" w:rsidP="00951C1C">
            <w:pPr>
              <w:cnfStyle w:val="000000010000" w:firstRow="0" w:lastRow="0" w:firstColumn="0" w:lastColumn="0" w:oddVBand="0" w:evenVBand="0" w:oddHBand="0" w:evenHBand="1" w:firstRowFirstColumn="0" w:firstRowLastColumn="0" w:lastRowFirstColumn="0" w:lastRowLastColumn="0"/>
              <w:rPr>
                <w:sz w:val="20"/>
              </w:rPr>
            </w:pPr>
            <w:r w:rsidRPr="004C798F">
              <w:rPr>
                <w:sz w:val="20"/>
              </w:rPr>
              <w:t xml:space="preserve">Taux  de matériaux recyclables entrant dans la composition des équipements proposés : matelas </w:t>
            </w:r>
          </w:p>
        </w:tc>
        <w:tc>
          <w:tcPr>
            <w:tcW w:w="1275" w:type="dxa"/>
            <w:shd w:val="clear" w:color="auto" w:fill="auto"/>
            <w:vAlign w:val="center"/>
          </w:tcPr>
          <w:p w14:paraId="072C5CE8" w14:textId="77777777" w:rsidR="00951C1C" w:rsidRPr="00E92FEE" w:rsidRDefault="00951C1C" w:rsidP="00951C1C">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E92FEE">
              <w:rPr>
                <w:sz w:val="20"/>
                <w:szCs w:val="20"/>
              </w:rPr>
              <w:t>% Préciser modalités de recyclage</w:t>
            </w:r>
          </w:p>
        </w:tc>
        <w:tc>
          <w:tcPr>
            <w:tcW w:w="567" w:type="dxa"/>
            <w:shd w:val="clear" w:color="auto" w:fill="auto"/>
            <w:vAlign w:val="center"/>
          </w:tcPr>
          <w:p w14:paraId="4BF4EB23" w14:textId="77777777" w:rsidR="00951C1C" w:rsidRPr="00E92FEE" w:rsidRDefault="00951C1C" w:rsidP="00951C1C">
            <w:pPr>
              <w:ind w:firstLine="72"/>
              <w:jc w:val="center"/>
              <w:cnfStyle w:val="000000010000" w:firstRow="0" w:lastRow="0" w:firstColumn="0" w:lastColumn="0" w:oddVBand="0" w:evenVBand="0" w:oddHBand="0" w:evenHBand="1" w:firstRowFirstColumn="0" w:firstRowLastColumn="0" w:lastRowFirstColumn="0" w:lastRowLastColumn="0"/>
              <w:rPr>
                <w:rFonts w:cs="Arial"/>
              </w:rPr>
            </w:pPr>
            <w:r w:rsidRPr="00E92FEE">
              <w:rPr>
                <w:rFonts w:cs="Arial"/>
              </w:rPr>
              <w:t>X</w:t>
            </w:r>
          </w:p>
        </w:tc>
        <w:tc>
          <w:tcPr>
            <w:tcW w:w="3736" w:type="dxa"/>
            <w:shd w:val="clear" w:color="auto" w:fill="auto"/>
            <w:vAlign w:val="center"/>
          </w:tcPr>
          <w:p w14:paraId="0DED7E6A" w14:textId="77777777" w:rsidR="00951C1C" w:rsidRPr="00E92FEE" w:rsidRDefault="00951C1C" w:rsidP="00951C1C">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951C1C" w:rsidRPr="00E717C5" w14:paraId="15280E10" w14:textId="77777777" w:rsidTr="00951C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vMerge/>
            <w:shd w:val="clear" w:color="auto" w:fill="DBE5F1" w:themeFill="accent1" w:themeFillTint="33"/>
            <w:vAlign w:val="center"/>
          </w:tcPr>
          <w:p w14:paraId="79A98A4B" w14:textId="77777777" w:rsidR="00951C1C" w:rsidRPr="00E717C5" w:rsidRDefault="00951C1C" w:rsidP="00951C1C">
            <w:pPr>
              <w:jc w:val="center"/>
              <w:rPr>
                <w:color w:val="000000"/>
              </w:rPr>
            </w:pPr>
          </w:p>
        </w:tc>
        <w:tc>
          <w:tcPr>
            <w:tcW w:w="3851" w:type="dxa"/>
            <w:shd w:val="clear" w:color="auto" w:fill="auto"/>
            <w:vAlign w:val="center"/>
          </w:tcPr>
          <w:p w14:paraId="782B60F2" w14:textId="77777777" w:rsidR="00951C1C" w:rsidRPr="004C798F" w:rsidRDefault="00951C1C" w:rsidP="00951C1C">
            <w:pPr>
              <w:cnfStyle w:val="000000100000" w:firstRow="0" w:lastRow="0" w:firstColumn="0" w:lastColumn="0" w:oddVBand="0" w:evenVBand="0" w:oddHBand="1" w:evenHBand="0" w:firstRowFirstColumn="0" w:firstRowLastColumn="0" w:lastRowFirstColumn="0" w:lastRowLastColumn="0"/>
              <w:rPr>
                <w:sz w:val="20"/>
              </w:rPr>
            </w:pPr>
            <w:r w:rsidRPr="004C798F">
              <w:rPr>
                <w:sz w:val="20"/>
              </w:rPr>
              <w:t>housse</w:t>
            </w:r>
          </w:p>
        </w:tc>
        <w:tc>
          <w:tcPr>
            <w:tcW w:w="1275" w:type="dxa"/>
            <w:shd w:val="clear" w:color="auto" w:fill="auto"/>
            <w:vAlign w:val="center"/>
          </w:tcPr>
          <w:p w14:paraId="33330DF0" w14:textId="77777777" w:rsidR="00951C1C" w:rsidRPr="00E717C5" w:rsidRDefault="00951C1C" w:rsidP="00951C1C">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E717C5">
              <w:rPr>
                <w:sz w:val="20"/>
              </w:rPr>
              <w:t>% Préciser modalités de recyclage</w:t>
            </w:r>
          </w:p>
        </w:tc>
        <w:tc>
          <w:tcPr>
            <w:tcW w:w="567" w:type="dxa"/>
            <w:shd w:val="clear" w:color="auto" w:fill="auto"/>
            <w:vAlign w:val="center"/>
          </w:tcPr>
          <w:p w14:paraId="48AA8AED" w14:textId="77777777" w:rsidR="00951C1C" w:rsidRPr="00E717C5" w:rsidRDefault="00951C1C" w:rsidP="00951C1C">
            <w:pPr>
              <w:ind w:firstLine="72"/>
              <w:jc w:val="center"/>
              <w:cnfStyle w:val="000000100000" w:firstRow="0" w:lastRow="0" w:firstColumn="0" w:lastColumn="0" w:oddVBand="0" w:evenVBand="0" w:oddHBand="1" w:evenHBand="0" w:firstRowFirstColumn="0" w:firstRowLastColumn="0" w:lastRowFirstColumn="0" w:lastRowLastColumn="0"/>
              <w:rPr>
                <w:rFonts w:cs="Arial"/>
              </w:rPr>
            </w:pPr>
            <w:r w:rsidRPr="00E717C5">
              <w:rPr>
                <w:rFonts w:cs="Arial"/>
              </w:rPr>
              <w:t>X</w:t>
            </w:r>
          </w:p>
        </w:tc>
        <w:tc>
          <w:tcPr>
            <w:tcW w:w="3736" w:type="dxa"/>
            <w:shd w:val="clear" w:color="auto" w:fill="auto"/>
            <w:vAlign w:val="center"/>
          </w:tcPr>
          <w:p w14:paraId="51A07EAA" w14:textId="77777777" w:rsidR="00951C1C" w:rsidRPr="00E717C5" w:rsidRDefault="00951C1C" w:rsidP="00951C1C">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951C1C" w:rsidRPr="004D2E63" w14:paraId="7F8B4066" w14:textId="77777777" w:rsidTr="00951C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vMerge/>
            <w:shd w:val="clear" w:color="auto" w:fill="DBE5F1" w:themeFill="accent1" w:themeFillTint="33"/>
            <w:vAlign w:val="center"/>
          </w:tcPr>
          <w:p w14:paraId="3CB0282C" w14:textId="77777777" w:rsidR="00951C1C" w:rsidRPr="00E717C5" w:rsidRDefault="00951C1C" w:rsidP="00951C1C">
            <w:pPr>
              <w:jc w:val="center"/>
              <w:rPr>
                <w:color w:val="000000"/>
              </w:rPr>
            </w:pPr>
          </w:p>
        </w:tc>
        <w:tc>
          <w:tcPr>
            <w:tcW w:w="3851" w:type="dxa"/>
            <w:shd w:val="clear" w:color="auto" w:fill="auto"/>
            <w:vAlign w:val="center"/>
          </w:tcPr>
          <w:p w14:paraId="4D01E7D7" w14:textId="77777777" w:rsidR="00951C1C" w:rsidRPr="004C798F" w:rsidRDefault="00951C1C" w:rsidP="00951C1C">
            <w:pPr>
              <w:cnfStyle w:val="000000010000" w:firstRow="0" w:lastRow="0" w:firstColumn="0" w:lastColumn="0" w:oddVBand="0" w:evenVBand="0" w:oddHBand="0" w:evenHBand="1" w:firstRowFirstColumn="0" w:firstRowLastColumn="0" w:lastRowFirstColumn="0" w:lastRowLastColumn="0"/>
              <w:rPr>
                <w:sz w:val="20"/>
              </w:rPr>
            </w:pPr>
            <w:r w:rsidRPr="004C798F">
              <w:rPr>
                <w:sz w:val="20"/>
              </w:rPr>
              <w:t>compresseur</w:t>
            </w:r>
          </w:p>
        </w:tc>
        <w:tc>
          <w:tcPr>
            <w:tcW w:w="1275" w:type="dxa"/>
            <w:shd w:val="clear" w:color="auto" w:fill="auto"/>
            <w:vAlign w:val="center"/>
          </w:tcPr>
          <w:p w14:paraId="5D28045C" w14:textId="77777777" w:rsidR="00951C1C" w:rsidRPr="00E717C5" w:rsidRDefault="00951C1C" w:rsidP="00951C1C">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E717C5">
              <w:rPr>
                <w:sz w:val="20"/>
              </w:rPr>
              <w:t>% Préciser modalités de recyclage</w:t>
            </w:r>
          </w:p>
        </w:tc>
        <w:tc>
          <w:tcPr>
            <w:tcW w:w="567" w:type="dxa"/>
            <w:shd w:val="clear" w:color="auto" w:fill="auto"/>
            <w:vAlign w:val="center"/>
          </w:tcPr>
          <w:p w14:paraId="633C34C8" w14:textId="77777777" w:rsidR="00951C1C" w:rsidRPr="00E717C5" w:rsidRDefault="00951C1C" w:rsidP="00951C1C">
            <w:pPr>
              <w:ind w:firstLine="72"/>
              <w:jc w:val="center"/>
              <w:cnfStyle w:val="000000010000" w:firstRow="0" w:lastRow="0" w:firstColumn="0" w:lastColumn="0" w:oddVBand="0" w:evenVBand="0" w:oddHBand="0" w:evenHBand="1" w:firstRowFirstColumn="0" w:firstRowLastColumn="0" w:lastRowFirstColumn="0" w:lastRowLastColumn="0"/>
              <w:rPr>
                <w:rFonts w:cs="Arial"/>
              </w:rPr>
            </w:pPr>
            <w:r>
              <w:rPr>
                <w:rFonts w:cs="Arial"/>
              </w:rPr>
              <w:t>X</w:t>
            </w:r>
          </w:p>
        </w:tc>
        <w:tc>
          <w:tcPr>
            <w:tcW w:w="3736" w:type="dxa"/>
            <w:shd w:val="clear" w:color="auto" w:fill="auto"/>
            <w:vAlign w:val="center"/>
          </w:tcPr>
          <w:p w14:paraId="17C1C40F" w14:textId="77777777" w:rsidR="00951C1C" w:rsidRPr="00E717C5" w:rsidRDefault="00951C1C" w:rsidP="00951C1C">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sz w:val="20"/>
              </w:rPr>
            </w:pPr>
          </w:p>
        </w:tc>
      </w:tr>
      <w:tr w:rsidR="00951C1C" w:rsidRPr="004D2E63" w14:paraId="49FC48A5" w14:textId="77777777" w:rsidTr="00951C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1C3277CD" w14:textId="77777777" w:rsidR="00951C1C" w:rsidRPr="00E717C5" w:rsidRDefault="00951C1C" w:rsidP="00951C1C">
            <w:pPr>
              <w:jc w:val="center"/>
              <w:rPr>
                <w:color w:val="000000"/>
              </w:rPr>
            </w:pPr>
            <w:r>
              <w:rPr>
                <w:color w:val="000000"/>
              </w:rPr>
              <w:t>3</w:t>
            </w:r>
          </w:p>
        </w:tc>
        <w:tc>
          <w:tcPr>
            <w:tcW w:w="3851" w:type="dxa"/>
            <w:shd w:val="clear" w:color="auto" w:fill="auto"/>
            <w:vAlign w:val="center"/>
          </w:tcPr>
          <w:p w14:paraId="572AB8EE" w14:textId="77777777" w:rsidR="00951C1C" w:rsidRPr="004C798F" w:rsidRDefault="00951C1C" w:rsidP="00951C1C">
            <w:pPr>
              <w:cnfStyle w:val="000000100000" w:firstRow="0" w:lastRow="0" w:firstColumn="0" w:lastColumn="0" w:oddVBand="0" w:evenVBand="0" w:oddHBand="1" w:evenHBand="0" w:firstRowFirstColumn="0" w:firstRowLastColumn="0" w:lastRowFirstColumn="0" w:lastRowLastColumn="0"/>
              <w:rPr>
                <w:sz w:val="20"/>
              </w:rPr>
            </w:pPr>
            <w:r w:rsidRPr="004C798F">
              <w:rPr>
                <w:sz w:val="20"/>
              </w:rPr>
              <w:t>Les tissus enduits utilisés sont garantis sans phtalates</w:t>
            </w:r>
          </w:p>
        </w:tc>
        <w:tc>
          <w:tcPr>
            <w:tcW w:w="1275" w:type="dxa"/>
            <w:shd w:val="clear" w:color="auto" w:fill="auto"/>
            <w:vAlign w:val="center"/>
          </w:tcPr>
          <w:p w14:paraId="1D056AEA" w14:textId="77777777" w:rsidR="00951C1C" w:rsidRPr="00E717C5" w:rsidRDefault="00951C1C" w:rsidP="00951C1C">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E717C5">
              <w:rPr>
                <w:sz w:val="20"/>
                <w:szCs w:val="20"/>
              </w:rPr>
              <w:t>Transmettre certificat</w:t>
            </w:r>
          </w:p>
        </w:tc>
        <w:tc>
          <w:tcPr>
            <w:tcW w:w="567" w:type="dxa"/>
            <w:shd w:val="clear" w:color="auto" w:fill="auto"/>
            <w:vAlign w:val="center"/>
          </w:tcPr>
          <w:p w14:paraId="73E34E6C" w14:textId="77777777" w:rsidR="00951C1C" w:rsidRPr="00E717C5" w:rsidRDefault="00951C1C" w:rsidP="00951C1C">
            <w:pPr>
              <w:ind w:firstLine="72"/>
              <w:jc w:val="center"/>
              <w:cnfStyle w:val="000000100000" w:firstRow="0" w:lastRow="0" w:firstColumn="0" w:lastColumn="0" w:oddVBand="0" w:evenVBand="0" w:oddHBand="1" w:evenHBand="0" w:firstRowFirstColumn="0" w:firstRowLastColumn="0" w:lastRowFirstColumn="0" w:lastRowLastColumn="0"/>
              <w:rPr>
                <w:rFonts w:cs="Arial"/>
              </w:rPr>
            </w:pPr>
            <w:r w:rsidRPr="00E717C5">
              <w:rPr>
                <w:rFonts w:cs="Arial"/>
              </w:rPr>
              <w:t>X</w:t>
            </w:r>
          </w:p>
        </w:tc>
        <w:tc>
          <w:tcPr>
            <w:tcW w:w="3736" w:type="dxa"/>
            <w:shd w:val="clear" w:color="auto" w:fill="auto"/>
            <w:vAlign w:val="center"/>
          </w:tcPr>
          <w:p w14:paraId="72448702" w14:textId="77777777" w:rsidR="00951C1C" w:rsidRPr="00E717C5" w:rsidRDefault="00951C1C" w:rsidP="00951C1C">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sz w:val="20"/>
              </w:rPr>
            </w:pPr>
          </w:p>
        </w:tc>
      </w:tr>
      <w:tr w:rsidR="00951C1C" w:rsidRPr="004D2E63" w14:paraId="7E04C249" w14:textId="77777777" w:rsidTr="00951C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6E7BB196" w14:textId="77777777" w:rsidR="00951C1C" w:rsidRPr="00E717C5" w:rsidRDefault="00951C1C" w:rsidP="00951C1C">
            <w:pPr>
              <w:jc w:val="center"/>
              <w:rPr>
                <w:color w:val="000000"/>
              </w:rPr>
            </w:pPr>
            <w:r>
              <w:rPr>
                <w:color w:val="000000"/>
              </w:rPr>
              <w:t>4</w:t>
            </w:r>
          </w:p>
        </w:tc>
        <w:tc>
          <w:tcPr>
            <w:tcW w:w="3851" w:type="dxa"/>
            <w:shd w:val="clear" w:color="auto" w:fill="auto"/>
            <w:vAlign w:val="center"/>
          </w:tcPr>
          <w:p w14:paraId="1A58CAEB" w14:textId="77777777" w:rsidR="00951C1C" w:rsidRPr="004C798F" w:rsidRDefault="00951C1C" w:rsidP="00951C1C">
            <w:pPr>
              <w:cnfStyle w:val="000000010000" w:firstRow="0" w:lastRow="0" w:firstColumn="0" w:lastColumn="0" w:oddVBand="0" w:evenVBand="0" w:oddHBand="0" w:evenHBand="1" w:firstRowFirstColumn="0" w:firstRowLastColumn="0" w:lastRowFirstColumn="0" w:lastRowLastColumn="0"/>
              <w:rPr>
                <w:sz w:val="20"/>
              </w:rPr>
            </w:pPr>
            <w:r w:rsidRPr="004C798F">
              <w:rPr>
                <w:sz w:val="20"/>
              </w:rPr>
              <w:t xml:space="preserve">Les produits bénéficient-ils d’une éco conception,  c’est-à-dire une spécificité technique permettant de diminuer l'impact environnemental ? si oui, préciser dans quel domaine </w:t>
            </w:r>
          </w:p>
        </w:tc>
        <w:tc>
          <w:tcPr>
            <w:tcW w:w="1275" w:type="dxa"/>
            <w:shd w:val="clear" w:color="auto" w:fill="auto"/>
            <w:vAlign w:val="center"/>
          </w:tcPr>
          <w:p w14:paraId="5B6D63EC" w14:textId="77777777" w:rsidR="00951C1C" w:rsidRPr="00E717C5" w:rsidRDefault="00951C1C" w:rsidP="00951C1C">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E717C5">
              <w:rPr>
                <w:sz w:val="20"/>
                <w:szCs w:val="20"/>
              </w:rPr>
              <w:t>Oui – non préciser</w:t>
            </w:r>
          </w:p>
        </w:tc>
        <w:tc>
          <w:tcPr>
            <w:tcW w:w="567" w:type="dxa"/>
            <w:shd w:val="clear" w:color="auto" w:fill="auto"/>
            <w:vAlign w:val="center"/>
          </w:tcPr>
          <w:p w14:paraId="0E9F4AAD" w14:textId="77777777" w:rsidR="00951C1C" w:rsidRPr="00E717C5" w:rsidRDefault="00951C1C" w:rsidP="00951C1C">
            <w:pPr>
              <w:ind w:firstLine="72"/>
              <w:jc w:val="center"/>
              <w:cnfStyle w:val="000000010000" w:firstRow="0" w:lastRow="0" w:firstColumn="0" w:lastColumn="0" w:oddVBand="0" w:evenVBand="0" w:oddHBand="0" w:evenHBand="1" w:firstRowFirstColumn="0" w:firstRowLastColumn="0" w:lastRowFirstColumn="0" w:lastRowLastColumn="0"/>
              <w:rPr>
                <w:rFonts w:cs="Arial"/>
              </w:rPr>
            </w:pPr>
            <w:r w:rsidRPr="00E717C5">
              <w:rPr>
                <w:rFonts w:cs="Arial"/>
              </w:rPr>
              <w:t>X</w:t>
            </w:r>
          </w:p>
        </w:tc>
        <w:tc>
          <w:tcPr>
            <w:tcW w:w="3736" w:type="dxa"/>
            <w:shd w:val="clear" w:color="auto" w:fill="auto"/>
            <w:vAlign w:val="center"/>
          </w:tcPr>
          <w:p w14:paraId="10007E95" w14:textId="77777777" w:rsidR="00951C1C" w:rsidRPr="00E717C5" w:rsidRDefault="00951C1C" w:rsidP="00951C1C">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sz w:val="20"/>
              </w:rPr>
            </w:pPr>
            <w:r w:rsidRPr="00E717C5">
              <w:rPr>
                <w:bCs/>
                <w:color w:val="000000"/>
                <w:spacing w:val="5"/>
                <w:sz w:val="20"/>
              </w:rPr>
              <w:t>Fournir justificatif pour validation</w:t>
            </w:r>
          </w:p>
        </w:tc>
      </w:tr>
      <w:tr w:rsidR="00951C1C" w:rsidRPr="004D2E63" w14:paraId="24438C6E" w14:textId="77777777" w:rsidTr="00951C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179E7883" w14:textId="77777777" w:rsidR="00951C1C" w:rsidRPr="00E717C5" w:rsidRDefault="00951C1C" w:rsidP="00951C1C">
            <w:pPr>
              <w:jc w:val="center"/>
              <w:rPr>
                <w:color w:val="000000"/>
              </w:rPr>
            </w:pPr>
            <w:r>
              <w:rPr>
                <w:color w:val="000000"/>
              </w:rPr>
              <w:t>5</w:t>
            </w:r>
          </w:p>
        </w:tc>
        <w:tc>
          <w:tcPr>
            <w:tcW w:w="3851" w:type="dxa"/>
            <w:shd w:val="clear" w:color="auto" w:fill="auto"/>
            <w:vAlign w:val="center"/>
          </w:tcPr>
          <w:p w14:paraId="3581F529" w14:textId="77777777" w:rsidR="00951C1C" w:rsidRPr="004C798F" w:rsidRDefault="00951C1C" w:rsidP="00951C1C">
            <w:pPr>
              <w:cnfStyle w:val="000000100000" w:firstRow="0" w:lastRow="0" w:firstColumn="0" w:lastColumn="0" w:oddVBand="0" w:evenVBand="0" w:oddHBand="1" w:evenHBand="0" w:firstRowFirstColumn="0" w:firstRowLastColumn="0" w:lastRowFirstColumn="0" w:lastRowLastColumn="0"/>
              <w:rPr>
                <w:sz w:val="20"/>
              </w:rPr>
            </w:pPr>
            <w:r>
              <w:rPr>
                <w:sz w:val="20"/>
              </w:rPr>
              <w:t>Les cellules usagées peuvent-elles être remplacé es individuellement</w:t>
            </w:r>
          </w:p>
        </w:tc>
        <w:tc>
          <w:tcPr>
            <w:tcW w:w="1275" w:type="dxa"/>
            <w:shd w:val="clear" w:color="auto" w:fill="auto"/>
            <w:vAlign w:val="center"/>
          </w:tcPr>
          <w:p w14:paraId="55A6E8E1" w14:textId="77777777" w:rsidR="00951C1C" w:rsidRPr="00E717C5" w:rsidRDefault="00951C1C" w:rsidP="00951C1C">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E717C5">
              <w:rPr>
                <w:sz w:val="20"/>
                <w:szCs w:val="20"/>
              </w:rPr>
              <w:t xml:space="preserve">Oui – non </w:t>
            </w:r>
          </w:p>
        </w:tc>
        <w:tc>
          <w:tcPr>
            <w:tcW w:w="567" w:type="dxa"/>
            <w:shd w:val="clear" w:color="auto" w:fill="auto"/>
            <w:vAlign w:val="center"/>
          </w:tcPr>
          <w:p w14:paraId="7F40E869" w14:textId="77777777" w:rsidR="00951C1C" w:rsidRPr="00E717C5" w:rsidRDefault="00951C1C" w:rsidP="00951C1C">
            <w:pPr>
              <w:ind w:firstLine="72"/>
              <w:jc w:val="center"/>
              <w:cnfStyle w:val="000000100000" w:firstRow="0" w:lastRow="0" w:firstColumn="0" w:lastColumn="0" w:oddVBand="0" w:evenVBand="0" w:oddHBand="1" w:evenHBand="0" w:firstRowFirstColumn="0" w:firstRowLastColumn="0" w:lastRowFirstColumn="0" w:lastRowLastColumn="0"/>
              <w:rPr>
                <w:rFonts w:cs="Arial"/>
              </w:rPr>
            </w:pPr>
            <w:r w:rsidRPr="00E717C5">
              <w:rPr>
                <w:rFonts w:cs="Arial"/>
              </w:rPr>
              <w:t>X</w:t>
            </w:r>
          </w:p>
        </w:tc>
        <w:tc>
          <w:tcPr>
            <w:tcW w:w="3736" w:type="dxa"/>
            <w:shd w:val="clear" w:color="auto" w:fill="auto"/>
            <w:vAlign w:val="center"/>
          </w:tcPr>
          <w:p w14:paraId="7820FAD4" w14:textId="77777777" w:rsidR="00951C1C" w:rsidRPr="00E717C5" w:rsidRDefault="00951C1C" w:rsidP="00951C1C">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sz w:val="20"/>
              </w:rPr>
            </w:pPr>
          </w:p>
        </w:tc>
      </w:tr>
      <w:tr w:rsidR="00951C1C" w:rsidRPr="004D2E63" w14:paraId="5E1C7974" w14:textId="77777777" w:rsidTr="00951C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4E6F23B6" w14:textId="77777777" w:rsidR="00951C1C" w:rsidRPr="00E717C5" w:rsidRDefault="00951C1C" w:rsidP="00951C1C">
            <w:pPr>
              <w:jc w:val="center"/>
              <w:rPr>
                <w:color w:val="000000"/>
              </w:rPr>
            </w:pPr>
            <w:r>
              <w:rPr>
                <w:color w:val="000000"/>
              </w:rPr>
              <w:t>6</w:t>
            </w:r>
          </w:p>
        </w:tc>
        <w:tc>
          <w:tcPr>
            <w:tcW w:w="3851" w:type="dxa"/>
            <w:shd w:val="clear" w:color="auto" w:fill="auto"/>
            <w:vAlign w:val="center"/>
          </w:tcPr>
          <w:p w14:paraId="18B9EF76" w14:textId="77777777" w:rsidR="00951C1C" w:rsidRPr="004C798F" w:rsidRDefault="00951C1C" w:rsidP="00951C1C">
            <w:pPr>
              <w:cnfStyle w:val="000000010000" w:firstRow="0" w:lastRow="0" w:firstColumn="0" w:lastColumn="0" w:oddVBand="0" w:evenVBand="0" w:oddHBand="0" w:evenHBand="1" w:firstRowFirstColumn="0" w:firstRowLastColumn="0" w:lastRowFirstColumn="0" w:lastRowLastColumn="0"/>
              <w:rPr>
                <w:sz w:val="20"/>
              </w:rPr>
            </w:pPr>
            <w:r w:rsidRPr="004C798F">
              <w:rPr>
                <w:sz w:val="20"/>
              </w:rPr>
              <w:t>Disposez-vous d’un écolabel en lien avec l’un ou plusieurs des produits proposés au BPU</w:t>
            </w:r>
          </w:p>
        </w:tc>
        <w:tc>
          <w:tcPr>
            <w:tcW w:w="1275" w:type="dxa"/>
            <w:shd w:val="clear" w:color="auto" w:fill="auto"/>
            <w:vAlign w:val="center"/>
          </w:tcPr>
          <w:p w14:paraId="30243C63" w14:textId="77777777" w:rsidR="00951C1C" w:rsidRPr="00E717C5" w:rsidRDefault="00951C1C" w:rsidP="00951C1C">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E717C5">
              <w:rPr>
                <w:sz w:val="20"/>
                <w:szCs w:val="20"/>
              </w:rPr>
              <w:t xml:space="preserve">Oui – non </w:t>
            </w:r>
          </w:p>
        </w:tc>
        <w:tc>
          <w:tcPr>
            <w:tcW w:w="567" w:type="dxa"/>
            <w:shd w:val="clear" w:color="auto" w:fill="auto"/>
            <w:vAlign w:val="center"/>
          </w:tcPr>
          <w:p w14:paraId="792D767B" w14:textId="77777777" w:rsidR="00951C1C" w:rsidRPr="00E717C5" w:rsidRDefault="00951C1C" w:rsidP="00951C1C">
            <w:pPr>
              <w:ind w:firstLine="72"/>
              <w:jc w:val="center"/>
              <w:cnfStyle w:val="000000010000" w:firstRow="0" w:lastRow="0" w:firstColumn="0" w:lastColumn="0" w:oddVBand="0" w:evenVBand="0" w:oddHBand="0" w:evenHBand="1" w:firstRowFirstColumn="0" w:firstRowLastColumn="0" w:lastRowFirstColumn="0" w:lastRowLastColumn="0"/>
              <w:rPr>
                <w:rFonts w:cs="Arial"/>
              </w:rPr>
            </w:pPr>
            <w:r w:rsidRPr="00E717C5">
              <w:rPr>
                <w:rFonts w:cs="Arial"/>
              </w:rPr>
              <w:t>X</w:t>
            </w:r>
          </w:p>
        </w:tc>
        <w:tc>
          <w:tcPr>
            <w:tcW w:w="3736" w:type="dxa"/>
            <w:shd w:val="clear" w:color="auto" w:fill="auto"/>
            <w:vAlign w:val="center"/>
          </w:tcPr>
          <w:p w14:paraId="602748B0" w14:textId="77777777" w:rsidR="00951C1C" w:rsidRPr="00E717C5" w:rsidRDefault="00951C1C" w:rsidP="00951C1C">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sz w:val="20"/>
              </w:rPr>
            </w:pPr>
            <w:r w:rsidRPr="00E717C5">
              <w:rPr>
                <w:bCs/>
                <w:color w:val="000000"/>
                <w:spacing w:val="5"/>
                <w:sz w:val="20"/>
              </w:rPr>
              <w:t>Fournir certificat précisant date d’obtention et durée de validité</w:t>
            </w:r>
          </w:p>
        </w:tc>
      </w:tr>
      <w:tr w:rsidR="00951C1C" w:rsidRPr="004D2E63" w14:paraId="3A0A757D" w14:textId="77777777" w:rsidTr="00951C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056C381A" w14:textId="77777777" w:rsidR="00951C1C" w:rsidRPr="00E717C5" w:rsidRDefault="00951C1C" w:rsidP="00951C1C">
            <w:pPr>
              <w:jc w:val="center"/>
              <w:rPr>
                <w:color w:val="000000"/>
              </w:rPr>
            </w:pPr>
            <w:r>
              <w:rPr>
                <w:color w:val="000000"/>
              </w:rPr>
              <w:t>7</w:t>
            </w:r>
          </w:p>
        </w:tc>
        <w:tc>
          <w:tcPr>
            <w:tcW w:w="3851" w:type="dxa"/>
            <w:shd w:val="clear" w:color="auto" w:fill="auto"/>
            <w:vAlign w:val="center"/>
          </w:tcPr>
          <w:p w14:paraId="23B0F292" w14:textId="77777777" w:rsidR="00951C1C" w:rsidRPr="004C798F" w:rsidRDefault="00951C1C" w:rsidP="00951C1C">
            <w:pPr>
              <w:cnfStyle w:val="000000100000" w:firstRow="0" w:lastRow="0" w:firstColumn="0" w:lastColumn="0" w:oddVBand="0" w:evenVBand="0" w:oddHBand="1" w:evenHBand="0" w:firstRowFirstColumn="0" w:firstRowLastColumn="0" w:lastRowFirstColumn="0" w:lastRowLastColumn="0"/>
              <w:rPr>
                <w:sz w:val="20"/>
              </w:rPr>
            </w:pPr>
            <w:r w:rsidRPr="004C798F">
              <w:rPr>
                <w:sz w:val="20"/>
              </w:rPr>
              <w:t>Matelas : durée de vie</w:t>
            </w:r>
          </w:p>
        </w:tc>
        <w:tc>
          <w:tcPr>
            <w:tcW w:w="1275" w:type="dxa"/>
            <w:shd w:val="clear" w:color="auto" w:fill="auto"/>
            <w:vAlign w:val="center"/>
          </w:tcPr>
          <w:p w14:paraId="56569C8F" w14:textId="77777777" w:rsidR="00951C1C" w:rsidRPr="00E717C5" w:rsidRDefault="00951C1C" w:rsidP="00951C1C">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E717C5">
              <w:rPr>
                <w:sz w:val="20"/>
                <w:szCs w:val="20"/>
              </w:rPr>
              <w:t>Ans</w:t>
            </w:r>
          </w:p>
        </w:tc>
        <w:tc>
          <w:tcPr>
            <w:tcW w:w="567" w:type="dxa"/>
            <w:shd w:val="clear" w:color="auto" w:fill="auto"/>
            <w:vAlign w:val="center"/>
          </w:tcPr>
          <w:p w14:paraId="53C10BC4" w14:textId="77777777" w:rsidR="00951C1C" w:rsidRPr="00E717C5" w:rsidRDefault="00951C1C" w:rsidP="00951C1C">
            <w:pPr>
              <w:ind w:firstLine="72"/>
              <w:jc w:val="center"/>
              <w:cnfStyle w:val="000000100000" w:firstRow="0" w:lastRow="0" w:firstColumn="0" w:lastColumn="0" w:oddVBand="0" w:evenVBand="0" w:oddHBand="1" w:evenHBand="0" w:firstRowFirstColumn="0" w:firstRowLastColumn="0" w:lastRowFirstColumn="0" w:lastRowLastColumn="0"/>
              <w:rPr>
                <w:rFonts w:cs="Arial"/>
              </w:rPr>
            </w:pPr>
            <w:r w:rsidRPr="00E717C5">
              <w:rPr>
                <w:rFonts w:cs="Arial"/>
              </w:rPr>
              <w:t>X</w:t>
            </w:r>
          </w:p>
        </w:tc>
        <w:tc>
          <w:tcPr>
            <w:tcW w:w="3736" w:type="dxa"/>
            <w:shd w:val="clear" w:color="auto" w:fill="auto"/>
            <w:vAlign w:val="center"/>
          </w:tcPr>
          <w:p w14:paraId="2FED34AC" w14:textId="77777777" w:rsidR="00951C1C" w:rsidRPr="00E717C5" w:rsidRDefault="00951C1C" w:rsidP="00951C1C">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951C1C" w:rsidRPr="004D2E63" w14:paraId="136FC5C6" w14:textId="77777777" w:rsidTr="00951C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3E4A0F6E" w14:textId="77777777" w:rsidR="00951C1C" w:rsidRPr="00E717C5" w:rsidRDefault="00951C1C" w:rsidP="00951C1C">
            <w:pPr>
              <w:jc w:val="center"/>
              <w:rPr>
                <w:color w:val="000000"/>
              </w:rPr>
            </w:pPr>
            <w:r>
              <w:rPr>
                <w:color w:val="000000"/>
              </w:rPr>
              <w:t>8</w:t>
            </w:r>
          </w:p>
        </w:tc>
        <w:tc>
          <w:tcPr>
            <w:tcW w:w="3851" w:type="dxa"/>
            <w:shd w:val="clear" w:color="auto" w:fill="auto"/>
            <w:vAlign w:val="center"/>
          </w:tcPr>
          <w:p w14:paraId="3A3ED2B1" w14:textId="77777777" w:rsidR="00951C1C" w:rsidRPr="004C798F" w:rsidRDefault="00951C1C" w:rsidP="00951C1C">
            <w:pPr>
              <w:cnfStyle w:val="000000010000" w:firstRow="0" w:lastRow="0" w:firstColumn="0" w:lastColumn="0" w:oddVBand="0" w:evenVBand="0" w:oddHBand="0" w:evenHBand="1" w:firstRowFirstColumn="0" w:firstRowLastColumn="0" w:lastRowFirstColumn="0" w:lastRowLastColumn="0"/>
              <w:rPr>
                <w:sz w:val="20"/>
              </w:rPr>
            </w:pPr>
            <w:r w:rsidRPr="004C798F">
              <w:rPr>
                <w:sz w:val="20"/>
              </w:rPr>
              <w:t>Compresseur : durée de vie</w:t>
            </w:r>
          </w:p>
        </w:tc>
        <w:tc>
          <w:tcPr>
            <w:tcW w:w="1275" w:type="dxa"/>
            <w:shd w:val="clear" w:color="auto" w:fill="auto"/>
            <w:vAlign w:val="center"/>
          </w:tcPr>
          <w:p w14:paraId="1725A114" w14:textId="77777777" w:rsidR="00951C1C" w:rsidRPr="00E717C5" w:rsidRDefault="00951C1C" w:rsidP="00951C1C">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Pr>
                <w:sz w:val="20"/>
                <w:szCs w:val="20"/>
              </w:rPr>
              <w:t>Ans</w:t>
            </w:r>
          </w:p>
        </w:tc>
        <w:tc>
          <w:tcPr>
            <w:tcW w:w="567" w:type="dxa"/>
            <w:shd w:val="clear" w:color="auto" w:fill="auto"/>
            <w:vAlign w:val="center"/>
          </w:tcPr>
          <w:p w14:paraId="19A12867" w14:textId="77777777" w:rsidR="00951C1C" w:rsidRPr="00E717C5" w:rsidRDefault="00951C1C" w:rsidP="00951C1C">
            <w:pPr>
              <w:ind w:firstLine="72"/>
              <w:jc w:val="center"/>
              <w:cnfStyle w:val="000000010000" w:firstRow="0" w:lastRow="0" w:firstColumn="0" w:lastColumn="0" w:oddVBand="0" w:evenVBand="0" w:oddHBand="0" w:evenHBand="1" w:firstRowFirstColumn="0" w:firstRowLastColumn="0" w:lastRowFirstColumn="0" w:lastRowLastColumn="0"/>
              <w:rPr>
                <w:rFonts w:cs="Arial"/>
              </w:rPr>
            </w:pPr>
            <w:r>
              <w:rPr>
                <w:rFonts w:cs="Arial"/>
              </w:rPr>
              <w:t>X</w:t>
            </w:r>
          </w:p>
        </w:tc>
        <w:tc>
          <w:tcPr>
            <w:tcW w:w="3736" w:type="dxa"/>
            <w:shd w:val="clear" w:color="auto" w:fill="auto"/>
            <w:vAlign w:val="center"/>
          </w:tcPr>
          <w:p w14:paraId="5697AA5E" w14:textId="77777777" w:rsidR="00951C1C" w:rsidRPr="00E717C5" w:rsidRDefault="00951C1C" w:rsidP="00951C1C">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951C1C" w:rsidRPr="00E717C5" w14:paraId="54330299" w14:textId="77777777" w:rsidTr="00951C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4202E671" w14:textId="77777777" w:rsidR="00951C1C" w:rsidRPr="00E717C5" w:rsidRDefault="00951C1C" w:rsidP="00951C1C">
            <w:pPr>
              <w:jc w:val="center"/>
              <w:rPr>
                <w:color w:val="000000"/>
              </w:rPr>
            </w:pPr>
            <w:r>
              <w:rPr>
                <w:color w:val="000000"/>
              </w:rPr>
              <w:t>9</w:t>
            </w:r>
          </w:p>
        </w:tc>
        <w:tc>
          <w:tcPr>
            <w:tcW w:w="3851" w:type="dxa"/>
            <w:shd w:val="clear" w:color="auto" w:fill="auto"/>
            <w:vAlign w:val="center"/>
          </w:tcPr>
          <w:p w14:paraId="044F48A8" w14:textId="77777777" w:rsidR="00951C1C" w:rsidRPr="004C798F" w:rsidRDefault="00951C1C" w:rsidP="00951C1C">
            <w:pPr>
              <w:cnfStyle w:val="000000100000" w:firstRow="0" w:lastRow="0" w:firstColumn="0" w:lastColumn="0" w:oddVBand="0" w:evenVBand="0" w:oddHBand="1" w:evenHBand="0" w:firstRowFirstColumn="0" w:firstRowLastColumn="0" w:lastRowFirstColumn="0" w:lastRowLastColumn="0"/>
              <w:rPr>
                <w:sz w:val="20"/>
              </w:rPr>
            </w:pPr>
            <w:r w:rsidRPr="004C798F">
              <w:rPr>
                <w:sz w:val="20"/>
              </w:rPr>
              <w:t>Type d’emballages utilisés pour la livraison, (biomatériaux, certifiés FSC ou PEFC, …)</w:t>
            </w:r>
          </w:p>
        </w:tc>
        <w:tc>
          <w:tcPr>
            <w:tcW w:w="1275" w:type="dxa"/>
            <w:shd w:val="clear" w:color="auto" w:fill="auto"/>
            <w:vAlign w:val="center"/>
          </w:tcPr>
          <w:p w14:paraId="70A31312" w14:textId="77777777" w:rsidR="00951C1C" w:rsidRPr="00E717C5" w:rsidRDefault="00951C1C" w:rsidP="00951C1C">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E717C5">
              <w:rPr>
                <w:sz w:val="20"/>
                <w:szCs w:val="20"/>
              </w:rPr>
              <w:t>Préciser</w:t>
            </w:r>
          </w:p>
        </w:tc>
        <w:tc>
          <w:tcPr>
            <w:tcW w:w="567" w:type="dxa"/>
            <w:shd w:val="clear" w:color="auto" w:fill="auto"/>
            <w:vAlign w:val="center"/>
          </w:tcPr>
          <w:p w14:paraId="3B1F82AA" w14:textId="77777777" w:rsidR="00951C1C" w:rsidRPr="00E717C5" w:rsidRDefault="00951C1C" w:rsidP="00951C1C">
            <w:pPr>
              <w:ind w:firstLine="72"/>
              <w:jc w:val="center"/>
              <w:cnfStyle w:val="000000100000" w:firstRow="0" w:lastRow="0" w:firstColumn="0" w:lastColumn="0" w:oddVBand="0" w:evenVBand="0" w:oddHBand="1" w:evenHBand="0" w:firstRowFirstColumn="0" w:firstRowLastColumn="0" w:lastRowFirstColumn="0" w:lastRowLastColumn="0"/>
              <w:rPr>
                <w:rFonts w:cs="Arial"/>
                <w:bCs/>
              </w:rPr>
            </w:pPr>
            <w:r w:rsidRPr="00E717C5">
              <w:rPr>
                <w:rFonts w:cs="Arial"/>
                <w:bCs/>
              </w:rPr>
              <w:t>X</w:t>
            </w:r>
          </w:p>
        </w:tc>
        <w:tc>
          <w:tcPr>
            <w:tcW w:w="3736" w:type="dxa"/>
            <w:shd w:val="clear" w:color="auto" w:fill="auto"/>
            <w:vAlign w:val="center"/>
          </w:tcPr>
          <w:p w14:paraId="42E4879A" w14:textId="77777777" w:rsidR="00951C1C" w:rsidRPr="00E717C5" w:rsidRDefault="00951C1C" w:rsidP="00951C1C">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951C1C" w:rsidRPr="00E717C5" w14:paraId="3701B7DA" w14:textId="77777777" w:rsidTr="00951C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43F797C0" w14:textId="77777777" w:rsidR="00951C1C" w:rsidRPr="00E717C5" w:rsidRDefault="00951C1C" w:rsidP="00951C1C">
            <w:pPr>
              <w:jc w:val="center"/>
              <w:rPr>
                <w:color w:val="000000"/>
              </w:rPr>
            </w:pPr>
            <w:r>
              <w:rPr>
                <w:color w:val="000000"/>
              </w:rPr>
              <w:t>10</w:t>
            </w:r>
          </w:p>
        </w:tc>
        <w:tc>
          <w:tcPr>
            <w:tcW w:w="3851" w:type="dxa"/>
            <w:shd w:val="clear" w:color="auto" w:fill="auto"/>
            <w:vAlign w:val="center"/>
          </w:tcPr>
          <w:p w14:paraId="0C85775F" w14:textId="77777777" w:rsidR="00951C1C" w:rsidRPr="004C798F" w:rsidRDefault="00951C1C" w:rsidP="00951C1C">
            <w:pPr>
              <w:cnfStyle w:val="000000010000" w:firstRow="0" w:lastRow="0" w:firstColumn="0" w:lastColumn="0" w:oddVBand="0" w:evenVBand="0" w:oddHBand="0" w:evenHBand="1" w:firstRowFirstColumn="0" w:firstRowLastColumn="0" w:lastRowFirstColumn="0" w:lastRowLastColumn="0"/>
              <w:rPr>
                <w:sz w:val="20"/>
              </w:rPr>
            </w:pPr>
            <w:r w:rsidRPr="004C798F">
              <w:rPr>
                <w:sz w:val="20"/>
              </w:rPr>
              <w:t>Comment les emballages sont-ils optimisés ?</w:t>
            </w:r>
          </w:p>
        </w:tc>
        <w:tc>
          <w:tcPr>
            <w:tcW w:w="1275" w:type="dxa"/>
            <w:shd w:val="clear" w:color="auto" w:fill="auto"/>
            <w:vAlign w:val="center"/>
          </w:tcPr>
          <w:p w14:paraId="77412A16" w14:textId="77777777" w:rsidR="00951C1C" w:rsidRPr="00E717C5" w:rsidRDefault="00951C1C" w:rsidP="00951C1C">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E717C5">
              <w:rPr>
                <w:sz w:val="20"/>
                <w:szCs w:val="20"/>
              </w:rPr>
              <w:t>Décrire</w:t>
            </w:r>
          </w:p>
        </w:tc>
        <w:tc>
          <w:tcPr>
            <w:tcW w:w="567" w:type="dxa"/>
            <w:shd w:val="clear" w:color="auto" w:fill="auto"/>
            <w:vAlign w:val="center"/>
          </w:tcPr>
          <w:p w14:paraId="19F87F23" w14:textId="77777777" w:rsidR="00951C1C" w:rsidRPr="00E717C5" w:rsidRDefault="00951C1C" w:rsidP="00951C1C">
            <w:pPr>
              <w:ind w:firstLine="72"/>
              <w:jc w:val="center"/>
              <w:cnfStyle w:val="000000010000" w:firstRow="0" w:lastRow="0" w:firstColumn="0" w:lastColumn="0" w:oddVBand="0" w:evenVBand="0" w:oddHBand="0" w:evenHBand="1" w:firstRowFirstColumn="0" w:firstRowLastColumn="0" w:lastRowFirstColumn="0" w:lastRowLastColumn="0"/>
              <w:rPr>
                <w:rFonts w:cs="Arial"/>
                <w:bCs/>
              </w:rPr>
            </w:pPr>
            <w:r w:rsidRPr="00E717C5">
              <w:rPr>
                <w:rFonts w:cs="Arial"/>
                <w:bCs/>
              </w:rPr>
              <w:t>X</w:t>
            </w:r>
          </w:p>
        </w:tc>
        <w:tc>
          <w:tcPr>
            <w:tcW w:w="3736" w:type="dxa"/>
            <w:shd w:val="clear" w:color="auto" w:fill="auto"/>
            <w:vAlign w:val="center"/>
          </w:tcPr>
          <w:p w14:paraId="6D321FFA" w14:textId="77777777" w:rsidR="00951C1C" w:rsidRPr="00E717C5" w:rsidRDefault="00951C1C" w:rsidP="00951C1C">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951C1C" w:rsidRPr="00E717C5" w14:paraId="7EB3D429" w14:textId="77777777" w:rsidTr="00951C1C">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57F6EDC0" w14:textId="77777777" w:rsidR="00951C1C" w:rsidRPr="00E717C5" w:rsidRDefault="00951C1C" w:rsidP="00951C1C">
            <w:pPr>
              <w:jc w:val="center"/>
              <w:rPr>
                <w:color w:val="000000"/>
              </w:rPr>
            </w:pPr>
            <w:r>
              <w:rPr>
                <w:color w:val="000000"/>
              </w:rPr>
              <w:t>11</w:t>
            </w:r>
          </w:p>
        </w:tc>
        <w:tc>
          <w:tcPr>
            <w:tcW w:w="3851" w:type="dxa"/>
            <w:shd w:val="clear" w:color="auto" w:fill="auto"/>
            <w:vAlign w:val="center"/>
          </w:tcPr>
          <w:p w14:paraId="370BCA7F" w14:textId="77777777" w:rsidR="00951C1C" w:rsidRPr="004C798F" w:rsidRDefault="00951C1C" w:rsidP="00951C1C">
            <w:pPr>
              <w:cnfStyle w:val="000000100000" w:firstRow="0" w:lastRow="0" w:firstColumn="0" w:lastColumn="0" w:oddVBand="0" w:evenVBand="0" w:oddHBand="1" w:evenHBand="0" w:firstRowFirstColumn="0" w:firstRowLastColumn="0" w:lastRowFirstColumn="0" w:lastRowLastColumn="0"/>
              <w:rPr>
                <w:sz w:val="20"/>
              </w:rPr>
            </w:pPr>
            <w:r w:rsidRPr="004C798F">
              <w:rPr>
                <w:sz w:val="20"/>
              </w:rPr>
              <w:t>Les emballages sont-ils réutilisés</w:t>
            </w:r>
          </w:p>
        </w:tc>
        <w:tc>
          <w:tcPr>
            <w:tcW w:w="1275" w:type="dxa"/>
            <w:shd w:val="clear" w:color="auto" w:fill="auto"/>
            <w:vAlign w:val="center"/>
          </w:tcPr>
          <w:p w14:paraId="5A644B9E" w14:textId="77777777" w:rsidR="00951C1C" w:rsidRPr="00E717C5" w:rsidRDefault="00951C1C" w:rsidP="00951C1C">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E717C5">
              <w:rPr>
                <w:sz w:val="20"/>
                <w:szCs w:val="20"/>
              </w:rPr>
              <w:t>Oui - non</w:t>
            </w:r>
          </w:p>
        </w:tc>
        <w:tc>
          <w:tcPr>
            <w:tcW w:w="567" w:type="dxa"/>
            <w:shd w:val="clear" w:color="auto" w:fill="auto"/>
            <w:vAlign w:val="center"/>
          </w:tcPr>
          <w:p w14:paraId="54B5D24D" w14:textId="77777777" w:rsidR="00951C1C" w:rsidRPr="00E717C5" w:rsidRDefault="00951C1C" w:rsidP="00951C1C">
            <w:pPr>
              <w:ind w:firstLine="72"/>
              <w:jc w:val="center"/>
              <w:cnfStyle w:val="000000100000" w:firstRow="0" w:lastRow="0" w:firstColumn="0" w:lastColumn="0" w:oddVBand="0" w:evenVBand="0" w:oddHBand="1" w:evenHBand="0" w:firstRowFirstColumn="0" w:firstRowLastColumn="0" w:lastRowFirstColumn="0" w:lastRowLastColumn="0"/>
              <w:rPr>
                <w:rFonts w:cs="Arial"/>
                <w:bCs/>
              </w:rPr>
            </w:pPr>
            <w:r w:rsidRPr="00E717C5">
              <w:rPr>
                <w:rFonts w:cs="Arial"/>
                <w:bCs/>
              </w:rPr>
              <w:t>X</w:t>
            </w:r>
          </w:p>
        </w:tc>
        <w:tc>
          <w:tcPr>
            <w:tcW w:w="3736" w:type="dxa"/>
            <w:shd w:val="clear" w:color="auto" w:fill="auto"/>
            <w:vAlign w:val="center"/>
          </w:tcPr>
          <w:p w14:paraId="5E51AF02" w14:textId="77777777" w:rsidR="00951C1C" w:rsidRPr="00E717C5" w:rsidRDefault="00951C1C" w:rsidP="00951C1C">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951C1C" w:rsidRPr="00E717C5" w14:paraId="3AE2459C" w14:textId="77777777" w:rsidTr="00951C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53DF3370" w14:textId="77777777" w:rsidR="00951C1C" w:rsidRPr="00E717C5" w:rsidRDefault="00951C1C" w:rsidP="00951C1C">
            <w:pPr>
              <w:jc w:val="center"/>
              <w:rPr>
                <w:color w:val="000000"/>
              </w:rPr>
            </w:pPr>
            <w:r>
              <w:rPr>
                <w:color w:val="000000"/>
              </w:rPr>
              <w:t>12</w:t>
            </w:r>
          </w:p>
        </w:tc>
        <w:tc>
          <w:tcPr>
            <w:tcW w:w="3851" w:type="dxa"/>
            <w:shd w:val="clear" w:color="auto" w:fill="auto"/>
            <w:vAlign w:val="center"/>
          </w:tcPr>
          <w:p w14:paraId="34C523FC" w14:textId="77777777" w:rsidR="00951C1C" w:rsidRPr="008645E1" w:rsidRDefault="00951C1C" w:rsidP="00951C1C">
            <w:pPr>
              <w:cnfStyle w:val="000000010000" w:firstRow="0" w:lastRow="0" w:firstColumn="0" w:lastColumn="0" w:oddVBand="0" w:evenVBand="0" w:oddHBand="0" w:evenHBand="1" w:firstRowFirstColumn="0" w:firstRowLastColumn="0" w:lastRowFirstColumn="0" w:lastRowLastColumn="0"/>
              <w:rPr>
                <w:sz w:val="20"/>
              </w:rPr>
            </w:pPr>
            <w:r w:rsidRPr="008645E1">
              <w:rPr>
                <w:sz w:val="20"/>
              </w:rPr>
              <w:t>Mode de recyclage des emballages utilisés</w:t>
            </w:r>
          </w:p>
        </w:tc>
        <w:tc>
          <w:tcPr>
            <w:tcW w:w="1275" w:type="dxa"/>
            <w:shd w:val="clear" w:color="auto" w:fill="auto"/>
            <w:vAlign w:val="center"/>
          </w:tcPr>
          <w:p w14:paraId="0A023B4A" w14:textId="77777777" w:rsidR="00951C1C" w:rsidRPr="008645E1" w:rsidRDefault="00951C1C" w:rsidP="00951C1C">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8645E1">
              <w:rPr>
                <w:sz w:val="20"/>
                <w:szCs w:val="20"/>
              </w:rPr>
              <w:t>Décrire</w:t>
            </w:r>
          </w:p>
        </w:tc>
        <w:tc>
          <w:tcPr>
            <w:tcW w:w="567" w:type="dxa"/>
            <w:shd w:val="clear" w:color="auto" w:fill="auto"/>
            <w:vAlign w:val="center"/>
          </w:tcPr>
          <w:p w14:paraId="12A936F7" w14:textId="77777777" w:rsidR="00951C1C" w:rsidRPr="008645E1" w:rsidRDefault="00951C1C" w:rsidP="00951C1C">
            <w:pPr>
              <w:ind w:firstLine="72"/>
              <w:jc w:val="center"/>
              <w:cnfStyle w:val="000000010000" w:firstRow="0" w:lastRow="0" w:firstColumn="0" w:lastColumn="0" w:oddVBand="0" w:evenVBand="0" w:oddHBand="0" w:evenHBand="1" w:firstRowFirstColumn="0" w:firstRowLastColumn="0" w:lastRowFirstColumn="0" w:lastRowLastColumn="0"/>
              <w:rPr>
                <w:rFonts w:cs="Arial"/>
                <w:bCs/>
              </w:rPr>
            </w:pPr>
            <w:r w:rsidRPr="008645E1">
              <w:rPr>
                <w:rFonts w:cs="Arial"/>
                <w:bCs/>
              </w:rPr>
              <w:t>X</w:t>
            </w:r>
          </w:p>
        </w:tc>
        <w:tc>
          <w:tcPr>
            <w:tcW w:w="3736" w:type="dxa"/>
            <w:shd w:val="clear" w:color="auto" w:fill="auto"/>
            <w:vAlign w:val="center"/>
          </w:tcPr>
          <w:p w14:paraId="00AE543D" w14:textId="77777777" w:rsidR="00951C1C" w:rsidRPr="008645E1" w:rsidRDefault="00951C1C" w:rsidP="00951C1C">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2C1579" w:rsidRPr="00E717C5" w14:paraId="725D7535" w14:textId="77777777" w:rsidTr="000F62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159533EA" w14:textId="77777777" w:rsidR="002C1579" w:rsidRPr="00E717C5" w:rsidRDefault="002C1579" w:rsidP="002C1579">
            <w:pPr>
              <w:jc w:val="center"/>
              <w:rPr>
                <w:color w:val="000000"/>
              </w:rPr>
            </w:pPr>
            <w:r>
              <w:rPr>
                <w:color w:val="000000"/>
              </w:rPr>
              <w:t>13</w:t>
            </w:r>
          </w:p>
        </w:tc>
        <w:tc>
          <w:tcPr>
            <w:tcW w:w="3851" w:type="dxa"/>
            <w:shd w:val="clear" w:color="auto" w:fill="auto"/>
            <w:vAlign w:val="center"/>
          </w:tcPr>
          <w:p w14:paraId="17F54677" w14:textId="77777777" w:rsidR="002C1579" w:rsidRPr="008645E1" w:rsidRDefault="002C1579" w:rsidP="002C1579">
            <w:pPr>
              <w:ind w:left="-19" w:right="-108"/>
              <w:cnfStyle w:val="000000100000" w:firstRow="0" w:lastRow="0" w:firstColumn="0" w:lastColumn="0" w:oddVBand="0" w:evenVBand="0" w:oddHBand="1" w:evenHBand="0" w:firstRowFirstColumn="0" w:firstRowLastColumn="0" w:lastRowFirstColumn="0" w:lastRowLastColumn="0"/>
              <w:rPr>
                <w:b/>
                <w:sz w:val="20"/>
              </w:rPr>
            </w:pPr>
            <w:r w:rsidRPr="008645E1">
              <w:rPr>
                <w:sz w:val="20"/>
              </w:rPr>
              <w:t>Localisation géographique du ou des centres de stockage et de traitement des dispositifs</w:t>
            </w:r>
          </w:p>
        </w:tc>
        <w:tc>
          <w:tcPr>
            <w:tcW w:w="1275" w:type="dxa"/>
            <w:shd w:val="clear" w:color="auto" w:fill="auto"/>
            <w:vAlign w:val="center"/>
          </w:tcPr>
          <w:p w14:paraId="379D0E62" w14:textId="77777777" w:rsidR="002C1579" w:rsidRPr="008645E1" w:rsidRDefault="002C1579" w:rsidP="002C1579">
            <w:pPr>
              <w:ind w:left="-108" w:right="-122"/>
              <w:jc w:val="center"/>
              <w:cnfStyle w:val="000000100000" w:firstRow="0" w:lastRow="0" w:firstColumn="0" w:lastColumn="0" w:oddVBand="0" w:evenVBand="0" w:oddHBand="1" w:evenHBand="0" w:firstRowFirstColumn="0" w:firstRowLastColumn="0" w:lastRowFirstColumn="0" w:lastRowLastColumn="0"/>
              <w:rPr>
                <w:sz w:val="20"/>
              </w:rPr>
            </w:pPr>
            <w:r w:rsidRPr="008645E1">
              <w:rPr>
                <w:sz w:val="20"/>
              </w:rPr>
              <w:t>Préciser</w:t>
            </w:r>
          </w:p>
        </w:tc>
        <w:tc>
          <w:tcPr>
            <w:tcW w:w="567" w:type="dxa"/>
            <w:shd w:val="clear" w:color="auto" w:fill="D9D9D9" w:themeFill="background1" w:themeFillShade="D9"/>
            <w:vAlign w:val="center"/>
          </w:tcPr>
          <w:p w14:paraId="1F3DA690" w14:textId="77777777" w:rsidR="002C1579" w:rsidRPr="008645E1" w:rsidRDefault="002C1579" w:rsidP="002C1579">
            <w:pPr>
              <w:tabs>
                <w:tab w:val="left" w:pos="1701"/>
                <w:tab w:val="left" w:pos="6237"/>
              </w:tabs>
              <w:ind w:left="-20"/>
              <w:jc w:val="center"/>
              <w:cnfStyle w:val="000000100000" w:firstRow="0" w:lastRow="0" w:firstColumn="0" w:lastColumn="0" w:oddVBand="0" w:evenVBand="0" w:oddHBand="1" w:evenHBand="0" w:firstRowFirstColumn="0" w:firstRowLastColumn="0" w:lastRowFirstColumn="0" w:lastRowLastColumn="0"/>
              <w:rPr>
                <w:rStyle w:val="lev"/>
                <w:b w:val="0"/>
                <w:color w:val="000000" w:themeColor="text1"/>
                <w:sz w:val="20"/>
              </w:rPr>
            </w:pPr>
            <w:r w:rsidRPr="008645E1">
              <w:rPr>
                <w:rStyle w:val="lev"/>
                <w:b w:val="0"/>
                <w:color w:val="000000" w:themeColor="text1"/>
                <w:sz w:val="20"/>
              </w:rPr>
              <w:t>Non</w:t>
            </w:r>
          </w:p>
        </w:tc>
        <w:tc>
          <w:tcPr>
            <w:tcW w:w="3736" w:type="dxa"/>
            <w:shd w:val="clear" w:color="auto" w:fill="auto"/>
            <w:vAlign w:val="center"/>
          </w:tcPr>
          <w:p w14:paraId="1B2B9770" w14:textId="77777777" w:rsidR="002C1579" w:rsidRPr="008645E1" w:rsidRDefault="002C1579" w:rsidP="002C1579">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2C1579" w:rsidRPr="00E717C5" w14:paraId="40B96086" w14:textId="77777777" w:rsidTr="0011245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06666413" w14:textId="77777777" w:rsidR="002C1579" w:rsidRPr="00E717C5" w:rsidRDefault="002C1579" w:rsidP="002C1579">
            <w:pPr>
              <w:jc w:val="center"/>
              <w:rPr>
                <w:color w:val="000000"/>
              </w:rPr>
            </w:pPr>
            <w:r>
              <w:rPr>
                <w:color w:val="000000"/>
              </w:rPr>
              <w:t>14</w:t>
            </w:r>
          </w:p>
        </w:tc>
        <w:tc>
          <w:tcPr>
            <w:tcW w:w="3851" w:type="dxa"/>
            <w:vAlign w:val="center"/>
          </w:tcPr>
          <w:p w14:paraId="2119DD15" w14:textId="77777777" w:rsidR="002C1579" w:rsidRPr="002C1579" w:rsidRDefault="002C1579" w:rsidP="002C1579">
            <w:pPr>
              <w:ind w:left="-19" w:right="-108"/>
              <w:cnfStyle w:val="000000010000" w:firstRow="0" w:lastRow="0" w:firstColumn="0" w:lastColumn="0" w:oddVBand="0" w:evenVBand="0" w:oddHBand="0" w:evenHBand="1" w:firstRowFirstColumn="0" w:firstRowLastColumn="0" w:lastRowFirstColumn="0" w:lastRowLastColumn="0"/>
              <w:rPr>
                <w:sz w:val="20"/>
              </w:rPr>
            </w:pPr>
            <w:r w:rsidRPr="002C1579">
              <w:rPr>
                <w:sz w:val="20"/>
              </w:rPr>
              <w:t>Base installée ne Franc métropolitaine</w:t>
            </w:r>
          </w:p>
        </w:tc>
        <w:tc>
          <w:tcPr>
            <w:tcW w:w="1275" w:type="dxa"/>
            <w:vAlign w:val="center"/>
          </w:tcPr>
          <w:p w14:paraId="78434099" w14:textId="77777777" w:rsidR="002C1579" w:rsidRPr="002C1579" w:rsidRDefault="002C1579" w:rsidP="002C1579">
            <w:pPr>
              <w:ind w:left="-108" w:right="-122"/>
              <w:jc w:val="center"/>
              <w:cnfStyle w:val="000000010000" w:firstRow="0" w:lastRow="0" w:firstColumn="0" w:lastColumn="0" w:oddVBand="0" w:evenVBand="0" w:oddHBand="0" w:evenHBand="1" w:firstRowFirstColumn="0" w:firstRowLastColumn="0" w:lastRowFirstColumn="0" w:lastRowLastColumn="0"/>
              <w:rPr>
                <w:sz w:val="20"/>
              </w:rPr>
            </w:pPr>
            <w:r w:rsidRPr="002C1579">
              <w:rPr>
                <w:sz w:val="20"/>
              </w:rPr>
              <w:t>Nombre de matelas</w:t>
            </w:r>
          </w:p>
        </w:tc>
        <w:tc>
          <w:tcPr>
            <w:tcW w:w="567" w:type="dxa"/>
            <w:vAlign w:val="center"/>
          </w:tcPr>
          <w:p w14:paraId="471222D8" w14:textId="77777777" w:rsidR="002C1579" w:rsidRPr="002C1579" w:rsidRDefault="002C1579" w:rsidP="002C1579">
            <w:pPr>
              <w:tabs>
                <w:tab w:val="left" w:pos="1701"/>
                <w:tab w:val="left" w:pos="6237"/>
              </w:tabs>
              <w:ind w:left="-20"/>
              <w:jc w:val="center"/>
              <w:cnfStyle w:val="000000010000" w:firstRow="0" w:lastRow="0" w:firstColumn="0" w:lastColumn="0" w:oddVBand="0" w:evenVBand="0" w:oddHBand="0" w:evenHBand="1" w:firstRowFirstColumn="0" w:firstRowLastColumn="0" w:lastRowFirstColumn="0" w:lastRowLastColumn="0"/>
              <w:rPr>
                <w:rStyle w:val="lev"/>
                <w:b w:val="0"/>
                <w:color w:val="000000" w:themeColor="text1"/>
                <w:sz w:val="20"/>
              </w:rPr>
            </w:pPr>
            <w:r w:rsidRPr="002C1579">
              <w:rPr>
                <w:rStyle w:val="lev"/>
                <w:b w:val="0"/>
                <w:color w:val="000000" w:themeColor="text1"/>
                <w:sz w:val="20"/>
              </w:rPr>
              <w:t>X</w:t>
            </w:r>
          </w:p>
        </w:tc>
        <w:tc>
          <w:tcPr>
            <w:tcW w:w="3736" w:type="dxa"/>
            <w:shd w:val="clear" w:color="auto" w:fill="auto"/>
            <w:vAlign w:val="center"/>
          </w:tcPr>
          <w:p w14:paraId="1DCF9CA6" w14:textId="77777777" w:rsidR="002C1579" w:rsidRPr="002C1579" w:rsidRDefault="002C1579" w:rsidP="002C1579">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2C1579" w:rsidRPr="004D2E63" w14:paraId="1F10C65A" w14:textId="77777777" w:rsidTr="00951C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22B8D4D1" w14:textId="77777777" w:rsidR="002C1579" w:rsidRPr="00E717C5" w:rsidRDefault="002C1579" w:rsidP="002C1579">
            <w:pPr>
              <w:jc w:val="center"/>
              <w:rPr>
                <w:color w:val="000000"/>
              </w:rPr>
            </w:pPr>
            <w:r>
              <w:rPr>
                <w:color w:val="000000"/>
              </w:rPr>
              <w:t>15</w:t>
            </w:r>
          </w:p>
        </w:tc>
        <w:tc>
          <w:tcPr>
            <w:tcW w:w="3851" w:type="dxa"/>
            <w:shd w:val="clear" w:color="auto" w:fill="auto"/>
            <w:vAlign w:val="center"/>
          </w:tcPr>
          <w:p w14:paraId="27C90B20" w14:textId="77777777" w:rsidR="002C1579" w:rsidRPr="004C798F" w:rsidRDefault="002C1579" w:rsidP="002C1579">
            <w:pPr>
              <w:cnfStyle w:val="000000100000" w:firstRow="0" w:lastRow="0" w:firstColumn="0" w:lastColumn="0" w:oddVBand="0" w:evenVBand="0" w:oddHBand="1" w:evenHBand="0" w:firstRowFirstColumn="0" w:firstRowLastColumn="0" w:lastRowFirstColumn="0" w:lastRowLastColumn="0"/>
              <w:rPr>
                <w:sz w:val="20"/>
              </w:rPr>
            </w:pPr>
            <w:r w:rsidRPr="004C798F">
              <w:rPr>
                <w:sz w:val="20"/>
              </w:rPr>
              <w:t xml:space="preserve">Actions visant à réduire les émissions polluantes dans le transport </w:t>
            </w:r>
          </w:p>
        </w:tc>
        <w:tc>
          <w:tcPr>
            <w:tcW w:w="1275" w:type="dxa"/>
            <w:shd w:val="clear" w:color="auto" w:fill="auto"/>
            <w:vAlign w:val="center"/>
          </w:tcPr>
          <w:p w14:paraId="66BCA31D" w14:textId="77777777" w:rsidR="002C1579" w:rsidRPr="00E717C5" w:rsidRDefault="002C1579" w:rsidP="002C1579">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E717C5">
              <w:rPr>
                <w:sz w:val="20"/>
                <w:szCs w:val="20"/>
              </w:rPr>
              <w:t>Préciser</w:t>
            </w:r>
          </w:p>
        </w:tc>
        <w:tc>
          <w:tcPr>
            <w:tcW w:w="567" w:type="dxa"/>
            <w:shd w:val="clear" w:color="auto" w:fill="auto"/>
            <w:vAlign w:val="center"/>
          </w:tcPr>
          <w:p w14:paraId="6DCA7D3A" w14:textId="77777777" w:rsidR="002C1579" w:rsidRPr="00E717C5" w:rsidRDefault="002C1579" w:rsidP="002C1579">
            <w:pPr>
              <w:ind w:firstLine="72"/>
              <w:jc w:val="center"/>
              <w:cnfStyle w:val="000000100000" w:firstRow="0" w:lastRow="0" w:firstColumn="0" w:lastColumn="0" w:oddVBand="0" w:evenVBand="0" w:oddHBand="1" w:evenHBand="0" w:firstRowFirstColumn="0" w:firstRowLastColumn="0" w:lastRowFirstColumn="0" w:lastRowLastColumn="0"/>
              <w:rPr>
                <w:rFonts w:cs="Arial"/>
                <w:bCs/>
              </w:rPr>
            </w:pPr>
            <w:r w:rsidRPr="00E717C5">
              <w:rPr>
                <w:rFonts w:cs="Arial"/>
                <w:bCs/>
              </w:rPr>
              <w:t>X</w:t>
            </w:r>
          </w:p>
        </w:tc>
        <w:tc>
          <w:tcPr>
            <w:tcW w:w="3736" w:type="dxa"/>
            <w:shd w:val="clear" w:color="auto" w:fill="auto"/>
            <w:vAlign w:val="center"/>
          </w:tcPr>
          <w:p w14:paraId="0C331747" w14:textId="77777777" w:rsidR="002C1579" w:rsidRPr="00E717C5" w:rsidRDefault="002C1579" w:rsidP="002C1579">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2C1579" w:rsidRPr="004D2E63" w14:paraId="38DEAA61" w14:textId="77777777" w:rsidTr="00951C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61963014" w14:textId="77777777" w:rsidR="002C1579" w:rsidRPr="00E717C5" w:rsidRDefault="002C1579" w:rsidP="002C1579">
            <w:pPr>
              <w:jc w:val="center"/>
              <w:rPr>
                <w:color w:val="000000"/>
              </w:rPr>
            </w:pPr>
            <w:r>
              <w:rPr>
                <w:color w:val="000000"/>
              </w:rPr>
              <w:t>16</w:t>
            </w:r>
          </w:p>
        </w:tc>
        <w:tc>
          <w:tcPr>
            <w:tcW w:w="3851" w:type="dxa"/>
            <w:shd w:val="clear" w:color="auto" w:fill="auto"/>
            <w:vAlign w:val="center"/>
          </w:tcPr>
          <w:p w14:paraId="59BF50BF" w14:textId="77777777" w:rsidR="002C1579" w:rsidRPr="004C798F" w:rsidRDefault="002C1579" w:rsidP="002C1579">
            <w:pPr>
              <w:cnfStyle w:val="000000010000" w:firstRow="0" w:lastRow="0" w:firstColumn="0" w:lastColumn="0" w:oddVBand="0" w:evenVBand="0" w:oddHBand="0" w:evenHBand="1" w:firstRowFirstColumn="0" w:firstRowLastColumn="0" w:lastRowFirstColumn="0" w:lastRowLastColumn="0"/>
              <w:rPr>
                <w:sz w:val="20"/>
              </w:rPr>
            </w:pPr>
            <w:r w:rsidRPr="004C798F">
              <w:rPr>
                <w:sz w:val="20"/>
              </w:rPr>
              <w:t>Les chauffeurs sont formés à l’éco-conduite</w:t>
            </w:r>
          </w:p>
        </w:tc>
        <w:tc>
          <w:tcPr>
            <w:tcW w:w="1275" w:type="dxa"/>
            <w:shd w:val="clear" w:color="auto" w:fill="auto"/>
            <w:vAlign w:val="center"/>
          </w:tcPr>
          <w:p w14:paraId="1B89954B" w14:textId="77777777" w:rsidR="002C1579" w:rsidRPr="00E717C5" w:rsidRDefault="002C1579" w:rsidP="002C1579">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E717C5">
              <w:rPr>
                <w:sz w:val="20"/>
                <w:szCs w:val="20"/>
              </w:rPr>
              <w:t xml:space="preserve">Oui – non si oui fournir élément de </w:t>
            </w:r>
            <w:r w:rsidRPr="00E717C5">
              <w:rPr>
                <w:sz w:val="20"/>
                <w:szCs w:val="20"/>
              </w:rPr>
              <w:lastRenderedPageBreak/>
              <w:t>preuve pour validation</w:t>
            </w:r>
          </w:p>
        </w:tc>
        <w:tc>
          <w:tcPr>
            <w:tcW w:w="567" w:type="dxa"/>
            <w:shd w:val="clear" w:color="auto" w:fill="auto"/>
            <w:vAlign w:val="center"/>
          </w:tcPr>
          <w:p w14:paraId="083112ED" w14:textId="77777777" w:rsidR="002C1579" w:rsidRPr="00E717C5" w:rsidRDefault="002C1579" w:rsidP="002C1579">
            <w:pPr>
              <w:jc w:val="center"/>
              <w:cnfStyle w:val="000000010000" w:firstRow="0" w:lastRow="0" w:firstColumn="0" w:lastColumn="0" w:oddVBand="0" w:evenVBand="0" w:oddHBand="0" w:evenHBand="1" w:firstRowFirstColumn="0" w:firstRowLastColumn="0" w:lastRowFirstColumn="0" w:lastRowLastColumn="0"/>
              <w:rPr>
                <w:rFonts w:cs="Arial"/>
                <w:bCs/>
              </w:rPr>
            </w:pPr>
            <w:r w:rsidRPr="00E717C5">
              <w:rPr>
                <w:rFonts w:cs="Arial"/>
                <w:bCs/>
              </w:rPr>
              <w:lastRenderedPageBreak/>
              <w:t>X</w:t>
            </w:r>
          </w:p>
        </w:tc>
        <w:tc>
          <w:tcPr>
            <w:tcW w:w="3736" w:type="dxa"/>
            <w:shd w:val="clear" w:color="auto" w:fill="auto"/>
            <w:vAlign w:val="center"/>
          </w:tcPr>
          <w:p w14:paraId="5DAFB5CF" w14:textId="77777777" w:rsidR="002C1579" w:rsidRPr="00E717C5" w:rsidRDefault="002C1579" w:rsidP="002C1579">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2C1579" w:rsidRPr="004D2E63" w14:paraId="11FA5E8A" w14:textId="77777777" w:rsidTr="00951C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513B1F75" w14:textId="77777777" w:rsidR="002C1579" w:rsidRPr="00E717C5" w:rsidRDefault="002C1579" w:rsidP="002C1579">
            <w:pPr>
              <w:jc w:val="center"/>
              <w:rPr>
                <w:color w:val="000000"/>
              </w:rPr>
            </w:pPr>
            <w:r>
              <w:rPr>
                <w:color w:val="000000"/>
              </w:rPr>
              <w:t>17</w:t>
            </w:r>
          </w:p>
        </w:tc>
        <w:tc>
          <w:tcPr>
            <w:tcW w:w="3851" w:type="dxa"/>
            <w:shd w:val="clear" w:color="auto" w:fill="auto"/>
            <w:vAlign w:val="center"/>
          </w:tcPr>
          <w:p w14:paraId="6432ABA3" w14:textId="77777777" w:rsidR="002C1579" w:rsidRPr="004C798F" w:rsidRDefault="002C1579" w:rsidP="002C1579">
            <w:pPr>
              <w:cnfStyle w:val="000000100000" w:firstRow="0" w:lastRow="0" w:firstColumn="0" w:lastColumn="0" w:oddVBand="0" w:evenVBand="0" w:oddHBand="1" w:evenHBand="0" w:firstRowFirstColumn="0" w:firstRowLastColumn="0" w:lastRowFirstColumn="0" w:lastRowLastColumn="0"/>
              <w:rPr>
                <w:sz w:val="20"/>
              </w:rPr>
            </w:pPr>
            <w:r w:rsidRPr="004C798F">
              <w:rPr>
                <w:sz w:val="20"/>
              </w:rPr>
              <w:t>Possibilité de mise en place de dépôts de proximité , hors enceinte des établissements (création de circuits courts)</w:t>
            </w:r>
          </w:p>
        </w:tc>
        <w:tc>
          <w:tcPr>
            <w:tcW w:w="1275" w:type="dxa"/>
            <w:shd w:val="clear" w:color="auto" w:fill="auto"/>
            <w:vAlign w:val="center"/>
          </w:tcPr>
          <w:p w14:paraId="06EF67C8" w14:textId="77777777" w:rsidR="002C1579" w:rsidRPr="00E717C5" w:rsidRDefault="002C1579" w:rsidP="002C1579">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Oui non Préciser</w:t>
            </w:r>
          </w:p>
        </w:tc>
        <w:tc>
          <w:tcPr>
            <w:tcW w:w="567" w:type="dxa"/>
            <w:shd w:val="clear" w:color="auto" w:fill="auto"/>
            <w:vAlign w:val="center"/>
          </w:tcPr>
          <w:p w14:paraId="296D15C9" w14:textId="77777777" w:rsidR="002C1579" w:rsidRPr="00E717C5" w:rsidRDefault="002C1579" w:rsidP="002C1579">
            <w:pPr>
              <w:jc w:val="center"/>
              <w:cnfStyle w:val="000000100000" w:firstRow="0" w:lastRow="0" w:firstColumn="0" w:lastColumn="0" w:oddVBand="0" w:evenVBand="0" w:oddHBand="1" w:evenHBand="0" w:firstRowFirstColumn="0" w:firstRowLastColumn="0" w:lastRowFirstColumn="0" w:lastRowLastColumn="0"/>
              <w:rPr>
                <w:rFonts w:cs="Arial"/>
                <w:bCs/>
              </w:rPr>
            </w:pPr>
            <w:r>
              <w:rPr>
                <w:rFonts w:cs="Arial"/>
                <w:bCs/>
              </w:rPr>
              <w:t>X</w:t>
            </w:r>
          </w:p>
        </w:tc>
        <w:tc>
          <w:tcPr>
            <w:tcW w:w="3736" w:type="dxa"/>
            <w:shd w:val="clear" w:color="auto" w:fill="auto"/>
            <w:vAlign w:val="center"/>
          </w:tcPr>
          <w:p w14:paraId="58E9875A" w14:textId="77777777" w:rsidR="002C1579" w:rsidRPr="00E717C5" w:rsidRDefault="002C1579" w:rsidP="002C1579">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2C1579" w:rsidRPr="004D2E63" w14:paraId="7974D871" w14:textId="77777777" w:rsidTr="00951C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4D099B9D" w14:textId="77777777" w:rsidR="002C1579" w:rsidRPr="00E717C5" w:rsidRDefault="002C1579" w:rsidP="002C1579">
            <w:pPr>
              <w:jc w:val="center"/>
              <w:rPr>
                <w:color w:val="000000"/>
              </w:rPr>
            </w:pPr>
            <w:r>
              <w:rPr>
                <w:color w:val="000000"/>
              </w:rPr>
              <w:t>18</w:t>
            </w:r>
          </w:p>
        </w:tc>
        <w:tc>
          <w:tcPr>
            <w:tcW w:w="3851" w:type="dxa"/>
            <w:shd w:val="clear" w:color="auto" w:fill="auto"/>
            <w:vAlign w:val="center"/>
          </w:tcPr>
          <w:p w14:paraId="04A3BAD1" w14:textId="77777777" w:rsidR="002C1579" w:rsidRPr="004C798F" w:rsidRDefault="002C1579" w:rsidP="002C1579">
            <w:pPr>
              <w:cnfStyle w:val="000000010000" w:firstRow="0" w:lastRow="0" w:firstColumn="0" w:lastColumn="0" w:oddVBand="0" w:evenVBand="0" w:oddHBand="0" w:evenHBand="1" w:firstRowFirstColumn="0" w:firstRowLastColumn="0" w:lastRowFirstColumn="0" w:lastRowLastColumn="0"/>
              <w:rPr>
                <w:sz w:val="20"/>
              </w:rPr>
            </w:pPr>
            <w:r w:rsidRPr="004C798F">
              <w:rPr>
                <w:sz w:val="20"/>
              </w:rPr>
              <w:t>Autres actions mises en place pour réduire la consommation de carburant des véhicules impliqués dans la livraison et la commercialisation des produits objets du marché</w:t>
            </w:r>
          </w:p>
        </w:tc>
        <w:tc>
          <w:tcPr>
            <w:tcW w:w="1275" w:type="dxa"/>
            <w:shd w:val="clear" w:color="auto" w:fill="auto"/>
            <w:vAlign w:val="center"/>
          </w:tcPr>
          <w:p w14:paraId="1842A32B" w14:textId="77777777" w:rsidR="002C1579" w:rsidRPr="00E717C5" w:rsidRDefault="002C1579" w:rsidP="002C1579">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E717C5">
              <w:rPr>
                <w:sz w:val="20"/>
                <w:szCs w:val="20"/>
              </w:rPr>
              <w:t>Préciser</w:t>
            </w:r>
          </w:p>
        </w:tc>
        <w:tc>
          <w:tcPr>
            <w:tcW w:w="567" w:type="dxa"/>
            <w:shd w:val="clear" w:color="auto" w:fill="auto"/>
            <w:vAlign w:val="center"/>
          </w:tcPr>
          <w:p w14:paraId="4F7A67C9" w14:textId="77777777" w:rsidR="002C1579" w:rsidRPr="00E717C5" w:rsidRDefault="002C1579" w:rsidP="002C1579">
            <w:pPr>
              <w:jc w:val="center"/>
              <w:cnfStyle w:val="000000010000" w:firstRow="0" w:lastRow="0" w:firstColumn="0" w:lastColumn="0" w:oddVBand="0" w:evenVBand="0" w:oddHBand="0" w:evenHBand="1" w:firstRowFirstColumn="0" w:firstRowLastColumn="0" w:lastRowFirstColumn="0" w:lastRowLastColumn="0"/>
              <w:rPr>
                <w:rFonts w:cs="Arial"/>
                <w:bCs/>
              </w:rPr>
            </w:pPr>
            <w:r w:rsidRPr="00E717C5">
              <w:rPr>
                <w:rFonts w:cs="Arial"/>
                <w:bCs/>
              </w:rPr>
              <w:t>X</w:t>
            </w:r>
          </w:p>
        </w:tc>
        <w:tc>
          <w:tcPr>
            <w:tcW w:w="3736" w:type="dxa"/>
            <w:shd w:val="clear" w:color="auto" w:fill="auto"/>
            <w:vAlign w:val="center"/>
          </w:tcPr>
          <w:p w14:paraId="25EC6895" w14:textId="77777777" w:rsidR="002C1579" w:rsidRPr="00E717C5" w:rsidRDefault="002C1579" w:rsidP="002C1579">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2C1579" w:rsidRPr="00E717C5" w14:paraId="0C00D09D" w14:textId="77777777" w:rsidTr="00951C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12A06FB9" w14:textId="77777777" w:rsidR="002C1579" w:rsidRPr="00E717C5" w:rsidRDefault="002C1579" w:rsidP="002C1579">
            <w:pPr>
              <w:jc w:val="center"/>
              <w:rPr>
                <w:color w:val="000000"/>
              </w:rPr>
            </w:pPr>
            <w:r>
              <w:rPr>
                <w:color w:val="000000"/>
              </w:rPr>
              <w:t>19</w:t>
            </w:r>
          </w:p>
        </w:tc>
        <w:tc>
          <w:tcPr>
            <w:tcW w:w="3851" w:type="dxa"/>
            <w:shd w:val="clear" w:color="auto" w:fill="auto"/>
            <w:vAlign w:val="center"/>
          </w:tcPr>
          <w:p w14:paraId="2FEACBAC" w14:textId="77777777" w:rsidR="002C1579" w:rsidRPr="004C798F" w:rsidRDefault="002C1579" w:rsidP="002C1579">
            <w:pPr>
              <w:cnfStyle w:val="000000100000" w:firstRow="0" w:lastRow="0" w:firstColumn="0" w:lastColumn="0" w:oddVBand="0" w:evenVBand="0" w:oddHBand="1" w:evenHBand="0" w:firstRowFirstColumn="0" w:firstRowLastColumn="0" w:lastRowFirstColumn="0" w:lastRowLastColumn="0"/>
              <w:rPr>
                <w:sz w:val="20"/>
              </w:rPr>
            </w:pPr>
            <w:r w:rsidRPr="004C798F">
              <w:rPr>
                <w:sz w:val="20"/>
              </w:rPr>
              <w:t>Proportion de véhicules de la flotte automobile (VUL) conforme à la norme EURO 6+</w:t>
            </w:r>
          </w:p>
        </w:tc>
        <w:tc>
          <w:tcPr>
            <w:tcW w:w="1275" w:type="dxa"/>
            <w:shd w:val="clear" w:color="auto" w:fill="auto"/>
            <w:vAlign w:val="center"/>
          </w:tcPr>
          <w:p w14:paraId="5D94598D" w14:textId="77777777" w:rsidR="002C1579" w:rsidRPr="00E717C5" w:rsidRDefault="002C1579" w:rsidP="002C1579">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E717C5">
              <w:rPr>
                <w:sz w:val="20"/>
                <w:szCs w:val="20"/>
              </w:rPr>
              <w:t>Nombre, %, localisation</w:t>
            </w:r>
          </w:p>
        </w:tc>
        <w:tc>
          <w:tcPr>
            <w:tcW w:w="567" w:type="dxa"/>
            <w:shd w:val="clear" w:color="auto" w:fill="auto"/>
            <w:vAlign w:val="center"/>
          </w:tcPr>
          <w:p w14:paraId="1F3C6EC9" w14:textId="77777777" w:rsidR="002C1579" w:rsidRPr="00E717C5" w:rsidRDefault="002C1579" w:rsidP="002C1579">
            <w:pPr>
              <w:jc w:val="center"/>
              <w:cnfStyle w:val="000000100000" w:firstRow="0" w:lastRow="0" w:firstColumn="0" w:lastColumn="0" w:oddVBand="0" w:evenVBand="0" w:oddHBand="1" w:evenHBand="0" w:firstRowFirstColumn="0" w:firstRowLastColumn="0" w:lastRowFirstColumn="0" w:lastRowLastColumn="0"/>
              <w:rPr>
                <w:rFonts w:cs="Arial"/>
                <w:bCs/>
              </w:rPr>
            </w:pPr>
            <w:r w:rsidRPr="00E717C5">
              <w:rPr>
                <w:rFonts w:cs="Arial"/>
                <w:bCs/>
              </w:rPr>
              <w:t>X</w:t>
            </w:r>
          </w:p>
        </w:tc>
        <w:tc>
          <w:tcPr>
            <w:tcW w:w="3736" w:type="dxa"/>
            <w:shd w:val="clear" w:color="auto" w:fill="auto"/>
            <w:vAlign w:val="center"/>
          </w:tcPr>
          <w:p w14:paraId="6C72D275" w14:textId="77777777" w:rsidR="002C1579" w:rsidRPr="00E717C5" w:rsidRDefault="002C1579" w:rsidP="002C1579">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2C1579" w:rsidRPr="004D2E63" w14:paraId="0944EA82" w14:textId="77777777" w:rsidTr="00951C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164FBF20" w14:textId="77777777" w:rsidR="002C1579" w:rsidRPr="00E717C5" w:rsidRDefault="002C1579" w:rsidP="002C1579">
            <w:pPr>
              <w:jc w:val="center"/>
              <w:rPr>
                <w:color w:val="000000"/>
              </w:rPr>
            </w:pPr>
            <w:r>
              <w:rPr>
                <w:color w:val="000000"/>
              </w:rPr>
              <w:t>20</w:t>
            </w:r>
          </w:p>
        </w:tc>
        <w:tc>
          <w:tcPr>
            <w:tcW w:w="3851" w:type="dxa"/>
            <w:shd w:val="clear" w:color="auto" w:fill="auto"/>
            <w:vAlign w:val="center"/>
          </w:tcPr>
          <w:p w14:paraId="0C63E8EC" w14:textId="77777777" w:rsidR="002C1579" w:rsidRPr="004C798F" w:rsidRDefault="002C1579" w:rsidP="002C1579">
            <w:pPr>
              <w:cnfStyle w:val="000000010000" w:firstRow="0" w:lastRow="0" w:firstColumn="0" w:lastColumn="0" w:oddVBand="0" w:evenVBand="0" w:oddHBand="0" w:evenHBand="1" w:firstRowFirstColumn="0" w:firstRowLastColumn="0" w:lastRowFirstColumn="0" w:lastRowLastColumn="0"/>
              <w:rPr>
                <w:sz w:val="20"/>
              </w:rPr>
            </w:pPr>
            <w:r w:rsidRPr="004C798F">
              <w:rPr>
                <w:sz w:val="20"/>
              </w:rPr>
              <w:t>Proportion de véhicules utilitaires de la flotte automobile conforme à la norme EURO VI (VU assimilés à des poids lourds et poids lourds)</w:t>
            </w:r>
          </w:p>
        </w:tc>
        <w:tc>
          <w:tcPr>
            <w:tcW w:w="1275" w:type="dxa"/>
            <w:shd w:val="clear" w:color="auto" w:fill="auto"/>
            <w:vAlign w:val="center"/>
          </w:tcPr>
          <w:p w14:paraId="6FEB6559" w14:textId="77777777" w:rsidR="002C1579" w:rsidRPr="00E717C5" w:rsidRDefault="002C1579" w:rsidP="002C1579">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E717C5">
              <w:rPr>
                <w:sz w:val="20"/>
                <w:szCs w:val="20"/>
              </w:rPr>
              <w:t>Nombre, %, localisation</w:t>
            </w:r>
          </w:p>
        </w:tc>
        <w:tc>
          <w:tcPr>
            <w:tcW w:w="567" w:type="dxa"/>
            <w:shd w:val="clear" w:color="auto" w:fill="auto"/>
            <w:vAlign w:val="center"/>
          </w:tcPr>
          <w:p w14:paraId="349BE957" w14:textId="77777777" w:rsidR="002C1579" w:rsidRPr="00E717C5" w:rsidRDefault="002C1579" w:rsidP="002C1579">
            <w:pPr>
              <w:jc w:val="center"/>
              <w:cnfStyle w:val="000000010000" w:firstRow="0" w:lastRow="0" w:firstColumn="0" w:lastColumn="0" w:oddVBand="0" w:evenVBand="0" w:oddHBand="0" w:evenHBand="1" w:firstRowFirstColumn="0" w:firstRowLastColumn="0" w:lastRowFirstColumn="0" w:lastRowLastColumn="0"/>
              <w:rPr>
                <w:rFonts w:cs="Arial"/>
                <w:bCs/>
              </w:rPr>
            </w:pPr>
            <w:r w:rsidRPr="00E717C5">
              <w:rPr>
                <w:rFonts w:cs="Arial"/>
                <w:bCs/>
              </w:rPr>
              <w:t>X</w:t>
            </w:r>
          </w:p>
        </w:tc>
        <w:tc>
          <w:tcPr>
            <w:tcW w:w="3736" w:type="dxa"/>
            <w:shd w:val="clear" w:color="auto" w:fill="auto"/>
            <w:vAlign w:val="center"/>
          </w:tcPr>
          <w:p w14:paraId="5C53788F" w14:textId="77777777" w:rsidR="002C1579" w:rsidRPr="00E717C5" w:rsidRDefault="002C1579" w:rsidP="002C1579">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bl>
    <w:p w14:paraId="33E52790" w14:textId="77777777" w:rsidR="002C1579" w:rsidRDefault="002C1579" w:rsidP="002C1579">
      <w:pPr>
        <w:tabs>
          <w:tab w:val="left" w:pos="1701"/>
          <w:tab w:val="left" w:pos="6237"/>
        </w:tabs>
        <w:spacing w:after="0"/>
        <w:ind w:right="-285"/>
        <w:rPr>
          <w:rFonts w:ascii="Calibri" w:eastAsia="Times New Roman" w:hAnsi="Calibri" w:cs="Times New Roman"/>
          <w:i/>
          <w:iCs/>
          <w:color w:val="622423"/>
        </w:rPr>
      </w:pPr>
    </w:p>
    <w:p w14:paraId="792B8AD6" w14:textId="77777777" w:rsidR="00AC2AC4" w:rsidRDefault="00AC2AC4" w:rsidP="002C1579">
      <w:pPr>
        <w:tabs>
          <w:tab w:val="left" w:pos="1701"/>
          <w:tab w:val="left" w:pos="6237"/>
        </w:tabs>
        <w:spacing w:after="0"/>
        <w:ind w:right="-285"/>
        <w:rPr>
          <w:rFonts w:ascii="Calibri" w:eastAsia="Times New Roman" w:hAnsi="Calibri" w:cs="Times New Roman"/>
          <w:i/>
          <w:iCs/>
          <w:color w:val="622423"/>
        </w:rPr>
      </w:pPr>
    </w:p>
    <w:p w14:paraId="167A378B" w14:textId="77777777" w:rsidR="00AC2AC4" w:rsidRDefault="00AC2AC4" w:rsidP="002C1579">
      <w:pPr>
        <w:tabs>
          <w:tab w:val="left" w:pos="1701"/>
          <w:tab w:val="left" w:pos="6237"/>
        </w:tabs>
        <w:spacing w:after="0"/>
        <w:ind w:right="-285"/>
        <w:rPr>
          <w:rFonts w:ascii="Calibri" w:eastAsia="Times New Roman" w:hAnsi="Calibri" w:cs="Times New Roman"/>
          <w:i/>
          <w:iCs/>
          <w:color w:val="622423"/>
        </w:rPr>
      </w:pPr>
    </w:p>
    <w:p w14:paraId="69B19673" w14:textId="77777777" w:rsidR="00AC2AC4" w:rsidRDefault="00AC2AC4" w:rsidP="002C1579">
      <w:pPr>
        <w:tabs>
          <w:tab w:val="left" w:pos="1701"/>
          <w:tab w:val="left" w:pos="6237"/>
        </w:tabs>
        <w:spacing w:after="0"/>
        <w:ind w:right="-285"/>
        <w:rPr>
          <w:rFonts w:ascii="Calibri" w:eastAsia="Times New Roman" w:hAnsi="Calibri" w:cs="Times New Roman"/>
          <w:i/>
          <w:iCs/>
          <w:color w:val="622423"/>
        </w:rPr>
      </w:pPr>
    </w:p>
    <w:p w14:paraId="5CE5BA81" w14:textId="77777777" w:rsidR="00AC2AC4" w:rsidRDefault="00AC2AC4" w:rsidP="002C1579">
      <w:pPr>
        <w:tabs>
          <w:tab w:val="left" w:pos="1701"/>
          <w:tab w:val="left" w:pos="6237"/>
        </w:tabs>
        <w:spacing w:after="0"/>
        <w:ind w:right="-285"/>
        <w:rPr>
          <w:rFonts w:ascii="Calibri" w:eastAsia="Times New Roman" w:hAnsi="Calibri" w:cs="Times New Roman"/>
          <w:i/>
          <w:iCs/>
          <w:color w:val="622423"/>
        </w:rPr>
      </w:pPr>
    </w:p>
    <w:p w14:paraId="7430C2F3" w14:textId="77777777" w:rsidR="00AC2AC4" w:rsidRDefault="00AC2AC4" w:rsidP="002C1579">
      <w:pPr>
        <w:tabs>
          <w:tab w:val="left" w:pos="1701"/>
          <w:tab w:val="left" w:pos="6237"/>
        </w:tabs>
        <w:spacing w:after="0"/>
        <w:ind w:right="-285"/>
        <w:rPr>
          <w:rFonts w:ascii="Calibri" w:eastAsia="Times New Roman" w:hAnsi="Calibri" w:cs="Times New Roman"/>
          <w:i/>
          <w:iCs/>
          <w:color w:val="622423"/>
        </w:rPr>
      </w:pPr>
    </w:p>
    <w:p w14:paraId="0DB3C730" w14:textId="77777777" w:rsidR="00AC2AC4" w:rsidRDefault="00AC2AC4" w:rsidP="002C1579">
      <w:pPr>
        <w:tabs>
          <w:tab w:val="left" w:pos="1701"/>
          <w:tab w:val="left" w:pos="6237"/>
        </w:tabs>
        <w:spacing w:after="0"/>
        <w:ind w:right="-285"/>
        <w:rPr>
          <w:rFonts w:ascii="Calibri" w:eastAsia="Times New Roman" w:hAnsi="Calibri" w:cs="Times New Roman"/>
          <w:i/>
          <w:iCs/>
          <w:color w:val="622423"/>
        </w:rPr>
      </w:pPr>
    </w:p>
    <w:p w14:paraId="44ED26EC" w14:textId="77777777" w:rsidR="00AC2AC4" w:rsidRDefault="00AC2AC4" w:rsidP="002C1579">
      <w:pPr>
        <w:tabs>
          <w:tab w:val="left" w:pos="1701"/>
          <w:tab w:val="left" w:pos="6237"/>
        </w:tabs>
        <w:spacing w:after="0"/>
        <w:ind w:right="-285"/>
        <w:rPr>
          <w:rFonts w:ascii="Calibri" w:eastAsia="Times New Roman" w:hAnsi="Calibri" w:cs="Times New Roman"/>
          <w:i/>
          <w:iCs/>
          <w:color w:val="622423"/>
        </w:rPr>
      </w:pPr>
    </w:p>
    <w:p w14:paraId="58FB0533" w14:textId="77777777" w:rsidR="00281539" w:rsidRDefault="00281539" w:rsidP="00AC2AC4">
      <w:pPr>
        <w:tabs>
          <w:tab w:val="left" w:pos="1701"/>
          <w:tab w:val="left" w:pos="6237"/>
        </w:tabs>
        <w:spacing w:after="0"/>
        <w:ind w:right="-81"/>
        <w:jc w:val="center"/>
        <w:rPr>
          <w:rFonts w:ascii="Cambria" w:eastAsia="Times New Roman" w:hAnsi="Cambria" w:cs="Arial"/>
          <w:bCs/>
          <w:color w:val="943634"/>
          <w:spacing w:val="5"/>
          <w:sz w:val="28"/>
        </w:rPr>
      </w:pPr>
    </w:p>
    <w:p w14:paraId="31034AB9" w14:textId="77777777" w:rsidR="00AC2AC4" w:rsidRPr="001B495A" w:rsidRDefault="00AC2AC4" w:rsidP="00AC2AC4">
      <w:pPr>
        <w:tabs>
          <w:tab w:val="left" w:pos="1701"/>
          <w:tab w:val="left" w:pos="6237"/>
        </w:tabs>
        <w:ind w:right="-81"/>
        <w:jc w:val="right"/>
        <w:rPr>
          <w:rStyle w:val="Rfrencelgre"/>
        </w:rPr>
      </w:pPr>
      <w:r w:rsidRPr="001B495A">
        <w:rPr>
          <w:rStyle w:val="Rfrencelgre"/>
        </w:rPr>
        <w:t>Date, cachet, signature précédés du nom du signataire</w:t>
      </w:r>
    </w:p>
    <w:p w14:paraId="665662D6" w14:textId="77777777" w:rsidR="00281539" w:rsidRDefault="00281539" w:rsidP="002C1579">
      <w:pPr>
        <w:tabs>
          <w:tab w:val="left" w:pos="1701"/>
          <w:tab w:val="left" w:pos="6237"/>
        </w:tabs>
        <w:spacing w:after="0"/>
        <w:ind w:right="-285"/>
        <w:jc w:val="center"/>
        <w:rPr>
          <w:rFonts w:ascii="Cambria" w:eastAsia="Times New Roman" w:hAnsi="Cambria" w:cs="Arial"/>
          <w:bCs/>
          <w:color w:val="943634"/>
          <w:spacing w:val="5"/>
          <w:sz w:val="28"/>
        </w:rPr>
      </w:pPr>
    </w:p>
    <w:p w14:paraId="1B1A9E76" w14:textId="77777777" w:rsidR="00A4015C" w:rsidRPr="002C1579" w:rsidRDefault="00A4015C" w:rsidP="002C1579">
      <w:pPr>
        <w:tabs>
          <w:tab w:val="left" w:pos="1701"/>
          <w:tab w:val="left" w:pos="6237"/>
        </w:tabs>
        <w:spacing w:after="0"/>
        <w:ind w:right="-285"/>
        <w:jc w:val="center"/>
        <w:rPr>
          <w:rFonts w:ascii="Cambria" w:eastAsia="Times New Roman" w:hAnsi="Cambria" w:cs="Arial"/>
          <w:bCs/>
          <w:color w:val="943634"/>
          <w:spacing w:val="5"/>
          <w:sz w:val="28"/>
        </w:rPr>
      </w:pPr>
      <w:r>
        <w:rPr>
          <w:rFonts w:ascii="Cambria" w:eastAsia="Times New Roman" w:hAnsi="Cambria" w:cs="Arial"/>
          <w:bCs/>
          <w:color w:val="943634"/>
          <w:spacing w:val="5"/>
          <w:sz w:val="28"/>
        </w:rPr>
        <w:t>Prestations, accompagnement client</w:t>
      </w:r>
    </w:p>
    <w:p w14:paraId="673DCBDD" w14:textId="77777777" w:rsidR="00A4015C" w:rsidRPr="00B23126" w:rsidRDefault="00A4015C" w:rsidP="00A4015C">
      <w:pPr>
        <w:rPr>
          <w:highlight w:val="green"/>
        </w:rPr>
      </w:pPr>
    </w:p>
    <w:tbl>
      <w:tblPr>
        <w:tblStyle w:val="Grilledutableau"/>
        <w:tblW w:w="9986" w:type="dxa"/>
        <w:tblLayout w:type="fixed"/>
        <w:tblLook w:val="04A0" w:firstRow="1" w:lastRow="0" w:firstColumn="1" w:lastColumn="0" w:noHBand="0" w:noVBand="1"/>
      </w:tblPr>
      <w:tblGrid>
        <w:gridCol w:w="534"/>
        <w:gridCol w:w="3685"/>
        <w:gridCol w:w="1441"/>
        <w:gridCol w:w="992"/>
        <w:gridCol w:w="3334"/>
      </w:tblGrid>
      <w:tr w:rsidR="00A4015C" w:rsidRPr="004D2E63" w14:paraId="1F483706" w14:textId="77777777" w:rsidTr="003256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gridSpan w:val="2"/>
          </w:tcPr>
          <w:p w14:paraId="48C2C390" w14:textId="77777777" w:rsidR="00A4015C" w:rsidRPr="004D2E63" w:rsidRDefault="00A4015C" w:rsidP="003256ED">
            <w:pPr>
              <w:spacing w:after="0"/>
            </w:pPr>
            <w:r w:rsidRPr="004D2E63">
              <w:t>Questions</w:t>
            </w:r>
          </w:p>
        </w:tc>
        <w:tc>
          <w:tcPr>
            <w:tcW w:w="1441" w:type="dxa"/>
          </w:tcPr>
          <w:p w14:paraId="72D542D3" w14:textId="77777777" w:rsidR="00A4015C" w:rsidRPr="004D2E63" w:rsidRDefault="00A4015C" w:rsidP="003256ED">
            <w:pPr>
              <w:spacing w:after="0"/>
              <w:cnfStyle w:val="100000000000" w:firstRow="1" w:lastRow="0" w:firstColumn="0" w:lastColumn="0" w:oddVBand="0" w:evenVBand="0" w:oddHBand="0" w:evenHBand="0" w:firstRowFirstColumn="0" w:firstRowLastColumn="0" w:lastRowFirstColumn="0" w:lastRowLastColumn="0"/>
            </w:pPr>
            <w:r w:rsidRPr="004D2E63">
              <w:t>Mode de réponse attendue</w:t>
            </w:r>
          </w:p>
        </w:tc>
        <w:tc>
          <w:tcPr>
            <w:tcW w:w="992" w:type="dxa"/>
          </w:tcPr>
          <w:p w14:paraId="7A719ED8" w14:textId="77777777" w:rsidR="00A4015C" w:rsidRPr="004D2E63" w:rsidRDefault="00A4015C" w:rsidP="003256ED">
            <w:pPr>
              <w:spacing w:after="0"/>
              <w:ind w:left="-108"/>
              <w:cnfStyle w:val="100000000000" w:firstRow="1" w:lastRow="0" w:firstColumn="0" w:lastColumn="0" w:oddVBand="0" w:evenVBand="0" w:oddHBand="0" w:evenHBand="0" w:firstRowFirstColumn="0" w:firstRowLastColumn="0" w:lastRowFirstColumn="0" w:lastRowLastColumn="0"/>
              <w:rPr>
                <w:sz w:val="20"/>
                <w:szCs w:val="20"/>
              </w:rPr>
            </w:pPr>
            <w:r w:rsidRPr="004D2E63">
              <w:rPr>
                <w:sz w:val="20"/>
                <w:szCs w:val="20"/>
              </w:rPr>
              <w:t>Question notée</w:t>
            </w:r>
          </w:p>
        </w:tc>
        <w:tc>
          <w:tcPr>
            <w:tcW w:w="3334" w:type="dxa"/>
          </w:tcPr>
          <w:p w14:paraId="73E7D0F5" w14:textId="77777777" w:rsidR="00A4015C" w:rsidRPr="004D2E63" w:rsidRDefault="00A4015C" w:rsidP="003256ED">
            <w:pPr>
              <w:spacing w:after="0"/>
              <w:cnfStyle w:val="100000000000" w:firstRow="1" w:lastRow="0" w:firstColumn="0" w:lastColumn="0" w:oddVBand="0" w:evenVBand="0" w:oddHBand="0" w:evenHBand="0" w:firstRowFirstColumn="0" w:firstRowLastColumn="0" w:lastRowFirstColumn="0" w:lastRowLastColumn="0"/>
            </w:pPr>
            <w:r w:rsidRPr="004D2E63">
              <w:t>Réponse du candidat</w:t>
            </w:r>
          </w:p>
        </w:tc>
      </w:tr>
      <w:tr w:rsidR="00A4015C" w:rsidRPr="004D2E63" w14:paraId="604B1DF9" w14:textId="77777777" w:rsidTr="003256ED">
        <w:tc>
          <w:tcPr>
            <w:cnfStyle w:val="001000000000" w:firstRow="0" w:lastRow="0" w:firstColumn="1" w:lastColumn="0" w:oddVBand="0" w:evenVBand="0" w:oddHBand="0" w:evenHBand="0" w:firstRowFirstColumn="0" w:firstRowLastColumn="0" w:lastRowFirstColumn="0" w:lastRowLastColumn="0"/>
            <w:tcW w:w="9986" w:type="dxa"/>
            <w:gridSpan w:val="5"/>
          </w:tcPr>
          <w:p w14:paraId="3073A9F0" w14:textId="77777777" w:rsidR="00A4015C" w:rsidRPr="004D2E63" w:rsidRDefault="00A4015C" w:rsidP="003256ED">
            <w:pPr>
              <w:spacing w:after="0"/>
            </w:pPr>
            <w:r>
              <w:t>Location</w:t>
            </w:r>
          </w:p>
        </w:tc>
      </w:tr>
      <w:tr w:rsidR="00A4015C" w:rsidRPr="00A4015C" w14:paraId="7FAF0D58" w14:textId="77777777" w:rsidTr="003256ED">
        <w:tc>
          <w:tcPr>
            <w:cnfStyle w:val="001000000000" w:firstRow="0" w:lastRow="0" w:firstColumn="1" w:lastColumn="0" w:oddVBand="0" w:evenVBand="0" w:oddHBand="0" w:evenHBand="0" w:firstRowFirstColumn="0" w:firstRowLastColumn="0" w:lastRowFirstColumn="0" w:lastRowLastColumn="0"/>
            <w:tcW w:w="534" w:type="dxa"/>
          </w:tcPr>
          <w:p w14:paraId="3CC9C5BB" w14:textId="77777777" w:rsidR="00A4015C" w:rsidRPr="00A4015C" w:rsidRDefault="00A4015C" w:rsidP="003256ED">
            <w:pPr>
              <w:spacing w:after="0"/>
              <w:rPr>
                <w:rFonts w:cs="Arial"/>
                <w:color w:val="000000" w:themeColor="text1"/>
              </w:rPr>
            </w:pPr>
            <w:r w:rsidRPr="00A4015C">
              <w:rPr>
                <w:rFonts w:cs="Arial"/>
                <w:color w:val="000000" w:themeColor="text1"/>
              </w:rPr>
              <w:t>1</w:t>
            </w:r>
          </w:p>
        </w:tc>
        <w:tc>
          <w:tcPr>
            <w:tcW w:w="3685" w:type="dxa"/>
          </w:tcPr>
          <w:p w14:paraId="23B35C78" w14:textId="77777777" w:rsidR="00A4015C" w:rsidRPr="00A4015C" w:rsidRDefault="00A4015C" w:rsidP="003256ED">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Arial"/>
                <w:b/>
                <w:sz w:val="20"/>
              </w:rPr>
            </w:pPr>
            <w:r w:rsidRPr="00A4015C">
              <w:rPr>
                <w:rFonts w:eastAsia="Times New Roman" w:cs="Arial"/>
                <w:sz w:val="20"/>
              </w:rPr>
              <w:t>Hot line pour assistance technique 24h/24 – 7j/7.</w:t>
            </w:r>
          </w:p>
        </w:tc>
        <w:tc>
          <w:tcPr>
            <w:tcW w:w="1441" w:type="dxa"/>
          </w:tcPr>
          <w:p w14:paraId="32EF30A6" w14:textId="77777777" w:rsidR="00A4015C" w:rsidRPr="00A4015C" w:rsidRDefault="00A4015C" w:rsidP="003256ED">
            <w:pPr>
              <w:spacing w:after="0"/>
              <w:cnfStyle w:val="000000000000" w:firstRow="0" w:lastRow="0" w:firstColumn="0" w:lastColumn="0" w:oddVBand="0" w:evenVBand="0" w:oddHBand="0" w:evenHBand="0" w:firstRowFirstColumn="0" w:firstRowLastColumn="0" w:lastRowFirstColumn="0" w:lastRowLastColumn="0"/>
              <w:rPr>
                <w:rFonts w:eastAsia="Times New Roman" w:cs="Arial"/>
                <w:sz w:val="20"/>
              </w:rPr>
            </w:pPr>
            <w:r w:rsidRPr="00A4015C">
              <w:rPr>
                <w:rFonts w:eastAsia="Times New Roman" w:cs="Arial"/>
                <w:sz w:val="20"/>
              </w:rPr>
              <w:t>Oui/non</w:t>
            </w:r>
          </w:p>
        </w:tc>
        <w:tc>
          <w:tcPr>
            <w:tcW w:w="992" w:type="dxa"/>
            <w:shd w:val="clear" w:color="auto" w:fill="D9D9D9" w:themeFill="background1" w:themeFillShade="D9"/>
          </w:tcPr>
          <w:p w14:paraId="1D2A2DF8" w14:textId="77777777" w:rsidR="00A4015C" w:rsidRPr="00A4015C" w:rsidRDefault="00A4015C" w:rsidP="003256ED">
            <w:pPr>
              <w:spacing w:after="0"/>
              <w:cnfStyle w:val="000000000000" w:firstRow="0" w:lastRow="0" w:firstColumn="0" w:lastColumn="0" w:oddVBand="0" w:evenVBand="0" w:oddHBand="0" w:evenHBand="0" w:firstRowFirstColumn="0" w:firstRowLastColumn="0" w:lastRowFirstColumn="0" w:lastRowLastColumn="0"/>
              <w:rPr>
                <w:sz w:val="20"/>
              </w:rPr>
            </w:pPr>
            <w:r w:rsidRPr="00A4015C">
              <w:rPr>
                <w:rStyle w:val="lev"/>
                <w:b w:val="0"/>
                <w:color w:val="000000" w:themeColor="text1"/>
                <w:sz w:val="20"/>
              </w:rPr>
              <w:t>Non</w:t>
            </w:r>
          </w:p>
        </w:tc>
        <w:tc>
          <w:tcPr>
            <w:tcW w:w="3334" w:type="dxa"/>
          </w:tcPr>
          <w:p w14:paraId="76323884" w14:textId="77777777" w:rsidR="00A4015C" w:rsidRPr="00A4015C" w:rsidRDefault="00A4015C" w:rsidP="003256E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A4015C" w:rsidRPr="00A4015C" w14:paraId="5F6A6CF4" w14:textId="77777777" w:rsidTr="003256ED">
        <w:tc>
          <w:tcPr>
            <w:cnfStyle w:val="001000000000" w:firstRow="0" w:lastRow="0" w:firstColumn="1" w:lastColumn="0" w:oddVBand="0" w:evenVBand="0" w:oddHBand="0" w:evenHBand="0" w:firstRowFirstColumn="0" w:firstRowLastColumn="0" w:lastRowFirstColumn="0" w:lastRowLastColumn="0"/>
            <w:tcW w:w="534" w:type="dxa"/>
          </w:tcPr>
          <w:p w14:paraId="799FF0A9" w14:textId="77777777" w:rsidR="00A4015C" w:rsidRPr="00A4015C" w:rsidRDefault="00A4015C" w:rsidP="003256ED">
            <w:pPr>
              <w:spacing w:after="0"/>
              <w:rPr>
                <w:rFonts w:cs="Arial"/>
                <w:color w:val="000000" w:themeColor="text1"/>
              </w:rPr>
            </w:pPr>
            <w:r w:rsidRPr="00A4015C">
              <w:rPr>
                <w:rFonts w:cs="Arial"/>
                <w:color w:val="000000" w:themeColor="text1"/>
              </w:rPr>
              <w:t>2</w:t>
            </w:r>
          </w:p>
        </w:tc>
        <w:tc>
          <w:tcPr>
            <w:tcW w:w="3685" w:type="dxa"/>
          </w:tcPr>
          <w:p w14:paraId="07E081CD" w14:textId="77777777" w:rsidR="00A4015C" w:rsidRPr="00A4015C" w:rsidRDefault="00A4015C" w:rsidP="003256ED">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Arial"/>
                <w:b/>
                <w:sz w:val="20"/>
              </w:rPr>
            </w:pPr>
            <w:r w:rsidRPr="00A4015C">
              <w:rPr>
                <w:rFonts w:eastAsia="Times New Roman" w:cs="Arial"/>
                <w:sz w:val="20"/>
              </w:rPr>
              <w:t>Suivi du parc installé</w:t>
            </w:r>
          </w:p>
        </w:tc>
        <w:tc>
          <w:tcPr>
            <w:tcW w:w="1441" w:type="dxa"/>
          </w:tcPr>
          <w:p w14:paraId="4AE0596F" w14:textId="77777777" w:rsidR="00A4015C" w:rsidRPr="00A4015C" w:rsidRDefault="00A4015C" w:rsidP="003256ED">
            <w:pPr>
              <w:spacing w:after="0"/>
              <w:cnfStyle w:val="000000000000" w:firstRow="0" w:lastRow="0" w:firstColumn="0" w:lastColumn="0" w:oddVBand="0" w:evenVBand="0" w:oddHBand="0" w:evenHBand="0" w:firstRowFirstColumn="0" w:firstRowLastColumn="0" w:lastRowFirstColumn="0" w:lastRowLastColumn="0"/>
              <w:rPr>
                <w:rFonts w:eastAsia="Times New Roman" w:cs="Arial"/>
                <w:sz w:val="20"/>
              </w:rPr>
            </w:pPr>
            <w:r w:rsidRPr="00A4015C">
              <w:rPr>
                <w:rFonts w:eastAsia="Times New Roman" w:cs="Arial"/>
                <w:sz w:val="20"/>
              </w:rPr>
              <w:t>Oui/non</w:t>
            </w:r>
          </w:p>
        </w:tc>
        <w:tc>
          <w:tcPr>
            <w:tcW w:w="992" w:type="dxa"/>
            <w:shd w:val="clear" w:color="auto" w:fill="D9D9D9" w:themeFill="background1" w:themeFillShade="D9"/>
          </w:tcPr>
          <w:p w14:paraId="1BD3C780" w14:textId="77777777" w:rsidR="00A4015C" w:rsidRPr="00A4015C" w:rsidRDefault="00A4015C" w:rsidP="003256ED">
            <w:pPr>
              <w:spacing w:after="0"/>
              <w:cnfStyle w:val="000000000000" w:firstRow="0" w:lastRow="0" w:firstColumn="0" w:lastColumn="0" w:oddVBand="0" w:evenVBand="0" w:oddHBand="0" w:evenHBand="0" w:firstRowFirstColumn="0" w:firstRowLastColumn="0" w:lastRowFirstColumn="0" w:lastRowLastColumn="0"/>
              <w:rPr>
                <w:sz w:val="20"/>
              </w:rPr>
            </w:pPr>
            <w:r w:rsidRPr="00A4015C">
              <w:rPr>
                <w:rStyle w:val="lev"/>
                <w:b w:val="0"/>
                <w:color w:val="000000" w:themeColor="text1"/>
                <w:sz w:val="20"/>
              </w:rPr>
              <w:t>Non</w:t>
            </w:r>
          </w:p>
        </w:tc>
        <w:tc>
          <w:tcPr>
            <w:tcW w:w="3334" w:type="dxa"/>
          </w:tcPr>
          <w:p w14:paraId="26993A9D" w14:textId="77777777" w:rsidR="00A4015C" w:rsidRPr="00A4015C" w:rsidRDefault="00A4015C" w:rsidP="003256E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A4015C" w:rsidRPr="00A4015C" w14:paraId="2D86F3EB" w14:textId="77777777" w:rsidTr="003256ED">
        <w:tc>
          <w:tcPr>
            <w:cnfStyle w:val="001000000000" w:firstRow="0" w:lastRow="0" w:firstColumn="1" w:lastColumn="0" w:oddVBand="0" w:evenVBand="0" w:oddHBand="0" w:evenHBand="0" w:firstRowFirstColumn="0" w:firstRowLastColumn="0" w:lastRowFirstColumn="0" w:lastRowLastColumn="0"/>
            <w:tcW w:w="534" w:type="dxa"/>
          </w:tcPr>
          <w:p w14:paraId="10E2B744" w14:textId="77777777" w:rsidR="00A4015C" w:rsidRPr="00A4015C" w:rsidRDefault="00A4015C" w:rsidP="003256ED">
            <w:pPr>
              <w:spacing w:after="0"/>
              <w:rPr>
                <w:rFonts w:cs="Arial"/>
                <w:color w:val="000000" w:themeColor="text1"/>
              </w:rPr>
            </w:pPr>
            <w:r w:rsidRPr="00A4015C">
              <w:rPr>
                <w:rFonts w:cs="Arial"/>
                <w:color w:val="000000" w:themeColor="text1"/>
              </w:rPr>
              <w:t>3</w:t>
            </w:r>
          </w:p>
        </w:tc>
        <w:tc>
          <w:tcPr>
            <w:tcW w:w="3685" w:type="dxa"/>
          </w:tcPr>
          <w:p w14:paraId="649D7162" w14:textId="77777777" w:rsidR="00A4015C" w:rsidRPr="00A4015C" w:rsidRDefault="00A4015C" w:rsidP="003256ED">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Arial"/>
                <w:b/>
                <w:sz w:val="20"/>
              </w:rPr>
            </w:pPr>
            <w:r w:rsidRPr="00A4015C">
              <w:rPr>
                <w:rFonts w:eastAsia="Times New Roman" w:cs="Arial"/>
                <w:sz w:val="20"/>
              </w:rPr>
              <w:t>Réalisation des statistiques relatives à l’ensemble des prestations fournies</w:t>
            </w:r>
          </w:p>
        </w:tc>
        <w:tc>
          <w:tcPr>
            <w:tcW w:w="1441" w:type="dxa"/>
          </w:tcPr>
          <w:p w14:paraId="0713B9F6" w14:textId="77777777" w:rsidR="00A4015C" w:rsidRPr="00A4015C" w:rsidRDefault="00A4015C" w:rsidP="003256ED">
            <w:pPr>
              <w:spacing w:after="0"/>
              <w:cnfStyle w:val="000000000000" w:firstRow="0" w:lastRow="0" w:firstColumn="0" w:lastColumn="0" w:oddVBand="0" w:evenVBand="0" w:oddHBand="0" w:evenHBand="0" w:firstRowFirstColumn="0" w:firstRowLastColumn="0" w:lastRowFirstColumn="0" w:lastRowLastColumn="0"/>
              <w:rPr>
                <w:rFonts w:eastAsia="Times New Roman" w:cs="Arial"/>
                <w:sz w:val="20"/>
              </w:rPr>
            </w:pPr>
            <w:r w:rsidRPr="00A4015C">
              <w:rPr>
                <w:rFonts w:eastAsia="Times New Roman" w:cs="Arial"/>
                <w:sz w:val="20"/>
              </w:rPr>
              <w:t>Oui/non</w:t>
            </w:r>
          </w:p>
        </w:tc>
        <w:tc>
          <w:tcPr>
            <w:tcW w:w="992" w:type="dxa"/>
            <w:shd w:val="clear" w:color="auto" w:fill="D9D9D9" w:themeFill="background1" w:themeFillShade="D9"/>
          </w:tcPr>
          <w:p w14:paraId="1AD1C16D" w14:textId="77777777" w:rsidR="00A4015C" w:rsidRPr="00A4015C" w:rsidRDefault="00A4015C" w:rsidP="003256ED">
            <w:pPr>
              <w:spacing w:after="0"/>
              <w:cnfStyle w:val="000000000000" w:firstRow="0" w:lastRow="0" w:firstColumn="0" w:lastColumn="0" w:oddVBand="0" w:evenVBand="0" w:oddHBand="0" w:evenHBand="0" w:firstRowFirstColumn="0" w:firstRowLastColumn="0" w:lastRowFirstColumn="0" w:lastRowLastColumn="0"/>
              <w:rPr>
                <w:sz w:val="20"/>
              </w:rPr>
            </w:pPr>
            <w:r w:rsidRPr="00A4015C">
              <w:rPr>
                <w:rStyle w:val="lev"/>
                <w:b w:val="0"/>
                <w:color w:val="000000" w:themeColor="text1"/>
                <w:sz w:val="20"/>
              </w:rPr>
              <w:t>Non</w:t>
            </w:r>
          </w:p>
        </w:tc>
        <w:tc>
          <w:tcPr>
            <w:tcW w:w="3334" w:type="dxa"/>
          </w:tcPr>
          <w:p w14:paraId="7BF628C4" w14:textId="77777777" w:rsidR="00A4015C" w:rsidRPr="00A4015C" w:rsidRDefault="00A4015C" w:rsidP="003256E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A4015C" w:rsidRPr="00A4015C" w14:paraId="2E620103" w14:textId="77777777" w:rsidTr="003256ED">
        <w:tc>
          <w:tcPr>
            <w:cnfStyle w:val="001000000000" w:firstRow="0" w:lastRow="0" w:firstColumn="1" w:lastColumn="0" w:oddVBand="0" w:evenVBand="0" w:oddHBand="0" w:evenHBand="0" w:firstRowFirstColumn="0" w:firstRowLastColumn="0" w:lastRowFirstColumn="0" w:lastRowLastColumn="0"/>
            <w:tcW w:w="534" w:type="dxa"/>
          </w:tcPr>
          <w:p w14:paraId="2D485D02" w14:textId="77777777" w:rsidR="00A4015C" w:rsidRPr="00A4015C" w:rsidRDefault="00A4015C" w:rsidP="003256ED">
            <w:pPr>
              <w:spacing w:after="0"/>
              <w:rPr>
                <w:rFonts w:cs="Arial"/>
                <w:color w:val="000000" w:themeColor="text1"/>
              </w:rPr>
            </w:pPr>
            <w:r w:rsidRPr="00A4015C">
              <w:rPr>
                <w:rFonts w:cs="Arial"/>
                <w:color w:val="000000" w:themeColor="text1"/>
              </w:rPr>
              <w:t>4</w:t>
            </w:r>
          </w:p>
        </w:tc>
        <w:tc>
          <w:tcPr>
            <w:tcW w:w="3685" w:type="dxa"/>
          </w:tcPr>
          <w:p w14:paraId="4C24D903" w14:textId="77777777" w:rsidR="00A4015C" w:rsidRPr="00A4015C" w:rsidRDefault="00A4015C" w:rsidP="003256ED">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Arial"/>
                <w:b/>
                <w:sz w:val="20"/>
              </w:rPr>
            </w:pPr>
            <w:r w:rsidRPr="00A4015C">
              <w:rPr>
                <w:rFonts w:eastAsia="Times New Roman" w:cs="Arial"/>
                <w:sz w:val="20"/>
              </w:rPr>
              <w:t>Fourniture d’une documentation technique accompagnant chaque produit livré</w:t>
            </w:r>
          </w:p>
        </w:tc>
        <w:tc>
          <w:tcPr>
            <w:tcW w:w="1441" w:type="dxa"/>
          </w:tcPr>
          <w:p w14:paraId="3CA62646" w14:textId="77777777" w:rsidR="00A4015C" w:rsidRPr="00A4015C" w:rsidRDefault="00A4015C" w:rsidP="003256ED">
            <w:pPr>
              <w:spacing w:after="0"/>
              <w:cnfStyle w:val="000000000000" w:firstRow="0" w:lastRow="0" w:firstColumn="0" w:lastColumn="0" w:oddVBand="0" w:evenVBand="0" w:oddHBand="0" w:evenHBand="0" w:firstRowFirstColumn="0" w:firstRowLastColumn="0" w:lastRowFirstColumn="0" w:lastRowLastColumn="0"/>
              <w:rPr>
                <w:rFonts w:eastAsia="Times New Roman" w:cs="Arial"/>
                <w:sz w:val="20"/>
              </w:rPr>
            </w:pPr>
            <w:r w:rsidRPr="00A4015C">
              <w:rPr>
                <w:rFonts w:eastAsia="Times New Roman" w:cs="Arial"/>
                <w:sz w:val="20"/>
              </w:rPr>
              <w:t>Oui/non</w:t>
            </w:r>
          </w:p>
        </w:tc>
        <w:tc>
          <w:tcPr>
            <w:tcW w:w="992" w:type="dxa"/>
            <w:shd w:val="clear" w:color="auto" w:fill="D9D9D9" w:themeFill="background1" w:themeFillShade="D9"/>
          </w:tcPr>
          <w:p w14:paraId="4D1731A2" w14:textId="77777777" w:rsidR="00A4015C" w:rsidRPr="00A4015C" w:rsidRDefault="00A4015C" w:rsidP="003256ED">
            <w:pPr>
              <w:spacing w:after="0"/>
              <w:cnfStyle w:val="000000000000" w:firstRow="0" w:lastRow="0" w:firstColumn="0" w:lastColumn="0" w:oddVBand="0" w:evenVBand="0" w:oddHBand="0" w:evenHBand="0" w:firstRowFirstColumn="0" w:firstRowLastColumn="0" w:lastRowFirstColumn="0" w:lastRowLastColumn="0"/>
              <w:rPr>
                <w:sz w:val="20"/>
              </w:rPr>
            </w:pPr>
            <w:r w:rsidRPr="00A4015C">
              <w:rPr>
                <w:rStyle w:val="lev"/>
                <w:b w:val="0"/>
                <w:color w:val="000000" w:themeColor="text1"/>
                <w:sz w:val="20"/>
              </w:rPr>
              <w:t>Non</w:t>
            </w:r>
          </w:p>
        </w:tc>
        <w:tc>
          <w:tcPr>
            <w:tcW w:w="3334" w:type="dxa"/>
          </w:tcPr>
          <w:p w14:paraId="0DD7E467" w14:textId="77777777" w:rsidR="00A4015C" w:rsidRPr="00A4015C" w:rsidRDefault="00A4015C" w:rsidP="003256E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A4015C" w:rsidRPr="00A4015C" w14:paraId="7129AB5B" w14:textId="77777777" w:rsidTr="003256ED">
        <w:tc>
          <w:tcPr>
            <w:cnfStyle w:val="001000000000" w:firstRow="0" w:lastRow="0" w:firstColumn="1" w:lastColumn="0" w:oddVBand="0" w:evenVBand="0" w:oddHBand="0" w:evenHBand="0" w:firstRowFirstColumn="0" w:firstRowLastColumn="0" w:lastRowFirstColumn="0" w:lastRowLastColumn="0"/>
            <w:tcW w:w="534" w:type="dxa"/>
          </w:tcPr>
          <w:p w14:paraId="00CD8F69" w14:textId="77777777" w:rsidR="00A4015C" w:rsidRPr="00A4015C" w:rsidRDefault="00A4015C" w:rsidP="003256ED">
            <w:pPr>
              <w:spacing w:after="0"/>
              <w:rPr>
                <w:color w:val="000000" w:themeColor="text1"/>
              </w:rPr>
            </w:pPr>
            <w:r w:rsidRPr="00A4015C">
              <w:rPr>
                <w:color w:val="000000" w:themeColor="text1"/>
              </w:rPr>
              <w:t>5</w:t>
            </w:r>
          </w:p>
        </w:tc>
        <w:tc>
          <w:tcPr>
            <w:tcW w:w="3685" w:type="dxa"/>
          </w:tcPr>
          <w:p w14:paraId="69034EE9" w14:textId="77777777" w:rsidR="00A4015C" w:rsidRPr="00A4015C" w:rsidRDefault="00A4015C" w:rsidP="003256ED">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Arial"/>
                <w:b/>
                <w:sz w:val="20"/>
              </w:rPr>
            </w:pPr>
            <w:r w:rsidRPr="00A4015C">
              <w:rPr>
                <w:rFonts w:eastAsia="Times New Roman" w:cs="Arial"/>
                <w:sz w:val="20"/>
              </w:rPr>
              <w:t>Remplacement d’un compresseur défectueux indiquer :</w:t>
            </w:r>
          </w:p>
          <w:p w14:paraId="3EF74173" w14:textId="77777777" w:rsidR="00A4015C" w:rsidRPr="00A4015C" w:rsidRDefault="00A4015C" w:rsidP="003256ED">
            <w:pPr>
              <w:numPr>
                <w:ilvl w:val="0"/>
                <w:numId w:val="23"/>
              </w:numPr>
              <w:tabs>
                <w:tab w:val="num" w:pos="420"/>
              </w:tabs>
              <w:spacing w:after="0"/>
              <w:ind w:left="-19" w:right="-108" w:hanging="782"/>
              <w:jc w:val="left"/>
              <w:cnfStyle w:val="000000000000" w:firstRow="0" w:lastRow="0" w:firstColumn="0" w:lastColumn="0" w:oddVBand="0" w:evenVBand="0" w:oddHBand="0" w:evenHBand="0" w:firstRowFirstColumn="0" w:firstRowLastColumn="0" w:lastRowFirstColumn="0" w:lastRowLastColumn="0"/>
              <w:rPr>
                <w:rFonts w:eastAsia="Times New Roman" w:cs="Arial"/>
                <w:b/>
                <w:sz w:val="20"/>
              </w:rPr>
            </w:pPr>
            <w:r w:rsidRPr="00A4015C">
              <w:rPr>
                <w:rFonts w:eastAsia="Times New Roman" w:cs="Arial"/>
                <w:sz w:val="20"/>
              </w:rPr>
              <w:t>Délai</w:t>
            </w:r>
          </w:p>
          <w:p w14:paraId="2E96A0EF" w14:textId="77777777" w:rsidR="00A4015C" w:rsidRPr="00A4015C" w:rsidRDefault="00A4015C" w:rsidP="003256ED">
            <w:pPr>
              <w:numPr>
                <w:ilvl w:val="0"/>
                <w:numId w:val="23"/>
              </w:numPr>
              <w:tabs>
                <w:tab w:val="num" w:pos="420"/>
              </w:tabs>
              <w:spacing w:after="0"/>
              <w:ind w:left="-19" w:right="-108" w:hanging="782"/>
              <w:jc w:val="left"/>
              <w:cnfStyle w:val="000000000000" w:firstRow="0" w:lastRow="0" w:firstColumn="0" w:lastColumn="0" w:oddVBand="0" w:evenVBand="0" w:oddHBand="0" w:evenHBand="0" w:firstRowFirstColumn="0" w:firstRowLastColumn="0" w:lastRowFirstColumn="0" w:lastRowLastColumn="0"/>
              <w:rPr>
                <w:rFonts w:eastAsia="Times New Roman" w:cs="Arial"/>
                <w:b/>
                <w:sz w:val="20"/>
              </w:rPr>
            </w:pPr>
            <w:r w:rsidRPr="00A4015C">
              <w:rPr>
                <w:rFonts w:eastAsia="Times New Roman" w:cs="Arial"/>
                <w:sz w:val="20"/>
              </w:rPr>
              <w:t>Conditions</w:t>
            </w:r>
          </w:p>
          <w:p w14:paraId="63A8C797" w14:textId="77777777" w:rsidR="00A4015C" w:rsidRPr="00A4015C" w:rsidRDefault="00A4015C" w:rsidP="003256ED">
            <w:pPr>
              <w:numPr>
                <w:ilvl w:val="0"/>
                <w:numId w:val="23"/>
              </w:numPr>
              <w:tabs>
                <w:tab w:val="num" w:pos="420"/>
              </w:tabs>
              <w:spacing w:after="0"/>
              <w:ind w:left="-19" w:right="-108" w:hanging="782"/>
              <w:jc w:val="left"/>
              <w:cnfStyle w:val="000000000000" w:firstRow="0" w:lastRow="0" w:firstColumn="0" w:lastColumn="0" w:oddVBand="0" w:evenVBand="0" w:oddHBand="0" w:evenHBand="0" w:firstRowFirstColumn="0" w:firstRowLastColumn="0" w:lastRowFirstColumn="0" w:lastRowLastColumn="0"/>
              <w:rPr>
                <w:rFonts w:eastAsia="Times New Roman" w:cs="Arial"/>
                <w:b/>
                <w:sz w:val="20"/>
              </w:rPr>
            </w:pPr>
            <w:r w:rsidRPr="00A4015C">
              <w:rPr>
                <w:rFonts w:eastAsia="Times New Roman" w:cs="Arial"/>
                <w:sz w:val="20"/>
              </w:rPr>
              <w:t>Modalités</w:t>
            </w:r>
          </w:p>
        </w:tc>
        <w:tc>
          <w:tcPr>
            <w:tcW w:w="1441" w:type="dxa"/>
          </w:tcPr>
          <w:p w14:paraId="5CFDD2BB" w14:textId="77777777" w:rsidR="00A4015C" w:rsidRPr="00A4015C" w:rsidRDefault="00A4015C" w:rsidP="003256ED">
            <w:pPr>
              <w:spacing w:after="0"/>
              <w:cnfStyle w:val="000000000000" w:firstRow="0" w:lastRow="0" w:firstColumn="0" w:lastColumn="0" w:oddVBand="0" w:evenVBand="0" w:oddHBand="0" w:evenHBand="0" w:firstRowFirstColumn="0" w:firstRowLastColumn="0" w:lastRowFirstColumn="0" w:lastRowLastColumn="0"/>
              <w:rPr>
                <w:rFonts w:eastAsia="Times New Roman" w:cs="Arial"/>
                <w:sz w:val="20"/>
              </w:rPr>
            </w:pPr>
            <w:r w:rsidRPr="00A4015C">
              <w:rPr>
                <w:rFonts w:eastAsia="Times New Roman" w:cs="Arial"/>
                <w:sz w:val="20"/>
              </w:rPr>
              <w:t>Préciser</w:t>
            </w:r>
          </w:p>
        </w:tc>
        <w:tc>
          <w:tcPr>
            <w:tcW w:w="992" w:type="dxa"/>
          </w:tcPr>
          <w:p w14:paraId="108A38D6" w14:textId="77777777" w:rsidR="00A4015C" w:rsidRPr="00A4015C" w:rsidRDefault="00A4015C" w:rsidP="003256E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A4015C">
              <w:rPr>
                <w:rStyle w:val="lev"/>
                <w:b w:val="0"/>
                <w:color w:val="000000" w:themeColor="text1"/>
                <w:sz w:val="20"/>
              </w:rPr>
              <w:t>X</w:t>
            </w:r>
          </w:p>
        </w:tc>
        <w:tc>
          <w:tcPr>
            <w:tcW w:w="3334" w:type="dxa"/>
          </w:tcPr>
          <w:p w14:paraId="21B3289C" w14:textId="77777777" w:rsidR="00A4015C" w:rsidRPr="00A4015C" w:rsidRDefault="00A4015C" w:rsidP="003256E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A4015C" w:rsidRPr="00A4015C" w14:paraId="0F955EAF" w14:textId="77777777" w:rsidTr="003256ED">
        <w:tc>
          <w:tcPr>
            <w:cnfStyle w:val="001000000000" w:firstRow="0" w:lastRow="0" w:firstColumn="1" w:lastColumn="0" w:oddVBand="0" w:evenVBand="0" w:oddHBand="0" w:evenHBand="0" w:firstRowFirstColumn="0" w:firstRowLastColumn="0" w:lastRowFirstColumn="0" w:lastRowLastColumn="0"/>
            <w:tcW w:w="534" w:type="dxa"/>
          </w:tcPr>
          <w:p w14:paraId="669FB539" w14:textId="77777777" w:rsidR="00A4015C" w:rsidRPr="00A4015C" w:rsidRDefault="00A4015C" w:rsidP="003256ED">
            <w:pPr>
              <w:spacing w:after="0"/>
              <w:rPr>
                <w:color w:val="000000" w:themeColor="text1"/>
              </w:rPr>
            </w:pPr>
            <w:r w:rsidRPr="00A4015C">
              <w:rPr>
                <w:color w:val="000000" w:themeColor="text1"/>
              </w:rPr>
              <w:lastRenderedPageBreak/>
              <w:t>6</w:t>
            </w:r>
          </w:p>
        </w:tc>
        <w:tc>
          <w:tcPr>
            <w:tcW w:w="3685" w:type="dxa"/>
          </w:tcPr>
          <w:p w14:paraId="17F82C98" w14:textId="77777777" w:rsidR="00A4015C" w:rsidRPr="00A4015C" w:rsidRDefault="00A4015C" w:rsidP="003256ED">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Arial"/>
                <w:b/>
                <w:sz w:val="20"/>
              </w:rPr>
            </w:pPr>
            <w:r w:rsidRPr="00A4015C">
              <w:rPr>
                <w:rFonts w:eastAsia="Times New Roman" w:cs="Arial"/>
                <w:sz w:val="20"/>
              </w:rPr>
              <w:t>Préalablement à la validation de la commande de location, préciser la méthodologie mise en place afin d’accompagner le client dans la formalisation de son besoin : aide clinique, guide de choix du type de matelas.</w:t>
            </w:r>
          </w:p>
        </w:tc>
        <w:tc>
          <w:tcPr>
            <w:tcW w:w="1441" w:type="dxa"/>
          </w:tcPr>
          <w:p w14:paraId="26D37160" w14:textId="77777777" w:rsidR="00A4015C" w:rsidRPr="00A4015C" w:rsidRDefault="00A4015C" w:rsidP="003256ED">
            <w:pPr>
              <w:spacing w:after="0"/>
              <w:cnfStyle w:val="000000000000" w:firstRow="0" w:lastRow="0" w:firstColumn="0" w:lastColumn="0" w:oddVBand="0" w:evenVBand="0" w:oddHBand="0" w:evenHBand="0" w:firstRowFirstColumn="0" w:firstRowLastColumn="0" w:lastRowFirstColumn="0" w:lastRowLastColumn="0"/>
              <w:rPr>
                <w:rFonts w:eastAsia="Times New Roman" w:cs="Arial"/>
                <w:sz w:val="20"/>
              </w:rPr>
            </w:pPr>
            <w:r w:rsidRPr="00A4015C">
              <w:rPr>
                <w:rFonts w:eastAsia="Times New Roman" w:cs="Arial"/>
                <w:sz w:val="20"/>
              </w:rPr>
              <w:t xml:space="preserve">Décrire </w:t>
            </w:r>
          </w:p>
        </w:tc>
        <w:tc>
          <w:tcPr>
            <w:tcW w:w="992" w:type="dxa"/>
          </w:tcPr>
          <w:p w14:paraId="18B14585" w14:textId="77777777" w:rsidR="00A4015C" w:rsidRPr="00A4015C" w:rsidRDefault="00A4015C" w:rsidP="003256E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A4015C">
              <w:rPr>
                <w:rStyle w:val="lev"/>
                <w:b w:val="0"/>
                <w:color w:val="000000" w:themeColor="text1"/>
                <w:sz w:val="20"/>
              </w:rPr>
              <w:t>X</w:t>
            </w:r>
          </w:p>
        </w:tc>
        <w:tc>
          <w:tcPr>
            <w:tcW w:w="3334" w:type="dxa"/>
          </w:tcPr>
          <w:p w14:paraId="63C4CA65" w14:textId="77777777" w:rsidR="00A4015C" w:rsidRPr="00A4015C" w:rsidRDefault="00A4015C" w:rsidP="003256E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A4015C" w:rsidRPr="00A4015C" w14:paraId="0455940B" w14:textId="77777777" w:rsidTr="003256ED">
        <w:tc>
          <w:tcPr>
            <w:cnfStyle w:val="001000000000" w:firstRow="0" w:lastRow="0" w:firstColumn="1" w:lastColumn="0" w:oddVBand="0" w:evenVBand="0" w:oddHBand="0" w:evenHBand="0" w:firstRowFirstColumn="0" w:firstRowLastColumn="0" w:lastRowFirstColumn="0" w:lastRowLastColumn="0"/>
            <w:tcW w:w="534" w:type="dxa"/>
          </w:tcPr>
          <w:p w14:paraId="705E18D1" w14:textId="77777777" w:rsidR="00A4015C" w:rsidRPr="00A4015C" w:rsidRDefault="00A4015C" w:rsidP="003256ED">
            <w:pPr>
              <w:spacing w:after="0"/>
              <w:rPr>
                <w:color w:val="000000" w:themeColor="text1"/>
              </w:rPr>
            </w:pPr>
            <w:r w:rsidRPr="00A4015C">
              <w:rPr>
                <w:color w:val="000000" w:themeColor="text1"/>
              </w:rPr>
              <w:t>7</w:t>
            </w:r>
          </w:p>
        </w:tc>
        <w:tc>
          <w:tcPr>
            <w:tcW w:w="3685" w:type="dxa"/>
          </w:tcPr>
          <w:p w14:paraId="64EB016F" w14:textId="77777777" w:rsidR="00A4015C" w:rsidRPr="00A4015C" w:rsidRDefault="00A4015C" w:rsidP="003256ED">
            <w:pPr>
              <w:spacing w:after="0"/>
              <w:ind w:left="-19"/>
              <w:jc w:val="left"/>
              <w:cnfStyle w:val="000000000000" w:firstRow="0" w:lastRow="0" w:firstColumn="0" w:lastColumn="0" w:oddVBand="0" w:evenVBand="0" w:oddHBand="0" w:evenHBand="0" w:firstRowFirstColumn="0" w:firstRowLastColumn="0" w:lastRowFirstColumn="0" w:lastRowLastColumn="0"/>
              <w:rPr>
                <w:rFonts w:eastAsia="Times New Roman" w:cs="Arial"/>
                <w:b/>
                <w:sz w:val="20"/>
              </w:rPr>
            </w:pPr>
            <w:r w:rsidRPr="00A4015C">
              <w:rPr>
                <w:rFonts w:eastAsia="Times New Roman" w:cs="Arial"/>
                <w:sz w:val="20"/>
              </w:rPr>
              <w:t>Suivi clinique (réévaluations cliniques…)</w:t>
            </w:r>
          </w:p>
        </w:tc>
        <w:tc>
          <w:tcPr>
            <w:tcW w:w="1441" w:type="dxa"/>
          </w:tcPr>
          <w:p w14:paraId="26A2F4BD" w14:textId="77777777" w:rsidR="00A4015C" w:rsidRPr="00A4015C" w:rsidRDefault="00A4015C" w:rsidP="003256ED">
            <w:pPr>
              <w:spacing w:after="0"/>
              <w:ind w:left="-81"/>
              <w:cnfStyle w:val="000000000000" w:firstRow="0" w:lastRow="0" w:firstColumn="0" w:lastColumn="0" w:oddVBand="0" w:evenVBand="0" w:oddHBand="0" w:evenHBand="0" w:firstRowFirstColumn="0" w:firstRowLastColumn="0" w:lastRowFirstColumn="0" w:lastRowLastColumn="0"/>
              <w:rPr>
                <w:rFonts w:eastAsia="Times New Roman" w:cs="Arial"/>
                <w:sz w:val="20"/>
              </w:rPr>
            </w:pPr>
            <w:r w:rsidRPr="00A4015C">
              <w:rPr>
                <w:rFonts w:eastAsia="Times New Roman" w:cs="Arial"/>
                <w:sz w:val="20"/>
              </w:rPr>
              <w:t>Oui/non Préciser méthodologie</w:t>
            </w:r>
          </w:p>
        </w:tc>
        <w:tc>
          <w:tcPr>
            <w:tcW w:w="992" w:type="dxa"/>
          </w:tcPr>
          <w:p w14:paraId="5493C256" w14:textId="77777777" w:rsidR="00A4015C" w:rsidRPr="00A4015C" w:rsidRDefault="00A4015C" w:rsidP="003256E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A4015C">
              <w:rPr>
                <w:rStyle w:val="lev"/>
                <w:b w:val="0"/>
                <w:color w:val="000000" w:themeColor="text1"/>
                <w:sz w:val="20"/>
              </w:rPr>
              <w:t>X</w:t>
            </w:r>
          </w:p>
        </w:tc>
        <w:tc>
          <w:tcPr>
            <w:tcW w:w="3334" w:type="dxa"/>
          </w:tcPr>
          <w:p w14:paraId="4393489D" w14:textId="77777777" w:rsidR="00A4015C" w:rsidRPr="00A4015C" w:rsidRDefault="00A4015C" w:rsidP="003256E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A4015C" w:rsidRPr="003A3E77" w14:paraId="56D73D35" w14:textId="77777777" w:rsidTr="003256ED">
        <w:tc>
          <w:tcPr>
            <w:cnfStyle w:val="001000000000" w:firstRow="0" w:lastRow="0" w:firstColumn="1" w:lastColumn="0" w:oddVBand="0" w:evenVBand="0" w:oddHBand="0" w:evenHBand="0" w:firstRowFirstColumn="0" w:firstRowLastColumn="0" w:lastRowFirstColumn="0" w:lastRowLastColumn="0"/>
            <w:tcW w:w="534" w:type="dxa"/>
          </w:tcPr>
          <w:p w14:paraId="621D17C7" w14:textId="77777777" w:rsidR="00A4015C" w:rsidRPr="00A4015C" w:rsidRDefault="00A4015C" w:rsidP="003256ED">
            <w:pPr>
              <w:spacing w:after="0"/>
              <w:rPr>
                <w:color w:val="000000" w:themeColor="text1"/>
              </w:rPr>
            </w:pPr>
            <w:r w:rsidRPr="00A4015C">
              <w:rPr>
                <w:color w:val="000000" w:themeColor="text1"/>
              </w:rPr>
              <w:t>8</w:t>
            </w:r>
          </w:p>
        </w:tc>
        <w:tc>
          <w:tcPr>
            <w:tcW w:w="3685" w:type="dxa"/>
          </w:tcPr>
          <w:p w14:paraId="11260676" w14:textId="77777777" w:rsidR="00A4015C" w:rsidRPr="00A4015C" w:rsidRDefault="00A4015C" w:rsidP="003256ED">
            <w:pPr>
              <w:spacing w:after="0"/>
              <w:ind w:left="-19"/>
              <w:jc w:val="left"/>
              <w:cnfStyle w:val="000000000000" w:firstRow="0" w:lastRow="0" w:firstColumn="0" w:lastColumn="0" w:oddVBand="0" w:evenVBand="0" w:oddHBand="0" w:evenHBand="0" w:firstRowFirstColumn="0" w:firstRowLastColumn="0" w:lastRowFirstColumn="0" w:lastRowLastColumn="0"/>
              <w:rPr>
                <w:rFonts w:eastAsia="Times New Roman" w:cs="Arial"/>
                <w:b/>
                <w:sz w:val="20"/>
              </w:rPr>
            </w:pPr>
            <w:r w:rsidRPr="00A4015C">
              <w:rPr>
                <w:rFonts w:eastAsia="Times New Roman" w:cs="Arial"/>
                <w:sz w:val="20"/>
              </w:rPr>
              <w:t>Nombre de conseillers cliniques dédiés à l’APHP</w:t>
            </w:r>
            <w:r>
              <w:rPr>
                <w:rFonts w:eastAsia="Times New Roman" w:cs="Arial"/>
                <w:sz w:val="20"/>
              </w:rPr>
              <w:t xml:space="preserve"> pour ce lot</w:t>
            </w:r>
          </w:p>
        </w:tc>
        <w:tc>
          <w:tcPr>
            <w:tcW w:w="1441" w:type="dxa"/>
          </w:tcPr>
          <w:p w14:paraId="7AD2962F" w14:textId="77777777" w:rsidR="00A4015C" w:rsidRPr="00A4015C" w:rsidRDefault="00A4015C" w:rsidP="003256ED">
            <w:pPr>
              <w:spacing w:after="0"/>
              <w:ind w:left="-108" w:right="-108"/>
              <w:cnfStyle w:val="000000000000" w:firstRow="0" w:lastRow="0" w:firstColumn="0" w:lastColumn="0" w:oddVBand="0" w:evenVBand="0" w:oddHBand="0" w:evenHBand="0" w:firstRowFirstColumn="0" w:firstRowLastColumn="0" w:lastRowFirstColumn="0" w:lastRowLastColumn="0"/>
              <w:rPr>
                <w:rFonts w:eastAsia="Times New Roman" w:cs="Arial"/>
                <w:sz w:val="20"/>
              </w:rPr>
            </w:pPr>
            <w:r w:rsidRPr="00A4015C">
              <w:rPr>
                <w:rFonts w:eastAsia="Times New Roman" w:cs="Arial"/>
                <w:sz w:val="20"/>
              </w:rPr>
              <w:t>Nombre, répartition géographique</w:t>
            </w:r>
          </w:p>
        </w:tc>
        <w:tc>
          <w:tcPr>
            <w:tcW w:w="992" w:type="dxa"/>
          </w:tcPr>
          <w:p w14:paraId="7BD8878D" w14:textId="77777777" w:rsidR="00A4015C" w:rsidRPr="00A4015C" w:rsidRDefault="00A4015C" w:rsidP="003256E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A4015C">
              <w:rPr>
                <w:rStyle w:val="lev"/>
                <w:b w:val="0"/>
                <w:color w:val="000000" w:themeColor="text1"/>
                <w:sz w:val="20"/>
              </w:rPr>
              <w:t>X</w:t>
            </w:r>
          </w:p>
        </w:tc>
        <w:tc>
          <w:tcPr>
            <w:tcW w:w="3334" w:type="dxa"/>
          </w:tcPr>
          <w:p w14:paraId="3CD51D71" w14:textId="77777777" w:rsidR="00A4015C" w:rsidRPr="00A4015C" w:rsidRDefault="00A4015C" w:rsidP="003256E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A4015C" w:rsidRPr="00A4015C" w14:paraId="22781CE2" w14:textId="77777777" w:rsidTr="003256ED">
        <w:tc>
          <w:tcPr>
            <w:cnfStyle w:val="001000000000" w:firstRow="0" w:lastRow="0" w:firstColumn="1" w:lastColumn="0" w:oddVBand="0" w:evenVBand="0" w:oddHBand="0" w:evenHBand="0" w:firstRowFirstColumn="0" w:firstRowLastColumn="0" w:lastRowFirstColumn="0" w:lastRowLastColumn="0"/>
            <w:tcW w:w="534" w:type="dxa"/>
          </w:tcPr>
          <w:p w14:paraId="1A540D32" w14:textId="77777777" w:rsidR="00A4015C" w:rsidRPr="00A4015C" w:rsidRDefault="00A4015C" w:rsidP="003256ED">
            <w:pPr>
              <w:spacing w:after="0"/>
              <w:rPr>
                <w:color w:val="000000" w:themeColor="text1"/>
              </w:rPr>
            </w:pPr>
            <w:r w:rsidRPr="00A4015C">
              <w:rPr>
                <w:color w:val="000000" w:themeColor="text1"/>
              </w:rPr>
              <w:t>9</w:t>
            </w:r>
          </w:p>
        </w:tc>
        <w:tc>
          <w:tcPr>
            <w:tcW w:w="3685" w:type="dxa"/>
          </w:tcPr>
          <w:p w14:paraId="258B0312" w14:textId="77777777" w:rsidR="00A4015C" w:rsidRPr="00A4015C" w:rsidRDefault="00A4015C" w:rsidP="003256ED">
            <w:pPr>
              <w:spacing w:after="0"/>
              <w:ind w:left="-19"/>
              <w:jc w:val="left"/>
              <w:cnfStyle w:val="000000000000" w:firstRow="0" w:lastRow="0" w:firstColumn="0" w:lastColumn="0" w:oddVBand="0" w:evenVBand="0" w:oddHBand="0" w:evenHBand="0" w:firstRowFirstColumn="0" w:firstRowLastColumn="0" w:lastRowFirstColumn="0" w:lastRowLastColumn="0"/>
              <w:rPr>
                <w:sz w:val="20"/>
              </w:rPr>
            </w:pPr>
            <w:r w:rsidRPr="00A4015C">
              <w:rPr>
                <w:sz w:val="20"/>
              </w:rPr>
              <w:t>Qualification des conseillers cliniques</w:t>
            </w:r>
          </w:p>
        </w:tc>
        <w:tc>
          <w:tcPr>
            <w:tcW w:w="1441" w:type="dxa"/>
          </w:tcPr>
          <w:p w14:paraId="61017D17" w14:textId="77777777" w:rsidR="00A4015C" w:rsidRPr="00A4015C" w:rsidRDefault="00A4015C" w:rsidP="003256ED">
            <w:pPr>
              <w:spacing w:after="0"/>
              <w:cnfStyle w:val="000000000000" w:firstRow="0" w:lastRow="0" w:firstColumn="0" w:lastColumn="0" w:oddVBand="0" w:evenVBand="0" w:oddHBand="0" w:evenHBand="0" w:firstRowFirstColumn="0" w:firstRowLastColumn="0" w:lastRowFirstColumn="0" w:lastRowLastColumn="0"/>
              <w:rPr>
                <w:sz w:val="20"/>
              </w:rPr>
            </w:pPr>
            <w:r w:rsidRPr="00A4015C">
              <w:rPr>
                <w:sz w:val="20"/>
              </w:rPr>
              <w:t>Préciser</w:t>
            </w:r>
          </w:p>
        </w:tc>
        <w:tc>
          <w:tcPr>
            <w:tcW w:w="992" w:type="dxa"/>
          </w:tcPr>
          <w:p w14:paraId="1128B400" w14:textId="77777777" w:rsidR="00A4015C" w:rsidRPr="00A4015C" w:rsidRDefault="00A4015C" w:rsidP="003256ED">
            <w:pPr>
              <w:spacing w:after="0"/>
              <w:cnfStyle w:val="000000000000" w:firstRow="0" w:lastRow="0" w:firstColumn="0" w:lastColumn="0" w:oddVBand="0" w:evenVBand="0" w:oddHBand="0" w:evenHBand="0" w:firstRowFirstColumn="0" w:firstRowLastColumn="0" w:lastRowFirstColumn="0" w:lastRowLastColumn="0"/>
              <w:rPr>
                <w:sz w:val="20"/>
              </w:rPr>
            </w:pPr>
            <w:r w:rsidRPr="00A4015C">
              <w:rPr>
                <w:sz w:val="20"/>
              </w:rPr>
              <w:t>X</w:t>
            </w:r>
          </w:p>
        </w:tc>
        <w:tc>
          <w:tcPr>
            <w:tcW w:w="3334" w:type="dxa"/>
          </w:tcPr>
          <w:p w14:paraId="618E12E7" w14:textId="77777777" w:rsidR="00A4015C" w:rsidRPr="00A4015C" w:rsidRDefault="00A4015C" w:rsidP="003256E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A4015C" w:rsidRPr="00A4015C" w14:paraId="30AB61A3" w14:textId="77777777" w:rsidTr="000F62DC">
        <w:tc>
          <w:tcPr>
            <w:cnfStyle w:val="001000000000" w:firstRow="0" w:lastRow="0" w:firstColumn="1" w:lastColumn="0" w:oddVBand="0" w:evenVBand="0" w:oddHBand="0" w:evenHBand="0" w:firstRowFirstColumn="0" w:firstRowLastColumn="0" w:lastRowFirstColumn="0" w:lastRowLastColumn="0"/>
            <w:tcW w:w="534" w:type="dxa"/>
          </w:tcPr>
          <w:p w14:paraId="74F8D254" w14:textId="77777777" w:rsidR="00A4015C" w:rsidRPr="00A4015C" w:rsidRDefault="00A4015C" w:rsidP="003256ED">
            <w:pPr>
              <w:spacing w:after="0"/>
              <w:rPr>
                <w:color w:val="000000" w:themeColor="text1"/>
              </w:rPr>
            </w:pPr>
            <w:r w:rsidRPr="00A4015C">
              <w:rPr>
                <w:color w:val="000000" w:themeColor="text1"/>
              </w:rPr>
              <w:t>10</w:t>
            </w:r>
          </w:p>
        </w:tc>
        <w:tc>
          <w:tcPr>
            <w:tcW w:w="3685" w:type="dxa"/>
          </w:tcPr>
          <w:p w14:paraId="08A9E49E" w14:textId="77777777" w:rsidR="00A4015C" w:rsidRPr="00A4015C" w:rsidRDefault="00A4015C" w:rsidP="003256ED">
            <w:pPr>
              <w:spacing w:after="0"/>
              <w:ind w:left="-19"/>
              <w:jc w:val="left"/>
              <w:cnfStyle w:val="000000000000" w:firstRow="0" w:lastRow="0" w:firstColumn="0" w:lastColumn="0" w:oddVBand="0" w:evenVBand="0" w:oddHBand="0" w:evenHBand="0" w:firstRowFirstColumn="0" w:firstRowLastColumn="0" w:lastRowFirstColumn="0" w:lastRowLastColumn="0"/>
              <w:rPr>
                <w:rFonts w:eastAsia="Times New Roman" w:cs="Arial"/>
                <w:b/>
                <w:sz w:val="20"/>
              </w:rPr>
            </w:pPr>
            <w:r w:rsidRPr="00A4015C">
              <w:rPr>
                <w:rFonts w:eastAsia="Times New Roman" w:cs="Arial"/>
                <w:sz w:val="20"/>
              </w:rPr>
              <w:t>La communication téléphonique est-elle encouragée par la gratuité ou un tarif préférentiel</w:t>
            </w:r>
          </w:p>
        </w:tc>
        <w:tc>
          <w:tcPr>
            <w:tcW w:w="1441" w:type="dxa"/>
          </w:tcPr>
          <w:p w14:paraId="78B43DDD" w14:textId="77777777" w:rsidR="00A4015C" w:rsidRPr="00A4015C" w:rsidRDefault="00A4015C" w:rsidP="003256ED">
            <w:pPr>
              <w:spacing w:after="0"/>
              <w:ind w:left="-108" w:right="-108"/>
              <w:cnfStyle w:val="000000000000" w:firstRow="0" w:lastRow="0" w:firstColumn="0" w:lastColumn="0" w:oddVBand="0" w:evenVBand="0" w:oddHBand="0" w:evenHBand="0" w:firstRowFirstColumn="0" w:firstRowLastColumn="0" w:lastRowFirstColumn="0" w:lastRowLastColumn="0"/>
              <w:rPr>
                <w:rFonts w:eastAsia="Times New Roman" w:cs="Arial"/>
                <w:sz w:val="20"/>
              </w:rPr>
            </w:pPr>
            <w:r w:rsidRPr="00A4015C">
              <w:rPr>
                <w:rFonts w:eastAsia="Times New Roman" w:cs="Arial"/>
                <w:sz w:val="20"/>
              </w:rPr>
              <w:t>Oui/non</w:t>
            </w:r>
          </w:p>
          <w:p w14:paraId="35B63787" w14:textId="77777777" w:rsidR="00A4015C" w:rsidRPr="00A4015C" w:rsidRDefault="00A4015C" w:rsidP="003256ED">
            <w:pPr>
              <w:spacing w:after="0"/>
              <w:ind w:left="-108" w:right="-108"/>
              <w:cnfStyle w:val="000000000000" w:firstRow="0" w:lastRow="0" w:firstColumn="0" w:lastColumn="0" w:oddVBand="0" w:evenVBand="0" w:oddHBand="0" w:evenHBand="0" w:firstRowFirstColumn="0" w:firstRowLastColumn="0" w:lastRowFirstColumn="0" w:lastRowLastColumn="0"/>
              <w:rPr>
                <w:rFonts w:eastAsia="Times New Roman" w:cs="Arial"/>
                <w:sz w:val="20"/>
              </w:rPr>
            </w:pPr>
            <w:r w:rsidRPr="00A4015C">
              <w:rPr>
                <w:rFonts w:eastAsia="Times New Roman" w:cs="Arial"/>
                <w:sz w:val="20"/>
              </w:rPr>
              <w:t>Préciser le type de numéro (vert azur…)</w:t>
            </w:r>
          </w:p>
        </w:tc>
        <w:tc>
          <w:tcPr>
            <w:tcW w:w="992" w:type="dxa"/>
            <w:shd w:val="clear" w:color="auto" w:fill="D9D9D9" w:themeFill="background1" w:themeFillShade="D9"/>
          </w:tcPr>
          <w:p w14:paraId="2A7D13C8" w14:textId="77777777" w:rsidR="00A4015C" w:rsidRPr="00A4015C" w:rsidRDefault="00A4015C" w:rsidP="003256E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A4015C">
              <w:rPr>
                <w:rStyle w:val="lev"/>
                <w:b w:val="0"/>
                <w:color w:val="000000" w:themeColor="text1"/>
                <w:sz w:val="20"/>
              </w:rPr>
              <w:t>Non</w:t>
            </w:r>
          </w:p>
        </w:tc>
        <w:tc>
          <w:tcPr>
            <w:tcW w:w="3334" w:type="dxa"/>
          </w:tcPr>
          <w:p w14:paraId="1B6C9C0D" w14:textId="77777777" w:rsidR="00A4015C" w:rsidRPr="00A4015C" w:rsidRDefault="00A4015C" w:rsidP="003256E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A4015C" w:rsidRPr="00A4015C" w14:paraId="028BFEEB" w14:textId="77777777" w:rsidTr="003256ED">
        <w:tc>
          <w:tcPr>
            <w:cnfStyle w:val="001000000000" w:firstRow="0" w:lastRow="0" w:firstColumn="1" w:lastColumn="0" w:oddVBand="0" w:evenVBand="0" w:oddHBand="0" w:evenHBand="0" w:firstRowFirstColumn="0" w:firstRowLastColumn="0" w:lastRowFirstColumn="0" w:lastRowLastColumn="0"/>
            <w:tcW w:w="534" w:type="dxa"/>
          </w:tcPr>
          <w:p w14:paraId="39CD658F" w14:textId="77777777" w:rsidR="00A4015C" w:rsidRPr="00A4015C" w:rsidRDefault="00A4015C" w:rsidP="003256ED">
            <w:pPr>
              <w:spacing w:after="0"/>
              <w:rPr>
                <w:color w:val="000000" w:themeColor="text1"/>
              </w:rPr>
            </w:pPr>
            <w:r w:rsidRPr="00A4015C">
              <w:rPr>
                <w:color w:val="000000" w:themeColor="text1"/>
              </w:rPr>
              <w:t>11</w:t>
            </w:r>
          </w:p>
        </w:tc>
        <w:tc>
          <w:tcPr>
            <w:tcW w:w="3685" w:type="dxa"/>
          </w:tcPr>
          <w:p w14:paraId="17BDF365" w14:textId="77777777" w:rsidR="00A4015C" w:rsidRPr="00A4015C" w:rsidRDefault="00A4015C" w:rsidP="003256ED">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b/>
                <w:sz w:val="20"/>
              </w:rPr>
            </w:pPr>
            <w:r w:rsidRPr="00A4015C">
              <w:rPr>
                <w:rFonts w:eastAsia="Times New Roman" w:cs="Times New Roman"/>
                <w:sz w:val="20"/>
              </w:rPr>
              <w:t>Possibilité de commander par téléphone 7j/7, 24h/24</w:t>
            </w:r>
          </w:p>
        </w:tc>
        <w:tc>
          <w:tcPr>
            <w:tcW w:w="1441" w:type="dxa"/>
          </w:tcPr>
          <w:p w14:paraId="6D2F385D" w14:textId="77777777" w:rsidR="00A4015C" w:rsidRPr="00A4015C" w:rsidRDefault="00A4015C" w:rsidP="003256ED">
            <w:pPr>
              <w:spacing w:after="0"/>
              <w:ind w:left="-108"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A4015C">
              <w:rPr>
                <w:rFonts w:eastAsia="Times New Roman" w:cs="Times New Roman"/>
                <w:sz w:val="20"/>
              </w:rPr>
              <w:t>Oui – non préciser l’organisation et l’effectif associé</w:t>
            </w:r>
          </w:p>
        </w:tc>
        <w:tc>
          <w:tcPr>
            <w:tcW w:w="992" w:type="dxa"/>
          </w:tcPr>
          <w:p w14:paraId="47923D59" w14:textId="77777777" w:rsidR="00A4015C" w:rsidRPr="00A4015C" w:rsidRDefault="00A4015C" w:rsidP="003256E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A4015C">
              <w:rPr>
                <w:rStyle w:val="lev"/>
                <w:b w:val="0"/>
                <w:color w:val="000000" w:themeColor="text1"/>
                <w:sz w:val="20"/>
              </w:rPr>
              <w:t>X</w:t>
            </w:r>
          </w:p>
        </w:tc>
        <w:tc>
          <w:tcPr>
            <w:tcW w:w="3334" w:type="dxa"/>
          </w:tcPr>
          <w:p w14:paraId="50485905" w14:textId="77777777" w:rsidR="00A4015C" w:rsidRPr="00A4015C" w:rsidRDefault="00A4015C" w:rsidP="003256E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A4015C" w:rsidRPr="00A4015C" w14:paraId="43C8E66B" w14:textId="77777777" w:rsidTr="003256ED">
        <w:tc>
          <w:tcPr>
            <w:cnfStyle w:val="001000000000" w:firstRow="0" w:lastRow="0" w:firstColumn="1" w:lastColumn="0" w:oddVBand="0" w:evenVBand="0" w:oddHBand="0" w:evenHBand="0" w:firstRowFirstColumn="0" w:firstRowLastColumn="0" w:lastRowFirstColumn="0" w:lastRowLastColumn="0"/>
            <w:tcW w:w="534" w:type="dxa"/>
          </w:tcPr>
          <w:p w14:paraId="4FBF38A4" w14:textId="77777777" w:rsidR="00A4015C" w:rsidRPr="00A4015C" w:rsidRDefault="00A4015C" w:rsidP="003256ED">
            <w:pPr>
              <w:spacing w:after="0"/>
              <w:rPr>
                <w:color w:val="000000" w:themeColor="text1"/>
              </w:rPr>
            </w:pPr>
            <w:r w:rsidRPr="00A4015C">
              <w:rPr>
                <w:color w:val="000000" w:themeColor="text1"/>
              </w:rPr>
              <w:t>12</w:t>
            </w:r>
          </w:p>
        </w:tc>
        <w:tc>
          <w:tcPr>
            <w:tcW w:w="3685" w:type="dxa"/>
          </w:tcPr>
          <w:p w14:paraId="75ECB90E" w14:textId="77777777" w:rsidR="00A4015C" w:rsidRPr="00A4015C" w:rsidRDefault="00A4015C" w:rsidP="003256ED">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b/>
                <w:sz w:val="20"/>
              </w:rPr>
            </w:pPr>
            <w:r w:rsidRPr="00A4015C">
              <w:rPr>
                <w:rFonts w:eastAsia="Times New Roman" w:cs="Times New Roman"/>
                <w:sz w:val="20"/>
              </w:rPr>
              <w:t>Décrire l’organisation logistique mise en œuvre à compter de la réception de la commande par téléphone jusqu’à son acheminement chez l’utilisateur final.</w:t>
            </w:r>
          </w:p>
        </w:tc>
        <w:tc>
          <w:tcPr>
            <w:tcW w:w="1441" w:type="dxa"/>
          </w:tcPr>
          <w:p w14:paraId="158437E3" w14:textId="77777777" w:rsidR="00A4015C" w:rsidRPr="00A4015C" w:rsidRDefault="00A4015C" w:rsidP="003256ED">
            <w:pPr>
              <w:spacing w:after="0"/>
              <w:ind w:left="-108"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A4015C">
              <w:rPr>
                <w:rFonts w:eastAsia="Times New Roman" w:cs="Times New Roman"/>
                <w:sz w:val="20"/>
              </w:rPr>
              <w:t>Décrire  joindre un organigramme</w:t>
            </w:r>
          </w:p>
        </w:tc>
        <w:tc>
          <w:tcPr>
            <w:tcW w:w="992" w:type="dxa"/>
          </w:tcPr>
          <w:p w14:paraId="0C60C53A" w14:textId="77777777" w:rsidR="00A4015C" w:rsidRPr="00A4015C" w:rsidRDefault="00A4015C" w:rsidP="003256E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A4015C">
              <w:rPr>
                <w:rStyle w:val="lev"/>
                <w:b w:val="0"/>
                <w:color w:val="000000" w:themeColor="text1"/>
                <w:sz w:val="20"/>
              </w:rPr>
              <w:t>X</w:t>
            </w:r>
          </w:p>
        </w:tc>
        <w:tc>
          <w:tcPr>
            <w:tcW w:w="3334" w:type="dxa"/>
          </w:tcPr>
          <w:p w14:paraId="777AF9AA" w14:textId="77777777" w:rsidR="00A4015C" w:rsidRPr="00A4015C" w:rsidRDefault="00A4015C" w:rsidP="003256E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A4015C" w:rsidRPr="00A4015C" w14:paraId="3390EF92" w14:textId="77777777" w:rsidTr="003256ED">
        <w:tc>
          <w:tcPr>
            <w:cnfStyle w:val="001000000000" w:firstRow="0" w:lastRow="0" w:firstColumn="1" w:lastColumn="0" w:oddVBand="0" w:evenVBand="0" w:oddHBand="0" w:evenHBand="0" w:firstRowFirstColumn="0" w:firstRowLastColumn="0" w:lastRowFirstColumn="0" w:lastRowLastColumn="0"/>
            <w:tcW w:w="534" w:type="dxa"/>
          </w:tcPr>
          <w:p w14:paraId="0D3C73DC" w14:textId="77777777" w:rsidR="00A4015C" w:rsidRPr="00A4015C" w:rsidRDefault="00A4015C" w:rsidP="003256ED">
            <w:pPr>
              <w:spacing w:after="0"/>
              <w:rPr>
                <w:color w:val="000000" w:themeColor="text1"/>
              </w:rPr>
            </w:pPr>
            <w:r w:rsidRPr="00A4015C">
              <w:rPr>
                <w:color w:val="000000" w:themeColor="text1"/>
              </w:rPr>
              <w:t>13</w:t>
            </w:r>
          </w:p>
        </w:tc>
        <w:tc>
          <w:tcPr>
            <w:tcW w:w="3685" w:type="dxa"/>
          </w:tcPr>
          <w:p w14:paraId="6335825B" w14:textId="77777777" w:rsidR="00A4015C" w:rsidRPr="00A4015C" w:rsidRDefault="00A4015C" w:rsidP="00A4015C">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b/>
                <w:sz w:val="20"/>
              </w:rPr>
            </w:pPr>
            <w:r w:rsidRPr="00A4015C">
              <w:rPr>
                <w:rFonts w:eastAsia="Times New Roman" w:cs="Times New Roman"/>
                <w:sz w:val="20"/>
              </w:rPr>
              <w:t xml:space="preserve">Délai de mise à disposition </w:t>
            </w:r>
          </w:p>
        </w:tc>
        <w:tc>
          <w:tcPr>
            <w:tcW w:w="1441" w:type="dxa"/>
          </w:tcPr>
          <w:p w14:paraId="16D6C92F" w14:textId="77777777" w:rsidR="00A4015C" w:rsidRPr="00A4015C" w:rsidRDefault="00A4015C" w:rsidP="003256ED">
            <w:pPr>
              <w:spacing w:after="0"/>
              <w:ind w:left="-108"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Pr>
                <w:rFonts w:eastAsia="Times New Roman" w:cs="Times New Roman"/>
                <w:sz w:val="20"/>
              </w:rPr>
              <w:t>heures</w:t>
            </w:r>
          </w:p>
        </w:tc>
        <w:tc>
          <w:tcPr>
            <w:tcW w:w="992" w:type="dxa"/>
          </w:tcPr>
          <w:p w14:paraId="48F0C7AC" w14:textId="77777777" w:rsidR="00A4015C" w:rsidRPr="00A4015C" w:rsidRDefault="00A4015C" w:rsidP="003256E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A4015C">
              <w:rPr>
                <w:rStyle w:val="lev"/>
                <w:b w:val="0"/>
                <w:color w:val="000000" w:themeColor="text1"/>
                <w:sz w:val="20"/>
              </w:rPr>
              <w:t>X</w:t>
            </w:r>
          </w:p>
        </w:tc>
        <w:tc>
          <w:tcPr>
            <w:tcW w:w="3334" w:type="dxa"/>
          </w:tcPr>
          <w:p w14:paraId="5828E2C8" w14:textId="77777777" w:rsidR="00A4015C" w:rsidRPr="00A4015C" w:rsidRDefault="00A4015C" w:rsidP="003256E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A4015C" w:rsidRPr="004D2E63" w14:paraId="69D176AB" w14:textId="77777777" w:rsidTr="00A4015C">
        <w:tc>
          <w:tcPr>
            <w:cnfStyle w:val="001000000000" w:firstRow="0" w:lastRow="0" w:firstColumn="1" w:lastColumn="0" w:oddVBand="0" w:evenVBand="0" w:oddHBand="0" w:evenHBand="0" w:firstRowFirstColumn="0" w:firstRowLastColumn="0" w:lastRowFirstColumn="0" w:lastRowLastColumn="0"/>
            <w:tcW w:w="534" w:type="dxa"/>
          </w:tcPr>
          <w:p w14:paraId="5A437081" w14:textId="77777777" w:rsidR="00A4015C" w:rsidRPr="00A4015C" w:rsidRDefault="003256ED" w:rsidP="003256ED">
            <w:pPr>
              <w:spacing w:after="0"/>
              <w:rPr>
                <w:color w:val="000000" w:themeColor="text1"/>
              </w:rPr>
            </w:pPr>
            <w:r>
              <w:rPr>
                <w:color w:val="000000" w:themeColor="text1"/>
              </w:rPr>
              <w:t>14</w:t>
            </w:r>
          </w:p>
        </w:tc>
        <w:tc>
          <w:tcPr>
            <w:tcW w:w="3685" w:type="dxa"/>
          </w:tcPr>
          <w:p w14:paraId="683FF51B" w14:textId="77777777" w:rsidR="00A4015C" w:rsidRPr="00A4015C" w:rsidRDefault="00A4015C" w:rsidP="003256ED">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b/>
                <w:sz w:val="20"/>
              </w:rPr>
            </w:pPr>
            <w:r w:rsidRPr="00A4015C">
              <w:rPr>
                <w:rFonts w:eastAsia="Times New Roman" w:cs="Times New Roman"/>
                <w:sz w:val="20"/>
              </w:rPr>
              <w:t>Possibilité de commander en se connectant  à un site internet dédié du candidat</w:t>
            </w:r>
          </w:p>
        </w:tc>
        <w:tc>
          <w:tcPr>
            <w:tcW w:w="1441" w:type="dxa"/>
          </w:tcPr>
          <w:p w14:paraId="78AAEA64" w14:textId="77777777" w:rsidR="00A4015C" w:rsidRPr="00A4015C" w:rsidRDefault="00A4015C" w:rsidP="003256ED">
            <w:pPr>
              <w:spacing w:after="0"/>
              <w:ind w:left="-108"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A4015C">
              <w:rPr>
                <w:rFonts w:eastAsia="Times New Roman" w:cs="Times New Roman"/>
                <w:sz w:val="20"/>
              </w:rPr>
              <w:t xml:space="preserve">Oui – non </w:t>
            </w:r>
          </w:p>
          <w:p w14:paraId="4FEEF982" w14:textId="77777777" w:rsidR="00A4015C" w:rsidRPr="00A4015C" w:rsidRDefault="00A4015C" w:rsidP="003256ED">
            <w:pPr>
              <w:spacing w:after="0"/>
              <w:ind w:left="-108"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A4015C">
              <w:rPr>
                <w:rFonts w:eastAsia="Times New Roman" w:cs="Times New Roman"/>
                <w:sz w:val="20"/>
              </w:rPr>
              <w:t>Préciser le nom du site Préciser l’effectif associé</w:t>
            </w:r>
          </w:p>
        </w:tc>
        <w:tc>
          <w:tcPr>
            <w:tcW w:w="992" w:type="dxa"/>
            <w:shd w:val="clear" w:color="auto" w:fill="D9D9D9" w:themeFill="background1" w:themeFillShade="D9"/>
          </w:tcPr>
          <w:p w14:paraId="1DE6E1BF" w14:textId="77777777" w:rsidR="00A4015C" w:rsidRPr="00A4015C" w:rsidRDefault="00A4015C" w:rsidP="003256E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A4015C">
              <w:rPr>
                <w:rStyle w:val="lev"/>
                <w:b w:val="0"/>
                <w:color w:val="000000" w:themeColor="text1"/>
                <w:sz w:val="20"/>
              </w:rPr>
              <w:t>Non</w:t>
            </w:r>
          </w:p>
        </w:tc>
        <w:tc>
          <w:tcPr>
            <w:tcW w:w="3334" w:type="dxa"/>
          </w:tcPr>
          <w:p w14:paraId="3D6F16FB" w14:textId="77777777" w:rsidR="00A4015C" w:rsidRPr="00A4015C" w:rsidRDefault="00A4015C" w:rsidP="003256E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A4015C" w:rsidRPr="004D2E63" w14:paraId="34CFAD03" w14:textId="77777777" w:rsidTr="003256ED">
        <w:tc>
          <w:tcPr>
            <w:cnfStyle w:val="001000000000" w:firstRow="0" w:lastRow="0" w:firstColumn="1" w:lastColumn="0" w:oddVBand="0" w:evenVBand="0" w:oddHBand="0" w:evenHBand="0" w:firstRowFirstColumn="0" w:firstRowLastColumn="0" w:lastRowFirstColumn="0" w:lastRowLastColumn="0"/>
            <w:tcW w:w="534" w:type="dxa"/>
          </w:tcPr>
          <w:p w14:paraId="23C27602" w14:textId="77777777" w:rsidR="00A4015C" w:rsidRPr="004D2E63" w:rsidRDefault="003256ED" w:rsidP="003256ED">
            <w:pPr>
              <w:spacing w:after="0"/>
              <w:rPr>
                <w:color w:val="000000" w:themeColor="text1"/>
              </w:rPr>
            </w:pPr>
            <w:r>
              <w:rPr>
                <w:color w:val="000000" w:themeColor="text1"/>
              </w:rPr>
              <w:t>15</w:t>
            </w:r>
          </w:p>
        </w:tc>
        <w:tc>
          <w:tcPr>
            <w:tcW w:w="3685" w:type="dxa"/>
          </w:tcPr>
          <w:p w14:paraId="7635F62D" w14:textId="77777777" w:rsidR="00A4015C" w:rsidRPr="00A4015C" w:rsidRDefault="00A4015C" w:rsidP="003256ED">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b/>
                <w:sz w:val="20"/>
              </w:rPr>
            </w:pPr>
            <w:r w:rsidRPr="00A4015C">
              <w:rPr>
                <w:rFonts w:eastAsia="Times New Roman" w:cs="Times New Roman"/>
                <w:sz w:val="20"/>
              </w:rPr>
              <w:t>Méthodologie et outils permettant aux candidats d’assurer la rapidité et la fiabilité des livraisons.</w:t>
            </w:r>
          </w:p>
        </w:tc>
        <w:tc>
          <w:tcPr>
            <w:tcW w:w="1441" w:type="dxa"/>
          </w:tcPr>
          <w:p w14:paraId="0F32192E" w14:textId="77777777" w:rsidR="00A4015C" w:rsidRPr="00A4015C" w:rsidRDefault="00A4015C" w:rsidP="003256ED">
            <w:pPr>
              <w:spacing w:after="0"/>
              <w:ind w:left="-108"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A4015C">
              <w:rPr>
                <w:rFonts w:eastAsia="Times New Roman" w:cs="Times New Roman"/>
                <w:sz w:val="20"/>
              </w:rPr>
              <w:t>Décrire</w:t>
            </w:r>
          </w:p>
        </w:tc>
        <w:tc>
          <w:tcPr>
            <w:tcW w:w="992" w:type="dxa"/>
          </w:tcPr>
          <w:p w14:paraId="0FFCC4DE" w14:textId="77777777" w:rsidR="00A4015C" w:rsidRPr="00A4015C" w:rsidRDefault="00A4015C" w:rsidP="003256E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A4015C">
              <w:rPr>
                <w:rStyle w:val="lev"/>
                <w:b w:val="0"/>
                <w:color w:val="000000" w:themeColor="text1"/>
                <w:sz w:val="20"/>
              </w:rPr>
              <w:t>X</w:t>
            </w:r>
          </w:p>
        </w:tc>
        <w:tc>
          <w:tcPr>
            <w:tcW w:w="3334" w:type="dxa"/>
          </w:tcPr>
          <w:p w14:paraId="6F19333D" w14:textId="77777777" w:rsidR="00A4015C" w:rsidRPr="00A4015C" w:rsidRDefault="00A4015C" w:rsidP="003256E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A4015C" w:rsidRPr="004D2E63" w14:paraId="17856015" w14:textId="77777777" w:rsidTr="003256ED">
        <w:tc>
          <w:tcPr>
            <w:cnfStyle w:val="001000000000" w:firstRow="0" w:lastRow="0" w:firstColumn="1" w:lastColumn="0" w:oddVBand="0" w:evenVBand="0" w:oddHBand="0" w:evenHBand="0" w:firstRowFirstColumn="0" w:firstRowLastColumn="0" w:lastRowFirstColumn="0" w:lastRowLastColumn="0"/>
            <w:tcW w:w="534" w:type="dxa"/>
          </w:tcPr>
          <w:p w14:paraId="1E2D1DB0" w14:textId="77777777" w:rsidR="00A4015C" w:rsidRPr="004D2E63" w:rsidRDefault="003256ED" w:rsidP="003256ED">
            <w:pPr>
              <w:spacing w:after="0"/>
              <w:rPr>
                <w:color w:val="000000" w:themeColor="text1"/>
              </w:rPr>
            </w:pPr>
            <w:r>
              <w:rPr>
                <w:color w:val="000000" w:themeColor="text1"/>
              </w:rPr>
              <w:t>16</w:t>
            </w:r>
          </w:p>
        </w:tc>
        <w:tc>
          <w:tcPr>
            <w:tcW w:w="3685" w:type="dxa"/>
          </w:tcPr>
          <w:p w14:paraId="43D8BB5C" w14:textId="77777777" w:rsidR="00A4015C" w:rsidRPr="00A4015C" w:rsidRDefault="00A4015C" w:rsidP="003256ED">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Arial"/>
                <w:b/>
                <w:sz w:val="20"/>
              </w:rPr>
            </w:pPr>
            <w:r w:rsidRPr="00A4015C">
              <w:rPr>
                <w:rFonts w:eastAsia="Times New Roman" w:cs="Arial"/>
                <w:sz w:val="20"/>
              </w:rPr>
              <w:t>Capacité de réactivité en cas de modification d’horaire ou de jour de livraison :</w:t>
            </w:r>
          </w:p>
          <w:p w14:paraId="6C988AC4" w14:textId="77777777" w:rsidR="00A4015C" w:rsidRPr="00A4015C" w:rsidRDefault="00A4015C" w:rsidP="003256ED">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Arial"/>
                <w:b/>
                <w:sz w:val="20"/>
              </w:rPr>
            </w:pPr>
            <w:r w:rsidRPr="00A4015C">
              <w:rPr>
                <w:rFonts w:eastAsia="Times New Roman" w:cs="Arial"/>
                <w:sz w:val="20"/>
              </w:rPr>
              <w:t>Préciser les conditions</w:t>
            </w:r>
          </w:p>
          <w:p w14:paraId="331072F2" w14:textId="77777777" w:rsidR="00A4015C" w:rsidRPr="00A4015C" w:rsidRDefault="00A4015C" w:rsidP="003256ED">
            <w:pPr>
              <w:pStyle w:val="Paragraphedeliste"/>
              <w:numPr>
                <w:ilvl w:val="0"/>
                <w:numId w:val="23"/>
              </w:numPr>
              <w:tabs>
                <w:tab w:val="clear" w:pos="927"/>
                <w:tab w:val="num" w:pos="426"/>
              </w:tabs>
              <w:spacing w:after="0"/>
              <w:ind w:left="-19" w:right="-108" w:hanging="785"/>
              <w:jc w:val="left"/>
              <w:cnfStyle w:val="000000000000" w:firstRow="0" w:lastRow="0" w:firstColumn="0" w:lastColumn="0" w:oddVBand="0" w:evenVBand="0" w:oddHBand="0" w:evenHBand="0" w:firstRowFirstColumn="0" w:firstRowLastColumn="0" w:lastRowFirstColumn="0" w:lastRowLastColumn="0"/>
              <w:rPr>
                <w:rFonts w:eastAsia="Times New Roman" w:cs="Arial"/>
                <w:b/>
                <w:sz w:val="20"/>
              </w:rPr>
            </w:pPr>
            <w:r w:rsidRPr="00A4015C">
              <w:rPr>
                <w:rFonts w:eastAsia="Times New Roman" w:cs="Arial"/>
                <w:sz w:val="20"/>
              </w:rPr>
              <w:t>D’annulation</w:t>
            </w:r>
          </w:p>
          <w:p w14:paraId="19167D91" w14:textId="77777777" w:rsidR="00A4015C" w:rsidRPr="00A4015C" w:rsidRDefault="00A4015C" w:rsidP="003256ED">
            <w:pPr>
              <w:pStyle w:val="Paragraphedeliste"/>
              <w:numPr>
                <w:ilvl w:val="0"/>
                <w:numId w:val="23"/>
              </w:numPr>
              <w:tabs>
                <w:tab w:val="clear" w:pos="927"/>
                <w:tab w:val="num" w:pos="426"/>
              </w:tabs>
              <w:spacing w:after="0"/>
              <w:ind w:left="-19" w:right="-108" w:hanging="785"/>
              <w:jc w:val="left"/>
              <w:cnfStyle w:val="000000000000" w:firstRow="0" w:lastRow="0" w:firstColumn="0" w:lastColumn="0" w:oddVBand="0" w:evenVBand="0" w:oddHBand="0" w:evenHBand="0" w:firstRowFirstColumn="0" w:firstRowLastColumn="0" w:lastRowFirstColumn="0" w:lastRowLastColumn="0"/>
              <w:rPr>
                <w:rFonts w:eastAsia="Times New Roman" w:cs="Arial"/>
                <w:sz w:val="20"/>
              </w:rPr>
            </w:pPr>
            <w:r w:rsidRPr="00A4015C">
              <w:rPr>
                <w:rFonts w:eastAsia="Times New Roman" w:cs="Arial"/>
                <w:sz w:val="20"/>
              </w:rPr>
              <w:t>De modification de rendez-vous (délai minimum nécessaire,…)</w:t>
            </w:r>
          </w:p>
        </w:tc>
        <w:tc>
          <w:tcPr>
            <w:tcW w:w="1441" w:type="dxa"/>
          </w:tcPr>
          <w:p w14:paraId="0EDBDA60" w14:textId="77777777" w:rsidR="00A4015C" w:rsidRPr="00A4015C" w:rsidRDefault="00A4015C" w:rsidP="003256ED">
            <w:pPr>
              <w:spacing w:after="0"/>
              <w:ind w:left="-108" w:right="-122"/>
              <w:cnfStyle w:val="000000000000" w:firstRow="0" w:lastRow="0" w:firstColumn="0" w:lastColumn="0" w:oddVBand="0" w:evenVBand="0" w:oddHBand="0" w:evenHBand="0" w:firstRowFirstColumn="0" w:firstRowLastColumn="0" w:lastRowFirstColumn="0" w:lastRowLastColumn="0"/>
              <w:rPr>
                <w:rFonts w:eastAsia="Times New Roman" w:cs="Arial"/>
                <w:sz w:val="20"/>
              </w:rPr>
            </w:pPr>
            <w:r w:rsidRPr="00A4015C">
              <w:rPr>
                <w:rFonts w:eastAsia="Times New Roman" w:cs="Arial"/>
                <w:sz w:val="20"/>
              </w:rPr>
              <w:t>Décrire</w:t>
            </w:r>
          </w:p>
        </w:tc>
        <w:tc>
          <w:tcPr>
            <w:tcW w:w="992" w:type="dxa"/>
          </w:tcPr>
          <w:p w14:paraId="23555F48" w14:textId="77777777" w:rsidR="00A4015C" w:rsidRPr="00A4015C" w:rsidRDefault="00A4015C" w:rsidP="003256E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A4015C">
              <w:rPr>
                <w:rStyle w:val="lev"/>
                <w:b w:val="0"/>
                <w:color w:val="000000" w:themeColor="text1"/>
                <w:sz w:val="20"/>
              </w:rPr>
              <w:t>X</w:t>
            </w:r>
          </w:p>
        </w:tc>
        <w:tc>
          <w:tcPr>
            <w:tcW w:w="3334" w:type="dxa"/>
          </w:tcPr>
          <w:p w14:paraId="1D350ECC" w14:textId="77777777" w:rsidR="00A4015C" w:rsidRPr="00A4015C" w:rsidRDefault="00A4015C" w:rsidP="003256E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A4015C" w:rsidRPr="004D2E63" w14:paraId="4B5A335D" w14:textId="77777777" w:rsidTr="000F62DC">
        <w:tc>
          <w:tcPr>
            <w:cnfStyle w:val="001000000000" w:firstRow="0" w:lastRow="0" w:firstColumn="1" w:lastColumn="0" w:oddVBand="0" w:evenVBand="0" w:oddHBand="0" w:evenHBand="0" w:firstRowFirstColumn="0" w:firstRowLastColumn="0" w:lastRowFirstColumn="0" w:lastRowLastColumn="0"/>
            <w:tcW w:w="534" w:type="dxa"/>
          </w:tcPr>
          <w:p w14:paraId="72C3D367" w14:textId="77777777" w:rsidR="00A4015C" w:rsidRPr="008B702A" w:rsidRDefault="008B702A" w:rsidP="003256ED">
            <w:pPr>
              <w:spacing w:after="0"/>
              <w:rPr>
                <w:color w:val="000000" w:themeColor="text1"/>
              </w:rPr>
            </w:pPr>
            <w:r>
              <w:rPr>
                <w:color w:val="000000" w:themeColor="text1"/>
              </w:rPr>
              <w:t>17</w:t>
            </w:r>
          </w:p>
        </w:tc>
        <w:tc>
          <w:tcPr>
            <w:tcW w:w="3685" w:type="dxa"/>
          </w:tcPr>
          <w:p w14:paraId="5D920516" w14:textId="77777777" w:rsidR="00A4015C" w:rsidRPr="008B702A" w:rsidRDefault="008B702A" w:rsidP="00895238">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b/>
                <w:sz w:val="20"/>
              </w:rPr>
            </w:pPr>
            <w:r w:rsidRPr="008B702A">
              <w:rPr>
                <w:rFonts w:eastAsia="Times New Roman" w:cs="Times New Roman"/>
                <w:sz w:val="20"/>
              </w:rPr>
              <w:t xml:space="preserve">Nombre de dispositifs </w:t>
            </w:r>
            <w:r w:rsidR="00A4015C" w:rsidRPr="008B702A">
              <w:rPr>
                <w:rFonts w:eastAsia="Times New Roman" w:cs="Times New Roman"/>
                <w:sz w:val="20"/>
              </w:rPr>
              <w:t xml:space="preserve">en stock qui seront  dédiés à la location pour l’APHP </w:t>
            </w:r>
            <w:r w:rsidR="00895238" w:rsidRPr="008B702A">
              <w:rPr>
                <w:rFonts w:eastAsia="Times New Roman" w:cs="Times New Roman"/>
                <w:sz w:val="20"/>
              </w:rPr>
              <w:t xml:space="preserve">pour ce </w:t>
            </w:r>
            <w:r w:rsidR="00A4015C" w:rsidRPr="008B702A">
              <w:rPr>
                <w:rFonts w:eastAsia="Times New Roman" w:cs="Times New Roman"/>
                <w:sz w:val="20"/>
              </w:rPr>
              <w:t xml:space="preserve"> marché.</w:t>
            </w:r>
          </w:p>
        </w:tc>
        <w:tc>
          <w:tcPr>
            <w:tcW w:w="1441" w:type="dxa"/>
          </w:tcPr>
          <w:p w14:paraId="45DA01C5" w14:textId="77777777" w:rsidR="00A4015C" w:rsidRPr="008B702A" w:rsidRDefault="00A4015C" w:rsidP="003256ED">
            <w:pPr>
              <w:spacing w:after="0"/>
              <w:ind w:left="-108"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8B702A">
              <w:rPr>
                <w:rFonts w:eastAsia="Times New Roman" w:cs="Times New Roman"/>
                <w:sz w:val="20"/>
              </w:rPr>
              <w:t>Nombre</w:t>
            </w:r>
          </w:p>
        </w:tc>
        <w:tc>
          <w:tcPr>
            <w:tcW w:w="992" w:type="dxa"/>
            <w:shd w:val="clear" w:color="auto" w:fill="D9D9D9" w:themeFill="background1" w:themeFillShade="D9"/>
          </w:tcPr>
          <w:p w14:paraId="5782C82B" w14:textId="77777777" w:rsidR="00A4015C" w:rsidRPr="008B702A" w:rsidRDefault="00A4015C" w:rsidP="003256E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8B702A">
              <w:rPr>
                <w:rStyle w:val="lev"/>
                <w:b w:val="0"/>
                <w:color w:val="000000" w:themeColor="text1"/>
                <w:sz w:val="20"/>
              </w:rPr>
              <w:t>Non</w:t>
            </w:r>
          </w:p>
        </w:tc>
        <w:tc>
          <w:tcPr>
            <w:tcW w:w="3334" w:type="dxa"/>
          </w:tcPr>
          <w:p w14:paraId="4F45FF26" w14:textId="77777777" w:rsidR="00A4015C" w:rsidRPr="00895238" w:rsidRDefault="00A4015C" w:rsidP="003256E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A4015C" w:rsidRPr="00895238" w14:paraId="4F5BF017" w14:textId="77777777" w:rsidTr="003256ED">
        <w:tc>
          <w:tcPr>
            <w:cnfStyle w:val="001000000000" w:firstRow="0" w:lastRow="0" w:firstColumn="1" w:lastColumn="0" w:oddVBand="0" w:evenVBand="0" w:oddHBand="0" w:evenHBand="0" w:firstRowFirstColumn="0" w:firstRowLastColumn="0" w:lastRowFirstColumn="0" w:lastRowLastColumn="0"/>
            <w:tcW w:w="534" w:type="dxa"/>
          </w:tcPr>
          <w:p w14:paraId="5E715977" w14:textId="77777777" w:rsidR="00A4015C" w:rsidRPr="004D2E63" w:rsidRDefault="008B702A" w:rsidP="003256ED">
            <w:pPr>
              <w:spacing w:after="0"/>
              <w:rPr>
                <w:color w:val="000000" w:themeColor="text1"/>
              </w:rPr>
            </w:pPr>
            <w:r>
              <w:rPr>
                <w:color w:val="000000" w:themeColor="text1"/>
              </w:rPr>
              <w:t>18</w:t>
            </w:r>
          </w:p>
        </w:tc>
        <w:tc>
          <w:tcPr>
            <w:tcW w:w="3685" w:type="dxa"/>
          </w:tcPr>
          <w:p w14:paraId="3D820C89" w14:textId="77777777" w:rsidR="00A4015C" w:rsidRPr="00895238" w:rsidRDefault="00A4015C" w:rsidP="003256ED">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b/>
                <w:sz w:val="20"/>
              </w:rPr>
            </w:pPr>
            <w:r w:rsidRPr="00895238">
              <w:rPr>
                <w:rFonts w:eastAsia="Times New Roman" w:cs="Times New Roman"/>
                <w:sz w:val="20"/>
              </w:rPr>
              <w:t>Politique mise en place pour pallier une rupture de stock et garantissant la sécurité d’approvisionnement de l’APHP.</w:t>
            </w:r>
          </w:p>
        </w:tc>
        <w:tc>
          <w:tcPr>
            <w:tcW w:w="1441" w:type="dxa"/>
          </w:tcPr>
          <w:p w14:paraId="4127C999" w14:textId="77777777" w:rsidR="00A4015C" w:rsidRPr="00895238" w:rsidRDefault="00A4015C" w:rsidP="003256ED">
            <w:pPr>
              <w:spacing w:after="0"/>
              <w:ind w:left="-108"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895238">
              <w:rPr>
                <w:rFonts w:eastAsia="Times New Roman" w:cs="Times New Roman"/>
                <w:sz w:val="20"/>
              </w:rPr>
              <w:t>Décrire</w:t>
            </w:r>
          </w:p>
        </w:tc>
        <w:tc>
          <w:tcPr>
            <w:tcW w:w="992" w:type="dxa"/>
          </w:tcPr>
          <w:p w14:paraId="2E6DC6A7" w14:textId="77777777" w:rsidR="00A4015C" w:rsidRPr="00895238" w:rsidRDefault="00A4015C" w:rsidP="003256E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895238">
              <w:rPr>
                <w:rStyle w:val="lev"/>
                <w:b w:val="0"/>
                <w:color w:val="000000" w:themeColor="text1"/>
                <w:sz w:val="20"/>
              </w:rPr>
              <w:t>X</w:t>
            </w:r>
          </w:p>
        </w:tc>
        <w:tc>
          <w:tcPr>
            <w:tcW w:w="3334" w:type="dxa"/>
          </w:tcPr>
          <w:p w14:paraId="446AC6DD" w14:textId="77777777" w:rsidR="00A4015C" w:rsidRPr="00895238" w:rsidRDefault="00A4015C" w:rsidP="003256E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A4015C" w:rsidRPr="004D2E63" w14:paraId="172E55EB" w14:textId="77777777" w:rsidTr="003256ED">
        <w:tc>
          <w:tcPr>
            <w:cnfStyle w:val="001000000000" w:firstRow="0" w:lastRow="0" w:firstColumn="1" w:lastColumn="0" w:oddVBand="0" w:evenVBand="0" w:oddHBand="0" w:evenHBand="0" w:firstRowFirstColumn="0" w:firstRowLastColumn="0" w:lastRowFirstColumn="0" w:lastRowLastColumn="0"/>
            <w:tcW w:w="534" w:type="dxa"/>
          </w:tcPr>
          <w:p w14:paraId="15167A19" w14:textId="77777777" w:rsidR="00A4015C" w:rsidRPr="00895238" w:rsidRDefault="008B702A" w:rsidP="003256ED">
            <w:pPr>
              <w:spacing w:after="0"/>
              <w:rPr>
                <w:color w:val="000000" w:themeColor="text1"/>
              </w:rPr>
            </w:pPr>
            <w:r>
              <w:rPr>
                <w:color w:val="000000" w:themeColor="text1"/>
              </w:rPr>
              <w:t>19</w:t>
            </w:r>
          </w:p>
        </w:tc>
        <w:tc>
          <w:tcPr>
            <w:tcW w:w="3685" w:type="dxa"/>
          </w:tcPr>
          <w:p w14:paraId="1A56DF76" w14:textId="77777777" w:rsidR="00A4015C" w:rsidRPr="00895238" w:rsidRDefault="00A4015C" w:rsidP="00895238">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b/>
                <w:sz w:val="20"/>
              </w:rPr>
            </w:pPr>
            <w:r w:rsidRPr="00895238">
              <w:rPr>
                <w:rFonts w:eastAsia="Times New Roman" w:cs="Times New Roman"/>
                <w:sz w:val="20"/>
              </w:rPr>
              <w:t xml:space="preserve">Protocole de nettoyage et de désinfection des </w:t>
            </w:r>
            <w:r w:rsidR="00895238">
              <w:rPr>
                <w:rFonts w:eastAsia="Times New Roman" w:cs="Times New Roman"/>
                <w:sz w:val="20"/>
              </w:rPr>
              <w:t>dispositifs</w:t>
            </w:r>
          </w:p>
        </w:tc>
        <w:tc>
          <w:tcPr>
            <w:tcW w:w="1441" w:type="dxa"/>
          </w:tcPr>
          <w:p w14:paraId="11C76532" w14:textId="77777777" w:rsidR="00A4015C" w:rsidRPr="00895238" w:rsidRDefault="00A4015C" w:rsidP="003256ED">
            <w:pPr>
              <w:spacing w:after="0"/>
              <w:ind w:left="-84"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895238">
              <w:rPr>
                <w:rFonts w:eastAsia="Times New Roman" w:cs="Times New Roman"/>
                <w:sz w:val="20"/>
              </w:rPr>
              <w:t>Décrire chaque étape</w:t>
            </w:r>
          </w:p>
        </w:tc>
        <w:tc>
          <w:tcPr>
            <w:tcW w:w="992" w:type="dxa"/>
          </w:tcPr>
          <w:p w14:paraId="2981F2E7" w14:textId="77777777" w:rsidR="00A4015C" w:rsidRPr="00895238" w:rsidRDefault="00A4015C" w:rsidP="003256E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895238">
              <w:rPr>
                <w:rStyle w:val="lev"/>
                <w:b w:val="0"/>
                <w:color w:val="000000" w:themeColor="text1"/>
                <w:sz w:val="20"/>
              </w:rPr>
              <w:t>X</w:t>
            </w:r>
          </w:p>
        </w:tc>
        <w:tc>
          <w:tcPr>
            <w:tcW w:w="3334" w:type="dxa"/>
          </w:tcPr>
          <w:p w14:paraId="7950432F" w14:textId="77777777" w:rsidR="00A4015C" w:rsidRPr="00895238" w:rsidRDefault="00A4015C" w:rsidP="003256E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A4015C" w:rsidRPr="004D2E63" w14:paraId="7E83FD81" w14:textId="77777777" w:rsidTr="003256ED">
        <w:tc>
          <w:tcPr>
            <w:cnfStyle w:val="001000000000" w:firstRow="0" w:lastRow="0" w:firstColumn="1" w:lastColumn="0" w:oddVBand="0" w:evenVBand="0" w:oddHBand="0" w:evenHBand="0" w:firstRowFirstColumn="0" w:firstRowLastColumn="0" w:lastRowFirstColumn="0" w:lastRowLastColumn="0"/>
            <w:tcW w:w="534" w:type="dxa"/>
          </w:tcPr>
          <w:p w14:paraId="67A2C4F4" w14:textId="77777777" w:rsidR="00A4015C" w:rsidRPr="004D2E63" w:rsidRDefault="008B702A" w:rsidP="003256ED">
            <w:pPr>
              <w:spacing w:after="0"/>
              <w:rPr>
                <w:color w:val="000000" w:themeColor="text1"/>
              </w:rPr>
            </w:pPr>
            <w:r>
              <w:rPr>
                <w:color w:val="000000" w:themeColor="text1"/>
              </w:rPr>
              <w:t>20</w:t>
            </w:r>
          </w:p>
        </w:tc>
        <w:tc>
          <w:tcPr>
            <w:tcW w:w="3685" w:type="dxa"/>
          </w:tcPr>
          <w:p w14:paraId="6A6AA166" w14:textId="77777777" w:rsidR="00A4015C" w:rsidRPr="00895238" w:rsidRDefault="00A4015C" w:rsidP="003256ED">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b/>
                <w:sz w:val="20"/>
              </w:rPr>
            </w:pPr>
            <w:r w:rsidRPr="00895238">
              <w:rPr>
                <w:rFonts w:eastAsia="Times New Roman" w:cs="Times New Roman"/>
                <w:sz w:val="20"/>
              </w:rPr>
              <w:t>Protocole d’hygiène validé par un organisme indépendant</w:t>
            </w:r>
          </w:p>
        </w:tc>
        <w:tc>
          <w:tcPr>
            <w:tcW w:w="1441" w:type="dxa"/>
          </w:tcPr>
          <w:p w14:paraId="17BEC151" w14:textId="77777777" w:rsidR="00A4015C" w:rsidRPr="00895238" w:rsidRDefault="00A4015C" w:rsidP="003256ED">
            <w:pPr>
              <w:spacing w:after="0"/>
              <w:ind w:left="-84"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895238">
              <w:rPr>
                <w:rFonts w:eastAsia="Times New Roman" w:cs="Times New Roman"/>
                <w:sz w:val="20"/>
              </w:rPr>
              <w:t>Oui – non joindre le certificat</w:t>
            </w:r>
          </w:p>
        </w:tc>
        <w:tc>
          <w:tcPr>
            <w:tcW w:w="992" w:type="dxa"/>
          </w:tcPr>
          <w:p w14:paraId="0C0AEC30" w14:textId="77777777" w:rsidR="00A4015C" w:rsidRPr="00895238" w:rsidRDefault="00A4015C" w:rsidP="003256E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895238">
              <w:rPr>
                <w:rStyle w:val="lev"/>
                <w:b w:val="0"/>
                <w:color w:val="000000" w:themeColor="text1"/>
                <w:sz w:val="20"/>
              </w:rPr>
              <w:t>X</w:t>
            </w:r>
          </w:p>
        </w:tc>
        <w:tc>
          <w:tcPr>
            <w:tcW w:w="3334" w:type="dxa"/>
          </w:tcPr>
          <w:p w14:paraId="1A13A3EA" w14:textId="77777777" w:rsidR="00A4015C" w:rsidRPr="00895238" w:rsidRDefault="00A4015C" w:rsidP="003256E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895238" w:rsidRPr="004D2E63" w14:paraId="3C48730B" w14:textId="77777777" w:rsidTr="003256ED">
        <w:tc>
          <w:tcPr>
            <w:cnfStyle w:val="001000000000" w:firstRow="0" w:lastRow="0" w:firstColumn="1" w:lastColumn="0" w:oddVBand="0" w:evenVBand="0" w:oddHBand="0" w:evenHBand="0" w:firstRowFirstColumn="0" w:firstRowLastColumn="0" w:lastRowFirstColumn="0" w:lastRowLastColumn="0"/>
            <w:tcW w:w="534" w:type="dxa"/>
          </w:tcPr>
          <w:p w14:paraId="28A1323B" w14:textId="77777777" w:rsidR="00895238" w:rsidRPr="004D2E63" w:rsidRDefault="008B702A" w:rsidP="003256ED">
            <w:pPr>
              <w:spacing w:after="0"/>
              <w:rPr>
                <w:color w:val="000000" w:themeColor="text1"/>
              </w:rPr>
            </w:pPr>
            <w:r>
              <w:rPr>
                <w:color w:val="000000" w:themeColor="text1"/>
              </w:rPr>
              <w:lastRenderedPageBreak/>
              <w:t>21</w:t>
            </w:r>
          </w:p>
        </w:tc>
        <w:tc>
          <w:tcPr>
            <w:tcW w:w="3685" w:type="dxa"/>
          </w:tcPr>
          <w:p w14:paraId="4B10B85B" w14:textId="77777777" w:rsidR="00895238" w:rsidRPr="00895238" w:rsidRDefault="00895238" w:rsidP="00895238">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Pr>
                <w:rFonts w:eastAsia="Times New Roman" w:cs="Times New Roman"/>
                <w:sz w:val="20"/>
              </w:rPr>
              <w:t>Le circuit de nettoyage désinfection du matelas répond-il à des recommandations professionnelles</w:t>
            </w:r>
          </w:p>
        </w:tc>
        <w:tc>
          <w:tcPr>
            <w:tcW w:w="1441" w:type="dxa"/>
          </w:tcPr>
          <w:p w14:paraId="5B7D5A5E" w14:textId="77777777" w:rsidR="00895238" w:rsidRPr="00895238" w:rsidRDefault="008B702A" w:rsidP="003256ED">
            <w:pPr>
              <w:spacing w:after="0"/>
              <w:ind w:left="-84"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Pr>
                <w:rFonts w:eastAsia="Times New Roman" w:cs="Times New Roman"/>
                <w:sz w:val="20"/>
              </w:rPr>
              <w:t>Oui-non joindre le référentiel</w:t>
            </w:r>
          </w:p>
        </w:tc>
        <w:tc>
          <w:tcPr>
            <w:tcW w:w="992" w:type="dxa"/>
          </w:tcPr>
          <w:p w14:paraId="7300A3C8" w14:textId="77777777" w:rsidR="00895238" w:rsidRPr="00895238" w:rsidRDefault="008B702A" w:rsidP="003256E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Pr>
                <w:rStyle w:val="lev"/>
                <w:b w:val="0"/>
                <w:color w:val="000000" w:themeColor="text1"/>
                <w:sz w:val="20"/>
              </w:rPr>
              <w:t>X</w:t>
            </w:r>
          </w:p>
        </w:tc>
        <w:tc>
          <w:tcPr>
            <w:tcW w:w="3334" w:type="dxa"/>
          </w:tcPr>
          <w:p w14:paraId="7A98357A" w14:textId="77777777" w:rsidR="00895238" w:rsidRPr="00895238" w:rsidRDefault="00895238" w:rsidP="003256E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895238" w:rsidRPr="004D2E63" w14:paraId="45586AE7" w14:textId="77777777" w:rsidTr="003256ED">
        <w:tc>
          <w:tcPr>
            <w:cnfStyle w:val="001000000000" w:firstRow="0" w:lastRow="0" w:firstColumn="1" w:lastColumn="0" w:oddVBand="0" w:evenVBand="0" w:oddHBand="0" w:evenHBand="0" w:firstRowFirstColumn="0" w:firstRowLastColumn="0" w:lastRowFirstColumn="0" w:lastRowLastColumn="0"/>
            <w:tcW w:w="534" w:type="dxa"/>
          </w:tcPr>
          <w:p w14:paraId="42725239" w14:textId="77777777" w:rsidR="00895238" w:rsidRPr="008B702A" w:rsidRDefault="008B702A" w:rsidP="003256ED">
            <w:pPr>
              <w:spacing w:after="0"/>
              <w:rPr>
                <w:color w:val="000000" w:themeColor="text1"/>
              </w:rPr>
            </w:pPr>
            <w:r>
              <w:rPr>
                <w:color w:val="000000" w:themeColor="text1"/>
              </w:rPr>
              <w:t>22</w:t>
            </w:r>
          </w:p>
        </w:tc>
        <w:tc>
          <w:tcPr>
            <w:tcW w:w="3685" w:type="dxa"/>
          </w:tcPr>
          <w:p w14:paraId="36C93DC2" w14:textId="77777777" w:rsidR="00895238" w:rsidRPr="00895238" w:rsidRDefault="00895238" w:rsidP="003256ED">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8B702A">
              <w:rPr>
                <w:rFonts w:eastAsia="Times New Roman" w:cs="Times New Roman"/>
                <w:sz w:val="20"/>
              </w:rPr>
              <w:t>Le nettoyage et la désinfect</w:t>
            </w:r>
            <w:r w:rsidR="003256ED" w:rsidRPr="008B702A">
              <w:rPr>
                <w:rFonts w:eastAsia="Times New Roman" w:cs="Times New Roman"/>
                <w:sz w:val="20"/>
              </w:rPr>
              <w:t>i</w:t>
            </w:r>
            <w:r w:rsidRPr="008B702A">
              <w:rPr>
                <w:rFonts w:eastAsia="Times New Roman" w:cs="Times New Roman"/>
                <w:sz w:val="20"/>
              </w:rPr>
              <w:t xml:space="preserve">on sont-ils </w:t>
            </w:r>
            <w:r w:rsidR="008B702A" w:rsidRPr="008B702A">
              <w:rPr>
                <w:rFonts w:eastAsia="Times New Roman" w:cs="Times New Roman"/>
                <w:sz w:val="20"/>
              </w:rPr>
              <w:t>réalisés en tout ou partie par le candidat</w:t>
            </w:r>
          </w:p>
        </w:tc>
        <w:tc>
          <w:tcPr>
            <w:tcW w:w="1441" w:type="dxa"/>
          </w:tcPr>
          <w:p w14:paraId="61530847" w14:textId="77777777" w:rsidR="00895238" w:rsidRPr="00895238" w:rsidRDefault="008B702A" w:rsidP="003256ED">
            <w:pPr>
              <w:spacing w:after="0"/>
              <w:ind w:left="-84"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Pr>
                <w:rFonts w:eastAsia="Times New Roman" w:cs="Times New Roman"/>
                <w:sz w:val="20"/>
              </w:rPr>
              <w:t>Oui-non préciser</w:t>
            </w:r>
          </w:p>
        </w:tc>
        <w:tc>
          <w:tcPr>
            <w:tcW w:w="992" w:type="dxa"/>
          </w:tcPr>
          <w:p w14:paraId="49716C9A" w14:textId="77777777" w:rsidR="00895238" w:rsidRPr="00895238" w:rsidRDefault="008B702A" w:rsidP="003256E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Pr>
                <w:rStyle w:val="lev"/>
                <w:b w:val="0"/>
                <w:color w:val="000000" w:themeColor="text1"/>
                <w:sz w:val="20"/>
              </w:rPr>
              <w:t>X</w:t>
            </w:r>
          </w:p>
        </w:tc>
        <w:tc>
          <w:tcPr>
            <w:tcW w:w="3334" w:type="dxa"/>
          </w:tcPr>
          <w:p w14:paraId="1F601D80" w14:textId="77777777" w:rsidR="00895238" w:rsidRPr="00895238" w:rsidRDefault="00895238" w:rsidP="003256E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A4015C" w:rsidRPr="00526630" w14:paraId="192DDA82" w14:textId="77777777" w:rsidTr="003256ED">
        <w:tc>
          <w:tcPr>
            <w:cnfStyle w:val="001000000000" w:firstRow="0" w:lastRow="0" w:firstColumn="1" w:lastColumn="0" w:oddVBand="0" w:evenVBand="0" w:oddHBand="0" w:evenHBand="0" w:firstRowFirstColumn="0" w:firstRowLastColumn="0" w:lastRowFirstColumn="0" w:lastRowLastColumn="0"/>
            <w:tcW w:w="534" w:type="dxa"/>
          </w:tcPr>
          <w:p w14:paraId="6C09EA9E" w14:textId="77777777" w:rsidR="00A4015C" w:rsidRPr="00526630" w:rsidRDefault="008B702A" w:rsidP="003256ED">
            <w:pPr>
              <w:spacing w:after="0"/>
              <w:rPr>
                <w:color w:val="000000" w:themeColor="text1"/>
              </w:rPr>
            </w:pPr>
            <w:r>
              <w:rPr>
                <w:color w:val="000000" w:themeColor="text1"/>
              </w:rPr>
              <w:t>23</w:t>
            </w:r>
          </w:p>
        </w:tc>
        <w:tc>
          <w:tcPr>
            <w:tcW w:w="3685" w:type="dxa"/>
          </w:tcPr>
          <w:p w14:paraId="537AB345" w14:textId="77777777" w:rsidR="00A4015C" w:rsidRPr="003256ED" w:rsidRDefault="00A4015C" w:rsidP="003256ED">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b/>
                <w:sz w:val="20"/>
              </w:rPr>
            </w:pPr>
            <w:r w:rsidRPr="003256ED">
              <w:rPr>
                <w:rFonts w:eastAsia="Times New Roman" w:cs="Times New Roman"/>
                <w:sz w:val="20"/>
              </w:rPr>
              <w:t>Décrire le système de traçabilité mis en place lors</w:t>
            </w:r>
            <w:r w:rsidR="003256ED" w:rsidRPr="003256ED">
              <w:rPr>
                <w:rFonts w:eastAsia="Times New Roman" w:cs="Times New Roman"/>
                <w:sz w:val="20"/>
              </w:rPr>
              <w:t xml:space="preserve"> de la désinfection des dispositifs</w:t>
            </w:r>
          </w:p>
        </w:tc>
        <w:tc>
          <w:tcPr>
            <w:tcW w:w="1441" w:type="dxa"/>
          </w:tcPr>
          <w:p w14:paraId="253C5248" w14:textId="77777777" w:rsidR="00A4015C" w:rsidRPr="003256ED" w:rsidRDefault="00A4015C" w:rsidP="003256ED">
            <w:pPr>
              <w:spacing w:after="0"/>
              <w:ind w:left="-108"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3256ED">
              <w:rPr>
                <w:rFonts w:eastAsia="Times New Roman" w:cs="Times New Roman"/>
                <w:sz w:val="20"/>
              </w:rPr>
              <w:t>Décrire</w:t>
            </w:r>
          </w:p>
        </w:tc>
        <w:tc>
          <w:tcPr>
            <w:tcW w:w="992" w:type="dxa"/>
          </w:tcPr>
          <w:p w14:paraId="162D636F" w14:textId="77777777" w:rsidR="00A4015C" w:rsidRPr="003256ED" w:rsidRDefault="00A4015C" w:rsidP="003256E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3256ED">
              <w:rPr>
                <w:rStyle w:val="lev"/>
                <w:b w:val="0"/>
                <w:color w:val="000000" w:themeColor="text1"/>
                <w:sz w:val="20"/>
              </w:rPr>
              <w:t>X</w:t>
            </w:r>
          </w:p>
        </w:tc>
        <w:tc>
          <w:tcPr>
            <w:tcW w:w="3334" w:type="dxa"/>
          </w:tcPr>
          <w:p w14:paraId="664C538B" w14:textId="77777777" w:rsidR="00A4015C" w:rsidRPr="003256ED" w:rsidRDefault="00A4015C" w:rsidP="003256E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A4015C" w:rsidRPr="00526630" w14:paraId="3BC1D328" w14:textId="77777777" w:rsidTr="003256ED">
        <w:tc>
          <w:tcPr>
            <w:cnfStyle w:val="001000000000" w:firstRow="0" w:lastRow="0" w:firstColumn="1" w:lastColumn="0" w:oddVBand="0" w:evenVBand="0" w:oddHBand="0" w:evenHBand="0" w:firstRowFirstColumn="0" w:firstRowLastColumn="0" w:lastRowFirstColumn="0" w:lastRowLastColumn="0"/>
            <w:tcW w:w="534" w:type="dxa"/>
          </w:tcPr>
          <w:p w14:paraId="0F246CFE" w14:textId="77777777" w:rsidR="00A4015C" w:rsidRPr="00526630" w:rsidRDefault="008B702A" w:rsidP="003256ED">
            <w:pPr>
              <w:spacing w:after="0"/>
              <w:rPr>
                <w:color w:val="000000" w:themeColor="text1"/>
              </w:rPr>
            </w:pPr>
            <w:r>
              <w:rPr>
                <w:color w:val="000000" w:themeColor="text1"/>
              </w:rPr>
              <w:t>24</w:t>
            </w:r>
          </w:p>
        </w:tc>
        <w:tc>
          <w:tcPr>
            <w:tcW w:w="3685" w:type="dxa"/>
          </w:tcPr>
          <w:p w14:paraId="037615DB" w14:textId="77777777" w:rsidR="00A4015C" w:rsidRPr="003256ED" w:rsidRDefault="00A4015C" w:rsidP="003256ED">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3256ED">
              <w:rPr>
                <w:rFonts w:eastAsia="Times New Roman" w:cs="Times New Roman"/>
                <w:sz w:val="20"/>
              </w:rPr>
              <w:t>Prélèvements bactériologiques lors des prestations d'hygiène des supports :</w:t>
            </w:r>
          </w:p>
          <w:p w14:paraId="64313445" w14:textId="77777777" w:rsidR="00A4015C" w:rsidRPr="003256ED" w:rsidRDefault="00A4015C" w:rsidP="003256ED">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3256ED">
              <w:rPr>
                <w:rFonts w:eastAsia="Times New Roman" w:cs="Times New Roman"/>
                <w:sz w:val="20"/>
              </w:rPr>
              <w:t>préciser le nombre, le moment et les lieux prélevés.</w:t>
            </w:r>
          </w:p>
        </w:tc>
        <w:tc>
          <w:tcPr>
            <w:tcW w:w="1441" w:type="dxa"/>
          </w:tcPr>
          <w:p w14:paraId="4EAF205E" w14:textId="77777777" w:rsidR="00A4015C" w:rsidRPr="003256ED" w:rsidRDefault="00A4015C" w:rsidP="003256ED">
            <w:pPr>
              <w:spacing w:after="0"/>
              <w:ind w:left="-108"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3256ED">
              <w:rPr>
                <w:rFonts w:eastAsia="Times New Roman" w:cs="Times New Roman"/>
                <w:sz w:val="20"/>
              </w:rPr>
              <w:t>Décrire</w:t>
            </w:r>
          </w:p>
        </w:tc>
        <w:tc>
          <w:tcPr>
            <w:tcW w:w="992" w:type="dxa"/>
          </w:tcPr>
          <w:p w14:paraId="2F79A62B" w14:textId="77777777" w:rsidR="00A4015C" w:rsidRPr="003256ED" w:rsidRDefault="00A4015C" w:rsidP="003256E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3256ED">
              <w:rPr>
                <w:rStyle w:val="lev"/>
                <w:b w:val="0"/>
                <w:color w:val="000000" w:themeColor="text1"/>
                <w:sz w:val="20"/>
              </w:rPr>
              <w:t>X</w:t>
            </w:r>
          </w:p>
        </w:tc>
        <w:tc>
          <w:tcPr>
            <w:tcW w:w="3334" w:type="dxa"/>
          </w:tcPr>
          <w:p w14:paraId="68E8884D" w14:textId="77777777" w:rsidR="00A4015C" w:rsidRPr="003256ED" w:rsidRDefault="00A4015C" w:rsidP="003256E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A4015C" w:rsidRPr="003A3E77" w14:paraId="385A7EB2" w14:textId="77777777" w:rsidTr="003256ED">
        <w:tc>
          <w:tcPr>
            <w:cnfStyle w:val="001000000000" w:firstRow="0" w:lastRow="0" w:firstColumn="1" w:lastColumn="0" w:oddVBand="0" w:evenVBand="0" w:oddHBand="0" w:evenHBand="0" w:firstRowFirstColumn="0" w:firstRowLastColumn="0" w:lastRowFirstColumn="0" w:lastRowLastColumn="0"/>
            <w:tcW w:w="534" w:type="dxa"/>
          </w:tcPr>
          <w:p w14:paraId="15CE6F90" w14:textId="77777777" w:rsidR="00A4015C" w:rsidRPr="004D2E63" w:rsidRDefault="008B702A" w:rsidP="003256ED">
            <w:pPr>
              <w:spacing w:after="0"/>
              <w:rPr>
                <w:color w:val="000000" w:themeColor="text1"/>
              </w:rPr>
            </w:pPr>
            <w:r>
              <w:rPr>
                <w:color w:val="000000" w:themeColor="text1"/>
              </w:rPr>
              <w:t>25</w:t>
            </w:r>
          </w:p>
        </w:tc>
        <w:tc>
          <w:tcPr>
            <w:tcW w:w="3685" w:type="dxa"/>
          </w:tcPr>
          <w:p w14:paraId="2B9AAC79" w14:textId="77777777" w:rsidR="00A4015C" w:rsidRPr="003256ED" w:rsidRDefault="00A4015C" w:rsidP="003256ED">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b/>
                <w:sz w:val="20"/>
              </w:rPr>
            </w:pPr>
            <w:r w:rsidRPr="003256ED">
              <w:rPr>
                <w:rFonts w:eastAsia="Times New Roman" w:cs="Times New Roman"/>
                <w:sz w:val="20"/>
              </w:rPr>
              <w:t>Quelles actions correctives sont mises en  place lorsque les résultats du contrôle indiquent un dépassement des limites définies</w:t>
            </w:r>
          </w:p>
        </w:tc>
        <w:tc>
          <w:tcPr>
            <w:tcW w:w="1441" w:type="dxa"/>
          </w:tcPr>
          <w:p w14:paraId="67D76A88" w14:textId="77777777" w:rsidR="00A4015C" w:rsidRPr="003256ED" w:rsidRDefault="00A4015C" w:rsidP="003256ED">
            <w:pPr>
              <w:spacing w:after="0"/>
              <w:ind w:left="-108"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3256ED">
              <w:rPr>
                <w:rFonts w:eastAsia="Times New Roman" w:cs="Times New Roman"/>
                <w:sz w:val="20"/>
              </w:rPr>
              <w:t>Décrire</w:t>
            </w:r>
          </w:p>
        </w:tc>
        <w:tc>
          <w:tcPr>
            <w:tcW w:w="992" w:type="dxa"/>
          </w:tcPr>
          <w:p w14:paraId="4E1ED5AC" w14:textId="77777777" w:rsidR="00A4015C" w:rsidRPr="003256ED" w:rsidRDefault="00A4015C" w:rsidP="003256E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3256ED">
              <w:rPr>
                <w:rStyle w:val="lev"/>
                <w:b w:val="0"/>
                <w:color w:val="000000" w:themeColor="text1"/>
                <w:sz w:val="20"/>
              </w:rPr>
              <w:t>X</w:t>
            </w:r>
          </w:p>
        </w:tc>
        <w:tc>
          <w:tcPr>
            <w:tcW w:w="3334" w:type="dxa"/>
          </w:tcPr>
          <w:p w14:paraId="0FF80167" w14:textId="77777777" w:rsidR="00A4015C" w:rsidRPr="003256ED" w:rsidRDefault="00A4015C" w:rsidP="003256E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A4015C" w:rsidRPr="003256ED" w14:paraId="2FB18F93" w14:textId="77777777" w:rsidTr="003256ED">
        <w:tc>
          <w:tcPr>
            <w:cnfStyle w:val="001000000000" w:firstRow="0" w:lastRow="0" w:firstColumn="1" w:lastColumn="0" w:oddVBand="0" w:evenVBand="0" w:oddHBand="0" w:evenHBand="0" w:firstRowFirstColumn="0" w:firstRowLastColumn="0" w:lastRowFirstColumn="0" w:lastRowLastColumn="0"/>
            <w:tcW w:w="534" w:type="dxa"/>
          </w:tcPr>
          <w:p w14:paraId="02BB47F0" w14:textId="77777777" w:rsidR="00A4015C" w:rsidRPr="003A3E77" w:rsidRDefault="008B702A" w:rsidP="003256ED">
            <w:pPr>
              <w:spacing w:after="0"/>
              <w:rPr>
                <w:color w:val="000000" w:themeColor="text1"/>
              </w:rPr>
            </w:pPr>
            <w:r>
              <w:rPr>
                <w:color w:val="000000" w:themeColor="text1"/>
              </w:rPr>
              <w:t>26</w:t>
            </w:r>
          </w:p>
        </w:tc>
        <w:tc>
          <w:tcPr>
            <w:tcW w:w="3685" w:type="dxa"/>
          </w:tcPr>
          <w:p w14:paraId="65C36A6C" w14:textId="77777777" w:rsidR="00A4015C" w:rsidRPr="003256ED" w:rsidRDefault="00A4015C" w:rsidP="003256ED">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3256ED">
              <w:rPr>
                <w:rFonts w:eastAsia="Times New Roman" w:cs="Times New Roman"/>
                <w:sz w:val="20"/>
              </w:rPr>
              <w:t>Comment alertez-vous quand les résultats reviennent positifs (présence de germes)?</w:t>
            </w:r>
          </w:p>
        </w:tc>
        <w:tc>
          <w:tcPr>
            <w:tcW w:w="1441" w:type="dxa"/>
          </w:tcPr>
          <w:p w14:paraId="14D69FD5" w14:textId="77777777" w:rsidR="00A4015C" w:rsidRPr="003256ED" w:rsidRDefault="00A4015C" w:rsidP="003256ED">
            <w:pPr>
              <w:spacing w:after="0"/>
              <w:ind w:left="-108"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3256ED">
              <w:rPr>
                <w:rFonts w:eastAsia="Times New Roman" w:cs="Times New Roman"/>
                <w:sz w:val="20"/>
              </w:rPr>
              <w:t>Décrire</w:t>
            </w:r>
          </w:p>
        </w:tc>
        <w:tc>
          <w:tcPr>
            <w:tcW w:w="992" w:type="dxa"/>
          </w:tcPr>
          <w:p w14:paraId="08BE7CC2" w14:textId="77777777" w:rsidR="00A4015C" w:rsidRPr="003256ED" w:rsidRDefault="00A4015C" w:rsidP="003256E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3256ED">
              <w:rPr>
                <w:rStyle w:val="lev"/>
                <w:b w:val="0"/>
                <w:color w:val="000000" w:themeColor="text1"/>
                <w:sz w:val="20"/>
              </w:rPr>
              <w:t>X</w:t>
            </w:r>
          </w:p>
        </w:tc>
        <w:tc>
          <w:tcPr>
            <w:tcW w:w="3334" w:type="dxa"/>
          </w:tcPr>
          <w:p w14:paraId="0EC4D1CE" w14:textId="77777777" w:rsidR="00A4015C" w:rsidRPr="003256ED" w:rsidRDefault="00A4015C" w:rsidP="003256E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A4015C" w:rsidRPr="003256ED" w14:paraId="44C05893" w14:textId="77777777" w:rsidTr="003256ED">
        <w:tc>
          <w:tcPr>
            <w:cnfStyle w:val="001000000000" w:firstRow="0" w:lastRow="0" w:firstColumn="1" w:lastColumn="0" w:oddVBand="0" w:evenVBand="0" w:oddHBand="0" w:evenHBand="0" w:firstRowFirstColumn="0" w:firstRowLastColumn="0" w:lastRowFirstColumn="0" w:lastRowLastColumn="0"/>
            <w:tcW w:w="534" w:type="dxa"/>
          </w:tcPr>
          <w:p w14:paraId="49DDB5AC" w14:textId="77777777" w:rsidR="00A4015C" w:rsidRPr="003256ED" w:rsidRDefault="008B702A" w:rsidP="003256ED">
            <w:pPr>
              <w:spacing w:after="0"/>
              <w:rPr>
                <w:color w:val="000000" w:themeColor="text1"/>
              </w:rPr>
            </w:pPr>
            <w:r>
              <w:rPr>
                <w:color w:val="000000" w:themeColor="text1"/>
              </w:rPr>
              <w:t>27</w:t>
            </w:r>
          </w:p>
        </w:tc>
        <w:tc>
          <w:tcPr>
            <w:tcW w:w="3685" w:type="dxa"/>
          </w:tcPr>
          <w:p w14:paraId="598F54F6" w14:textId="77777777" w:rsidR="00A4015C" w:rsidRPr="003256ED" w:rsidRDefault="00A4015C" w:rsidP="00F37D91">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b/>
                <w:sz w:val="20"/>
              </w:rPr>
            </w:pPr>
            <w:r w:rsidRPr="003256ED">
              <w:rPr>
                <w:rFonts w:eastAsia="Times New Roman" w:cs="Times New Roman"/>
                <w:sz w:val="20"/>
              </w:rPr>
              <w:t>Quelle solution est mise en place dans les véhicules de t</w:t>
            </w:r>
            <w:r w:rsidR="00F37D91">
              <w:rPr>
                <w:rFonts w:eastAsia="Times New Roman" w:cs="Times New Roman"/>
                <w:sz w:val="20"/>
              </w:rPr>
              <w:t xml:space="preserve">ransport pour différencier les dispositifs </w:t>
            </w:r>
            <w:r w:rsidRPr="003256ED">
              <w:rPr>
                <w:rFonts w:eastAsia="Times New Roman" w:cs="Times New Roman"/>
                <w:sz w:val="20"/>
              </w:rPr>
              <w:t>propres des sales afin d’éviter toute contamination</w:t>
            </w:r>
          </w:p>
        </w:tc>
        <w:tc>
          <w:tcPr>
            <w:tcW w:w="1441" w:type="dxa"/>
          </w:tcPr>
          <w:p w14:paraId="6ABB3429" w14:textId="77777777" w:rsidR="00A4015C" w:rsidRPr="003256ED" w:rsidRDefault="00A4015C" w:rsidP="003256ED">
            <w:pPr>
              <w:spacing w:after="0"/>
              <w:ind w:left="-108"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3256ED">
              <w:rPr>
                <w:rFonts w:eastAsia="Times New Roman" w:cs="Times New Roman"/>
                <w:sz w:val="20"/>
              </w:rPr>
              <w:t>Décrire – Joindre photo</w:t>
            </w:r>
          </w:p>
        </w:tc>
        <w:tc>
          <w:tcPr>
            <w:tcW w:w="992" w:type="dxa"/>
          </w:tcPr>
          <w:p w14:paraId="2ACCFE16" w14:textId="77777777" w:rsidR="00A4015C" w:rsidRPr="003256ED" w:rsidRDefault="00A4015C" w:rsidP="003256E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3256ED">
              <w:rPr>
                <w:rStyle w:val="lev"/>
                <w:b w:val="0"/>
                <w:color w:val="000000" w:themeColor="text1"/>
                <w:sz w:val="20"/>
              </w:rPr>
              <w:t>X</w:t>
            </w:r>
          </w:p>
        </w:tc>
        <w:tc>
          <w:tcPr>
            <w:tcW w:w="3334" w:type="dxa"/>
          </w:tcPr>
          <w:p w14:paraId="153C48C5" w14:textId="77777777" w:rsidR="00A4015C" w:rsidRPr="003256ED" w:rsidRDefault="00A4015C" w:rsidP="003256E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A4015C" w:rsidRPr="00B23126" w14:paraId="0C03A0DF" w14:textId="77777777" w:rsidTr="003256ED">
        <w:tc>
          <w:tcPr>
            <w:cnfStyle w:val="001000000000" w:firstRow="0" w:lastRow="0" w:firstColumn="1" w:lastColumn="0" w:oddVBand="0" w:evenVBand="0" w:oddHBand="0" w:evenHBand="0" w:firstRowFirstColumn="0" w:firstRowLastColumn="0" w:lastRowFirstColumn="0" w:lastRowLastColumn="0"/>
            <w:tcW w:w="534" w:type="dxa"/>
          </w:tcPr>
          <w:p w14:paraId="2212E349" w14:textId="77777777" w:rsidR="00A4015C" w:rsidRPr="003256ED" w:rsidRDefault="008B702A" w:rsidP="003256ED">
            <w:pPr>
              <w:spacing w:after="0"/>
              <w:rPr>
                <w:color w:val="000000" w:themeColor="text1"/>
              </w:rPr>
            </w:pPr>
            <w:r>
              <w:rPr>
                <w:color w:val="000000" w:themeColor="text1"/>
              </w:rPr>
              <w:t>28</w:t>
            </w:r>
          </w:p>
        </w:tc>
        <w:tc>
          <w:tcPr>
            <w:tcW w:w="3685" w:type="dxa"/>
          </w:tcPr>
          <w:p w14:paraId="49A61FDE" w14:textId="77777777" w:rsidR="00A4015C" w:rsidRPr="003256ED" w:rsidRDefault="00A4015C" w:rsidP="003256ED">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3256ED">
              <w:rPr>
                <w:rFonts w:eastAsia="Times New Roman" w:cs="Times New Roman"/>
                <w:sz w:val="20"/>
              </w:rPr>
              <w:t>Conformité RABC ou à la norme NF EN 14065 pour l’activité de location et décontamination des compresseurs</w:t>
            </w:r>
          </w:p>
        </w:tc>
        <w:tc>
          <w:tcPr>
            <w:tcW w:w="1441" w:type="dxa"/>
          </w:tcPr>
          <w:p w14:paraId="052151E8" w14:textId="77777777" w:rsidR="00A4015C" w:rsidRPr="003256ED" w:rsidRDefault="00A4015C" w:rsidP="003256ED">
            <w:pPr>
              <w:spacing w:after="0"/>
              <w:ind w:left="-108"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3256ED">
              <w:rPr>
                <w:rFonts w:eastAsia="Times New Roman" w:cs="Times New Roman"/>
                <w:sz w:val="20"/>
              </w:rPr>
              <w:t>Oui-non Joindre certificat</w:t>
            </w:r>
          </w:p>
        </w:tc>
        <w:tc>
          <w:tcPr>
            <w:tcW w:w="992" w:type="dxa"/>
          </w:tcPr>
          <w:p w14:paraId="6A4FE4FB" w14:textId="77777777" w:rsidR="00A4015C" w:rsidRPr="003256ED" w:rsidRDefault="00A4015C" w:rsidP="003256E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3256ED">
              <w:rPr>
                <w:rStyle w:val="lev"/>
                <w:b w:val="0"/>
                <w:color w:val="000000" w:themeColor="text1"/>
                <w:sz w:val="20"/>
              </w:rPr>
              <w:t>X</w:t>
            </w:r>
          </w:p>
        </w:tc>
        <w:tc>
          <w:tcPr>
            <w:tcW w:w="3334" w:type="dxa"/>
          </w:tcPr>
          <w:p w14:paraId="161057C3" w14:textId="77777777" w:rsidR="00A4015C" w:rsidRPr="003256ED" w:rsidRDefault="00A4015C" w:rsidP="003256ED">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bl>
    <w:p w14:paraId="023F3400" w14:textId="77777777" w:rsidR="00A4015C" w:rsidRPr="001D3E4C" w:rsidRDefault="00A4015C" w:rsidP="002C1579">
      <w:pPr>
        <w:tabs>
          <w:tab w:val="left" w:pos="1701"/>
          <w:tab w:val="left" w:pos="6237"/>
        </w:tabs>
        <w:spacing w:after="0"/>
        <w:ind w:right="-285"/>
        <w:rPr>
          <w:rFonts w:ascii="Cambria" w:eastAsia="Times New Roman" w:hAnsi="Cambria" w:cs="Arial"/>
          <w:bCs/>
          <w:color w:val="943634"/>
          <w:spacing w:val="5"/>
        </w:rPr>
      </w:pPr>
    </w:p>
    <w:p w14:paraId="4DBAA530" w14:textId="77777777" w:rsidR="00A4015C" w:rsidRPr="001D3E4C" w:rsidRDefault="00A4015C" w:rsidP="00A4015C">
      <w:pPr>
        <w:tabs>
          <w:tab w:val="left" w:pos="1701"/>
          <w:tab w:val="left" w:pos="6237"/>
        </w:tabs>
        <w:spacing w:after="0"/>
        <w:ind w:right="-285"/>
        <w:jc w:val="center"/>
        <w:rPr>
          <w:rFonts w:ascii="Cambria" w:eastAsia="Times New Roman" w:hAnsi="Cambria" w:cs="Arial"/>
          <w:bCs/>
          <w:color w:val="943634"/>
          <w:spacing w:val="5"/>
        </w:rPr>
      </w:pPr>
    </w:p>
    <w:p w14:paraId="0C5FFD55" w14:textId="77777777" w:rsidR="00A4015C" w:rsidRPr="001D3E4C" w:rsidRDefault="00A4015C" w:rsidP="00A4015C">
      <w:pPr>
        <w:tabs>
          <w:tab w:val="left" w:pos="1701"/>
          <w:tab w:val="left" w:pos="6237"/>
        </w:tabs>
        <w:spacing w:after="0"/>
        <w:ind w:right="-285"/>
        <w:jc w:val="center"/>
        <w:rPr>
          <w:rFonts w:ascii="Cambria" w:eastAsia="Times New Roman" w:hAnsi="Cambria" w:cs="Arial"/>
          <w:bCs/>
          <w:color w:val="943634"/>
          <w:spacing w:val="5"/>
        </w:rPr>
      </w:pPr>
    </w:p>
    <w:p w14:paraId="598656A8" w14:textId="77777777" w:rsidR="00A4015C" w:rsidRPr="001D3E4C" w:rsidRDefault="00A4015C" w:rsidP="00A4015C">
      <w:pPr>
        <w:tabs>
          <w:tab w:val="left" w:pos="1701"/>
          <w:tab w:val="left" w:pos="6237"/>
        </w:tabs>
        <w:spacing w:after="0"/>
        <w:ind w:right="-285"/>
        <w:jc w:val="center"/>
        <w:rPr>
          <w:rFonts w:ascii="Cambria" w:eastAsia="Times New Roman" w:hAnsi="Cambria" w:cs="Arial"/>
          <w:bCs/>
          <w:color w:val="943634"/>
          <w:spacing w:val="5"/>
        </w:rPr>
      </w:pPr>
    </w:p>
    <w:p w14:paraId="11B74E64" w14:textId="77777777" w:rsidR="00A4015C" w:rsidRDefault="00A4015C" w:rsidP="00A4015C">
      <w:pPr>
        <w:tabs>
          <w:tab w:val="left" w:pos="1701"/>
          <w:tab w:val="left" w:pos="6237"/>
        </w:tabs>
        <w:rPr>
          <w:rFonts w:ascii="Calibri" w:eastAsia="Times New Roman" w:hAnsi="Calibri" w:cs="Times New Roman"/>
          <w:i/>
          <w:iCs/>
          <w:color w:val="622423"/>
        </w:rPr>
      </w:pPr>
    </w:p>
    <w:p w14:paraId="40470042" w14:textId="77777777" w:rsidR="00AC2AC4" w:rsidRDefault="00AC2AC4" w:rsidP="00A4015C">
      <w:pPr>
        <w:tabs>
          <w:tab w:val="left" w:pos="1701"/>
          <w:tab w:val="left" w:pos="6237"/>
        </w:tabs>
        <w:rPr>
          <w:rFonts w:ascii="Calibri" w:eastAsia="Times New Roman" w:hAnsi="Calibri" w:cs="Times New Roman"/>
          <w:i/>
          <w:iCs/>
          <w:color w:val="622423"/>
        </w:rPr>
      </w:pPr>
    </w:p>
    <w:p w14:paraId="7EE1CB13" w14:textId="77777777" w:rsidR="00AC2AC4" w:rsidRPr="001D3E4C" w:rsidRDefault="00AC2AC4" w:rsidP="00A4015C">
      <w:pPr>
        <w:tabs>
          <w:tab w:val="left" w:pos="1701"/>
          <w:tab w:val="left" w:pos="6237"/>
        </w:tabs>
        <w:rPr>
          <w:rFonts w:ascii="Calibri" w:eastAsia="Times New Roman" w:hAnsi="Calibri" w:cs="Times New Roman"/>
          <w:i/>
          <w:iCs/>
          <w:color w:val="622423"/>
        </w:rPr>
      </w:pPr>
    </w:p>
    <w:p w14:paraId="373895B5" w14:textId="77777777" w:rsidR="00A4015C" w:rsidRDefault="00A4015C" w:rsidP="00A4015C">
      <w:pPr>
        <w:tabs>
          <w:tab w:val="left" w:pos="1701"/>
          <w:tab w:val="left" w:pos="6237"/>
        </w:tabs>
        <w:jc w:val="right"/>
        <w:rPr>
          <w:rFonts w:ascii="Calibri" w:eastAsia="Times New Roman" w:hAnsi="Calibri" w:cs="Times New Roman"/>
          <w:i/>
          <w:iCs/>
          <w:color w:val="622423"/>
        </w:rPr>
      </w:pPr>
      <w:r w:rsidRPr="001D3E4C">
        <w:rPr>
          <w:rFonts w:ascii="Calibri" w:eastAsia="Times New Roman" w:hAnsi="Calibri" w:cs="Times New Roman"/>
          <w:i/>
          <w:iCs/>
          <w:color w:val="622423"/>
        </w:rPr>
        <w:t>Date, cachet, signature précédés du nom du signataire</w:t>
      </w:r>
    </w:p>
    <w:p w14:paraId="10D419B2" w14:textId="77777777" w:rsidR="00A4015C" w:rsidRDefault="00A4015C" w:rsidP="00A4015C">
      <w:pPr>
        <w:tabs>
          <w:tab w:val="left" w:pos="1701"/>
          <w:tab w:val="left" w:pos="6237"/>
        </w:tabs>
        <w:jc w:val="right"/>
        <w:rPr>
          <w:rFonts w:ascii="Calibri" w:eastAsia="Times New Roman" w:hAnsi="Calibri" w:cs="Times New Roman"/>
          <w:i/>
          <w:iCs/>
          <w:color w:val="622423"/>
        </w:rPr>
      </w:pPr>
    </w:p>
    <w:p w14:paraId="33EA8C72" w14:textId="77777777" w:rsidR="00A4015C" w:rsidRDefault="00A4015C" w:rsidP="00F35AC6">
      <w:pPr>
        <w:tabs>
          <w:tab w:val="left" w:pos="1701"/>
          <w:tab w:val="left" w:pos="6237"/>
        </w:tabs>
        <w:rPr>
          <w:rFonts w:ascii="Calibri" w:eastAsia="Times New Roman" w:hAnsi="Calibri" w:cs="Times New Roman"/>
          <w:i/>
          <w:iCs/>
          <w:color w:val="622423"/>
        </w:rPr>
      </w:pPr>
    </w:p>
    <w:p w14:paraId="481AAF88" w14:textId="77777777" w:rsidR="00281539" w:rsidRDefault="00281539" w:rsidP="00F35AC6">
      <w:pPr>
        <w:tabs>
          <w:tab w:val="left" w:pos="1701"/>
          <w:tab w:val="left" w:pos="6237"/>
        </w:tabs>
        <w:rPr>
          <w:rFonts w:ascii="Calibri" w:eastAsia="Times New Roman" w:hAnsi="Calibri" w:cs="Times New Roman"/>
          <w:i/>
          <w:iCs/>
          <w:color w:val="622423"/>
        </w:rPr>
      </w:pPr>
    </w:p>
    <w:p w14:paraId="42CCBE23" w14:textId="77777777" w:rsidR="00281539" w:rsidRDefault="00281539" w:rsidP="00F35AC6">
      <w:pPr>
        <w:tabs>
          <w:tab w:val="left" w:pos="1701"/>
          <w:tab w:val="left" w:pos="6237"/>
        </w:tabs>
        <w:rPr>
          <w:rFonts w:ascii="Calibri" w:eastAsia="Times New Roman" w:hAnsi="Calibri" w:cs="Times New Roman"/>
          <w:i/>
          <w:iCs/>
          <w:color w:val="622423"/>
        </w:rPr>
      </w:pPr>
    </w:p>
    <w:p w14:paraId="43A7145D" w14:textId="77777777" w:rsidR="00281539" w:rsidRDefault="00281539" w:rsidP="00F35AC6">
      <w:pPr>
        <w:tabs>
          <w:tab w:val="left" w:pos="1701"/>
          <w:tab w:val="left" w:pos="6237"/>
        </w:tabs>
        <w:rPr>
          <w:rFonts w:ascii="Calibri" w:eastAsia="Times New Roman" w:hAnsi="Calibri" w:cs="Times New Roman"/>
          <w:i/>
          <w:iCs/>
          <w:color w:val="622423"/>
        </w:rPr>
      </w:pPr>
    </w:p>
    <w:p w14:paraId="7BC510D8" w14:textId="77777777" w:rsidR="00281539" w:rsidRDefault="00281539" w:rsidP="00F35AC6">
      <w:pPr>
        <w:tabs>
          <w:tab w:val="left" w:pos="1701"/>
          <w:tab w:val="left" w:pos="6237"/>
        </w:tabs>
        <w:rPr>
          <w:rFonts w:ascii="Calibri" w:eastAsia="Times New Roman" w:hAnsi="Calibri" w:cs="Times New Roman"/>
          <w:i/>
          <w:iCs/>
          <w:color w:val="622423"/>
        </w:rPr>
      </w:pPr>
    </w:p>
    <w:p w14:paraId="52241F3C" w14:textId="77777777" w:rsidR="00281539" w:rsidRDefault="00281539" w:rsidP="00F35AC6">
      <w:pPr>
        <w:tabs>
          <w:tab w:val="left" w:pos="1701"/>
          <w:tab w:val="left" w:pos="6237"/>
        </w:tabs>
        <w:rPr>
          <w:rFonts w:ascii="Calibri" w:eastAsia="Times New Roman" w:hAnsi="Calibri" w:cs="Times New Roman"/>
          <w:i/>
          <w:iCs/>
          <w:color w:val="622423"/>
        </w:rPr>
      </w:pPr>
    </w:p>
    <w:p w14:paraId="4ECF28DF" w14:textId="77777777" w:rsidR="00281539" w:rsidRDefault="00281539" w:rsidP="00F35AC6">
      <w:pPr>
        <w:tabs>
          <w:tab w:val="left" w:pos="1701"/>
          <w:tab w:val="left" w:pos="6237"/>
        </w:tabs>
        <w:rPr>
          <w:rFonts w:ascii="Calibri" w:eastAsia="Times New Roman" w:hAnsi="Calibri" w:cs="Times New Roman"/>
          <w:i/>
          <w:iCs/>
          <w:color w:val="622423"/>
        </w:rPr>
      </w:pPr>
    </w:p>
    <w:p w14:paraId="7C5FD850" w14:textId="77777777" w:rsidR="00281539" w:rsidRDefault="00281539" w:rsidP="00F35AC6">
      <w:pPr>
        <w:tabs>
          <w:tab w:val="left" w:pos="1701"/>
          <w:tab w:val="left" w:pos="6237"/>
        </w:tabs>
        <w:rPr>
          <w:rFonts w:ascii="Calibri" w:eastAsia="Times New Roman" w:hAnsi="Calibri" w:cs="Times New Roman"/>
          <w:i/>
          <w:iCs/>
          <w:color w:val="622423"/>
        </w:rPr>
      </w:pPr>
    </w:p>
    <w:p w14:paraId="03FA6516" w14:textId="77777777" w:rsidR="00D4670F" w:rsidRPr="0015709E" w:rsidRDefault="00D4670F" w:rsidP="00D4670F">
      <w:pPr>
        <w:pStyle w:val="Titre3"/>
        <w:rPr>
          <w:rStyle w:val="lev"/>
          <w:b w:val="0"/>
        </w:rPr>
      </w:pPr>
      <w:bookmarkStart w:id="77" w:name="_Toc183510183"/>
      <w:r w:rsidRPr="00C57A86">
        <w:rPr>
          <w:rStyle w:val="lev"/>
          <w:b w:val="0"/>
        </w:rPr>
        <w:lastRenderedPageBreak/>
        <w:t xml:space="preserve">LOT 7: Matelas à air motorisés, pression alternée, basse pression continue, </w:t>
      </w:r>
      <w:r w:rsidRPr="0015709E">
        <w:rPr>
          <w:rStyle w:val="lev"/>
          <w:b w:val="0"/>
        </w:rPr>
        <w:t>régulation automatique de pression, usage pédiatrique</w:t>
      </w:r>
      <w:bookmarkEnd w:id="77"/>
    </w:p>
    <w:p w14:paraId="38049F63" w14:textId="77777777" w:rsidR="00D4670F" w:rsidRPr="0015709E" w:rsidRDefault="00D4670F" w:rsidP="00D4670F">
      <w:pPr>
        <w:tabs>
          <w:tab w:val="left" w:pos="1701"/>
          <w:tab w:val="left" w:pos="6237"/>
        </w:tabs>
        <w:spacing w:after="0"/>
        <w:jc w:val="center"/>
        <w:rPr>
          <w:rFonts w:ascii="Cambria" w:eastAsia="Times New Roman" w:hAnsi="Cambria" w:cs="Arial"/>
          <w:bCs/>
          <w:color w:val="943634"/>
          <w:spacing w:val="5"/>
        </w:rPr>
      </w:pPr>
      <w:r w:rsidRPr="0015709E">
        <w:rPr>
          <w:rFonts w:ascii="Cambria" w:eastAsia="Times New Roman" w:hAnsi="Cambria" w:cs="Arial"/>
          <w:bCs/>
          <w:color w:val="943634"/>
          <w:spacing w:val="5"/>
        </w:rPr>
        <w:t>Toute case non renseignée aura la note « 0 ».</w:t>
      </w:r>
    </w:p>
    <w:p w14:paraId="24635AC1" w14:textId="77777777" w:rsidR="00D4670F" w:rsidRPr="0015709E" w:rsidRDefault="00D4670F" w:rsidP="00D4670F">
      <w:pPr>
        <w:tabs>
          <w:tab w:val="left" w:pos="1701"/>
          <w:tab w:val="left" w:pos="6237"/>
        </w:tabs>
        <w:spacing w:after="0"/>
        <w:ind w:right="-285"/>
        <w:jc w:val="center"/>
        <w:rPr>
          <w:rFonts w:ascii="Cambria" w:eastAsia="Times New Roman" w:hAnsi="Cambria" w:cs="Arial"/>
          <w:bCs/>
          <w:color w:val="943634"/>
          <w:spacing w:val="5"/>
        </w:rPr>
      </w:pPr>
      <w:r w:rsidRPr="0015709E">
        <w:rPr>
          <w:rFonts w:ascii="Cambria" w:eastAsia="Times New Roman" w:hAnsi="Cambria" w:cs="Arial"/>
          <w:bCs/>
          <w:color w:val="943634"/>
          <w:spacing w:val="5"/>
        </w:rPr>
        <w:t>Les renvois secs vers des fiches techniques sont interdits et auront la note « 0 » :</w:t>
      </w:r>
    </w:p>
    <w:p w14:paraId="129D6406" w14:textId="77777777" w:rsidR="00D4670F" w:rsidRPr="0015709E" w:rsidRDefault="00D4670F" w:rsidP="00D4670F">
      <w:pPr>
        <w:tabs>
          <w:tab w:val="left" w:pos="284"/>
          <w:tab w:val="left" w:pos="6237"/>
        </w:tabs>
        <w:spacing w:after="0"/>
        <w:ind w:right="-285"/>
        <w:jc w:val="center"/>
        <w:rPr>
          <w:rFonts w:ascii="Cambria" w:eastAsia="Times New Roman" w:hAnsi="Cambria" w:cs="Arial"/>
          <w:bCs/>
          <w:color w:val="943634"/>
          <w:spacing w:val="5"/>
        </w:rPr>
      </w:pPr>
      <w:r w:rsidRPr="0015709E">
        <w:rPr>
          <w:rFonts w:ascii="Cambria" w:eastAsia="Times New Roman" w:hAnsi="Cambria" w:cs="Arial"/>
          <w:bCs/>
          <w:color w:val="943634"/>
          <w:spacing w:val="5"/>
        </w:rPr>
        <w:t>-</w:t>
      </w:r>
      <w:r w:rsidRPr="0015709E">
        <w:rPr>
          <w:rFonts w:ascii="Cambria" w:eastAsia="Times New Roman" w:hAnsi="Cambria" w:cs="Arial"/>
          <w:bCs/>
          <w:color w:val="943634"/>
          <w:spacing w:val="5"/>
        </w:rPr>
        <w:tab/>
        <w:t>les principaux éléments de réponse doivent figurer dans la colonne « réponse du candidat »,</w:t>
      </w:r>
    </w:p>
    <w:p w14:paraId="3B12FFB7" w14:textId="77777777" w:rsidR="00D4670F" w:rsidRPr="0015709E" w:rsidRDefault="00D4670F" w:rsidP="00D4670F">
      <w:pPr>
        <w:tabs>
          <w:tab w:val="left" w:pos="284"/>
          <w:tab w:val="left" w:pos="6237"/>
        </w:tabs>
        <w:spacing w:after="0"/>
        <w:ind w:right="-285"/>
        <w:jc w:val="center"/>
        <w:rPr>
          <w:rFonts w:ascii="Cambria" w:eastAsia="Times New Roman" w:hAnsi="Cambria" w:cs="Arial"/>
          <w:bCs/>
          <w:color w:val="943634"/>
          <w:spacing w:val="5"/>
        </w:rPr>
      </w:pPr>
      <w:r w:rsidRPr="0015709E">
        <w:rPr>
          <w:rFonts w:ascii="Cambria" w:eastAsia="Times New Roman" w:hAnsi="Cambria" w:cs="Arial"/>
          <w:bCs/>
          <w:color w:val="943634"/>
          <w:spacing w:val="5"/>
        </w:rPr>
        <w:t>-</w:t>
      </w:r>
      <w:r w:rsidRPr="0015709E">
        <w:rPr>
          <w:rFonts w:ascii="Cambria" w:eastAsia="Times New Roman" w:hAnsi="Cambria" w:cs="Arial"/>
          <w:bCs/>
          <w:color w:val="943634"/>
          <w:spacing w:val="5"/>
        </w:rPr>
        <w:tab/>
        <w:t>si un renvoi est nécessaire, la référence du document fourni, et le numéro de page doivent obligatoirement être mentionnés ;</w:t>
      </w:r>
    </w:p>
    <w:p w14:paraId="62E8D889" w14:textId="77777777" w:rsidR="00D4670F" w:rsidRPr="0015709E" w:rsidRDefault="00D4670F" w:rsidP="00D4670F">
      <w:pPr>
        <w:tabs>
          <w:tab w:val="left" w:pos="284"/>
          <w:tab w:val="left" w:pos="6237"/>
        </w:tabs>
        <w:spacing w:after="0"/>
        <w:ind w:right="-285"/>
        <w:jc w:val="center"/>
        <w:rPr>
          <w:rFonts w:ascii="Cambria" w:eastAsia="Times New Roman" w:hAnsi="Cambria" w:cs="Arial"/>
          <w:bCs/>
          <w:color w:val="943634"/>
          <w:spacing w:val="5"/>
        </w:rPr>
      </w:pPr>
      <w:r w:rsidRPr="0015709E">
        <w:rPr>
          <w:rFonts w:ascii="Cambria" w:eastAsia="Times New Roman" w:hAnsi="Cambria" w:cs="Arial"/>
          <w:bCs/>
          <w:color w:val="943634"/>
          <w:spacing w:val="5"/>
        </w:rPr>
        <w:t>-</w:t>
      </w:r>
      <w:r w:rsidRPr="0015709E">
        <w:rPr>
          <w:rFonts w:ascii="Cambria" w:eastAsia="Times New Roman" w:hAnsi="Cambria" w:cs="Arial"/>
          <w:bCs/>
          <w:color w:val="943634"/>
          <w:spacing w:val="5"/>
        </w:rPr>
        <w:tab/>
        <w:t>Les questions non notées renvoient essentiellement aux exigences du CCTP. Une non-conformité au CCTP entraîne l’élimination de l’offre ;</w:t>
      </w:r>
    </w:p>
    <w:p w14:paraId="19C7DD6F" w14:textId="77777777" w:rsidR="00D4670F" w:rsidRPr="0015709E" w:rsidRDefault="00D4670F" w:rsidP="00D4670F">
      <w:pPr>
        <w:tabs>
          <w:tab w:val="left" w:pos="1701"/>
          <w:tab w:val="left" w:pos="6237"/>
        </w:tabs>
        <w:spacing w:after="0"/>
        <w:ind w:right="-285"/>
        <w:jc w:val="center"/>
        <w:rPr>
          <w:rFonts w:ascii="Cambria" w:eastAsia="Times New Roman" w:hAnsi="Cambria" w:cs="Arial"/>
          <w:bCs/>
          <w:color w:val="943634"/>
          <w:spacing w:val="5"/>
        </w:rPr>
      </w:pPr>
      <w:r w:rsidRPr="0015709E">
        <w:rPr>
          <w:rFonts w:ascii="Cambria" w:eastAsia="Times New Roman" w:hAnsi="Cambria" w:cs="Arial"/>
          <w:bCs/>
          <w:color w:val="943634"/>
          <w:spacing w:val="5"/>
        </w:rPr>
        <w:t>La longueur du texte de réponse est libre, veiller à sa bonne visibilité.</w:t>
      </w:r>
    </w:p>
    <w:p w14:paraId="2386A0C0" w14:textId="77777777" w:rsidR="00D4670F" w:rsidRPr="0015709E" w:rsidRDefault="00D4670F" w:rsidP="00D4670F">
      <w:pPr>
        <w:tabs>
          <w:tab w:val="left" w:pos="1701"/>
          <w:tab w:val="left" w:pos="6237"/>
        </w:tabs>
        <w:spacing w:after="0"/>
        <w:jc w:val="center"/>
        <w:rPr>
          <w:rStyle w:val="lev"/>
          <w:rFonts w:cs="Arial"/>
          <w:b w:val="0"/>
        </w:rPr>
      </w:pPr>
    </w:p>
    <w:tbl>
      <w:tblPr>
        <w:tblStyle w:val="Grilledutableau"/>
        <w:tblW w:w="9963" w:type="dxa"/>
        <w:tblLayout w:type="fixed"/>
        <w:tblLook w:val="04A0" w:firstRow="1" w:lastRow="0" w:firstColumn="1" w:lastColumn="0" w:noHBand="0" w:noVBand="1"/>
      </w:tblPr>
      <w:tblGrid>
        <w:gridCol w:w="534"/>
        <w:gridCol w:w="3543"/>
        <w:gridCol w:w="1583"/>
        <w:gridCol w:w="118"/>
        <w:gridCol w:w="993"/>
        <w:gridCol w:w="3192"/>
      </w:tblGrid>
      <w:tr w:rsidR="00D4670F" w:rsidRPr="00B23126" w14:paraId="629ABA3F" w14:textId="77777777" w:rsidTr="0015709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77" w:type="dxa"/>
            <w:gridSpan w:val="2"/>
          </w:tcPr>
          <w:p w14:paraId="7ED1ACC7" w14:textId="77777777" w:rsidR="00D4670F" w:rsidRPr="0015709E" w:rsidRDefault="00D4670F" w:rsidP="000F1FF6">
            <w:r w:rsidRPr="0015709E">
              <w:t>Questions</w:t>
            </w:r>
          </w:p>
        </w:tc>
        <w:tc>
          <w:tcPr>
            <w:tcW w:w="1583" w:type="dxa"/>
          </w:tcPr>
          <w:p w14:paraId="4CDE55FD" w14:textId="77777777" w:rsidR="00D4670F" w:rsidRPr="0015709E" w:rsidRDefault="00D4670F" w:rsidP="000F1FF6">
            <w:pPr>
              <w:cnfStyle w:val="100000000000" w:firstRow="1" w:lastRow="0" w:firstColumn="0" w:lastColumn="0" w:oddVBand="0" w:evenVBand="0" w:oddHBand="0" w:evenHBand="0" w:firstRowFirstColumn="0" w:firstRowLastColumn="0" w:lastRowFirstColumn="0" w:lastRowLastColumn="0"/>
            </w:pPr>
            <w:r w:rsidRPr="0015709E">
              <w:t>Mode de réponse attendue</w:t>
            </w:r>
          </w:p>
        </w:tc>
        <w:tc>
          <w:tcPr>
            <w:tcW w:w="1111" w:type="dxa"/>
            <w:gridSpan w:val="2"/>
          </w:tcPr>
          <w:p w14:paraId="0895A2F4" w14:textId="77777777" w:rsidR="00D4670F" w:rsidRPr="0015709E" w:rsidRDefault="00D4670F" w:rsidP="000F1FF6">
            <w:pPr>
              <w:cnfStyle w:val="100000000000" w:firstRow="1" w:lastRow="0" w:firstColumn="0" w:lastColumn="0" w:oddVBand="0" w:evenVBand="0" w:oddHBand="0" w:evenHBand="0" w:firstRowFirstColumn="0" w:firstRowLastColumn="0" w:lastRowFirstColumn="0" w:lastRowLastColumn="0"/>
            </w:pPr>
            <w:r w:rsidRPr="0015709E">
              <w:t>Question notée</w:t>
            </w:r>
          </w:p>
        </w:tc>
        <w:tc>
          <w:tcPr>
            <w:tcW w:w="3192" w:type="dxa"/>
          </w:tcPr>
          <w:p w14:paraId="6F992E86" w14:textId="77777777" w:rsidR="00D4670F" w:rsidRPr="0015709E" w:rsidRDefault="00D4670F" w:rsidP="000F1FF6">
            <w:pPr>
              <w:cnfStyle w:val="100000000000" w:firstRow="1" w:lastRow="0" w:firstColumn="0" w:lastColumn="0" w:oddVBand="0" w:evenVBand="0" w:oddHBand="0" w:evenHBand="0" w:firstRowFirstColumn="0" w:firstRowLastColumn="0" w:lastRowFirstColumn="0" w:lastRowLastColumn="0"/>
            </w:pPr>
            <w:r w:rsidRPr="0015709E">
              <w:t>Réponse du candidat</w:t>
            </w:r>
          </w:p>
        </w:tc>
      </w:tr>
      <w:tr w:rsidR="00D4670F" w:rsidRPr="0015709E" w14:paraId="3BBB5B2C" w14:textId="77777777" w:rsidTr="0015709E">
        <w:tc>
          <w:tcPr>
            <w:cnfStyle w:val="001000000000" w:firstRow="0" w:lastRow="0" w:firstColumn="1" w:lastColumn="0" w:oddVBand="0" w:evenVBand="0" w:oddHBand="0" w:evenHBand="0" w:firstRowFirstColumn="0" w:firstRowLastColumn="0" w:lastRowFirstColumn="0" w:lastRowLastColumn="0"/>
            <w:tcW w:w="534" w:type="dxa"/>
          </w:tcPr>
          <w:p w14:paraId="64E7EE8F" w14:textId="77777777" w:rsidR="00D4670F" w:rsidRPr="0015709E" w:rsidRDefault="0015709E" w:rsidP="0015709E">
            <w:pPr>
              <w:spacing w:after="0"/>
              <w:rPr>
                <w:color w:val="000000" w:themeColor="text1"/>
              </w:rPr>
            </w:pPr>
            <w:r>
              <w:rPr>
                <w:color w:val="000000" w:themeColor="text1"/>
              </w:rPr>
              <w:t>1</w:t>
            </w:r>
          </w:p>
        </w:tc>
        <w:tc>
          <w:tcPr>
            <w:tcW w:w="3543" w:type="dxa"/>
          </w:tcPr>
          <w:p w14:paraId="30B7BE77" w14:textId="77777777" w:rsidR="00D4670F" w:rsidRPr="00F35AC6" w:rsidRDefault="00D4670F" w:rsidP="0015709E">
            <w:pPr>
              <w:spacing w:after="0"/>
              <w:jc w:val="left"/>
              <w:cnfStyle w:val="000000000000" w:firstRow="0" w:lastRow="0" w:firstColumn="0" w:lastColumn="0" w:oddVBand="0" w:evenVBand="0" w:oddHBand="0" w:evenHBand="0" w:firstRowFirstColumn="0" w:firstRowLastColumn="0" w:lastRowFirstColumn="0" w:lastRowLastColumn="0"/>
              <w:rPr>
                <w:color w:val="000000" w:themeColor="text1"/>
                <w:sz w:val="20"/>
              </w:rPr>
            </w:pPr>
            <w:r w:rsidRPr="00F35AC6">
              <w:rPr>
                <w:color w:val="000000" w:themeColor="text1"/>
                <w:sz w:val="20"/>
              </w:rPr>
              <w:t>Le projet de catalogue personnalisé est fourni</w:t>
            </w:r>
          </w:p>
          <w:p w14:paraId="14129EE5" w14:textId="77777777" w:rsidR="00D4670F" w:rsidRPr="00F35AC6" w:rsidRDefault="00D4670F" w:rsidP="0015709E">
            <w:pPr>
              <w:spacing w:after="0"/>
              <w:jc w:val="left"/>
              <w:cnfStyle w:val="000000000000" w:firstRow="0" w:lastRow="0" w:firstColumn="0" w:lastColumn="0" w:oddVBand="0" w:evenVBand="0" w:oddHBand="0" w:evenHBand="0" w:firstRowFirstColumn="0" w:firstRowLastColumn="0" w:lastRowFirstColumn="0" w:lastRowLastColumn="0"/>
              <w:rPr>
                <w:color w:val="000000" w:themeColor="text1"/>
                <w:sz w:val="20"/>
              </w:rPr>
            </w:pPr>
            <w:r w:rsidRPr="00F35AC6">
              <w:rPr>
                <w:color w:val="000000" w:themeColor="text1"/>
                <w:sz w:val="20"/>
              </w:rPr>
              <w:t>Le mémoire de présentation du plan d’organisation  est fourni</w:t>
            </w:r>
          </w:p>
        </w:tc>
        <w:tc>
          <w:tcPr>
            <w:tcW w:w="1583" w:type="dxa"/>
          </w:tcPr>
          <w:p w14:paraId="29666B7E" w14:textId="77777777" w:rsidR="00D4670F" w:rsidRPr="00F35AC6" w:rsidRDefault="00D4670F" w:rsidP="0015709E">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Oui-non</w:t>
            </w:r>
          </w:p>
        </w:tc>
        <w:tc>
          <w:tcPr>
            <w:tcW w:w="1111" w:type="dxa"/>
            <w:gridSpan w:val="2"/>
          </w:tcPr>
          <w:p w14:paraId="5936925E" w14:textId="77777777" w:rsidR="00D4670F" w:rsidRPr="00F35AC6" w:rsidRDefault="00D4670F" w:rsidP="0015709E">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X</w:t>
            </w:r>
          </w:p>
        </w:tc>
        <w:tc>
          <w:tcPr>
            <w:tcW w:w="3192" w:type="dxa"/>
          </w:tcPr>
          <w:p w14:paraId="1D9A18EF" w14:textId="77777777" w:rsidR="00D4670F" w:rsidRPr="0015709E" w:rsidRDefault="00D4670F" w:rsidP="0015709E">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D4670F" w:rsidRPr="0015709E" w14:paraId="6780BB66" w14:textId="77777777" w:rsidTr="0015709E">
        <w:tc>
          <w:tcPr>
            <w:cnfStyle w:val="001000000000" w:firstRow="0" w:lastRow="0" w:firstColumn="1" w:lastColumn="0" w:oddVBand="0" w:evenVBand="0" w:oddHBand="0" w:evenHBand="0" w:firstRowFirstColumn="0" w:firstRowLastColumn="0" w:lastRowFirstColumn="0" w:lastRowLastColumn="0"/>
            <w:tcW w:w="534" w:type="dxa"/>
          </w:tcPr>
          <w:p w14:paraId="1DA5725D" w14:textId="77777777" w:rsidR="00D4670F" w:rsidRPr="0015709E" w:rsidRDefault="0015709E" w:rsidP="0015709E">
            <w:pPr>
              <w:spacing w:after="0"/>
              <w:rPr>
                <w:rFonts w:cs="Arial"/>
                <w:color w:val="000000" w:themeColor="text1"/>
              </w:rPr>
            </w:pPr>
            <w:r>
              <w:rPr>
                <w:rFonts w:cs="Arial"/>
                <w:color w:val="000000" w:themeColor="text1"/>
              </w:rPr>
              <w:t>2</w:t>
            </w:r>
          </w:p>
        </w:tc>
        <w:tc>
          <w:tcPr>
            <w:tcW w:w="3543" w:type="dxa"/>
          </w:tcPr>
          <w:p w14:paraId="6F212948" w14:textId="77777777" w:rsidR="00D4670F" w:rsidRPr="00F35AC6" w:rsidRDefault="00D4670F" w:rsidP="0015709E">
            <w:pPr>
              <w:spacing w:after="0"/>
              <w:jc w:val="left"/>
              <w:cnfStyle w:val="000000000000" w:firstRow="0" w:lastRow="0" w:firstColumn="0" w:lastColumn="0" w:oddVBand="0" w:evenVBand="0" w:oddHBand="0" w:evenHBand="0" w:firstRowFirstColumn="0" w:firstRowLastColumn="0" w:lastRowFirstColumn="0" w:lastRowLastColumn="0"/>
              <w:rPr>
                <w:rFonts w:cs="Arial"/>
                <w:color w:val="000000" w:themeColor="text1"/>
                <w:sz w:val="20"/>
              </w:rPr>
            </w:pPr>
            <w:r w:rsidRPr="00F35AC6">
              <w:rPr>
                <w:rFonts w:cs="Arial"/>
                <w:color w:val="000000" w:themeColor="text1"/>
                <w:sz w:val="20"/>
              </w:rPr>
              <w:t>Date de début de commercialisation</w:t>
            </w:r>
          </w:p>
        </w:tc>
        <w:tc>
          <w:tcPr>
            <w:tcW w:w="1583" w:type="dxa"/>
          </w:tcPr>
          <w:p w14:paraId="6639A4A4" w14:textId="77777777" w:rsidR="00D4670F" w:rsidRPr="00F35AC6" w:rsidRDefault="00D4670F" w:rsidP="0015709E">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Préciser</w:t>
            </w:r>
          </w:p>
        </w:tc>
        <w:tc>
          <w:tcPr>
            <w:tcW w:w="1111" w:type="dxa"/>
            <w:gridSpan w:val="2"/>
            <w:shd w:val="clear" w:color="auto" w:fill="D9D9D9" w:themeFill="background1" w:themeFillShade="D9"/>
          </w:tcPr>
          <w:p w14:paraId="4C6E2096" w14:textId="77777777" w:rsidR="00D4670F" w:rsidRPr="00F35AC6" w:rsidRDefault="00D4670F" w:rsidP="0015709E">
            <w:pPr>
              <w:spacing w:after="0"/>
              <w:cnfStyle w:val="000000000000" w:firstRow="0" w:lastRow="0" w:firstColumn="0" w:lastColumn="0" w:oddVBand="0" w:evenVBand="0" w:oddHBand="0" w:evenHBand="0" w:firstRowFirstColumn="0" w:firstRowLastColumn="0" w:lastRowFirstColumn="0" w:lastRowLastColumn="0"/>
              <w:rPr>
                <w:sz w:val="20"/>
              </w:rPr>
            </w:pPr>
            <w:r w:rsidRPr="00F35AC6">
              <w:rPr>
                <w:rStyle w:val="lev"/>
                <w:b w:val="0"/>
                <w:color w:val="000000" w:themeColor="text1"/>
                <w:sz w:val="20"/>
              </w:rPr>
              <w:t>Non</w:t>
            </w:r>
          </w:p>
        </w:tc>
        <w:tc>
          <w:tcPr>
            <w:tcW w:w="3192" w:type="dxa"/>
          </w:tcPr>
          <w:p w14:paraId="37E501BF" w14:textId="77777777" w:rsidR="00D4670F" w:rsidRPr="0015709E" w:rsidRDefault="00D4670F" w:rsidP="0015709E">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D4670F" w:rsidRPr="0015709E" w14:paraId="37213065" w14:textId="77777777" w:rsidTr="0015709E">
        <w:tc>
          <w:tcPr>
            <w:cnfStyle w:val="001000000000" w:firstRow="0" w:lastRow="0" w:firstColumn="1" w:lastColumn="0" w:oddVBand="0" w:evenVBand="0" w:oddHBand="0" w:evenHBand="0" w:firstRowFirstColumn="0" w:firstRowLastColumn="0" w:lastRowFirstColumn="0" w:lastRowLastColumn="0"/>
            <w:tcW w:w="534" w:type="dxa"/>
          </w:tcPr>
          <w:p w14:paraId="50A22F0A" w14:textId="77777777" w:rsidR="00D4670F" w:rsidRPr="0015709E" w:rsidRDefault="0015709E" w:rsidP="0015709E">
            <w:pPr>
              <w:spacing w:after="0"/>
              <w:rPr>
                <w:rFonts w:cs="Arial"/>
                <w:color w:val="000000" w:themeColor="text1"/>
              </w:rPr>
            </w:pPr>
            <w:r>
              <w:rPr>
                <w:rFonts w:cs="Arial"/>
                <w:color w:val="000000" w:themeColor="text1"/>
              </w:rPr>
              <w:t>3</w:t>
            </w:r>
          </w:p>
        </w:tc>
        <w:tc>
          <w:tcPr>
            <w:tcW w:w="3543" w:type="dxa"/>
          </w:tcPr>
          <w:p w14:paraId="78F37D8D" w14:textId="77777777" w:rsidR="00D4670F" w:rsidRPr="00F35AC6" w:rsidRDefault="00D4670F" w:rsidP="0015709E">
            <w:pPr>
              <w:spacing w:after="0"/>
              <w:jc w:val="left"/>
              <w:cnfStyle w:val="000000000000" w:firstRow="0" w:lastRow="0" w:firstColumn="0" w:lastColumn="0" w:oddVBand="0" w:evenVBand="0" w:oddHBand="0" w:evenHBand="0" w:firstRowFirstColumn="0" w:firstRowLastColumn="0" w:lastRowFirstColumn="0" w:lastRowLastColumn="0"/>
              <w:rPr>
                <w:rFonts w:cs="Arial"/>
                <w:color w:val="000000" w:themeColor="text1"/>
                <w:sz w:val="20"/>
              </w:rPr>
            </w:pPr>
            <w:r w:rsidRPr="00F35AC6">
              <w:rPr>
                <w:rFonts w:cs="Arial"/>
                <w:color w:val="000000" w:themeColor="text1"/>
                <w:sz w:val="20"/>
              </w:rPr>
              <w:t>Lieu de fabrication</w:t>
            </w:r>
          </w:p>
        </w:tc>
        <w:tc>
          <w:tcPr>
            <w:tcW w:w="1583" w:type="dxa"/>
          </w:tcPr>
          <w:p w14:paraId="30249225" w14:textId="77777777" w:rsidR="00D4670F" w:rsidRPr="00F35AC6" w:rsidRDefault="00D4670F" w:rsidP="0015709E">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Préciser</w:t>
            </w:r>
          </w:p>
        </w:tc>
        <w:tc>
          <w:tcPr>
            <w:tcW w:w="1111" w:type="dxa"/>
            <w:gridSpan w:val="2"/>
            <w:shd w:val="clear" w:color="auto" w:fill="D9D9D9" w:themeFill="background1" w:themeFillShade="D9"/>
          </w:tcPr>
          <w:p w14:paraId="06075C1A" w14:textId="77777777" w:rsidR="00D4670F" w:rsidRPr="00F35AC6" w:rsidRDefault="00D4670F" w:rsidP="0015709E">
            <w:pPr>
              <w:spacing w:after="0"/>
              <w:cnfStyle w:val="000000000000" w:firstRow="0" w:lastRow="0" w:firstColumn="0" w:lastColumn="0" w:oddVBand="0" w:evenVBand="0" w:oddHBand="0" w:evenHBand="0" w:firstRowFirstColumn="0" w:firstRowLastColumn="0" w:lastRowFirstColumn="0" w:lastRowLastColumn="0"/>
              <w:rPr>
                <w:sz w:val="20"/>
              </w:rPr>
            </w:pPr>
            <w:r w:rsidRPr="00F35AC6">
              <w:rPr>
                <w:rStyle w:val="lev"/>
                <w:b w:val="0"/>
                <w:color w:val="000000" w:themeColor="text1"/>
                <w:sz w:val="20"/>
              </w:rPr>
              <w:t>Non</w:t>
            </w:r>
          </w:p>
        </w:tc>
        <w:tc>
          <w:tcPr>
            <w:tcW w:w="3192" w:type="dxa"/>
          </w:tcPr>
          <w:p w14:paraId="63650FEF" w14:textId="77777777" w:rsidR="00D4670F" w:rsidRPr="0015709E" w:rsidRDefault="00D4670F" w:rsidP="0015709E">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D4670F" w:rsidRPr="0015709E" w14:paraId="09C19456" w14:textId="77777777" w:rsidTr="0015709E">
        <w:tc>
          <w:tcPr>
            <w:cnfStyle w:val="001000000000" w:firstRow="0" w:lastRow="0" w:firstColumn="1" w:lastColumn="0" w:oddVBand="0" w:evenVBand="0" w:oddHBand="0" w:evenHBand="0" w:firstRowFirstColumn="0" w:firstRowLastColumn="0" w:lastRowFirstColumn="0" w:lastRowLastColumn="0"/>
            <w:tcW w:w="534" w:type="dxa"/>
          </w:tcPr>
          <w:p w14:paraId="0F4A741A" w14:textId="77777777" w:rsidR="00D4670F" w:rsidRPr="0015709E" w:rsidRDefault="0015709E" w:rsidP="0015709E">
            <w:pPr>
              <w:spacing w:after="0"/>
              <w:rPr>
                <w:rFonts w:cs="Arial"/>
                <w:color w:val="000000" w:themeColor="text1"/>
              </w:rPr>
            </w:pPr>
            <w:r>
              <w:rPr>
                <w:rFonts w:cs="Arial"/>
                <w:color w:val="000000" w:themeColor="text1"/>
              </w:rPr>
              <w:t>4</w:t>
            </w:r>
          </w:p>
        </w:tc>
        <w:tc>
          <w:tcPr>
            <w:tcW w:w="3543" w:type="dxa"/>
          </w:tcPr>
          <w:p w14:paraId="3654C204" w14:textId="77777777" w:rsidR="00D4670F" w:rsidRPr="00F35AC6" w:rsidRDefault="00D4670F" w:rsidP="0015709E">
            <w:pPr>
              <w:spacing w:after="0"/>
              <w:jc w:val="left"/>
              <w:cnfStyle w:val="000000000000" w:firstRow="0" w:lastRow="0" w:firstColumn="0" w:lastColumn="0" w:oddVBand="0" w:evenVBand="0" w:oddHBand="0" w:evenHBand="0" w:firstRowFirstColumn="0" w:firstRowLastColumn="0" w:lastRowFirstColumn="0" w:lastRowLastColumn="0"/>
              <w:rPr>
                <w:rFonts w:cs="Arial"/>
                <w:color w:val="000000" w:themeColor="text1"/>
                <w:sz w:val="20"/>
              </w:rPr>
            </w:pPr>
            <w:r w:rsidRPr="00F35AC6">
              <w:rPr>
                <w:rFonts w:cs="Arial"/>
                <w:color w:val="000000" w:themeColor="text1"/>
                <w:sz w:val="20"/>
              </w:rPr>
              <w:t>Régulation automatique</w:t>
            </w:r>
          </w:p>
        </w:tc>
        <w:tc>
          <w:tcPr>
            <w:tcW w:w="1583" w:type="dxa"/>
          </w:tcPr>
          <w:p w14:paraId="6CA3F29C" w14:textId="77777777" w:rsidR="00D4670F" w:rsidRPr="00F35AC6" w:rsidRDefault="00D4670F" w:rsidP="0015709E">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Oui-non</w:t>
            </w:r>
          </w:p>
        </w:tc>
        <w:tc>
          <w:tcPr>
            <w:tcW w:w="1111" w:type="dxa"/>
            <w:gridSpan w:val="2"/>
            <w:shd w:val="clear" w:color="auto" w:fill="D9D9D9" w:themeFill="background1" w:themeFillShade="D9"/>
          </w:tcPr>
          <w:p w14:paraId="689F3EBC" w14:textId="77777777" w:rsidR="00D4670F" w:rsidRPr="00F35AC6" w:rsidRDefault="00D4670F" w:rsidP="0015709E">
            <w:pPr>
              <w:spacing w:after="0"/>
              <w:cnfStyle w:val="000000000000" w:firstRow="0" w:lastRow="0" w:firstColumn="0" w:lastColumn="0" w:oddVBand="0" w:evenVBand="0" w:oddHBand="0" w:evenHBand="0" w:firstRowFirstColumn="0" w:firstRowLastColumn="0" w:lastRowFirstColumn="0" w:lastRowLastColumn="0"/>
              <w:rPr>
                <w:sz w:val="20"/>
              </w:rPr>
            </w:pPr>
            <w:r w:rsidRPr="00F35AC6">
              <w:rPr>
                <w:rStyle w:val="lev"/>
                <w:b w:val="0"/>
                <w:color w:val="000000" w:themeColor="text1"/>
                <w:sz w:val="20"/>
              </w:rPr>
              <w:t>Non</w:t>
            </w:r>
          </w:p>
        </w:tc>
        <w:tc>
          <w:tcPr>
            <w:tcW w:w="3192" w:type="dxa"/>
          </w:tcPr>
          <w:p w14:paraId="40369A13" w14:textId="77777777" w:rsidR="00D4670F" w:rsidRPr="0015709E" w:rsidRDefault="00D4670F" w:rsidP="0015709E">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D4670F" w:rsidRPr="00B23126" w14:paraId="298C1CFA" w14:textId="77777777" w:rsidTr="0015709E">
        <w:tc>
          <w:tcPr>
            <w:cnfStyle w:val="001000000000" w:firstRow="0" w:lastRow="0" w:firstColumn="1" w:lastColumn="0" w:oddVBand="0" w:evenVBand="0" w:oddHBand="0" w:evenHBand="0" w:firstRowFirstColumn="0" w:firstRowLastColumn="0" w:lastRowFirstColumn="0" w:lastRowLastColumn="0"/>
            <w:tcW w:w="534" w:type="dxa"/>
          </w:tcPr>
          <w:p w14:paraId="62645B04" w14:textId="77777777" w:rsidR="00D4670F" w:rsidRPr="0015709E" w:rsidRDefault="0015709E" w:rsidP="0015709E">
            <w:pPr>
              <w:spacing w:after="0"/>
              <w:rPr>
                <w:rFonts w:cs="Arial"/>
                <w:color w:val="000000" w:themeColor="text1"/>
              </w:rPr>
            </w:pPr>
            <w:r>
              <w:rPr>
                <w:rFonts w:cs="Arial"/>
                <w:color w:val="000000" w:themeColor="text1"/>
              </w:rPr>
              <w:t>5</w:t>
            </w:r>
          </w:p>
        </w:tc>
        <w:tc>
          <w:tcPr>
            <w:tcW w:w="3543" w:type="dxa"/>
          </w:tcPr>
          <w:p w14:paraId="3F049600" w14:textId="77777777" w:rsidR="00D4670F" w:rsidRPr="00F35AC6" w:rsidRDefault="00D4670F" w:rsidP="0015709E">
            <w:pPr>
              <w:spacing w:after="0"/>
              <w:jc w:val="left"/>
              <w:cnfStyle w:val="000000000000" w:firstRow="0" w:lastRow="0" w:firstColumn="0" w:lastColumn="0" w:oddVBand="0" w:evenVBand="0" w:oddHBand="0" w:evenHBand="0" w:firstRowFirstColumn="0" w:firstRowLastColumn="0" w:lastRowFirstColumn="0" w:lastRowLastColumn="0"/>
              <w:rPr>
                <w:rFonts w:cs="Arial"/>
                <w:color w:val="000000" w:themeColor="text1"/>
                <w:sz w:val="20"/>
              </w:rPr>
            </w:pPr>
            <w:r w:rsidRPr="00F35AC6">
              <w:rPr>
                <w:rFonts w:cs="Arial"/>
                <w:color w:val="000000" w:themeColor="text1"/>
                <w:sz w:val="20"/>
              </w:rPr>
              <w:t>Marquage CE</w:t>
            </w:r>
          </w:p>
        </w:tc>
        <w:tc>
          <w:tcPr>
            <w:tcW w:w="1583" w:type="dxa"/>
          </w:tcPr>
          <w:p w14:paraId="2DFB46E8" w14:textId="77777777" w:rsidR="00D4670F" w:rsidRPr="00F35AC6" w:rsidRDefault="00D4670F" w:rsidP="0015709E">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Joindre le certificat</w:t>
            </w:r>
          </w:p>
        </w:tc>
        <w:tc>
          <w:tcPr>
            <w:tcW w:w="1111" w:type="dxa"/>
            <w:gridSpan w:val="2"/>
            <w:shd w:val="clear" w:color="auto" w:fill="D9D9D9" w:themeFill="background1" w:themeFillShade="D9"/>
          </w:tcPr>
          <w:p w14:paraId="1BDC0202" w14:textId="77777777" w:rsidR="00D4670F" w:rsidRPr="00F35AC6" w:rsidRDefault="00D4670F" w:rsidP="0015709E">
            <w:pPr>
              <w:spacing w:after="0"/>
              <w:cnfStyle w:val="000000000000" w:firstRow="0" w:lastRow="0" w:firstColumn="0" w:lastColumn="0" w:oddVBand="0" w:evenVBand="0" w:oddHBand="0" w:evenHBand="0" w:firstRowFirstColumn="0" w:firstRowLastColumn="0" w:lastRowFirstColumn="0" w:lastRowLastColumn="0"/>
              <w:rPr>
                <w:sz w:val="20"/>
              </w:rPr>
            </w:pPr>
            <w:r w:rsidRPr="00F35AC6">
              <w:rPr>
                <w:rStyle w:val="lev"/>
                <w:b w:val="0"/>
                <w:color w:val="000000" w:themeColor="text1"/>
                <w:sz w:val="20"/>
              </w:rPr>
              <w:t>Non</w:t>
            </w:r>
          </w:p>
        </w:tc>
        <w:tc>
          <w:tcPr>
            <w:tcW w:w="3192" w:type="dxa"/>
          </w:tcPr>
          <w:p w14:paraId="6245C464" w14:textId="77777777" w:rsidR="00D4670F" w:rsidRPr="0015709E" w:rsidRDefault="00D4670F" w:rsidP="0015709E">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D4670F" w:rsidRPr="0015709E" w14:paraId="0A9A8C05" w14:textId="77777777" w:rsidTr="0015709E">
        <w:tc>
          <w:tcPr>
            <w:cnfStyle w:val="001000000000" w:firstRow="0" w:lastRow="0" w:firstColumn="1" w:lastColumn="0" w:oddVBand="0" w:evenVBand="0" w:oddHBand="0" w:evenHBand="0" w:firstRowFirstColumn="0" w:firstRowLastColumn="0" w:lastRowFirstColumn="0" w:lastRowLastColumn="0"/>
            <w:tcW w:w="534" w:type="dxa"/>
          </w:tcPr>
          <w:p w14:paraId="7F4064D4" w14:textId="77777777" w:rsidR="00D4670F" w:rsidRPr="0015709E" w:rsidRDefault="0015709E" w:rsidP="0015709E">
            <w:pPr>
              <w:spacing w:after="0"/>
              <w:rPr>
                <w:rFonts w:cs="Arial"/>
                <w:color w:val="000000" w:themeColor="text1"/>
              </w:rPr>
            </w:pPr>
            <w:r>
              <w:rPr>
                <w:rFonts w:cs="Arial"/>
                <w:color w:val="000000" w:themeColor="text1"/>
              </w:rPr>
              <w:t>6</w:t>
            </w:r>
          </w:p>
        </w:tc>
        <w:tc>
          <w:tcPr>
            <w:tcW w:w="3543" w:type="dxa"/>
          </w:tcPr>
          <w:p w14:paraId="64691A31" w14:textId="77777777" w:rsidR="00D4670F" w:rsidRPr="00F35AC6" w:rsidRDefault="00D4670F" w:rsidP="0015709E">
            <w:pPr>
              <w:spacing w:after="0"/>
              <w:jc w:val="left"/>
              <w:cnfStyle w:val="000000000000" w:firstRow="0" w:lastRow="0" w:firstColumn="0" w:lastColumn="0" w:oddVBand="0" w:evenVBand="0" w:oddHBand="0" w:evenHBand="0" w:firstRowFirstColumn="0" w:firstRowLastColumn="0" w:lastRowFirstColumn="0" w:lastRowLastColumn="0"/>
              <w:rPr>
                <w:rFonts w:cs="Arial"/>
                <w:color w:val="000000" w:themeColor="text1"/>
                <w:sz w:val="20"/>
              </w:rPr>
            </w:pPr>
            <w:r w:rsidRPr="00F35AC6">
              <w:rPr>
                <w:rFonts w:cs="Arial"/>
                <w:color w:val="000000" w:themeColor="text1"/>
                <w:sz w:val="20"/>
              </w:rPr>
              <w:t xml:space="preserve">Dimensions </w:t>
            </w:r>
            <w:r w:rsidR="00F35AC6" w:rsidRPr="00F35AC6">
              <w:rPr>
                <w:rFonts w:cs="Arial"/>
                <w:color w:val="000000" w:themeColor="text1"/>
                <w:sz w:val="20"/>
              </w:rPr>
              <w:t>des matelas</w:t>
            </w:r>
            <w:r w:rsidRPr="00F35AC6">
              <w:rPr>
                <w:rFonts w:cs="Arial"/>
                <w:color w:val="000000" w:themeColor="text1"/>
                <w:sz w:val="20"/>
              </w:rPr>
              <w:t xml:space="preserve"> gonflés</w:t>
            </w:r>
          </w:p>
          <w:p w14:paraId="2F1EA956" w14:textId="77777777" w:rsidR="00D4670F" w:rsidRPr="00F35AC6" w:rsidRDefault="00D4670F" w:rsidP="0015709E">
            <w:pPr>
              <w:spacing w:after="0"/>
              <w:jc w:val="left"/>
              <w:cnfStyle w:val="000000000000" w:firstRow="0" w:lastRow="0" w:firstColumn="0" w:lastColumn="0" w:oddVBand="0" w:evenVBand="0" w:oddHBand="0" w:evenHBand="0" w:firstRowFirstColumn="0" w:firstRowLastColumn="0" w:lastRowFirstColumn="0" w:lastRowLastColumn="0"/>
              <w:rPr>
                <w:rFonts w:cs="Arial"/>
                <w:color w:val="000000" w:themeColor="text1"/>
                <w:sz w:val="20"/>
              </w:rPr>
            </w:pPr>
            <w:r w:rsidRPr="00F35AC6">
              <w:rPr>
                <w:rFonts w:cs="Arial"/>
                <w:color w:val="000000" w:themeColor="text1"/>
                <w:sz w:val="20"/>
              </w:rPr>
              <w:t>Junior</w:t>
            </w:r>
          </w:p>
          <w:p w14:paraId="4653126C" w14:textId="77777777" w:rsidR="00D4670F" w:rsidRPr="00F35AC6" w:rsidRDefault="00D4670F" w:rsidP="0015709E">
            <w:pPr>
              <w:spacing w:after="0"/>
              <w:jc w:val="left"/>
              <w:cnfStyle w:val="000000000000" w:firstRow="0" w:lastRow="0" w:firstColumn="0" w:lastColumn="0" w:oddVBand="0" w:evenVBand="0" w:oddHBand="0" w:evenHBand="0" w:firstRowFirstColumn="0" w:firstRowLastColumn="0" w:lastRowFirstColumn="0" w:lastRowLastColumn="0"/>
              <w:rPr>
                <w:rFonts w:cs="Arial"/>
                <w:color w:val="000000" w:themeColor="text1"/>
                <w:sz w:val="20"/>
              </w:rPr>
            </w:pPr>
            <w:r w:rsidRPr="00F35AC6">
              <w:rPr>
                <w:rFonts w:cs="Arial"/>
                <w:color w:val="000000" w:themeColor="text1"/>
                <w:sz w:val="20"/>
              </w:rPr>
              <w:t>Berceau</w:t>
            </w:r>
          </w:p>
          <w:p w14:paraId="7BF68C54" w14:textId="77777777" w:rsidR="00D4670F" w:rsidRPr="00F35AC6" w:rsidRDefault="00D4670F" w:rsidP="0015709E">
            <w:pPr>
              <w:spacing w:after="0"/>
              <w:jc w:val="left"/>
              <w:cnfStyle w:val="000000000000" w:firstRow="0" w:lastRow="0" w:firstColumn="0" w:lastColumn="0" w:oddVBand="0" w:evenVBand="0" w:oddHBand="0" w:evenHBand="0" w:firstRowFirstColumn="0" w:firstRowLastColumn="0" w:lastRowFirstColumn="0" w:lastRowLastColumn="0"/>
              <w:rPr>
                <w:rFonts w:cs="Arial"/>
                <w:color w:val="000000" w:themeColor="text1"/>
                <w:sz w:val="20"/>
              </w:rPr>
            </w:pPr>
            <w:r w:rsidRPr="00F35AC6">
              <w:rPr>
                <w:rFonts w:cs="Arial"/>
                <w:color w:val="000000" w:themeColor="text1"/>
                <w:sz w:val="20"/>
              </w:rPr>
              <w:t>Incubateur radiant</w:t>
            </w:r>
          </w:p>
          <w:p w14:paraId="3C725D37" w14:textId="77777777" w:rsidR="00D4670F" w:rsidRPr="00F35AC6" w:rsidRDefault="00D4670F" w:rsidP="0015709E">
            <w:pPr>
              <w:spacing w:after="0"/>
              <w:jc w:val="left"/>
              <w:cnfStyle w:val="000000000000" w:firstRow="0" w:lastRow="0" w:firstColumn="0" w:lastColumn="0" w:oddVBand="0" w:evenVBand="0" w:oddHBand="0" w:evenHBand="0" w:firstRowFirstColumn="0" w:firstRowLastColumn="0" w:lastRowFirstColumn="0" w:lastRowLastColumn="0"/>
              <w:rPr>
                <w:rFonts w:cs="Arial"/>
                <w:color w:val="000000" w:themeColor="text1"/>
                <w:sz w:val="20"/>
              </w:rPr>
            </w:pPr>
            <w:r w:rsidRPr="00F35AC6">
              <w:rPr>
                <w:rFonts w:cs="Arial"/>
                <w:color w:val="000000" w:themeColor="text1"/>
                <w:sz w:val="20"/>
              </w:rPr>
              <w:t>incubateur</w:t>
            </w:r>
          </w:p>
        </w:tc>
        <w:tc>
          <w:tcPr>
            <w:tcW w:w="1583" w:type="dxa"/>
          </w:tcPr>
          <w:p w14:paraId="0A6ED3A3" w14:textId="77777777" w:rsidR="00D4670F" w:rsidRPr="00F35AC6" w:rsidRDefault="00D4670F" w:rsidP="0015709E">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(L x l x h) cm</w:t>
            </w:r>
          </w:p>
        </w:tc>
        <w:tc>
          <w:tcPr>
            <w:tcW w:w="1111" w:type="dxa"/>
            <w:gridSpan w:val="2"/>
            <w:shd w:val="clear" w:color="auto" w:fill="D9D9D9" w:themeFill="background1" w:themeFillShade="D9"/>
          </w:tcPr>
          <w:p w14:paraId="58B9C0B9" w14:textId="77777777" w:rsidR="00D4670F" w:rsidRPr="00F35AC6" w:rsidRDefault="00D4670F" w:rsidP="0015709E">
            <w:pPr>
              <w:spacing w:after="0"/>
              <w:cnfStyle w:val="000000000000" w:firstRow="0" w:lastRow="0" w:firstColumn="0" w:lastColumn="0" w:oddVBand="0" w:evenVBand="0" w:oddHBand="0" w:evenHBand="0" w:firstRowFirstColumn="0" w:firstRowLastColumn="0" w:lastRowFirstColumn="0" w:lastRowLastColumn="0"/>
              <w:rPr>
                <w:sz w:val="20"/>
              </w:rPr>
            </w:pPr>
            <w:r w:rsidRPr="00F35AC6">
              <w:rPr>
                <w:rStyle w:val="lev"/>
                <w:b w:val="0"/>
                <w:color w:val="000000" w:themeColor="text1"/>
                <w:sz w:val="20"/>
              </w:rPr>
              <w:t>Non</w:t>
            </w:r>
          </w:p>
        </w:tc>
        <w:tc>
          <w:tcPr>
            <w:tcW w:w="3192" w:type="dxa"/>
          </w:tcPr>
          <w:p w14:paraId="69234EFF" w14:textId="77777777" w:rsidR="00D4670F" w:rsidRPr="0015709E" w:rsidRDefault="00D4670F" w:rsidP="0015709E">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D4670F" w:rsidRPr="0015709E" w14:paraId="7D28378A" w14:textId="77777777" w:rsidTr="0015709E">
        <w:tc>
          <w:tcPr>
            <w:cnfStyle w:val="001000000000" w:firstRow="0" w:lastRow="0" w:firstColumn="1" w:lastColumn="0" w:oddVBand="0" w:evenVBand="0" w:oddHBand="0" w:evenHBand="0" w:firstRowFirstColumn="0" w:firstRowLastColumn="0" w:lastRowFirstColumn="0" w:lastRowLastColumn="0"/>
            <w:tcW w:w="534" w:type="dxa"/>
          </w:tcPr>
          <w:p w14:paraId="65FA4733" w14:textId="77777777" w:rsidR="00D4670F" w:rsidRPr="0015709E" w:rsidRDefault="0015709E" w:rsidP="0015709E">
            <w:pPr>
              <w:spacing w:after="0"/>
              <w:rPr>
                <w:rFonts w:cs="Arial"/>
                <w:color w:val="000000" w:themeColor="text1"/>
              </w:rPr>
            </w:pPr>
            <w:r>
              <w:rPr>
                <w:rFonts w:cs="Arial"/>
                <w:color w:val="000000" w:themeColor="text1"/>
              </w:rPr>
              <w:t>7</w:t>
            </w:r>
          </w:p>
        </w:tc>
        <w:tc>
          <w:tcPr>
            <w:tcW w:w="3543" w:type="dxa"/>
          </w:tcPr>
          <w:p w14:paraId="4D8A4FE2" w14:textId="77777777" w:rsidR="00D4670F" w:rsidRPr="00F35AC6" w:rsidRDefault="00D4670F" w:rsidP="0015709E">
            <w:pPr>
              <w:spacing w:after="0"/>
              <w:jc w:val="left"/>
              <w:cnfStyle w:val="000000000000" w:firstRow="0" w:lastRow="0" w:firstColumn="0" w:lastColumn="0" w:oddVBand="0" w:evenVBand="0" w:oddHBand="0" w:evenHBand="0" w:firstRowFirstColumn="0" w:firstRowLastColumn="0" w:lastRowFirstColumn="0" w:lastRowLastColumn="0"/>
              <w:rPr>
                <w:rFonts w:cs="Arial"/>
                <w:color w:val="000000" w:themeColor="text1"/>
                <w:sz w:val="20"/>
              </w:rPr>
            </w:pPr>
            <w:r w:rsidRPr="00F35AC6">
              <w:rPr>
                <w:rFonts w:cs="Arial"/>
                <w:color w:val="000000" w:themeColor="text1"/>
                <w:sz w:val="20"/>
              </w:rPr>
              <w:t>Fonction transport du patient</w:t>
            </w:r>
          </w:p>
        </w:tc>
        <w:tc>
          <w:tcPr>
            <w:tcW w:w="1583" w:type="dxa"/>
          </w:tcPr>
          <w:p w14:paraId="4E278192" w14:textId="77777777" w:rsidR="00D4670F" w:rsidRPr="00F35AC6" w:rsidRDefault="00D4670F" w:rsidP="0015709E">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Oui-non</w:t>
            </w:r>
          </w:p>
        </w:tc>
        <w:tc>
          <w:tcPr>
            <w:tcW w:w="1111" w:type="dxa"/>
            <w:gridSpan w:val="2"/>
            <w:shd w:val="clear" w:color="auto" w:fill="D9D9D9" w:themeFill="background1" w:themeFillShade="D9"/>
          </w:tcPr>
          <w:p w14:paraId="5CA28A2A" w14:textId="77777777" w:rsidR="00D4670F" w:rsidRPr="00F35AC6" w:rsidRDefault="00D4670F" w:rsidP="0015709E">
            <w:pPr>
              <w:spacing w:after="0"/>
              <w:cnfStyle w:val="000000000000" w:firstRow="0" w:lastRow="0" w:firstColumn="0" w:lastColumn="0" w:oddVBand="0" w:evenVBand="0" w:oddHBand="0" w:evenHBand="0" w:firstRowFirstColumn="0" w:firstRowLastColumn="0" w:lastRowFirstColumn="0" w:lastRowLastColumn="0"/>
              <w:rPr>
                <w:sz w:val="20"/>
              </w:rPr>
            </w:pPr>
            <w:r w:rsidRPr="00F35AC6">
              <w:rPr>
                <w:rStyle w:val="lev"/>
                <w:b w:val="0"/>
                <w:color w:val="000000" w:themeColor="text1"/>
                <w:sz w:val="20"/>
              </w:rPr>
              <w:t>Non</w:t>
            </w:r>
          </w:p>
        </w:tc>
        <w:tc>
          <w:tcPr>
            <w:tcW w:w="3192" w:type="dxa"/>
          </w:tcPr>
          <w:p w14:paraId="629B5C13" w14:textId="77777777" w:rsidR="00D4670F" w:rsidRPr="0015709E" w:rsidRDefault="00D4670F" w:rsidP="0015709E">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D4670F" w:rsidRPr="0015709E" w14:paraId="08E3B373" w14:textId="77777777" w:rsidTr="0015709E">
        <w:tc>
          <w:tcPr>
            <w:cnfStyle w:val="001000000000" w:firstRow="0" w:lastRow="0" w:firstColumn="1" w:lastColumn="0" w:oddVBand="0" w:evenVBand="0" w:oddHBand="0" w:evenHBand="0" w:firstRowFirstColumn="0" w:firstRowLastColumn="0" w:lastRowFirstColumn="0" w:lastRowLastColumn="0"/>
            <w:tcW w:w="534" w:type="dxa"/>
          </w:tcPr>
          <w:p w14:paraId="0AE7A5E4" w14:textId="77777777" w:rsidR="00D4670F" w:rsidRPr="0015709E" w:rsidRDefault="0015709E" w:rsidP="0015709E">
            <w:pPr>
              <w:spacing w:after="0"/>
              <w:rPr>
                <w:rFonts w:cs="Arial"/>
                <w:color w:val="000000" w:themeColor="text1"/>
              </w:rPr>
            </w:pPr>
            <w:r>
              <w:rPr>
                <w:rFonts w:cs="Arial"/>
                <w:color w:val="000000" w:themeColor="text1"/>
              </w:rPr>
              <w:t>8</w:t>
            </w:r>
          </w:p>
        </w:tc>
        <w:tc>
          <w:tcPr>
            <w:tcW w:w="3543" w:type="dxa"/>
          </w:tcPr>
          <w:p w14:paraId="73D3DFEF" w14:textId="77777777" w:rsidR="00D4670F" w:rsidRPr="00F35AC6" w:rsidRDefault="00D4670F" w:rsidP="0015709E">
            <w:pPr>
              <w:spacing w:after="0"/>
              <w:jc w:val="left"/>
              <w:cnfStyle w:val="000000000000" w:firstRow="0" w:lastRow="0" w:firstColumn="0" w:lastColumn="0" w:oddVBand="0" w:evenVBand="0" w:oddHBand="0" w:evenHBand="0" w:firstRowFirstColumn="0" w:firstRowLastColumn="0" w:lastRowFirstColumn="0" w:lastRowLastColumn="0"/>
              <w:rPr>
                <w:rFonts w:cs="Arial"/>
                <w:color w:val="000000" w:themeColor="text1"/>
                <w:sz w:val="20"/>
              </w:rPr>
            </w:pPr>
            <w:r w:rsidRPr="00F35AC6">
              <w:rPr>
                <w:rFonts w:cs="Arial"/>
                <w:color w:val="000000" w:themeColor="text1"/>
                <w:sz w:val="20"/>
              </w:rPr>
              <w:t>Mode pression alternée</w:t>
            </w:r>
          </w:p>
        </w:tc>
        <w:tc>
          <w:tcPr>
            <w:tcW w:w="1583" w:type="dxa"/>
          </w:tcPr>
          <w:p w14:paraId="2242D84D" w14:textId="77777777" w:rsidR="00D4670F" w:rsidRPr="00F35AC6" w:rsidRDefault="00D4670F" w:rsidP="0015709E">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Oui-non</w:t>
            </w:r>
          </w:p>
        </w:tc>
        <w:tc>
          <w:tcPr>
            <w:tcW w:w="1111" w:type="dxa"/>
            <w:gridSpan w:val="2"/>
            <w:shd w:val="clear" w:color="auto" w:fill="D9D9D9" w:themeFill="background1" w:themeFillShade="D9"/>
          </w:tcPr>
          <w:p w14:paraId="7970BAD7" w14:textId="77777777" w:rsidR="00D4670F" w:rsidRPr="00F35AC6" w:rsidRDefault="00D4670F" w:rsidP="0015709E">
            <w:pPr>
              <w:spacing w:after="0"/>
              <w:cnfStyle w:val="000000000000" w:firstRow="0" w:lastRow="0" w:firstColumn="0" w:lastColumn="0" w:oddVBand="0" w:evenVBand="0" w:oddHBand="0" w:evenHBand="0" w:firstRowFirstColumn="0" w:firstRowLastColumn="0" w:lastRowFirstColumn="0" w:lastRowLastColumn="0"/>
              <w:rPr>
                <w:sz w:val="20"/>
              </w:rPr>
            </w:pPr>
            <w:r w:rsidRPr="00F35AC6">
              <w:rPr>
                <w:rStyle w:val="lev"/>
                <w:b w:val="0"/>
                <w:color w:val="000000" w:themeColor="text1"/>
                <w:sz w:val="20"/>
              </w:rPr>
              <w:t>Non</w:t>
            </w:r>
          </w:p>
        </w:tc>
        <w:tc>
          <w:tcPr>
            <w:tcW w:w="3192" w:type="dxa"/>
          </w:tcPr>
          <w:p w14:paraId="74BCC523" w14:textId="77777777" w:rsidR="00D4670F" w:rsidRPr="0015709E" w:rsidRDefault="00D4670F" w:rsidP="0015709E">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D4670F" w:rsidRPr="0015709E" w14:paraId="01B14E69" w14:textId="77777777" w:rsidTr="0015709E">
        <w:tc>
          <w:tcPr>
            <w:cnfStyle w:val="001000000000" w:firstRow="0" w:lastRow="0" w:firstColumn="1" w:lastColumn="0" w:oddVBand="0" w:evenVBand="0" w:oddHBand="0" w:evenHBand="0" w:firstRowFirstColumn="0" w:firstRowLastColumn="0" w:lastRowFirstColumn="0" w:lastRowLastColumn="0"/>
            <w:tcW w:w="534" w:type="dxa"/>
          </w:tcPr>
          <w:p w14:paraId="2267ED44" w14:textId="77777777" w:rsidR="00D4670F" w:rsidRPr="0015709E" w:rsidRDefault="0015709E" w:rsidP="0015709E">
            <w:pPr>
              <w:spacing w:after="0"/>
              <w:rPr>
                <w:rFonts w:cs="Arial"/>
                <w:color w:val="000000" w:themeColor="text1"/>
              </w:rPr>
            </w:pPr>
            <w:r>
              <w:rPr>
                <w:rFonts w:cs="Arial"/>
                <w:color w:val="000000" w:themeColor="text1"/>
              </w:rPr>
              <w:t>9</w:t>
            </w:r>
          </w:p>
        </w:tc>
        <w:tc>
          <w:tcPr>
            <w:tcW w:w="3543" w:type="dxa"/>
          </w:tcPr>
          <w:p w14:paraId="0805FCCF" w14:textId="77777777" w:rsidR="00D4670F" w:rsidRPr="00F35AC6" w:rsidRDefault="00D4670F" w:rsidP="0015709E">
            <w:pPr>
              <w:spacing w:after="0"/>
              <w:jc w:val="left"/>
              <w:cnfStyle w:val="000000000000" w:firstRow="0" w:lastRow="0" w:firstColumn="0" w:lastColumn="0" w:oddVBand="0" w:evenVBand="0" w:oddHBand="0" w:evenHBand="0" w:firstRowFirstColumn="0" w:firstRowLastColumn="0" w:lastRowFirstColumn="0" w:lastRowLastColumn="0"/>
              <w:rPr>
                <w:rFonts w:cs="Arial"/>
                <w:color w:val="000000" w:themeColor="text1"/>
                <w:sz w:val="20"/>
              </w:rPr>
            </w:pPr>
            <w:r w:rsidRPr="00F35AC6">
              <w:rPr>
                <w:rFonts w:cs="Arial"/>
                <w:color w:val="000000" w:themeColor="text1"/>
                <w:sz w:val="20"/>
              </w:rPr>
              <w:t>Mode basse pression continue</w:t>
            </w:r>
          </w:p>
        </w:tc>
        <w:tc>
          <w:tcPr>
            <w:tcW w:w="1583" w:type="dxa"/>
          </w:tcPr>
          <w:p w14:paraId="68C04007" w14:textId="77777777" w:rsidR="00D4670F" w:rsidRPr="00F35AC6" w:rsidRDefault="00D4670F" w:rsidP="0015709E">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Oui-non</w:t>
            </w:r>
          </w:p>
        </w:tc>
        <w:tc>
          <w:tcPr>
            <w:tcW w:w="1111" w:type="dxa"/>
            <w:gridSpan w:val="2"/>
            <w:shd w:val="clear" w:color="auto" w:fill="D9D9D9" w:themeFill="background1" w:themeFillShade="D9"/>
          </w:tcPr>
          <w:p w14:paraId="32653A8A" w14:textId="77777777" w:rsidR="00D4670F" w:rsidRPr="00F35AC6" w:rsidRDefault="00D4670F" w:rsidP="0015709E">
            <w:pPr>
              <w:spacing w:after="0"/>
              <w:cnfStyle w:val="000000000000" w:firstRow="0" w:lastRow="0" w:firstColumn="0" w:lastColumn="0" w:oddVBand="0" w:evenVBand="0" w:oddHBand="0" w:evenHBand="0" w:firstRowFirstColumn="0" w:firstRowLastColumn="0" w:lastRowFirstColumn="0" w:lastRowLastColumn="0"/>
              <w:rPr>
                <w:sz w:val="20"/>
              </w:rPr>
            </w:pPr>
            <w:r w:rsidRPr="00F35AC6">
              <w:rPr>
                <w:rStyle w:val="lev"/>
                <w:b w:val="0"/>
                <w:color w:val="000000" w:themeColor="text1"/>
                <w:sz w:val="20"/>
              </w:rPr>
              <w:t>Non</w:t>
            </w:r>
          </w:p>
        </w:tc>
        <w:tc>
          <w:tcPr>
            <w:tcW w:w="3192" w:type="dxa"/>
          </w:tcPr>
          <w:p w14:paraId="70838C7B" w14:textId="77777777" w:rsidR="00D4670F" w:rsidRPr="0015709E" w:rsidRDefault="00D4670F" w:rsidP="0015709E">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D4670F" w:rsidRPr="00B23126" w14:paraId="0A689704" w14:textId="77777777" w:rsidTr="0015709E">
        <w:tc>
          <w:tcPr>
            <w:cnfStyle w:val="001000000000" w:firstRow="0" w:lastRow="0" w:firstColumn="1" w:lastColumn="0" w:oddVBand="0" w:evenVBand="0" w:oddHBand="0" w:evenHBand="0" w:firstRowFirstColumn="0" w:firstRowLastColumn="0" w:lastRowFirstColumn="0" w:lastRowLastColumn="0"/>
            <w:tcW w:w="534" w:type="dxa"/>
          </w:tcPr>
          <w:p w14:paraId="0A19D236" w14:textId="77777777" w:rsidR="00D4670F" w:rsidRPr="0015709E" w:rsidRDefault="0015709E" w:rsidP="0015709E">
            <w:pPr>
              <w:tabs>
                <w:tab w:val="left" w:pos="1701"/>
                <w:tab w:val="left" w:pos="6237"/>
              </w:tabs>
              <w:spacing w:after="0"/>
              <w:rPr>
                <w:rStyle w:val="lev"/>
                <w:b/>
                <w:color w:val="000000" w:themeColor="text1"/>
              </w:rPr>
            </w:pPr>
            <w:r>
              <w:rPr>
                <w:rStyle w:val="lev"/>
                <w:b/>
                <w:color w:val="000000" w:themeColor="text1"/>
              </w:rPr>
              <w:t>10</w:t>
            </w:r>
          </w:p>
        </w:tc>
        <w:tc>
          <w:tcPr>
            <w:tcW w:w="3543" w:type="dxa"/>
          </w:tcPr>
          <w:p w14:paraId="1BA220B6" w14:textId="77777777" w:rsidR="00D4670F" w:rsidRPr="00F35AC6" w:rsidRDefault="00D4670F" w:rsidP="0015709E">
            <w:pPr>
              <w:tabs>
                <w:tab w:val="left" w:pos="1701"/>
                <w:tab w:val="left" w:pos="6237"/>
              </w:tabs>
              <w:spacing w:after="0"/>
              <w:jc w:val="left"/>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 xml:space="preserve">Traitement anti bactérien de la housse </w:t>
            </w:r>
          </w:p>
        </w:tc>
        <w:tc>
          <w:tcPr>
            <w:tcW w:w="1583" w:type="dxa"/>
          </w:tcPr>
          <w:p w14:paraId="35CDAE57" w14:textId="77777777" w:rsidR="00D4670F" w:rsidRPr="00F35AC6" w:rsidRDefault="00D4670F" w:rsidP="0015709E">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Oui-non</w:t>
            </w:r>
          </w:p>
        </w:tc>
        <w:tc>
          <w:tcPr>
            <w:tcW w:w="1111" w:type="dxa"/>
            <w:gridSpan w:val="2"/>
            <w:shd w:val="clear" w:color="auto" w:fill="D9D9D9" w:themeFill="background1" w:themeFillShade="D9"/>
          </w:tcPr>
          <w:p w14:paraId="2EA60E18" w14:textId="77777777" w:rsidR="00D4670F" w:rsidRPr="00F35AC6" w:rsidRDefault="00D4670F" w:rsidP="0015709E">
            <w:pPr>
              <w:spacing w:after="0"/>
              <w:cnfStyle w:val="000000000000" w:firstRow="0" w:lastRow="0" w:firstColumn="0" w:lastColumn="0" w:oddVBand="0" w:evenVBand="0" w:oddHBand="0" w:evenHBand="0" w:firstRowFirstColumn="0" w:firstRowLastColumn="0" w:lastRowFirstColumn="0" w:lastRowLastColumn="0"/>
              <w:rPr>
                <w:sz w:val="20"/>
              </w:rPr>
            </w:pPr>
            <w:r w:rsidRPr="00F35AC6">
              <w:rPr>
                <w:rStyle w:val="lev"/>
                <w:b w:val="0"/>
                <w:color w:val="000000" w:themeColor="text1"/>
                <w:sz w:val="20"/>
              </w:rPr>
              <w:t>Non</w:t>
            </w:r>
          </w:p>
        </w:tc>
        <w:tc>
          <w:tcPr>
            <w:tcW w:w="3192" w:type="dxa"/>
          </w:tcPr>
          <w:p w14:paraId="33777FA4" w14:textId="77777777" w:rsidR="00D4670F" w:rsidRPr="0015709E" w:rsidRDefault="00D4670F" w:rsidP="0015709E">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D4670F" w:rsidRPr="00B23126" w14:paraId="73965643" w14:textId="77777777" w:rsidTr="0015709E">
        <w:tc>
          <w:tcPr>
            <w:cnfStyle w:val="001000000000" w:firstRow="0" w:lastRow="0" w:firstColumn="1" w:lastColumn="0" w:oddVBand="0" w:evenVBand="0" w:oddHBand="0" w:evenHBand="0" w:firstRowFirstColumn="0" w:firstRowLastColumn="0" w:lastRowFirstColumn="0" w:lastRowLastColumn="0"/>
            <w:tcW w:w="9963" w:type="dxa"/>
            <w:gridSpan w:val="6"/>
          </w:tcPr>
          <w:p w14:paraId="69761F29" w14:textId="77777777" w:rsidR="00D4670F" w:rsidRPr="006D4ADE" w:rsidRDefault="00D4670F" w:rsidP="0015709E">
            <w:pPr>
              <w:tabs>
                <w:tab w:val="left" w:pos="1701"/>
                <w:tab w:val="left" w:pos="6237"/>
              </w:tabs>
              <w:spacing w:after="0"/>
              <w:rPr>
                <w:rStyle w:val="lev"/>
                <w:color w:val="000000" w:themeColor="text1"/>
                <w:sz w:val="28"/>
                <w:szCs w:val="28"/>
              </w:rPr>
            </w:pPr>
            <w:r w:rsidRPr="006D4ADE">
              <w:rPr>
                <w:rStyle w:val="lev"/>
                <w:color w:val="000000" w:themeColor="text1"/>
                <w:sz w:val="28"/>
                <w:szCs w:val="28"/>
              </w:rPr>
              <w:t xml:space="preserve">Matelas </w:t>
            </w:r>
          </w:p>
        </w:tc>
      </w:tr>
      <w:tr w:rsidR="00D4670F" w:rsidRPr="00B23126" w14:paraId="3C5FB016" w14:textId="77777777" w:rsidTr="0015709E">
        <w:tc>
          <w:tcPr>
            <w:cnfStyle w:val="001000000000" w:firstRow="0" w:lastRow="0" w:firstColumn="1" w:lastColumn="0" w:oddVBand="0" w:evenVBand="0" w:oddHBand="0" w:evenHBand="0" w:firstRowFirstColumn="0" w:firstRowLastColumn="0" w:lastRowFirstColumn="0" w:lastRowLastColumn="0"/>
            <w:tcW w:w="534" w:type="dxa"/>
          </w:tcPr>
          <w:p w14:paraId="69783788" w14:textId="77777777" w:rsidR="00D4670F" w:rsidRPr="0015709E" w:rsidRDefault="0015709E" w:rsidP="0015709E">
            <w:pPr>
              <w:spacing w:after="0"/>
              <w:rPr>
                <w:color w:val="000000" w:themeColor="text1"/>
              </w:rPr>
            </w:pPr>
            <w:r>
              <w:rPr>
                <w:color w:val="000000" w:themeColor="text1"/>
              </w:rPr>
              <w:t>11</w:t>
            </w:r>
          </w:p>
        </w:tc>
        <w:tc>
          <w:tcPr>
            <w:tcW w:w="3543" w:type="dxa"/>
          </w:tcPr>
          <w:p w14:paraId="43F74B86" w14:textId="77777777" w:rsidR="00D4670F" w:rsidRPr="00F35AC6" w:rsidRDefault="00D4670F" w:rsidP="0015709E">
            <w:pPr>
              <w:spacing w:after="0"/>
              <w:jc w:val="left"/>
              <w:cnfStyle w:val="000000000000" w:firstRow="0" w:lastRow="0" w:firstColumn="0" w:lastColumn="0" w:oddVBand="0" w:evenVBand="0" w:oddHBand="0" w:evenHBand="0" w:firstRowFirstColumn="0" w:firstRowLastColumn="0" w:lastRowFirstColumn="0" w:lastRowLastColumn="0"/>
              <w:rPr>
                <w:color w:val="000000" w:themeColor="text1"/>
                <w:sz w:val="20"/>
              </w:rPr>
            </w:pPr>
            <w:r w:rsidRPr="00F35AC6">
              <w:rPr>
                <w:color w:val="000000" w:themeColor="text1"/>
                <w:sz w:val="20"/>
              </w:rPr>
              <w:t xml:space="preserve">Charge admissible, patient en positon allongée </w:t>
            </w:r>
          </w:p>
          <w:p w14:paraId="01193BD6" w14:textId="77777777" w:rsidR="00D4670F" w:rsidRPr="00F35AC6" w:rsidRDefault="00D4670F" w:rsidP="0015709E">
            <w:pPr>
              <w:spacing w:after="0"/>
              <w:jc w:val="left"/>
              <w:cnfStyle w:val="000000000000" w:firstRow="0" w:lastRow="0" w:firstColumn="0" w:lastColumn="0" w:oddVBand="0" w:evenVBand="0" w:oddHBand="0" w:evenHBand="0" w:firstRowFirstColumn="0" w:firstRowLastColumn="0" w:lastRowFirstColumn="0" w:lastRowLastColumn="0"/>
              <w:rPr>
                <w:color w:val="000000" w:themeColor="text1"/>
                <w:sz w:val="20"/>
              </w:rPr>
            </w:pPr>
            <w:r w:rsidRPr="00F35AC6">
              <w:rPr>
                <w:color w:val="000000" w:themeColor="text1"/>
                <w:sz w:val="20"/>
              </w:rPr>
              <w:t>Junior</w:t>
            </w:r>
          </w:p>
          <w:p w14:paraId="4019204A" w14:textId="77777777" w:rsidR="00D4670F" w:rsidRPr="00F35AC6" w:rsidRDefault="00D4670F" w:rsidP="0015709E">
            <w:pPr>
              <w:spacing w:after="0"/>
              <w:jc w:val="left"/>
              <w:cnfStyle w:val="000000000000" w:firstRow="0" w:lastRow="0" w:firstColumn="0" w:lastColumn="0" w:oddVBand="0" w:evenVBand="0" w:oddHBand="0" w:evenHBand="0" w:firstRowFirstColumn="0" w:firstRowLastColumn="0" w:lastRowFirstColumn="0" w:lastRowLastColumn="0"/>
              <w:rPr>
                <w:color w:val="000000" w:themeColor="text1"/>
                <w:sz w:val="20"/>
              </w:rPr>
            </w:pPr>
            <w:r w:rsidRPr="00F35AC6">
              <w:rPr>
                <w:color w:val="000000" w:themeColor="text1"/>
                <w:sz w:val="20"/>
              </w:rPr>
              <w:t>Berceau</w:t>
            </w:r>
          </w:p>
          <w:p w14:paraId="1EF87C6B" w14:textId="77777777" w:rsidR="00D4670F" w:rsidRPr="00F35AC6" w:rsidRDefault="00D4670F" w:rsidP="0015709E">
            <w:pPr>
              <w:spacing w:after="0"/>
              <w:jc w:val="left"/>
              <w:cnfStyle w:val="000000000000" w:firstRow="0" w:lastRow="0" w:firstColumn="0" w:lastColumn="0" w:oddVBand="0" w:evenVBand="0" w:oddHBand="0" w:evenHBand="0" w:firstRowFirstColumn="0" w:firstRowLastColumn="0" w:lastRowFirstColumn="0" w:lastRowLastColumn="0"/>
              <w:rPr>
                <w:color w:val="000000" w:themeColor="text1"/>
                <w:sz w:val="20"/>
              </w:rPr>
            </w:pPr>
            <w:r w:rsidRPr="00F35AC6">
              <w:rPr>
                <w:color w:val="000000" w:themeColor="text1"/>
                <w:sz w:val="20"/>
              </w:rPr>
              <w:t>Incubateur radiant</w:t>
            </w:r>
          </w:p>
          <w:p w14:paraId="3DC9E964" w14:textId="77777777" w:rsidR="00D4670F" w:rsidRPr="00F35AC6" w:rsidRDefault="00D4670F" w:rsidP="0015709E">
            <w:pPr>
              <w:spacing w:after="0"/>
              <w:jc w:val="left"/>
              <w:cnfStyle w:val="000000000000" w:firstRow="0" w:lastRow="0" w:firstColumn="0" w:lastColumn="0" w:oddVBand="0" w:evenVBand="0" w:oddHBand="0" w:evenHBand="0" w:firstRowFirstColumn="0" w:firstRowLastColumn="0" w:lastRowFirstColumn="0" w:lastRowLastColumn="0"/>
              <w:rPr>
                <w:color w:val="000000" w:themeColor="text1"/>
                <w:sz w:val="20"/>
              </w:rPr>
            </w:pPr>
            <w:r w:rsidRPr="00F35AC6">
              <w:rPr>
                <w:color w:val="000000" w:themeColor="text1"/>
                <w:sz w:val="20"/>
              </w:rPr>
              <w:t>incubateur</w:t>
            </w:r>
          </w:p>
        </w:tc>
        <w:tc>
          <w:tcPr>
            <w:tcW w:w="1701" w:type="dxa"/>
            <w:gridSpan w:val="2"/>
          </w:tcPr>
          <w:p w14:paraId="060B76FA" w14:textId="77777777" w:rsidR="00D4670F" w:rsidRPr="00F35AC6" w:rsidRDefault="00D4670F" w:rsidP="0015709E">
            <w:pPr>
              <w:spacing w:after="0"/>
              <w:cnfStyle w:val="000000000000" w:firstRow="0" w:lastRow="0" w:firstColumn="0" w:lastColumn="0" w:oddVBand="0" w:evenVBand="0" w:oddHBand="0" w:evenHBand="0" w:firstRowFirstColumn="0" w:firstRowLastColumn="0" w:lastRowFirstColumn="0" w:lastRowLastColumn="0"/>
              <w:rPr>
                <w:color w:val="000000" w:themeColor="text1"/>
                <w:sz w:val="20"/>
              </w:rPr>
            </w:pPr>
            <w:r w:rsidRPr="00F35AC6">
              <w:rPr>
                <w:color w:val="000000" w:themeColor="text1"/>
                <w:sz w:val="20"/>
              </w:rPr>
              <w:t>Kg : mini-maxi</w:t>
            </w:r>
          </w:p>
        </w:tc>
        <w:tc>
          <w:tcPr>
            <w:tcW w:w="993" w:type="dxa"/>
          </w:tcPr>
          <w:p w14:paraId="00DFF98A" w14:textId="77777777" w:rsidR="00D4670F" w:rsidRPr="00F35AC6" w:rsidRDefault="00D4670F" w:rsidP="0015709E">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X</w:t>
            </w:r>
          </w:p>
        </w:tc>
        <w:tc>
          <w:tcPr>
            <w:tcW w:w="3192" w:type="dxa"/>
          </w:tcPr>
          <w:p w14:paraId="2B74D6C3" w14:textId="77777777" w:rsidR="00D4670F" w:rsidRPr="00F35AC6" w:rsidRDefault="00D4670F" w:rsidP="0015709E">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p>
        </w:tc>
      </w:tr>
      <w:tr w:rsidR="00D4670F" w:rsidRPr="00B23126" w14:paraId="4580CFDF" w14:textId="77777777" w:rsidTr="0015709E">
        <w:tc>
          <w:tcPr>
            <w:cnfStyle w:val="001000000000" w:firstRow="0" w:lastRow="0" w:firstColumn="1" w:lastColumn="0" w:oddVBand="0" w:evenVBand="0" w:oddHBand="0" w:evenHBand="0" w:firstRowFirstColumn="0" w:firstRowLastColumn="0" w:lastRowFirstColumn="0" w:lastRowLastColumn="0"/>
            <w:tcW w:w="534" w:type="dxa"/>
          </w:tcPr>
          <w:p w14:paraId="3DF318A4" w14:textId="77777777" w:rsidR="00D4670F" w:rsidRPr="0015709E" w:rsidRDefault="0015709E" w:rsidP="0015709E">
            <w:pPr>
              <w:spacing w:after="0"/>
              <w:rPr>
                <w:color w:val="000000" w:themeColor="text1"/>
              </w:rPr>
            </w:pPr>
            <w:r>
              <w:rPr>
                <w:color w:val="000000" w:themeColor="text1"/>
              </w:rPr>
              <w:t>12</w:t>
            </w:r>
          </w:p>
        </w:tc>
        <w:tc>
          <w:tcPr>
            <w:tcW w:w="3543" w:type="dxa"/>
          </w:tcPr>
          <w:p w14:paraId="3205293D" w14:textId="77777777" w:rsidR="00D4670F" w:rsidRPr="00F35AC6" w:rsidRDefault="00D4670F" w:rsidP="0015709E">
            <w:pPr>
              <w:spacing w:after="0"/>
              <w:jc w:val="left"/>
              <w:cnfStyle w:val="000000000000" w:firstRow="0" w:lastRow="0" w:firstColumn="0" w:lastColumn="0" w:oddVBand="0" w:evenVBand="0" w:oddHBand="0" w:evenHBand="0" w:firstRowFirstColumn="0" w:firstRowLastColumn="0" w:lastRowFirstColumn="0" w:lastRowLastColumn="0"/>
              <w:rPr>
                <w:rFonts w:cs="Arial"/>
                <w:color w:val="000000" w:themeColor="text1"/>
                <w:sz w:val="20"/>
              </w:rPr>
            </w:pPr>
            <w:r w:rsidRPr="00F35AC6">
              <w:rPr>
                <w:rFonts w:cs="Arial"/>
                <w:color w:val="000000" w:themeColor="text1"/>
                <w:sz w:val="20"/>
              </w:rPr>
              <w:t>Autonomie du mode transport</w:t>
            </w:r>
          </w:p>
        </w:tc>
        <w:tc>
          <w:tcPr>
            <w:tcW w:w="1701" w:type="dxa"/>
            <w:gridSpan w:val="2"/>
          </w:tcPr>
          <w:p w14:paraId="0B0BE4F3" w14:textId="77777777" w:rsidR="00D4670F" w:rsidRPr="00F35AC6" w:rsidRDefault="00D4670F" w:rsidP="0015709E">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heures</w:t>
            </w:r>
          </w:p>
        </w:tc>
        <w:tc>
          <w:tcPr>
            <w:tcW w:w="993" w:type="dxa"/>
          </w:tcPr>
          <w:p w14:paraId="625B054F" w14:textId="77777777" w:rsidR="00D4670F" w:rsidRPr="00F35AC6" w:rsidRDefault="00D4670F" w:rsidP="0015709E">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X</w:t>
            </w:r>
          </w:p>
        </w:tc>
        <w:tc>
          <w:tcPr>
            <w:tcW w:w="3192" w:type="dxa"/>
          </w:tcPr>
          <w:p w14:paraId="58E78908" w14:textId="77777777" w:rsidR="00D4670F" w:rsidRPr="00F35AC6" w:rsidRDefault="00D4670F" w:rsidP="0015709E">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p>
        </w:tc>
      </w:tr>
      <w:tr w:rsidR="00D4670F" w:rsidRPr="00B23126" w14:paraId="354D59EE" w14:textId="77777777" w:rsidTr="0015709E">
        <w:tc>
          <w:tcPr>
            <w:cnfStyle w:val="001000000000" w:firstRow="0" w:lastRow="0" w:firstColumn="1" w:lastColumn="0" w:oddVBand="0" w:evenVBand="0" w:oddHBand="0" w:evenHBand="0" w:firstRowFirstColumn="0" w:firstRowLastColumn="0" w:lastRowFirstColumn="0" w:lastRowLastColumn="0"/>
            <w:tcW w:w="534" w:type="dxa"/>
          </w:tcPr>
          <w:p w14:paraId="79B3814A" w14:textId="77777777" w:rsidR="00D4670F" w:rsidRPr="0015709E" w:rsidRDefault="0015709E" w:rsidP="0015709E">
            <w:pPr>
              <w:spacing w:after="0"/>
            </w:pPr>
            <w:r>
              <w:t>13</w:t>
            </w:r>
          </w:p>
        </w:tc>
        <w:tc>
          <w:tcPr>
            <w:tcW w:w="3543" w:type="dxa"/>
          </w:tcPr>
          <w:p w14:paraId="7673E792" w14:textId="77777777" w:rsidR="00D4670F" w:rsidRPr="00F35AC6" w:rsidRDefault="00D4670F" w:rsidP="0015709E">
            <w:pPr>
              <w:spacing w:after="0"/>
              <w:jc w:val="left"/>
              <w:cnfStyle w:val="000000000000" w:firstRow="0" w:lastRow="0" w:firstColumn="0" w:lastColumn="0" w:oddVBand="0" w:evenVBand="0" w:oddHBand="0" w:evenHBand="0" w:firstRowFirstColumn="0" w:firstRowLastColumn="0" w:lastRowFirstColumn="0" w:lastRowLastColumn="0"/>
              <w:rPr>
                <w:rFonts w:cs="Arial"/>
                <w:color w:val="000000" w:themeColor="text1"/>
                <w:sz w:val="20"/>
              </w:rPr>
            </w:pPr>
            <w:r w:rsidRPr="00F35AC6">
              <w:rPr>
                <w:rFonts w:cs="Arial"/>
                <w:color w:val="000000" w:themeColor="text1"/>
                <w:sz w:val="20"/>
              </w:rPr>
              <w:t>Régulation automatique des pressions de gonflage en fonction de la position, de la morphologie et du poids du patient, en position assise ou allongée</w:t>
            </w:r>
          </w:p>
        </w:tc>
        <w:tc>
          <w:tcPr>
            <w:tcW w:w="1701" w:type="dxa"/>
            <w:gridSpan w:val="2"/>
          </w:tcPr>
          <w:p w14:paraId="5787B743" w14:textId="77777777" w:rsidR="00D4670F" w:rsidRPr="00F35AC6" w:rsidRDefault="00D4670F" w:rsidP="0015709E">
            <w:pPr>
              <w:tabs>
                <w:tab w:val="left" w:pos="1701"/>
                <w:tab w:val="left" w:pos="6237"/>
              </w:tabs>
              <w:spacing w:after="0"/>
              <w:ind w:left="-108" w:right="-108"/>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Décrire le positionnement et mode de fonctionnement des capteurs.</w:t>
            </w:r>
          </w:p>
        </w:tc>
        <w:tc>
          <w:tcPr>
            <w:tcW w:w="993" w:type="dxa"/>
          </w:tcPr>
          <w:p w14:paraId="0C8E5C7C" w14:textId="77777777" w:rsidR="00D4670F" w:rsidRPr="00F35AC6" w:rsidRDefault="00D4670F" w:rsidP="0015709E">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X</w:t>
            </w:r>
          </w:p>
        </w:tc>
        <w:tc>
          <w:tcPr>
            <w:tcW w:w="3192" w:type="dxa"/>
          </w:tcPr>
          <w:p w14:paraId="4C7EBE0A" w14:textId="77777777" w:rsidR="00D4670F" w:rsidRPr="00F35AC6" w:rsidRDefault="00D4670F" w:rsidP="0015709E">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p>
        </w:tc>
      </w:tr>
      <w:tr w:rsidR="00D4670F" w:rsidRPr="0015709E" w14:paraId="0B583465" w14:textId="77777777" w:rsidTr="006D4ADE">
        <w:trPr>
          <w:trHeight w:val="610"/>
        </w:trPr>
        <w:tc>
          <w:tcPr>
            <w:cnfStyle w:val="001000000000" w:firstRow="0" w:lastRow="0" w:firstColumn="1" w:lastColumn="0" w:oddVBand="0" w:evenVBand="0" w:oddHBand="0" w:evenHBand="0" w:firstRowFirstColumn="0" w:firstRowLastColumn="0" w:lastRowFirstColumn="0" w:lastRowLastColumn="0"/>
            <w:tcW w:w="534" w:type="dxa"/>
          </w:tcPr>
          <w:p w14:paraId="737FC032" w14:textId="77777777" w:rsidR="00D4670F" w:rsidRPr="0015709E" w:rsidRDefault="006D4ADE" w:rsidP="0015709E">
            <w:pPr>
              <w:spacing w:after="0"/>
              <w:rPr>
                <w:color w:val="000000" w:themeColor="text1"/>
              </w:rPr>
            </w:pPr>
            <w:r>
              <w:rPr>
                <w:color w:val="000000" w:themeColor="text1"/>
              </w:rPr>
              <w:t>14</w:t>
            </w:r>
          </w:p>
        </w:tc>
        <w:tc>
          <w:tcPr>
            <w:tcW w:w="3543" w:type="dxa"/>
          </w:tcPr>
          <w:p w14:paraId="06FD3BF9" w14:textId="77777777" w:rsidR="00D4670F" w:rsidRPr="00F35AC6" w:rsidRDefault="00D4670F" w:rsidP="0015709E">
            <w:pPr>
              <w:spacing w:after="0"/>
              <w:jc w:val="left"/>
              <w:cnfStyle w:val="000000000000" w:firstRow="0" w:lastRow="0" w:firstColumn="0" w:lastColumn="0" w:oddVBand="0" w:evenVBand="0" w:oddHBand="0" w:evenHBand="0" w:firstRowFirstColumn="0" w:firstRowLastColumn="0" w:lastRowFirstColumn="0" w:lastRowLastColumn="0"/>
              <w:rPr>
                <w:rFonts w:cs="Arial"/>
                <w:color w:val="000000" w:themeColor="text1"/>
                <w:sz w:val="20"/>
              </w:rPr>
            </w:pPr>
            <w:r w:rsidRPr="00F35AC6">
              <w:rPr>
                <w:rFonts w:cs="Arial"/>
                <w:color w:val="000000" w:themeColor="text1"/>
                <w:sz w:val="20"/>
              </w:rPr>
              <w:t>Chauffage de l’air diffusé dans le matelas</w:t>
            </w:r>
          </w:p>
        </w:tc>
        <w:tc>
          <w:tcPr>
            <w:tcW w:w="1701" w:type="dxa"/>
            <w:gridSpan w:val="2"/>
          </w:tcPr>
          <w:p w14:paraId="3BF27209" w14:textId="77777777" w:rsidR="00D4670F" w:rsidRPr="00F35AC6" w:rsidRDefault="00D4670F" w:rsidP="0015709E">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 xml:space="preserve">Oui – non </w:t>
            </w:r>
          </w:p>
          <w:p w14:paraId="5F0D8E0C" w14:textId="77777777" w:rsidR="00D4670F" w:rsidRPr="00F35AC6" w:rsidRDefault="00D4670F" w:rsidP="0015709E">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préciser</w:t>
            </w:r>
          </w:p>
        </w:tc>
        <w:tc>
          <w:tcPr>
            <w:tcW w:w="993" w:type="dxa"/>
          </w:tcPr>
          <w:p w14:paraId="260F46D7" w14:textId="77777777" w:rsidR="00D4670F" w:rsidRPr="00F35AC6" w:rsidRDefault="00D4670F" w:rsidP="0015709E">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X</w:t>
            </w:r>
          </w:p>
        </w:tc>
        <w:tc>
          <w:tcPr>
            <w:tcW w:w="3192" w:type="dxa"/>
          </w:tcPr>
          <w:p w14:paraId="331D6FD6" w14:textId="77777777" w:rsidR="00D4670F" w:rsidRPr="00F35AC6" w:rsidRDefault="00D4670F" w:rsidP="0015709E">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p>
        </w:tc>
      </w:tr>
      <w:tr w:rsidR="00D4670F" w:rsidRPr="0015709E" w14:paraId="56AD1FF0" w14:textId="77777777" w:rsidTr="0015709E">
        <w:tc>
          <w:tcPr>
            <w:cnfStyle w:val="001000000000" w:firstRow="0" w:lastRow="0" w:firstColumn="1" w:lastColumn="0" w:oddVBand="0" w:evenVBand="0" w:oddHBand="0" w:evenHBand="0" w:firstRowFirstColumn="0" w:firstRowLastColumn="0" w:lastRowFirstColumn="0" w:lastRowLastColumn="0"/>
            <w:tcW w:w="534" w:type="dxa"/>
          </w:tcPr>
          <w:p w14:paraId="51DEBD63" w14:textId="77777777" w:rsidR="00D4670F" w:rsidRPr="0015709E" w:rsidRDefault="006D4ADE" w:rsidP="0015709E">
            <w:pPr>
              <w:spacing w:after="0"/>
              <w:rPr>
                <w:color w:val="000000" w:themeColor="text1"/>
              </w:rPr>
            </w:pPr>
            <w:r>
              <w:rPr>
                <w:color w:val="000000" w:themeColor="text1"/>
              </w:rPr>
              <w:lastRenderedPageBreak/>
              <w:t>15</w:t>
            </w:r>
          </w:p>
        </w:tc>
        <w:tc>
          <w:tcPr>
            <w:tcW w:w="3543" w:type="dxa"/>
          </w:tcPr>
          <w:p w14:paraId="69146FBB" w14:textId="77777777" w:rsidR="00D4670F" w:rsidRPr="00F35AC6" w:rsidRDefault="00D4670F" w:rsidP="0015709E">
            <w:pPr>
              <w:spacing w:after="0"/>
              <w:jc w:val="left"/>
              <w:cnfStyle w:val="000000000000" w:firstRow="0" w:lastRow="0" w:firstColumn="0" w:lastColumn="0" w:oddVBand="0" w:evenVBand="0" w:oddHBand="0" w:evenHBand="0" w:firstRowFirstColumn="0" w:firstRowLastColumn="0" w:lastRowFirstColumn="0" w:lastRowLastColumn="0"/>
              <w:rPr>
                <w:rFonts w:cs="Arial"/>
                <w:color w:val="000000" w:themeColor="text1"/>
                <w:sz w:val="20"/>
              </w:rPr>
            </w:pPr>
            <w:r w:rsidRPr="00F35AC6">
              <w:rPr>
                <w:rFonts w:cs="Arial"/>
                <w:color w:val="000000" w:themeColor="text1"/>
                <w:sz w:val="20"/>
              </w:rPr>
              <w:t>Matériau des cellules</w:t>
            </w:r>
          </w:p>
        </w:tc>
        <w:tc>
          <w:tcPr>
            <w:tcW w:w="1701" w:type="dxa"/>
            <w:gridSpan w:val="2"/>
          </w:tcPr>
          <w:p w14:paraId="500F40EF" w14:textId="77777777" w:rsidR="00D4670F" w:rsidRPr="00F35AC6" w:rsidRDefault="00D4670F" w:rsidP="0015709E">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décrire</w:t>
            </w:r>
          </w:p>
        </w:tc>
        <w:tc>
          <w:tcPr>
            <w:tcW w:w="993" w:type="dxa"/>
          </w:tcPr>
          <w:p w14:paraId="743AEF28" w14:textId="77777777" w:rsidR="00D4670F" w:rsidRPr="00F35AC6" w:rsidRDefault="00D4670F" w:rsidP="0015709E">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X</w:t>
            </w:r>
          </w:p>
        </w:tc>
        <w:tc>
          <w:tcPr>
            <w:tcW w:w="3192" w:type="dxa"/>
          </w:tcPr>
          <w:p w14:paraId="13F5C5AC" w14:textId="77777777" w:rsidR="00D4670F" w:rsidRPr="00F35AC6" w:rsidRDefault="00D4670F" w:rsidP="0015709E">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p>
        </w:tc>
      </w:tr>
      <w:tr w:rsidR="00D4670F" w:rsidRPr="0015709E" w14:paraId="14212585" w14:textId="77777777" w:rsidTr="0015709E">
        <w:tc>
          <w:tcPr>
            <w:cnfStyle w:val="001000000000" w:firstRow="0" w:lastRow="0" w:firstColumn="1" w:lastColumn="0" w:oddVBand="0" w:evenVBand="0" w:oddHBand="0" w:evenHBand="0" w:firstRowFirstColumn="0" w:firstRowLastColumn="0" w:lastRowFirstColumn="0" w:lastRowLastColumn="0"/>
            <w:tcW w:w="534" w:type="dxa"/>
          </w:tcPr>
          <w:p w14:paraId="4AAF2CD4" w14:textId="77777777" w:rsidR="00D4670F" w:rsidRPr="0015709E" w:rsidRDefault="006D4ADE" w:rsidP="0015709E">
            <w:pPr>
              <w:spacing w:after="0"/>
              <w:rPr>
                <w:color w:val="000000" w:themeColor="text1"/>
              </w:rPr>
            </w:pPr>
            <w:r>
              <w:rPr>
                <w:color w:val="000000" w:themeColor="text1"/>
              </w:rPr>
              <w:t>16</w:t>
            </w:r>
          </w:p>
        </w:tc>
        <w:tc>
          <w:tcPr>
            <w:tcW w:w="3543" w:type="dxa"/>
          </w:tcPr>
          <w:p w14:paraId="3D579769" w14:textId="77777777" w:rsidR="00D4670F" w:rsidRPr="00F35AC6" w:rsidRDefault="00D4670F" w:rsidP="0015709E">
            <w:pPr>
              <w:spacing w:after="0"/>
              <w:jc w:val="left"/>
              <w:cnfStyle w:val="000000000000" w:firstRow="0" w:lastRow="0" w:firstColumn="0" w:lastColumn="0" w:oddVBand="0" w:evenVBand="0" w:oddHBand="0" w:evenHBand="0" w:firstRowFirstColumn="0" w:firstRowLastColumn="0" w:lastRowFirstColumn="0" w:lastRowLastColumn="0"/>
              <w:rPr>
                <w:rFonts w:cs="Arial"/>
                <w:color w:val="000000" w:themeColor="text1"/>
                <w:sz w:val="20"/>
              </w:rPr>
            </w:pPr>
            <w:r w:rsidRPr="00F35AC6">
              <w:rPr>
                <w:rFonts w:cs="Arial"/>
                <w:color w:val="000000" w:themeColor="text1"/>
                <w:sz w:val="20"/>
              </w:rPr>
              <w:t>Principe de l’alternance (1 cellule dégonflée sur 2 ou plus…)</w:t>
            </w:r>
          </w:p>
        </w:tc>
        <w:tc>
          <w:tcPr>
            <w:tcW w:w="1701" w:type="dxa"/>
            <w:gridSpan w:val="2"/>
          </w:tcPr>
          <w:p w14:paraId="64585B2D" w14:textId="77777777" w:rsidR="00D4670F" w:rsidRPr="00F35AC6" w:rsidRDefault="00D4670F" w:rsidP="0015709E">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Décrire</w:t>
            </w:r>
          </w:p>
        </w:tc>
        <w:tc>
          <w:tcPr>
            <w:tcW w:w="993" w:type="dxa"/>
          </w:tcPr>
          <w:p w14:paraId="2CAECADB" w14:textId="77777777" w:rsidR="00D4670F" w:rsidRPr="00F35AC6" w:rsidRDefault="00D4670F" w:rsidP="0015709E">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X</w:t>
            </w:r>
          </w:p>
        </w:tc>
        <w:tc>
          <w:tcPr>
            <w:tcW w:w="3192" w:type="dxa"/>
          </w:tcPr>
          <w:p w14:paraId="48A8F08D" w14:textId="77777777" w:rsidR="00D4670F" w:rsidRPr="00F35AC6" w:rsidRDefault="00D4670F" w:rsidP="0015709E">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p>
        </w:tc>
      </w:tr>
      <w:tr w:rsidR="00D4670F" w:rsidRPr="0015709E" w14:paraId="21609140" w14:textId="77777777" w:rsidTr="0015709E">
        <w:tc>
          <w:tcPr>
            <w:cnfStyle w:val="001000000000" w:firstRow="0" w:lastRow="0" w:firstColumn="1" w:lastColumn="0" w:oddVBand="0" w:evenVBand="0" w:oddHBand="0" w:evenHBand="0" w:firstRowFirstColumn="0" w:firstRowLastColumn="0" w:lastRowFirstColumn="0" w:lastRowLastColumn="0"/>
            <w:tcW w:w="534" w:type="dxa"/>
          </w:tcPr>
          <w:p w14:paraId="56A9200E" w14:textId="77777777" w:rsidR="00D4670F" w:rsidRPr="0015709E" w:rsidRDefault="006D4ADE" w:rsidP="0015709E">
            <w:pPr>
              <w:spacing w:after="0"/>
              <w:rPr>
                <w:color w:val="000000" w:themeColor="text1"/>
              </w:rPr>
            </w:pPr>
            <w:r>
              <w:rPr>
                <w:color w:val="000000" w:themeColor="text1"/>
              </w:rPr>
              <w:t>17</w:t>
            </w:r>
          </w:p>
        </w:tc>
        <w:tc>
          <w:tcPr>
            <w:tcW w:w="3543" w:type="dxa"/>
          </w:tcPr>
          <w:p w14:paraId="313F9087" w14:textId="77777777" w:rsidR="00D4670F" w:rsidRPr="00F35AC6" w:rsidRDefault="00D4670F" w:rsidP="0015709E">
            <w:pPr>
              <w:spacing w:after="0"/>
              <w:jc w:val="left"/>
              <w:cnfStyle w:val="000000000000" w:firstRow="0" w:lastRow="0" w:firstColumn="0" w:lastColumn="0" w:oddVBand="0" w:evenVBand="0" w:oddHBand="0" w:evenHBand="0" w:firstRowFirstColumn="0" w:firstRowLastColumn="0" w:lastRowFirstColumn="0" w:lastRowLastColumn="0"/>
              <w:rPr>
                <w:rFonts w:cs="Arial"/>
                <w:color w:val="000000" w:themeColor="text1"/>
                <w:sz w:val="20"/>
              </w:rPr>
            </w:pPr>
            <w:r w:rsidRPr="00F35AC6">
              <w:rPr>
                <w:rFonts w:cs="Arial"/>
                <w:color w:val="000000" w:themeColor="text1"/>
                <w:sz w:val="20"/>
              </w:rPr>
              <w:t>Cycle de fonctionnement du mode pression alternée</w:t>
            </w:r>
          </w:p>
        </w:tc>
        <w:tc>
          <w:tcPr>
            <w:tcW w:w="1701" w:type="dxa"/>
            <w:gridSpan w:val="2"/>
          </w:tcPr>
          <w:p w14:paraId="6E9863E8" w14:textId="77777777" w:rsidR="00D4670F" w:rsidRPr="00F35AC6" w:rsidRDefault="00D4670F" w:rsidP="0015709E">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mn</w:t>
            </w:r>
          </w:p>
        </w:tc>
        <w:tc>
          <w:tcPr>
            <w:tcW w:w="993" w:type="dxa"/>
          </w:tcPr>
          <w:p w14:paraId="673DA574" w14:textId="77777777" w:rsidR="00D4670F" w:rsidRPr="00F35AC6" w:rsidRDefault="00D4670F" w:rsidP="0015709E">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X</w:t>
            </w:r>
          </w:p>
        </w:tc>
        <w:tc>
          <w:tcPr>
            <w:tcW w:w="3192" w:type="dxa"/>
          </w:tcPr>
          <w:p w14:paraId="43013BD1" w14:textId="77777777" w:rsidR="00D4670F" w:rsidRPr="00F35AC6" w:rsidRDefault="00D4670F" w:rsidP="0015709E">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p>
        </w:tc>
      </w:tr>
      <w:tr w:rsidR="00D4670F" w:rsidRPr="0015709E" w14:paraId="62D07BA9" w14:textId="77777777" w:rsidTr="0015709E">
        <w:tc>
          <w:tcPr>
            <w:cnfStyle w:val="001000000000" w:firstRow="0" w:lastRow="0" w:firstColumn="1" w:lastColumn="0" w:oddVBand="0" w:evenVBand="0" w:oddHBand="0" w:evenHBand="0" w:firstRowFirstColumn="0" w:firstRowLastColumn="0" w:lastRowFirstColumn="0" w:lastRowLastColumn="0"/>
            <w:tcW w:w="534" w:type="dxa"/>
          </w:tcPr>
          <w:p w14:paraId="10B1134D" w14:textId="77777777" w:rsidR="00D4670F" w:rsidRPr="0015709E" w:rsidRDefault="006D4ADE" w:rsidP="0015709E">
            <w:pPr>
              <w:spacing w:after="0"/>
              <w:rPr>
                <w:color w:val="000000" w:themeColor="text1"/>
              </w:rPr>
            </w:pPr>
            <w:r>
              <w:rPr>
                <w:color w:val="000000" w:themeColor="text1"/>
              </w:rPr>
              <w:t>18</w:t>
            </w:r>
          </w:p>
        </w:tc>
        <w:tc>
          <w:tcPr>
            <w:tcW w:w="3543" w:type="dxa"/>
          </w:tcPr>
          <w:p w14:paraId="743E3CA6" w14:textId="77777777" w:rsidR="00D4670F" w:rsidRPr="00F35AC6" w:rsidRDefault="00D4670F" w:rsidP="0015709E">
            <w:pPr>
              <w:spacing w:after="0"/>
              <w:jc w:val="left"/>
              <w:cnfStyle w:val="000000000000" w:firstRow="0" w:lastRow="0" w:firstColumn="0" w:lastColumn="0" w:oddVBand="0" w:evenVBand="0" w:oddHBand="0" w:evenHBand="0" w:firstRowFirstColumn="0" w:firstRowLastColumn="0" w:lastRowFirstColumn="0" w:lastRowLastColumn="0"/>
              <w:rPr>
                <w:rFonts w:cs="Arial"/>
                <w:color w:val="000000" w:themeColor="text1"/>
                <w:sz w:val="20"/>
              </w:rPr>
            </w:pPr>
            <w:r w:rsidRPr="00F35AC6">
              <w:rPr>
                <w:rFonts w:cs="Arial"/>
                <w:color w:val="000000" w:themeColor="text1"/>
                <w:sz w:val="20"/>
              </w:rPr>
              <w:t>Poids du compresseur</w:t>
            </w:r>
          </w:p>
        </w:tc>
        <w:tc>
          <w:tcPr>
            <w:tcW w:w="1701" w:type="dxa"/>
            <w:gridSpan w:val="2"/>
          </w:tcPr>
          <w:p w14:paraId="12A997AE" w14:textId="77777777" w:rsidR="00D4670F" w:rsidRPr="00F35AC6" w:rsidRDefault="00D4670F" w:rsidP="0015709E">
            <w:pPr>
              <w:tabs>
                <w:tab w:val="left" w:pos="1701"/>
                <w:tab w:val="left" w:pos="6237"/>
              </w:tabs>
              <w:spacing w:after="0"/>
              <w:ind w:left="-108" w:right="-108"/>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kg</w:t>
            </w:r>
          </w:p>
        </w:tc>
        <w:tc>
          <w:tcPr>
            <w:tcW w:w="993" w:type="dxa"/>
          </w:tcPr>
          <w:p w14:paraId="0F2CACEE" w14:textId="77777777" w:rsidR="00D4670F" w:rsidRPr="00F35AC6" w:rsidRDefault="00D4670F" w:rsidP="0015709E">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X</w:t>
            </w:r>
          </w:p>
        </w:tc>
        <w:tc>
          <w:tcPr>
            <w:tcW w:w="3192" w:type="dxa"/>
          </w:tcPr>
          <w:p w14:paraId="3FF2DB36" w14:textId="77777777" w:rsidR="00D4670F" w:rsidRPr="00F35AC6" w:rsidRDefault="00D4670F" w:rsidP="0015709E">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p>
        </w:tc>
      </w:tr>
      <w:tr w:rsidR="00D4670F" w:rsidRPr="0015709E" w14:paraId="7173E9FC" w14:textId="77777777" w:rsidTr="0015709E">
        <w:tc>
          <w:tcPr>
            <w:cnfStyle w:val="001000000000" w:firstRow="0" w:lastRow="0" w:firstColumn="1" w:lastColumn="0" w:oddVBand="0" w:evenVBand="0" w:oddHBand="0" w:evenHBand="0" w:firstRowFirstColumn="0" w:firstRowLastColumn="0" w:lastRowFirstColumn="0" w:lastRowLastColumn="0"/>
            <w:tcW w:w="534" w:type="dxa"/>
          </w:tcPr>
          <w:p w14:paraId="7324E273" w14:textId="77777777" w:rsidR="00D4670F" w:rsidRPr="0015709E" w:rsidRDefault="006D4ADE" w:rsidP="0015709E">
            <w:pPr>
              <w:spacing w:after="0"/>
              <w:rPr>
                <w:color w:val="000000" w:themeColor="text1"/>
              </w:rPr>
            </w:pPr>
            <w:r>
              <w:rPr>
                <w:color w:val="000000" w:themeColor="text1"/>
              </w:rPr>
              <w:t>19</w:t>
            </w:r>
          </w:p>
        </w:tc>
        <w:tc>
          <w:tcPr>
            <w:tcW w:w="3543" w:type="dxa"/>
          </w:tcPr>
          <w:p w14:paraId="691050BC" w14:textId="77777777" w:rsidR="00D4670F" w:rsidRPr="00F35AC6" w:rsidRDefault="00D4670F" w:rsidP="0015709E">
            <w:pPr>
              <w:spacing w:after="0"/>
              <w:jc w:val="left"/>
              <w:cnfStyle w:val="000000000000" w:firstRow="0" w:lastRow="0" w:firstColumn="0" w:lastColumn="0" w:oddVBand="0" w:evenVBand="0" w:oddHBand="0" w:evenHBand="0" w:firstRowFirstColumn="0" w:firstRowLastColumn="0" w:lastRowFirstColumn="0" w:lastRowLastColumn="0"/>
              <w:rPr>
                <w:rFonts w:cs="Arial"/>
                <w:color w:val="000000" w:themeColor="text1"/>
                <w:sz w:val="20"/>
              </w:rPr>
            </w:pPr>
            <w:r w:rsidRPr="00F35AC6">
              <w:rPr>
                <w:rFonts w:cs="Arial"/>
                <w:color w:val="000000" w:themeColor="text1"/>
                <w:sz w:val="20"/>
              </w:rPr>
              <w:t>Niveau de bruit du compresseur en fonctionnement à 1 mètre</w:t>
            </w:r>
          </w:p>
        </w:tc>
        <w:tc>
          <w:tcPr>
            <w:tcW w:w="1701" w:type="dxa"/>
            <w:gridSpan w:val="2"/>
          </w:tcPr>
          <w:p w14:paraId="31F618FC" w14:textId="77777777" w:rsidR="00D4670F" w:rsidRPr="00F35AC6" w:rsidRDefault="00D4670F" w:rsidP="0015709E">
            <w:pPr>
              <w:tabs>
                <w:tab w:val="left" w:pos="1701"/>
                <w:tab w:val="left" w:pos="6237"/>
              </w:tabs>
              <w:spacing w:after="0"/>
              <w:ind w:left="-108" w:right="-108"/>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proofErr w:type="spellStart"/>
            <w:r w:rsidRPr="00F35AC6">
              <w:rPr>
                <w:rStyle w:val="lev"/>
                <w:b w:val="0"/>
                <w:color w:val="000000" w:themeColor="text1"/>
                <w:sz w:val="20"/>
              </w:rPr>
              <w:t>db</w:t>
            </w:r>
            <w:proofErr w:type="spellEnd"/>
          </w:p>
        </w:tc>
        <w:tc>
          <w:tcPr>
            <w:tcW w:w="993" w:type="dxa"/>
          </w:tcPr>
          <w:p w14:paraId="49294979" w14:textId="77777777" w:rsidR="00D4670F" w:rsidRPr="00F35AC6" w:rsidRDefault="00D4670F" w:rsidP="0015709E">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X</w:t>
            </w:r>
          </w:p>
        </w:tc>
        <w:tc>
          <w:tcPr>
            <w:tcW w:w="3192" w:type="dxa"/>
          </w:tcPr>
          <w:p w14:paraId="4FF47D33" w14:textId="77777777" w:rsidR="00D4670F" w:rsidRPr="00F35AC6" w:rsidRDefault="00D4670F" w:rsidP="0015709E">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p>
        </w:tc>
      </w:tr>
      <w:tr w:rsidR="00D4670F" w:rsidRPr="0015709E" w14:paraId="626E1D33" w14:textId="77777777" w:rsidTr="0015709E">
        <w:tc>
          <w:tcPr>
            <w:cnfStyle w:val="001000000000" w:firstRow="0" w:lastRow="0" w:firstColumn="1" w:lastColumn="0" w:oddVBand="0" w:evenVBand="0" w:oddHBand="0" w:evenHBand="0" w:firstRowFirstColumn="0" w:firstRowLastColumn="0" w:lastRowFirstColumn="0" w:lastRowLastColumn="0"/>
            <w:tcW w:w="534" w:type="dxa"/>
          </w:tcPr>
          <w:p w14:paraId="06E46E4C" w14:textId="77777777" w:rsidR="00D4670F" w:rsidRPr="0015709E" w:rsidRDefault="006D4ADE" w:rsidP="0015709E">
            <w:pPr>
              <w:spacing w:after="0"/>
              <w:rPr>
                <w:color w:val="000000" w:themeColor="text1"/>
              </w:rPr>
            </w:pPr>
            <w:r>
              <w:rPr>
                <w:color w:val="000000" w:themeColor="text1"/>
              </w:rPr>
              <w:t>20</w:t>
            </w:r>
          </w:p>
        </w:tc>
        <w:tc>
          <w:tcPr>
            <w:tcW w:w="3543" w:type="dxa"/>
          </w:tcPr>
          <w:p w14:paraId="046815EE" w14:textId="77777777" w:rsidR="00D4670F" w:rsidRPr="00F35AC6" w:rsidRDefault="00D4670F" w:rsidP="0015709E">
            <w:pPr>
              <w:spacing w:after="0"/>
              <w:jc w:val="left"/>
              <w:cnfStyle w:val="000000000000" w:firstRow="0" w:lastRow="0" w:firstColumn="0" w:lastColumn="0" w:oddVBand="0" w:evenVBand="0" w:oddHBand="0" w:evenHBand="0" w:firstRowFirstColumn="0" w:firstRowLastColumn="0" w:lastRowFirstColumn="0" w:lastRowLastColumn="0"/>
              <w:rPr>
                <w:rFonts w:cs="Arial"/>
                <w:color w:val="000000" w:themeColor="text1"/>
                <w:sz w:val="20"/>
              </w:rPr>
            </w:pPr>
            <w:r w:rsidRPr="00F35AC6">
              <w:rPr>
                <w:rFonts w:cs="Arial"/>
                <w:color w:val="000000" w:themeColor="text1"/>
                <w:sz w:val="20"/>
              </w:rPr>
              <w:t>Une fonction réglage confort est-elle disponible</w:t>
            </w:r>
          </w:p>
        </w:tc>
        <w:tc>
          <w:tcPr>
            <w:tcW w:w="1701" w:type="dxa"/>
            <w:gridSpan w:val="2"/>
          </w:tcPr>
          <w:p w14:paraId="281E0768" w14:textId="77777777" w:rsidR="00D4670F" w:rsidRPr="00F35AC6" w:rsidRDefault="00D4670F" w:rsidP="0015709E">
            <w:pPr>
              <w:tabs>
                <w:tab w:val="left" w:pos="1701"/>
                <w:tab w:val="left" w:pos="6237"/>
              </w:tabs>
              <w:spacing w:after="0"/>
              <w:ind w:left="-108" w:right="-108"/>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Oui – non décrire</w:t>
            </w:r>
          </w:p>
        </w:tc>
        <w:tc>
          <w:tcPr>
            <w:tcW w:w="993" w:type="dxa"/>
          </w:tcPr>
          <w:p w14:paraId="230EE03F" w14:textId="77777777" w:rsidR="00D4670F" w:rsidRPr="00F35AC6" w:rsidRDefault="00D4670F" w:rsidP="0015709E">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X</w:t>
            </w:r>
          </w:p>
        </w:tc>
        <w:tc>
          <w:tcPr>
            <w:tcW w:w="3192" w:type="dxa"/>
          </w:tcPr>
          <w:p w14:paraId="0CBDA4F6" w14:textId="77777777" w:rsidR="00D4670F" w:rsidRPr="00F35AC6" w:rsidRDefault="00D4670F" w:rsidP="0015709E">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p>
        </w:tc>
      </w:tr>
      <w:tr w:rsidR="00D4670F" w:rsidRPr="0015709E" w14:paraId="349CC19F" w14:textId="77777777" w:rsidTr="0015709E">
        <w:tc>
          <w:tcPr>
            <w:cnfStyle w:val="001000000000" w:firstRow="0" w:lastRow="0" w:firstColumn="1" w:lastColumn="0" w:oddVBand="0" w:evenVBand="0" w:oddHBand="0" w:evenHBand="0" w:firstRowFirstColumn="0" w:firstRowLastColumn="0" w:lastRowFirstColumn="0" w:lastRowLastColumn="0"/>
            <w:tcW w:w="9963" w:type="dxa"/>
            <w:gridSpan w:val="6"/>
          </w:tcPr>
          <w:p w14:paraId="35631155" w14:textId="77777777" w:rsidR="00D4670F" w:rsidRPr="0015709E" w:rsidRDefault="00D4670F" w:rsidP="0015709E">
            <w:pPr>
              <w:tabs>
                <w:tab w:val="left" w:pos="1701"/>
                <w:tab w:val="left" w:pos="6237"/>
              </w:tabs>
              <w:spacing w:after="0"/>
              <w:rPr>
                <w:rStyle w:val="lev"/>
                <w:color w:val="000000" w:themeColor="text1"/>
                <w:sz w:val="28"/>
                <w:szCs w:val="28"/>
              </w:rPr>
            </w:pPr>
            <w:r w:rsidRPr="0015709E">
              <w:rPr>
                <w:rStyle w:val="lev"/>
                <w:color w:val="000000" w:themeColor="text1"/>
                <w:sz w:val="28"/>
                <w:szCs w:val="28"/>
              </w:rPr>
              <w:t xml:space="preserve">Housse </w:t>
            </w:r>
          </w:p>
        </w:tc>
      </w:tr>
      <w:tr w:rsidR="00D4670F" w:rsidRPr="0015709E" w14:paraId="780D5AFB" w14:textId="77777777" w:rsidTr="0015709E">
        <w:tc>
          <w:tcPr>
            <w:cnfStyle w:val="001000000000" w:firstRow="0" w:lastRow="0" w:firstColumn="1" w:lastColumn="0" w:oddVBand="0" w:evenVBand="0" w:oddHBand="0" w:evenHBand="0" w:firstRowFirstColumn="0" w:firstRowLastColumn="0" w:lastRowFirstColumn="0" w:lastRowLastColumn="0"/>
            <w:tcW w:w="534" w:type="dxa"/>
          </w:tcPr>
          <w:p w14:paraId="7CBCBF22" w14:textId="77777777" w:rsidR="00D4670F" w:rsidRPr="0015709E" w:rsidRDefault="006D4ADE" w:rsidP="0015709E">
            <w:pPr>
              <w:spacing w:after="0"/>
              <w:rPr>
                <w:color w:val="000000" w:themeColor="text1"/>
              </w:rPr>
            </w:pPr>
            <w:r>
              <w:rPr>
                <w:color w:val="000000" w:themeColor="text1"/>
              </w:rPr>
              <w:t>21</w:t>
            </w:r>
          </w:p>
        </w:tc>
        <w:tc>
          <w:tcPr>
            <w:tcW w:w="3543" w:type="dxa"/>
          </w:tcPr>
          <w:p w14:paraId="6FFD7B67" w14:textId="77777777" w:rsidR="00D4670F" w:rsidRPr="00F35AC6" w:rsidRDefault="00D4670F" w:rsidP="0015709E">
            <w:pPr>
              <w:spacing w:after="0"/>
              <w:jc w:val="left"/>
              <w:cnfStyle w:val="000000000000" w:firstRow="0" w:lastRow="0" w:firstColumn="0" w:lastColumn="0" w:oddVBand="0" w:evenVBand="0" w:oddHBand="0" w:evenHBand="0" w:firstRowFirstColumn="0" w:firstRowLastColumn="0" w:lastRowFirstColumn="0" w:lastRowLastColumn="0"/>
              <w:rPr>
                <w:color w:val="000000" w:themeColor="text1"/>
                <w:sz w:val="20"/>
              </w:rPr>
            </w:pPr>
            <w:r w:rsidRPr="00F35AC6">
              <w:rPr>
                <w:color w:val="000000" w:themeColor="text1"/>
                <w:sz w:val="20"/>
              </w:rPr>
              <w:t>Matériau de la housse ou des housses</w:t>
            </w:r>
          </w:p>
        </w:tc>
        <w:tc>
          <w:tcPr>
            <w:tcW w:w="1701" w:type="dxa"/>
            <w:gridSpan w:val="2"/>
          </w:tcPr>
          <w:p w14:paraId="6A740897" w14:textId="77777777" w:rsidR="00D4670F" w:rsidRPr="00F35AC6" w:rsidRDefault="00D4670F" w:rsidP="0015709E">
            <w:pPr>
              <w:spacing w:after="0"/>
              <w:ind w:left="-108" w:right="-108"/>
              <w:cnfStyle w:val="000000000000" w:firstRow="0" w:lastRow="0" w:firstColumn="0" w:lastColumn="0" w:oddVBand="0" w:evenVBand="0" w:oddHBand="0" w:evenHBand="0" w:firstRowFirstColumn="0" w:firstRowLastColumn="0" w:lastRowFirstColumn="0" w:lastRowLastColumn="0"/>
              <w:rPr>
                <w:color w:val="000000" w:themeColor="text1"/>
                <w:sz w:val="20"/>
              </w:rPr>
            </w:pPr>
            <w:r w:rsidRPr="00F35AC6">
              <w:rPr>
                <w:color w:val="000000" w:themeColor="text1"/>
                <w:sz w:val="20"/>
              </w:rPr>
              <w:t>Décrire</w:t>
            </w:r>
          </w:p>
        </w:tc>
        <w:tc>
          <w:tcPr>
            <w:tcW w:w="993" w:type="dxa"/>
          </w:tcPr>
          <w:p w14:paraId="007A7189" w14:textId="77777777" w:rsidR="00D4670F" w:rsidRPr="00F35AC6" w:rsidRDefault="00D4670F" w:rsidP="0015709E">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X</w:t>
            </w:r>
          </w:p>
        </w:tc>
        <w:tc>
          <w:tcPr>
            <w:tcW w:w="3192" w:type="dxa"/>
          </w:tcPr>
          <w:p w14:paraId="74623EBA" w14:textId="77777777" w:rsidR="00D4670F" w:rsidRPr="0015709E" w:rsidRDefault="00D4670F" w:rsidP="0015709E">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D4670F" w:rsidRPr="0015709E" w14:paraId="10901C36" w14:textId="77777777" w:rsidTr="0015709E">
        <w:tc>
          <w:tcPr>
            <w:cnfStyle w:val="001000000000" w:firstRow="0" w:lastRow="0" w:firstColumn="1" w:lastColumn="0" w:oddVBand="0" w:evenVBand="0" w:oddHBand="0" w:evenHBand="0" w:firstRowFirstColumn="0" w:firstRowLastColumn="0" w:lastRowFirstColumn="0" w:lastRowLastColumn="0"/>
            <w:tcW w:w="534" w:type="dxa"/>
          </w:tcPr>
          <w:p w14:paraId="33684CD7" w14:textId="77777777" w:rsidR="00D4670F" w:rsidRPr="0015709E" w:rsidRDefault="006D4ADE" w:rsidP="0015709E">
            <w:pPr>
              <w:spacing w:after="0"/>
              <w:rPr>
                <w:color w:val="000000" w:themeColor="text1"/>
              </w:rPr>
            </w:pPr>
            <w:r>
              <w:rPr>
                <w:color w:val="000000" w:themeColor="text1"/>
              </w:rPr>
              <w:t>22</w:t>
            </w:r>
          </w:p>
        </w:tc>
        <w:tc>
          <w:tcPr>
            <w:tcW w:w="3543" w:type="dxa"/>
          </w:tcPr>
          <w:p w14:paraId="43589F1C" w14:textId="77777777" w:rsidR="00D4670F" w:rsidRPr="00F35AC6" w:rsidRDefault="00D4670F" w:rsidP="0015709E">
            <w:pPr>
              <w:spacing w:after="0"/>
              <w:jc w:val="left"/>
              <w:cnfStyle w:val="000000000000" w:firstRow="0" w:lastRow="0" w:firstColumn="0" w:lastColumn="0" w:oddVBand="0" w:evenVBand="0" w:oddHBand="0" w:evenHBand="0" w:firstRowFirstColumn="0" w:firstRowLastColumn="0" w:lastRowFirstColumn="0" w:lastRowLastColumn="0"/>
              <w:rPr>
                <w:color w:val="000000" w:themeColor="text1"/>
                <w:sz w:val="20"/>
              </w:rPr>
            </w:pPr>
            <w:r w:rsidRPr="00F35AC6">
              <w:rPr>
                <w:color w:val="000000" w:themeColor="text1"/>
                <w:sz w:val="20"/>
              </w:rPr>
              <w:t xml:space="preserve">Pictogrammes de positionnement sérigraphiés </w:t>
            </w:r>
          </w:p>
        </w:tc>
        <w:tc>
          <w:tcPr>
            <w:tcW w:w="1701" w:type="dxa"/>
            <w:gridSpan w:val="2"/>
          </w:tcPr>
          <w:p w14:paraId="39DCC831" w14:textId="77777777" w:rsidR="00D4670F" w:rsidRPr="00F35AC6" w:rsidRDefault="00D4670F" w:rsidP="0015709E">
            <w:pPr>
              <w:spacing w:after="0"/>
              <w:ind w:left="-108" w:right="-108"/>
              <w:cnfStyle w:val="000000000000" w:firstRow="0" w:lastRow="0" w:firstColumn="0" w:lastColumn="0" w:oddVBand="0" w:evenVBand="0" w:oddHBand="0" w:evenHBand="0" w:firstRowFirstColumn="0" w:firstRowLastColumn="0" w:lastRowFirstColumn="0" w:lastRowLastColumn="0"/>
              <w:rPr>
                <w:color w:val="000000" w:themeColor="text1"/>
                <w:sz w:val="20"/>
              </w:rPr>
            </w:pPr>
            <w:r w:rsidRPr="00F35AC6">
              <w:rPr>
                <w:color w:val="000000" w:themeColor="text1"/>
                <w:sz w:val="20"/>
              </w:rPr>
              <w:t>Oui-non</w:t>
            </w:r>
          </w:p>
        </w:tc>
        <w:tc>
          <w:tcPr>
            <w:tcW w:w="993" w:type="dxa"/>
          </w:tcPr>
          <w:p w14:paraId="65F8E387" w14:textId="77777777" w:rsidR="00D4670F" w:rsidRPr="00F35AC6" w:rsidRDefault="00D4670F" w:rsidP="0015709E">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X</w:t>
            </w:r>
          </w:p>
        </w:tc>
        <w:tc>
          <w:tcPr>
            <w:tcW w:w="3192" w:type="dxa"/>
          </w:tcPr>
          <w:p w14:paraId="183DA92F" w14:textId="77777777" w:rsidR="00D4670F" w:rsidRPr="0015709E" w:rsidRDefault="00D4670F" w:rsidP="0015709E">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D4670F" w:rsidRPr="0015709E" w14:paraId="1D1B61C0" w14:textId="77777777" w:rsidTr="0015709E">
        <w:tc>
          <w:tcPr>
            <w:cnfStyle w:val="001000000000" w:firstRow="0" w:lastRow="0" w:firstColumn="1" w:lastColumn="0" w:oddVBand="0" w:evenVBand="0" w:oddHBand="0" w:evenHBand="0" w:firstRowFirstColumn="0" w:firstRowLastColumn="0" w:lastRowFirstColumn="0" w:lastRowLastColumn="0"/>
            <w:tcW w:w="534" w:type="dxa"/>
          </w:tcPr>
          <w:p w14:paraId="0396F693" w14:textId="77777777" w:rsidR="00D4670F" w:rsidRPr="0015709E" w:rsidRDefault="006D4ADE" w:rsidP="0015709E">
            <w:pPr>
              <w:tabs>
                <w:tab w:val="left" w:pos="1701"/>
                <w:tab w:val="left" w:pos="6237"/>
              </w:tabs>
              <w:spacing w:after="0"/>
              <w:rPr>
                <w:rStyle w:val="lev"/>
                <w:b/>
                <w:color w:val="000000" w:themeColor="text1"/>
              </w:rPr>
            </w:pPr>
            <w:r>
              <w:rPr>
                <w:rStyle w:val="lev"/>
                <w:b/>
                <w:color w:val="000000" w:themeColor="text1"/>
              </w:rPr>
              <w:t>23</w:t>
            </w:r>
          </w:p>
        </w:tc>
        <w:tc>
          <w:tcPr>
            <w:tcW w:w="3543" w:type="dxa"/>
          </w:tcPr>
          <w:p w14:paraId="517E064C" w14:textId="77777777" w:rsidR="00D4670F" w:rsidRPr="00F35AC6" w:rsidRDefault="00D4670F" w:rsidP="0015709E">
            <w:pPr>
              <w:tabs>
                <w:tab w:val="left" w:pos="1701"/>
                <w:tab w:val="left" w:pos="6237"/>
              </w:tabs>
              <w:spacing w:after="0"/>
              <w:jc w:val="left"/>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Traitement antifongique</w:t>
            </w:r>
          </w:p>
        </w:tc>
        <w:tc>
          <w:tcPr>
            <w:tcW w:w="1701" w:type="dxa"/>
            <w:gridSpan w:val="2"/>
          </w:tcPr>
          <w:p w14:paraId="6AC4617B" w14:textId="77777777" w:rsidR="00D4670F" w:rsidRPr="00F35AC6" w:rsidRDefault="00D4670F" w:rsidP="0015709E">
            <w:pPr>
              <w:tabs>
                <w:tab w:val="left" w:pos="1701"/>
                <w:tab w:val="left" w:pos="6237"/>
              </w:tabs>
              <w:spacing w:after="0"/>
              <w:ind w:left="-108" w:right="-108"/>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Oui-non</w:t>
            </w:r>
          </w:p>
        </w:tc>
        <w:tc>
          <w:tcPr>
            <w:tcW w:w="993" w:type="dxa"/>
          </w:tcPr>
          <w:p w14:paraId="0ADC9DA7" w14:textId="77777777" w:rsidR="00D4670F" w:rsidRPr="00F35AC6" w:rsidRDefault="00D4670F" w:rsidP="0015709E">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X</w:t>
            </w:r>
          </w:p>
        </w:tc>
        <w:tc>
          <w:tcPr>
            <w:tcW w:w="3192" w:type="dxa"/>
          </w:tcPr>
          <w:p w14:paraId="4C98CDC8" w14:textId="77777777" w:rsidR="00D4670F" w:rsidRPr="0015709E" w:rsidRDefault="00D4670F" w:rsidP="0015709E">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D4670F" w:rsidRPr="0015709E" w14:paraId="68E28585" w14:textId="77777777" w:rsidTr="0015709E">
        <w:tc>
          <w:tcPr>
            <w:cnfStyle w:val="001000000000" w:firstRow="0" w:lastRow="0" w:firstColumn="1" w:lastColumn="0" w:oddVBand="0" w:evenVBand="0" w:oddHBand="0" w:evenHBand="0" w:firstRowFirstColumn="0" w:firstRowLastColumn="0" w:lastRowFirstColumn="0" w:lastRowLastColumn="0"/>
            <w:tcW w:w="534" w:type="dxa"/>
          </w:tcPr>
          <w:p w14:paraId="3E81D266" w14:textId="77777777" w:rsidR="00D4670F" w:rsidRPr="0015709E" w:rsidRDefault="006D4ADE" w:rsidP="0015709E">
            <w:pPr>
              <w:tabs>
                <w:tab w:val="left" w:pos="1701"/>
                <w:tab w:val="left" w:pos="6237"/>
              </w:tabs>
              <w:spacing w:after="0"/>
              <w:rPr>
                <w:rStyle w:val="lev"/>
                <w:b/>
                <w:color w:val="000000" w:themeColor="text1"/>
              </w:rPr>
            </w:pPr>
            <w:r>
              <w:rPr>
                <w:rStyle w:val="lev"/>
                <w:b/>
                <w:color w:val="000000" w:themeColor="text1"/>
              </w:rPr>
              <w:t>24</w:t>
            </w:r>
          </w:p>
        </w:tc>
        <w:tc>
          <w:tcPr>
            <w:tcW w:w="3543" w:type="dxa"/>
          </w:tcPr>
          <w:p w14:paraId="1571701E" w14:textId="77777777" w:rsidR="00D4670F" w:rsidRPr="00F35AC6" w:rsidRDefault="00D4670F" w:rsidP="0015709E">
            <w:pPr>
              <w:tabs>
                <w:tab w:val="left" w:pos="1701"/>
                <w:tab w:val="left" w:pos="6237"/>
              </w:tabs>
              <w:spacing w:after="0"/>
              <w:jc w:val="left"/>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Lavage machine : préciser la température maximale</w:t>
            </w:r>
          </w:p>
        </w:tc>
        <w:tc>
          <w:tcPr>
            <w:tcW w:w="1701" w:type="dxa"/>
            <w:gridSpan w:val="2"/>
          </w:tcPr>
          <w:p w14:paraId="3BE6F94E" w14:textId="77777777" w:rsidR="00D4670F" w:rsidRPr="00F35AC6" w:rsidRDefault="00D4670F" w:rsidP="0015709E">
            <w:pPr>
              <w:tabs>
                <w:tab w:val="left" w:pos="1701"/>
                <w:tab w:val="left" w:pos="6237"/>
              </w:tabs>
              <w:spacing w:after="0"/>
              <w:ind w:left="-108" w:right="-108"/>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°C</w:t>
            </w:r>
          </w:p>
        </w:tc>
        <w:tc>
          <w:tcPr>
            <w:tcW w:w="993" w:type="dxa"/>
          </w:tcPr>
          <w:p w14:paraId="26F6E6FA" w14:textId="77777777" w:rsidR="00D4670F" w:rsidRPr="00F35AC6" w:rsidRDefault="00D4670F" w:rsidP="0015709E">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X</w:t>
            </w:r>
          </w:p>
        </w:tc>
        <w:tc>
          <w:tcPr>
            <w:tcW w:w="3192" w:type="dxa"/>
          </w:tcPr>
          <w:p w14:paraId="6907BCCA" w14:textId="77777777" w:rsidR="00D4670F" w:rsidRPr="0015709E" w:rsidRDefault="00D4670F" w:rsidP="0015709E">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D4670F" w:rsidRPr="0015709E" w14:paraId="431E4707" w14:textId="77777777" w:rsidTr="0015709E">
        <w:tc>
          <w:tcPr>
            <w:cnfStyle w:val="001000000000" w:firstRow="0" w:lastRow="0" w:firstColumn="1" w:lastColumn="0" w:oddVBand="0" w:evenVBand="0" w:oddHBand="0" w:evenHBand="0" w:firstRowFirstColumn="0" w:firstRowLastColumn="0" w:lastRowFirstColumn="0" w:lastRowLastColumn="0"/>
            <w:tcW w:w="534" w:type="dxa"/>
          </w:tcPr>
          <w:p w14:paraId="55292DFC" w14:textId="77777777" w:rsidR="00D4670F" w:rsidRPr="0015709E" w:rsidRDefault="006D4ADE" w:rsidP="0015709E">
            <w:pPr>
              <w:tabs>
                <w:tab w:val="left" w:pos="1701"/>
                <w:tab w:val="left" w:pos="6237"/>
              </w:tabs>
              <w:spacing w:after="0"/>
              <w:rPr>
                <w:rStyle w:val="lev"/>
                <w:b/>
                <w:color w:val="000000" w:themeColor="text1"/>
              </w:rPr>
            </w:pPr>
            <w:r>
              <w:rPr>
                <w:rStyle w:val="lev"/>
                <w:b/>
                <w:color w:val="000000" w:themeColor="text1"/>
              </w:rPr>
              <w:t>25</w:t>
            </w:r>
          </w:p>
        </w:tc>
        <w:tc>
          <w:tcPr>
            <w:tcW w:w="3543" w:type="dxa"/>
          </w:tcPr>
          <w:p w14:paraId="27D60141" w14:textId="77777777" w:rsidR="00D4670F" w:rsidRPr="00F35AC6" w:rsidRDefault="00D4670F" w:rsidP="0015709E">
            <w:pPr>
              <w:tabs>
                <w:tab w:val="left" w:pos="1701"/>
                <w:tab w:val="left" w:pos="6237"/>
              </w:tabs>
              <w:spacing w:after="0"/>
              <w:jc w:val="left"/>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Séchage machine : préciser la température maximale</w:t>
            </w:r>
          </w:p>
        </w:tc>
        <w:tc>
          <w:tcPr>
            <w:tcW w:w="1701" w:type="dxa"/>
            <w:gridSpan w:val="2"/>
          </w:tcPr>
          <w:p w14:paraId="57FAD2E2" w14:textId="77777777" w:rsidR="00D4670F" w:rsidRPr="00F35AC6" w:rsidRDefault="00D4670F" w:rsidP="0015709E">
            <w:pPr>
              <w:tabs>
                <w:tab w:val="left" w:pos="1701"/>
                <w:tab w:val="left" w:pos="6237"/>
              </w:tabs>
              <w:spacing w:after="0"/>
              <w:ind w:left="-108" w:right="-108"/>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°C</w:t>
            </w:r>
          </w:p>
        </w:tc>
        <w:tc>
          <w:tcPr>
            <w:tcW w:w="993" w:type="dxa"/>
          </w:tcPr>
          <w:p w14:paraId="4C7911C0" w14:textId="77777777" w:rsidR="00D4670F" w:rsidRPr="00F35AC6" w:rsidRDefault="00D4670F" w:rsidP="0015709E">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X</w:t>
            </w:r>
          </w:p>
        </w:tc>
        <w:tc>
          <w:tcPr>
            <w:tcW w:w="3192" w:type="dxa"/>
          </w:tcPr>
          <w:p w14:paraId="5BAAD0EF" w14:textId="77777777" w:rsidR="00D4670F" w:rsidRPr="0015709E" w:rsidRDefault="00D4670F" w:rsidP="0015709E">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D4670F" w:rsidRPr="00B23126" w14:paraId="16BB5CD1" w14:textId="77777777" w:rsidTr="000F62DC">
        <w:tc>
          <w:tcPr>
            <w:cnfStyle w:val="001000000000" w:firstRow="0" w:lastRow="0" w:firstColumn="1" w:lastColumn="0" w:oddVBand="0" w:evenVBand="0" w:oddHBand="0" w:evenHBand="0" w:firstRowFirstColumn="0" w:firstRowLastColumn="0" w:lastRowFirstColumn="0" w:lastRowLastColumn="0"/>
            <w:tcW w:w="534" w:type="dxa"/>
          </w:tcPr>
          <w:p w14:paraId="7B97A816" w14:textId="77777777" w:rsidR="00D4670F" w:rsidRPr="0015709E" w:rsidRDefault="006D4ADE" w:rsidP="0015709E">
            <w:pPr>
              <w:tabs>
                <w:tab w:val="left" w:pos="1701"/>
                <w:tab w:val="left" w:pos="6237"/>
              </w:tabs>
              <w:spacing w:after="0"/>
              <w:rPr>
                <w:rStyle w:val="lev"/>
                <w:b/>
                <w:color w:val="000000" w:themeColor="text1"/>
              </w:rPr>
            </w:pPr>
            <w:r>
              <w:rPr>
                <w:rStyle w:val="lev"/>
                <w:b/>
                <w:color w:val="000000" w:themeColor="text1"/>
              </w:rPr>
              <w:t>26</w:t>
            </w:r>
          </w:p>
        </w:tc>
        <w:tc>
          <w:tcPr>
            <w:tcW w:w="3543" w:type="dxa"/>
          </w:tcPr>
          <w:p w14:paraId="04185E50" w14:textId="77777777" w:rsidR="00D4670F" w:rsidRPr="00F35AC6" w:rsidRDefault="00D4670F" w:rsidP="0015709E">
            <w:pPr>
              <w:tabs>
                <w:tab w:val="left" w:pos="1701"/>
                <w:tab w:val="left" w:pos="6237"/>
              </w:tabs>
              <w:spacing w:after="0"/>
              <w:jc w:val="left"/>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Résistance au feu</w:t>
            </w:r>
          </w:p>
        </w:tc>
        <w:tc>
          <w:tcPr>
            <w:tcW w:w="1701" w:type="dxa"/>
            <w:gridSpan w:val="2"/>
          </w:tcPr>
          <w:p w14:paraId="35E6E287" w14:textId="77777777" w:rsidR="00D4670F" w:rsidRPr="00F35AC6" w:rsidRDefault="00D4670F" w:rsidP="0015709E">
            <w:pPr>
              <w:tabs>
                <w:tab w:val="left" w:pos="1701"/>
                <w:tab w:val="left" w:pos="6237"/>
              </w:tabs>
              <w:spacing w:after="0"/>
              <w:ind w:left="-108" w:right="-108"/>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 xml:space="preserve">Préciser la classe selon GPEM D1-90 Fournir le certificat </w:t>
            </w:r>
          </w:p>
        </w:tc>
        <w:tc>
          <w:tcPr>
            <w:tcW w:w="993" w:type="dxa"/>
            <w:shd w:val="clear" w:color="auto" w:fill="D9D9D9" w:themeFill="background1" w:themeFillShade="D9"/>
          </w:tcPr>
          <w:p w14:paraId="758D291C" w14:textId="77777777" w:rsidR="00D4670F" w:rsidRPr="00F35AC6" w:rsidRDefault="00D4670F" w:rsidP="0015709E">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Non</w:t>
            </w:r>
          </w:p>
        </w:tc>
        <w:tc>
          <w:tcPr>
            <w:tcW w:w="3192" w:type="dxa"/>
          </w:tcPr>
          <w:p w14:paraId="436F0FBB" w14:textId="77777777" w:rsidR="00D4670F" w:rsidRPr="0015709E" w:rsidRDefault="00D4670F" w:rsidP="0015709E">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bl>
    <w:p w14:paraId="2CE47646" w14:textId="77777777" w:rsidR="00D4670F" w:rsidRDefault="00D4670F" w:rsidP="00D4670F">
      <w:pPr>
        <w:tabs>
          <w:tab w:val="left" w:pos="1701"/>
          <w:tab w:val="left" w:pos="6237"/>
        </w:tabs>
        <w:rPr>
          <w:b/>
          <w:bCs/>
          <w:color w:val="943634" w:themeColor="accent2" w:themeShade="BF"/>
          <w:spacing w:val="5"/>
          <w:highlight w:val="green"/>
          <w:lang w:val="en-US"/>
        </w:rPr>
      </w:pPr>
    </w:p>
    <w:p w14:paraId="539A25AF" w14:textId="77777777" w:rsidR="00AC2AC4" w:rsidRDefault="00AC2AC4" w:rsidP="00D4670F">
      <w:pPr>
        <w:tabs>
          <w:tab w:val="left" w:pos="1701"/>
          <w:tab w:val="left" w:pos="6237"/>
        </w:tabs>
        <w:rPr>
          <w:b/>
          <w:bCs/>
          <w:color w:val="943634" w:themeColor="accent2" w:themeShade="BF"/>
          <w:spacing w:val="5"/>
          <w:highlight w:val="green"/>
          <w:lang w:val="en-US"/>
        </w:rPr>
      </w:pPr>
    </w:p>
    <w:p w14:paraId="5BA484A3" w14:textId="77777777" w:rsidR="00AC2AC4" w:rsidRDefault="00AC2AC4" w:rsidP="00D4670F">
      <w:pPr>
        <w:tabs>
          <w:tab w:val="left" w:pos="1701"/>
          <w:tab w:val="left" w:pos="6237"/>
        </w:tabs>
        <w:rPr>
          <w:b/>
          <w:bCs/>
          <w:color w:val="943634" w:themeColor="accent2" w:themeShade="BF"/>
          <w:spacing w:val="5"/>
          <w:highlight w:val="green"/>
          <w:lang w:val="en-US"/>
        </w:rPr>
      </w:pPr>
    </w:p>
    <w:p w14:paraId="518147CA" w14:textId="77777777" w:rsidR="00AC2AC4" w:rsidRDefault="00AC2AC4" w:rsidP="00D4670F">
      <w:pPr>
        <w:tabs>
          <w:tab w:val="left" w:pos="1701"/>
          <w:tab w:val="left" w:pos="6237"/>
        </w:tabs>
        <w:rPr>
          <w:b/>
          <w:bCs/>
          <w:color w:val="943634" w:themeColor="accent2" w:themeShade="BF"/>
          <w:spacing w:val="5"/>
          <w:highlight w:val="green"/>
          <w:lang w:val="en-US"/>
        </w:rPr>
      </w:pPr>
    </w:p>
    <w:p w14:paraId="67AC03C5" w14:textId="77777777" w:rsidR="00AC2AC4" w:rsidRDefault="00AC2AC4" w:rsidP="00D4670F">
      <w:pPr>
        <w:tabs>
          <w:tab w:val="left" w:pos="1701"/>
          <w:tab w:val="left" w:pos="6237"/>
        </w:tabs>
        <w:rPr>
          <w:b/>
          <w:bCs/>
          <w:color w:val="943634" w:themeColor="accent2" w:themeShade="BF"/>
          <w:spacing w:val="5"/>
          <w:highlight w:val="green"/>
          <w:lang w:val="en-US"/>
        </w:rPr>
      </w:pPr>
    </w:p>
    <w:p w14:paraId="4D199247" w14:textId="77777777" w:rsidR="00AC2AC4" w:rsidRDefault="00AC2AC4" w:rsidP="00D4670F">
      <w:pPr>
        <w:tabs>
          <w:tab w:val="left" w:pos="1701"/>
          <w:tab w:val="left" w:pos="6237"/>
        </w:tabs>
        <w:rPr>
          <w:b/>
          <w:bCs/>
          <w:color w:val="943634" w:themeColor="accent2" w:themeShade="BF"/>
          <w:spacing w:val="5"/>
          <w:highlight w:val="green"/>
          <w:lang w:val="en-US"/>
        </w:rPr>
      </w:pPr>
    </w:p>
    <w:p w14:paraId="690D9557" w14:textId="77777777" w:rsidR="00AC2AC4" w:rsidRDefault="00AC2AC4" w:rsidP="00D4670F">
      <w:pPr>
        <w:tabs>
          <w:tab w:val="left" w:pos="1701"/>
          <w:tab w:val="left" w:pos="6237"/>
        </w:tabs>
        <w:rPr>
          <w:b/>
          <w:bCs/>
          <w:color w:val="943634" w:themeColor="accent2" w:themeShade="BF"/>
          <w:spacing w:val="5"/>
          <w:highlight w:val="green"/>
          <w:lang w:val="en-US"/>
        </w:rPr>
      </w:pPr>
    </w:p>
    <w:p w14:paraId="49272BDB" w14:textId="77777777" w:rsidR="00AC2AC4" w:rsidRDefault="00AC2AC4" w:rsidP="00D4670F">
      <w:pPr>
        <w:tabs>
          <w:tab w:val="left" w:pos="1701"/>
          <w:tab w:val="left" w:pos="6237"/>
        </w:tabs>
        <w:rPr>
          <w:b/>
          <w:bCs/>
          <w:color w:val="943634" w:themeColor="accent2" w:themeShade="BF"/>
          <w:spacing w:val="5"/>
          <w:highlight w:val="green"/>
          <w:lang w:val="en-US"/>
        </w:rPr>
      </w:pPr>
    </w:p>
    <w:p w14:paraId="7ECA570F" w14:textId="77777777" w:rsidR="00AC2AC4" w:rsidRDefault="00AC2AC4" w:rsidP="00D4670F">
      <w:pPr>
        <w:tabs>
          <w:tab w:val="left" w:pos="1701"/>
          <w:tab w:val="left" w:pos="6237"/>
        </w:tabs>
        <w:rPr>
          <w:b/>
          <w:bCs/>
          <w:color w:val="943634" w:themeColor="accent2" w:themeShade="BF"/>
          <w:spacing w:val="5"/>
          <w:highlight w:val="green"/>
          <w:lang w:val="en-US"/>
        </w:rPr>
      </w:pPr>
    </w:p>
    <w:p w14:paraId="337AC6DF" w14:textId="77777777" w:rsidR="00AC2AC4" w:rsidRDefault="00AC2AC4" w:rsidP="00D4670F">
      <w:pPr>
        <w:tabs>
          <w:tab w:val="left" w:pos="1701"/>
          <w:tab w:val="left" w:pos="6237"/>
        </w:tabs>
        <w:rPr>
          <w:b/>
          <w:bCs/>
          <w:color w:val="943634" w:themeColor="accent2" w:themeShade="BF"/>
          <w:spacing w:val="5"/>
          <w:highlight w:val="green"/>
          <w:lang w:val="en-US"/>
        </w:rPr>
      </w:pPr>
    </w:p>
    <w:p w14:paraId="082C2C8F" w14:textId="77777777" w:rsidR="00AC2AC4" w:rsidRDefault="00AC2AC4" w:rsidP="00D4670F">
      <w:pPr>
        <w:tabs>
          <w:tab w:val="left" w:pos="1701"/>
          <w:tab w:val="left" w:pos="6237"/>
        </w:tabs>
        <w:rPr>
          <w:b/>
          <w:bCs/>
          <w:color w:val="943634" w:themeColor="accent2" w:themeShade="BF"/>
          <w:spacing w:val="5"/>
          <w:highlight w:val="green"/>
          <w:lang w:val="en-US"/>
        </w:rPr>
      </w:pPr>
    </w:p>
    <w:p w14:paraId="21B631BC" w14:textId="77777777" w:rsidR="00AC2AC4" w:rsidRDefault="00AC2AC4" w:rsidP="00D4670F">
      <w:pPr>
        <w:tabs>
          <w:tab w:val="left" w:pos="1701"/>
          <w:tab w:val="left" w:pos="6237"/>
        </w:tabs>
        <w:rPr>
          <w:b/>
          <w:bCs/>
          <w:color w:val="943634" w:themeColor="accent2" w:themeShade="BF"/>
          <w:spacing w:val="5"/>
          <w:highlight w:val="green"/>
          <w:lang w:val="en-US"/>
        </w:rPr>
      </w:pPr>
    </w:p>
    <w:p w14:paraId="659EAD38" w14:textId="77777777" w:rsidR="00AC2AC4" w:rsidRPr="00B23126" w:rsidRDefault="00AC2AC4" w:rsidP="00D4670F">
      <w:pPr>
        <w:tabs>
          <w:tab w:val="left" w:pos="1701"/>
          <w:tab w:val="left" w:pos="6237"/>
        </w:tabs>
        <w:rPr>
          <w:b/>
          <w:bCs/>
          <w:color w:val="943634" w:themeColor="accent2" w:themeShade="BF"/>
          <w:spacing w:val="5"/>
          <w:highlight w:val="green"/>
          <w:lang w:val="en-US"/>
        </w:rPr>
      </w:pPr>
    </w:p>
    <w:p w14:paraId="136838D4" w14:textId="77777777" w:rsidR="00AC2AC4" w:rsidRPr="001B495A" w:rsidRDefault="00AC2AC4" w:rsidP="00AC2AC4">
      <w:pPr>
        <w:tabs>
          <w:tab w:val="left" w:pos="1701"/>
          <w:tab w:val="left" w:pos="6237"/>
        </w:tabs>
        <w:jc w:val="right"/>
        <w:rPr>
          <w:rStyle w:val="Rfrencelgre"/>
        </w:rPr>
      </w:pPr>
      <w:r w:rsidRPr="001B495A">
        <w:rPr>
          <w:rStyle w:val="Rfrencelgre"/>
        </w:rPr>
        <w:t>Date, cachet, signature précédés du nom du signataire</w:t>
      </w:r>
    </w:p>
    <w:p w14:paraId="2058DDAE" w14:textId="77777777" w:rsidR="004C798F" w:rsidRPr="00B23126" w:rsidRDefault="004C798F" w:rsidP="004C798F">
      <w:pPr>
        <w:tabs>
          <w:tab w:val="left" w:pos="1701"/>
          <w:tab w:val="left" w:pos="6237"/>
        </w:tabs>
        <w:jc w:val="center"/>
        <w:rPr>
          <w:b/>
          <w:bCs/>
          <w:color w:val="943634" w:themeColor="accent2" w:themeShade="BF"/>
          <w:spacing w:val="5"/>
          <w:highlight w:val="green"/>
          <w:lang w:val="en-US"/>
        </w:rPr>
      </w:pPr>
    </w:p>
    <w:p w14:paraId="0C3D2CB0" w14:textId="77777777" w:rsidR="004C798F" w:rsidRPr="001D3E4C" w:rsidRDefault="004C798F" w:rsidP="004C798F">
      <w:pPr>
        <w:tabs>
          <w:tab w:val="left" w:pos="1701"/>
          <w:tab w:val="left" w:pos="6237"/>
        </w:tabs>
        <w:spacing w:after="0"/>
        <w:ind w:right="-285"/>
        <w:jc w:val="center"/>
        <w:rPr>
          <w:rFonts w:ascii="Cambria" w:eastAsia="Times New Roman" w:hAnsi="Cambria" w:cs="Arial"/>
          <w:bCs/>
          <w:color w:val="943634"/>
          <w:spacing w:val="5"/>
          <w:sz w:val="28"/>
        </w:rPr>
      </w:pPr>
      <w:r w:rsidRPr="001D3E4C">
        <w:rPr>
          <w:rFonts w:ascii="Cambria" w:eastAsia="Times New Roman" w:hAnsi="Cambria" w:cs="Arial"/>
          <w:bCs/>
          <w:color w:val="943634"/>
          <w:spacing w:val="5"/>
          <w:sz w:val="28"/>
        </w:rPr>
        <w:lastRenderedPageBreak/>
        <w:t>Les questions suivantes relatives au développement durable s’adressent aux produits présentés en BPU</w:t>
      </w:r>
      <w:r w:rsidR="00C578AB">
        <w:rPr>
          <w:rFonts w:ascii="Cambria" w:eastAsia="Times New Roman" w:hAnsi="Cambria" w:cs="Arial"/>
          <w:bCs/>
          <w:color w:val="943634"/>
          <w:spacing w:val="5"/>
          <w:sz w:val="28"/>
        </w:rPr>
        <w:t xml:space="preserve"> pour le lot 7</w:t>
      </w:r>
      <w:r w:rsidRPr="001D3E4C">
        <w:rPr>
          <w:rFonts w:ascii="Cambria" w:eastAsia="Times New Roman" w:hAnsi="Cambria" w:cs="Arial"/>
          <w:bCs/>
          <w:color w:val="943634"/>
          <w:spacing w:val="5"/>
          <w:sz w:val="28"/>
        </w:rPr>
        <w:t>.</w:t>
      </w:r>
    </w:p>
    <w:p w14:paraId="21E81290" w14:textId="77777777" w:rsidR="004C798F" w:rsidRPr="001D3E4C" w:rsidRDefault="004C798F" w:rsidP="004C798F">
      <w:pPr>
        <w:rPr>
          <w:rFonts w:ascii="Cambria" w:eastAsia="Times New Roman" w:hAnsi="Cambria" w:cs="Times New Roman"/>
        </w:rPr>
      </w:pPr>
    </w:p>
    <w:tbl>
      <w:tblPr>
        <w:tblStyle w:val="Grilleclaire-Accent1111"/>
        <w:tblW w:w="9963" w:type="dxa"/>
        <w:tblLayout w:type="fixed"/>
        <w:tblLook w:val="04A0" w:firstRow="1" w:lastRow="0" w:firstColumn="1" w:lastColumn="0" w:noHBand="0" w:noVBand="1"/>
      </w:tblPr>
      <w:tblGrid>
        <w:gridCol w:w="534"/>
        <w:gridCol w:w="3851"/>
        <w:gridCol w:w="1275"/>
        <w:gridCol w:w="567"/>
        <w:gridCol w:w="3736"/>
      </w:tblGrid>
      <w:tr w:rsidR="004C798F" w:rsidRPr="001D3E4C" w14:paraId="715CCBF3" w14:textId="77777777" w:rsidTr="000F71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85" w:type="dxa"/>
            <w:gridSpan w:val="2"/>
            <w:shd w:val="clear" w:color="auto" w:fill="DBE5F1" w:themeFill="accent1" w:themeFillTint="33"/>
            <w:vAlign w:val="center"/>
          </w:tcPr>
          <w:p w14:paraId="5F1CE1BF" w14:textId="77777777" w:rsidR="004C798F" w:rsidRPr="001D3E4C" w:rsidRDefault="004C798F" w:rsidP="000F71CC">
            <w:pPr>
              <w:jc w:val="center"/>
              <w:rPr>
                <w:sz w:val="24"/>
                <w:szCs w:val="24"/>
              </w:rPr>
            </w:pPr>
            <w:r w:rsidRPr="001D3E4C">
              <w:rPr>
                <w:sz w:val="24"/>
                <w:szCs w:val="24"/>
              </w:rPr>
              <w:t>Questions</w:t>
            </w:r>
          </w:p>
        </w:tc>
        <w:tc>
          <w:tcPr>
            <w:tcW w:w="1275" w:type="dxa"/>
            <w:shd w:val="clear" w:color="auto" w:fill="DBE5F1" w:themeFill="accent1" w:themeFillTint="33"/>
            <w:vAlign w:val="center"/>
          </w:tcPr>
          <w:p w14:paraId="720D4881" w14:textId="77777777" w:rsidR="004C798F" w:rsidRPr="001D3E4C" w:rsidRDefault="004C798F" w:rsidP="000F71CC">
            <w:pPr>
              <w:jc w:val="center"/>
              <w:cnfStyle w:val="100000000000" w:firstRow="1" w:lastRow="0" w:firstColumn="0" w:lastColumn="0" w:oddVBand="0" w:evenVBand="0" w:oddHBand="0" w:evenHBand="0" w:firstRowFirstColumn="0" w:firstRowLastColumn="0" w:lastRowFirstColumn="0" w:lastRowLastColumn="0"/>
              <w:rPr>
                <w:sz w:val="24"/>
                <w:szCs w:val="24"/>
              </w:rPr>
            </w:pPr>
            <w:r w:rsidRPr="001D3E4C">
              <w:rPr>
                <w:sz w:val="24"/>
                <w:szCs w:val="24"/>
              </w:rPr>
              <w:t>Mode de réponse attendue</w:t>
            </w:r>
          </w:p>
        </w:tc>
        <w:tc>
          <w:tcPr>
            <w:tcW w:w="567" w:type="dxa"/>
            <w:shd w:val="clear" w:color="auto" w:fill="DBE5F1" w:themeFill="accent1" w:themeFillTint="33"/>
            <w:vAlign w:val="center"/>
          </w:tcPr>
          <w:p w14:paraId="02A38131" w14:textId="77777777" w:rsidR="004C798F" w:rsidRPr="001D3E4C" w:rsidRDefault="004C798F" w:rsidP="000F71CC">
            <w:pPr>
              <w:ind w:left="-108" w:right="-108"/>
              <w:jc w:val="center"/>
              <w:cnfStyle w:val="100000000000" w:firstRow="1" w:lastRow="0" w:firstColumn="0" w:lastColumn="0" w:oddVBand="0" w:evenVBand="0" w:oddHBand="0" w:evenHBand="0" w:firstRowFirstColumn="0" w:firstRowLastColumn="0" w:lastRowFirstColumn="0" w:lastRowLastColumn="0"/>
              <w:rPr>
                <w:sz w:val="24"/>
                <w:szCs w:val="24"/>
              </w:rPr>
            </w:pPr>
            <w:r w:rsidRPr="001D3E4C">
              <w:rPr>
                <w:sz w:val="24"/>
                <w:szCs w:val="24"/>
              </w:rPr>
              <w:t>Item noté</w:t>
            </w:r>
          </w:p>
        </w:tc>
        <w:tc>
          <w:tcPr>
            <w:tcW w:w="3736" w:type="dxa"/>
            <w:shd w:val="clear" w:color="auto" w:fill="DBE5F1" w:themeFill="accent1" w:themeFillTint="33"/>
            <w:vAlign w:val="center"/>
          </w:tcPr>
          <w:p w14:paraId="559FDFE2" w14:textId="77777777" w:rsidR="004C798F" w:rsidRPr="001D3E4C" w:rsidRDefault="004C798F" w:rsidP="000F71CC">
            <w:pPr>
              <w:jc w:val="center"/>
              <w:cnfStyle w:val="100000000000" w:firstRow="1" w:lastRow="0" w:firstColumn="0" w:lastColumn="0" w:oddVBand="0" w:evenVBand="0" w:oddHBand="0" w:evenHBand="0" w:firstRowFirstColumn="0" w:firstRowLastColumn="0" w:lastRowFirstColumn="0" w:lastRowLastColumn="0"/>
              <w:rPr>
                <w:sz w:val="24"/>
                <w:szCs w:val="24"/>
              </w:rPr>
            </w:pPr>
            <w:r w:rsidRPr="001D3E4C">
              <w:rPr>
                <w:sz w:val="24"/>
                <w:szCs w:val="24"/>
              </w:rPr>
              <w:t>Réponse du candidat</w:t>
            </w:r>
          </w:p>
        </w:tc>
      </w:tr>
      <w:tr w:rsidR="004C798F" w:rsidRPr="004D2E63" w14:paraId="3702B91F" w14:textId="77777777" w:rsidTr="000F71CC">
        <w:trPr>
          <w:cnfStyle w:val="000000100000" w:firstRow="0" w:lastRow="0" w:firstColumn="0" w:lastColumn="0" w:oddVBand="0" w:evenVBand="0" w:oddHBand="1" w:evenHBand="0" w:firstRowFirstColumn="0" w:firstRowLastColumn="0" w:lastRowFirstColumn="0" w:lastRowLastColumn="0"/>
          <w:trHeight w:val="1001"/>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10091ADF" w14:textId="77777777" w:rsidR="004C798F" w:rsidRPr="00E92FEE" w:rsidRDefault="004C798F" w:rsidP="000F71CC">
            <w:pPr>
              <w:jc w:val="center"/>
              <w:rPr>
                <w:color w:val="000000"/>
              </w:rPr>
            </w:pPr>
            <w:r w:rsidRPr="00E92FEE">
              <w:rPr>
                <w:color w:val="000000"/>
              </w:rPr>
              <w:t>1</w:t>
            </w:r>
          </w:p>
        </w:tc>
        <w:tc>
          <w:tcPr>
            <w:tcW w:w="3851" w:type="dxa"/>
            <w:shd w:val="clear" w:color="auto" w:fill="auto"/>
            <w:vAlign w:val="center"/>
          </w:tcPr>
          <w:p w14:paraId="48589E93" w14:textId="77777777" w:rsidR="004C798F" w:rsidRPr="004C798F" w:rsidRDefault="004C798F" w:rsidP="000F71CC">
            <w:pPr>
              <w:cnfStyle w:val="000000100000" w:firstRow="0" w:lastRow="0" w:firstColumn="0" w:lastColumn="0" w:oddVBand="0" w:evenVBand="0" w:oddHBand="1" w:evenHBand="0" w:firstRowFirstColumn="0" w:firstRowLastColumn="0" w:lastRowFirstColumn="0" w:lastRowLastColumn="0"/>
              <w:rPr>
                <w:sz w:val="20"/>
              </w:rPr>
            </w:pPr>
            <w:r w:rsidRPr="004C798F">
              <w:rPr>
                <w:sz w:val="20"/>
              </w:rPr>
              <w:t xml:space="preserve">Taux  de matériaux recyclés utilisés pour la production des équipements proposés : matelas </w:t>
            </w:r>
          </w:p>
        </w:tc>
        <w:tc>
          <w:tcPr>
            <w:tcW w:w="1275" w:type="dxa"/>
            <w:shd w:val="clear" w:color="auto" w:fill="auto"/>
            <w:vAlign w:val="center"/>
          </w:tcPr>
          <w:p w14:paraId="0AC844C6" w14:textId="77777777" w:rsidR="004C798F" w:rsidRPr="00E92FEE" w:rsidRDefault="004C798F" w:rsidP="000F71CC">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E92FEE">
              <w:rPr>
                <w:sz w:val="20"/>
                <w:szCs w:val="20"/>
              </w:rPr>
              <w:t>% - préciser</w:t>
            </w:r>
          </w:p>
        </w:tc>
        <w:tc>
          <w:tcPr>
            <w:tcW w:w="567" w:type="dxa"/>
            <w:shd w:val="clear" w:color="auto" w:fill="auto"/>
            <w:vAlign w:val="center"/>
          </w:tcPr>
          <w:p w14:paraId="40030B77" w14:textId="77777777" w:rsidR="004C798F" w:rsidRPr="00E92FEE" w:rsidRDefault="004C798F" w:rsidP="000F71CC">
            <w:pPr>
              <w:ind w:firstLine="72"/>
              <w:jc w:val="center"/>
              <w:cnfStyle w:val="000000100000" w:firstRow="0" w:lastRow="0" w:firstColumn="0" w:lastColumn="0" w:oddVBand="0" w:evenVBand="0" w:oddHBand="1" w:evenHBand="0" w:firstRowFirstColumn="0" w:firstRowLastColumn="0" w:lastRowFirstColumn="0" w:lastRowLastColumn="0"/>
              <w:rPr>
                <w:rFonts w:cs="Arial"/>
              </w:rPr>
            </w:pPr>
            <w:r w:rsidRPr="00E92FEE">
              <w:rPr>
                <w:rFonts w:cs="Arial"/>
              </w:rPr>
              <w:t>X</w:t>
            </w:r>
          </w:p>
        </w:tc>
        <w:tc>
          <w:tcPr>
            <w:tcW w:w="3736" w:type="dxa"/>
            <w:shd w:val="clear" w:color="auto" w:fill="auto"/>
            <w:vAlign w:val="center"/>
          </w:tcPr>
          <w:p w14:paraId="4FDB9C29" w14:textId="77777777" w:rsidR="004C798F" w:rsidRPr="00E92FEE" w:rsidRDefault="004C798F" w:rsidP="000F71CC">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4C798F" w:rsidRPr="004D2E63" w14:paraId="0C56EDEE" w14:textId="77777777" w:rsidTr="000F71C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7E84A722" w14:textId="77777777" w:rsidR="004C798F" w:rsidRPr="00E92FEE" w:rsidRDefault="004C798F" w:rsidP="000F71CC">
            <w:pPr>
              <w:jc w:val="center"/>
              <w:rPr>
                <w:color w:val="000000"/>
              </w:rPr>
            </w:pPr>
            <w:r w:rsidRPr="00E92FEE">
              <w:rPr>
                <w:color w:val="000000"/>
              </w:rPr>
              <w:t>2</w:t>
            </w:r>
          </w:p>
        </w:tc>
        <w:tc>
          <w:tcPr>
            <w:tcW w:w="3851" w:type="dxa"/>
            <w:shd w:val="clear" w:color="auto" w:fill="auto"/>
            <w:vAlign w:val="center"/>
          </w:tcPr>
          <w:p w14:paraId="420CD17E" w14:textId="77777777" w:rsidR="004C798F" w:rsidRPr="004C798F" w:rsidRDefault="004C798F" w:rsidP="000F71CC">
            <w:pPr>
              <w:cnfStyle w:val="000000010000" w:firstRow="0" w:lastRow="0" w:firstColumn="0" w:lastColumn="0" w:oddVBand="0" w:evenVBand="0" w:oddHBand="0" w:evenHBand="1" w:firstRowFirstColumn="0" w:firstRowLastColumn="0" w:lastRowFirstColumn="0" w:lastRowLastColumn="0"/>
              <w:rPr>
                <w:sz w:val="20"/>
              </w:rPr>
            </w:pPr>
            <w:r w:rsidRPr="004C798F">
              <w:rPr>
                <w:sz w:val="20"/>
              </w:rPr>
              <w:t>Taux  de matériaux recyclés utilisés pour la production des équipements proposés : Housse</w:t>
            </w:r>
          </w:p>
        </w:tc>
        <w:tc>
          <w:tcPr>
            <w:tcW w:w="1275" w:type="dxa"/>
            <w:shd w:val="clear" w:color="auto" w:fill="auto"/>
            <w:vAlign w:val="center"/>
          </w:tcPr>
          <w:p w14:paraId="00CD9848" w14:textId="77777777" w:rsidR="004C798F" w:rsidRPr="00E92FEE" w:rsidRDefault="004C798F" w:rsidP="000F71CC">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E92FEE">
              <w:rPr>
                <w:sz w:val="20"/>
                <w:szCs w:val="20"/>
              </w:rPr>
              <w:t>% - préciser</w:t>
            </w:r>
          </w:p>
        </w:tc>
        <w:tc>
          <w:tcPr>
            <w:tcW w:w="567" w:type="dxa"/>
            <w:shd w:val="clear" w:color="auto" w:fill="auto"/>
            <w:vAlign w:val="center"/>
          </w:tcPr>
          <w:p w14:paraId="6A57BCE6" w14:textId="77777777" w:rsidR="004C798F" w:rsidRPr="00E92FEE" w:rsidRDefault="004C798F" w:rsidP="000F71CC">
            <w:pPr>
              <w:ind w:firstLine="72"/>
              <w:jc w:val="center"/>
              <w:cnfStyle w:val="000000010000" w:firstRow="0" w:lastRow="0" w:firstColumn="0" w:lastColumn="0" w:oddVBand="0" w:evenVBand="0" w:oddHBand="0" w:evenHBand="1" w:firstRowFirstColumn="0" w:firstRowLastColumn="0" w:lastRowFirstColumn="0" w:lastRowLastColumn="0"/>
              <w:rPr>
                <w:rFonts w:cs="Arial"/>
              </w:rPr>
            </w:pPr>
            <w:r w:rsidRPr="00E92FEE">
              <w:rPr>
                <w:rFonts w:cs="Arial"/>
              </w:rPr>
              <w:t>X</w:t>
            </w:r>
          </w:p>
        </w:tc>
        <w:tc>
          <w:tcPr>
            <w:tcW w:w="3736" w:type="dxa"/>
            <w:shd w:val="clear" w:color="auto" w:fill="auto"/>
            <w:vAlign w:val="center"/>
          </w:tcPr>
          <w:p w14:paraId="42F6ACFB" w14:textId="77777777" w:rsidR="004C798F" w:rsidRPr="00E92FEE" w:rsidRDefault="004C798F" w:rsidP="000F71CC">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4C798F" w:rsidRPr="004D2E63" w14:paraId="61ACE988" w14:textId="77777777" w:rsidTr="000F71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7DF287A4" w14:textId="77777777" w:rsidR="004C798F" w:rsidRPr="00E92FEE" w:rsidRDefault="004C798F" w:rsidP="000F71CC">
            <w:pPr>
              <w:jc w:val="center"/>
              <w:rPr>
                <w:color w:val="000000"/>
              </w:rPr>
            </w:pPr>
            <w:r w:rsidRPr="00E92FEE">
              <w:rPr>
                <w:color w:val="000000"/>
              </w:rPr>
              <w:t>3</w:t>
            </w:r>
          </w:p>
        </w:tc>
        <w:tc>
          <w:tcPr>
            <w:tcW w:w="3851" w:type="dxa"/>
            <w:shd w:val="clear" w:color="auto" w:fill="auto"/>
            <w:vAlign w:val="center"/>
          </w:tcPr>
          <w:p w14:paraId="5C4AAA05" w14:textId="77777777" w:rsidR="004C798F" w:rsidRPr="004C798F" w:rsidRDefault="004C798F" w:rsidP="000F71CC">
            <w:pPr>
              <w:cnfStyle w:val="000000100000" w:firstRow="0" w:lastRow="0" w:firstColumn="0" w:lastColumn="0" w:oddVBand="0" w:evenVBand="0" w:oddHBand="1" w:evenHBand="0" w:firstRowFirstColumn="0" w:firstRowLastColumn="0" w:lastRowFirstColumn="0" w:lastRowLastColumn="0"/>
              <w:rPr>
                <w:sz w:val="20"/>
              </w:rPr>
            </w:pPr>
            <w:r w:rsidRPr="004C798F">
              <w:rPr>
                <w:sz w:val="20"/>
              </w:rPr>
              <w:t>Taux  de matériaux recyclés utilisés pour la production des équipements proposés : Compresseur</w:t>
            </w:r>
          </w:p>
        </w:tc>
        <w:tc>
          <w:tcPr>
            <w:tcW w:w="1275" w:type="dxa"/>
            <w:shd w:val="clear" w:color="auto" w:fill="auto"/>
            <w:vAlign w:val="center"/>
          </w:tcPr>
          <w:p w14:paraId="37695D01" w14:textId="77777777" w:rsidR="004C798F" w:rsidRPr="00E92FEE" w:rsidRDefault="004C798F" w:rsidP="000F71CC">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E92FEE">
              <w:rPr>
                <w:sz w:val="20"/>
                <w:szCs w:val="20"/>
              </w:rPr>
              <w:t>% - préciser</w:t>
            </w:r>
          </w:p>
        </w:tc>
        <w:tc>
          <w:tcPr>
            <w:tcW w:w="567" w:type="dxa"/>
            <w:shd w:val="clear" w:color="auto" w:fill="auto"/>
            <w:vAlign w:val="center"/>
          </w:tcPr>
          <w:p w14:paraId="6021CB60" w14:textId="77777777" w:rsidR="004C798F" w:rsidRPr="00E92FEE" w:rsidRDefault="004C798F" w:rsidP="000F71CC">
            <w:pPr>
              <w:ind w:firstLine="72"/>
              <w:jc w:val="center"/>
              <w:cnfStyle w:val="000000100000" w:firstRow="0" w:lastRow="0" w:firstColumn="0" w:lastColumn="0" w:oddVBand="0" w:evenVBand="0" w:oddHBand="1" w:evenHBand="0" w:firstRowFirstColumn="0" w:firstRowLastColumn="0" w:lastRowFirstColumn="0" w:lastRowLastColumn="0"/>
              <w:rPr>
                <w:rFonts w:cs="Arial"/>
              </w:rPr>
            </w:pPr>
            <w:r>
              <w:rPr>
                <w:rFonts w:cs="Arial"/>
              </w:rPr>
              <w:t>X</w:t>
            </w:r>
          </w:p>
        </w:tc>
        <w:tc>
          <w:tcPr>
            <w:tcW w:w="3736" w:type="dxa"/>
            <w:shd w:val="clear" w:color="auto" w:fill="auto"/>
            <w:vAlign w:val="center"/>
          </w:tcPr>
          <w:p w14:paraId="0B83FDD1" w14:textId="77777777" w:rsidR="004C798F" w:rsidRPr="00E92FEE" w:rsidRDefault="004C798F" w:rsidP="000F71CC">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4C798F" w:rsidRPr="004D2E63" w14:paraId="66A83656" w14:textId="77777777" w:rsidTr="000F71C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4187DF7F" w14:textId="77777777" w:rsidR="004C798F" w:rsidRPr="00E92FEE" w:rsidRDefault="004C798F" w:rsidP="000F71CC">
            <w:pPr>
              <w:jc w:val="center"/>
              <w:rPr>
                <w:color w:val="000000"/>
              </w:rPr>
            </w:pPr>
            <w:r w:rsidRPr="00E717C5">
              <w:rPr>
                <w:color w:val="000000"/>
              </w:rPr>
              <w:t>4</w:t>
            </w:r>
          </w:p>
        </w:tc>
        <w:tc>
          <w:tcPr>
            <w:tcW w:w="3851" w:type="dxa"/>
            <w:shd w:val="clear" w:color="auto" w:fill="auto"/>
            <w:vAlign w:val="center"/>
          </w:tcPr>
          <w:p w14:paraId="1495E3DB" w14:textId="77777777" w:rsidR="004C798F" w:rsidRPr="004C798F" w:rsidRDefault="004C798F" w:rsidP="000F71CC">
            <w:pPr>
              <w:cnfStyle w:val="000000010000" w:firstRow="0" w:lastRow="0" w:firstColumn="0" w:lastColumn="0" w:oddVBand="0" w:evenVBand="0" w:oddHBand="0" w:evenHBand="1" w:firstRowFirstColumn="0" w:firstRowLastColumn="0" w:lastRowFirstColumn="0" w:lastRowLastColumn="0"/>
              <w:rPr>
                <w:sz w:val="20"/>
              </w:rPr>
            </w:pPr>
            <w:r w:rsidRPr="004C798F">
              <w:rPr>
                <w:sz w:val="20"/>
              </w:rPr>
              <w:t xml:space="preserve">Taux  de matériaux recyclables entrant dans la composition des équipements proposés : matelas </w:t>
            </w:r>
          </w:p>
        </w:tc>
        <w:tc>
          <w:tcPr>
            <w:tcW w:w="1275" w:type="dxa"/>
            <w:shd w:val="clear" w:color="auto" w:fill="auto"/>
            <w:vAlign w:val="center"/>
          </w:tcPr>
          <w:p w14:paraId="5552FE6E" w14:textId="77777777" w:rsidR="004C798F" w:rsidRPr="00E92FEE" w:rsidRDefault="004C798F" w:rsidP="000F71CC">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E92FEE">
              <w:rPr>
                <w:sz w:val="20"/>
                <w:szCs w:val="20"/>
              </w:rPr>
              <w:t>% Préciser modalités de recyclage</w:t>
            </w:r>
          </w:p>
        </w:tc>
        <w:tc>
          <w:tcPr>
            <w:tcW w:w="567" w:type="dxa"/>
            <w:shd w:val="clear" w:color="auto" w:fill="auto"/>
            <w:vAlign w:val="center"/>
          </w:tcPr>
          <w:p w14:paraId="6BF7B2CD" w14:textId="77777777" w:rsidR="004C798F" w:rsidRPr="00E92FEE" w:rsidRDefault="004C798F" w:rsidP="000F71CC">
            <w:pPr>
              <w:ind w:firstLine="72"/>
              <w:jc w:val="center"/>
              <w:cnfStyle w:val="000000010000" w:firstRow="0" w:lastRow="0" w:firstColumn="0" w:lastColumn="0" w:oddVBand="0" w:evenVBand="0" w:oddHBand="0" w:evenHBand="1" w:firstRowFirstColumn="0" w:firstRowLastColumn="0" w:lastRowFirstColumn="0" w:lastRowLastColumn="0"/>
              <w:rPr>
                <w:rFonts w:cs="Arial"/>
              </w:rPr>
            </w:pPr>
            <w:r w:rsidRPr="00E92FEE">
              <w:rPr>
                <w:rFonts w:cs="Arial"/>
              </w:rPr>
              <w:t>X</w:t>
            </w:r>
          </w:p>
        </w:tc>
        <w:tc>
          <w:tcPr>
            <w:tcW w:w="3736" w:type="dxa"/>
            <w:shd w:val="clear" w:color="auto" w:fill="auto"/>
            <w:vAlign w:val="center"/>
          </w:tcPr>
          <w:p w14:paraId="18935172" w14:textId="77777777" w:rsidR="004C798F" w:rsidRPr="00E92FEE" w:rsidRDefault="004C798F" w:rsidP="000F71CC">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4C798F" w:rsidRPr="00E717C5" w14:paraId="6FFCEC4E" w14:textId="77777777" w:rsidTr="000F71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5E397CB9" w14:textId="77777777" w:rsidR="004C798F" w:rsidRPr="00E717C5" w:rsidRDefault="004C798F" w:rsidP="000F71CC">
            <w:pPr>
              <w:jc w:val="center"/>
              <w:rPr>
                <w:color w:val="000000"/>
              </w:rPr>
            </w:pPr>
            <w:r w:rsidRPr="00E717C5">
              <w:rPr>
                <w:color w:val="000000"/>
              </w:rPr>
              <w:t>5</w:t>
            </w:r>
          </w:p>
        </w:tc>
        <w:tc>
          <w:tcPr>
            <w:tcW w:w="3851" w:type="dxa"/>
            <w:shd w:val="clear" w:color="auto" w:fill="auto"/>
            <w:vAlign w:val="center"/>
          </w:tcPr>
          <w:p w14:paraId="5E72AC3B" w14:textId="77777777" w:rsidR="004C798F" w:rsidRPr="004C798F" w:rsidRDefault="004C798F" w:rsidP="000F71CC">
            <w:pPr>
              <w:cnfStyle w:val="000000100000" w:firstRow="0" w:lastRow="0" w:firstColumn="0" w:lastColumn="0" w:oddVBand="0" w:evenVBand="0" w:oddHBand="1" w:evenHBand="0" w:firstRowFirstColumn="0" w:firstRowLastColumn="0" w:lastRowFirstColumn="0" w:lastRowLastColumn="0"/>
              <w:rPr>
                <w:sz w:val="20"/>
              </w:rPr>
            </w:pPr>
            <w:r w:rsidRPr="004C798F">
              <w:rPr>
                <w:sz w:val="20"/>
              </w:rPr>
              <w:t>Taux  de matériaux recyclables entrant dans la composition des équipements proposés : housse</w:t>
            </w:r>
          </w:p>
        </w:tc>
        <w:tc>
          <w:tcPr>
            <w:tcW w:w="1275" w:type="dxa"/>
            <w:shd w:val="clear" w:color="auto" w:fill="auto"/>
            <w:vAlign w:val="center"/>
          </w:tcPr>
          <w:p w14:paraId="70464A44" w14:textId="77777777" w:rsidR="004C798F" w:rsidRPr="00E717C5" w:rsidRDefault="004C798F" w:rsidP="000F71CC">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E717C5">
              <w:rPr>
                <w:sz w:val="20"/>
              </w:rPr>
              <w:t>% Préciser modalités de recyclage</w:t>
            </w:r>
          </w:p>
        </w:tc>
        <w:tc>
          <w:tcPr>
            <w:tcW w:w="567" w:type="dxa"/>
            <w:shd w:val="clear" w:color="auto" w:fill="auto"/>
            <w:vAlign w:val="center"/>
          </w:tcPr>
          <w:p w14:paraId="539C160D" w14:textId="77777777" w:rsidR="004C798F" w:rsidRPr="00E717C5" w:rsidRDefault="004C798F" w:rsidP="000F71CC">
            <w:pPr>
              <w:ind w:firstLine="72"/>
              <w:jc w:val="center"/>
              <w:cnfStyle w:val="000000100000" w:firstRow="0" w:lastRow="0" w:firstColumn="0" w:lastColumn="0" w:oddVBand="0" w:evenVBand="0" w:oddHBand="1" w:evenHBand="0" w:firstRowFirstColumn="0" w:firstRowLastColumn="0" w:lastRowFirstColumn="0" w:lastRowLastColumn="0"/>
              <w:rPr>
                <w:rFonts w:cs="Arial"/>
              </w:rPr>
            </w:pPr>
            <w:r w:rsidRPr="00E717C5">
              <w:rPr>
                <w:rFonts w:cs="Arial"/>
              </w:rPr>
              <w:t>X</w:t>
            </w:r>
          </w:p>
        </w:tc>
        <w:tc>
          <w:tcPr>
            <w:tcW w:w="3736" w:type="dxa"/>
            <w:shd w:val="clear" w:color="auto" w:fill="auto"/>
            <w:vAlign w:val="center"/>
          </w:tcPr>
          <w:p w14:paraId="2606DA99" w14:textId="77777777" w:rsidR="004C798F" w:rsidRPr="00E717C5" w:rsidRDefault="004C798F" w:rsidP="000F71CC">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4C798F" w:rsidRPr="004D2E63" w14:paraId="2EBCA022" w14:textId="77777777" w:rsidTr="000F71C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55026C8A" w14:textId="77777777" w:rsidR="004C798F" w:rsidRPr="00E717C5" w:rsidRDefault="004C798F" w:rsidP="000F71CC">
            <w:pPr>
              <w:jc w:val="center"/>
              <w:rPr>
                <w:color w:val="000000"/>
              </w:rPr>
            </w:pPr>
            <w:r w:rsidRPr="00E717C5">
              <w:rPr>
                <w:color w:val="000000"/>
              </w:rPr>
              <w:t>6</w:t>
            </w:r>
          </w:p>
        </w:tc>
        <w:tc>
          <w:tcPr>
            <w:tcW w:w="3851" w:type="dxa"/>
            <w:shd w:val="clear" w:color="auto" w:fill="auto"/>
            <w:vAlign w:val="center"/>
          </w:tcPr>
          <w:p w14:paraId="590ABBE1" w14:textId="77777777" w:rsidR="004C798F" w:rsidRPr="004C798F" w:rsidRDefault="004C798F" w:rsidP="000F71CC">
            <w:pPr>
              <w:cnfStyle w:val="000000010000" w:firstRow="0" w:lastRow="0" w:firstColumn="0" w:lastColumn="0" w:oddVBand="0" w:evenVBand="0" w:oddHBand="0" w:evenHBand="1" w:firstRowFirstColumn="0" w:firstRowLastColumn="0" w:lastRowFirstColumn="0" w:lastRowLastColumn="0"/>
              <w:rPr>
                <w:sz w:val="20"/>
              </w:rPr>
            </w:pPr>
            <w:r w:rsidRPr="004C798F">
              <w:rPr>
                <w:sz w:val="20"/>
              </w:rPr>
              <w:t>Taux  de matériaux recyclables entrant dans la composition des équipements proposés : compresseur</w:t>
            </w:r>
          </w:p>
        </w:tc>
        <w:tc>
          <w:tcPr>
            <w:tcW w:w="1275" w:type="dxa"/>
            <w:shd w:val="clear" w:color="auto" w:fill="auto"/>
            <w:vAlign w:val="center"/>
          </w:tcPr>
          <w:p w14:paraId="0BD68719" w14:textId="77777777" w:rsidR="004C798F" w:rsidRPr="00E717C5" w:rsidRDefault="004C798F" w:rsidP="000F71CC">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E717C5">
              <w:rPr>
                <w:sz w:val="20"/>
              </w:rPr>
              <w:t>% Préciser modalités de recyclage</w:t>
            </w:r>
          </w:p>
        </w:tc>
        <w:tc>
          <w:tcPr>
            <w:tcW w:w="567" w:type="dxa"/>
            <w:shd w:val="clear" w:color="auto" w:fill="auto"/>
            <w:vAlign w:val="center"/>
          </w:tcPr>
          <w:p w14:paraId="40099430" w14:textId="77777777" w:rsidR="004C798F" w:rsidRPr="00E717C5" w:rsidRDefault="004C798F" w:rsidP="000F71CC">
            <w:pPr>
              <w:ind w:firstLine="72"/>
              <w:jc w:val="center"/>
              <w:cnfStyle w:val="000000010000" w:firstRow="0" w:lastRow="0" w:firstColumn="0" w:lastColumn="0" w:oddVBand="0" w:evenVBand="0" w:oddHBand="0" w:evenHBand="1" w:firstRowFirstColumn="0" w:firstRowLastColumn="0" w:lastRowFirstColumn="0" w:lastRowLastColumn="0"/>
              <w:rPr>
                <w:rFonts w:cs="Arial"/>
              </w:rPr>
            </w:pPr>
            <w:r>
              <w:rPr>
                <w:rFonts w:cs="Arial"/>
              </w:rPr>
              <w:t>X</w:t>
            </w:r>
          </w:p>
        </w:tc>
        <w:tc>
          <w:tcPr>
            <w:tcW w:w="3736" w:type="dxa"/>
            <w:shd w:val="clear" w:color="auto" w:fill="auto"/>
            <w:vAlign w:val="center"/>
          </w:tcPr>
          <w:p w14:paraId="4A86C190" w14:textId="77777777" w:rsidR="004C798F" w:rsidRPr="00E717C5" w:rsidRDefault="004C798F" w:rsidP="000F71CC">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sz w:val="20"/>
              </w:rPr>
            </w:pPr>
          </w:p>
        </w:tc>
      </w:tr>
      <w:tr w:rsidR="004C798F" w:rsidRPr="004D2E63" w14:paraId="6B417A4D" w14:textId="77777777" w:rsidTr="000F71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155804A2" w14:textId="77777777" w:rsidR="004C798F" w:rsidRPr="00E717C5" w:rsidRDefault="004C798F" w:rsidP="000F71CC">
            <w:pPr>
              <w:jc w:val="center"/>
              <w:rPr>
                <w:color w:val="000000"/>
              </w:rPr>
            </w:pPr>
            <w:r w:rsidRPr="00E717C5">
              <w:rPr>
                <w:color w:val="000000"/>
              </w:rPr>
              <w:t>7</w:t>
            </w:r>
          </w:p>
        </w:tc>
        <w:tc>
          <w:tcPr>
            <w:tcW w:w="3851" w:type="dxa"/>
            <w:shd w:val="clear" w:color="auto" w:fill="auto"/>
            <w:vAlign w:val="center"/>
          </w:tcPr>
          <w:p w14:paraId="6CB66AE1" w14:textId="77777777" w:rsidR="004C798F" w:rsidRPr="004C798F" w:rsidRDefault="004C798F" w:rsidP="000F71CC">
            <w:pPr>
              <w:cnfStyle w:val="000000100000" w:firstRow="0" w:lastRow="0" w:firstColumn="0" w:lastColumn="0" w:oddVBand="0" w:evenVBand="0" w:oddHBand="1" w:evenHBand="0" w:firstRowFirstColumn="0" w:firstRowLastColumn="0" w:lastRowFirstColumn="0" w:lastRowLastColumn="0"/>
              <w:rPr>
                <w:sz w:val="20"/>
              </w:rPr>
            </w:pPr>
            <w:r w:rsidRPr="004C798F">
              <w:rPr>
                <w:sz w:val="20"/>
              </w:rPr>
              <w:t>Les tissus enduits utilisés sont garantis sans phtalates</w:t>
            </w:r>
          </w:p>
        </w:tc>
        <w:tc>
          <w:tcPr>
            <w:tcW w:w="1275" w:type="dxa"/>
            <w:shd w:val="clear" w:color="auto" w:fill="auto"/>
            <w:vAlign w:val="center"/>
          </w:tcPr>
          <w:p w14:paraId="2D2F2423" w14:textId="77777777" w:rsidR="004C798F" w:rsidRPr="00E717C5" w:rsidRDefault="004C798F" w:rsidP="000F71CC">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E717C5">
              <w:rPr>
                <w:sz w:val="20"/>
                <w:szCs w:val="20"/>
              </w:rPr>
              <w:t>Transmettre certificat</w:t>
            </w:r>
          </w:p>
        </w:tc>
        <w:tc>
          <w:tcPr>
            <w:tcW w:w="567" w:type="dxa"/>
            <w:shd w:val="clear" w:color="auto" w:fill="auto"/>
            <w:vAlign w:val="center"/>
          </w:tcPr>
          <w:p w14:paraId="048A29DC" w14:textId="77777777" w:rsidR="004C798F" w:rsidRPr="00E717C5" w:rsidRDefault="004C798F" w:rsidP="000F71CC">
            <w:pPr>
              <w:ind w:firstLine="72"/>
              <w:jc w:val="center"/>
              <w:cnfStyle w:val="000000100000" w:firstRow="0" w:lastRow="0" w:firstColumn="0" w:lastColumn="0" w:oddVBand="0" w:evenVBand="0" w:oddHBand="1" w:evenHBand="0" w:firstRowFirstColumn="0" w:firstRowLastColumn="0" w:lastRowFirstColumn="0" w:lastRowLastColumn="0"/>
              <w:rPr>
                <w:rFonts w:cs="Arial"/>
              </w:rPr>
            </w:pPr>
            <w:r w:rsidRPr="00E717C5">
              <w:rPr>
                <w:rFonts w:cs="Arial"/>
              </w:rPr>
              <w:t>X</w:t>
            </w:r>
          </w:p>
        </w:tc>
        <w:tc>
          <w:tcPr>
            <w:tcW w:w="3736" w:type="dxa"/>
            <w:shd w:val="clear" w:color="auto" w:fill="auto"/>
            <w:vAlign w:val="center"/>
          </w:tcPr>
          <w:p w14:paraId="437499EA" w14:textId="77777777" w:rsidR="004C798F" w:rsidRPr="00E717C5" w:rsidRDefault="004C798F" w:rsidP="000F71CC">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sz w:val="20"/>
              </w:rPr>
            </w:pPr>
          </w:p>
        </w:tc>
      </w:tr>
      <w:tr w:rsidR="004C798F" w:rsidRPr="004D2E63" w14:paraId="20D64902" w14:textId="77777777" w:rsidTr="000F71C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49FDC313" w14:textId="77777777" w:rsidR="004C798F" w:rsidRPr="00E717C5" w:rsidRDefault="004C798F" w:rsidP="000F71CC">
            <w:pPr>
              <w:jc w:val="center"/>
              <w:rPr>
                <w:color w:val="000000"/>
              </w:rPr>
            </w:pPr>
            <w:r w:rsidRPr="00E717C5">
              <w:rPr>
                <w:color w:val="000000"/>
              </w:rPr>
              <w:t>8</w:t>
            </w:r>
          </w:p>
        </w:tc>
        <w:tc>
          <w:tcPr>
            <w:tcW w:w="3851" w:type="dxa"/>
            <w:shd w:val="clear" w:color="auto" w:fill="auto"/>
            <w:vAlign w:val="center"/>
          </w:tcPr>
          <w:p w14:paraId="27318758" w14:textId="77777777" w:rsidR="004C798F" w:rsidRPr="004C798F" w:rsidRDefault="004C798F" w:rsidP="000F71CC">
            <w:pPr>
              <w:cnfStyle w:val="000000010000" w:firstRow="0" w:lastRow="0" w:firstColumn="0" w:lastColumn="0" w:oddVBand="0" w:evenVBand="0" w:oddHBand="0" w:evenHBand="1" w:firstRowFirstColumn="0" w:firstRowLastColumn="0" w:lastRowFirstColumn="0" w:lastRowLastColumn="0"/>
              <w:rPr>
                <w:sz w:val="20"/>
              </w:rPr>
            </w:pPr>
            <w:r w:rsidRPr="004C798F">
              <w:rPr>
                <w:sz w:val="20"/>
              </w:rPr>
              <w:t xml:space="preserve">Les produits bénéficient-ils d’une éco conception,  c’est-à-dire une spécificité technique permettant de diminuer l'impact environnemental ? si oui, préciser dans quel domaine </w:t>
            </w:r>
          </w:p>
        </w:tc>
        <w:tc>
          <w:tcPr>
            <w:tcW w:w="1275" w:type="dxa"/>
            <w:shd w:val="clear" w:color="auto" w:fill="auto"/>
            <w:vAlign w:val="center"/>
          </w:tcPr>
          <w:p w14:paraId="322213D6" w14:textId="77777777" w:rsidR="004C798F" w:rsidRPr="00E717C5" w:rsidRDefault="004C798F" w:rsidP="000F71CC">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E717C5">
              <w:rPr>
                <w:sz w:val="20"/>
                <w:szCs w:val="20"/>
              </w:rPr>
              <w:t>Oui – non préciser</w:t>
            </w:r>
          </w:p>
        </w:tc>
        <w:tc>
          <w:tcPr>
            <w:tcW w:w="567" w:type="dxa"/>
            <w:shd w:val="clear" w:color="auto" w:fill="auto"/>
            <w:vAlign w:val="center"/>
          </w:tcPr>
          <w:p w14:paraId="605FBC8D" w14:textId="77777777" w:rsidR="004C798F" w:rsidRPr="00E717C5" w:rsidRDefault="004C798F" w:rsidP="000F71CC">
            <w:pPr>
              <w:ind w:firstLine="72"/>
              <w:jc w:val="center"/>
              <w:cnfStyle w:val="000000010000" w:firstRow="0" w:lastRow="0" w:firstColumn="0" w:lastColumn="0" w:oddVBand="0" w:evenVBand="0" w:oddHBand="0" w:evenHBand="1" w:firstRowFirstColumn="0" w:firstRowLastColumn="0" w:lastRowFirstColumn="0" w:lastRowLastColumn="0"/>
              <w:rPr>
                <w:rFonts w:cs="Arial"/>
              </w:rPr>
            </w:pPr>
            <w:r w:rsidRPr="00E717C5">
              <w:rPr>
                <w:rFonts w:cs="Arial"/>
              </w:rPr>
              <w:t>X</w:t>
            </w:r>
          </w:p>
        </w:tc>
        <w:tc>
          <w:tcPr>
            <w:tcW w:w="3736" w:type="dxa"/>
            <w:shd w:val="clear" w:color="auto" w:fill="auto"/>
            <w:vAlign w:val="center"/>
          </w:tcPr>
          <w:p w14:paraId="53D155D2" w14:textId="77777777" w:rsidR="004C798F" w:rsidRPr="00E717C5" w:rsidRDefault="004C798F" w:rsidP="000F71CC">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sz w:val="20"/>
              </w:rPr>
            </w:pPr>
            <w:r w:rsidRPr="00E717C5">
              <w:rPr>
                <w:bCs/>
                <w:color w:val="000000"/>
                <w:spacing w:val="5"/>
                <w:sz w:val="20"/>
              </w:rPr>
              <w:t>Fournir justificatif pour validation</w:t>
            </w:r>
          </w:p>
        </w:tc>
      </w:tr>
      <w:tr w:rsidR="004C798F" w:rsidRPr="004D2E63" w14:paraId="2A190392" w14:textId="77777777" w:rsidTr="000F71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57BBA4E5" w14:textId="77777777" w:rsidR="004C798F" w:rsidRPr="00E717C5" w:rsidRDefault="004C798F" w:rsidP="000F71CC">
            <w:pPr>
              <w:jc w:val="center"/>
              <w:rPr>
                <w:color w:val="000000"/>
              </w:rPr>
            </w:pPr>
            <w:r w:rsidRPr="00E717C5">
              <w:rPr>
                <w:color w:val="000000"/>
              </w:rPr>
              <w:t>9</w:t>
            </w:r>
          </w:p>
        </w:tc>
        <w:tc>
          <w:tcPr>
            <w:tcW w:w="3851" w:type="dxa"/>
            <w:shd w:val="clear" w:color="auto" w:fill="auto"/>
            <w:vAlign w:val="center"/>
          </w:tcPr>
          <w:p w14:paraId="54B1D6DB" w14:textId="77777777" w:rsidR="004C798F" w:rsidRPr="004C798F" w:rsidRDefault="004C798F" w:rsidP="000F71CC">
            <w:pPr>
              <w:cnfStyle w:val="000000100000" w:firstRow="0" w:lastRow="0" w:firstColumn="0" w:lastColumn="0" w:oddVBand="0" w:evenVBand="0" w:oddHBand="1" w:evenHBand="0" w:firstRowFirstColumn="0" w:firstRowLastColumn="0" w:lastRowFirstColumn="0" w:lastRowLastColumn="0"/>
              <w:rPr>
                <w:sz w:val="20"/>
              </w:rPr>
            </w:pPr>
            <w:r w:rsidRPr="004C798F">
              <w:rPr>
                <w:sz w:val="20"/>
              </w:rPr>
              <w:t>Disposez-vous d’un écolabel en lien avec l’un ou plusieurs des produits proposés au BPU</w:t>
            </w:r>
          </w:p>
        </w:tc>
        <w:tc>
          <w:tcPr>
            <w:tcW w:w="1275" w:type="dxa"/>
            <w:shd w:val="clear" w:color="auto" w:fill="auto"/>
            <w:vAlign w:val="center"/>
          </w:tcPr>
          <w:p w14:paraId="458C7E74" w14:textId="77777777" w:rsidR="004C798F" w:rsidRPr="00E717C5" w:rsidRDefault="004C798F" w:rsidP="000F71CC">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E717C5">
              <w:rPr>
                <w:sz w:val="20"/>
                <w:szCs w:val="20"/>
              </w:rPr>
              <w:t xml:space="preserve">Oui – non </w:t>
            </w:r>
          </w:p>
        </w:tc>
        <w:tc>
          <w:tcPr>
            <w:tcW w:w="567" w:type="dxa"/>
            <w:shd w:val="clear" w:color="auto" w:fill="auto"/>
            <w:vAlign w:val="center"/>
          </w:tcPr>
          <w:p w14:paraId="39DBFB63" w14:textId="77777777" w:rsidR="004C798F" w:rsidRPr="00E717C5" w:rsidRDefault="004C798F" w:rsidP="000F71CC">
            <w:pPr>
              <w:ind w:firstLine="72"/>
              <w:jc w:val="center"/>
              <w:cnfStyle w:val="000000100000" w:firstRow="0" w:lastRow="0" w:firstColumn="0" w:lastColumn="0" w:oddVBand="0" w:evenVBand="0" w:oddHBand="1" w:evenHBand="0" w:firstRowFirstColumn="0" w:firstRowLastColumn="0" w:lastRowFirstColumn="0" w:lastRowLastColumn="0"/>
              <w:rPr>
                <w:rFonts w:cs="Arial"/>
              </w:rPr>
            </w:pPr>
            <w:r w:rsidRPr="00E717C5">
              <w:rPr>
                <w:rFonts w:cs="Arial"/>
              </w:rPr>
              <w:t>X</w:t>
            </w:r>
          </w:p>
        </w:tc>
        <w:tc>
          <w:tcPr>
            <w:tcW w:w="3736" w:type="dxa"/>
            <w:shd w:val="clear" w:color="auto" w:fill="auto"/>
            <w:vAlign w:val="center"/>
          </w:tcPr>
          <w:p w14:paraId="4747D73C" w14:textId="77777777" w:rsidR="004C798F" w:rsidRPr="00E717C5" w:rsidRDefault="004C798F" w:rsidP="000F71CC">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sz w:val="20"/>
              </w:rPr>
            </w:pPr>
            <w:r w:rsidRPr="00E717C5">
              <w:rPr>
                <w:bCs/>
                <w:color w:val="000000"/>
                <w:spacing w:val="5"/>
                <w:sz w:val="20"/>
              </w:rPr>
              <w:t>Fournir certificat précisant date d’obtention et durée de validité</w:t>
            </w:r>
          </w:p>
        </w:tc>
      </w:tr>
      <w:tr w:rsidR="004C798F" w:rsidRPr="004D2E63" w14:paraId="2867CD13" w14:textId="77777777" w:rsidTr="000F71C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1CAACBA9" w14:textId="77777777" w:rsidR="004C798F" w:rsidRPr="00E717C5" w:rsidRDefault="004C798F" w:rsidP="000F71CC">
            <w:pPr>
              <w:jc w:val="center"/>
              <w:rPr>
                <w:color w:val="000000"/>
              </w:rPr>
            </w:pPr>
            <w:r w:rsidRPr="00E717C5">
              <w:rPr>
                <w:color w:val="000000"/>
              </w:rPr>
              <w:t>10</w:t>
            </w:r>
          </w:p>
        </w:tc>
        <w:tc>
          <w:tcPr>
            <w:tcW w:w="3851" w:type="dxa"/>
            <w:shd w:val="clear" w:color="auto" w:fill="auto"/>
            <w:vAlign w:val="center"/>
          </w:tcPr>
          <w:p w14:paraId="5F53E125" w14:textId="77777777" w:rsidR="004C798F" w:rsidRPr="004C798F" w:rsidRDefault="004C798F" w:rsidP="000F71CC">
            <w:pPr>
              <w:cnfStyle w:val="000000010000" w:firstRow="0" w:lastRow="0" w:firstColumn="0" w:lastColumn="0" w:oddVBand="0" w:evenVBand="0" w:oddHBand="0" w:evenHBand="1" w:firstRowFirstColumn="0" w:firstRowLastColumn="0" w:lastRowFirstColumn="0" w:lastRowLastColumn="0"/>
              <w:rPr>
                <w:sz w:val="20"/>
              </w:rPr>
            </w:pPr>
            <w:r w:rsidRPr="004C798F">
              <w:rPr>
                <w:sz w:val="20"/>
              </w:rPr>
              <w:t>Matelas : durée de vie</w:t>
            </w:r>
          </w:p>
        </w:tc>
        <w:tc>
          <w:tcPr>
            <w:tcW w:w="1275" w:type="dxa"/>
            <w:shd w:val="clear" w:color="auto" w:fill="auto"/>
            <w:vAlign w:val="center"/>
          </w:tcPr>
          <w:p w14:paraId="2FF11E9C" w14:textId="77777777" w:rsidR="004C798F" w:rsidRPr="00E717C5" w:rsidRDefault="004C798F" w:rsidP="000F71CC">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E717C5">
              <w:rPr>
                <w:sz w:val="20"/>
                <w:szCs w:val="20"/>
              </w:rPr>
              <w:t>Ans</w:t>
            </w:r>
          </w:p>
        </w:tc>
        <w:tc>
          <w:tcPr>
            <w:tcW w:w="567" w:type="dxa"/>
            <w:shd w:val="clear" w:color="auto" w:fill="auto"/>
            <w:vAlign w:val="center"/>
          </w:tcPr>
          <w:p w14:paraId="50301C2A" w14:textId="77777777" w:rsidR="004C798F" w:rsidRPr="00E717C5" w:rsidRDefault="004C798F" w:rsidP="000F71CC">
            <w:pPr>
              <w:ind w:firstLine="72"/>
              <w:jc w:val="center"/>
              <w:cnfStyle w:val="000000010000" w:firstRow="0" w:lastRow="0" w:firstColumn="0" w:lastColumn="0" w:oddVBand="0" w:evenVBand="0" w:oddHBand="0" w:evenHBand="1" w:firstRowFirstColumn="0" w:firstRowLastColumn="0" w:lastRowFirstColumn="0" w:lastRowLastColumn="0"/>
              <w:rPr>
                <w:rFonts w:cs="Arial"/>
              </w:rPr>
            </w:pPr>
            <w:r w:rsidRPr="00E717C5">
              <w:rPr>
                <w:rFonts w:cs="Arial"/>
              </w:rPr>
              <w:t>X</w:t>
            </w:r>
          </w:p>
        </w:tc>
        <w:tc>
          <w:tcPr>
            <w:tcW w:w="3736" w:type="dxa"/>
            <w:shd w:val="clear" w:color="auto" w:fill="auto"/>
            <w:vAlign w:val="center"/>
          </w:tcPr>
          <w:p w14:paraId="60B55AC3" w14:textId="77777777" w:rsidR="004C798F" w:rsidRPr="00E717C5" w:rsidRDefault="004C798F" w:rsidP="000F71CC">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4C798F" w:rsidRPr="004D2E63" w14:paraId="1D3CAE8A" w14:textId="77777777" w:rsidTr="000F71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31330A66" w14:textId="77777777" w:rsidR="004C798F" w:rsidRPr="00E717C5" w:rsidRDefault="004C798F" w:rsidP="000F71CC">
            <w:pPr>
              <w:jc w:val="center"/>
              <w:rPr>
                <w:color w:val="000000"/>
              </w:rPr>
            </w:pPr>
            <w:r w:rsidRPr="00E717C5">
              <w:rPr>
                <w:color w:val="000000"/>
              </w:rPr>
              <w:t>11</w:t>
            </w:r>
          </w:p>
        </w:tc>
        <w:tc>
          <w:tcPr>
            <w:tcW w:w="3851" w:type="dxa"/>
            <w:shd w:val="clear" w:color="auto" w:fill="auto"/>
            <w:vAlign w:val="center"/>
          </w:tcPr>
          <w:p w14:paraId="0E22C340" w14:textId="77777777" w:rsidR="004C798F" w:rsidRPr="004C798F" w:rsidRDefault="004C798F" w:rsidP="000F71CC">
            <w:pPr>
              <w:cnfStyle w:val="000000100000" w:firstRow="0" w:lastRow="0" w:firstColumn="0" w:lastColumn="0" w:oddVBand="0" w:evenVBand="0" w:oddHBand="1" w:evenHBand="0" w:firstRowFirstColumn="0" w:firstRowLastColumn="0" w:lastRowFirstColumn="0" w:lastRowLastColumn="0"/>
              <w:rPr>
                <w:sz w:val="20"/>
              </w:rPr>
            </w:pPr>
            <w:r w:rsidRPr="004C798F">
              <w:rPr>
                <w:sz w:val="20"/>
              </w:rPr>
              <w:t>Compresseur : durée de vie</w:t>
            </w:r>
          </w:p>
        </w:tc>
        <w:tc>
          <w:tcPr>
            <w:tcW w:w="1275" w:type="dxa"/>
            <w:shd w:val="clear" w:color="auto" w:fill="auto"/>
            <w:vAlign w:val="center"/>
          </w:tcPr>
          <w:p w14:paraId="66A919B5" w14:textId="77777777" w:rsidR="004C798F" w:rsidRPr="00E717C5" w:rsidRDefault="004C798F" w:rsidP="000F71CC">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Ans</w:t>
            </w:r>
          </w:p>
        </w:tc>
        <w:tc>
          <w:tcPr>
            <w:tcW w:w="567" w:type="dxa"/>
            <w:shd w:val="clear" w:color="auto" w:fill="auto"/>
            <w:vAlign w:val="center"/>
          </w:tcPr>
          <w:p w14:paraId="004C1C16" w14:textId="77777777" w:rsidR="004C798F" w:rsidRPr="00E717C5" w:rsidRDefault="004C798F" w:rsidP="000F71CC">
            <w:pPr>
              <w:ind w:firstLine="72"/>
              <w:jc w:val="center"/>
              <w:cnfStyle w:val="000000100000" w:firstRow="0" w:lastRow="0" w:firstColumn="0" w:lastColumn="0" w:oddVBand="0" w:evenVBand="0" w:oddHBand="1" w:evenHBand="0" w:firstRowFirstColumn="0" w:firstRowLastColumn="0" w:lastRowFirstColumn="0" w:lastRowLastColumn="0"/>
              <w:rPr>
                <w:rFonts w:cs="Arial"/>
              </w:rPr>
            </w:pPr>
            <w:r>
              <w:rPr>
                <w:rFonts w:cs="Arial"/>
              </w:rPr>
              <w:t>X</w:t>
            </w:r>
          </w:p>
        </w:tc>
        <w:tc>
          <w:tcPr>
            <w:tcW w:w="3736" w:type="dxa"/>
            <w:shd w:val="clear" w:color="auto" w:fill="auto"/>
            <w:vAlign w:val="center"/>
          </w:tcPr>
          <w:p w14:paraId="02DE179E" w14:textId="77777777" w:rsidR="004C798F" w:rsidRPr="00E717C5" w:rsidRDefault="004C798F" w:rsidP="000F71CC">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4C798F" w:rsidRPr="00E717C5" w14:paraId="3D094454" w14:textId="77777777" w:rsidTr="000F71C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3C00B771" w14:textId="77777777" w:rsidR="004C798F" w:rsidRPr="00E717C5" w:rsidRDefault="004C798F" w:rsidP="000F71CC">
            <w:pPr>
              <w:jc w:val="center"/>
              <w:rPr>
                <w:color w:val="000000"/>
              </w:rPr>
            </w:pPr>
            <w:r>
              <w:rPr>
                <w:color w:val="000000"/>
              </w:rPr>
              <w:t>12</w:t>
            </w:r>
          </w:p>
        </w:tc>
        <w:tc>
          <w:tcPr>
            <w:tcW w:w="3851" w:type="dxa"/>
            <w:shd w:val="clear" w:color="auto" w:fill="auto"/>
            <w:vAlign w:val="center"/>
          </w:tcPr>
          <w:p w14:paraId="028A4368" w14:textId="77777777" w:rsidR="004C798F" w:rsidRPr="004C798F" w:rsidRDefault="004C798F" w:rsidP="000F71CC">
            <w:pPr>
              <w:cnfStyle w:val="000000010000" w:firstRow="0" w:lastRow="0" w:firstColumn="0" w:lastColumn="0" w:oddVBand="0" w:evenVBand="0" w:oddHBand="0" w:evenHBand="1" w:firstRowFirstColumn="0" w:firstRowLastColumn="0" w:lastRowFirstColumn="0" w:lastRowLastColumn="0"/>
              <w:rPr>
                <w:sz w:val="20"/>
              </w:rPr>
            </w:pPr>
            <w:r w:rsidRPr="004C798F">
              <w:rPr>
                <w:sz w:val="20"/>
              </w:rPr>
              <w:t>Type d’emballages utilisés pour la livraison, (biomatériaux, certifiés FSC ou PEFC, …)</w:t>
            </w:r>
          </w:p>
        </w:tc>
        <w:tc>
          <w:tcPr>
            <w:tcW w:w="1275" w:type="dxa"/>
            <w:shd w:val="clear" w:color="auto" w:fill="auto"/>
            <w:vAlign w:val="center"/>
          </w:tcPr>
          <w:p w14:paraId="0D48A462" w14:textId="77777777" w:rsidR="004C798F" w:rsidRPr="00E717C5" w:rsidRDefault="004C798F" w:rsidP="000F71CC">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E717C5">
              <w:rPr>
                <w:sz w:val="20"/>
                <w:szCs w:val="20"/>
              </w:rPr>
              <w:t>Préciser</w:t>
            </w:r>
          </w:p>
        </w:tc>
        <w:tc>
          <w:tcPr>
            <w:tcW w:w="567" w:type="dxa"/>
            <w:shd w:val="clear" w:color="auto" w:fill="auto"/>
            <w:vAlign w:val="center"/>
          </w:tcPr>
          <w:p w14:paraId="36D6EE8A" w14:textId="77777777" w:rsidR="004C798F" w:rsidRPr="00E717C5" w:rsidRDefault="004C798F" w:rsidP="000F71CC">
            <w:pPr>
              <w:ind w:firstLine="72"/>
              <w:jc w:val="center"/>
              <w:cnfStyle w:val="000000010000" w:firstRow="0" w:lastRow="0" w:firstColumn="0" w:lastColumn="0" w:oddVBand="0" w:evenVBand="0" w:oddHBand="0" w:evenHBand="1" w:firstRowFirstColumn="0" w:firstRowLastColumn="0" w:lastRowFirstColumn="0" w:lastRowLastColumn="0"/>
              <w:rPr>
                <w:rFonts w:cs="Arial"/>
                <w:bCs/>
              </w:rPr>
            </w:pPr>
            <w:r w:rsidRPr="00E717C5">
              <w:rPr>
                <w:rFonts w:cs="Arial"/>
                <w:bCs/>
              </w:rPr>
              <w:t>X</w:t>
            </w:r>
          </w:p>
        </w:tc>
        <w:tc>
          <w:tcPr>
            <w:tcW w:w="3736" w:type="dxa"/>
            <w:shd w:val="clear" w:color="auto" w:fill="auto"/>
            <w:vAlign w:val="center"/>
          </w:tcPr>
          <w:p w14:paraId="6E89F1AC" w14:textId="77777777" w:rsidR="004C798F" w:rsidRPr="00E717C5" w:rsidRDefault="004C798F" w:rsidP="000F71CC">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4C798F" w:rsidRPr="00E717C5" w14:paraId="7159DA94" w14:textId="77777777" w:rsidTr="000F71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278F1346" w14:textId="77777777" w:rsidR="004C798F" w:rsidRPr="00E717C5" w:rsidRDefault="004C798F" w:rsidP="000F71CC">
            <w:pPr>
              <w:jc w:val="center"/>
              <w:rPr>
                <w:color w:val="000000"/>
              </w:rPr>
            </w:pPr>
            <w:r>
              <w:rPr>
                <w:color w:val="000000"/>
              </w:rPr>
              <w:t>13</w:t>
            </w:r>
          </w:p>
        </w:tc>
        <w:tc>
          <w:tcPr>
            <w:tcW w:w="3851" w:type="dxa"/>
            <w:shd w:val="clear" w:color="auto" w:fill="auto"/>
            <w:vAlign w:val="center"/>
          </w:tcPr>
          <w:p w14:paraId="36E32638" w14:textId="77777777" w:rsidR="004C798F" w:rsidRPr="004C798F" w:rsidRDefault="004C798F" w:rsidP="000F71CC">
            <w:pPr>
              <w:cnfStyle w:val="000000100000" w:firstRow="0" w:lastRow="0" w:firstColumn="0" w:lastColumn="0" w:oddVBand="0" w:evenVBand="0" w:oddHBand="1" w:evenHBand="0" w:firstRowFirstColumn="0" w:firstRowLastColumn="0" w:lastRowFirstColumn="0" w:lastRowLastColumn="0"/>
              <w:rPr>
                <w:sz w:val="20"/>
              </w:rPr>
            </w:pPr>
            <w:r w:rsidRPr="004C798F">
              <w:rPr>
                <w:sz w:val="20"/>
              </w:rPr>
              <w:t>Comment les emballages sont-ils optimisés ?</w:t>
            </w:r>
          </w:p>
        </w:tc>
        <w:tc>
          <w:tcPr>
            <w:tcW w:w="1275" w:type="dxa"/>
            <w:shd w:val="clear" w:color="auto" w:fill="auto"/>
            <w:vAlign w:val="center"/>
          </w:tcPr>
          <w:p w14:paraId="433DF841" w14:textId="77777777" w:rsidR="004C798F" w:rsidRPr="00E717C5" w:rsidRDefault="004C798F" w:rsidP="000F71CC">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E717C5">
              <w:rPr>
                <w:sz w:val="20"/>
                <w:szCs w:val="20"/>
              </w:rPr>
              <w:t>Décrire</w:t>
            </w:r>
          </w:p>
        </w:tc>
        <w:tc>
          <w:tcPr>
            <w:tcW w:w="567" w:type="dxa"/>
            <w:shd w:val="clear" w:color="auto" w:fill="auto"/>
            <w:vAlign w:val="center"/>
          </w:tcPr>
          <w:p w14:paraId="3B699B26" w14:textId="77777777" w:rsidR="004C798F" w:rsidRPr="00E717C5" w:rsidRDefault="004C798F" w:rsidP="000F71CC">
            <w:pPr>
              <w:ind w:firstLine="72"/>
              <w:jc w:val="center"/>
              <w:cnfStyle w:val="000000100000" w:firstRow="0" w:lastRow="0" w:firstColumn="0" w:lastColumn="0" w:oddVBand="0" w:evenVBand="0" w:oddHBand="1" w:evenHBand="0" w:firstRowFirstColumn="0" w:firstRowLastColumn="0" w:lastRowFirstColumn="0" w:lastRowLastColumn="0"/>
              <w:rPr>
                <w:rFonts w:cs="Arial"/>
                <w:bCs/>
              </w:rPr>
            </w:pPr>
            <w:r w:rsidRPr="00E717C5">
              <w:rPr>
                <w:rFonts w:cs="Arial"/>
                <w:bCs/>
              </w:rPr>
              <w:t>X</w:t>
            </w:r>
          </w:p>
        </w:tc>
        <w:tc>
          <w:tcPr>
            <w:tcW w:w="3736" w:type="dxa"/>
            <w:shd w:val="clear" w:color="auto" w:fill="auto"/>
            <w:vAlign w:val="center"/>
          </w:tcPr>
          <w:p w14:paraId="5D71C9DC" w14:textId="77777777" w:rsidR="004C798F" w:rsidRPr="00E717C5" w:rsidRDefault="004C798F" w:rsidP="000F71CC">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4C798F" w:rsidRPr="00E717C5" w14:paraId="3F299089" w14:textId="77777777" w:rsidTr="000F71CC">
        <w:trPr>
          <w:cnfStyle w:val="000000010000" w:firstRow="0" w:lastRow="0" w:firstColumn="0" w:lastColumn="0" w:oddVBand="0" w:evenVBand="0" w:oddHBand="0" w:evenHBand="1"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1F2361EB" w14:textId="77777777" w:rsidR="004C798F" w:rsidRPr="00E717C5" w:rsidRDefault="004C798F" w:rsidP="000F71CC">
            <w:pPr>
              <w:jc w:val="center"/>
              <w:rPr>
                <w:color w:val="000000"/>
              </w:rPr>
            </w:pPr>
            <w:r>
              <w:rPr>
                <w:color w:val="000000"/>
              </w:rPr>
              <w:t>14</w:t>
            </w:r>
          </w:p>
        </w:tc>
        <w:tc>
          <w:tcPr>
            <w:tcW w:w="3851" w:type="dxa"/>
            <w:shd w:val="clear" w:color="auto" w:fill="auto"/>
            <w:vAlign w:val="center"/>
          </w:tcPr>
          <w:p w14:paraId="2B703B7B" w14:textId="77777777" w:rsidR="004C798F" w:rsidRPr="004C798F" w:rsidRDefault="004C798F" w:rsidP="000F71CC">
            <w:pPr>
              <w:cnfStyle w:val="000000010000" w:firstRow="0" w:lastRow="0" w:firstColumn="0" w:lastColumn="0" w:oddVBand="0" w:evenVBand="0" w:oddHBand="0" w:evenHBand="1" w:firstRowFirstColumn="0" w:firstRowLastColumn="0" w:lastRowFirstColumn="0" w:lastRowLastColumn="0"/>
              <w:rPr>
                <w:sz w:val="20"/>
              </w:rPr>
            </w:pPr>
            <w:r w:rsidRPr="004C798F">
              <w:rPr>
                <w:sz w:val="20"/>
              </w:rPr>
              <w:t>Les emballages sont-ils réutilisés</w:t>
            </w:r>
          </w:p>
        </w:tc>
        <w:tc>
          <w:tcPr>
            <w:tcW w:w="1275" w:type="dxa"/>
            <w:shd w:val="clear" w:color="auto" w:fill="auto"/>
            <w:vAlign w:val="center"/>
          </w:tcPr>
          <w:p w14:paraId="0BA69FA0" w14:textId="77777777" w:rsidR="004C798F" w:rsidRPr="00E717C5" w:rsidRDefault="004C798F" w:rsidP="000F71CC">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E717C5">
              <w:rPr>
                <w:sz w:val="20"/>
                <w:szCs w:val="20"/>
              </w:rPr>
              <w:t>Oui - non</w:t>
            </w:r>
          </w:p>
        </w:tc>
        <w:tc>
          <w:tcPr>
            <w:tcW w:w="567" w:type="dxa"/>
            <w:shd w:val="clear" w:color="auto" w:fill="auto"/>
            <w:vAlign w:val="center"/>
          </w:tcPr>
          <w:p w14:paraId="12466A9C" w14:textId="77777777" w:rsidR="004C798F" w:rsidRPr="00E717C5" w:rsidRDefault="004C798F" w:rsidP="000F71CC">
            <w:pPr>
              <w:ind w:firstLine="72"/>
              <w:jc w:val="center"/>
              <w:cnfStyle w:val="000000010000" w:firstRow="0" w:lastRow="0" w:firstColumn="0" w:lastColumn="0" w:oddVBand="0" w:evenVBand="0" w:oddHBand="0" w:evenHBand="1" w:firstRowFirstColumn="0" w:firstRowLastColumn="0" w:lastRowFirstColumn="0" w:lastRowLastColumn="0"/>
              <w:rPr>
                <w:rFonts w:cs="Arial"/>
                <w:bCs/>
              </w:rPr>
            </w:pPr>
            <w:r w:rsidRPr="00E717C5">
              <w:rPr>
                <w:rFonts w:cs="Arial"/>
                <w:bCs/>
              </w:rPr>
              <w:t>X</w:t>
            </w:r>
          </w:p>
        </w:tc>
        <w:tc>
          <w:tcPr>
            <w:tcW w:w="3736" w:type="dxa"/>
            <w:shd w:val="clear" w:color="auto" w:fill="auto"/>
            <w:vAlign w:val="center"/>
          </w:tcPr>
          <w:p w14:paraId="32749FF7" w14:textId="77777777" w:rsidR="004C798F" w:rsidRPr="00E717C5" w:rsidRDefault="004C798F" w:rsidP="000F71CC">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4C798F" w:rsidRPr="00E717C5" w14:paraId="09DBB574" w14:textId="77777777" w:rsidTr="000F71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389AAE63" w14:textId="77777777" w:rsidR="004C798F" w:rsidRPr="00E717C5" w:rsidRDefault="004C798F" w:rsidP="000F71CC">
            <w:pPr>
              <w:jc w:val="center"/>
              <w:rPr>
                <w:color w:val="000000"/>
              </w:rPr>
            </w:pPr>
            <w:r>
              <w:rPr>
                <w:color w:val="000000"/>
              </w:rPr>
              <w:t>15</w:t>
            </w:r>
          </w:p>
        </w:tc>
        <w:tc>
          <w:tcPr>
            <w:tcW w:w="3851" w:type="dxa"/>
            <w:shd w:val="clear" w:color="auto" w:fill="auto"/>
            <w:vAlign w:val="center"/>
          </w:tcPr>
          <w:p w14:paraId="2120E4E8" w14:textId="77777777" w:rsidR="004C798F" w:rsidRPr="004C798F" w:rsidRDefault="004C798F" w:rsidP="000F71CC">
            <w:pPr>
              <w:cnfStyle w:val="000000100000" w:firstRow="0" w:lastRow="0" w:firstColumn="0" w:lastColumn="0" w:oddVBand="0" w:evenVBand="0" w:oddHBand="1" w:evenHBand="0" w:firstRowFirstColumn="0" w:firstRowLastColumn="0" w:lastRowFirstColumn="0" w:lastRowLastColumn="0"/>
              <w:rPr>
                <w:sz w:val="20"/>
              </w:rPr>
            </w:pPr>
            <w:r w:rsidRPr="004C798F">
              <w:rPr>
                <w:sz w:val="20"/>
              </w:rPr>
              <w:t>Mode de recyclage des emballages utilisés</w:t>
            </w:r>
          </w:p>
        </w:tc>
        <w:tc>
          <w:tcPr>
            <w:tcW w:w="1275" w:type="dxa"/>
            <w:shd w:val="clear" w:color="auto" w:fill="auto"/>
            <w:vAlign w:val="center"/>
          </w:tcPr>
          <w:p w14:paraId="05FA6310" w14:textId="77777777" w:rsidR="004C798F" w:rsidRPr="00E717C5" w:rsidRDefault="004C798F" w:rsidP="000F71CC">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E717C5">
              <w:rPr>
                <w:sz w:val="20"/>
                <w:szCs w:val="20"/>
              </w:rPr>
              <w:t>Décrire</w:t>
            </w:r>
          </w:p>
        </w:tc>
        <w:tc>
          <w:tcPr>
            <w:tcW w:w="567" w:type="dxa"/>
            <w:shd w:val="clear" w:color="auto" w:fill="auto"/>
            <w:vAlign w:val="center"/>
          </w:tcPr>
          <w:p w14:paraId="71B71AED" w14:textId="77777777" w:rsidR="004C798F" w:rsidRPr="00E717C5" w:rsidRDefault="004C798F" w:rsidP="000F71CC">
            <w:pPr>
              <w:ind w:firstLine="72"/>
              <w:jc w:val="center"/>
              <w:cnfStyle w:val="000000100000" w:firstRow="0" w:lastRow="0" w:firstColumn="0" w:lastColumn="0" w:oddVBand="0" w:evenVBand="0" w:oddHBand="1" w:evenHBand="0" w:firstRowFirstColumn="0" w:firstRowLastColumn="0" w:lastRowFirstColumn="0" w:lastRowLastColumn="0"/>
              <w:rPr>
                <w:rFonts w:cs="Arial"/>
                <w:bCs/>
              </w:rPr>
            </w:pPr>
            <w:r w:rsidRPr="00E717C5">
              <w:rPr>
                <w:rFonts w:cs="Arial"/>
                <w:bCs/>
              </w:rPr>
              <w:t>X</w:t>
            </w:r>
          </w:p>
        </w:tc>
        <w:tc>
          <w:tcPr>
            <w:tcW w:w="3736" w:type="dxa"/>
            <w:shd w:val="clear" w:color="auto" w:fill="auto"/>
            <w:vAlign w:val="center"/>
          </w:tcPr>
          <w:p w14:paraId="1890E631" w14:textId="77777777" w:rsidR="004C798F" w:rsidRPr="00E717C5" w:rsidRDefault="004C798F" w:rsidP="000F71CC">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4C798F" w:rsidRPr="004D2E63" w14:paraId="0B2BEA42" w14:textId="77777777" w:rsidTr="000F71C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4CCCD9D6" w14:textId="77777777" w:rsidR="004C798F" w:rsidRPr="00E717C5" w:rsidRDefault="004C798F" w:rsidP="000F71CC">
            <w:pPr>
              <w:jc w:val="center"/>
              <w:rPr>
                <w:color w:val="000000"/>
              </w:rPr>
            </w:pPr>
            <w:r>
              <w:rPr>
                <w:color w:val="000000"/>
              </w:rPr>
              <w:t>16</w:t>
            </w:r>
          </w:p>
        </w:tc>
        <w:tc>
          <w:tcPr>
            <w:tcW w:w="3851" w:type="dxa"/>
            <w:shd w:val="clear" w:color="auto" w:fill="auto"/>
            <w:vAlign w:val="center"/>
          </w:tcPr>
          <w:p w14:paraId="69CDD782" w14:textId="77777777" w:rsidR="004C798F" w:rsidRPr="004C798F" w:rsidRDefault="004C798F" w:rsidP="000F71CC">
            <w:pPr>
              <w:cnfStyle w:val="000000010000" w:firstRow="0" w:lastRow="0" w:firstColumn="0" w:lastColumn="0" w:oddVBand="0" w:evenVBand="0" w:oddHBand="0" w:evenHBand="1" w:firstRowFirstColumn="0" w:firstRowLastColumn="0" w:lastRowFirstColumn="0" w:lastRowLastColumn="0"/>
              <w:rPr>
                <w:sz w:val="20"/>
              </w:rPr>
            </w:pPr>
            <w:r w:rsidRPr="004C798F">
              <w:rPr>
                <w:sz w:val="20"/>
              </w:rPr>
              <w:t xml:space="preserve">Actions visant à réduire les émissions polluantes dans le transport </w:t>
            </w:r>
          </w:p>
        </w:tc>
        <w:tc>
          <w:tcPr>
            <w:tcW w:w="1275" w:type="dxa"/>
            <w:shd w:val="clear" w:color="auto" w:fill="auto"/>
            <w:vAlign w:val="center"/>
          </w:tcPr>
          <w:p w14:paraId="18D17E3B" w14:textId="77777777" w:rsidR="004C798F" w:rsidRPr="00E717C5" w:rsidRDefault="004C798F" w:rsidP="000F71CC">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E717C5">
              <w:rPr>
                <w:sz w:val="20"/>
                <w:szCs w:val="20"/>
              </w:rPr>
              <w:t>Préciser</w:t>
            </w:r>
          </w:p>
        </w:tc>
        <w:tc>
          <w:tcPr>
            <w:tcW w:w="567" w:type="dxa"/>
            <w:shd w:val="clear" w:color="auto" w:fill="auto"/>
            <w:vAlign w:val="center"/>
          </w:tcPr>
          <w:p w14:paraId="37E45568" w14:textId="77777777" w:rsidR="004C798F" w:rsidRPr="00E717C5" w:rsidRDefault="004C798F" w:rsidP="000F71CC">
            <w:pPr>
              <w:ind w:firstLine="72"/>
              <w:jc w:val="center"/>
              <w:cnfStyle w:val="000000010000" w:firstRow="0" w:lastRow="0" w:firstColumn="0" w:lastColumn="0" w:oddVBand="0" w:evenVBand="0" w:oddHBand="0" w:evenHBand="1" w:firstRowFirstColumn="0" w:firstRowLastColumn="0" w:lastRowFirstColumn="0" w:lastRowLastColumn="0"/>
              <w:rPr>
                <w:rFonts w:cs="Arial"/>
                <w:bCs/>
              </w:rPr>
            </w:pPr>
            <w:r w:rsidRPr="00E717C5">
              <w:rPr>
                <w:rFonts w:cs="Arial"/>
                <w:bCs/>
              </w:rPr>
              <w:t>X</w:t>
            </w:r>
          </w:p>
        </w:tc>
        <w:tc>
          <w:tcPr>
            <w:tcW w:w="3736" w:type="dxa"/>
            <w:shd w:val="clear" w:color="auto" w:fill="auto"/>
            <w:vAlign w:val="center"/>
          </w:tcPr>
          <w:p w14:paraId="4DAD448E" w14:textId="77777777" w:rsidR="004C798F" w:rsidRPr="00E717C5" w:rsidRDefault="004C798F" w:rsidP="000F71CC">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2C1579" w:rsidRPr="004D2E63" w14:paraId="46AD1AD4" w14:textId="77777777" w:rsidTr="000F62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2EC6A451" w14:textId="77777777" w:rsidR="002C1579" w:rsidRPr="00E717C5" w:rsidRDefault="002C1579" w:rsidP="002C1579">
            <w:pPr>
              <w:jc w:val="center"/>
              <w:rPr>
                <w:color w:val="000000"/>
              </w:rPr>
            </w:pPr>
            <w:r>
              <w:rPr>
                <w:color w:val="000000"/>
              </w:rPr>
              <w:t>17</w:t>
            </w:r>
          </w:p>
        </w:tc>
        <w:tc>
          <w:tcPr>
            <w:tcW w:w="3851" w:type="dxa"/>
            <w:shd w:val="clear" w:color="auto" w:fill="auto"/>
            <w:vAlign w:val="center"/>
          </w:tcPr>
          <w:p w14:paraId="159A9610" w14:textId="77777777" w:rsidR="002C1579" w:rsidRPr="002C1579" w:rsidRDefault="002C1579" w:rsidP="002C1579">
            <w:pPr>
              <w:ind w:left="-19" w:right="-108"/>
              <w:cnfStyle w:val="000000100000" w:firstRow="0" w:lastRow="0" w:firstColumn="0" w:lastColumn="0" w:oddVBand="0" w:evenVBand="0" w:oddHBand="1" w:evenHBand="0" w:firstRowFirstColumn="0" w:firstRowLastColumn="0" w:lastRowFirstColumn="0" w:lastRowLastColumn="0"/>
              <w:rPr>
                <w:b/>
                <w:sz w:val="20"/>
              </w:rPr>
            </w:pPr>
            <w:r w:rsidRPr="002C1579">
              <w:rPr>
                <w:sz w:val="20"/>
              </w:rPr>
              <w:t>Localisation géographique du ou des centres de stockage et de traitement des dispositifs</w:t>
            </w:r>
          </w:p>
        </w:tc>
        <w:tc>
          <w:tcPr>
            <w:tcW w:w="1275" w:type="dxa"/>
            <w:shd w:val="clear" w:color="auto" w:fill="auto"/>
            <w:vAlign w:val="center"/>
          </w:tcPr>
          <w:p w14:paraId="667BA719" w14:textId="77777777" w:rsidR="002C1579" w:rsidRPr="002C1579" w:rsidRDefault="002C1579" w:rsidP="002C1579">
            <w:pPr>
              <w:ind w:left="-108" w:right="-122"/>
              <w:jc w:val="center"/>
              <w:cnfStyle w:val="000000100000" w:firstRow="0" w:lastRow="0" w:firstColumn="0" w:lastColumn="0" w:oddVBand="0" w:evenVBand="0" w:oddHBand="1" w:evenHBand="0" w:firstRowFirstColumn="0" w:firstRowLastColumn="0" w:lastRowFirstColumn="0" w:lastRowLastColumn="0"/>
              <w:rPr>
                <w:sz w:val="20"/>
              </w:rPr>
            </w:pPr>
            <w:r w:rsidRPr="002C1579">
              <w:rPr>
                <w:sz w:val="20"/>
              </w:rPr>
              <w:t>Préciser</w:t>
            </w:r>
          </w:p>
        </w:tc>
        <w:tc>
          <w:tcPr>
            <w:tcW w:w="567" w:type="dxa"/>
            <w:shd w:val="clear" w:color="auto" w:fill="D9D9D9" w:themeFill="background1" w:themeFillShade="D9"/>
            <w:vAlign w:val="center"/>
          </w:tcPr>
          <w:p w14:paraId="30C64845" w14:textId="77777777" w:rsidR="002C1579" w:rsidRPr="002C1579" w:rsidRDefault="002C1579" w:rsidP="002C1579">
            <w:pPr>
              <w:tabs>
                <w:tab w:val="left" w:pos="1701"/>
                <w:tab w:val="left" w:pos="6237"/>
              </w:tabs>
              <w:ind w:left="-110" w:right="-170"/>
              <w:jc w:val="center"/>
              <w:cnfStyle w:val="000000100000" w:firstRow="0" w:lastRow="0" w:firstColumn="0" w:lastColumn="0" w:oddVBand="0" w:evenVBand="0" w:oddHBand="1" w:evenHBand="0" w:firstRowFirstColumn="0" w:firstRowLastColumn="0" w:lastRowFirstColumn="0" w:lastRowLastColumn="0"/>
              <w:rPr>
                <w:rStyle w:val="lev"/>
                <w:b w:val="0"/>
                <w:color w:val="000000" w:themeColor="text1"/>
                <w:sz w:val="20"/>
              </w:rPr>
            </w:pPr>
            <w:r w:rsidRPr="002C1579">
              <w:rPr>
                <w:rStyle w:val="lev"/>
                <w:b w:val="0"/>
                <w:color w:val="000000" w:themeColor="text1"/>
                <w:sz w:val="20"/>
              </w:rPr>
              <w:t>Non</w:t>
            </w:r>
          </w:p>
        </w:tc>
        <w:tc>
          <w:tcPr>
            <w:tcW w:w="3736" w:type="dxa"/>
            <w:shd w:val="clear" w:color="auto" w:fill="auto"/>
            <w:vAlign w:val="center"/>
          </w:tcPr>
          <w:p w14:paraId="41CF3EE8" w14:textId="77777777" w:rsidR="002C1579" w:rsidRPr="002C1579" w:rsidRDefault="002C1579" w:rsidP="002C1579">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2C1579" w:rsidRPr="004D2E63" w14:paraId="1D6EFC53" w14:textId="77777777" w:rsidTr="0011245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79EB1AF7" w14:textId="77777777" w:rsidR="002C1579" w:rsidRPr="00E717C5" w:rsidRDefault="002C1579" w:rsidP="002C1579">
            <w:pPr>
              <w:jc w:val="center"/>
              <w:rPr>
                <w:color w:val="000000"/>
              </w:rPr>
            </w:pPr>
            <w:r>
              <w:rPr>
                <w:color w:val="000000"/>
              </w:rPr>
              <w:t>18</w:t>
            </w:r>
          </w:p>
        </w:tc>
        <w:tc>
          <w:tcPr>
            <w:tcW w:w="3851" w:type="dxa"/>
            <w:vAlign w:val="center"/>
          </w:tcPr>
          <w:p w14:paraId="4B7681C5" w14:textId="77777777" w:rsidR="002C1579" w:rsidRPr="002C1579" w:rsidRDefault="002C1579" w:rsidP="002C1579">
            <w:pPr>
              <w:ind w:left="-19" w:right="-108"/>
              <w:cnfStyle w:val="000000010000" w:firstRow="0" w:lastRow="0" w:firstColumn="0" w:lastColumn="0" w:oddVBand="0" w:evenVBand="0" w:oddHBand="0" w:evenHBand="1" w:firstRowFirstColumn="0" w:firstRowLastColumn="0" w:lastRowFirstColumn="0" w:lastRowLastColumn="0"/>
              <w:rPr>
                <w:sz w:val="20"/>
              </w:rPr>
            </w:pPr>
            <w:r w:rsidRPr="002C1579">
              <w:rPr>
                <w:sz w:val="20"/>
              </w:rPr>
              <w:t>Base installée ne Franc métropolitaine</w:t>
            </w:r>
          </w:p>
        </w:tc>
        <w:tc>
          <w:tcPr>
            <w:tcW w:w="1275" w:type="dxa"/>
            <w:vAlign w:val="center"/>
          </w:tcPr>
          <w:p w14:paraId="1C5D4F24" w14:textId="77777777" w:rsidR="002C1579" w:rsidRPr="002C1579" w:rsidRDefault="002C1579" w:rsidP="002C1579">
            <w:pPr>
              <w:ind w:left="-108" w:right="-122"/>
              <w:jc w:val="center"/>
              <w:cnfStyle w:val="000000010000" w:firstRow="0" w:lastRow="0" w:firstColumn="0" w:lastColumn="0" w:oddVBand="0" w:evenVBand="0" w:oddHBand="0" w:evenHBand="1" w:firstRowFirstColumn="0" w:firstRowLastColumn="0" w:lastRowFirstColumn="0" w:lastRowLastColumn="0"/>
              <w:rPr>
                <w:sz w:val="20"/>
              </w:rPr>
            </w:pPr>
            <w:r w:rsidRPr="002C1579">
              <w:rPr>
                <w:sz w:val="20"/>
              </w:rPr>
              <w:t>Nombre de matelas</w:t>
            </w:r>
          </w:p>
        </w:tc>
        <w:tc>
          <w:tcPr>
            <w:tcW w:w="567" w:type="dxa"/>
            <w:vAlign w:val="center"/>
          </w:tcPr>
          <w:p w14:paraId="42B1D31F" w14:textId="77777777" w:rsidR="002C1579" w:rsidRPr="002C1579" w:rsidRDefault="002C1579" w:rsidP="002C1579">
            <w:pPr>
              <w:tabs>
                <w:tab w:val="left" w:pos="1701"/>
                <w:tab w:val="left" w:pos="6237"/>
              </w:tabs>
              <w:jc w:val="center"/>
              <w:cnfStyle w:val="000000010000" w:firstRow="0" w:lastRow="0" w:firstColumn="0" w:lastColumn="0" w:oddVBand="0" w:evenVBand="0" w:oddHBand="0" w:evenHBand="1" w:firstRowFirstColumn="0" w:firstRowLastColumn="0" w:lastRowFirstColumn="0" w:lastRowLastColumn="0"/>
              <w:rPr>
                <w:rStyle w:val="lev"/>
                <w:b w:val="0"/>
                <w:color w:val="000000" w:themeColor="text1"/>
                <w:sz w:val="20"/>
              </w:rPr>
            </w:pPr>
            <w:r w:rsidRPr="002C1579">
              <w:rPr>
                <w:rStyle w:val="lev"/>
                <w:b w:val="0"/>
                <w:color w:val="000000" w:themeColor="text1"/>
                <w:sz w:val="20"/>
              </w:rPr>
              <w:t>X</w:t>
            </w:r>
          </w:p>
        </w:tc>
        <w:tc>
          <w:tcPr>
            <w:tcW w:w="3736" w:type="dxa"/>
            <w:shd w:val="clear" w:color="auto" w:fill="auto"/>
            <w:vAlign w:val="center"/>
          </w:tcPr>
          <w:p w14:paraId="3AFD2B32" w14:textId="77777777" w:rsidR="002C1579" w:rsidRPr="002C1579" w:rsidRDefault="002C1579" w:rsidP="002C1579">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2C1579" w:rsidRPr="004D2E63" w14:paraId="76A0424F" w14:textId="77777777" w:rsidTr="000F71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45D2C9DA" w14:textId="77777777" w:rsidR="002C1579" w:rsidRPr="00E717C5" w:rsidRDefault="002C1579" w:rsidP="002C1579">
            <w:pPr>
              <w:jc w:val="center"/>
              <w:rPr>
                <w:color w:val="000000"/>
              </w:rPr>
            </w:pPr>
            <w:r>
              <w:rPr>
                <w:color w:val="000000"/>
              </w:rPr>
              <w:lastRenderedPageBreak/>
              <w:t>19</w:t>
            </w:r>
          </w:p>
        </w:tc>
        <w:tc>
          <w:tcPr>
            <w:tcW w:w="3851" w:type="dxa"/>
            <w:shd w:val="clear" w:color="auto" w:fill="auto"/>
            <w:vAlign w:val="center"/>
          </w:tcPr>
          <w:p w14:paraId="429697E5" w14:textId="77777777" w:rsidR="002C1579" w:rsidRPr="004C798F" w:rsidRDefault="002C1579" w:rsidP="002C1579">
            <w:pPr>
              <w:cnfStyle w:val="000000100000" w:firstRow="0" w:lastRow="0" w:firstColumn="0" w:lastColumn="0" w:oddVBand="0" w:evenVBand="0" w:oddHBand="1" w:evenHBand="0" w:firstRowFirstColumn="0" w:firstRowLastColumn="0" w:lastRowFirstColumn="0" w:lastRowLastColumn="0"/>
              <w:rPr>
                <w:sz w:val="20"/>
              </w:rPr>
            </w:pPr>
            <w:r w:rsidRPr="004C798F">
              <w:rPr>
                <w:sz w:val="20"/>
              </w:rPr>
              <w:t>Les chauffeurs sont formés à l’éco-conduite</w:t>
            </w:r>
          </w:p>
        </w:tc>
        <w:tc>
          <w:tcPr>
            <w:tcW w:w="1275" w:type="dxa"/>
            <w:shd w:val="clear" w:color="auto" w:fill="auto"/>
            <w:vAlign w:val="center"/>
          </w:tcPr>
          <w:p w14:paraId="264E1505" w14:textId="77777777" w:rsidR="002C1579" w:rsidRPr="00E717C5" w:rsidRDefault="002C1579" w:rsidP="002C1579">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E717C5">
              <w:rPr>
                <w:sz w:val="20"/>
                <w:szCs w:val="20"/>
              </w:rPr>
              <w:t>Oui – non si oui fournir élément de preuve pour validation</w:t>
            </w:r>
          </w:p>
        </w:tc>
        <w:tc>
          <w:tcPr>
            <w:tcW w:w="567" w:type="dxa"/>
            <w:shd w:val="clear" w:color="auto" w:fill="auto"/>
            <w:vAlign w:val="center"/>
          </w:tcPr>
          <w:p w14:paraId="1C8918B7" w14:textId="77777777" w:rsidR="002C1579" w:rsidRPr="00E717C5" w:rsidRDefault="002C1579" w:rsidP="002C1579">
            <w:pPr>
              <w:jc w:val="center"/>
              <w:cnfStyle w:val="000000100000" w:firstRow="0" w:lastRow="0" w:firstColumn="0" w:lastColumn="0" w:oddVBand="0" w:evenVBand="0" w:oddHBand="1" w:evenHBand="0" w:firstRowFirstColumn="0" w:firstRowLastColumn="0" w:lastRowFirstColumn="0" w:lastRowLastColumn="0"/>
              <w:rPr>
                <w:rFonts w:cs="Arial"/>
                <w:bCs/>
              </w:rPr>
            </w:pPr>
            <w:r w:rsidRPr="00E717C5">
              <w:rPr>
                <w:rFonts w:cs="Arial"/>
                <w:bCs/>
              </w:rPr>
              <w:t>X</w:t>
            </w:r>
          </w:p>
        </w:tc>
        <w:tc>
          <w:tcPr>
            <w:tcW w:w="3736" w:type="dxa"/>
            <w:shd w:val="clear" w:color="auto" w:fill="auto"/>
            <w:vAlign w:val="center"/>
          </w:tcPr>
          <w:p w14:paraId="5285EB49" w14:textId="77777777" w:rsidR="002C1579" w:rsidRPr="00E717C5" w:rsidRDefault="002C1579" w:rsidP="002C1579">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2C1579" w:rsidRPr="004D2E63" w14:paraId="53CEAD0D" w14:textId="77777777" w:rsidTr="000F71C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7D1CB506" w14:textId="77777777" w:rsidR="002C1579" w:rsidRPr="00E717C5" w:rsidRDefault="002C1579" w:rsidP="002C1579">
            <w:pPr>
              <w:jc w:val="center"/>
              <w:rPr>
                <w:color w:val="000000"/>
              </w:rPr>
            </w:pPr>
            <w:r>
              <w:rPr>
                <w:color w:val="000000"/>
              </w:rPr>
              <w:t>20</w:t>
            </w:r>
          </w:p>
        </w:tc>
        <w:tc>
          <w:tcPr>
            <w:tcW w:w="3851" w:type="dxa"/>
            <w:shd w:val="clear" w:color="auto" w:fill="auto"/>
            <w:vAlign w:val="center"/>
          </w:tcPr>
          <w:p w14:paraId="5159AFC6" w14:textId="77777777" w:rsidR="002C1579" w:rsidRPr="004C798F" w:rsidRDefault="002C1579" w:rsidP="002C1579">
            <w:pPr>
              <w:cnfStyle w:val="000000010000" w:firstRow="0" w:lastRow="0" w:firstColumn="0" w:lastColumn="0" w:oddVBand="0" w:evenVBand="0" w:oddHBand="0" w:evenHBand="1" w:firstRowFirstColumn="0" w:firstRowLastColumn="0" w:lastRowFirstColumn="0" w:lastRowLastColumn="0"/>
              <w:rPr>
                <w:sz w:val="20"/>
              </w:rPr>
            </w:pPr>
            <w:r w:rsidRPr="004C798F">
              <w:rPr>
                <w:sz w:val="20"/>
              </w:rPr>
              <w:t>Possibilité de mise en place de dépôts de proximité , hors enceinte des établissements (création de circuits courts)</w:t>
            </w:r>
          </w:p>
        </w:tc>
        <w:tc>
          <w:tcPr>
            <w:tcW w:w="1275" w:type="dxa"/>
            <w:shd w:val="clear" w:color="auto" w:fill="auto"/>
            <w:vAlign w:val="center"/>
          </w:tcPr>
          <w:p w14:paraId="78B91DDC" w14:textId="77777777" w:rsidR="002C1579" w:rsidRPr="00E717C5" w:rsidRDefault="002C1579" w:rsidP="002C1579">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Pr>
                <w:sz w:val="20"/>
                <w:szCs w:val="20"/>
              </w:rPr>
              <w:t>Oui non Préciser</w:t>
            </w:r>
          </w:p>
        </w:tc>
        <w:tc>
          <w:tcPr>
            <w:tcW w:w="567" w:type="dxa"/>
            <w:shd w:val="clear" w:color="auto" w:fill="auto"/>
            <w:vAlign w:val="center"/>
          </w:tcPr>
          <w:p w14:paraId="70BB8671" w14:textId="77777777" w:rsidR="002C1579" w:rsidRPr="00E717C5" w:rsidRDefault="002C1579" w:rsidP="002C1579">
            <w:pPr>
              <w:jc w:val="center"/>
              <w:cnfStyle w:val="000000010000" w:firstRow="0" w:lastRow="0" w:firstColumn="0" w:lastColumn="0" w:oddVBand="0" w:evenVBand="0" w:oddHBand="0" w:evenHBand="1" w:firstRowFirstColumn="0" w:firstRowLastColumn="0" w:lastRowFirstColumn="0" w:lastRowLastColumn="0"/>
              <w:rPr>
                <w:rFonts w:cs="Arial"/>
                <w:bCs/>
              </w:rPr>
            </w:pPr>
            <w:r>
              <w:rPr>
                <w:rFonts w:cs="Arial"/>
                <w:bCs/>
              </w:rPr>
              <w:t>X</w:t>
            </w:r>
          </w:p>
        </w:tc>
        <w:tc>
          <w:tcPr>
            <w:tcW w:w="3736" w:type="dxa"/>
            <w:shd w:val="clear" w:color="auto" w:fill="auto"/>
            <w:vAlign w:val="center"/>
          </w:tcPr>
          <w:p w14:paraId="65219143" w14:textId="77777777" w:rsidR="002C1579" w:rsidRPr="00E717C5" w:rsidRDefault="002C1579" w:rsidP="002C1579">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2C1579" w:rsidRPr="004D2E63" w14:paraId="2004AF12" w14:textId="77777777" w:rsidTr="000F71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3AD1B346" w14:textId="77777777" w:rsidR="002C1579" w:rsidRPr="00E717C5" w:rsidRDefault="002C1579" w:rsidP="002C1579">
            <w:pPr>
              <w:jc w:val="center"/>
              <w:rPr>
                <w:color w:val="000000"/>
              </w:rPr>
            </w:pPr>
            <w:r>
              <w:rPr>
                <w:color w:val="000000"/>
              </w:rPr>
              <w:t>21</w:t>
            </w:r>
          </w:p>
        </w:tc>
        <w:tc>
          <w:tcPr>
            <w:tcW w:w="3851" w:type="dxa"/>
            <w:shd w:val="clear" w:color="auto" w:fill="auto"/>
            <w:vAlign w:val="center"/>
          </w:tcPr>
          <w:p w14:paraId="19D75F52" w14:textId="77777777" w:rsidR="002C1579" w:rsidRPr="004C798F" w:rsidRDefault="002C1579" w:rsidP="002C1579">
            <w:pPr>
              <w:cnfStyle w:val="000000100000" w:firstRow="0" w:lastRow="0" w:firstColumn="0" w:lastColumn="0" w:oddVBand="0" w:evenVBand="0" w:oddHBand="1" w:evenHBand="0" w:firstRowFirstColumn="0" w:firstRowLastColumn="0" w:lastRowFirstColumn="0" w:lastRowLastColumn="0"/>
              <w:rPr>
                <w:sz w:val="20"/>
              </w:rPr>
            </w:pPr>
            <w:r w:rsidRPr="004C798F">
              <w:rPr>
                <w:sz w:val="20"/>
              </w:rPr>
              <w:t>Autres actions mises en place pour réduire la consommation de carburant des véhicules impliqués dans la livraison et la commercialisation des produits objets du marché</w:t>
            </w:r>
          </w:p>
        </w:tc>
        <w:tc>
          <w:tcPr>
            <w:tcW w:w="1275" w:type="dxa"/>
            <w:shd w:val="clear" w:color="auto" w:fill="auto"/>
            <w:vAlign w:val="center"/>
          </w:tcPr>
          <w:p w14:paraId="76708CED" w14:textId="77777777" w:rsidR="002C1579" w:rsidRPr="00E717C5" w:rsidRDefault="002C1579" w:rsidP="002C1579">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E717C5">
              <w:rPr>
                <w:sz w:val="20"/>
                <w:szCs w:val="20"/>
              </w:rPr>
              <w:t>Préciser</w:t>
            </w:r>
          </w:p>
        </w:tc>
        <w:tc>
          <w:tcPr>
            <w:tcW w:w="567" w:type="dxa"/>
            <w:shd w:val="clear" w:color="auto" w:fill="auto"/>
            <w:vAlign w:val="center"/>
          </w:tcPr>
          <w:p w14:paraId="56DB4C85" w14:textId="77777777" w:rsidR="002C1579" w:rsidRPr="00E717C5" w:rsidRDefault="002C1579" w:rsidP="002C1579">
            <w:pPr>
              <w:jc w:val="center"/>
              <w:cnfStyle w:val="000000100000" w:firstRow="0" w:lastRow="0" w:firstColumn="0" w:lastColumn="0" w:oddVBand="0" w:evenVBand="0" w:oddHBand="1" w:evenHBand="0" w:firstRowFirstColumn="0" w:firstRowLastColumn="0" w:lastRowFirstColumn="0" w:lastRowLastColumn="0"/>
              <w:rPr>
                <w:rFonts w:cs="Arial"/>
                <w:bCs/>
              </w:rPr>
            </w:pPr>
            <w:r w:rsidRPr="00E717C5">
              <w:rPr>
                <w:rFonts w:cs="Arial"/>
                <w:bCs/>
              </w:rPr>
              <w:t>X</w:t>
            </w:r>
          </w:p>
        </w:tc>
        <w:tc>
          <w:tcPr>
            <w:tcW w:w="3736" w:type="dxa"/>
            <w:shd w:val="clear" w:color="auto" w:fill="auto"/>
            <w:vAlign w:val="center"/>
          </w:tcPr>
          <w:p w14:paraId="36135DDD" w14:textId="77777777" w:rsidR="002C1579" w:rsidRPr="00E717C5" w:rsidRDefault="002C1579" w:rsidP="002C1579">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2C1579" w:rsidRPr="00E717C5" w14:paraId="204AFF26" w14:textId="77777777" w:rsidTr="000F71C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6EBCF976" w14:textId="77777777" w:rsidR="002C1579" w:rsidRPr="00E717C5" w:rsidRDefault="002C1579" w:rsidP="002C1579">
            <w:pPr>
              <w:jc w:val="center"/>
              <w:rPr>
                <w:color w:val="000000"/>
              </w:rPr>
            </w:pPr>
            <w:r>
              <w:rPr>
                <w:color w:val="000000"/>
              </w:rPr>
              <w:t>22</w:t>
            </w:r>
          </w:p>
        </w:tc>
        <w:tc>
          <w:tcPr>
            <w:tcW w:w="3851" w:type="dxa"/>
            <w:vAlign w:val="center"/>
          </w:tcPr>
          <w:p w14:paraId="62BB1F59" w14:textId="77777777" w:rsidR="002C1579" w:rsidRPr="004C798F" w:rsidRDefault="002C1579" w:rsidP="002C1579">
            <w:pPr>
              <w:cnfStyle w:val="000000010000" w:firstRow="0" w:lastRow="0" w:firstColumn="0" w:lastColumn="0" w:oddVBand="0" w:evenVBand="0" w:oddHBand="0" w:evenHBand="1" w:firstRowFirstColumn="0" w:firstRowLastColumn="0" w:lastRowFirstColumn="0" w:lastRowLastColumn="0"/>
              <w:rPr>
                <w:sz w:val="20"/>
              </w:rPr>
            </w:pPr>
            <w:r w:rsidRPr="004C798F">
              <w:rPr>
                <w:sz w:val="20"/>
              </w:rPr>
              <w:t>Proportion de véhicules de la flotte automobile (VUL) conforme à la norme EURO 6+</w:t>
            </w:r>
          </w:p>
        </w:tc>
        <w:tc>
          <w:tcPr>
            <w:tcW w:w="1275" w:type="dxa"/>
            <w:vAlign w:val="center"/>
          </w:tcPr>
          <w:p w14:paraId="3FAE805C" w14:textId="77777777" w:rsidR="002C1579" w:rsidRPr="00E717C5" w:rsidRDefault="002C1579" w:rsidP="002C1579">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E717C5">
              <w:rPr>
                <w:sz w:val="20"/>
                <w:szCs w:val="20"/>
              </w:rPr>
              <w:t>Nombre, %, localisation</w:t>
            </w:r>
          </w:p>
        </w:tc>
        <w:tc>
          <w:tcPr>
            <w:tcW w:w="567" w:type="dxa"/>
            <w:vAlign w:val="center"/>
          </w:tcPr>
          <w:p w14:paraId="247F19E6" w14:textId="77777777" w:rsidR="002C1579" w:rsidRPr="00E717C5" w:rsidRDefault="002C1579" w:rsidP="002C1579">
            <w:pPr>
              <w:jc w:val="center"/>
              <w:cnfStyle w:val="000000010000" w:firstRow="0" w:lastRow="0" w:firstColumn="0" w:lastColumn="0" w:oddVBand="0" w:evenVBand="0" w:oddHBand="0" w:evenHBand="1" w:firstRowFirstColumn="0" w:firstRowLastColumn="0" w:lastRowFirstColumn="0" w:lastRowLastColumn="0"/>
              <w:rPr>
                <w:rFonts w:cs="Arial"/>
                <w:bCs/>
              </w:rPr>
            </w:pPr>
            <w:r w:rsidRPr="00E717C5">
              <w:rPr>
                <w:rFonts w:cs="Arial"/>
                <w:bCs/>
              </w:rPr>
              <w:t>X</w:t>
            </w:r>
          </w:p>
        </w:tc>
        <w:tc>
          <w:tcPr>
            <w:tcW w:w="3736" w:type="dxa"/>
            <w:shd w:val="clear" w:color="auto" w:fill="auto"/>
            <w:vAlign w:val="center"/>
          </w:tcPr>
          <w:p w14:paraId="3B11432E" w14:textId="77777777" w:rsidR="002C1579" w:rsidRPr="00E717C5" w:rsidRDefault="002C1579" w:rsidP="002C1579">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2C1579" w:rsidRPr="004D2E63" w14:paraId="2847E53D" w14:textId="77777777" w:rsidTr="00F35A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782B1A8F" w14:textId="77777777" w:rsidR="002C1579" w:rsidRPr="00E717C5" w:rsidRDefault="002C1579" w:rsidP="002C1579">
            <w:pPr>
              <w:jc w:val="center"/>
              <w:rPr>
                <w:color w:val="000000"/>
              </w:rPr>
            </w:pPr>
            <w:r>
              <w:rPr>
                <w:color w:val="000000"/>
              </w:rPr>
              <w:t>23</w:t>
            </w:r>
          </w:p>
        </w:tc>
        <w:tc>
          <w:tcPr>
            <w:tcW w:w="3851" w:type="dxa"/>
            <w:shd w:val="clear" w:color="auto" w:fill="auto"/>
            <w:vAlign w:val="center"/>
          </w:tcPr>
          <w:p w14:paraId="28A6E446" w14:textId="77777777" w:rsidR="002C1579" w:rsidRPr="004C798F" w:rsidRDefault="002C1579" w:rsidP="002C1579">
            <w:pPr>
              <w:cnfStyle w:val="000000100000" w:firstRow="0" w:lastRow="0" w:firstColumn="0" w:lastColumn="0" w:oddVBand="0" w:evenVBand="0" w:oddHBand="1" w:evenHBand="0" w:firstRowFirstColumn="0" w:firstRowLastColumn="0" w:lastRowFirstColumn="0" w:lastRowLastColumn="0"/>
              <w:rPr>
                <w:sz w:val="20"/>
              </w:rPr>
            </w:pPr>
            <w:r w:rsidRPr="004C798F">
              <w:rPr>
                <w:sz w:val="20"/>
              </w:rPr>
              <w:t>Proportion de véhicules utilitaires de la flotte automobile conforme à la norme EURO VI (VU assimilés à des poids lourds et poids lourds)</w:t>
            </w:r>
          </w:p>
        </w:tc>
        <w:tc>
          <w:tcPr>
            <w:tcW w:w="1275" w:type="dxa"/>
            <w:shd w:val="clear" w:color="auto" w:fill="auto"/>
            <w:vAlign w:val="center"/>
          </w:tcPr>
          <w:p w14:paraId="259022E1" w14:textId="77777777" w:rsidR="002C1579" w:rsidRPr="00E717C5" w:rsidRDefault="002C1579" w:rsidP="002C1579">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E717C5">
              <w:rPr>
                <w:sz w:val="20"/>
                <w:szCs w:val="20"/>
              </w:rPr>
              <w:t>Nombre, %, localisation</w:t>
            </w:r>
          </w:p>
        </w:tc>
        <w:tc>
          <w:tcPr>
            <w:tcW w:w="567" w:type="dxa"/>
            <w:shd w:val="clear" w:color="auto" w:fill="auto"/>
            <w:vAlign w:val="center"/>
          </w:tcPr>
          <w:p w14:paraId="2596D63A" w14:textId="77777777" w:rsidR="002C1579" w:rsidRPr="00E717C5" w:rsidRDefault="002C1579" w:rsidP="002C1579">
            <w:pPr>
              <w:jc w:val="center"/>
              <w:cnfStyle w:val="000000100000" w:firstRow="0" w:lastRow="0" w:firstColumn="0" w:lastColumn="0" w:oddVBand="0" w:evenVBand="0" w:oddHBand="1" w:evenHBand="0" w:firstRowFirstColumn="0" w:firstRowLastColumn="0" w:lastRowFirstColumn="0" w:lastRowLastColumn="0"/>
              <w:rPr>
                <w:rFonts w:cs="Arial"/>
                <w:bCs/>
              </w:rPr>
            </w:pPr>
            <w:r w:rsidRPr="00E717C5">
              <w:rPr>
                <w:rFonts w:cs="Arial"/>
                <w:bCs/>
              </w:rPr>
              <w:t>X</w:t>
            </w:r>
          </w:p>
        </w:tc>
        <w:tc>
          <w:tcPr>
            <w:tcW w:w="3736" w:type="dxa"/>
            <w:shd w:val="clear" w:color="auto" w:fill="auto"/>
            <w:vAlign w:val="center"/>
          </w:tcPr>
          <w:p w14:paraId="26A5234C" w14:textId="77777777" w:rsidR="002C1579" w:rsidRPr="00E717C5" w:rsidRDefault="002C1579" w:rsidP="002C1579">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bl>
    <w:p w14:paraId="69322BB3" w14:textId="77777777" w:rsidR="004C798F" w:rsidRDefault="004C798F" w:rsidP="004C798F">
      <w:pPr>
        <w:tabs>
          <w:tab w:val="left" w:pos="1701"/>
          <w:tab w:val="left" w:pos="6237"/>
        </w:tabs>
        <w:spacing w:after="0"/>
        <w:ind w:right="-285"/>
        <w:jc w:val="center"/>
        <w:rPr>
          <w:rFonts w:ascii="Cambria" w:eastAsia="Times New Roman" w:hAnsi="Cambria" w:cs="Arial"/>
          <w:bCs/>
          <w:color w:val="943634"/>
          <w:spacing w:val="5"/>
          <w:highlight w:val="yellow"/>
        </w:rPr>
      </w:pPr>
    </w:p>
    <w:p w14:paraId="44C36A5D" w14:textId="77777777" w:rsidR="00AC2AC4" w:rsidRDefault="00AC2AC4" w:rsidP="004C798F">
      <w:pPr>
        <w:tabs>
          <w:tab w:val="left" w:pos="1701"/>
          <w:tab w:val="left" w:pos="6237"/>
        </w:tabs>
        <w:spacing w:after="0"/>
        <w:ind w:right="-285"/>
        <w:jc w:val="center"/>
        <w:rPr>
          <w:rFonts w:ascii="Cambria" w:eastAsia="Times New Roman" w:hAnsi="Cambria" w:cs="Arial"/>
          <w:bCs/>
          <w:color w:val="943634"/>
          <w:spacing w:val="5"/>
          <w:highlight w:val="yellow"/>
        </w:rPr>
      </w:pPr>
    </w:p>
    <w:p w14:paraId="17D440B0" w14:textId="77777777" w:rsidR="00AC2AC4" w:rsidRDefault="00AC2AC4" w:rsidP="004C798F">
      <w:pPr>
        <w:tabs>
          <w:tab w:val="left" w:pos="1701"/>
          <w:tab w:val="left" w:pos="6237"/>
        </w:tabs>
        <w:spacing w:after="0"/>
        <w:ind w:right="-285"/>
        <w:jc w:val="center"/>
        <w:rPr>
          <w:rFonts w:ascii="Cambria" w:eastAsia="Times New Roman" w:hAnsi="Cambria" w:cs="Arial"/>
          <w:bCs/>
          <w:color w:val="943634"/>
          <w:spacing w:val="5"/>
          <w:highlight w:val="yellow"/>
        </w:rPr>
      </w:pPr>
    </w:p>
    <w:p w14:paraId="44C25DAE" w14:textId="77777777" w:rsidR="00AC2AC4" w:rsidRDefault="00AC2AC4" w:rsidP="004C798F">
      <w:pPr>
        <w:tabs>
          <w:tab w:val="left" w:pos="1701"/>
          <w:tab w:val="left" w:pos="6237"/>
        </w:tabs>
        <w:spacing w:after="0"/>
        <w:ind w:right="-285"/>
        <w:jc w:val="center"/>
        <w:rPr>
          <w:rFonts w:ascii="Cambria" w:eastAsia="Times New Roman" w:hAnsi="Cambria" w:cs="Arial"/>
          <w:bCs/>
          <w:color w:val="943634"/>
          <w:spacing w:val="5"/>
          <w:highlight w:val="yellow"/>
        </w:rPr>
      </w:pPr>
    </w:p>
    <w:p w14:paraId="6F90A976" w14:textId="77777777" w:rsidR="00AC2AC4" w:rsidRDefault="00AC2AC4" w:rsidP="004C798F">
      <w:pPr>
        <w:tabs>
          <w:tab w:val="left" w:pos="1701"/>
          <w:tab w:val="left" w:pos="6237"/>
        </w:tabs>
        <w:spacing w:after="0"/>
        <w:ind w:right="-285"/>
        <w:jc w:val="center"/>
        <w:rPr>
          <w:rFonts w:ascii="Cambria" w:eastAsia="Times New Roman" w:hAnsi="Cambria" w:cs="Arial"/>
          <w:bCs/>
          <w:color w:val="943634"/>
          <w:spacing w:val="5"/>
          <w:highlight w:val="yellow"/>
        </w:rPr>
      </w:pPr>
    </w:p>
    <w:p w14:paraId="1BC1F820" w14:textId="77777777" w:rsidR="00AC2AC4" w:rsidRDefault="00AC2AC4" w:rsidP="004C798F">
      <w:pPr>
        <w:tabs>
          <w:tab w:val="left" w:pos="1701"/>
          <w:tab w:val="left" w:pos="6237"/>
        </w:tabs>
        <w:spacing w:after="0"/>
        <w:ind w:right="-285"/>
        <w:jc w:val="center"/>
        <w:rPr>
          <w:rFonts w:ascii="Cambria" w:eastAsia="Times New Roman" w:hAnsi="Cambria" w:cs="Arial"/>
          <w:bCs/>
          <w:color w:val="943634"/>
          <w:spacing w:val="5"/>
          <w:highlight w:val="yellow"/>
        </w:rPr>
      </w:pPr>
    </w:p>
    <w:p w14:paraId="7B589899" w14:textId="77777777" w:rsidR="00AC2AC4" w:rsidRDefault="00AC2AC4" w:rsidP="004C798F">
      <w:pPr>
        <w:tabs>
          <w:tab w:val="left" w:pos="1701"/>
          <w:tab w:val="left" w:pos="6237"/>
        </w:tabs>
        <w:spacing w:after="0"/>
        <w:ind w:right="-285"/>
        <w:jc w:val="center"/>
        <w:rPr>
          <w:rFonts w:ascii="Cambria" w:eastAsia="Times New Roman" w:hAnsi="Cambria" w:cs="Arial"/>
          <w:bCs/>
          <w:color w:val="943634"/>
          <w:spacing w:val="5"/>
          <w:highlight w:val="yellow"/>
        </w:rPr>
      </w:pPr>
    </w:p>
    <w:p w14:paraId="10E30F89" w14:textId="77777777" w:rsidR="00AC2AC4" w:rsidRDefault="00AC2AC4" w:rsidP="004C798F">
      <w:pPr>
        <w:tabs>
          <w:tab w:val="left" w:pos="1701"/>
          <w:tab w:val="left" w:pos="6237"/>
        </w:tabs>
        <w:spacing w:after="0"/>
        <w:ind w:right="-285"/>
        <w:jc w:val="center"/>
        <w:rPr>
          <w:rFonts w:ascii="Cambria" w:eastAsia="Times New Roman" w:hAnsi="Cambria" w:cs="Arial"/>
          <w:bCs/>
          <w:color w:val="943634"/>
          <w:spacing w:val="5"/>
          <w:highlight w:val="yellow"/>
        </w:rPr>
      </w:pPr>
    </w:p>
    <w:p w14:paraId="71D7A840" w14:textId="77777777" w:rsidR="004C798F" w:rsidRDefault="004C798F" w:rsidP="004C798F">
      <w:pPr>
        <w:tabs>
          <w:tab w:val="left" w:pos="1701"/>
          <w:tab w:val="left" w:pos="6237"/>
        </w:tabs>
        <w:spacing w:after="0"/>
        <w:ind w:right="-285"/>
        <w:jc w:val="center"/>
        <w:rPr>
          <w:rFonts w:ascii="Cambria" w:eastAsia="Times New Roman" w:hAnsi="Cambria" w:cs="Arial"/>
          <w:bCs/>
          <w:color w:val="943634"/>
          <w:spacing w:val="5"/>
          <w:highlight w:val="yellow"/>
        </w:rPr>
      </w:pPr>
    </w:p>
    <w:p w14:paraId="795E82E7" w14:textId="77777777" w:rsidR="00AC2AC4" w:rsidRPr="001B495A" w:rsidRDefault="00AC2AC4" w:rsidP="00AC2AC4">
      <w:pPr>
        <w:tabs>
          <w:tab w:val="left" w:pos="1701"/>
          <w:tab w:val="left" w:pos="6237"/>
        </w:tabs>
        <w:jc w:val="right"/>
        <w:rPr>
          <w:rStyle w:val="Rfrencelgre"/>
        </w:rPr>
      </w:pPr>
      <w:r w:rsidRPr="001B495A">
        <w:rPr>
          <w:rStyle w:val="Rfrencelgre"/>
        </w:rPr>
        <w:t>Date, cachet, signature précédés du nom du signataire</w:t>
      </w:r>
    </w:p>
    <w:p w14:paraId="39D0C83C" w14:textId="77777777" w:rsidR="002C1579" w:rsidRDefault="002C1579" w:rsidP="004C798F">
      <w:pPr>
        <w:tabs>
          <w:tab w:val="left" w:pos="1701"/>
          <w:tab w:val="left" w:pos="6237"/>
        </w:tabs>
        <w:spacing w:after="0"/>
        <w:ind w:right="-285"/>
        <w:jc w:val="center"/>
        <w:rPr>
          <w:rFonts w:ascii="Cambria" w:eastAsia="Times New Roman" w:hAnsi="Cambria" w:cs="Arial"/>
          <w:bCs/>
          <w:color w:val="943634"/>
          <w:spacing w:val="5"/>
          <w:highlight w:val="yellow"/>
        </w:rPr>
      </w:pPr>
    </w:p>
    <w:p w14:paraId="199E8A6E" w14:textId="77777777" w:rsidR="00AC2AC4" w:rsidRDefault="00AC2AC4" w:rsidP="004C798F">
      <w:pPr>
        <w:tabs>
          <w:tab w:val="left" w:pos="1701"/>
          <w:tab w:val="left" w:pos="6237"/>
        </w:tabs>
        <w:spacing w:after="0"/>
        <w:ind w:right="-285"/>
        <w:jc w:val="center"/>
        <w:rPr>
          <w:rFonts w:ascii="Cambria" w:eastAsia="Times New Roman" w:hAnsi="Cambria" w:cs="Arial"/>
          <w:bCs/>
          <w:color w:val="943634"/>
          <w:spacing w:val="5"/>
          <w:highlight w:val="yellow"/>
        </w:rPr>
      </w:pPr>
    </w:p>
    <w:p w14:paraId="72314F43" w14:textId="77777777" w:rsidR="00AC2AC4" w:rsidRDefault="00AC2AC4" w:rsidP="004C798F">
      <w:pPr>
        <w:tabs>
          <w:tab w:val="left" w:pos="1701"/>
          <w:tab w:val="left" w:pos="6237"/>
        </w:tabs>
        <w:spacing w:after="0"/>
        <w:ind w:right="-285"/>
        <w:jc w:val="center"/>
        <w:rPr>
          <w:rFonts w:ascii="Cambria" w:eastAsia="Times New Roman" w:hAnsi="Cambria" w:cs="Arial"/>
          <w:bCs/>
          <w:color w:val="943634"/>
          <w:spacing w:val="5"/>
          <w:highlight w:val="yellow"/>
        </w:rPr>
      </w:pPr>
    </w:p>
    <w:p w14:paraId="68BAAB1C" w14:textId="77777777" w:rsidR="004C798F" w:rsidRPr="004D2E63" w:rsidRDefault="004C798F" w:rsidP="00281539">
      <w:pPr>
        <w:tabs>
          <w:tab w:val="left" w:pos="1701"/>
          <w:tab w:val="left" w:pos="6237"/>
        </w:tabs>
        <w:spacing w:after="0"/>
        <w:ind w:right="-285"/>
        <w:rPr>
          <w:rFonts w:ascii="Cambria" w:eastAsia="Times New Roman" w:hAnsi="Cambria" w:cs="Arial"/>
          <w:bCs/>
          <w:color w:val="943634"/>
          <w:spacing w:val="5"/>
          <w:highlight w:val="yellow"/>
        </w:rPr>
      </w:pPr>
    </w:p>
    <w:p w14:paraId="5C432F0E" w14:textId="77777777" w:rsidR="008B702A" w:rsidRPr="00E717C5" w:rsidRDefault="008B702A" w:rsidP="008B702A">
      <w:pPr>
        <w:tabs>
          <w:tab w:val="left" w:pos="1701"/>
          <w:tab w:val="left" w:pos="6237"/>
        </w:tabs>
        <w:spacing w:after="0"/>
        <w:ind w:right="-285"/>
        <w:jc w:val="center"/>
        <w:rPr>
          <w:rFonts w:ascii="Cambria" w:eastAsia="Times New Roman" w:hAnsi="Cambria" w:cs="Arial"/>
          <w:bCs/>
          <w:color w:val="943634"/>
          <w:spacing w:val="5"/>
          <w:sz w:val="28"/>
        </w:rPr>
      </w:pPr>
      <w:r>
        <w:rPr>
          <w:rFonts w:ascii="Cambria" w:eastAsia="Times New Roman" w:hAnsi="Cambria" w:cs="Arial"/>
          <w:bCs/>
          <w:color w:val="943634"/>
          <w:spacing w:val="5"/>
          <w:sz w:val="28"/>
        </w:rPr>
        <w:t>Prestations, accompagnement client</w:t>
      </w:r>
    </w:p>
    <w:p w14:paraId="18711CC8" w14:textId="77777777" w:rsidR="008B702A" w:rsidRPr="00B23126" w:rsidRDefault="008B702A" w:rsidP="008B702A">
      <w:pPr>
        <w:rPr>
          <w:highlight w:val="green"/>
        </w:rPr>
      </w:pPr>
    </w:p>
    <w:tbl>
      <w:tblPr>
        <w:tblStyle w:val="Grilledutableau"/>
        <w:tblW w:w="9986" w:type="dxa"/>
        <w:tblLayout w:type="fixed"/>
        <w:tblLook w:val="04A0" w:firstRow="1" w:lastRow="0" w:firstColumn="1" w:lastColumn="0" w:noHBand="0" w:noVBand="1"/>
      </w:tblPr>
      <w:tblGrid>
        <w:gridCol w:w="534"/>
        <w:gridCol w:w="3685"/>
        <w:gridCol w:w="1441"/>
        <w:gridCol w:w="992"/>
        <w:gridCol w:w="3334"/>
      </w:tblGrid>
      <w:tr w:rsidR="008B702A" w:rsidRPr="004D2E63" w14:paraId="744433E0" w14:textId="77777777" w:rsidTr="001124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gridSpan w:val="2"/>
          </w:tcPr>
          <w:p w14:paraId="4669DF53" w14:textId="77777777" w:rsidR="008B702A" w:rsidRPr="004D2E63" w:rsidRDefault="008B702A" w:rsidP="00112459">
            <w:pPr>
              <w:spacing w:after="0"/>
            </w:pPr>
            <w:r w:rsidRPr="004D2E63">
              <w:t>Questions</w:t>
            </w:r>
          </w:p>
        </w:tc>
        <w:tc>
          <w:tcPr>
            <w:tcW w:w="1441" w:type="dxa"/>
          </w:tcPr>
          <w:p w14:paraId="66A9559B" w14:textId="77777777" w:rsidR="008B702A" w:rsidRPr="004D2E63" w:rsidRDefault="008B702A" w:rsidP="00112459">
            <w:pPr>
              <w:spacing w:after="0"/>
              <w:cnfStyle w:val="100000000000" w:firstRow="1" w:lastRow="0" w:firstColumn="0" w:lastColumn="0" w:oddVBand="0" w:evenVBand="0" w:oddHBand="0" w:evenHBand="0" w:firstRowFirstColumn="0" w:firstRowLastColumn="0" w:lastRowFirstColumn="0" w:lastRowLastColumn="0"/>
            </w:pPr>
            <w:r w:rsidRPr="004D2E63">
              <w:t>Mode de réponse attendue</w:t>
            </w:r>
          </w:p>
        </w:tc>
        <w:tc>
          <w:tcPr>
            <w:tcW w:w="992" w:type="dxa"/>
          </w:tcPr>
          <w:p w14:paraId="09460F14" w14:textId="77777777" w:rsidR="008B702A" w:rsidRPr="004D2E63" w:rsidRDefault="008B702A" w:rsidP="00112459">
            <w:pPr>
              <w:spacing w:after="0"/>
              <w:ind w:left="-108"/>
              <w:cnfStyle w:val="100000000000" w:firstRow="1" w:lastRow="0" w:firstColumn="0" w:lastColumn="0" w:oddVBand="0" w:evenVBand="0" w:oddHBand="0" w:evenHBand="0" w:firstRowFirstColumn="0" w:firstRowLastColumn="0" w:lastRowFirstColumn="0" w:lastRowLastColumn="0"/>
              <w:rPr>
                <w:sz w:val="20"/>
                <w:szCs w:val="20"/>
              </w:rPr>
            </w:pPr>
            <w:r w:rsidRPr="004D2E63">
              <w:rPr>
                <w:sz w:val="20"/>
                <w:szCs w:val="20"/>
              </w:rPr>
              <w:t>Question notée</w:t>
            </w:r>
          </w:p>
        </w:tc>
        <w:tc>
          <w:tcPr>
            <w:tcW w:w="3334" w:type="dxa"/>
          </w:tcPr>
          <w:p w14:paraId="5FBD17BA" w14:textId="77777777" w:rsidR="008B702A" w:rsidRPr="004D2E63" w:rsidRDefault="008B702A" w:rsidP="00112459">
            <w:pPr>
              <w:spacing w:after="0"/>
              <w:cnfStyle w:val="100000000000" w:firstRow="1" w:lastRow="0" w:firstColumn="0" w:lastColumn="0" w:oddVBand="0" w:evenVBand="0" w:oddHBand="0" w:evenHBand="0" w:firstRowFirstColumn="0" w:firstRowLastColumn="0" w:lastRowFirstColumn="0" w:lastRowLastColumn="0"/>
            </w:pPr>
            <w:r w:rsidRPr="004D2E63">
              <w:t>Réponse du candidat</w:t>
            </w:r>
          </w:p>
        </w:tc>
      </w:tr>
      <w:tr w:rsidR="008B702A" w:rsidRPr="004D2E63" w14:paraId="1536D28C" w14:textId="77777777" w:rsidTr="00112459">
        <w:tc>
          <w:tcPr>
            <w:cnfStyle w:val="001000000000" w:firstRow="0" w:lastRow="0" w:firstColumn="1" w:lastColumn="0" w:oddVBand="0" w:evenVBand="0" w:oddHBand="0" w:evenHBand="0" w:firstRowFirstColumn="0" w:firstRowLastColumn="0" w:lastRowFirstColumn="0" w:lastRowLastColumn="0"/>
            <w:tcW w:w="9986" w:type="dxa"/>
            <w:gridSpan w:val="5"/>
          </w:tcPr>
          <w:p w14:paraId="77871B7F" w14:textId="77777777" w:rsidR="008B702A" w:rsidRPr="004D2E63" w:rsidRDefault="008B702A" w:rsidP="00112459">
            <w:pPr>
              <w:spacing w:after="0"/>
            </w:pPr>
            <w:r>
              <w:t>Location</w:t>
            </w:r>
          </w:p>
        </w:tc>
      </w:tr>
      <w:tr w:rsidR="008B702A" w:rsidRPr="00A4015C" w14:paraId="0B26992C" w14:textId="77777777" w:rsidTr="00112459">
        <w:tc>
          <w:tcPr>
            <w:cnfStyle w:val="001000000000" w:firstRow="0" w:lastRow="0" w:firstColumn="1" w:lastColumn="0" w:oddVBand="0" w:evenVBand="0" w:oddHBand="0" w:evenHBand="0" w:firstRowFirstColumn="0" w:firstRowLastColumn="0" w:lastRowFirstColumn="0" w:lastRowLastColumn="0"/>
            <w:tcW w:w="534" w:type="dxa"/>
          </w:tcPr>
          <w:p w14:paraId="7337FEA0" w14:textId="77777777" w:rsidR="008B702A" w:rsidRPr="00A4015C" w:rsidRDefault="008B702A" w:rsidP="00112459">
            <w:pPr>
              <w:spacing w:after="0"/>
              <w:rPr>
                <w:rFonts w:cs="Arial"/>
                <w:color w:val="000000" w:themeColor="text1"/>
              </w:rPr>
            </w:pPr>
            <w:r w:rsidRPr="00A4015C">
              <w:rPr>
                <w:rFonts w:cs="Arial"/>
                <w:color w:val="000000" w:themeColor="text1"/>
              </w:rPr>
              <w:t>1</w:t>
            </w:r>
          </w:p>
        </w:tc>
        <w:tc>
          <w:tcPr>
            <w:tcW w:w="3685" w:type="dxa"/>
          </w:tcPr>
          <w:p w14:paraId="4630420D" w14:textId="77777777" w:rsidR="008B702A" w:rsidRPr="00A4015C" w:rsidRDefault="008B702A" w:rsidP="00112459">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Arial"/>
                <w:b/>
                <w:sz w:val="20"/>
              </w:rPr>
            </w:pPr>
            <w:r w:rsidRPr="00A4015C">
              <w:rPr>
                <w:rFonts w:eastAsia="Times New Roman" w:cs="Arial"/>
                <w:sz w:val="20"/>
              </w:rPr>
              <w:t>Hot line pour assistance technique 24h/24 – 7j/7.</w:t>
            </w:r>
          </w:p>
        </w:tc>
        <w:tc>
          <w:tcPr>
            <w:tcW w:w="1441" w:type="dxa"/>
          </w:tcPr>
          <w:p w14:paraId="4462C55D" w14:textId="77777777" w:rsidR="008B702A" w:rsidRPr="00A4015C" w:rsidRDefault="008B702A" w:rsidP="00112459">
            <w:pPr>
              <w:spacing w:after="0"/>
              <w:cnfStyle w:val="000000000000" w:firstRow="0" w:lastRow="0" w:firstColumn="0" w:lastColumn="0" w:oddVBand="0" w:evenVBand="0" w:oddHBand="0" w:evenHBand="0" w:firstRowFirstColumn="0" w:firstRowLastColumn="0" w:lastRowFirstColumn="0" w:lastRowLastColumn="0"/>
              <w:rPr>
                <w:rFonts w:eastAsia="Times New Roman" w:cs="Arial"/>
                <w:sz w:val="20"/>
              </w:rPr>
            </w:pPr>
            <w:r w:rsidRPr="00A4015C">
              <w:rPr>
                <w:rFonts w:eastAsia="Times New Roman" w:cs="Arial"/>
                <w:sz w:val="20"/>
              </w:rPr>
              <w:t>Oui/non</w:t>
            </w:r>
          </w:p>
        </w:tc>
        <w:tc>
          <w:tcPr>
            <w:tcW w:w="992" w:type="dxa"/>
            <w:shd w:val="clear" w:color="auto" w:fill="D9D9D9" w:themeFill="background1" w:themeFillShade="D9"/>
          </w:tcPr>
          <w:p w14:paraId="1C3A560E" w14:textId="77777777" w:rsidR="008B702A" w:rsidRPr="00A4015C" w:rsidRDefault="008B702A" w:rsidP="00112459">
            <w:pPr>
              <w:spacing w:after="0"/>
              <w:cnfStyle w:val="000000000000" w:firstRow="0" w:lastRow="0" w:firstColumn="0" w:lastColumn="0" w:oddVBand="0" w:evenVBand="0" w:oddHBand="0" w:evenHBand="0" w:firstRowFirstColumn="0" w:firstRowLastColumn="0" w:lastRowFirstColumn="0" w:lastRowLastColumn="0"/>
              <w:rPr>
                <w:sz w:val="20"/>
              </w:rPr>
            </w:pPr>
            <w:r w:rsidRPr="00A4015C">
              <w:rPr>
                <w:rStyle w:val="lev"/>
                <w:b w:val="0"/>
                <w:color w:val="000000" w:themeColor="text1"/>
                <w:sz w:val="20"/>
              </w:rPr>
              <w:t>Non</w:t>
            </w:r>
          </w:p>
        </w:tc>
        <w:tc>
          <w:tcPr>
            <w:tcW w:w="3334" w:type="dxa"/>
          </w:tcPr>
          <w:p w14:paraId="050425B1" w14:textId="77777777" w:rsidR="008B702A" w:rsidRPr="00A4015C"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8B702A" w:rsidRPr="00A4015C" w14:paraId="7EB20161" w14:textId="77777777" w:rsidTr="00112459">
        <w:tc>
          <w:tcPr>
            <w:cnfStyle w:val="001000000000" w:firstRow="0" w:lastRow="0" w:firstColumn="1" w:lastColumn="0" w:oddVBand="0" w:evenVBand="0" w:oddHBand="0" w:evenHBand="0" w:firstRowFirstColumn="0" w:firstRowLastColumn="0" w:lastRowFirstColumn="0" w:lastRowLastColumn="0"/>
            <w:tcW w:w="534" w:type="dxa"/>
          </w:tcPr>
          <w:p w14:paraId="62CEE45B" w14:textId="77777777" w:rsidR="008B702A" w:rsidRPr="00A4015C" w:rsidRDefault="008B702A" w:rsidP="00112459">
            <w:pPr>
              <w:spacing w:after="0"/>
              <w:rPr>
                <w:rFonts w:cs="Arial"/>
                <w:color w:val="000000" w:themeColor="text1"/>
              </w:rPr>
            </w:pPr>
            <w:r w:rsidRPr="00A4015C">
              <w:rPr>
                <w:rFonts w:cs="Arial"/>
                <w:color w:val="000000" w:themeColor="text1"/>
              </w:rPr>
              <w:t>2</w:t>
            </w:r>
          </w:p>
        </w:tc>
        <w:tc>
          <w:tcPr>
            <w:tcW w:w="3685" w:type="dxa"/>
          </w:tcPr>
          <w:p w14:paraId="361B59D1" w14:textId="77777777" w:rsidR="008B702A" w:rsidRPr="00A4015C" w:rsidRDefault="008B702A" w:rsidP="00112459">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Arial"/>
                <w:b/>
                <w:sz w:val="20"/>
              </w:rPr>
            </w:pPr>
            <w:r w:rsidRPr="00A4015C">
              <w:rPr>
                <w:rFonts w:eastAsia="Times New Roman" w:cs="Arial"/>
                <w:sz w:val="20"/>
              </w:rPr>
              <w:t>Suivi du parc installé</w:t>
            </w:r>
          </w:p>
        </w:tc>
        <w:tc>
          <w:tcPr>
            <w:tcW w:w="1441" w:type="dxa"/>
          </w:tcPr>
          <w:p w14:paraId="525169D6" w14:textId="77777777" w:rsidR="008B702A" w:rsidRPr="00A4015C" w:rsidRDefault="008B702A" w:rsidP="00112459">
            <w:pPr>
              <w:spacing w:after="0"/>
              <w:cnfStyle w:val="000000000000" w:firstRow="0" w:lastRow="0" w:firstColumn="0" w:lastColumn="0" w:oddVBand="0" w:evenVBand="0" w:oddHBand="0" w:evenHBand="0" w:firstRowFirstColumn="0" w:firstRowLastColumn="0" w:lastRowFirstColumn="0" w:lastRowLastColumn="0"/>
              <w:rPr>
                <w:rFonts w:eastAsia="Times New Roman" w:cs="Arial"/>
                <w:sz w:val="20"/>
              </w:rPr>
            </w:pPr>
            <w:r w:rsidRPr="00A4015C">
              <w:rPr>
                <w:rFonts w:eastAsia="Times New Roman" w:cs="Arial"/>
                <w:sz w:val="20"/>
              </w:rPr>
              <w:t>Oui/non</w:t>
            </w:r>
          </w:p>
        </w:tc>
        <w:tc>
          <w:tcPr>
            <w:tcW w:w="992" w:type="dxa"/>
            <w:shd w:val="clear" w:color="auto" w:fill="D9D9D9" w:themeFill="background1" w:themeFillShade="D9"/>
          </w:tcPr>
          <w:p w14:paraId="18561874" w14:textId="77777777" w:rsidR="008B702A" w:rsidRPr="00A4015C" w:rsidRDefault="008B702A" w:rsidP="00112459">
            <w:pPr>
              <w:spacing w:after="0"/>
              <w:cnfStyle w:val="000000000000" w:firstRow="0" w:lastRow="0" w:firstColumn="0" w:lastColumn="0" w:oddVBand="0" w:evenVBand="0" w:oddHBand="0" w:evenHBand="0" w:firstRowFirstColumn="0" w:firstRowLastColumn="0" w:lastRowFirstColumn="0" w:lastRowLastColumn="0"/>
              <w:rPr>
                <w:sz w:val="20"/>
              </w:rPr>
            </w:pPr>
            <w:r w:rsidRPr="00A4015C">
              <w:rPr>
                <w:rStyle w:val="lev"/>
                <w:b w:val="0"/>
                <w:color w:val="000000" w:themeColor="text1"/>
                <w:sz w:val="20"/>
              </w:rPr>
              <w:t>Non</w:t>
            </w:r>
          </w:p>
        </w:tc>
        <w:tc>
          <w:tcPr>
            <w:tcW w:w="3334" w:type="dxa"/>
          </w:tcPr>
          <w:p w14:paraId="39F4C839" w14:textId="77777777" w:rsidR="008B702A" w:rsidRPr="00A4015C"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8B702A" w:rsidRPr="00A4015C" w14:paraId="2DB10246" w14:textId="77777777" w:rsidTr="00112459">
        <w:tc>
          <w:tcPr>
            <w:cnfStyle w:val="001000000000" w:firstRow="0" w:lastRow="0" w:firstColumn="1" w:lastColumn="0" w:oddVBand="0" w:evenVBand="0" w:oddHBand="0" w:evenHBand="0" w:firstRowFirstColumn="0" w:firstRowLastColumn="0" w:lastRowFirstColumn="0" w:lastRowLastColumn="0"/>
            <w:tcW w:w="534" w:type="dxa"/>
          </w:tcPr>
          <w:p w14:paraId="0DEBDBCE" w14:textId="77777777" w:rsidR="008B702A" w:rsidRPr="00A4015C" w:rsidRDefault="008B702A" w:rsidP="00112459">
            <w:pPr>
              <w:spacing w:after="0"/>
              <w:rPr>
                <w:rFonts w:cs="Arial"/>
                <w:color w:val="000000" w:themeColor="text1"/>
              </w:rPr>
            </w:pPr>
            <w:r w:rsidRPr="00A4015C">
              <w:rPr>
                <w:rFonts w:cs="Arial"/>
                <w:color w:val="000000" w:themeColor="text1"/>
              </w:rPr>
              <w:t>3</w:t>
            </w:r>
          </w:p>
        </w:tc>
        <w:tc>
          <w:tcPr>
            <w:tcW w:w="3685" w:type="dxa"/>
          </w:tcPr>
          <w:p w14:paraId="2C5C212A" w14:textId="77777777" w:rsidR="008B702A" w:rsidRPr="00A4015C" w:rsidRDefault="008B702A" w:rsidP="00112459">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Arial"/>
                <w:b/>
                <w:sz w:val="20"/>
              </w:rPr>
            </w:pPr>
            <w:r w:rsidRPr="00A4015C">
              <w:rPr>
                <w:rFonts w:eastAsia="Times New Roman" w:cs="Arial"/>
                <w:sz w:val="20"/>
              </w:rPr>
              <w:t>Réalisation des statistiques relatives à l’ensemble des prestations fournies</w:t>
            </w:r>
          </w:p>
        </w:tc>
        <w:tc>
          <w:tcPr>
            <w:tcW w:w="1441" w:type="dxa"/>
          </w:tcPr>
          <w:p w14:paraId="65710BFE" w14:textId="77777777" w:rsidR="008B702A" w:rsidRPr="00A4015C" w:rsidRDefault="008B702A" w:rsidP="00112459">
            <w:pPr>
              <w:spacing w:after="0"/>
              <w:cnfStyle w:val="000000000000" w:firstRow="0" w:lastRow="0" w:firstColumn="0" w:lastColumn="0" w:oddVBand="0" w:evenVBand="0" w:oddHBand="0" w:evenHBand="0" w:firstRowFirstColumn="0" w:firstRowLastColumn="0" w:lastRowFirstColumn="0" w:lastRowLastColumn="0"/>
              <w:rPr>
                <w:rFonts w:eastAsia="Times New Roman" w:cs="Arial"/>
                <w:sz w:val="20"/>
              </w:rPr>
            </w:pPr>
            <w:r w:rsidRPr="00A4015C">
              <w:rPr>
                <w:rFonts w:eastAsia="Times New Roman" w:cs="Arial"/>
                <w:sz w:val="20"/>
              </w:rPr>
              <w:t>Oui/non</w:t>
            </w:r>
          </w:p>
        </w:tc>
        <w:tc>
          <w:tcPr>
            <w:tcW w:w="992" w:type="dxa"/>
            <w:shd w:val="clear" w:color="auto" w:fill="D9D9D9" w:themeFill="background1" w:themeFillShade="D9"/>
          </w:tcPr>
          <w:p w14:paraId="3CE5F0E8" w14:textId="77777777" w:rsidR="008B702A" w:rsidRPr="00A4015C" w:rsidRDefault="008B702A" w:rsidP="00112459">
            <w:pPr>
              <w:spacing w:after="0"/>
              <w:cnfStyle w:val="000000000000" w:firstRow="0" w:lastRow="0" w:firstColumn="0" w:lastColumn="0" w:oddVBand="0" w:evenVBand="0" w:oddHBand="0" w:evenHBand="0" w:firstRowFirstColumn="0" w:firstRowLastColumn="0" w:lastRowFirstColumn="0" w:lastRowLastColumn="0"/>
              <w:rPr>
                <w:sz w:val="20"/>
              </w:rPr>
            </w:pPr>
            <w:r w:rsidRPr="00A4015C">
              <w:rPr>
                <w:rStyle w:val="lev"/>
                <w:b w:val="0"/>
                <w:color w:val="000000" w:themeColor="text1"/>
                <w:sz w:val="20"/>
              </w:rPr>
              <w:t>Non</w:t>
            </w:r>
          </w:p>
        </w:tc>
        <w:tc>
          <w:tcPr>
            <w:tcW w:w="3334" w:type="dxa"/>
          </w:tcPr>
          <w:p w14:paraId="5C57C1C1" w14:textId="77777777" w:rsidR="008B702A" w:rsidRPr="00A4015C"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8B702A" w:rsidRPr="00A4015C" w14:paraId="1CB7ECBC" w14:textId="77777777" w:rsidTr="00112459">
        <w:tc>
          <w:tcPr>
            <w:cnfStyle w:val="001000000000" w:firstRow="0" w:lastRow="0" w:firstColumn="1" w:lastColumn="0" w:oddVBand="0" w:evenVBand="0" w:oddHBand="0" w:evenHBand="0" w:firstRowFirstColumn="0" w:firstRowLastColumn="0" w:lastRowFirstColumn="0" w:lastRowLastColumn="0"/>
            <w:tcW w:w="534" w:type="dxa"/>
          </w:tcPr>
          <w:p w14:paraId="7AB10640" w14:textId="77777777" w:rsidR="008B702A" w:rsidRPr="00A4015C" w:rsidRDefault="008B702A" w:rsidP="00112459">
            <w:pPr>
              <w:spacing w:after="0"/>
              <w:rPr>
                <w:rFonts w:cs="Arial"/>
                <w:color w:val="000000" w:themeColor="text1"/>
              </w:rPr>
            </w:pPr>
            <w:r w:rsidRPr="00A4015C">
              <w:rPr>
                <w:rFonts w:cs="Arial"/>
                <w:color w:val="000000" w:themeColor="text1"/>
              </w:rPr>
              <w:t>4</w:t>
            </w:r>
          </w:p>
        </w:tc>
        <w:tc>
          <w:tcPr>
            <w:tcW w:w="3685" w:type="dxa"/>
          </w:tcPr>
          <w:p w14:paraId="7449C8BF" w14:textId="77777777" w:rsidR="008B702A" w:rsidRPr="00A4015C" w:rsidRDefault="008B702A" w:rsidP="00112459">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Arial"/>
                <w:b/>
                <w:sz w:val="20"/>
              </w:rPr>
            </w:pPr>
            <w:r w:rsidRPr="00A4015C">
              <w:rPr>
                <w:rFonts w:eastAsia="Times New Roman" w:cs="Arial"/>
                <w:sz w:val="20"/>
              </w:rPr>
              <w:t>Fourniture d’une documentation technique accompagnant chaque produit livré</w:t>
            </w:r>
          </w:p>
        </w:tc>
        <w:tc>
          <w:tcPr>
            <w:tcW w:w="1441" w:type="dxa"/>
          </w:tcPr>
          <w:p w14:paraId="4DA73F32" w14:textId="77777777" w:rsidR="008B702A" w:rsidRPr="00A4015C" w:rsidRDefault="008B702A" w:rsidP="00112459">
            <w:pPr>
              <w:spacing w:after="0"/>
              <w:cnfStyle w:val="000000000000" w:firstRow="0" w:lastRow="0" w:firstColumn="0" w:lastColumn="0" w:oddVBand="0" w:evenVBand="0" w:oddHBand="0" w:evenHBand="0" w:firstRowFirstColumn="0" w:firstRowLastColumn="0" w:lastRowFirstColumn="0" w:lastRowLastColumn="0"/>
              <w:rPr>
                <w:rFonts w:eastAsia="Times New Roman" w:cs="Arial"/>
                <w:sz w:val="20"/>
              </w:rPr>
            </w:pPr>
            <w:r w:rsidRPr="00A4015C">
              <w:rPr>
                <w:rFonts w:eastAsia="Times New Roman" w:cs="Arial"/>
                <w:sz w:val="20"/>
              </w:rPr>
              <w:t>Oui/non</w:t>
            </w:r>
          </w:p>
        </w:tc>
        <w:tc>
          <w:tcPr>
            <w:tcW w:w="992" w:type="dxa"/>
            <w:shd w:val="clear" w:color="auto" w:fill="D9D9D9" w:themeFill="background1" w:themeFillShade="D9"/>
          </w:tcPr>
          <w:p w14:paraId="24304C17" w14:textId="77777777" w:rsidR="008B702A" w:rsidRPr="00A4015C" w:rsidRDefault="008B702A" w:rsidP="00112459">
            <w:pPr>
              <w:spacing w:after="0"/>
              <w:cnfStyle w:val="000000000000" w:firstRow="0" w:lastRow="0" w:firstColumn="0" w:lastColumn="0" w:oddVBand="0" w:evenVBand="0" w:oddHBand="0" w:evenHBand="0" w:firstRowFirstColumn="0" w:firstRowLastColumn="0" w:lastRowFirstColumn="0" w:lastRowLastColumn="0"/>
              <w:rPr>
                <w:sz w:val="20"/>
              </w:rPr>
            </w:pPr>
            <w:r w:rsidRPr="00A4015C">
              <w:rPr>
                <w:rStyle w:val="lev"/>
                <w:b w:val="0"/>
                <w:color w:val="000000" w:themeColor="text1"/>
                <w:sz w:val="20"/>
              </w:rPr>
              <w:t>Non</w:t>
            </w:r>
          </w:p>
        </w:tc>
        <w:tc>
          <w:tcPr>
            <w:tcW w:w="3334" w:type="dxa"/>
          </w:tcPr>
          <w:p w14:paraId="6BE3C98C" w14:textId="77777777" w:rsidR="008B702A" w:rsidRPr="00A4015C"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8B702A" w:rsidRPr="00A4015C" w14:paraId="548D52C2" w14:textId="77777777" w:rsidTr="00112459">
        <w:tc>
          <w:tcPr>
            <w:cnfStyle w:val="001000000000" w:firstRow="0" w:lastRow="0" w:firstColumn="1" w:lastColumn="0" w:oddVBand="0" w:evenVBand="0" w:oddHBand="0" w:evenHBand="0" w:firstRowFirstColumn="0" w:firstRowLastColumn="0" w:lastRowFirstColumn="0" w:lastRowLastColumn="0"/>
            <w:tcW w:w="534" w:type="dxa"/>
          </w:tcPr>
          <w:p w14:paraId="570198ED" w14:textId="77777777" w:rsidR="008B702A" w:rsidRPr="00A4015C" w:rsidRDefault="008B702A" w:rsidP="00112459">
            <w:pPr>
              <w:spacing w:after="0"/>
              <w:rPr>
                <w:color w:val="000000" w:themeColor="text1"/>
              </w:rPr>
            </w:pPr>
            <w:r w:rsidRPr="00A4015C">
              <w:rPr>
                <w:color w:val="000000" w:themeColor="text1"/>
              </w:rPr>
              <w:lastRenderedPageBreak/>
              <w:t>5</w:t>
            </w:r>
          </w:p>
        </w:tc>
        <w:tc>
          <w:tcPr>
            <w:tcW w:w="3685" w:type="dxa"/>
          </w:tcPr>
          <w:p w14:paraId="73549183" w14:textId="77777777" w:rsidR="008B702A" w:rsidRPr="00A4015C" w:rsidRDefault="008B702A" w:rsidP="00112459">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Arial"/>
                <w:b/>
                <w:sz w:val="20"/>
              </w:rPr>
            </w:pPr>
            <w:r w:rsidRPr="00A4015C">
              <w:rPr>
                <w:rFonts w:eastAsia="Times New Roman" w:cs="Arial"/>
                <w:sz w:val="20"/>
              </w:rPr>
              <w:t>Remplacement d’un compresseur défectueux indiquer :</w:t>
            </w:r>
          </w:p>
          <w:p w14:paraId="0E5F517E" w14:textId="77777777" w:rsidR="008B702A" w:rsidRPr="00A4015C" w:rsidRDefault="008B702A" w:rsidP="00112459">
            <w:pPr>
              <w:numPr>
                <w:ilvl w:val="0"/>
                <w:numId w:val="23"/>
              </w:numPr>
              <w:tabs>
                <w:tab w:val="num" w:pos="420"/>
              </w:tabs>
              <w:spacing w:after="0"/>
              <w:ind w:left="-19" w:right="-108" w:hanging="782"/>
              <w:jc w:val="left"/>
              <w:cnfStyle w:val="000000000000" w:firstRow="0" w:lastRow="0" w:firstColumn="0" w:lastColumn="0" w:oddVBand="0" w:evenVBand="0" w:oddHBand="0" w:evenHBand="0" w:firstRowFirstColumn="0" w:firstRowLastColumn="0" w:lastRowFirstColumn="0" w:lastRowLastColumn="0"/>
              <w:rPr>
                <w:rFonts w:eastAsia="Times New Roman" w:cs="Arial"/>
                <w:b/>
                <w:sz w:val="20"/>
              </w:rPr>
            </w:pPr>
            <w:r w:rsidRPr="00A4015C">
              <w:rPr>
                <w:rFonts w:eastAsia="Times New Roman" w:cs="Arial"/>
                <w:sz w:val="20"/>
              </w:rPr>
              <w:t>Délai</w:t>
            </w:r>
          </w:p>
          <w:p w14:paraId="79C60ED5" w14:textId="77777777" w:rsidR="008B702A" w:rsidRPr="00A4015C" w:rsidRDefault="008B702A" w:rsidP="00112459">
            <w:pPr>
              <w:numPr>
                <w:ilvl w:val="0"/>
                <w:numId w:val="23"/>
              </w:numPr>
              <w:tabs>
                <w:tab w:val="num" w:pos="420"/>
              </w:tabs>
              <w:spacing w:after="0"/>
              <w:ind w:left="-19" w:right="-108" w:hanging="782"/>
              <w:jc w:val="left"/>
              <w:cnfStyle w:val="000000000000" w:firstRow="0" w:lastRow="0" w:firstColumn="0" w:lastColumn="0" w:oddVBand="0" w:evenVBand="0" w:oddHBand="0" w:evenHBand="0" w:firstRowFirstColumn="0" w:firstRowLastColumn="0" w:lastRowFirstColumn="0" w:lastRowLastColumn="0"/>
              <w:rPr>
                <w:rFonts w:eastAsia="Times New Roman" w:cs="Arial"/>
                <w:b/>
                <w:sz w:val="20"/>
              </w:rPr>
            </w:pPr>
            <w:r w:rsidRPr="00A4015C">
              <w:rPr>
                <w:rFonts w:eastAsia="Times New Roman" w:cs="Arial"/>
                <w:sz w:val="20"/>
              </w:rPr>
              <w:t>Conditions</w:t>
            </w:r>
          </w:p>
          <w:p w14:paraId="3E340D32" w14:textId="77777777" w:rsidR="008B702A" w:rsidRPr="00A4015C" w:rsidRDefault="008B702A" w:rsidP="00112459">
            <w:pPr>
              <w:numPr>
                <w:ilvl w:val="0"/>
                <w:numId w:val="23"/>
              </w:numPr>
              <w:tabs>
                <w:tab w:val="num" w:pos="420"/>
              </w:tabs>
              <w:spacing w:after="0"/>
              <w:ind w:left="-19" w:right="-108" w:hanging="782"/>
              <w:jc w:val="left"/>
              <w:cnfStyle w:val="000000000000" w:firstRow="0" w:lastRow="0" w:firstColumn="0" w:lastColumn="0" w:oddVBand="0" w:evenVBand="0" w:oddHBand="0" w:evenHBand="0" w:firstRowFirstColumn="0" w:firstRowLastColumn="0" w:lastRowFirstColumn="0" w:lastRowLastColumn="0"/>
              <w:rPr>
                <w:rFonts w:eastAsia="Times New Roman" w:cs="Arial"/>
                <w:b/>
                <w:sz w:val="20"/>
              </w:rPr>
            </w:pPr>
            <w:r w:rsidRPr="00A4015C">
              <w:rPr>
                <w:rFonts w:eastAsia="Times New Roman" w:cs="Arial"/>
                <w:sz w:val="20"/>
              </w:rPr>
              <w:t>Modalités</w:t>
            </w:r>
          </w:p>
        </w:tc>
        <w:tc>
          <w:tcPr>
            <w:tcW w:w="1441" w:type="dxa"/>
          </w:tcPr>
          <w:p w14:paraId="6DEB0EE7" w14:textId="77777777" w:rsidR="008B702A" w:rsidRPr="00A4015C" w:rsidRDefault="008B702A" w:rsidP="00112459">
            <w:pPr>
              <w:spacing w:after="0"/>
              <w:cnfStyle w:val="000000000000" w:firstRow="0" w:lastRow="0" w:firstColumn="0" w:lastColumn="0" w:oddVBand="0" w:evenVBand="0" w:oddHBand="0" w:evenHBand="0" w:firstRowFirstColumn="0" w:firstRowLastColumn="0" w:lastRowFirstColumn="0" w:lastRowLastColumn="0"/>
              <w:rPr>
                <w:rFonts w:eastAsia="Times New Roman" w:cs="Arial"/>
                <w:sz w:val="20"/>
              </w:rPr>
            </w:pPr>
            <w:r w:rsidRPr="00A4015C">
              <w:rPr>
                <w:rFonts w:eastAsia="Times New Roman" w:cs="Arial"/>
                <w:sz w:val="20"/>
              </w:rPr>
              <w:t>Préciser</w:t>
            </w:r>
          </w:p>
        </w:tc>
        <w:tc>
          <w:tcPr>
            <w:tcW w:w="992" w:type="dxa"/>
          </w:tcPr>
          <w:p w14:paraId="6DA7A8A7" w14:textId="77777777" w:rsidR="008B702A" w:rsidRPr="00A4015C"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A4015C">
              <w:rPr>
                <w:rStyle w:val="lev"/>
                <w:b w:val="0"/>
                <w:color w:val="000000" w:themeColor="text1"/>
                <w:sz w:val="20"/>
              </w:rPr>
              <w:t>X</w:t>
            </w:r>
          </w:p>
        </w:tc>
        <w:tc>
          <w:tcPr>
            <w:tcW w:w="3334" w:type="dxa"/>
          </w:tcPr>
          <w:p w14:paraId="53FE0EDF" w14:textId="77777777" w:rsidR="008B702A" w:rsidRPr="00A4015C"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8B702A" w:rsidRPr="00A4015C" w14:paraId="45F2F701" w14:textId="77777777" w:rsidTr="00112459">
        <w:tc>
          <w:tcPr>
            <w:cnfStyle w:val="001000000000" w:firstRow="0" w:lastRow="0" w:firstColumn="1" w:lastColumn="0" w:oddVBand="0" w:evenVBand="0" w:oddHBand="0" w:evenHBand="0" w:firstRowFirstColumn="0" w:firstRowLastColumn="0" w:lastRowFirstColumn="0" w:lastRowLastColumn="0"/>
            <w:tcW w:w="534" w:type="dxa"/>
          </w:tcPr>
          <w:p w14:paraId="4CACBCD5" w14:textId="77777777" w:rsidR="008B702A" w:rsidRPr="00A4015C" w:rsidRDefault="008B702A" w:rsidP="00112459">
            <w:pPr>
              <w:spacing w:after="0"/>
              <w:rPr>
                <w:color w:val="000000" w:themeColor="text1"/>
              </w:rPr>
            </w:pPr>
            <w:r w:rsidRPr="00A4015C">
              <w:rPr>
                <w:color w:val="000000" w:themeColor="text1"/>
              </w:rPr>
              <w:t>6</w:t>
            </w:r>
          </w:p>
        </w:tc>
        <w:tc>
          <w:tcPr>
            <w:tcW w:w="3685" w:type="dxa"/>
          </w:tcPr>
          <w:p w14:paraId="19D527D9" w14:textId="77777777" w:rsidR="008B702A" w:rsidRPr="00A4015C" w:rsidRDefault="008B702A" w:rsidP="00112459">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Arial"/>
                <w:b/>
                <w:sz w:val="20"/>
              </w:rPr>
            </w:pPr>
            <w:r w:rsidRPr="00A4015C">
              <w:rPr>
                <w:rFonts w:eastAsia="Times New Roman" w:cs="Arial"/>
                <w:sz w:val="20"/>
              </w:rPr>
              <w:t>Préalablement à la validation de la commande de location, préciser la méthodologie mise en place afin d’accompagner le client dans la formalisation de son besoin : aide clinique, guide de choix du type de matelas.</w:t>
            </w:r>
          </w:p>
        </w:tc>
        <w:tc>
          <w:tcPr>
            <w:tcW w:w="1441" w:type="dxa"/>
          </w:tcPr>
          <w:p w14:paraId="21667BF6" w14:textId="77777777" w:rsidR="008B702A" w:rsidRPr="00A4015C" w:rsidRDefault="008B702A" w:rsidP="00112459">
            <w:pPr>
              <w:spacing w:after="0"/>
              <w:cnfStyle w:val="000000000000" w:firstRow="0" w:lastRow="0" w:firstColumn="0" w:lastColumn="0" w:oddVBand="0" w:evenVBand="0" w:oddHBand="0" w:evenHBand="0" w:firstRowFirstColumn="0" w:firstRowLastColumn="0" w:lastRowFirstColumn="0" w:lastRowLastColumn="0"/>
              <w:rPr>
                <w:rFonts w:eastAsia="Times New Roman" w:cs="Arial"/>
                <w:sz w:val="20"/>
              </w:rPr>
            </w:pPr>
            <w:r w:rsidRPr="00A4015C">
              <w:rPr>
                <w:rFonts w:eastAsia="Times New Roman" w:cs="Arial"/>
                <w:sz w:val="20"/>
              </w:rPr>
              <w:t xml:space="preserve">Décrire </w:t>
            </w:r>
          </w:p>
        </w:tc>
        <w:tc>
          <w:tcPr>
            <w:tcW w:w="992" w:type="dxa"/>
          </w:tcPr>
          <w:p w14:paraId="73AE54D2" w14:textId="77777777" w:rsidR="008B702A" w:rsidRPr="00A4015C"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A4015C">
              <w:rPr>
                <w:rStyle w:val="lev"/>
                <w:b w:val="0"/>
                <w:color w:val="000000" w:themeColor="text1"/>
                <w:sz w:val="20"/>
              </w:rPr>
              <w:t>X</w:t>
            </w:r>
          </w:p>
        </w:tc>
        <w:tc>
          <w:tcPr>
            <w:tcW w:w="3334" w:type="dxa"/>
          </w:tcPr>
          <w:p w14:paraId="01F8EEEF" w14:textId="77777777" w:rsidR="008B702A" w:rsidRPr="00A4015C"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8B702A" w:rsidRPr="00A4015C" w14:paraId="0B84B325" w14:textId="77777777" w:rsidTr="00112459">
        <w:tc>
          <w:tcPr>
            <w:cnfStyle w:val="001000000000" w:firstRow="0" w:lastRow="0" w:firstColumn="1" w:lastColumn="0" w:oddVBand="0" w:evenVBand="0" w:oddHBand="0" w:evenHBand="0" w:firstRowFirstColumn="0" w:firstRowLastColumn="0" w:lastRowFirstColumn="0" w:lastRowLastColumn="0"/>
            <w:tcW w:w="534" w:type="dxa"/>
          </w:tcPr>
          <w:p w14:paraId="14FAB357" w14:textId="77777777" w:rsidR="008B702A" w:rsidRPr="00A4015C" w:rsidRDefault="008B702A" w:rsidP="00112459">
            <w:pPr>
              <w:spacing w:after="0"/>
              <w:rPr>
                <w:color w:val="000000" w:themeColor="text1"/>
              </w:rPr>
            </w:pPr>
            <w:r w:rsidRPr="00A4015C">
              <w:rPr>
                <w:color w:val="000000" w:themeColor="text1"/>
              </w:rPr>
              <w:t>7</w:t>
            </w:r>
          </w:p>
        </w:tc>
        <w:tc>
          <w:tcPr>
            <w:tcW w:w="3685" w:type="dxa"/>
          </w:tcPr>
          <w:p w14:paraId="70BED024" w14:textId="77777777" w:rsidR="008B702A" w:rsidRPr="00A4015C" w:rsidRDefault="008B702A" w:rsidP="00112459">
            <w:pPr>
              <w:spacing w:after="0"/>
              <w:ind w:left="-19"/>
              <w:jc w:val="left"/>
              <w:cnfStyle w:val="000000000000" w:firstRow="0" w:lastRow="0" w:firstColumn="0" w:lastColumn="0" w:oddVBand="0" w:evenVBand="0" w:oddHBand="0" w:evenHBand="0" w:firstRowFirstColumn="0" w:firstRowLastColumn="0" w:lastRowFirstColumn="0" w:lastRowLastColumn="0"/>
              <w:rPr>
                <w:rFonts w:eastAsia="Times New Roman" w:cs="Arial"/>
                <w:b/>
                <w:sz w:val="20"/>
              </w:rPr>
            </w:pPr>
            <w:r w:rsidRPr="00A4015C">
              <w:rPr>
                <w:rFonts w:eastAsia="Times New Roman" w:cs="Arial"/>
                <w:sz w:val="20"/>
              </w:rPr>
              <w:t>Suivi clinique (réévaluations cliniques…)</w:t>
            </w:r>
          </w:p>
        </w:tc>
        <w:tc>
          <w:tcPr>
            <w:tcW w:w="1441" w:type="dxa"/>
          </w:tcPr>
          <w:p w14:paraId="6343F67A" w14:textId="77777777" w:rsidR="008B702A" w:rsidRPr="00A4015C" w:rsidRDefault="008B702A" w:rsidP="00112459">
            <w:pPr>
              <w:spacing w:after="0"/>
              <w:ind w:left="-81"/>
              <w:cnfStyle w:val="000000000000" w:firstRow="0" w:lastRow="0" w:firstColumn="0" w:lastColumn="0" w:oddVBand="0" w:evenVBand="0" w:oddHBand="0" w:evenHBand="0" w:firstRowFirstColumn="0" w:firstRowLastColumn="0" w:lastRowFirstColumn="0" w:lastRowLastColumn="0"/>
              <w:rPr>
                <w:rFonts w:eastAsia="Times New Roman" w:cs="Arial"/>
                <w:sz w:val="20"/>
              </w:rPr>
            </w:pPr>
            <w:r w:rsidRPr="00A4015C">
              <w:rPr>
                <w:rFonts w:eastAsia="Times New Roman" w:cs="Arial"/>
                <w:sz w:val="20"/>
              </w:rPr>
              <w:t>Oui/non Préciser méthodologie</w:t>
            </w:r>
          </w:p>
        </w:tc>
        <w:tc>
          <w:tcPr>
            <w:tcW w:w="992" w:type="dxa"/>
          </w:tcPr>
          <w:p w14:paraId="41539AD6" w14:textId="77777777" w:rsidR="008B702A" w:rsidRPr="00A4015C"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A4015C">
              <w:rPr>
                <w:rStyle w:val="lev"/>
                <w:b w:val="0"/>
                <w:color w:val="000000" w:themeColor="text1"/>
                <w:sz w:val="20"/>
              </w:rPr>
              <w:t>X</w:t>
            </w:r>
          </w:p>
        </w:tc>
        <w:tc>
          <w:tcPr>
            <w:tcW w:w="3334" w:type="dxa"/>
          </w:tcPr>
          <w:p w14:paraId="3F67C887" w14:textId="77777777" w:rsidR="008B702A" w:rsidRPr="00A4015C"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8B702A" w:rsidRPr="003A3E77" w14:paraId="616DD670" w14:textId="77777777" w:rsidTr="00112459">
        <w:tc>
          <w:tcPr>
            <w:cnfStyle w:val="001000000000" w:firstRow="0" w:lastRow="0" w:firstColumn="1" w:lastColumn="0" w:oddVBand="0" w:evenVBand="0" w:oddHBand="0" w:evenHBand="0" w:firstRowFirstColumn="0" w:firstRowLastColumn="0" w:lastRowFirstColumn="0" w:lastRowLastColumn="0"/>
            <w:tcW w:w="534" w:type="dxa"/>
          </w:tcPr>
          <w:p w14:paraId="7CD94C95" w14:textId="77777777" w:rsidR="008B702A" w:rsidRPr="00A4015C" w:rsidRDefault="008B702A" w:rsidP="00112459">
            <w:pPr>
              <w:spacing w:after="0"/>
              <w:rPr>
                <w:color w:val="000000" w:themeColor="text1"/>
              </w:rPr>
            </w:pPr>
            <w:r w:rsidRPr="00A4015C">
              <w:rPr>
                <w:color w:val="000000" w:themeColor="text1"/>
              </w:rPr>
              <w:t>8</w:t>
            </w:r>
          </w:p>
        </w:tc>
        <w:tc>
          <w:tcPr>
            <w:tcW w:w="3685" w:type="dxa"/>
          </w:tcPr>
          <w:p w14:paraId="375BEE89" w14:textId="77777777" w:rsidR="008B702A" w:rsidRPr="00A4015C" w:rsidRDefault="008B702A" w:rsidP="00112459">
            <w:pPr>
              <w:spacing w:after="0"/>
              <w:ind w:left="-19"/>
              <w:jc w:val="left"/>
              <w:cnfStyle w:val="000000000000" w:firstRow="0" w:lastRow="0" w:firstColumn="0" w:lastColumn="0" w:oddVBand="0" w:evenVBand="0" w:oddHBand="0" w:evenHBand="0" w:firstRowFirstColumn="0" w:firstRowLastColumn="0" w:lastRowFirstColumn="0" w:lastRowLastColumn="0"/>
              <w:rPr>
                <w:rFonts w:eastAsia="Times New Roman" w:cs="Arial"/>
                <w:b/>
                <w:sz w:val="20"/>
              </w:rPr>
            </w:pPr>
            <w:r w:rsidRPr="00A4015C">
              <w:rPr>
                <w:rFonts w:eastAsia="Times New Roman" w:cs="Arial"/>
                <w:sz w:val="20"/>
              </w:rPr>
              <w:t>Nombre de conseillers cliniques dédiés à l’APHP</w:t>
            </w:r>
            <w:r>
              <w:rPr>
                <w:rFonts w:eastAsia="Times New Roman" w:cs="Arial"/>
                <w:sz w:val="20"/>
              </w:rPr>
              <w:t xml:space="preserve"> pour ce lot</w:t>
            </w:r>
          </w:p>
        </w:tc>
        <w:tc>
          <w:tcPr>
            <w:tcW w:w="1441" w:type="dxa"/>
          </w:tcPr>
          <w:p w14:paraId="5CDAC1BA" w14:textId="77777777" w:rsidR="008B702A" w:rsidRPr="00A4015C" w:rsidRDefault="008B702A" w:rsidP="00112459">
            <w:pPr>
              <w:spacing w:after="0"/>
              <w:ind w:left="-108" w:right="-108"/>
              <w:cnfStyle w:val="000000000000" w:firstRow="0" w:lastRow="0" w:firstColumn="0" w:lastColumn="0" w:oddVBand="0" w:evenVBand="0" w:oddHBand="0" w:evenHBand="0" w:firstRowFirstColumn="0" w:firstRowLastColumn="0" w:lastRowFirstColumn="0" w:lastRowLastColumn="0"/>
              <w:rPr>
                <w:rFonts w:eastAsia="Times New Roman" w:cs="Arial"/>
                <w:sz w:val="20"/>
              </w:rPr>
            </w:pPr>
            <w:r w:rsidRPr="00A4015C">
              <w:rPr>
                <w:rFonts w:eastAsia="Times New Roman" w:cs="Arial"/>
                <w:sz w:val="20"/>
              </w:rPr>
              <w:t>Nombre, répartition géographique</w:t>
            </w:r>
          </w:p>
        </w:tc>
        <w:tc>
          <w:tcPr>
            <w:tcW w:w="992" w:type="dxa"/>
          </w:tcPr>
          <w:p w14:paraId="4F46F31B" w14:textId="77777777" w:rsidR="008B702A" w:rsidRPr="00A4015C"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A4015C">
              <w:rPr>
                <w:rStyle w:val="lev"/>
                <w:b w:val="0"/>
                <w:color w:val="000000" w:themeColor="text1"/>
                <w:sz w:val="20"/>
              </w:rPr>
              <w:t>X</w:t>
            </w:r>
          </w:p>
        </w:tc>
        <w:tc>
          <w:tcPr>
            <w:tcW w:w="3334" w:type="dxa"/>
          </w:tcPr>
          <w:p w14:paraId="6FE93A48" w14:textId="77777777" w:rsidR="008B702A" w:rsidRPr="00A4015C"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8B702A" w:rsidRPr="00A4015C" w14:paraId="42FD0107" w14:textId="77777777" w:rsidTr="00112459">
        <w:tc>
          <w:tcPr>
            <w:cnfStyle w:val="001000000000" w:firstRow="0" w:lastRow="0" w:firstColumn="1" w:lastColumn="0" w:oddVBand="0" w:evenVBand="0" w:oddHBand="0" w:evenHBand="0" w:firstRowFirstColumn="0" w:firstRowLastColumn="0" w:lastRowFirstColumn="0" w:lastRowLastColumn="0"/>
            <w:tcW w:w="534" w:type="dxa"/>
          </w:tcPr>
          <w:p w14:paraId="4DC8714F" w14:textId="77777777" w:rsidR="008B702A" w:rsidRPr="00A4015C" w:rsidRDefault="008B702A" w:rsidP="00112459">
            <w:pPr>
              <w:spacing w:after="0"/>
              <w:rPr>
                <w:color w:val="000000" w:themeColor="text1"/>
              </w:rPr>
            </w:pPr>
            <w:r w:rsidRPr="00A4015C">
              <w:rPr>
                <w:color w:val="000000" w:themeColor="text1"/>
              </w:rPr>
              <w:t>9</w:t>
            </w:r>
          </w:p>
        </w:tc>
        <w:tc>
          <w:tcPr>
            <w:tcW w:w="3685" w:type="dxa"/>
          </w:tcPr>
          <w:p w14:paraId="1DAFCFC0" w14:textId="77777777" w:rsidR="008B702A" w:rsidRPr="00A4015C" w:rsidRDefault="008B702A" w:rsidP="00112459">
            <w:pPr>
              <w:spacing w:after="0"/>
              <w:ind w:left="-19"/>
              <w:jc w:val="left"/>
              <w:cnfStyle w:val="000000000000" w:firstRow="0" w:lastRow="0" w:firstColumn="0" w:lastColumn="0" w:oddVBand="0" w:evenVBand="0" w:oddHBand="0" w:evenHBand="0" w:firstRowFirstColumn="0" w:firstRowLastColumn="0" w:lastRowFirstColumn="0" w:lastRowLastColumn="0"/>
              <w:rPr>
                <w:sz w:val="20"/>
              </w:rPr>
            </w:pPr>
            <w:r w:rsidRPr="00A4015C">
              <w:rPr>
                <w:sz w:val="20"/>
              </w:rPr>
              <w:t>Qualification des conseillers cliniques</w:t>
            </w:r>
          </w:p>
        </w:tc>
        <w:tc>
          <w:tcPr>
            <w:tcW w:w="1441" w:type="dxa"/>
          </w:tcPr>
          <w:p w14:paraId="7CC1A960" w14:textId="77777777" w:rsidR="008B702A" w:rsidRPr="00A4015C" w:rsidRDefault="008B702A" w:rsidP="00112459">
            <w:pPr>
              <w:spacing w:after="0"/>
              <w:cnfStyle w:val="000000000000" w:firstRow="0" w:lastRow="0" w:firstColumn="0" w:lastColumn="0" w:oddVBand="0" w:evenVBand="0" w:oddHBand="0" w:evenHBand="0" w:firstRowFirstColumn="0" w:firstRowLastColumn="0" w:lastRowFirstColumn="0" w:lastRowLastColumn="0"/>
              <w:rPr>
                <w:sz w:val="20"/>
              </w:rPr>
            </w:pPr>
            <w:r w:rsidRPr="00A4015C">
              <w:rPr>
                <w:sz w:val="20"/>
              </w:rPr>
              <w:t>Préciser</w:t>
            </w:r>
          </w:p>
        </w:tc>
        <w:tc>
          <w:tcPr>
            <w:tcW w:w="992" w:type="dxa"/>
          </w:tcPr>
          <w:p w14:paraId="2C8BC3A8" w14:textId="77777777" w:rsidR="008B702A" w:rsidRPr="00A4015C" w:rsidRDefault="008B702A" w:rsidP="00112459">
            <w:pPr>
              <w:spacing w:after="0"/>
              <w:cnfStyle w:val="000000000000" w:firstRow="0" w:lastRow="0" w:firstColumn="0" w:lastColumn="0" w:oddVBand="0" w:evenVBand="0" w:oddHBand="0" w:evenHBand="0" w:firstRowFirstColumn="0" w:firstRowLastColumn="0" w:lastRowFirstColumn="0" w:lastRowLastColumn="0"/>
              <w:rPr>
                <w:sz w:val="20"/>
              </w:rPr>
            </w:pPr>
            <w:r w:rsidRPr="00A4015C">
              <w:rPr>
                <w:sz w:val="20"/>
              </w:rPr>
              <w:t>X</w:t>
            </w:r>
          </w:p>
        </w:tc>
        <w:tc>
          <w:tcPr>
            <w:tcW w:w="3334" w:type="dxa"/>
          </w:tcPr>
          <w:p w14:paraId="08DDE092" w14:textId="77777777" w:rsidR="008B702A" w:rsidRPr="00A4015C"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8B702A" w:rsidRPr="00A4015C" w14:paraId="455EC664" w14:textId="77777777" w:rsidTr="000F62DC">
        <w:tc>
          <w:tcPr>
            <w:cnfStyle w:val="001000000000" w:firstRow="0" w:lastRow="0" w:firstColumn="1" w:lastColumn="0" w:oddVBand="0" w:evenVBand="0" w:oddHBand="0" w:evenHBand="0" w:firstRowFirstColumn="0" w:firstRowLastColumn="0" w:lastRowFirstColumn="0" w:lastRowLastColumn="0"/>
            <w:tcW w:w="534" w:type="dxa"/>
          </w:tcPr>
          <w:p w14:paraId="7F1D4806" w14:textId="77777777" w:rsidR="008B702A" w:rsidRPr="00A4015C" w:rsidRDefault="008B702A" w:rsidP="00112459">
            <w:pPr>
              <w:spacing w:after="0"/>
              <w:rPr>
                <w:color w:val="000000" w:themeColor="text1"/>
              </w:rPr>
            </w:pPr>
            <w:r w:rsidRPr="00A4015C">
              <w:rPr>
                <w:color w:val="000000" w:themeColor="text1"/>
              </w:rPr>
              <w:t>10</w:t>
            </w:r>
          </w:p>
        </w:tc>
        <w:tc>
          <w:tcPr>
            <w:tcW w:w="3685" w:type="dxa"/>
          </w:tcPr>
          <w:p w14:paraId="21611042" w14:textId="77777777" w:rsidR="008B702A" w:rsidRPr="00A4015C" w:rsidRDefault="008B702A" w:rsidP="00112459">
            <w:pPr>
              <w:spacing w:after="0"/>
              <w:ind w:left="-19"/>
              <w:jc w:val="left"/>
              <w:cnfStyle w:val="000000000000" w:firstRow="0" w:lastRow="0" w:firstColumn="0" w:lastColumn="0" w:oddVBand="0" w:evenVBand="0" w:oddHBand="0" w:evenHBand="0" w:firstRowFirstColumn="0" w:firstRowLastColumn="0" w:lastRowFirstColumn="0" w:lastRowLastColumn="0"/>
              <w:rPr>
                <w:rFonts w:eastAsia="Times New Roman" w:cs="Arial"/>
                <w:b/>
                <w:sz w:val="20"/>
              </w:rPr>
            </w:pPr>
            <w:r w:rsidRPr="00A4015C">
              <w:rPr>
                <w:rFonts w:eastAsia="Times New Roman" w:cs="Arial"/>
                <w:sz w:val="20"/>
              </w:rPr>
              <w:t>La communication téléphonique est-elle encouragée par la gratuité ou un tarif préférentiel</w:t>
            </w:r>
          </w:p>
        </w:tc>
        <w:tc>
          <w:tcPr>
            <w:tcW w:w="1441" w:type="dxa"/>
          </w:tcPr>
          <w:p w14:paraId="23B9740B" w14:textId="77777777" w:rsidR="008B702A" w:rsidRPr="00A4015C" w:rsidRDefault="008B702A" w:rsidP="00112459">
            <w:pPr>
              <w:spacing w:after="0"/>
              <w:ind w:left="-108" w:right="-108"/>
              <w:cnfStyle w:val="000000000000" w:firstRow="0" w:lastRow="0" w:firstColumn="0" w:lastColumn="0" w:oddVBand="0" w:evenVBand="0" w:oddHBand="0" w:evenHBand="0" w:firstRowFirstColumn="0" w:firstRowLastColumn="0" w:lastRowFirstColumn="0" w:lastRowLastColumn="0"/>
              <w:rPr>
                <w:rFonts w:eastAsia="Times New Roman" w:cs="Arial"/>
                <w:sz w:val="20"/>
              </w:rPr>
            </w:pPr>
            <w:r w:rsidRPr="00A4015C">
              <w:rPr>
                <w:rFonts w:eastAsia="Times New Roman" w:cs="Arial"/>
                <w:sz w:val="20"/>
              </w:rPr>
              <w:t>Oui/non</w:t>
            </w:r>
          </w:p>
          <w:p w14:paraId="1CA58917" w14:textId="77777777" w:rsidR="008B702A" w:rsidRPr="00A4015C" w:rsidRDefault="008B702A" w:rsidP="00112459">
            <w:pPr>
              <w:spacing w:after="0"/>
              <w:ind w:left="-108" w:right="-108"/>
              <w:cnfStyle w:val="000000000000" w:firstRow="0" w:lastRow="0" w:firstColumn="0" w:lastColumn="0" w:oddVBand="0" w:evenVBand="0" w:oddHBand="0" w:evenHBand="0" w:firstRowFirstColumn="0" w:firstRowLastColumn="0" w:lastRowFirstColumn="0" w:lastRowLastColumn="0"/>
              <w:rPr>
                <w:rFonts w:eastAsia="Times New Roman" w:cs="Arial"/>
                <w:sz w:val="20"/>
              </w:rPr>
            </w:pPr>
            <w:r w:rsidRPr="00A4015C">
              <w:rPr>
                <w:rFonts w:eastAsia="Times New Roman" w:cs="Arial"/>
                <w:sz w:val="20"/>
              </w:rPr>
              <w:t>Préciser le type de numéro (vert azur…)</w:t>
            </w:r>
          </w:p>
        </w:tc>
        <w:tc>
          <w:tcPr>
            <w:tcW w:w="992" w:type="dxa"/>
            <w:shd w:val="clear" w:color="auto" w:fill="D9D9D9" w:themeFill="background1" w:themeFillShade="D9"/>
          </w:tcPr>
          <w:p w14:paraId="1588E896" w14:textId="77777777" w:rsidR="008B702A" w:rsidRPr="00A4015C"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A4015C">
              <w:rPr>
                <w:rStyle w:val="lev"/>
                <w:b w:val="0"/>
                <w:color w:val="000000" w:themeColor="text1"/>
                <w:sz w:val="20"/>
              </w:rPr>
              <w:t>Non</w:t>
            </w:r>
          </w:p>
        </w:tc>
        <w:tc>
          <w:tcPr>
            <w:tcW w:w="3334" w:type="dxa"/>
          </w:tcPr>
          <w:p w14:paraId="404F82EE" w14:textId="77777777" w:rsidR="008B702A" w:rsidRPr="00A4015C"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8B702A" w:rsidRPr="00A4015C" w14:paraId="13743E73" w14:textId="77777777" w:rsidTr="00112459">
        <w:tc>
          <w:tcPr>
            <w:cnfStyle w:val="001000000000" w:firstRow="0" w:lastRow="0" w:firstColumn="1" w:lastColumn="0" w:oddVBand="0" w:evenVBand="0" w:oddHBand="0" w:evenHBand="0" w:firstRowFirstColumn="0" w:firstRowLastColumn="0" w:lastRowFirstColumn="0" w:lastRowLastColumn="0"/>
            <w:tcW w:w="534" w:type="dxa"/>
          </w:tcPr>
          <w:p w14:paraId="5FEDD3AD" w14:textId="77777777" w:rsidR="008B702A" w:rsidRPr="00A4015C" w:rsidRDefault="008B702A" w:rsidP="00112459">
            <w:pPr>
              <w:spacing w:after="0"/>
              <w:rPr>
                <w:color w:val="000000" w:themeColor="text1"/>
              </w:rPr>
            </w:pPr>
            <w:r w:rsidRPr="00A4015C">
              <w:rPr>
                <w:color w:val="000000" w:themeColor="text1"/>
              </w:rPr>
              <w:t>11</w:t>
            </w:r>
          </w:p>
        </w:tc>
        <w:tc>
          <w:tcPr>
            <w:tcW w:w="3685" w:type="dxa"/>
          </w:tcPr>
          <w:p w14:paraId="41DE7C86" w14:textId="77777777" w:rsidR="008B702A" w:rsidRPr="00A4015C" w:rsidRDefault="008B702A" w:rsidP="00112459">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b/>
                <w:sz w:val="20"/>
              </w:rPr>
            </w:pPr>
            <w:r w:rsidRPr="00A4015C">
              <w:rPr>
                <w:rFonts w:eastAsia="Times New Roman" w:cs="Times New Roman"/>
                <w:sz w:val="20"/>
              </w:rPr>
              <w:t>Possibilité de commander par téléphone 7j/7, 24h/24</w:t>
            </w:r>
          </w:p>
        </w:tc>
        <w:tc>
          <w:tcPr>
            <w:tcW w:w="1441" w:type="dxa"/>
          </w:tcPr>
          <w:p w14:paraId="0F5BF102" w14:textId="77777777" w:rsidR="008B702A" w:rsidRPr="00A4015C" w:rsidRDefault="008B702A" w:rsidP="00112459">
            <w:pPr>
              <w:spacing w:after="0"/>
              <w:ind w:left="-108"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A4015C">
              <w:rPr>
                <w:rFonts w:eastAsia="Times New Roman" w:cs="Times New Roman"/>
                <w:sz w:val="20"/>
              </w:rPr>
              <w:t>Oui – non préciser l’organisation et l’effectif associé</w:t>
            </w:r>
          </w:p>
        </w:tc>
        <w:tc>
          <w:tcPr>
            <w:tcW w:w="992" w:type="dxa"/>
          </w:tcPr>
          <w:p w14:paraId="55398269" w14:textId="77777777" w:rsidR="008B702A" w:rsidRPr="00A4015C"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A4015C">
              <w:rPr>
                <w:rStyle w:val="lev"/>
                <w:b w:val="0"/>
                <w:color w:val="000000" w:themeColor="text1"/>
                <w:sz w:val="20"/>
              </w:rPr>
              <w:t>X</w:t>
            </w:r>
          </w:p>
        </w:tc>
        <w:tc>
          <w:tcPr>
            <w:tcW w:w="3334" w:type="dxa"/>
          </w:tcPr>
          <w:p w14:paraId="1A4CE830" w14:textId="77777777" w:rsidR="008B702A" w:rsidRPr="00A4015C"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8B702A" w:rsidRPr="00A4015C" w14:paraId="48853F2F" w14:textId="77777777" w:rsidTr="00112459">
        <w:tc>
          <w:tcPr>
            <w:cnfStyle w:val="001000000000" w:firstRow="0" w:lastRow="0" w:firstColumn="1" w:lastColumn="0" w:oddVBand="0" w:evenVBand="0" w:oddHBand="0" w:evenHBand="0" w:firstRowFirstColumn="0" w:firstRowLastColumn="0" w:lastRowFirstColumn="0" w:lastRowLastColumn="0"/>
            <w:tcW w:w="534" w:type="dxa"/>
          </w:tcPr>
          <w:p w14:paraId="6D8C806A" w14:textId="77777777" w:rsidR="008B702A" w:rsidRPr="00A4015C" w:rsidRDefault="008B702A" w:rsidP="00112459">
            <w:pPr>
              <w:spacing w:after="0"/>
              <w:rPr>
                <w:color w:val="000000" w:themeColor="text1"/>
              </w:rPr>
            </w:pPr>
            <w:r w:rsidRPr="00A4015C">
              <w:rPr>
                <w:color w:val="000000" w:themeColor="text1"/>
              </w:rPr>
              <w:t>12</w:t>
            </w:r>
          </w:p>
        </w:tc>
        <w:tc>
          <w:tcPr>
            <w:tcW w:w="3685" w:type="dxa"/>
          </w:tcPr>
          <w:p w14:paraId="42275D04" w14:textId="77777777" w:rsidR="008B702A" w:rsidRPr="00A4015C" w:rsidRDefault="008B702A" w:rsidP="00112459">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b/>
                <w:sz w:val="20"/>
              </w:rPr>
            </w:pPr>
            <w:r w:rsidRPr="00A4015C">
              <w:rPr>
                <w:rFonts w:eastAsia="Times New Roman" w:cs="Times New Roman"/>
                <w:sz w:val="20"/>
              </w:rPr>
              <w:t>Décrire l’organisation logistique mise en œuvre à compter de la réception de la commande par téléphone jusqu’à son acheminement chez l’utilisateur final.</w:t>
            </w:r>
          </w:p>
        </w:tc>
        <w:tc>
          <w:tcPr>
            <w:tcW w:w="1441" w:type="dxa"/>
          </w:tcPr>
          <w:p w14:paraId="7B283BB0" w14:textId="77777777" w:rsidR="008B702A" w:rsidRPr="00A4015C" w:rsidRDefault="008B702A" w:rsidP="00112459">
            <w:pPr>
              <w:spacing w:after="0"/>
              <w:ind w:left="-108"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A4015C">
              <w:rPr>
                <w:rFonts w:eastAsia="Times New Roman" w:cs="Times New Roman"/>
                <w:sz w:val="20"/>
              </w:rPr>
              <w:t>Décrire  joindre un organigramme</w:t>
            </w:r>
          </w:p>
        </w:tc>
        <w:tc>
          <w:tcPr>
            <w:tcW w:w="992" w:type="dxa"/>
          </w:tcPr>
          <w:p w14:paraId="5186DBF4" w14:textId="77777777" w:rsidR="008B702A" w:rsidRPr="00A4015C"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A4015C">
              <w:rPr>
                <w:rStyle w:val="lev"/>
                <w:b w:val="0"/>
                <w:color w:val="000000" w:themeColor="text1"/>
                <w:sz w:val="20"/>
              </w:rPr>
              <w:t>X</w:t>
            </w:r>
          </w:p>
        </w:tc>
        <w:tc>
          <w:tcPr>
            <w:tcW w:w="3334" w:type="dxa"/>
          </w:tcPr>
          <w:p w14:paraId="3DB0F3C9" w14:textId="77777777" w:rsidR="008B702A" w:rsidRPr="00A4015C"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8B702A" w:rsidRPr="00A4015C" w14:paraId="2E4A4357" w14:textId="77777777" w:rsidTr="00112459">
        <w:tc>
          <w:tcPr>
            <w:cnfStyle w:val="001000000000" w:firstRow="0" w:lastRow="0" w:firstColumn="1" w:lastColumn="0" w:oddVBand="0" w:evenVBand="0" w:oddHBand="0" w:evenHBand="0" w:firstRowFirstColumn="0" w:firstRowLastColumn="0" w:lastRowFirstColumn="0" w:lastRowLastColumn="0"/>
            <w:tcW w:w="534" w:type="dxa"/>
          </w:tcPr>
          <w:p w14:paraId="3AD5CDC2" w14:textId="77777777" w:rsidR="008B702A" w:rsidRPr="00A4015C" w:rsidRDefault="008B702A" w:rsidP="00112459">
            <w:pPr>
              <w:spacing w:after="0"/>
              <w:rPr>
                <w:color w:val="000000" w:themeColor="text1"/>
              </w:rPr>
            </w:pPr>
            <w:r w:rsidRPr="00A4015C">
              <w:rPr>
                <w:color w:val="000000" w:themeColor="text1"/>
              </w:rPr>
              <w:t>13</w:t>
            </w:r>
          </w:p>
        </w:tc>
        <w:tc>
          <w:tcPr>
            <w:tcW w:w="3685" w:type="dxa"/>
          </w:tcPr>
          <w:p w14:paraId="37436398" w14:textId="77777777" w:rsidR="008B702A" w:rsidRPr="00A4015C" w:rsidRDefault="008B702A" w:rsidP="00112459">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b/>
                <w:sz w:val="20"/>
              </w:rPr>
            </w:pPr>
            <w:r w:rsidRPr="00A4015C">
              <w:rPr>
                <w:rFonts w:eastAsia="Times New Roman" w:cs="Times New Roman"/>
                <w:sz w:val="20"/>
              </w:rPr>
              <w:t xml:space="preserve">Délai de mise à disposition </w:t>
            </w:r>
          </w:p>
        </w:tc>
        <w:tc>
          <w:tcPr>
            <w:tcW w:w="1441" w:type="dxa"/>
          </w:tcPr>
          <w:p w14:paraId="2F508913" w14:textId="77777777" w:rsidR="008B702A" w:rsidRPr="00A4015C" w:rsidRDefault="008B702A" w:rsidP="00112459">
            <w:pPr>
              <w:spacing w:after="0"/>
              <w:ind w:left="-108"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Pr>
                <w:rFonts w:eastAsia="Times New Roman" w:cs="Times New Roman"/>
                <w:sz w:val="20"/>
              </w:rPr>
              <w:t>heures</w:t>
            </w:r>
          </w:p>
        </w:tc>
        <w:tc>
          <w:tcPr>
            <w:tcW w:w="992" w:type="dxa"/>
          </w:tcPr>
          <w:p w14:paraId="3FA762FD" w14:textId="77777777" w:rsidR="008B702A" w:rsidRPr="00A4015C"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A4015C">
              <w:rPr>
                <w:rStyle w:val="lev"/>
                <w:b w:val="0"/>
                <w:color w:val="000000" w:themeColor="text1"/>
                <w:sz w:val="20"/>
              </w:rPr>
              <w:t>X</w:t>
            </w:r>
          </w:p>
        </w:tc>
        <w:tc>
          <w:tcPr>
            <w:tcW w:w="3334" w:type="dxa"/>
          </w:tcPr>
          <w:p w14:paraId="138D4986" w14:textId="77777777" w:rsidR="008B702A" w:rsidRPr="00A4015C"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8B702A" w:rsidRPr="004D2E63" w14:paraId="37605BB4" w14:textId="77777777" w:rsidTr="00112459">
        <w:tc>
          <w:tcPr>
            <w:cnfStyle w:val="001000000000" w:firstRow="0" w:lastRow="0" w:firstColumn="1" w:lastColumn="0" w:oddVBand="0" w:evenVBand="0" w:oddHBand="0" w:evenHBand="0" w:firstRowFirstColumn="0" w:firstRowLastColumn="0" w:lastRowFirstColumn="0" w:lastRowLastColumn="0"/>
            <w:tcW w:w="534" w:type="dxa"/>
          </w:tcPr>
          <w:p w14:paraId="72063A24" w14:textId="77777777" w:rsidR="008B702A" w:rsidRPr="00A4015C" w:rsidRDefault="008B702A" w:rsidP="00112459">
            <w:pPr>
              <w:spacing w:after="0"/>
              <w:rPr>
                <w:color w:val="000000" w:themeColor="text1"/>
              </w:rPr>
            </w:pPr>
            <w:r>
              <w:rPr>
                <w:color w:val="000000" w:themeColor="text1"/>
              </w:rPr>
              <w:t>14</w:t>
            </w:r>
          </w:p>
        </w:tc>
        <w:tc>
          <w:tcPr>
            <w:tcW w:w="3685" w:type="dxa"/>
          </w:tcPr>
          <w:p w14:paraId="73F1799A" w14:textId="77777777" w:rsidR="008B702A" w:rsidRPr="00A4015C" w:rsidRDefault="008B702A" w:rsidP="00112459">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b/>
                <w:sz w:val="20"/>
              </w:rPr>
            </w:pPr>
            <w:r w:rsidRPr="00A4015C">
              <w:rPr>
                <w:rFonts w:eastAsia="Times New Roman" w:cs="Times New Roman"/>
                <w:sz w:val="20"/>
              </w:rPr>
              <w:t>Possibilité de commander en se connectant  à un site internet dédié du candidat</w:t>
            </w:r>
          </w:p>
        </w:tc>
        <w:tc>
          <w:tcPr>
            <w:tcW w:w="1441" w:type="dxa"/>
          </w:tcPr>
          <w:p w14:paraId="11D2F2F9" w14:textId="77777777" w:rsidR="008B702A" w:rsidRPr="00A4015C" w:rsidRDefault="008B702A" w:rsidP="00112459">
            <w:pPr>
              <w:spacing w:after="0"/>
              <w:ind w:left="-108"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A4015C">
              <w:rPr>
                <w:rFonts w:eastAsia="Times New Roman" w:cs="Times New Roman"/>
                <w:sz w:val="20"/>
              </w:rPr>
              <w:t xml:space="preserve">Oui – non </w:t>
            </w:r>
          </w:p>
          <w:p w14:paraId="64BFEED4" w14:textId="77777777" w:rsidR="008B702A" w:rsidRPr="00A4015C" w:rsidRDefault="008B702A" w:rsidP="00112459">
            <w:pPr>
              <w:spacing w:after="0"/>
              <w:ind w:left="-108"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A4015C">
              <w:rPr>
                <w:rFonts w:eastAsia="Times New Roman" w:cs="Times New Roman"/>
                <w:sz w:val="20"/>
              </w:rPr>
              <w:t>Préciser le nom du site Préciser l’effectif associé</w:t>
            </w:r>
          </w:p>
        </w:tc>
        <w:tc>
          <w:tcPr>
            <w:tcW w:w="992" w:type="dxa"/>
            <w:shd w:val="clear" w:color="auto" w:fill="D9D9D9" w:themeFill="background1" w:themeFillShade="D9"/>
          </w:tcPr>
          <w:p w14:paraId="323A39F2" w14:textId="77777777" w:rsidR="008B702A" w:rsidRPr="00A4015C"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A4015C">
              <w:rPr>
                <w:rStyle w:val="lev"/>
                <w:b w:val="0"/>
                <w:color w:val="000000" w:themeColor="text1"/>
                <w:sz w:val="20"/>
              </w:rPr>
              <w:t>Non</w:t>
            </w:r>
          </w:p>
        </w:tc>
        <w:tc>
          <w:tcPr>
            <w:tcW w:w="3334" w:type="dxa"/>
          </w:tcPr>
          <w:p w14:paraId="7ECDC736" w14:textId="77777777" w:rsidR="008B702A" w:rsidRPr="00A4015C"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8B702A" w:rsidRPr="004D2E63" w14:paraId="66EE0014" w14:textId="77777777" w:rsidTr="00112459">
        <w:tc>
          <w:tcPr>
            <w:cnfStyle w:val="001000000000" w:firstRow="0" w:lastRow="0" w:firstColumn="1" w:lastColumn="0" w:oddVBand="0" w:evenVBand="0" w:oddHBand="0" w:evenHBand="0" w:firstRowFirstColumn="0" w:firstRowLastColumn="0" w:lastRowFirstColumn="0" w:lastRowLastColumn="0"/>
            <w:tcW w:w="534" w:type="dxa"/>
          </w:tcPr>
          <w:p w14:paraId="06AAD040" w14:textId="77777777" w:rsidR="008B702A" w:rsidRPr="004D2E63" w:rsidRDefault="008B702A" w:rsidP="00112459">
            <w:pPr>
              <w:spacing w:after="0"/>
              <w:rPr>
                <w:color w:val="000000" w:themeColor="text1"/>
              </w:rPr>
            </w:pPr>
            <w:r>
              <w:rPr>
                <w:color w:val="000000" w:themeColor="text1"/>
              </w:rPr>
              <w:t>15</w:t>
            </w:r>
          </w:p>
        </w:tc>
        <w:tc>
          <w:tcPr>
            <w:tcW w:w="3685" w:type="dxa"/>
          </w:tcPr>
          <w:p w14:paraId="6203E224" w14:textId="77777777" w:rsidR="008B702A" w:rsidRPr="00A4015C" w:rsidRDefault="008B702A" w:rsidP="00112459">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b/>
                <w:sz w:val="20"/>
              </w:rPr>
            </w:pPr>
            <w:r w:rsidRPr="00A4015C">
              <w:rPr>
                <w:rFonts w:eastAsia="Times New Roman" w:cs="Times New Roman"/>
                <w:sz w:val="20"/>
              </w:rPr>
              <w:t>Méthodologie et outils permettant aux candidats d’assurer la rapidité et la fiabilité des livraisons.</w:t>
            </w:r>
          </w:p>
        </w:tc>
        <w:tc>
          <w:tcPr>
            <w:tcW w:w="1441" w:type="dxa"/>
          </w:tcPr>
          <w:p w14:paraId="4A077670" w14:textId="77777777" w:rsidR="008B702A" w:rsidRPr="00A4015C" w:rsidRDefault="008B702A" w:rsidP="00112459">
            <w:pPr>
              <w:spacing w:after="0"/>
              <w:ind w:left="-108"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A4015C">
              <w:rPr>
                <w:rFonts w:eastAsia="Times New Roman" w:cs="Times New Roman"/>
                <w:sz w:val="20"/>
              </w:rPr>
              <w:t>Décrire</w:t>
            </w:r>
          </w:p>
        </w:tc>
        <w:tc>
          <w:tcPr>
            <w:tcW w:w="992" w:type="dxa"/>
          </w:tcPr>
          <w:p w14:paraId="1B578E17" w14:textId="77777777" w:rsidR="008B702A" w:rsidRPr="00A4015C"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A4015C">
              <w:rPr>
                <w:rStyle w:val="lev"/>
                <w:b w:val="0"/>
                <w:color w:val="000000" w:themeColor="text1"/>
                <w:sz w:val="20"/>
              </w:rPr>
              <w:t>X</w:t>
            </w:r>
          </w:p>
        </w:tc>
        <w:tc>
          <w:tcPr>
            <w:tcW w:w="3334" w:type="dxa"/>
          </w:tcPr>
          <w:p w14:paraId="08F2D54F" w14:textId="77777777" w:rsidR="008B702A" w:rsidRPr="00A4015C"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8B702A" w:rsidRPr="004D2E63" w14:paraId="4A27BA4A" w14:textId="77777777" w:rsidTr="00112459">
        <w:tc>
          <w:tcPr>
            <w:cnfStyle w:val="001000000000" w:firstRow="0" w:lastRow="0" w:firstColumn="1" w:lastColumn="0" w:oddVBand="0" w:evenVBand="0" w:oddHBand="0" w:evenHBand="0" w:firstRowFirstColumn="0" w:firstRowLastColumn="0" w:lastRowFirstColumn="0" w:lastRowLastColumn="0"/>
            <w:tcW w:w="534" w:type="dxa"/>
          </w:tcPr>
          <w:p w14:paraId="5385EAF0" w14:textId="77777777" w:rsidR="008B702A" w:rsidRPr="004D2E63" w:rsidRDefault="008B702A" w:rsidP="00112459">
            <w:pPr>
              <w:spacing w:after="0"/>
              <w:rPr>
                <w:color w:val="000000" w:themeColor="text1"/>
              </w:rPr>
            </w:pPr>
            <w:r>
              <w:rPr>
                <w:color w:val="000000" w:themeColor="text1"/>
              </w:rPr>
              <w:t>16</w:t>
            </w:r>
          </w:p>
        </w:tc>
        <w:tc>
          <w:tcPr>
            <w:tcW w:w="3685" w:type="dxa"/>
          </w:tcPr>
          <w:p w14:paraId="5392D3B3" w14:textId="77777777" w:rsidR="008B702A" w:rsidRPr="00A4015C" w:rsidRDefault="008B702A" w:rsidP="00112459">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Arial"/>
                <w:b/>
                <w:sz w:val="20"/>
              </w:rPr>
            </w:pPr>
            <w:r w:rsidRPr="00A4015C">
              <w:rPr>
                <w:rFonts w:eastAsia="Times New Roman" w:cs="Arial"/>
                <w:sz w:val="20"/>
              </w:rPr>
              <w:t>Capacité de réactivité en cas de modification d’horaire ou de jour de livraison :</w:t>
            </w:r>
          </w:p>
          <w:p w14:paraId="42D0640D" w14:textId="77777777" w:rsidR="008B702A" w:rsidRPr="00A4015C" w:rsidRDefault="008B702A" w:rsidP="00112459">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Arial"/>
                <w:b/>
                <w:sz w:val="20"/>
              </w:rPr>
            </w:pPr>
            <w:r w:rsidRPr="00A4015C">
              <w:rPr>
                <w:rFonts w:eastAsia="Times New Roman" w:cs="Arial"/>
                <w:sz w:val="20"/>
              </w:rPr>
              <w:t>Préciser les conditions</w:t>
            </w:r>
          </w:p>
          <w:p w14:paraId="4F9B2163" w14:textId="77777777" w:rsidR="008B702A" w:rsidRPr="00A4015C" w:rsidRDefault="008B702A" w:rsidP="00112459">
            <w:pPr>
              <w:pStyle w:val="Paragraphedeliste"/>
              <w:numPr>
                <w:ilvl w:val="0"/>
                <w:numId w:val="23"/>
              </w:numPr>
              <w:tabs>
                <w:tab w:val="clear" w:pos="927"/>
                <w:tab w:val="num" w:pos="426"/>
              </w:tabs>
              <w:spacing w:after="0"/>
              <w:ind w:left="-19" w:right="-108" w:hanging="785"/>
              <w:jc w:val="left"/>
              <w:cnfStyle w:val="000000000000" w:firstRow="0" w:lastRow="0" w:firstColumn="0" w:lastColumn="0" w:oddVBand="0" w:evenVBand="0" w:oddHBand="0" w:evenHBand="0" w:firstRowFirstColumn="0" w:firstRowLastColumn="0" w:lastRowFirstColumn="0" w:lastRowLastColumn="0"/>
              <w:rPr>
                <w:rFonts w:eastAsia="Times New Roman" w:cs="Arial"/>
                <w:b/>
                <w:sz w:val="20"/>
              </w:rPr>
            </w:pPr>
            <w:r w:rsidRPr="00A4015C">
              <w:rPr>
                <w:rFonts w:eastAsia="Times New Roman" w:cs="Arial"/>
                <w:sz w:val="20"/>
              </w:rPr>
              <w:t>D’annulation</w:t>
            </w:r>
          </w:p>
          <w:p w14:paraId="0D5CA491" w14:textId="77777777" w:rsidR="008B702A" w:rsidRPr="00A4015C" w:rsidRDefault="008B702A" w:rsidP="00112459">
            <w:pPr>
              <w:pStyle w:val="Paragraphedeliste"/>
              <w:numPr>
                <w:ilvl w:val="0"/>
                <w:numId w:val="23"/>
              </w:numPr>
              <w:tabs>
                <w:tab w:val="clear" w:pos="927"/>
                <w:tab w:val="num" w:pos="426"/>
              </w:tabs>
              <w:spacing w:after="0"/>
              <w:ind w:left="-19" w:right="-108" w:hanging="785"/>
              <w:jc w:val="left"/>
              <w:cnfStyle w:val="000000000000" w:firstRow="0" w:lastRow="0" w:firstColumn="0" w:lastColumn="0" w:oddVBand="0" w:evenVBand="0" w:oddHBand="0" w:evenHBand="0" w:firstRowFirstColumn="0" w:firstRowLastColumn="0" w:lastRowFirstColumn="0" w:lastRowLastColumn="0"/>
              <w:rPr>
                <w:rFonts w:eastAsia="Times New Roman" w:cs="Arial"/>
                <w:sz w:val="20"/>
              </w:rPr>
            </w:pPr>
            <w:r w:rsidRPr="00A4015C">
              <w:rPr>
                <w:rFonts w:eastAsia="Times New Roman" w:cs="Arial"/>
                <w:sz w:val="20"/>
              </w:rPr>
              <w:t>De modification de rendez-vous (délai minimum nécessaire,…)</w:t>
            </w:r>
          </w:p>
        </w:tc>
        <w:tc>
          <w:tcPr>
            <w:tcW w:w="1441" w:type="dxa"/>
          </w:tcPr>
          <w:p w14:paraId="3621FABC" w14:textId="77777777" w:rsidR="008B702A" w:rsidRPr="00A4015C" w:rsidRDefault="008B702A" w:rsidP="00112459">
            <w:pPr>
              <w:spacing w:after="0"/>
              <w:ind w:left="-108" w:right="-122"/>
              <w:cnfStyle w:val="000000000000" w:firstRow="0" w:lastRow="0" w:firstColumn="0" w:lastColumn="0" w:oddVBand="0" w:evenVBand="0" w:oddHBand="0" w:evenHBand="0" w:firstRowFirstColumn="0" w:firstRowLastColumn="0" w:lastRowFirstColumn="0" w:lastRowLastColumn="0"/>
              <w:rPr>
                <w:rFonts w:eastAsia="Times New Roman" w:cs="Arial"/>
                <w:sz w:val="20"/>
              </w:rPr>
            </w:pPr>
            <w:r w:rsidRPr="00A4015C">
              <w:rPr>
                <w:rFonts w:eastAsia="Times New Roman" w:cs="Arial"/>
                <w:sz w:val="20"/>
              </w:rPr>
              <w:t>Décrire</w:t>
            </w:r>
          </w:p>
        </w:tc>
        <w:tc>
          <w:tcPr>
            <w:tcW w:w="992" w:type="dxa"/>
          </w:tcPr>
          <w:p w14:paraId="509CD0A4" w14:textId="77777777" w:rsidR="008B702A" w:rsidRPr="00A4015C"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A4015C">
              <w:rPr>
                <w:rStyle w:val="lev"/>
                <w:b w:val="0"/>
                <w:color w:val="000000" w:themeColor="text1"/>
                <w:sz w:val="20"/>
              </w:rPr>
              <w:t>X</w:t>
            </w:r>
          </w:p>
        </w:tc>
        <w:tc>
          <w:tcPr>
            <w:tcW w:w="3334" w:type="dxa"/>
          </w:tcPr>
          <w:p w14:paraId="2AFD1552" w14:textId="77777777" w:rsidR="008B702A" w:rsidRPr="00A4015C"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8B702A" w:rsidRPr="004D2E63" w14:paraId="5739C6DB" w14:textId="77777777" w:rsidTr="000F62DC">
        <w:tc>
          <w:tcPr>
            <w:cnfStyle w:val="001000000000" w:firstRow="0" w:lastRow="0" w:firstColumn="1" w:lastColumn="0" w:oddVBand="0" w:evenVBand="0" w:oddHBand="0" w:evenHBand="0" w:firstRowFirstColumn="0" w:firstRowLastColumn="0" w:lastRowFirstColumn="0" w:lastRowLastColumn="0"/>
            <w:tcW w:w="534" w:type="dxa"/>
          </w:tcPr>
          <w:p w14:paraId="71227801" w14:textId="77777777" w:rsidR="008B702A" w:rsidRPr="008B702A" w:rsidRDefault="002C1579" w:rsidP="00112459">
            <w:pPr>
              <w:spacing w:after="0"/>
              <w:rPr>
                <w:color w:val="000000" w:themeColor="text1"/>
              </w:rPr>
            </w:pPr>
            <w:r>
              <w:rPr>
                <w:color w:val="000000" w:themeColor="text1"/>
              </w:rPr>
              <w:t>17</w:t>
            </w:r>
          </w:p>
        </w:tc>
        <w:tc>
          <w:tcPr>
            <w:tcW w:w="3685" w:type="dxa"/>
          </w:tcPr>
          <w:p w14:paraId="5262B75F" w14:textId="77777777" w:rsidR="008B702A" w:rsidRPr="008B702A" w:rsidRDefault="008B702A" w:rsidP="00112459">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b/>
                <w:sz w:val="20"/>
              </w:rPr>
            </w:pPr>
            <w:r w:rsidRPr="008B702A">
              <w:rPr>
                <w:rFonts w:eastAsia="Times New Roman" w:cs="Times New Roman"/>
                <w:sz w:val="20"/>
              </w:rPr>
              <w:t>Nombre de dispositifs en stock qui seront  dédiés à la location pour l’APHP pour ce  marché.</w:t>
            </w:r>
          </w:p>
        </w:tc>
        <w:tc>
          <w:tcPr>
            <w:tcW w:w="1441" w:type="dxa"/>
          </w:tcPr>
          <w:p w14:paraId="30219ED7" w14:textId="77777777" w:rsidR="008B702A" w:rsidRPr="008B702A" w:rsidRDefault="008B702A" w:rsidP="00112459">
            <w:pPr>
              <w:spacing w:after="0"/>
              <w:ind w:left="-108"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8B702A">
              <w:rPr>
                <w:rFonts w:eastAsia="Times New Roman" w:cs="Times New Roman"/>
                <w:sz w:val="20"/>
              </w:rPr>
              <w:t>Nombre</w:t>
            </w:r>
          </w:p>
        </w:tc>
        <w:tc>
          <w:tcPr>
            <w:tcW w:w="992" w:type="dxa"/>
            <w:shd w:val="clear" w:color="auto" w:fill="D9D9D9" w:themeFill="background1" w:themeFillShade="D9"/>
          </w:tcPr>
          <w:p w14:paraId="14D76417" w14:textId="77777777" w:rsidR="008B702A" w:rsidRPr="008B702A"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8B702A">
              <w:rPr>
                <w:rStyle w:val="lev"/>
                <w:b w:val="0"/>
                <w:color w:val="000000" w:themeColor="text1"/>
                <w:sz w:val="20"/>
              </w:rPr>
              <w:t>Non</w:t>
            </w:r>
          </w:p>
        </w:tc>
        <w:tc>
          <w:tcPr>
            <w:tcW w:w="3334" w:type="dxa"/>
          </w:tcPr>
          <w:p w14:paraId="262792DC" w14:textId="77777777" w:rsidR="008B702A" w:rsidRPr="00895238"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8B702A" w:rsidRPr="00895238" w14:paraId="1FB98333" w14:textId="77777777" w:rsidTr="00112459">
        <w:tc>
          <w:tcPr>
            <w:cnfStyle w:val="001000000000" w:firstRow="0" w:lastRow="0" w:firstColumn="1" w:lastColumn="0" w:oddVBand="0" w:evenVBand="0" w:oddHBand="0" w:evenHBand="0" w:firstRowFirstColumn="0" w:firstRowLastColumn="0" w:lastRowFirstColumn="0" w:lastRowLastColumn="0"/>
            <w:tcW w:w="534" w:type="dxa"/>
          </w:tcPr>
          <w:p w14:paraId="5E8E9D98" w14:textId="77777777" w:rsidR="008B702A" w:rsidRPr="004D2E63" w:rsidRDefault="002C1579" w:rsidP="00112459">
            <w:pPr>
              <w:spacing w:after="0"/>
              <w:rPr>
                <w:color w:val="000000" w:themeColor="text1"/>
              </w:rPr>
            </w:pPr>
            <w:r>
              <w:rPr>
                <w:color w:val="000000" w:themeColor="text1"/>
              </w:rPr>
              <w:t>18</w:t>
            </w:r>
          </w:p>
        </w:tc>
        <w:tc>
          <w:tcPr>
            <w:tcW w:w="3685" w:type="dxa"/>
          </w:tcPr>
          <w:p w14:paraId="2040A87D" w14:textId="77777777" w:rsidR="008B702A" w:rsidRPr="00895238" w:rsidRDefault="008B702A" w:rsidP="00112459">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b/>
                <w:sz w:val="20"/>
              </w:rPr>
            </w:pPr>
            <w:r w:rsidRPr="00895238">
              <w:rPr>
                <w:rFonts w:eastAsia="Times New Roman" w:cs="Times New Roman"/>
                <w:sz w:val="20"/>
              </w:rPr>
              <w:t>Politique mise en place pour pallier une rupture de stock et garantissant la sécurité d’approvisionnement de l’APHP.</w:t>
            </w:r>
          </w:p>
        </w:tc>
        <w:tc>
          <w:tcPr>
            <w:tcW w:w="1441" w:type="dxa"/>
          </w:tcPr>
          <w:p w14:paraId="6B8C75D6" w14:textId="77777777" w:rsidR="008B702A" w:rsidRPr="00895238" w:rsidRDefault="008B702A" w:rsidP="00112459">
            <w:pPr>
              <w:spacing w:after="0"/>
              <w:ind w:left="-108"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895238">
              <w:rPr>
                <w:rFonts w:eastAsia="Times New Roman" w:cs="Times New Roman"/>
                <w:sz w:val="20"/>
              </w:rPr>
              <w:t>Décrire</w:t>
            </w:r>
          </w:p>
        </w:tc>
        <w:tc>
          <w:tcPr>
            <w:tcW w:w="992" w:type="dxa"/>
          </w:tcPr>
          <w:p w14:paraId="069175F3" w14:textId="77777777" w:rsidR="008B702A" w:rsidRPr="00895238"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895238">
              <w:rPr>
                <w:rStyle w:val="lev"/>
                <w:b w:val="0"/>
                <w:color w:val="000000" w:themeColor="text1"/>
                <w:sz w:val="20"/>
              </w:rPr>
              <w:t>X</w:t>
            </w:r>
          </w:p>
        </w:tc>
        <w:tc>
          <w:tcPr>
            <w:tcW w:w="3334" w:type="dxa"/>
          </w:tcPr>
          <w:p w14:paraId="1566B1A3" w14:textId="77777777" w:rsidR="008B702A" w:rsidRPr="00895238"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8B702A" w:rsidRPr="004D2E63" w14:paraId="7346FADB" w14:textId="77777777" w:rsidTr="00112459">
        <w:tc>
          <w:tcPr>
            <w:cnfStyle w:val="001000000000" w:firstRow="0" w:lastRow="0" w:firstColumn="1" w:lastColumn="0" w:oddVBand="0" w:evenVBand="0" w:oddHBand="0" w:evenHBand="0" w:firstRowFirstColumn="0" w:firstRowLastColumn="0" w:lastRowFirstColumn="0" w:lastRowLastColumn="0"/>
            <w:tcW w:w="534" w:type="dxa"/>
          </w:tcPr>
          <w:p w14:paraId="2AEAEBDC" w14:textId="77777777" w:rsidR="008B702A" w:rsidRPr="00895238" w:rsidRDefault="002C1579" w:rsidP="00112459">
            <w:pPr>
              <w:spacing w:after="0"/>
              <w:rPr>
                <w:color w:val="000000" w:themeColor="text1"/>
              </w:rPr>
            </w:pPr>
            <w:r>
              <w:rPr>
                <w:color w:val="000000" w:themeColor="text1"/>
              </w:rPr>
              <w:lastRenderedPageBreak/>
              <w:t>19</w:t>
            </w:r>
          </w:p>
        </w:tc>
        <w:tc>
          <w:tcPr>
            <w:tcW w:w="3685" w:type="dxa"/>
          </w:tcPr>
          <w:p w14:paraId="11671078" w14:textId="77777777" w:rsidR="008B702A" w:rsidRPr="00895238" w:rsidRDefault="008B702A" w:rsidP="00112459">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b/>
                <w:sz w:val="20"/>
              </w:rPr>
            </w:pPr>
            <w:r w:rsidRPr="00895238">
              <w:rPr>
                <w:rFonts w:eastAsia="Times New Roman" w:cs="Times New Roman"/>
                <w:sz w:val="20"/>
              </w:rPr>
              <w:t xml:space="preserve">Protocole de nettoyage et de désinfection des </w:t>
            </w:r>
            <w:r>
              <w:rPr>
                <w:rFonts w:eastAsia="Times New Roman" w:cs="Times New Roman"/>
                <w:sz w:val="20"/>
              </w:rPr>
              <w:t>dispositifs</w:t>
            </w:r>
          </w:p>
        </w:tc>
        <w:tc>
          <w:tcPr>
            <w:tcW w:w="1441" w:type="dxa"/>
          </w:tcPr>
          <w:p w14:paraId="39EF9240" w14:textId="77777777" w:rsidR="008B702A" w:rsidRPr="00895238" w:rsidRDefault="008B702A" w:rsidP="00112459">
            <w:pPr>
              <w:spacing w:after="0"/>
              <w:ind w:left="-84"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895238">
              <w:rPr>
                <w:rFonts w:eastAsia="Times New Roman" w:cs="Times New Roman"/>
                <w:sz w:val="20"/>
              </w:rPr>
              <w:t>Décrire chaque étape</w:t>
            </w:r>
          </w:p>
        </w:tc>
        <w:tc>
          <w:tcPr>
            <w:tcW w:w="992" w:type="dxa"/>
          </w:tcPr>
          <w:p w14:paraId="36CA861B" w14:textId="77777777" w:rsidR="008B702A" w:rsidRPr="00895238"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895238">
              <w:rPr>
                <w:rStyle w:val="lev"/>
                <w:b w:val="0"/>
                <w:color w:val="000000" w:themeColor="text1"/>
                <w:sz w:val="20"/>
              </w:rPr>
              <w:t>X</w:t>
            </w:r>
          </w:p>
        </w:tc>
        <w:tc>
          <w:tcPr>
            <w:tcW w:w="3334" w:type="dxa"/>
          </w:tcPr>
          <w:p w14:paraId="12878005" w14:textId="77777777" w:rsidR="008B702A" w:rsidRPr="00895238"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8B702A" w:rsidRPr="004D2E63" w14:paraId="5335618A" w14:textId="77777777" w:rsidTr="00112459">
        <w:tc>
          <w:tcPr>
            <w:cnfStyle w:val="001000000000" w:firstRow="0" w:lastRow="0" w:firstColumn="1" w:lastColumn="0" w:oddVBand="0" w:evenVBand="0" w:oddHBand="0" w:evenHBand="0" w:firstRowFirstColumn="0" w:firstRowLastColumn="0" w:lastRowFirstColumn="0" w:lastRowLastColumn="0"/>
            <w:tcW w:w="534" w:type="dxa"/>
          </w:tcPr>
          <w:p w14:paraId="0512A8DC" w14:textId="77777777" w:rsidR="008B702A" w:rsidRPr="004D2E63" w:rsidRDefault="002C1579" w:rsidP="00112459">
            <w:pPr>
              <w:spacing w:after="0"/>
              <w:rPr>
                <w:color w:val="000000" w:themeColor="text1"/>
              </w:rPr>
            </w:pPr>
            <w:r>
              <w:rPr>
                <w:color w:val="000000" w:themeColor="text1"/>
              </w:rPr>
              <w:t>20</w:t>
            </w:r>
          </w:p>
        </w:tc>
        <w:tc>
          <w:tcPr>
            <w:tcW w:w="3685" w:type="dxa"/>
          </w:tcPr>
          <w:p w14:paraId="37E4B8CB" w14:textId="77777777" w:rsidR="008B702A" w:rsidRPr="00895238" w:rsidRDefault="008B702A" w:rsidP="00112459">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b/>
                <w:sz w:val="20"/>
              </w:rPr>
            </w:pPr>
            <w:r w:rsidRPr="00895238">
              <w:rPr>
                <w:rFonts w:eastAsia="Times New Roman" w:cs="Times New Roman"/>
                <w:sz w:val="20"/>
              </w:rPr>
              <w:t>Protocole d’hygiène validé par un organisme indépendant</w:t>
            </w:r>
          </w:p>
        </w:tc>
        <w:tc>
          <w:tcPr>
            <w:tcW w:w="1441" w:type="dxa"/>
          </w:tcPr>
          <w:p w14:paraId="5C92186A" w14:textId="77777777" w:rsidR="008B702A" w:rsidRPr="00895238" w:rsidRDefault="008B702A" w:rsidP="00112459">
            <w:pPr>
              <w:spacing w:after="0"/>
              <w:ind w:left="-84"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895238">
              <w:rPr>
                <w:rFonts w:eastAsia="Times New Roman" w:cs="Times New Roman"/>
                <w:sz w:val="20"/>
              </w:rPr>
              <w:t>Oui – non joindre le certificat</w:t>
            </w:r>
          </w:p>
        </w:tc>
        <w:tc>
          <w:tcPr>
            <w:tcW w:w="992" w:type="dxa"/>
          </w:tcPr>
          <w:p w14:paraId="6BBF7E16" w14:textId="77777777" w:rsidR="008B702A" w:rsidRPr="00895238"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895238">
              <w:rPr>
                <w:rStyle w:val="lev"/>
                <w:b w:val="0"/>
                <w:color w:val="000000" w:themeColor="text1"/>
                <w:sz w:val="20"/>
              </w:rPr>
              <w:t>X</w:t>
            </w:r>
          </w:p>
        </w:tc>
        <w:tc>
          <w:tcPr>
            <w:tcW w:w="3334" w:type="dxa"/>
          </w:tcPr>
          <w:p w14:paraId="2C54FB31" w14:textId="77777777" w:rsidR="008B702A" w:rsidRPr="00895238"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8B702A" w:rsidRPr="004D2E63" w14:paraId="54BBBA1D" w14:textId="77777777" w:rsidTr="00112459">
        <w:tc>
          <w:tcPr>
            <w:cnfStyle w:val="001000000000" w:firstRow="0" w:lastRow="0" w:firstColumn="1" w:lastColumn="0" w:oddVBand="0" w:evenVBand="0" w:oddHBand="0" w:evenHBand="0" w:firstRowFirstColumn="0" w:firstRowLastColumn="0" w:lastRowFirstColumn="0" w:lastRowLastColumn="0"/>
            <w:tcW w:w="534" w:type="dxa"/>
          </w:tcPr>
          <w:p w14:paraId="41EBC3B3" w14:textId="77777777" w:rsidR="008B702A" w:rsidRPr="004D2E63" w:rsidRDefault="002C1579" w:rsidP="00112459">
            <w:pPr>
              <w:spacing w:after="0"/>
              <w:rPr>
                <w:color w:val="000000" w:themeColor="text1"/>
              </w:rPr>
            </w:pPr>
            <w:r>
              <w:rPr>
                <w:color w:val="000000" w:themeColor="text1"/>
              </w:rPr>
              <w:t>21</w:t>
            </w:r>
          </w:p>
        </w:tc>
        <w:tc>
          <w:tcPr>
            <w:tcW w:w="3685" w:type="dxa"/>
          </w:tcPr>
          <w:p w14:paraId="0CBF7855" w14:textId="77777777" w:rsidR="008B702A" w:rsidRPr="00895238" w:rsidRDefault="008B702A" w:rsidP="00112459">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Pr>
                <w:rFonts w:eastAsia="Times New Roman" w:cs="Times New Roman"/>
                <w:sz w:val="20"/>
              </w:rPr>
              <w:t>Le circuit de nettoyage désinfection du matelas répond-il à des recommandations professionnelles</w:t>
            </w:r>
          </w:p>
        </w:tc>
        <w:tc>
          <w:tcPr>
            <w:tcW w:w="1441" w:type="dxa"/>
          </w:tcPr>
          <w:p w14:paraId="2878013D" w14:textId="77777777" w:rsidR="008B702A" w:rsidRPr="00895238" w:rsidRDefault="008B702A" w:rsidP="00112459">
            <w:pPr>
              <w:spacing w:after="0"/>
              <w:ind w:left="-84"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Pr>
                <w:rFonts w:eastAsia="Times New Roman" w:cs="Times New Roman"/>
                <w:sz w:val="20"/>
              </w:rPr>
              <w:t>Oui-non joindre le référentiel</w:t>
            </w:r>
          </w:p>
        </w:tc>
        <w:tc>
          <w:tcPr>
            <w:tcW w:w="992" w:type="dxa"/>
          </w:tcPr>
          <w:p w14:paraId="1ED44905" w14:textId="77777777" w:rsidR="008B702A" w:rsidRPr="00895238"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Pr>
                <w:rStyle w:val="lev"/>
                <w:b w:val="0"/>
                <w:color w:val="000000" w:themeColor="text1"/>
                <w:sz w:val="20"/>
              </w:rPr>
              <w:t>X</w:t>
            </w:r>
          </w:p>
        </w:tc>
        <w:tc>
          <w:tcPr>
            <w:tcW w:w="3334" w:type="dxa"/>
          </w:tcPr>
          <w:p w14:paraId="5101FFB6" w14:textId="77777777" w:rsidR="008B702A" w:rsidRPr="00895238"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8B702A" w:rsidRPr="004D2E63" w14:paraId="4A488FF2" w14:textId="77777777" w:rsidTr="00112459">
        <w:tc>
          <w:tcPr>
            <w:cnfStyle w:val="001000000000" w:firstRow="0" w:lastRow="0" w:firstColumn="1" w:lastColumn="0" w:oddVBand="0" w:evenVBand="0" w:oddHBand="0" w:evenHBand="0" w:firstRowFirstColumn="0" w:firstRowLastColumn="0" w:lastRowFirstColumn="0" w:lastRowLastColumn="0"/>
            <w:tcW w:w="534" w:type="dxa"/>
          </w:tcPr>
          <w:p w14:paraId="40DFD1F0" w14:textId="77777777" w:rsidR="008B702A" w:rsidRPr="008B702A" w:rsidRDefault="002C1579" w:rsidP="00112459">
            <w:pPr>
              <w:spacing w:after="0"/>
              <w:rPr>
                <w:color w:val="000000" w:themeColor="text1"/>
              </w:rPr>
            </w:pPr>
            <w:r>
              <w:rPr>
                <w:color w:val="000000" w:themeColor="text1"/>
              </w:rPr>
              <w:t>22</w:t>
            </w:r>
          </w:p>
        </w:tc>
        <w:tc>
          <w:tcPr>
            <w:tcW w:w="3685" w:type="dxa"/>
          </w:tcPr>
          <w:p w14:paraId="6585B123" w14:textId="77777777" w:rsidR="008B702A" w:rsidRPr="00895238" w:rsidRDefault="008B702A" w:rsidP="00112459">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8B702A">
              <w:rPr>
                <w:rFonts w:eastAsia="Times New Roman" w:cs="Times New Roman"/>
                <w:sz w:val="20"/>
              </w:rPr>
              <w:t>Le nettoyage et la désinfection sont-ils réalisés en tout ou partie par le candidat</w:t>
            </w:r>
          </w:p>
        </w:tc>
        <w:tc>
          <w:tcPr>
            <w:tcW w:w="1441" w:type="dxa"/>
          </w:tcPr>
          <w:p w14:paraId="54E97A75" w14:textId="77777777" w:rsidR="008B702A" w:rsidRPr="00895238" w:rsidRDefault="008B702A" w:rsidP="00112459">
            <w:pPr>
              <w:spacing w:after="0"/>
              <w:ind w:left="-84"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Pr>
                <w:rFonts w:eastAsia="Times New Roman" w:cs="Times New Roman"/>
                <w:sz w:val="20"/>
              </w:rPr>
              <w:t>Oui-non préciser</w:t>
            </w:r>
          </w:p>
        </w:tc>
        <w:tc>
          <w:tcPr>
            <w:tcW w:w="992" w:type="dxa"/>
          </w:tcPr>
          <w:p w14:paraId="1C0BC62E" w14:textId="77777777" w:rsidR="008B702A" w:rsidRPr="00895238"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Pr>
                <w:rStyle w:val="lev"/>
                <w:b w:val="0"/>
                <w:color w:val="000000" w:themeColor="text1"/>
                <w:sz w:val="20"/>
              </w:rPr>
              <w:t>X</w:t>
            </w:r>
          </w:p>
        </w:tc>
        <w:tc>
          <w:tcPr>
            <w:tcW w:w="3334" w:type="dxa"/>
          </w:tcPr>
          <w:p w14:paraId="0ABE86DD" w14:textId="77777777" w:rsidR="008B702A" w:rsidRPr="00895238"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8B702A" w:rsidRPr="00526630" w14:paraId="728713A6" w14:textId="77777777" w:rsidTr="00112459">
        <w:tc>
          <w:tcPr>
            <w:cnfStyle w:val="001000000000" w:firstRow="0" w:lastRow="0" w:firstColumn="1" w:lastColumn="0" w:oddVBand="0" w:evenVBand="0" w:oddHBand="0" w:evenHBand="0" w:firstRowFirstColumn="0" w:firstRowLastColumn="0" w:lastRowFirstColumn="0" w:lastRowLastColumn="0"/>
            <w:tcW w:w="534" w:type="dxa"/>
          </w:tcPr>
          <w:p w14:paraId="5CC71193" w14:textId="77777777" w:rsidR="008B702A" w:rsidRPr="00526630" w:rsidRDefault="002C1579" w:rsidP="00112459">
            <w:pPr>
              <w:spacing w:after="0"/>
              <w:rPr>
                <w:color w:val="000000" w:themeColor="text1"/>
              </w:rPr>
            </w:pPr>
            <w:r>
              <w:rPr>
                <w:color w:val="000000" w:themeColor="text1"/>
              </w:rPr>
              <w:t>23</w:t>
            </w:r>
          </w:p>
        </w:tc>
        <w:tc>
          <w:tcPr>
            <w:tcW w:w="3685" w:type="dxa"/>
          </w:tcPr>
          <w:p w14:paraId="5BFA2C5C" w14:textId="77777777" w:rsidR="008B702A" w:rsidRPr="003256ED" w:rsidRDefault="008B702A" w:rsidP="00112459">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b/>
                <w:sz w:val="20"/>
              </w:rPr>
            </w:pPr>
            <w:r w:rsidRPr="003256ED">
              <w:rPr>
                <w:rFonts w:eastAsia="Times New Roman" w:cs="Times New Roman"/>
                <w:sz w:val="20"/>
              </w:rPr>
              <w:t>Décrire le système de traçabilité mis en place lors de la désinfection des dispositifs</w:t>
            </w:r>
          </w:p>
        </w:tc>
        <w:tc>
          <w:tcPr>
            <w:tcW w:w="1441" w:type="dxa"/>
          </w:tcPr>
          <w:p w14:paraId="2784BE35" w14:textId="77777777" w:rsidR="008B702A" w:rsidRPr="003256ED" w:rsidRDefault="008B702A" w:rsidP="00112459">
            <w:pPr>
              <w:spacing w:after="0"/>
              <w:ind w:left="-108"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3256ED">
              <w:rPr>
                <w:rFonts w:eastAsia="Times New Roman" w:cs="Times New Roman"/>
                <w:sz w:val="20"/>
              </w:rPr>
              <w:t>Décrire</w:t>
            </w:r>
          </w:p>
        </w:tc>
        <w:tc>
          <w:tcPr>
            <w:tcW w:w="992" w:type="dxa"/>
          </w:tcPr>
          <w:p w14:paraId="2A81C99A" w14:textId="77777777" w:rsidR="008B702A" w:rsidRPr="003256ED"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3256ED">
              <w:rPr>
                <w:rStyle w:val="lev"/>
                <w:b w:val="0"/>
                <w:color w:val="000000" w:themeColor="text1"/>
                <w:sz w:val="20"/>
              </w:rPr>
              <w:t>X</w:t>
            </w:r>
          </w:p>
        </w:tc>
        <w:tc>
          <w:tcPr>
            <w:tcW w:w="3334" w:type="dxa"/>
          </w:tcPr>
          <w:p w14:paraId="501FE453" w14:textId="77777777" w:rsidR="008B702A" w:rsidRPr="003256ED"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8B702A" w:rsidRPr="00526630" w14:paraId="161D17B1" w14:textId="77777777" w:rsidTr="00112459">
        <w:tc>
          <w:tcPr>
            <w:cnfStyle w:val="001000000000" w:firstRow="0" w:lastRow="0" w:firstColumn="1" w:lastColumn="0" w:oddVBand="0" w:evenVBand="0" w:oddHBand="0" w:evenHBand="0" w:firstRowFirstColumn="0" w:firstRowLastColumn="0" w:lastRowFirstColumn="0" w:lastRowLastColumn="0"/>
            <w:tcW w:w="534" w:type="dxa"/>
          </w:tcPr>
          <w:p w14:paraId="4309BCCB" w14:textId="77777777" w:rsidR="008B702A" w:rsidRPr="00526630" w:rsidRDefault="002C1579" w:rsidP="00112459">
            <w:pPr>
              <w:spacing w:after="0"/>
              <w:rPr>
                <w:color w:val="000000" w:themeColor="text1"/>
              </w:rPr>
            </w:pPr>
            <w:r>
              <w:rPr>
                <w:color w:val="000000" w:themeColor="text1"/>
              </w:rPr>
              <w:t>24</w:t>
            </w:r>
          </w:p>
        </w:tc>
        <w:tc>
          <w:tcPr>
            <w:tcW w:w="3685" w:type="dxa"/>
          </w:tcPr>
          <w:p w14:paraId="679C8A64" w14:textId="77777777" w:rsidR="008B702A" w:rsidRPr="003256ED" w:rsidRDefault="008B702A" w:rsidP="00112459">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3256ED">
              <w:rPr>
                <w:rFonts w:eastAsia="Times New Roman" w:cs="Times New Roman"/>
                <w:sz w:val="20"/>
              </w:rPr>
              <w:t>Prélèvements bactériologiques lors des prestations d'hygiène des supports :</w:t>
            </w:r>
          </w:p>
          <w:p w14:paraId="7B760593" w14:textId="77777777" w:rsidR="008B702A" w:rsidRPr="003256ED" w:rsidRDefault="008B702A" w:rsidP="00112459">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3256ED">
              <w:rPr>
                <w:rFonts w:eastAsia="Times New Roman" w:cs="Times New Roman"/>
                <w:sz w:val="20"/>
              </w:rPr>
              <w:t>préciser le nombre, le moment et les lieux prélevés.</w:t>
            </w:r>
          </w:p>
        </w:tc>
        <w:tc>
          <w:tcPr>
            <w:tcW w:w="1441" w:type="dxa"/>
          </w:tcPr>
          <w:p w14:paraId="79C0E424" w14:textId="77777777" w:rsidR="008B702A" w:rsidRPr="003256ED" w:rsidRDefault="008B702A" w:rsidP="00112459">
            <w:pPr>
              <w:spacing w:after="0"/>
              <w:ind w:left="-108"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3256ED">
              <w:rPr>
                <w:rFonts w:eastAsia="Times New Roman" w:cs="Times New Roman"/>
                <w:sz w:val="20"/>
              </w:rPr>
              <w:t>Décrire</w:t>
            </w:r>
          </w:p>
        </w:tc>
        <w:tc>
          <w:tcPr>
            <w:tcW w:w="992" w:type="dxa"/>
          </w:tcPr>
          <w:p w14:paraId="77FD3023" w14:textId="77777777" w:rsidR="008B702A" w:rsidRPr="003256ED"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3256ED">
              <w:rPr>
                <w:rStyle w:val="lev"/>
                <w:b w:val="0"/>
                <w:color w:val="000000" w:themeColor="text1"/>
                <w:sz w:val="20"/>
              </w:rPr>
              <w:t>X</w:t>
            </w:r>
          </w:p>
        </w:tc>
        <w:tc>
          <w:tcPr>
            <w:tcW w:w="3334" w:type="dxa"/>
          </w:tcPr>
          <w:p w14:paraId="472CA0AE" w14:textId="77777777" w:rsidR="008B702A" w:rsidRPr="003256ED"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8B702A" w:rsidRPr="003A3E77" w14:paraId="5BD3C4B9" w14:textId="77777777" w:rsidTr="00112459">
        <w:tc>
          <w:tcPr>
            <w:cnfStyle w:val="001000000000" w:firstRow="0" w:lastRow="0" w:firstColumn="1" w:lastColumn="0" w:oddVBand="0" w:evenVBand="0" w:oddHBand="0" w:evenHBand="0" w:firstRowFirstColumn="0" w:firstRowLastColumn="0" w:lastRowFirstColumn="0" w:lastRowLastColumn="0"/>
            <w:tcW w:w="534" w:type="dxa"/>
          </w:tcPr>
          <w:p w14:paraId="7522AB07" w14:textId="77777777" w:rsidR="008B702A" w:rsidRPr="004D2E63" w:rsidRDefault="002C1579" w:rsidP="00112459">
            <w:pPr>
              <w:spacing w:after="0"/>
              <w:rPr>
                <w:color w:val="000000" w:themeColor="text1"/>
              </w:rPr>
            </w:pPr>
            <w:r>
              <w:rPr>
                <w:color w:val="000000" w:themeColor="text1"/>
              </w:rPr>
              <w:t>25</w:t>
            </w:r>
          </w:p>
        </w:tc>
        <w:tc>
          <w:tcPr>
            <w:tcW w:w="3685" w:type="dxa"/>
          </w:tcPr>
          <w:p w14:paraId="4E08218E" w14:textId="77777777" w:rsidR="008B702A" w:rsidRPr="003256ED" w:rsidRDefault="008B702A" w:rsidP="00112459">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b/>
                <w:sz w:val="20"/>
              </w:rPr>
            </w:pPr>
            <w:r w:rsidRPr="003256ED">
              <w:rPr>
                <w:rFonts w:eastAsia="Times New Roman" w:cs="Times New Roman"/>
                <w:sz w:val="20"/>
              </w:rPr>
              <w:t>Quelles actions correctives sont mises en  place lorsque les résultats du contrôle indiquent un dépassement des limites définies</w:t>
            </w:r>
          </w:p>
        </w:tc>
        <w:tc>
          <w:tcPr>
            <w:tcW w:w="1441" w:type="dxa"/>
          </w:tcPr>
          <w:p w14:paraId="28FC21B9" w14:textId="77777777" w:rsidR="008B702A" w:rsidRPr="003256ED" w:rsidRDefault="008B702A" w:rsidP="00112459">
            <w:pPr>
              <w:spacing w:after="0"/>
              <w:ind w:left="-108"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3256ED">
              <w:rPr>
                <w:rFonts w:eastAsia="Times New Roman" w:cs="Times New Roman"/>
                <w:sz w:val="20"/>
              </w:rPr>
              <w:t>Décrire</w:t>
            </w:r>
          </w:p>
        </w:tc>
        <w:tc>
          <w:tcPr>
            <w:tcW w:w="992" w:type="dxa"/>
          </w:tcPr>
          <w:p w14:paraId="6BA68794" w14:textId="77777777" w:rsidR="008B702A" w:rsidRPr="003256ED"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3256ED">
              <w:rPr>
                <w:rStyle w:val="lev"/>
                <w:b w:val="0"/>
                <w:color w:val="000000" w:themeColor="text1"/>
                <w:sz w:val="20"/>
              </w:rPr>
              <w:t>X</w:t>
            </w:r>
          </w:p>
        </w:tc>
        <w:tc>
          <w:tcPr>
            <w:tcW w:w="3334" w:type="dxa"/>
          </w:tcPr>
          <w:p w14:paraId="6EAC1CA4" w14:textId="77777777" w:rsidR="008B702A" w:rsidRPr="003256ED"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8B702A" w:rsidRPr="003256ED" w14:paraId="35FB0FE1" w14:textId="77777777" w:rsidTr="00112459">
        <w:tc>
          <w:tcPr>
            <w:cnfStyle w:val="001000000000" w:firstRow="0" w:lastRow="0" w:firstColumn="1" w:lastColumn="0" w:oddVBand="0" w:evenVBand="0" w:oddHBand="0" w:evenHBand="0" w:firstRowFirstColumn="0" w:firstRowLastColumn="0" w:lastRowFirstColumn="0" w:lastRowLastColumn="0"/>
            <w:tcW w:w="534" w:type="dxa"/>
          </w:tcPr>
          <w:p w14:paraId="662EE4DE" w14:textId="77777777" w:rsidR="008B702A" w:rsidRPr="003A3E77" w:rsidRDefault="002C1579" w:rsidP="00112459">
            <w:pPr>
              <w:spacing w:after="0"/>
              <w:rPr>
                <w:color w:val="000000" w:themeColor="text1"/>
              </w:rPr>
            </w:pPr>
            <w:r>
              <w:rPr>
                <w:color w:val="000000" w:themeColor="text1"/>
              </w:rPr>
              <w:t>26</w:t>
            </w:r>
          </w:p>
        </w:tc>
        <w:tc>
          <w:tcPr>
            <w:tcW w:w="3685" w:type="dxa"/>
          </w:tcPr>
          <w:p w14:paraId="300EF590" w14:textId="77777777" w:rsidR="008B702A" w:rsidRPr="003256ED" w:rsidRDefault="008B702A" w:rsidP="00112459">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3256ED">
              <w:rPr>
                <w:rFonts w:eastAsia="Times New Roman" w:cs="Times New Roman"/>
                <w:sz w:val="20"/>
              </w:rPr>
              <w:t>Comment alertez-vous quand les résultats reviennent positifs (présence de germes)?</w:t>
            </w:r>
          </w:p>
        </w:tc>
        <w:tc>
          <w:tcPr>
            <w:tcW w:w="1441" w:type="dxa"/>
          </w:tcPr>
          <w:p w14:paraId="48EF51C8" w14:textId="77777777" w:rsidR="008B702A" w:rsidRPr="003256ED" w:rsidRDefault="008B702A" w:rsidP="00112459">
            <w:pPr>
              <w:spacing w:after="0"/>
              <w:ind w:left="-108"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3256ED">
              <w:rPr>
                <w:rFonts w:eastAsia="Times New Roman" w:cs="Times New Roman"/>
                <w:sz w:val="20"/>
              </w:rPr>
              <w:t>Décrire</w:t>
            </w:r>
          </w:p>
        </w:tc>
        <w:tc>
          <w:tcPr>
            <w:tcW w:w="992" w:type="dxa"/>
          </w:tcPr>
          <w:p w14:paraId="20212F8A" w14:textId="77777777" w:rsidR="008B702A" w:rsidRPr="003256ED"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3256ED">
              <w:rPr>
                <w:rStyle w:val="lev"/>
                <w:b w:val="0"/>
                <w:color w:val="000000" w:themeColor="text1"/>
                <w:sz w:val="20"/>
              </w:rPr>
              <w:t>X</w:t>
            </w:r>
          </w:p>
        </w:tc>
        <w:tc>
          <w:tcPr>
            <w:tcW w:w="3334" w:type="dxa"/>
          </w:tcPr>
          <w:p w14:paraId="3429785B" w14:textId="77777777" w:rsidR="008B702A" w:rsidRPr="003256ED"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8B702A" w:rsidRPr="003256ED" w14:paraId="65FB48C3" w14:textId="77777777" w:rsidTr="00112459">
        <w:tc>
          <w:tcPr>
            <w:cnfStyle w:val="001000000000" w:firstRow="0" w:lastRow="0" w:firstColumn="1" w:lastColumn="0" w:oddVBand="0" w:evenVBand="0" w:oddHBand="0" w:evenHBand="0" w:firstRowFirstColumn="0" w:firstRowLastColumn="0" w:lastRowFirstColumn="0" w:lastRowLastColumn="0"/>
            <w:tcW w:w="534" w:type="dxa"/>
          </w:tcPr>
          <w:p w14:paraId="7B9CF5E3" w14:textId="77777777" w:rsidR="008B702A" w:rsidRPr="003256ED" w:rsidRDefault="002C1579" w:rsidP="00112459">
            <w:pPr>
              <w:spacing w:after="0"/>
              <w:rPr>
                <w:color w:val="000000" w:themeColor="text1"/>
              </w:rPr>
            </w:pPr>
            <w:r>
              <w:rPr>
                <w:color w:val="000000" w:themeColor="text1"/>
              </w:rPr>
              <w:t>27</w:t>
            </w:r>
          </w:p>
        </w:tc>
        <w:tc>
          <w:tcPr>
            <w:tcW w:w="3685" w:type="dxa"/>
          </w:tcPr>
          <w:p w14:paraId="4F920CC9" w14:textId="77777777" w:rsidR="008B702A" w:rsidRPr="003256ED" w:rsidRDefault="00F37D91" w:rsidP="00112459">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b/>
                <w:sz w:val="20"/>
              </w:rPr>
            </w:pPr>
            <w:r w:rsidRPr="003256ED">
              <w:rPr>
                <w:rFonts w:eastAsia="Times New Roman" w:cs="Times New Roman"/>
                <w:sz w:val="20"/>
              </w:rPr>
              <w:t>Quelle solution est mise en place dans les véhicules de t</w:t>
            </w:r>
            <w:r>
              <w:rPr>
                <w:rFonts w:eastAsia="Times New Roman" w:cs="Times New Roman"/>
                <w:sz w:val="20"/>
              </w:rPr>
              <w:t xml:space="preserve">ransport pour différencier les dispositifs </w:t>
            </w:r>
            <w:r w:rsidRPr="003256ED">
              <w:rPr>
                <w:rFonts w:eastAsia="Times New Roman" w:cs="Times New Roman"/>
                <w:sz w:val="20"/>
              </w:rPr>
              <w:t>propres des sales afin d’éviter toute contamination</w:t>
            </w:r>
          </w:p>
        </w:tc>
        <w:tc>
          <w:tcPr>
            <w:tcW w:w="1441" w:type="dxa"/>
          </w:tcPr>
          <w:p w14:paraId="310156A8" w14:textId="77777777" w:rsidR="008B702A" w:rsidRPr="003256ED" w:rsidRDefault="008B702A" w:rsidP="00112459">
            <w:pPr>
              <w:spacing w:after="0"/>
              <w:ind w:left="-108"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3256ED">
              <w:rPr>
                <w:rFonts w:eastAsia="Times New Roman" w:cs="Times New Roman"/>
                <w:sz w:val="20"/>
              </w:rPr>
              <w:t>Décrire – Joindre photo</w:t>
            </w:r>
          </w:p>
        </w:tc>
        <w:tc>
          <w:tcPr>
            <w:tcW w:w="992" w:type="dxa"/>
          </w:tcPr>
          <w:p w14:paraId="1B664A7E" w14:textId="77777777" w:rsidR="008B702A" w:rsidRPr="003256ED"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3256ED">
              <w:rPr>
                <w:rStyle w:val="lev"/>
                <w:b w:val="0"/>
                <w:color w:val="000000" w:themeColor="text1"/>
                <w:sz w:val="20"/>
              </w:rPr>
              <w:t>X</w:t>
            </w:r>
          </w:p>
        </w:tc>
        <w:tc>
          <w:tcPr>
            <w:tcW w:w="3334" w:type="dxa"/>
          </w:tcPr>
          <w:p w14:paraId="3E4486FC" w14:textId="77777777" w:rsidR="008B702A" w:rsidRPr="003256ED"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8B702A" w:rsidRPr="00B23126" w14:paraId="0FD4EFBC" w14:textId="77777777" w:rsidTr="00112459">
        <w:tc>
          <w:tcPr>
            <w:cnfStyle w:val="001000000000" w:firstRow="0" w:lastRow="0" w:firstColumn="1" w:lastColumn="0" w:oddVBand="0" w:evenVBand="0" w:oddHBand="0" w:evenHBand="0" w:firstRowFirstColumn="0" w:firstRowLastColumn="0" w:lastRowFirstColumn="0" w:lastRowLastColumn="0"/>
            <w:tcW w:w="534" w:type="dxa"/>
          </w:tcPr>
          <w:p w14:paraId="74234B29" w14:textId="77777777" w:rsidR="008B702A" w:rsidRPr="003256ED" w:rsidRDefault="002C1579" w:rsidP="00112459">
            <w:pPr>
              <w:spacing w:after="0"/>
              <w:rPr>
                <w:color w:val="000000" w:themeColor="text1"/>
              </w:rPr>
            </w:pPr>
            <w:r>
              <w:rPr>
                <w:color w:val="000000" w:themeColor="text1"/>
              </w:rPr>
              <w:t>28</w:t>
            </w:r>
          </w:p>
        </w:tc>
        <w:tc>
          <w:tcPr>
            <w:tcW w:w="3685" w:type="dxa"/>
          </w:tcPr>
          <w:p w14:paraId="09075A6F" w14:textId="77777777" w:rsidR="008B702A" w:rsidRPr="003256ED" w:rsidRDefault="008B702A" w:rsidP="00112459">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3256ED">
              <w:rPr>
                <w:rFonts w:eastAsia="Times New Roman" w:cs="Times New Roman"/>
                <w:sz w:val="20"/>
              </w:rPr>
              <w:t>Conformité RABC ou à la norme NF EN 14065 pour l’activité de location et décontamination des compresseurs</w:t>
            </w:r>
          </w:p>
        </w:tc>
        <w:tc>
          <w:tcPr>
            <w:tcW w:w="1441" w:type="dxa"/>
          </w:tcPr>
          <w:p w14:paraId="7A251595" w14:textId="77777777" w:rsidR="008B702A" w:rsidRPr="003256ED" w:rsidRDefault="008B702A" w:rsidP="00112459">
            <w:pPr>
              <w:spacing w:after="0"/>
              <w:ind w:left="-108"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3256ED">
              <w:rPr>
                <w:rFonts w:eastAsia="Times New Roman" w:cs="Times New Roman"/>
                <w:sz w:val="20"/>
              </w:rPr>
              <w:t>Oui-non Joindre certificat</w:t>
            </w:r>
          </w:p>
        </w:tc>
        <w:tc>
          <w:tcPr>
            <w:tcW w:w="992" w:type="dxa"/>
          </w:tcPr>
          <w:p w14:paraId="7BB9FD58" w14:textId="77777777" w:rsidR="008B702A" w:rsidRPr="003256ED"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3256ED">
              <w:rPr>
                <w:rStyle w:val="lev"/>
                <w:b w:val="0"/>
                <w:color w:val="000000" w:themeColor="text1"/>
                <w:sz w:val="20"/>
              </w:rPr>
              <w:t>X</w:t>
            </w:r>
          </w:p>
        </w:tc>
        <w:tc>
          <w:tcPr>
            <w:tcW w:w="3334" w:type="dxa"/>
          </w:tcPr>
          <w:p w14:paraId="293921DD" w14:textId="77777777" w:rsidR="008B702A" w:rsidRPr="003256ED"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bl>
    <w:p w14:paraId="76FDA79B" w14:textId="77777777" w:rsidR="008B702A" w:rsidRPr="001D3E4C" w:rsidRDefault="008B702A" w:rsidP="00281539">
      <w:pPr>
        <w:tabs>
          <w:tab w:val="left" w:pos="1701"/>
          <w:tab w:val="left" w:pos="6237"/>
        </w:tabs>
        <w:spacing w:after="0"/>
        <w:ind w:right="-285"/>
        <w:rPr>
          <w:rFonts w:ascii="Cambria" w:eastAsia="Times New Roman" w:hAnsi="Cambria" w:cs="Arial"/>
          <w:bCs/>
          <w:color w:val="943634"/>
          <w:spacing w:val="5"/>
        </w:rPr>
      </w:pPr>
    </w:p>
    <w:p w14:paraId="7C13DADE" w14:textId="77777777" w:rsidR="008B702A" w:rsidRDefault="008B702A" w:rsidP="008B702A">
      <w:pPr>
        <w:tabs>
          <w:tab w:val="left" w:pos="1701"/>
          <w:tab w:val="left" w:pos="6237"/>
        </w:tabs>
        <w:rPr>
          <w:rFonts w:ascii="Calibri" w:eastAsia="Times New Roman" w:hAnsi="Calibri" w:cs="Times New Roman"/>
          <w:i/>
          <w:iCs/>
          <w:color w:val="622423"/>
        </w:rPr>
      </w:pPr>
    </w:p>
    <w:p w14:paraId="20C076B4" w14:textId="77777777" w:rsidR="00AC2AC4" w:rsidRDefault="00AC2AC4" w:rsidP="008B702A">
      <w:pPr>
        <w:tabs>
          <w:tab w:val="left" w:pos="1701"/>
          <w:tab w:val="left" w:pos="6237"/>
        </w:tabs>
        <w:rPr>
          <w:rFonts w:ascii="Calibri" w:eastAsia="Times New Roman" w:hAnsi="Calibri" w:cs="Times New Roman"/>
          <w:i/>
          <w:iCs/>
          <w:color w:val="622423"/>
        </w:rPr>
      </w:pPr>
    </w:p>
    <w:p w14:paraId="12969B34" w14:textId="77777777" w:rsidR="00AC2AC4" w:rsidRDefault="00AC2AC4" w:rsidP="008B702A">
      <w:pPr>
        <w:tabs>
          <w:tab w:val="left" w:pos="1701"/>
          <w:tab w:val="left" w:pos="6237"/>
        </w:tabs>
        <w:rPr>
          <w:rFonts w:ascii="Calibri" w:eastAsia="Times New Roman" w:hAnsi="Calibri" w:cs="Times New Roman"/>
          <w:i/>
          <w:iCs/>
          <w:color w:val="622423"/>
        </w:rPr>
      </w:pPr>
    </w:p>
    <w:p w14:paraId="36CCDC21" w14:textId="77777777" w:rsidR="00AC2AC4" w:rsidRDefault="00AC2AC4" w:rsidP="008B702A">
      <w:pPr>
        <w:tabs>
          <w:tab w:val="left" w:pos="1701"/>
          <w:tab w:val="left" w:pos="6237"/>
        </w:tabs>
        <w:rPr>
          <w:rFonts w:ascii="Calibri" w:eastAsia="Times New Roman" w:hAnsi="Calibri" w:cs="Times New Roman"/>
          <w:i/>
          <w:iCs/>
          <w:color w:val="622423"/>
        </w:rPr>
      </w:pPr>
    </w:p>
    <w:p w14:paraId="6C25A757" w14:textId="77777777" w:rsidR="00AC2AC4" w:rsidRPr="001D3E4C" w:rsidRDefault="00AC2AC4" w:rsidP="008B702A">
      <w:pPr>
        <w:tabs>
          <w:tab w:val="left" w:pos="1701"/>
          <w:tab w:val="left" w:pos="6237"/>
        </w:tabs>
        <w:rPr>
          <w:rFonts w:ascii="Calibri" w:eastAsia="Times New Roman" w:hAnsi="Calibri" w:cs="Times New Roman"/>
          <w:i/>
          <w:iCs/>
          <w:color w:val="622423"/>
        </w:rPr>
      </w:pPr>
    </w:p>
    <w:p w14:paraId="7B91AE23" w14:textId="77777777" w:rsidR="008B702A" w:rsidRDefault="008B702A" w:rsidP="008B702A">
      <w:pPr>
        <w:tabs>
          <w:tab w:val="left" w:pos="1701"/>
          <w:tab w:val="left" w:pos="6237"/>
        </w:tabs>
        <w:jc w:val="right"/>
        <w:rPr>
          <w:rFonts w:ascii="Calibri" w:eastAsia="Times New Roman" w:hAnsi="Calibri" w:cs="Times New Roman"/>
          <w:i/>
          <w:iCs/>
          <w:color w:val="622423"/>
        </w:rPr>
      </w:pPr>
      <w:r w:rsidRPr="001D3E4C">
        <w:rPr>
          <w:rFonts w:ascii="Calibri" w:eastAsia="Times New Roman" w:hAnsi="Calibri" w:cs="Times New Roman"/>
          <w:i/>
          <w:iCs/>
          <w:color w:val="622423"/>
        </w:rPr>
        <w:t>Date, cachet, signature précédés du nom du signataire</w:t>
      </w:r>
    </w:p>
    <w:p w14:paraId="1ED26689" w14:textId="77777777" w:rsidR="00AC2AC4" w:rsidRDefault="00AC2AC4" w:rsidP="008B702A">
      <w:pPr>
        <w:tabs>
          <w:tab w:val="left" w:pos="1701"/>
          <w:tab w:val="left" w:pos="6237"/>
        </w:tabs>
        <w:jc w:val="right"/>
        <w:rPr>
          <w:rFonts w:ascii="Calibri" w:eastAsia="Times New Roman" w:hAnsi="Calibri" w:cs="Times New Roman"/>
          <w:i/>
          <w:iCs/>
          <w:color w:val="622423"/>
        </w:rPr>
      </w:pPr>
    </w:p>
    <w:p w14:paraId="08B445F4" w14:textId="77777777" w:rsidR="00AC2AC4" w:rsidRDefault="00AC2AC4" w:rsidP="008B702A">
      <w:pPr>
        <w:tabs>
          <w:tab w:val="left" w:pos="1701"/>
          <w:tab w:val="left" w:pos="6237"/>
        </w:tabs>
        <w:jc w:val="right"/>
        <w:rPr>
          <w:rFonts w:ascii="Calibri" w:eastAsia="Times New Roman" w:hAnsi="Calibri" w:cs="Times New Roman"/>
          <w:i/>
          <w:iCs/>
          <w:color w:val="622423"/>
        </w:rPr>
      </w:pPr>
    </w:p>
    <w:p w14:paraId="06EC4D41" w14:textId="77777777" w:rsidR="00AC2AC4" w:rsidRDefault="00AC2AC4" w:rsidP="008B702A">
      <w:pPr>
        <w:tabs>
          <w:tab w:val="left" w:pos="1701"/>
          <w:tab w:val="left" w:pos="6237"/>
        </w:tabs>
        <w:jc w:val="right"/>
        <w:rPr>
          <w:rFonts w:ascii="Calibri" w:eastAsia="Times New Roman" w:hAnsi="Calibri" w:cs="Times New Roman"/>
          <w:i/>
          <w:iCs/>
          <w:color w:val="622423"/>
        </w:rPr>
      </w:pPr>
    </w:p>
    <w:p w14:paraId="325C5F27" w14:textId="77777777" w:rsidR="00AC2AC4" w:rsidRDefault="00AC2AC4" w:rsidP="008B702A">
      <w:pPr>
        <w:tabs>
          <w:tab w:val="left" w:pos="1701"/>
          <w:tab w:val="left" w:pos="6237"/>
        </w:tabs>
        <w:jc w:val="right"/>
        <w:rPr>
          <w:rFonts w:ascii="Calibri" w:eastAsia="Times New Roman" w:hAnsi="Calibri" w:cs="Times New Roman"/>
          <w:i/>
          <w:iCs/>
          <w:color w:val="622423"/>
        </w:rPr>
      </w:pPr>
    </w:p>
    <w:p w14:paraId="1CBB18E9" w14:textId="77777777" w:rsidR="00AC2AC4" w:rsidRDefault="00AC2AC4" w:rsidP="008B702A">
      <w:pPr>
        <w:tabs>
          <w:tab w:val="left" w:pos="1701"/>
          <w:tab w:val="left" w:pos="6237"/>
        </w:tabs>
        <w:jc w:val="right"/>
        <w:rPr>
          <w:rFonts w:ascii="Calibri" w:eastAsia="Times New Roman" w:hAnsi="Calibri" w:cs="Times New Roman"/>
          <w:i/>
          <w:iCs/>
          <w:color w:val="622423"/>
        </w:rPr>
      </w:pPr>
    </w:p>
    <w:p w14:paraId="50B76FE5" w14:textId="77777777" w:rsidR="00AC2AC4" w:rsidRDefault="00AC2AC4" w:rsidP="008B702A">
      <w:pPr>
        <w:tabs>
          <w:tab w:val="left" w:pos="1701"/>
          <w:tab w:val="left" w:pos="6237"/>
        </w:tabs>
        <w:jc w:val="right"/>
        <w:rPr>
          <w:rFonts w:ascii="Calibri" w:eastAsia="Times New Roman" w:hAnsi="Calibri" w:cs="Times New Roman"/>
          <w:i/>
          <w:iCs/>
          <w:color w:val="622423"/>
        </w:rPr>
      </w:pPr>
    </w:p>
    <w:p w14:paraId="284C8872" w14:textId="77777777" w:rsidR="00A85D4C" w:rsidRPr="00C57A86" w:rsidRDefault="00A85D4C" w:rsidP="00A85D4C">
      <w:pPr>
        <w:pStyle w:val="Titre3"/>
        <w:rPr>
          <w:rStyle w:val="lev"/>
          <w:b w:val="0"/>
        </w:rPr>
      </w:pPr>
      <w:bookmarkStart w:id="78" w:name="_Toc183510184"/>
      <w:r w:rsidRPr="00C57A86">
        <w:rPr>
          <w:rStyle w:val="lev"/>
          <w:b w:val="0"/>
        </w:rPr>
        <w:lastRenderedPageBreak/>
        <w:t>LOT</w:t>
      </w:r>
      <w:r w:rsidR="000F71CC">
        <w:rPr>
          <w:rStyle w:val="lev"/>
          <w:b w:val="0"/>
        </w:rPr>
        <w:t>S</w:t>
      </w:r>
      <w:r w:rsidRPr="00C57A86">
        <w:rPr>
          <w:rStyle w:val="lev"/>
          <w:b w:val="0"/>
        </w:rPr>
        <w:t xml:space="preserve"> </w:t>
      </w:r>
      <w:r w:rsidR="00F35AC6">
        <w:rPr>
          <w:rStyle w:val="lev"/>
          <w:b w:val="0"/>
        </w:rPr>
        <w:t>8, 9</w:t>
      </w:r>
      <w:r w:rsidRPr="00C57A86">
        <w:rPr>
          <w:rStyle w:val="lev"/>
          <w:b w:val="0"/>
        </w:rPr>
        <w:t> : Matelas à air motorisés, pression alternée, basse pression continue, régulation automatique de pression</w:t>
      </w:r>
      <w:bookmarkEnd w:id="78"/>
    </w:p>
    <w:p w14:paraId="1B1B589B" w14:textId="77777777" w:rsidR="00A85D4C" w:rsidRPr="00F35AC6" w:rsidRDefault="00A85D4C" w:rsidP="00A85D4C">
      <w:pPr>
        <w:tabs>
          <w:tab w:val="left" w:pos="1701"/>
          <w:tab w:val="left" w:pos="6237"/>
        </w:tabs>
        <w:spacing w:after="0"/>
        <w:jc w:val="center"/>
        <w:rPr>
          <w:rFonts w:ascii="Cambria" w:eastAsia="Times New Roman" w:hAnsi="Cambria" w:cs="Arial"/>
          <w:bCs/>
          <w:color w:val="943634"/>
          <w:spacing w:val="5"/>
        </w:rPr>
      </w:pPr>
      <w:r w:rsidRPr="00F35AC6">
        <w:rPr>
          <w:rFonts w:ascii="Cambria" w:eastAsia="Times New Roman" w:hAnsi="Cambria" w:cs="Arial"/>
          <w:bCs/>
          <w:color w:val="943634"/>
          <w:spacing w:val="5"/>
        </w:rPr>
        <w:t>Toute case non renseignée aura la note « 0 ».</w:t>
      </w:r>
    </w:p>
    <w:p w14:paraId="0322E7F6" w14:textId="77777777" w:rsidR="00A85D4C" w:rsidRPr="00F35AC6" w:rsidRDefault="00A85D4C" w:rsidP="00A85D4C">
      <w:pPr>
        <w:tabs>
          <w:tab w:val="left" w:pos="1701"/>
          <w:tab w:val="left" w:pos="6237"/>
        </w:tabs>
        <w:spacing w:after="0"/>
        <w:ind w:right="-285"/>
        <w:jc w:val="center"/>
        <w:rPr>
          <w:rFonts w:ascii="Cambria" w:eastAsia="Times New Roman" w:hAnsi="Cambria" w:cs="Arial"/>
          <w:bCs/>
          <w:color w:val="943634"/>
          <w:spacing w:val="5"/>
        </w:rPr>
      </w:pPr>
      <w:r w:rsidRPr="00F35AC6">
        <w:rPr>
          <w:rFonts w:ascii="Cambria" w:eastAsia="Times New Roman" w:hAnsi="Cambria" w:cs="Arial"/>
          <w:bCs/>
          <w:color w:val="943634"/>
          <w:spacing w:val="5"/>
        </w:rPr>
        <w:t>Les renvois secs vers des fiches techniques sont interdits et auront la note « 0 » :</w:t>
      </w:r>
    </w:p>
    <w:p w14:paraId="6D297DF0" w14:textId="77777777" w:rsidR="00A85D4C" w:rsidRPr="00F35AC6" w:rsidRDefault="00A85D4C" w:rsidP="00A85D4C">
      <w:pPr>
        <w:tabs>
          <w:tab w:val="left" w:pos="284"/>
          <w:tab w:val="left" w:pos="6237"/>
        </w:tabs>
        <w:spacing w:after="0"/>
        <w:ind w:right="-285"/>
        <w:jc w:val="center"/>
        <w:rPr>
          <w:rFonts w:ascii="Cambria" w:eastAsia="Times New Roman" w:hAnsi="Cambria" w:cs="Arial"/>
          <w:bCs/>
          <w:color w:val="943634"/>
          <w:spacing w:val="5"/>
        </w:rPr>
      </w:pPr>
      <w:r w:rsidRPr="00F35AC6">
        <w:rPr>
          <w:rFonts w:ascii="Cambria" w:eastAsia="Times New Roman" w:hAnsi="Cambria" w:cs="Arial"/>
          <w:bCs/>
          <w:color w:val="943634"/>
          <w:spacing w:val="5"/>
        </w:rPr>
        <w:t>-</w:t>
      </w:r>
      <w:r w:rsidRPr="00F35AC6">
        <w:rPr>
          <w:rFonts w:ascii="Cambria" w:eastAsia="Times New Roman" w:hAnsi="Cambria" w:cs="Arial"/>
          <w:bCs/>
          <w:color w:val="943634"/>
          <w:spacing w:val="5"/>
        </w:rPr>
        <w:tab/>
        <w:t>les principaux éléments de réponse doivent figurer dans la colonne « réponse du candidat »,</w:t>
      </w:r>
    </w:p>
    <w:p w14:paraId="6BD15B85" w14:textId="77777777" w:rsidR="00A85D4C" w:rsidRPr="00F35AC6" w:rsidRDefault="00A85D4C" w:rsidP="00A85D4C">
      <w:pPr>
        <w:tabs>
          <w:tab w:val="left" w:pos="284"/>
          <w:tab w:val="left" w:pos="6237"/>
        </w:tabs>
        <w:spacing w:after="0"/>
        <w:ind w:right="-285"/>
        <w:jc w:val="center"/>
        <w:rPr>
          <w:rFonts w:ascii="Cambria" w:eastAsia="Times New Roman" w:hAnsi="Cambria" w:cs="Arial"/>
          <w:bCs/>
          <w:color w:val="943634"/>
          <w:spacing w:val="5"/>
        </w:rPr>
      </w:pPr>
      <w:r w:rsidRPr="00F35AC6">
        <w:rPr>
          <w:rFonts w:ascii="Cambria" w:eastAsia="Times New Roman" w:hAnsi="Cambria" w:cs="Arial"/>
          <w:bCs/>
          <w:color w:val="943634"/>
          <w:spacing w:val="5"/>
        </w:rPr>
        <w:t>-</w:t>
      </w:r>
      <w:r w:rsidRPr="00F35AC6">
        <w:rPr>
          <w:rFonts w:ascii="Cambria" w:eastAsia="Times New Roman" w:hAnsi="Cambria" w:cs="Arial"/>
          <w:bCs/>
          <w:color w:val="943634"/>
          <w:spacing w:val="5"/>
        </w:rPr>
        <w:tab/>
        <w:t>si un renvoi est nécessaire, la référence du document fourni, et le numéro de page doivent obligatoirement être mentionnés ;</w:t>
      </w:r>
    </w:p>
    <w:p w14:paraId="59B0ED7C" w14:textId="77777777" w:rsidR="00A85D4C" w:rsidRPr="00F35AC6" w:rsidRDefault="00A85D4C" w:rsidP="00A85D4C">
      <w:pPr>
        <w:tabs>
          <w:tab w:val="left" w:pos="284"/>
          <w:tab w:val="left" w:pos="6237"/>
        </w:tabs>
        <w:spacing w:after="0"/>
        <w:ind w:right="-285"/>
        <w:jc w:val="center"/>
        <w:rPr>
          <w:rFonts w:ascii="Cambria" w:eastAsia="Times New Roman" w:hAnsi="Cambria" w:cs="Arial"/>
          <w:bCs/>
          <w:color w:val="943634"/>
          <w:spacing w:val="5"/>
        </w:rPr>
      </w:pPr>
      <w:r w:rsidRPr="00F35AC6">
        <w:rPr>
          <w:rFonts w:ascii="Cambria" w:eastAsia="Times New Roman" w:hAnsi="Cambria" w:cs="Arial"/>
          <w:bCs/>
          <w:color w:val="943634"/>
          <w:spacing w:val="5"/>
        </w:rPr>
        <w:t>-</w:t>
      </w:r>
      <w:r w:rsidRPr="00F35AC6">
        <w:rPr>
          <w:rFonts w:ascii="Cambria" w:eastAsia="Times New Roman" w:hAnsi="Cambria" w:cs="Arial"/>
          <w:bCs/>
          <w:color w:val="943634"/>
          <w:spacing w:val="5"/>
        </w:rPr>
        <w:tab/>
        <w:t>Les questions non notées renvoient essentiellement aux exigences du CCTP. Une non-conformité au CCTP entraîne l’élimination de l’offre ;</w:t>
      </w:r>
    </w:p>
    <w:p w14:paraId="739384BC" w14:textId="77777777" w:rsidR="00A85D4C" w:rsidRPr="00F35AC6" w:rsidRDefault="00A85D4C" w:rsidP="00A85D4C">
      <w:pPr>
        <w:tabs>
          <w:tab w:val="left" w:pos="1701"/>
          <w:tab w:val="left" w:pos="6237"/>
        </w:tabs>
        <w:spacing w:after="0"/>
        <w:ind w:right="-285"/>
        <w:jc w:val="center"/>
        <w:rPr>
          <w:rFonts w:ascii="Cambria" w:eastAsia="Times New Roman" w:hAnsi="Cambria" w:cs="Arial"/>
          <w:bCs/>
          <w:color w:val="943634"/>
          <w:spacing w:val="5"/>
        </w:rPr>
      </w:pPr>
      <w:r w:rsidRPr="00F35AC6">
        <w:rPr>
          <w:rFonts w:ascii="Cambria" w:eastAsia="Times New Roman" w:hAnsi="Cambria" w:cs="Arial"/>
          <w:bCs/>
          <w:color w:val="943634"/>
          <w:spacing w:val="5"/>
        </w:rPr>
        <w:t>La longueur du texte de réponse est libre, veiller à sa bonne visibilité.</w:t>
      </w:r>
    </w:p>
    <w:p w14:paraId="7D582691" w14:textId="77777777" w:rsidR="00A85D4C" w:rsidRPr="00A85D4C" w:rsidRDefault="00A85D4C" w:rsidP="00A85D4C">
      <w:pPr>
        <w:tabs>
          <w:tab w:val="left" w:pos="1701"/>
          <w:tab w:val="left" w:pos="6237"/>
        </w:tabs>
        <w:spacing w:after="0"/>
        <w:jc w:val="center"/>
        <w:rPr>
          <w:rStyle w:val="lev"/>
          <w:b w:val="0"/>
          <w:highlight w:val="red"/>
        </w:rPr>
      </w:pPr>
    </w:p>
    <w:tbl>
      <w:tblPr>
        <w:tblStyle w:val="Grilleclaire-Accent1"/>
        <w:tblW w:w="9963" w:type="dxa"/>
        <w:shd w:val="clear" w:color="auto" w:fill="FFFFFF" w:themeFill="background1"/>
        <w:tblLayout w:type="fixed"/>
        <w:tblLook w:val="04A0" w:firstRow="1" w:lastRow="0" w:firstColumn="1" w:lastColumn="0" w:noHBand="0" w:noVBand="1"/>
      </w:tblPr>
      <w:tblGrid>
        <w:gridCol w:w="534"/>
        <w:gridCol w:w="3118"/>
        <w:gridCol w:w="1843"/>
        <w:gridCol w:w="1134"/>
        <w:gridCol w:w="3334"/>
      </w:tblGrid>
      <w:tr w:rsidR="00A85D4C" w:rsidRPr="00F35AC6" w14:paraId="227D46F3" w14:textId="77777777" w:rsidTr="006E2E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gridSpan w:val="2"/>
            <w:shd w:val="clear" w:color="auto" w:fill="DBE5F1" w:themeFill="accent1" w:themeFillTint="33"/>
          </w:tcPr>
          <w:p w14:paraId="39CC75B2" w14:textId="77777777" w:rsidR="00A85D4C" w:rsidRPr="00F35AC6" w:rsidRDefault="00A85D4C" w:rsidP="006E2EF4">
            <w:r w:rsidRPr="00F35AC6">
              <w:t>Questions</w:t>
            </w:r>
          </w:p>
        </w:tc>
        <w:tc>
          <w:tcPr>
            <w:tcW w:w="1843" w:type="dxa"/>
            <w:shd w:val="clear" w:color="auto" w:fill="DBE5F1" w:themeFill="accent1" w:themeFillTint="33"/>
          </w:tcPr>
          <w:p w14:paraId="73CC1297" w14:textId="77777777" w:rsidR="00A85D4C" w:rsidRPr="00F35AC6" w:rsidRDefault="00A85D4C" w:rsidP="006E2EF4">
            <w:pPr>
              <w:cnfStyle w:val="100000000000" w:firstRow="1" w:lastRow="0" w:firstColumn="0" w:lastColumn="0" w:oddVBand="0" w:evenVBand="0" w:oddHBand="0" w:evenHBand="0" w:firstRowFirstColumn="0" w:firstRowLastColumn="0" w:lastRowFirstColumn="0" w:lastRowLastColumn="0"/>
            </w:pPr>
            <w:r w:rsidRPr="00F35AC6">
              <w:t>Mode de réponse attendue</w:t>
            </w:r>
          </w:p>
        </w:tc>
        <w:tc>
          <w:tcPr>
            <w:tcW w:w="1134" w:type="dxa"/>
            <w:shd w:val="clear" w:color="auto" w:fill="DBE5F1" w:themeFill="accent1" w:themeFillTint="33"/>
          </w:tcPr>
          <w:p w14:paraId="76F21E64" w14:textId="77777777" w:rsidR="00A85D4C" w:rsidRPr="00F35AC6" w:rsidRDefault="00A85D4C" w:rsidP="006E2EF4">
            <w:pPr>
              <w:cnfStyle w:val="100000000000" w:firstRow="1" w:lastRow="0" w:firstColumn="0" w:lastColumn="0" w:oddVBand="0" w:evenVBand="0" w:oddHBand="0" w:evenHBand="0" w:firstRowFirstColumn="0" w:firstRowLastColumn="0" w:lastRowFirstColumn="0" w:lastRowLastColumn="0"/>
            </w:pPr>
            <w:r w:rsidRPr="00F35AC6">
              <w:t>Question notée</w:t>
            </w:r>
          </w:p>
        </w:tc>
        <w:tc>
          <w:tcPr>
            <w:tcW w:w="3334" w:type="dxa"/>
            <w:shd w:val="clear" w:color="auto" w:fill="DBE5F1" w:themeFill="accent1" w:themeFillTint="33"/>
          </w:tcPr>
          <w:p w14:paraId="4184E621" w14:textId="77777777" w:rsidR="00A85D4C" w:rsidRPr="00F35AC6" w:rsidRDefault="00A85D4C" w:rsidP="006E2EF4">
            <w:pPr>
              <w:cnfStyle w:val="100000000000" w:firstRow="1" w:lastRow="0" w:firstColumn="0" w:lastColumn="0" w:oddVBand="0" w:evenVBand="0" w:oddHBand="0" w:evenHBand="0" w:firstRowFirstColumn="0" w:firstRowLastColumn="0" w:lastRowFirstColumn="0" w:lastRowLastColumn="0"/>
            </w:pPr>
            <w:r w:rsidRPr="00F35AC6">
              <w:t>Réponse du candidat</w:t>
            </w:r>
          </w:p>
        </w:tc>
      </w:tr>
      <w:tr w:rsidR="00F35AC6" w:rsidRPr="00F35AC6" w14:paraId="55C3E706" w14:textId="77777777" w:rsidTr="006E2E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vMerge w:val="restart"/>
            <w:shd w:val="clear" w:color="auto" w:fill="FFFFFF" w:themeFill="background1"/>
          </w:tcPr>
          <w:p w14:paraId="3B178C47" w14:textId="77777777" w:rsidR="00F35AC6" w:rsidRPr="00F35AC6" w:rsidRDefault="00F35AC6" w:rsidP="006E2EF4">
            <w:pPr>
              <w:rPr>
                <w:color w:val="000000" w:themeColor="text1"/>
              </w:rPr>
            </w:pPr>
            <w:r w:rsidRPr="00F35AC6">
              <w:rPr>
                <w:color w:val="000000" w:themeColor="text1"/>
              </w:rPr>
              <w:t>1</w:t>
            </w:r>
          </w:p>
        </w:tc>
        <w:tc>
          <w:tcPr>
            <w:tcW w:w="3118" w:type="dxa"/>
            <w:shd w:val="clear" w:color="auto" w:fill="FFFFFF" w:themeFill="background1"/>
          </w:tcPr>
          <w:p w14:paraId="116D5BE2" w14:textId="77777777" w:rsidR="00F35AC6" w:rsidRPr="00F35AC6" w:rsidRDefault="00F35AC6" w:rsidP="006E2EF4">
            <w:pPr>
              <w:jc w:val="left"/>
              <w:cnfStyle w:val="000000100000" w:firstRow="0" w:lastRow="0" w:firstColumn="0" w:lastColumn="0" w:oddVBand="0" w:evenVBand="0" w:oddHBand="1" w:evenHBand="0" w:firstRowFirstColumn="0" w:firstRowLastColumn="0" w:lastRowFirstColumn="0" w:lastRowLastColumn="0"/>
              <w:rPr>
                <w:color w:val="000000" w:themeColor="text1"/>
                <w:sz w:val="20"/>
              </w:rPr>
            </w:pPr>
            <w:r w:rsidRPr="00F35AC6">
              <w:rPr>
                <w:color w:val="000000" w:themeColor="text1"/>
                <w:sz w:val="20"/>
              </w:rPr>
              <w:t>Le projet de catalogue personnalisé est fourni</w:t>
            </w:r>
          </w:p>
        </w:tc>
        <w:tc>
          <w:tcPr>
            <w:tcW w:w="1843" w:type="dxa"/>
            <w:shd w:val="clear" w:color="auto" w:fill="FFFFFF" w:themeFill="background1"/>
          </w:tcPr>
          <w:p w14:paraId="2B6AA9A5" w14:textId="77777777" w:rsidR="00F35AC6" w:rsidRPr="00F35AC6" w:rsidRDefault="00F35AC6" w:rsidP="006E2EF4">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Oui-non</w:t>
            </w:r>
          </w:p>
        </w:tc>
        <w:tc>
          <w:tcPr>
            <w:tcW w:w="1134" w:type="dxa"/>
            <w:shd w:val="clear" w:color="auto" w:fill="FFFFFF" w:themeFill="background1"/>
          </w:tcPr>
          <w:p w14:paraId="35FAEFCA" w14:textId="77777777" w:rsidR="00F35AC6" w:rsidRPr="00F35AC6" w:rsidRDefault="00F35AC6" w:rsidP="006E2EF4">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X</w:t>
            </w:r>
          </w:p>
        </w:tc>
        <w:tc>
          <w:tcPr>
            <w:tcW w:w="3334" w:type="dxa"/>
            <w:shd w:val="clear" w:color="auto" w:fill="FFFFFF" w:themeFill="background1"/>
          </w:tcPr>
          <w:p w14:paraId="76CDF1D8" w14:textId="77777777" w:rsidR="00F35AC6" w:rsidRPr="00F35AC6" w:rsidRDefault="00F35AC6" w:rsidP="006E2EF4">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sz w:val="20"/>
              </w:rPr>
            </w:pPr>
          </w:p>
        </w:tc>
      </w:tr>
      <w:tr w:rsidR="00F35AC6" w:rsidRPr="00F35AC6" w14:paraId="352C8560" w14:textId="77777777" w:rsidTr="006E2EF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vMerge/>
            <w:shd w:val="clear" w:color="auto" w:fill="FFFFFF" w:themeFill="background1"/>
          </w:tcPr>
          <w:p w14:paraId="5782BF40" w14:textId="77777777" w:rsidR="00F35AC6" w:rsidRPr="00F35AC6" w:rsidRDefault="00F35AC6" w:rsidP="006E2EF4">
            <w:pPr>
              <w:rPr>
                <w:color w:val="000000" w:themeColor="text1"/>
              </w:rPr>
            </w:pPr>
          </w:p>
        </w:tc>
        <w:tc>
          <w:tcPr>
            <w:tcW w:w="3118" w:type="dxa"/>
            <w:shd w:val="clear" w:color="auto" w:fill="FFFFFF" w:themeFill="background1"/>
          </w:tcPr>
          <w:p w14:paraId="4DEFCD92" w14:textId="77777777" w:rsidR="00F35AC6" w:rsidRPr="00F35AC6" w:rsidRDefault="00F35AC6" w:rsidP="00F35AC6">
            <w:pPr>
              <w:jc w:val="left"/>
              <w:cnfStyle w:val="000000010000" w:firstRow="0" w:lastRow="0" w:firstColumn="0" w:lastColumn="0" w:oddVBand="0" w:evenVBand="0" w:oddHBand="0" w:evenHBand="1" w:firstRowFirstColumn="0" w:firstRowLastColumn="0" w:lastRowFirstColumn="0" w:lastRowLastColumn="0"/>
              <w:rPr>
                <w:color w:val="000000" w:themeColor="text1"/>
                <w:sz w:val="20"/>
              </w:rPr>
            </w:pPr>
            <w:r w:rsidRPr="00F35AC6">
              <w:rPr>
                <w:color w:val="000000" w:themeColor="text1"/>
                <w:sz w:val="20"/>
              </w:rPr>
              <w:t>Le mémoire de présentation du plan d’organisation  est fourni</w:t>
            </w:r>
          </w:p>
        </w:tc>
        <w:tc>
          <w:tcPr>
            <w:tcW w:w="1843" w:type="dxa"/>
            <w:shd w:val="clear" w:color="auto" w:fill="FFFFFF" w:themeFill="background1"/>
          </w:tcPr>
          <w:p w14:paraId="03AE3348" w14:textId="77777777" w:rsidR="00F35AC6" w:rsidRPr="00F35AC6" w:rsidRDefault="00F35AC6" w:rsidP="006E2EF4">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sz w:val="20"/>
              </w:rPr>
            </w:pPr>
            <w:r>
              <w:rPr>
                <w:rStyle w:val="lev"/>
                <w:b w:val="0"/>
                <w:color w:val="000000" w:themeColor="text1"/>
                <w:sz w:val="20"/>
              </w:rPr>
              <w:t>Oui-non</w:t>
            </w:r>
          </w:p>
        </w:tc>
        <w:tc>
          <w:tcPr>
            <w:tcW w:w="1134" w:type="dxa"/>
            <w:shd w:val="clear" w:color="auto" w:fill="FFFFFF" w:themeFill="background1"/>
          </w:tcPr>
          <w:p w14:paraId="4CF21172" w14:textId="77777777" w:rsidR="00F35AC6" w:rsidRPr="00F35AC6" w:rsidRDefault="00F35AC6" w:rsidP="006E2EF4">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sz w:val="20"/>
              </w:rPr>
            </w:pPr>
            <w:r>
              <w:rPr>
                <w:rStyle w:val="lev"/>
                <w:b w:val="0"/>
                <w:color w:val="000000" w:themeColor="text1"/>
                <w:sz w:val="20"/>
              </w:rPr>
              <w:t>X</w:t>
            </w:r>
          </w:p>
        </w:tc>
        <w:tc>
          <w:tcPr>
            <w:tcW w:w="3334" w:type="dxa"/>
            <w:shd w:val="clear" w:color="auto" w:fill="FFFFFF" w:themeFill="background1"/>
          </w:tcPr>
          <w:p w14:paraId="7D941668" w14:textId="77777777" w:rsidR="00F35AC6" w:rsidRPr="00F35AC6" w:rsidRDefault="00F35AC6" w:rsidP="006E2EF4">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sz w:val="20"/>
              </w:rPr>
            </w:pPr>
          </w:p>
        </w:tc>
      </w:tr>
      <w:tr w:rsidR="00F35AC6" w:rsidRPr="00F35AC6" w14:paraId="0687DDBD" w14:textId="77777777" w:rsidTr="006E2E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vMerge w:val="restart"/>
            <w:shd w:val="clear" w:color="auto" w:fill="FFFFFF" w:themeFill="background1"/>
          </w:tcPr>
          <w:p w14:paraId="08057571" w14:textId="77777777" w:rsidR="00F35AC6" w:rsidRPr="00F35AC6" w:rsidRDefault="00F35AC6" w:rsidP="006E2EF4">
            <w:pPr>
              <w:rPr>
                <w:rFonts w:cs="Arial"/>
                <w:color w:val="000000" w:themeColor="text1"/>
              </w:rPr>
            </w:pPr>
            <w:r w:rsidRPr="00F35AC6">
              <w:rPr>
                <w:rFonts w:cs="Arial"/>
                <w:color w:val="000000" w:themeColor="text1"/>
              </w:rPr>
              <w:t>2</w:t>
            </w:r>
          </w:p>
        </w:tc>
        <w:tc>
          <w:tcPr>
            <w:tcW w:w="3118" w:type="dxa"/>
            <w:shd w:val="clear" w:color="auto" w:fill="FFFFFF" w:themeFill="background1"/>
          </w:tcPr>
          <w:p w14:paraId="5477210E" w14:textId="77777777" w:rsidR="00F35AC6" w:rsidRPr="00F35AC6" w:rsidRDefault="00F35AC6" w:rsidP="00F35AC6">
            <w:pPr>
              <w:jc w:val="left"/>
              <w:cnfStyle w:val="000000100000" w:firstRow="0" w:lastRow="0" w:firstColumn="0" w:lastColumn="0" w:oddVBand="0" w:evenVBand="0" w:oddHBand="1" w:evenHBand="0" w:firstRowFirstColumn="0" w:firstRowLastColumn="0" w:lastRowFirstColumn="0" w:lastRowLastColumn="0"/>
              <w:rPr>
                <w:color w:val="000000" w:themeColor="text1"/>
                <w:sz w:val="20"/>
              </w:rPr>
            </w:pPr>
            <w:r w:rsidRPr="00F35AC6">
              <w:rPr>
                <w:rFonts w:cs="Arial"/>
                <w:color w:val="000000" w:themeColor="text1"/>
                <w:sz w:val="20"/>
              </w:rPr>
              <w:t>Dénomination commerciale : ligne 1 et 2 du BPU</w:t>
            </w:r>
          </w:p>
        </w:tc>
        <w:tc>
          <w:tcPr>
            <w:tcW w:w="1843" w:type="dxa"/>
            <w:shd w:val="clear" w:color="auto" w:fill="FFFFFF" w:themeFill="background1"/>
          </w:tcPr>
          <w:p w14:paraId="793BE7FB" w14:textId="77777777" w:rsidR="00F35AC6" w:rsidRPr="00F35AC6" w:rsidRDefault="00F35AC6" w:rsidP="006E2EF4">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Préciser</w:t>
            </w:r>
          </w:p>
        </w:tc>
        <w:tc>
          <w:tcPr>
            <w:tcW w:w="1134" w:type="dxa"/>
            <w:shd w:val="clear" w:color="auto" w:fill="D9D9D9" w:themeFill="background1" w:themeFillShade="D9"/>
          </w:tcPr>
          <w:p w14:paraId="0A3F767B" w14:textId="77777777" w:rsidR="00F35AC6" w:rsidRPr="00F35AC6" w:rsidRDefault="00F35AC6" w:rsidP="006E2EF4">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Non</w:t>
            </w:r>
          </w:p>
        </w:tc>
        <w:tc>
          <w:tcPr>
            <w:tcW w:w="3334" w:type="dxa"/>
            <w:shd w:val="clear" w:color="auto" w:fill="FFFFFF" w:themeFill="background1"/>
          </w:tcPr>
          <w:p w14:paraId="3FB10E8C" w14:textId="77777777" w:rsidR="00F35AC6" w:rsidRPr="00F35AC6" w:rsidRDefault="00F35AC6" w:rsidP="006E2EF4">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sz w:val="20"/>
              </w:rPr>
            </w:pPr>
          </w:p>
        </w:tc>
      </w:tr>
      <w:tr w:rsidR="00F35AC6" w:rsidRPr="00F35AC6" w14:paraId="23C38902" w14:textId="77777777" w:rsidTr="006E2EF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vMerge/>
            <w:shd w:val="clear" w:color="auto" w:fill="FFFFFF" w:themeFill="background1"/>
          </w:tcPr>
          <w:p w14:paraId="25525D13" w14:textId="77777777" w:rsidR="00F35AC6" w:rsidRPr="00F35AC6" w:rsidRDefault="00F35AC6" w:rsidP="00F35AC6">
            <w:pPr>
              <w:rPr>
                <w:rFonts w:cs="Arial"/>
                <w:color w:val="000000" w:themeColor="text1"/>
              </w:rPr>
            </w:pPr>
          </w:p>
        </w:tc>
        <w:tc>
          <w:tcPr>
            <w:tcW w:w="3118" w:type="dxa"/>
            <w:shd w:val="clear" w:color="auto" w:fill="FFFFFF" w:themeFill="background1"/>
          </w:tcPr>
          <w:p w14:paraId="63C96B55" w14:textId="77777777" w:rsidR="00F35AC6" w:rsidRPr="00F35AC6" w:rsidRDefault="00F35AC6" w:rsidP="00F35AC6">
            <w:pPr>
              <w:jc w:val="left"/>
              <w:cnfStyle w:val="000000010000" w:firstRow="0" w:lastRow="0" w:firstColumn="0" w:lastColumn="0" w:oddVBand="0" w:evenVBand="0" w:oddHBand="0" w:evenHBand="1" w:firstRowFirstColumn="0" w:firstRowLastColumn="0" w:lastRowFirstColumn="0" w:lastRowLastColumn="0"/>
              <w:rPr>
                <w:rFonts w:cs="Arial"/>
                <w:color w:val="000000" w:themeColor="text1"/>
                <w:sz w:val="20"/>
              </w:rPr>
            </w:pPr>
            <w:r w:rsidRPr="00F35AC6">
              <w:rPr>
                <w:rFonts w:cs="Arial"/>
                <w:color w:val="000000" w:themeColor="text1"/>
                <w:sz w:val="20"/>
              </w:rPr>
              <w:t>Ligne 3 et 4 du BPU</w:t>
            </w:r>
          </w:p>
        </w:tc>
        <w:tc>
          <w:tcPr>
            <w:tcW w:w="1843" w:type="dxa"/>
            <w:shd w:val="clear" w:color="auto" w:fill="FFFFFF" w:themeFill="background1"/>
          </w:tcPr>
          <w:p w14:paraId="41277605" w14:textId="77777777" w:rsidR="00F35AC6" w:rsidRPr="00F35AC6" w:rsidRDefault="00F35AC6" w:rsidP="00F35AC6">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sz w:val="20"/>
              </w:rPr>
            </w:pPr>
            <w:r w:rsidRPr="00F35AC6">
              <w:rPr>
                <w:rStyle w:val="lev"/>
                <w:b w:val="0"/>
                <w:color w:val="000000" w:themeColor="text1"/>
                <w:sz w:val="20"/>
              </w:rPr>
              <w:t>Préciser</w:t>
            </w:r>
          </w:p>
        </w:tc>
        <w:tc>
          <w:tcPr>
            <w:tcW w:w="1134" w:type="dxa"/>
            <w:shd w:val="clear" w:color="auto" w:fill="D9D9D9" w:themeFill="background1" w:themeFillShade="D9"/>
          </w:tcPr>
          <w:p w14:paraId="21E76500" w14:textId="77777777" w:rsidR="00F35AC6" w:rsidRPr="00F35AC6" w:rsidRDefault="00F35AC6" w:rsidP="00F35AC6">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sz w:val="20"/>
              </w:rPr>
            </w:pPr>
          </w:p>
        </w:tc>
        <w:tc>
          <w:tcPr>
            <w:tcW w:w="3334" w:type="dxa"/>
            <w:shd w:val="clear" w:color="auto" w:fill="FFFFFF" w:themeFill="background1"/>
          </w:tcPr>
          <w:p w14:paraId="451A79E8" w14:textId="77777777" w:rsidR="00F35AC6" w:rsidRPr="00F35AC6" w:rsidRDefault="00F35AC6" w:rsidP="00F35AC6">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sz w:val="20"/>
              </w:rPr>
            </w:pPr>
          </w:p>
        </w:tc>
      </w:tr>
      <w:tr w:rsidR="00F35AC6" w:rsidRPr="00F35AC6" w14:paraId="4C9F416C" w14:textId="77777777" w:rsidTr="006E2E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vMerge/>
            <w:shd w:val="clear" w:color="auto" w:fill="FFFFFF" w:themeFill="background1"/>
          </w:tcPr>
          <w:p w14:paraId="1F6BCF65" w14:textId="77777777" w:rsidR="00F35AC6" w:rsidRPr="00F35AC6" w:rsidRDefault="00F35AC6" w:rsidP="00F35AC6">
            <w:pPr>
              <w:rPr>
                <w:rFonts w:cs="Arial"/>
                <w:color w:val="000000" w:themeColor="text1"/>
              </w:rPr>
            </w:pPr>
          </w:p>
        </w:tc>
        <w:tc>
          <w:tcPr>
            <w:tcW w:w="3118" w:type="dxa"/>
            <w:shd w:val="clear" w:color="auto" w:fill="FFFFFF" w:themeFill="background1"/>
          </w:tcPr>
          <w:p w14:paraId="06001BFA" w14:textId="77777777" w:rsidR="00F35AC6" w:rsidRPr="00F35AC6" w:rsidRDefault="00F35AC6" w:rsidP="00F35AC6">
            <w:pPr>
              <w:jc w:val="left"/>
              <w:cnfStyle w:val="000000100000" w:firstRow="0" w:lastRow="0" w:firstColumn="0" w:lastColumn="0" w:oddVBand="0" w:evenVBand="0" w:oddHBand="1" w:evenHBand="0" w:firstRowFirstColumn="0" w:firstRowLastColumn="0" w:lastRowFirstColumn="0" w:lastRowLastColumn="0"/>
              <w:rPr>
                <w:rFonts w:cs="Arial"/>
                <w:color w:val="000000" w:themeColor="text1"/>
                <w:sz w:val="20"/>
              </w:rPr>
            </w:pPr>
            <w:r w:rsidRPr="00F35AC6">
              <w:rPr>
                <w:rFonts w:cs="Arial"/>
                <w:color w:val="000000" w:themeColor="text1"/>
                <w:sz w:val="20"/>
              </w:rPr>
              <w:t>Ligne 5 et 6 du BPU</w:t>
            </w:r>
          </w:p>
        </w:tc>
        <w:tc>
          <w:tcPr>
            <w:tcW w:w="1843" w:type="dxa"/>
            <w:shd w:val="clear" w:color="auto" w:fill="FFFFFF" w:themeFill="background1"/>
          </w:tcPr>
          <w:p w14:paraId="4D3E07D5" w14:textId="77777777" w:rsidR="00F35AC6" w:rsidRPr="00F35AC6" w:rsidRDefault="00F35AC6" w:rsidP="00F35AC6">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Préciser</w:t>
            </w:r>
          </w:p>
        </w:tc>
        <w:tc>
          <w:tcPr>
            <w:tcW w:w="1134" w:type="dxa"/>
            <w:shd w:val="clear" w:color="auto" w:fill="D9D9D9" w:themeFill="background1" w:themeFillShade="D9"/>
          </w:tcPr>
          <w:p w14:paraId="5FBF5131" w14:textId="77777777" w:rsidR="00F35AC6" w:rsidRPr="00F35AC6" w:rsidRDefault="00F35AC6" w:rsidP="00F35AC6">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sz w:val="20"/>
              </w:rPr>
            </w:pPr>
          </w:p>
        </w:tc>
        <w:tc>
          <w:tcPr>
            <w:tcW w:w="3334" w:type="dxa"/>
            <w:shd w:val="clear" w:color="auto" w:fill="FFFFFF" w:themeFill="background1"/>
          </w:tcPr>
          <w:p w14:paraId="499AA456" w14:textId="77777777" w:rsidR="00F35AC6" w:rsidRPr="00F35AC6" w:rsidRDefault="00F35AC6" w:rsidP="00F35AC6">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sz w:val="20"/>
              </w:rPr>
            </w:pPr>
          </w:p>
        </w:tc>
      </w:tr>
      <w:tr w:rsidR="00F35AC6" w:rsidRPr="00F35AC6" w14:paraId="67846CC6" w14:textId="77777777" w:rsidTr="006E2EF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vMerge w:val="restart"/>
            <w:shd w:val="clear" w:color="auto" w:fill="FFFFFF" w:themeFill="background1"/>
          </w:tcPr>
          <w:p w14:paraId="149D9F55" w14:textId="77777777" w:rsidR="00F35AC6" w:rsidRPr="00F35AC6" w:rsidRDefault="00F35AC6" w:rsidP="006E2EF4">
            <w:pPr>
              <w:rPr>
                <w:rFonts w:cs="Arial"/>
                <w:color w:val="000000" w:themeColor="text1"/>
              </w:rPr>
            </w:pPr>
            <w:r w:rsidRPr="00F35AC6">
              <w:rPr>
                <w:rFonts w:cs="Arial"/>
                <w:color w:val="000000" w:themeColor="text1"/>
              </w:rPr>
              <w:t>3</w:t>
            </w:r>
          </w:p>
        </w:tc>
        <w:tc>
          <w:tcPr>
            <w:tcW w:w="3118" w:type="dxa"/>
            <w:shd w:val="clear" w:color="auto" w:fill="FFFFFF" w:themeFill="background1"/>
          </w:tcPr>
          <w:p w14:paraId="7DF64436" w14:textId="77777777" w:rsidR="00F35AC6" w:rsidRPr="00F35AC6" w:rsidRDefault="00F35AC6" w:rsidP="006E2EF4">
            <w:pPr>
              <w:jc w:val="left"/>
              <w:cnfStyle w:val="000000010000" w:firstRow="0" w:lastRow="0" w:firstColumn="0" w:lastColumn="0" w:oddVBand="0" w:evenVBand="0" w:oddHBand="0" w:evenHBand="1" w:firstRowFirstColumn="0" w:firstRowLastColumn="0" w:lastRowFirstColumn="0" w:lastRowLastColumn="0"/>
              <w:rPr>
                <w:rFonts w:cs="Arial"/>
                <w:color w:val="000000" w:themeColor="text1"/>
                <w:sz w:val="20"/>
              </w:rPr>
            </w:pPr>
            <w:r w:rsidRPr="00F35AC6">
              <w:rPr>
                <w:rFonts w:cs="Arial"/>
                <w:color w:val="000000" w:themeColor="text1"/>
                <w:sz w:val="20"/>
              </w:rPr>
              <w:t>Date de début de commercialisation ligne 1 et 2 du BPU</w:t>
            </w:r>
          </w:p>
        </w:tc>
        <w:tc>
          <w:tcPr>
            <w:tcW w:w="1843" w:type="dxa"/>
            <w:shd w:val="clear" w:color="auto" w:fill="FFFFFF" w:themeFill="background1"/>
          </w:tcPr>
          <w:p w14:paraId="6BA3BEA1" w14:textId="77777777" w:rsidR="00F35AC6" w:rsidRPr="00F35AC6" w:rsidRDefault="00F35AC6" w:rsidP="006E2EF4">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sz w:val="20"/>
              </w:rPr>
            </w:pPr>
            <w:r w:rsidRPr="00F35AC6">
              <w:rPr>
                <w:rStyle w:val="lev"/>
                <w:b w:val="0"/>
                <w:color w:val="000000" w:themeColor="text1"/>
                <w:sz w:val="20"/>
              </w:rPr>
              <w:t>Préciser</w:t>
            </w:r>
          </w:p>
        </w:tc>
        <w:tc>
          <w:tcPr>
            <w:tcW w:w="1134" w:type="dxa"/>
            <w:shd w:val="clear" w:color="auto" w:fill="D9D9D9" w:themeFill="background1" w:themeFillShade="D9"/>
          </w:tcPr>
          <w:p w14:paraId="03D51FCD" w14:textId="77777777" w:rsidR="00F35AC6" w:rsidRPr="00F35AC6" w:rsidRDefault="00F35AC6" w:rsidP="006E2EF4">
            <w:pPr>
              <w:cnfStyle w:val="000000010000" w:firstRow="0" w:lastRow="0" w:firstColumn="0" w:lastColumn="0" w:oddVBand="0" w:evenVBand="0" w:oddHBand="0" w:evenHBand="1" w:firstRowFirstColumn="0" w:firstRowLastColumn="0" w:lastRowFirstColumn="0" w:lastRowLastColumn="0"/>
              <w:rPr>
                <w:sz w:val="20"/>
              </w:rPr>
            </w:pPr>
            <w:r w:rsidRPr="00F35AC6">
              <w:rPr>
                <w:rStyle w:val="lev"/>
                <w:b w:val="0"/>
                <w:color w:val="000000" w:themeColor="text1"/>
                <w:sz w:val="20"/>
              </w:rPr>
              <w:t>Non</w:t>
            </w:r>
          </w:p>
        </w:tc>
        <w:tc>
          <w:tcPr>
            <w:tcW w:w="3334" w:type="dxa"/>
            <w:shd w:val="clear" w:color="auto" w:fill="FFFFFF" w:themeFill="background1"/>
          </w:tcPr>
          <w:p w14:paraId="2231B1F3" w14:textId="77777777" w:rsidR="00F35AC6" w:rsidRPr="00F35AC6" w:rsidRDefault="00F35AC6" w:rsidP="006E2EF4">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sz w:val="20"/>
              </w:rPr>
            </w:pPr>
          </w:p>
        </w:tc>
      </w:tr>
      <w:tr w:rsidR="00F35AC6" w:rsidRPr="00F35AC6" w14:paraId="0A39F34F" w14:textId="77777777" w:rsidTr="006E2E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vMerge/>
            <w:shd w:val="clear" w:color="auto" w:fill="FFFFFF" w:themeFill="background1"/>
          </w:tcPr>
          <w:p w14:paraId="5E4DDC4B" w14:textId="77777777" w:rsidR="00F35AC6" w:rsidRPr="00F35AC6" w:rsidRDefault="00F35AC6" w:rsidP="00F35AC6">
            <w:pPr>
              <w:rPr>
                <w:rFonts w:cs="Arial"/>
                <w:color w:val="000000" w:themeColor="text1"/>
              </w:rPr>
            </w:pPr>
          </w:p>
        </w:tc>
        <w:tc>
          <w:tcPr>
            <w:tcW w:w="3118" w:type="dxa"/>
            <w:shd w:val="clear" w:color="auto" w:fill="FFFFFF" w:themeFill="background1"/>
          </w:tcPr>
          <w:p w14:paraId="6C090674" w14:textId="77777777" w:rsidR="00F35AC6" w:rsidRPr="00F35AC6" w:rsidRDefault="00F35AC6" w:rsidP="00F35AC6">
            <w:pPr>
              <w:jc w:val="left"/>
              <w:cnfStyle w:val="000000100000" w:firstRow="0" w:lastRow="0" w:firstColumn="0" w:lastColumn="0" w:oddVBand="0" w:evenVBand="0" w:oddHBand="1" w:evenHBand="0" w:firstRowFirstColumn="0" w:firstRowLastColumn="0" w:lastRowFirstColumn="0" w:lastRowLastColumn="0"/>
              <w:rPr>
                <w:rFonts w:cs="Arial"/>
                <w:color w:val="000000" w:themeColor="text1"/>
                <w:sz w:val="20"/>
              </w:rPr>
            </w:pPr>
            <w:r w:rsidRPr="00F35AC6">
              <w:rPr>
                <w:rFonts w:cs="Arial"/>
                <w:color w:val="000000" w:themeColor="text1"/>
                <w:sz w:val="20"/>
              </w:rPr>
              <w:t>Ligne 3 et 4 du BPU</w:t>
            </w:r>
          </w:p>
        </w:tc>
        <w:tc>
          <w:tcPr>
            <w:tcW w:w="1843" w:type="dxa"/>
            <w:shd w:val="clear" w:color="auto" w:fill="FFFFFF" w:themeFill="background1"/>
          </w:tcPr>
          <w:p w14:paraId="31498ED8" w14:textId="77777777" w:rsidR="00F35AC6" w:rsidRPr="00F35AC6" w:rsidRDefault="00F35AC6" w:rsidP="00F35AC6">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Préciser</w:t>
            </w:r>
          </w:p>
        </w:tc>
        <w:tc>
          <w:tcPr>
            <w:tcW w:w="1134" w:type="dxa"/>
            <w:shd w:val="clear" w:color="auto" w:fill="D9D9D9" w:themeFill="background1" w:themeFillShade="D9"/>
          </w:tcPr>
          <w:p w14:paraId="6DF9D44D" w14:textId="77777777" w:rsidR="00F35AC6" w:rsidRPr="00F35AC6" w:rsidRDefault="00F35AC6" w:rsidP="00F35AC6">
            <w:pPr>
              <w:cnfStyle w:val="000000100000" w:firstRow="0" w:lastRow="0" w:firstColumn="0" w:lastColumn="0" w:oddVBand="0" w:evenVBand="0" w:oddHBand="1" w:evenHBand="0" w:firstRowFirstColumn="0" w:firstRowLastColumn="0" w:lastRowFirstColumn="0" w:lastRowLastColumn="0"/>
              <w:rPr>
                <w:rStyle w:val="lev"/>
                <w:b w:val="0"/>
                <w:color w:val="000000" w:themeColor="text1"/>
                <w:sz w:val="20"/>
              </w:rPr>
            </w:pPr>
          </w:p>
        </w:tc>
        <w:tc>
          <w:tcPr>
            <w:tcW w:w="3334" w:type="dxa"/>
            <w:shd w:val="clear" w:color="auto" w:fill="FFFFFF" w:themeFill="background1"/>
          </w:tcPr>
          <w:p w14:paraId="24527407" w14:textId="77777777" w:rsidR="00F35AC6" w:rsidRPr="00F35AC6" w:rsidRDefault="00F35AC6" w:rsidP="00F35AC6">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sz w:val="20"/>
              </w:rPr>
            </w:pPr>
          </w:p>
        </w:tc>
      </w:tr>
      <w:tr w:rsidR="00F35AC6" w:rsidRPr="00F35AC6" w14:paraId="3F2CCC72" w14:textId="77777777" w:rsidTr="006E2EF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vMerge/>
            <w:shd w:val="clear" w:color="auto" w:fill="FFFFFF" w:themeFill="background1"/>
          </w:tcPr>
          <w:p w14:paraId="6C37CB1A" w14:textId="77777777" w:rsidR="00F35AC6" w:rsidRPr="00F35AC6" w:rsidRDefault="00F35AC6" w:rsidP="00F35AC6">
            <w:pPr>
              <w:rPr>
                <w:rFonts w:cs="Arial"/>
                <w:color w:val="000000" w:themeColor="text1"/>
              </w:rPr>
            </w:pPr>
          </w:p>
        </w:tc>
        <w:tc>
          <w:tcPr>
            <w:tcW w:w="3118" w:type="dxa"/>
            <w:shd w:val="clear" w:color="auto" w:fill="FFFFFF" w:themeFill="background1"/>
          </w:tcPr>
          <w:p w14:paraId="3377A77F" w14:textId="77777777" w:rsidR="00F35AC6" w:rsidRPr="00F35AC6" w:rsidRDefault="00F35AC6" w:rsidP="00F35AC6">
            <w:pPr>
              <w:jc w:val="left"/>
              <w:cnfStyle w:val="000000010000" w:firstRow="0" w:lastRow="0" w:firstColumn="0" w:lastColumn="0" w:oddVBand="0" w:evenVBand="0" w:oddHBand="0" w:evenHBand="1" w:firstRowFirstColumn="0" w:firstRowLastColumn="0" w:lastRowFirstColumn="0" w:lastRowLastColumn="0"/>
              <w:rPr>
                <w:rFonts w:cs="Arial"/>
                <w:color w:val="000000" w:themeColor="text1"/>
                <w:sz w:val="20"/>
              </w:rPr>
            </w:pPr>
            <w:r w:rsidRPr="00F35AC6">
              <w:rPr>
                <w:rFonts w:cs="Arial"/>
                <w:color w:val="000000" w:themeColor="text1"/>
                <w:sz w:val="20"/>
              </w:rPr>
              <w:t>Ligne 5 et 6 du BPU</w:t>
            </w:r>
          </w:p>
        </w:tc>
        <w:tc>
          <w:tcPr>
            <w:tcW w:w="1843" w:type="dxa"/>
            <w:shd w:val="clear" w:color="auto" w:fill="FFFFFF" w:themeFill="background1"/>
          </w:tcPr>
          <w:p w14:paraId="10618124" w14:textId="77777777" w:rsidR="00F35AC6" w:rsidRPr="00F35AC6" w:rsidRDefault="00F35AC6" w:rsidP="00F35AC6">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sz w:val="20"/>
              </w:rPr>
            </w:pPr>
            <w:r w:rsidRPr="00F35AC6">
              <w:rPr>
                <w:rStyle w:val="lev"/>
                <w:b w:val="0"/>
                <w:color w:val="000000" w:themeColor="text1"/>
                <w:sz w:val="20"/>
              </w:rPr>
              <w:t>Préciser</w:t>
            </w:r>
          </w:p>
        </w:tc>
        <w:tc>
          <w:tcPr>
            <w:tcW w:w="1134" w:type="dxa"/>
            <w:shd w:val="clear" w:color="auto" w:fill="D9D9D9" w:themeFill="background1" w:themeFillShade="D9"/>
          </w:tcPr>
          <w:p w14:paraId="07A3F8EE" w14:textId="77777777" w:rsidR="00F35AC6" w:rsidRPr="00F35AC6" w:rsidRDefault="00F35AC6" w:rsidP="00F35AC6">
            <w:pPr>
              <w:cnfStyle w:val="000000010000" w:firstRow="0" w:lastRow="0" w:firstColumn="0" w:lastColumn="0" w:oddVBand="0" w:evenVBand="0" w:oddHBand="0" w:evenHBand="1" w:firstRowFirstColumn="0" w:firstRowLastColumn="0" w:lastRowFirstColumn="0" w:lastRowLastColumn="0"/>
              <w:rPr>
                <w:rStyle w:val="lev"/>
                <w:b w:val="0"/>
                <w:color w:val="000000" w:themeColor="text1"/>
                <w:sz w:val="20"/>
              </w:rPr>
            </w:pPr>
          </w:p>
        </w:tc>
        <w:tc>
          <w:tcPr>
            <w:tcW w:w="3334" w:type="dxa"/>
            <w:shd w:val="clear" w:color="auto" w:fill="FFFFFF" w:themeFill="background1"/>
          </w:tcPr>
          <w:p w14:paraId="38917470" w14:textId="77777777" w:rsidR="00F35AC6" w:rsidRPr="00F35AC6" w:rsidRDefault="00F35AC6" w:rsidP="00F35AC6">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sz w:val="20"/>
              </w:rPr>
            </w:pPr>
          </w:p>
        </w:tc>
      </w:tr>
      <w:tr w:rsidR="00A85D4C" w:rsidRPr="00F35AC6" w14:paraId="6C0A67B4" w14:textId="77777777" w:rsidTr="006E2E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34AC1080" w14:textId="77777777" w:rsidR="00A85D4C" w:rsidRPr="00F35AC6" w:rsidRDefault="00A85D4C" w:rsidP="006E2EF4">
            <w:pPr>
              <w:rPr>
                <w:rFonts w:cs="Arial"/>
                <w:color w:val="000000" w:themeColor="text1"/>
              </w:rPr>
            </w:pPr>
            <w:r w:rsidRPr="00F35AC6">
              <w:rPr>
                <w:rFonts w:cs="Arial"/>
                <w:color w:val="000000" w:themeColor="text1"/>
              </w:rPr>
              <w:t>4</w:t>
            </w:r>
          </w:p>
        </w:tc>
        <w:tc>
          <w:tcPr>
            <w:tcW w:w="3118" w:type="dxa"/>
            <w:shd w:val="clear" w:color="auto" w:fill="FFFFFF" w:themeFill="background1"/>
          </w:tcPr>
          <w:p w14:paraId="4801C53B" w14:textId="77777777" w:rsidR="00A85D4C" w:rsidRPr="00F35AC6" w:rsidRDefault="00A85D4C" w:rsidP="006E2EF4">
            <w:pPr>
              <w:jc w:val="left"/>
              <w:cnfStyle w:val="000000100000" w:firstRow="0" w:lastRow="0" w:firstColumn="0" w:lastColumn="0" w:oddVBand="0" w:evenVBand="0" w:oddHBand="1" w:evenHBand="0" w:firstRowFirstColumn="0" w:firstRowLastColumn="0" w:lastRowFirstColumn="0" w:lastRowLastColumn="0"/>
              <w:rPr>
                <w:rFonts w:cs="Arial"/>
                <w:color w:val="000000" w:themeColor="text1"/>
                <w:sz w:val="20"/>
              </w:rPr>
            </w:pPr>
            <w:r w:rsidRPr="00F35AC6">
              <w:rPr>
                <w:rFonts w:cs="Arial"/>
                <w:color w:val="000000" w:themeColor="text1"/>
                <w:sz w:val="20"/>
              </w:rPr>
              <w:t>Lieu de fabrication</w:t>
            </w:r>
          </w:p>
        </w:tc>
        <w:tc>
          <w:tcPr>
            <w:tcW w:w="1843" w:type="dxa"/>
            <w:shd w:val="clear" w:color="auto" w:fill="FFFFFF" w:themeFill="background1"/>
          </w:tcPr>
          <w:p w14:paraId="06F85442" w14:textId="77777777" w:rsidR="00A85D4C" w:rsidRPr="00F35AC6" w:rsidRDefault="00A85D4C" w:rsidP="006E2EF4">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Préciser</w:t>
            </w:r>
          </w:p>
        </w:tc>
        <w:tc>
          <w:tcPr>
            <w:tcW w:w="1134" w:type="dxa"/>
            <w:shd w:val="clear" w:color="auto" w:fill="D9D9D9" w:themeFill="background1" w:themeFillShade="D9"/>
          </w:tcPr>
          <w:p w14:paraId="7FC52A0F" w14:textId="77777777" w:rsidR="00A85D4C" w:rsidRPr="00F35AC6" w:rsidRDefault="00A85D4C" w:rsidP="006E2EF4">
            <w:pPr>
              <w:cnfStyle w:val="000000100000" w:firstRow="0" w:lastRow="0" w:firstColumn="0" w:lastColumn="0" w:oddVBand="0" w:evenVBand="0" w:oddHBand="1" w:evenHBand="0" w:firstRowFirstColumn="0" w:firstRowLastColumn="0" w:lastRowFirstColumn="0" w:lastRowLastColumn="0"/>
              <w:rPr>
                <w:sz w:val="20"/>
              </w:rPr>
            </w:pPr>
            <w:r w:rsidRPr="00F35AC6">
              <w:rPr>
                <w:rStyle w:val="lev"/>
                <w:b w:val="0"/>
                <w:color w:val="000000" w:themeColor="text1"/>
                <w:sz w:val="20"/>
              </w:rPr>
              <w:t>Non</w:t>
            </w:r>
          </w:p>
        </w:tc>
        <w:tc>
          <w:tcPr>
            <w:tcW w:w="3334" w:type="dxa"/>
            <w:shd w:val="clear" w:color="auto" w:fill="FFFFFF" w:themeFill="background1"/>
          </w:tcPr>
          <w:p w14:paraId="49EB8998" w14:textId="77777777" w:rsidR="00A85D4C" w:rsidRPr="00F35AC6" w:rsidRDefault="00A85D4C" w:rsidP="006E2EF4">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sz w:val="20"/>
              </w:rPr>
            </w:pPr>
          </w:p>
        </w:tc>
      </w:tr>
      <w:tr w:rsidR="00A85D4C" w:rsidRPr="00F35AC6" w14:paraId="3956B31C" w14:textId="77777777" w:rsidTr="006E2EF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66395C46" w14:textId="77777777" w:rsidR="00A85D4C" w:rsidRPr="00F35AC6" w:rsidRDefault="00A85D4C" w:rsidP="006E2EF4">
            <w:pPr>
              <w:rPr>
                <w:rFonts w:cs="Arial"/>
                <w:color w:val="000000" w:themeColor="text1"/>
              </w:rPr>
            </w:pPr>
            <w:r w:rsidRPr="00F35AC6">
              <w:rPr>
                <w:rFonts w:cs="Arial"/>
                <w:color w:val="000000" w:themeColor="text1"/>
              </w:rPr>
              <w:t>5</w:t>
            </w:r>
          </w:p>
        </w:tc>
        <w:tc>
          <w:tcPr>
            <w:tcW w:w="3118" w:type="dxa"/>
            <w:shd w:val="clear" w:color="auto" w:fill="FFFFFF" w:themeFill="background1"/>
          </w:tcPr>
          <w:p w14:paraId="4195DB3F" w14:textId="77777777" w:rsidR="00A85D4C" w:rsidRPr="00F35AC6" w:rsidRDefault="00A85D4C" w:rsidP="006E2EF4">
            <w:pPr>
              <w:jc w:val="left"/>
              <w:cnfStyle w:val="000000010000" w:firstRow="0" w:lastRow="0" w:firstColumn="0" w:lastColumn="0" w:oddVBand="0" w:evenVBand="0" w:oddHBand="0" w:evenHBand="1" w:firstRowFirstColumn="0" w:firstRowLastColumn="0" w:lastRowFirstColumn="0" w:lastRowLastColumn="0"/>
              <w:rPr>
                <w:rFonts w:cs="Arial"/>
                <w:color w:val="000000" w:themeColor="text1"/>
                <w:sz w:val="20"/>
              </w:rPr>
            </w:pPr>
            <w:r w:rsidRPr="00F35AC6">
              <w:rPr>
                <w:rFonts w:cs="Arial"/>
                <w:color w:val="000000" w:themeColor="text1"/>
                <w:sz w:val="20"/>
              </w:rPr>
              <w:t>Régulation automatique</w:t>
            </w:r>
            <w:r w:rsidR="00F35AC6">
              <w:rPr>
                <w:rFonts w:cs="Arial"/>
                <w:color w:val="000000" w:themeColor="text1"/>
                <w:sz w:val="20"/>
              </w:rPr>
              <w:t xml:space="preserve"> de tout matelas proposé</w:t>
            </w:r>
          </w:p>
        </w:tc>
        <w:tc>
          <w:tcPr>
            <w:tcW w:w="1843" w:type="dxa"/>
            <w:shd w:val="clear" w:color="auto" w:fill="FFFFFF" w:themeFill="background1"/>
          </w:tcPr>
          <w:p w14:paraId="2D08D65B" w14:textId="77777777" w:rsidR="00A85D4C" w:rsidRPr="00F35AC6" w:rsidRDefault="00A85D4C" w:rsidP="006E2EF4">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sz w:val="20"/>
              </w:rPr>
            </w:pPr>
            <w:r w:rsidRPr="00F35AC6">
              <w:rPr>
                <w:rStyle w:val="lev"/>
                <w:b w:val="0"/>
                <w:color w:val="000000" w:themeColor="text1"/>
                <w:sz w:val="20"/>
              </w:rPr>
              <w:t>Oui-non</w:t>
            </w:r>
          </w:p>
        </w:tc>
        <w:tc>
          <w:tcPr>
            <w:tcW w:w="1134" w:type="dxa"/>
            <w:shd w:val="clear" w:color="auto" w:fill="D9D9D9" w:themeFill="background1" w:themeFillShade="D9"/>
          </w:tcPr>
          <w:p w14:paraId="47142C10" w14:textId="77777777" w:rsidR="00A85D4C" w:rsidRPr="00F35AC6" w:rsidRDefault="00A85D4C" w:rsidP="006E2EF4">
            <w:pPr>
              <w:cnfStyle w:val="000000010000" w:firstRow="0" w:lastRow="0" w:firstColumn="0" w:lastColumn="0" w:oddVBand="0" w:evenVBand="0" w:oddHBand="0" w:evenHBand="1" w:firstRowFirstColumn="0" w:firstRowLastColumn="0" w:lastRowFirstColumn="0" w:lastRowLastColumn="0"/>
              <w:rPr>
                <w:sz w:val="20"/>
              </w:rPr>
            </w:pPr>
            <w:r w:rsidRPr="00F35AC6">
              <w:rPr>
                <w:rStyle w:val="lev"/>
                <w:b w:val="0"/>
                <w:color w:val="000000" w:themeColor="text1"/>
                <w:sz w:val="20"/>
              </w:rPr>
              <w:t>Non</w:t>
            </w:r>
          </w:p>
        </w:tc>
        <w:tc>
          <w:tcPr>
            <w:tcW w:w="3334" w:type="dxa"/>
            <w:shd w:val="clear" w:color="auto" w:fill="FFFFFF" w:themeFill="background1"/>
          </w:tcPr>
          <w:p w14:paraId="6BEB34D5" w14:textId="77777777" w:rsidR="00A85D4C" w:rsidRPr="00F35AC6" w:rsidRDefault="00A85D4C" w:rsidP="006E2EF4">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sz w:val="20"/>
              </w:rPr>
            </w:pPr>
          </w:p>
        </w:tc>
      </w:tr>
      <w:tr w:rsidR="00A85D4C" w:rsidRPr="00F35AC6" w14:paraId="77F86602" w14:textId="77777777" w:rsidTr="006E2E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4E220A05" w14:textId="77777777" w:rsidR="00A85D4C" w:rsidRPr="00F35AC6" w:rsidRDefault="00A85D4C" w:rsidP="006E2EF4">
            <w:pPr>
              <w:rPr>
                <w:rFonts w:cs="Arial"/>
                <w:color w:val="000000" w:themeColor="text1"/>
              </w:rPr>
            </w:pPr>
            <w:r w:rsidRPr="00F35AC6">
              <w:rPr>
                <w:rFonts w:cs="Arial"/>
                <w:color w:val="000000" w:themeColor="text1"/>
              </w:rPr>
              <w:t>6</w:t>
            </w:r>
          </w:p>
        </w:tc>
        <w:tc>
          <w:tcPr>
            <w:tcW w:w="3118" w:type="dxa"/>
            <w:shd w:val="clear" w:color="auto" w:fill="FFFFFF" w:themeFill="background1"/>
          </w:tcPr>
          <w:p w14:paraId="0AE73B49" w14:textId="77777777" w:rsidR="00A85D4C" w:rsidRPr="00F35AC6" w:rsidRDefault="00A85D4C" w:rsidP="006E2EF4">
            <w:pPr>
              <w:jc w:val="left"/>
              <w:cnfStyle w:val="000000100000" w:firstRow="0" w:lastRow="0" w:firstColumn="0" w:lastColumn="0" w:oddVBand="0" w:evenVBand="0" w:oddHBand="1" w:evenHBand="0" w:firstRowFirstColumn="0" w:firstRowLastColumn="0" w:lastRowFirstColumn="0" w:lastRowLastColumn="0"/>
              <w:rPr>
                <w:rFonts w:cs="Arial"/>
                <w:color w:val="000000" w:themeColor="text1"/>
                <w:sz w:val="20"/>
              </w:rPr>
            </w:pPr>
            <w:r w:rsidRPr="00F35AC6">
              <w:rPr>
                <w:rFonts w:cs="Arial"/>
                <w:color w:val="000000" w:themeColor="text1"/>
                <w:sz w:val="20"/>
              </w:rPr>
              <w:t>Marquage CE</w:t>
            </w:r>
          </w:p>
        </w:tc>
        <w:tc>
          <w:tcPr>
            <w:tcW w:w="1843" w:type="dxa"/>
            <w:shd w:val="clear" w:color="auto" w:fill="FFFFFF" w:themeFill="background1"/>
          </w:tcPr>
          <w:p w14:paraId="63DA0E59" w14:textId="77777777" w:rsidR="00A85D4C" w:rsidRPr="00F35AC6" w:rsidRDefault="00A85D4C" w:rsidP="006E2EF4">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Joindre le</w:t>
            </w:r>
            <w:r w:rsidR="00F35AC6">
              <w:rPr>
                <w:rStyle w:val="lev"/>
                <w:b w:val="0"/>
                <w:color w:val="000000" w:themeColor="text1"/>
                <w:sz w:val="20"/>
              </w:rPr>
              <w:t>s</w:t>
            </w:r>
            <w:r w:rsidRPr="00F35AC6">
              <w:rPr>
                <w:rStyle w:val="lev"/>
                <w:b w:val="0"/>
                <w:color w:val="000000" w:themeColor="text1"/>
                <w:sz w:val="20"/>
              </w:rPr>
              <w:t xml:space="preserve"> certificat</w:t>
            </w:r>
            <w:r w:rsidR="00F35AC6">
              <w:rPr>
                <w:rStyle w:val="lev"/>
                <w:b w:val="0"/>
                <w:color w:val="000000" w:themeColor="text1"/>
                <w:sz w:val="20"/>
              </w:rPr>
              <w:t>s obligatoirement</w:t>
            </w:r>
          </w:p>
        </w:tc>
        <w:tc>
          <w:tcPr>
            <w:tcW w:w="1134" w:type="dxa"/>
            <w:shd w:val="clear" w:color="auto" w:fill="D9D9D9" w:themeFill="background1" w:themeFillShade="D9"/>
          </w:tcPr>
          <w:p w14:paraId="3F655A54" w14:textId="77777777" w:rsidR="00A85D4C" w:rsidRPr="00F35AC6" w:rsidRDefault="00A85D4C" w:rsidP="006E2EF4">
            <w:pPr>
              <w:cnfStyle w:val="000000100000" w:firstRow="0" w:lastRow="0" w:firstColumn="0" w:lastColumn="0" w:oddVBand="0" w:evenVBand="0" w:oddHBand="1" w:evenHBand="0" w:firstRowFirstColumn="0" w:firstRowLastColumn="0" w:lastRowFirstColumn="0" w:lastRowLastColumn="0"/>
              <w:rPr>
                <w:sz w:val="20"/>
              </w:rPr>
            </w:pPr>
            <w:r w:rsidRPr="00F35AC6">
              <w:rPr>
                <w:rStyle w:val="lev"/>
                <w:b w:val="0"/>
                <w:color w:val="000000" w:themeColor="text1"/>
                <w:sz w:val="20"/>
              </w:rPr>
              <w:t>Non</w:t>
            </w:r>
          </w:p>
        </w:tc>
        <w:tc>
          <w:tcPr>
            <w:tcW w:w="3334" w:type="dxa"/>
            <w:shd w:val="clear" w:color="auto" w:fill="FFFFFF" w:themeFill="background1"/>
          </w:tcPr>
          <w:p w14:paraId="2E4714DE" w14:textId="77777777" w:rsidR="00A85D4C" w:rsidRPr="00F35AC6" w:rsidRDefault="00A85D4C" w:rsidP="006E2EF4">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sz w:val="20"/>
              </w:rPr>
            </w:pPr>
          </w:p>
        </w:tc>
      </w:tr>
      <w:tr w:rsidR="00A85D4C" w:rsidRPr="00F35AC6" w14:paraId="13C09AF5" w14:textId="77777777" w:rsidTr="006E2EF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63" w:type="dxa"/>
            <w:gridSpan w:val="5"/>
            <w:shd w:val="clear" w:color="auto" w:fill="DBE5F1" w:themeFill="accent1" w:themeFillTint="33"/>
          </w:tcPr>
          <w:p w14:paraId="0F6E4102" w14:textId="77777777" w:rsidR="00A85D4C" w:rsidRPr="00F35AC6" w:rsidRDefault="00A85D4C" w:rsidP="006E2EF4">
            <w:pPr>
              <w:tabs>
                <w:tab w:val="left" w:pos="1701"/>
                <w:tab w:val="left" w:pos="6237"/>
              </w:tabs>
              <w:rPr>
                <w:rStyle w:val="lev"/>
                <w:color w:val="000000" w:themeColor="text1"/>
                <w:sz w:val="28"/>
                <w:szCs w:val="28"/>
              </w:rPr>
            </w:pPr>
            <w:r w:rsidRPr="00F35AC6">
              <w:rPr>
                <w:rStyle w:val="lev"/>
                <w:color w:val="000000" w:themeColor="text1"/>
                <w:sz w:val="28"/>
                <w:szCs w:val="28"/>
              </w:rPr>
              <w:t xml:space="preserve">Matelas </w:t>
            </w:r>
          </w:p>
        </w:tc>
      </w:tr>
      <w:tr w:rsidR="0038323C" w:rsidRPr="00F35AC6" w14:paraId="257EF179" w14:textId="77777777" w:rsidTr="003832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vMerge w:val="restart"/>
            <w:shd w:val="clear" w:color="auto" w:fill="FFFFFF" w:themeFill="background1"/>
          </w:tcPr>
          <w:p w14:paraId="5F056971" w14:textId="77777777" w:rsidR="0038323C" w:rsidRPr="00F35AC6" w:rsidRDefault="0038323C" w:rsidP="006E2EF4">
            <w:pPr>
              <w:rPr>
                <w:color w:val="000000" w:themeColor="text1"/>
              </w:rPr>
            </w:pPr>
            <w:r w:rsidRPr="00F35AC6">
              <w:rPr>
                <w:color w:val="000000" w:themeColor="text1"/>
              </w:rPr>
              <w:t>7</w:t>
            </w:r>
          </w:p>
        </w:tc>
        <w:tc>
          <w:tcPr>
            <w:tcW w:w="3118" w:type="dxa"/>
            <w:shd w:val="clear" w:color="auto" w:fill="FFFFFF" w:themeFill="background1"/>
          </w:tcPr>
          <w:p w14:paraId="6DAAF5FB" w14:textId="77777777" w:rsidR="0038323C" w:rsidRPr="00F35AC6" w:rsidRDefault="0038323C" w:rsidP="006E2EF4">
            <w:pPr>
              <w:jc w:val="left"/>
              <w:cnfStyle w:val="000000100000" w:firstRow="0" w:lastRow="0" w:firstColumn="0" w:lastColumn="0" w:oddVBand="0" w:evenVBand="0" w:oddHBand="1" w:evenHBand="0" w:firstRowFirstColumn="0" w:firstRowLastColumn="0" w:lastRowFirstColumn="0" w:lastRowLastColumn="0"/>
              <w:rPr>
                <w:color w:val="000000" w:themeColor="text1"/>
                <w:sz w:val="20"/>
              </w:rPr>
            </w:pPr>
            <w:r w:rsidRPr="00F35AC6">
              <w:rPr>
                <w:color w:val="000000" w:themeColor="text1"/>
                <w:sz w:val="20"/>
              </w:rPr>
              <w:t>Charge admissible, patient en position allongée</w:t>
            </w:r>
            <w:r>
              <w:rPr>
                <w:color w:val="000000" w:themeColor="text1"/>
                <w:sz w:val="20"/>
              </w:rPr>
              <w:t xml:space="preserve"> ligne 1 et 2 du BPU</w:t>
            </w:r>
          </w:p>
        </w:tc>
        <w:tc>
          <w:tcPr>
            <w:tcW w:w="1843" w:type="dxa"/>
            <w:shd w:val="clear" w:color="auto" w:fill="FFFFFF" w:themeFill="background1"/>
          </w:tcPr>
          <w:p w14:paraId="52AB8788" w14:textId="77777777" w:rsidR="0038323C" w:rsidRPr="00F35AC6" w:rsidRDefault="0038323C" w:rsidP="006E2EF4">
            <w:pPr>
              <w:cnfStyle w:val="000000100000" w:firstRow="0" w:lastRow="0" w:firstColumn="0" w:lastColumn="0" w:oddVBand="0" w:evenVBand="0" w:oddHBand="1" w:evenHBand="0" w:firstRowFirstColumn="0" w:firstRowLastColumn="0" w:lastRowFirstColumn="0" w:lastRowLastColumn="0"/>
              <w:rPr>
                <w:color w:val="000000" w:themeColor="text1"/>
                <w:sz w:val="20"/>
              </w:rPr>
            </w:pPr>
            <w:r w:rsidRPr="00F35AC6">
              <w:rPr>
                <w:color w:val="000000" w:themeColor="text1"/>
                <w:sz w:val="20"/>
              </w:rPr>
              <w:t>Kg : mini-maxi</w:t>
            </w:r>
          </w:p>
        </w:tc>
        <w:tc>
          <w:tcPr>
            <w:tcW w:w="1134" w:type="dxa"/>
            <w:shd w:val="clear" w:color="auto" w:fill="auto"/>
          </w:tcPr>
          <w:p w14:paraId="197B553C" w14:textId="77777777" w:rsidR="0038323C" w:rsidRPr="00F35AC6" w:rsidRDefault="0038323C" w:rsidP="006E2EF4">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sidRPr="00F35AC6">
              <w:rPr>
                <w:rStyle w:val="lev"/>
                <w:b w:val="0"/>
                <w:color w:val="000000" w:themeColor="text1"/>
              </w:rPr>
              <w:t>X</w:t>
            </w:r>
          </w:p>
        </w:tc>
        <w:tc>
          <w:tcPr>
            <w:tcW w:w="3334" w:type="dxa"/>
            <w:shd w:val="clear" w:color="auto" w:fill="FFFFFF" w:themeFill="background1"/>
          </w:tcPr>
          <w:p w14:paraId="2B8196B2" w14:textId="77777777" w:rsidR="0038323C" w:rsidRPr="00F35AC6" w:rsidRDefault="0038323C" w:rsidP="006E2EF4">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p>
        </w:tc>
      </w:tr>
      <w:tr w:rsidR="0038323C" w:rsidRPr="00F35AC6" w14:paraId="0D51A19D" w14:textId="77777777" w:rsidTr="00951C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vMerge/>
            <w:shd w:val="clear" w:color="auto" w:fill="FFFFFF" w:themeFill="background1"/>
          </w:tcPr>
          <w:p w14:paraId="12027B63" w14:textId="77777777" w:rsidR="0038323C" w:rsidRPr="00F35AC6" w:rsidRDefault="0038323C" w:rsidP="00F35AC6">
            <w:pPr>
              <w:rPr>
                <w:color w:val="000000" w:themeColor="text1"/>
              </w:rPr>
            </w:pPr>
          </w:p>
        </w:tc>
        <w:tc>
          <w:tcPr>
            <w:tcW w:w="3118" w:type="dxa"/>
            <w:shd w:val="clear" w:color="auto" w:fill="FFFFFF" w:themeFill="background1"/>
            <w:vAlign w:val="top"/>
          </w:tcPr>
          <w:p w14:paraId="044442EF" w14:textId="77777777" w:rsidR="0038323C" w:rsidRPr="00F35AC6" w:rsidRDefault="0038323C" w:rsidP="00F35AC6">
            <w:pPr>
              <w:jc w:val="left"/>
              <w:cnfStyle w:val="000000010000" w:firstRow="0" w:lastRow="0" w:firstColumn="0" w:lastColumn="0" w:oddVBand="0" w:evenVBand="0" w:oddHBand="0" w:evenHBand="1" w:firstRowFirstColumn="0" w:firstRowLastColumn="0" w:lastRowFirstColumn="0" w:lastRowLastColumn="0"/>
              <w:rPr>
                <w:sz w:val="20"/>
              </w:rPr>
            </w:pPr>
            <w:r w:rsidRPr="00F35AC6">
              <w:rPr>
                <w:sz w:val="20"/>
              </w:rPr>
              <w:t>Ligne 3 et 4 du BPU</w:t>
            </w:r>
          </w:p>
        </w:tc>
        <w:tc>
          <w:tcPr>
            <w:tcW w:w="1843" w:type="dxa"/>
            <w:shd w:val="clear" w:color="auto" w:fill="FFFFFF" w:themeFill="background1"/>
            <w:vAlign w:val="top"/>
          </w:tcPr>
          <w:p w14:paraId="49C8869E" w14:textId="77777777" w:rsidR="0038323C" w:rsidRDefault="0038323C" w:rsidP="00F35AC6">
            <w:pPr>
              <w:cnfStyle w:val="000000010000" w:firstRow="0" w:lastRow="0" w:firstColumn="0" w:lastColumn="0" w:oddVBand="0" w:evenVBand="0" w:oddHBand="0" w:evenHBand="1" w:firstRowFirstColumn="0" w:firstRowLastColumn="0" w:lastRowFirstColumn="0" w:lastRowLastColumn="0"/>
            </w:pPr>
            <w:r w:rsidRPr="00C466EC">
              <w:rPr>
                <w:color w:val="000000" w:themeColor="text1"/>
                <w:sz w:val="20"/>
              </w:rPr>
              <w:t>Kg : mini-maxi</w:t>
            </w:r>
          </w:p>
        </w:tc>
        <w:tc>
          <w:tcPr>
            <w:tcW w:w="1134" w:type="dxa"/>
            <w:shd w:val="clear" w:color="auto" w:fill="FFFFFF" w:themeFill="background1"/>
          </w:tcPr>
          <w:p w14:paraId="2CE1334A" w14:textId="77777777" w:rsidR="0038323C" w:rsidRPr="00F35AC6" w:rsidRDefault="0038323C" w:rsidP="00F35AC6">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Pr>
                <w:rStyle w:val="lev"/>
                <w:b w:val="0"/>
                <w:color w:val="000000" w:themeColor="text1"/>
              </w:rPr>
              <w:t>X</w:t>
            </w:r>
          </w:p>
        </w:tc>
        <w:tc>
          <w:tcPr>
            <w:tcW w:w="3334" w:type="dxa"/>
            <w:shd w:val="clear" w:color="auto" w:fill="FFFFFF" w:themeFill="background1"/>
          </w:tcPr>
          <w:p w14:paraId="56797A32" w14:textId="77777777" w:rsidR="0038323C" w:rsidRPr="00F35AC6" w:rsidRDefault="0038323C" w:rsidP="00F35AC6">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p>
        </w:tc>
      </w:tr>
      <w:tr w:rsidR="0038323C" w:rsidRPr="00F35AC6" w14:paraId="185E610C" w14:textId="77777777" w:rsidTr="00951C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vMerge/>
            <w:shd w:val="clear" w:color="auto" w:fill="FFFFFF" w:themeFill="background1"/>
          </w:tcPr>
          <w:p w14:paraId="0FB1C886" w14:textId="77777777" w:rsidR="0038323C" w:rsidRPr="00F35AC6" w:rsidRDefault="0038323C" w:rsidP="00F35AC6">
            <w:pPr>
              <w:rPr>
                <w:color w:val="000000" w:themeColor="text1"/>
              </w:rPr>
            </w:pPr>
          </w:p>
        </w:tc>
        <w:tc>
          <w:tcPr>
            <w:tcW w:w="3118" w:type="dxa"/>
            <w:shd w:val="clear" w:color="auto" w:fill="FFFFFF" w:themeFill="background1"/>
            <w:vAlign w:val="top"/>
          </w:tcPr>
          <w:p w14:paraId="326670E8" w14:textId="77777777" w:rsidR="0038323C" w:rsidRPr="00F35AC6" w:rsidRDefault="0038323C" w:rsidP="00F35AC6">
            <w:pPr>
              <w:jc w:val="left"/>
              <w:cnfStyle w:val="000000100000" w:firstRow="0" w:lastRow="0" w:firstColumn="0" w:lastColumn="0" w:oddVBand="0" w:evenVBand="0" w:oddHBand="1" w:evenHBand="0" w:firstRowFirstColumn="0" w:firstRowLastColumn="0" w:lastRowFirstColumn="0" w:lastRowLastColumn="0"/>
              <w:rPr>
                <w:sz w:val="20"/>
              </w:rPr>
            </w:pPr>
            <w:r w:rsidRPr="00F35AC6">
              <w:rPr>
                <w:sz w:val="20"/>
              </w:rPr>
              <w:t>Ligne 5 et 6 du BPU</w:t>
            </w:r>
          </w:p>
        </w:tc>
        <w:tc>
          <w:tcPr>
            <w:tcW w:w="1843" w:type="dxa"/>
            <w:shd w:val="clear" w:color="auto" w:fill="FFFFFF" w:themeFill="background1"/>
            <w:vAlign w:val="top"/>
          </w:tcPr>
          <w:p w14:paraId="1F063EEA" w14:textId="77777777" w:rsidR="0038323C" w:rsidRDefault="0038323C" w:rsidP="00F35AC6">
            <w:pPr>
              <w:cnfStyle w:val="000000100000" w:firstRow="0" w:lastRow="0" w:firstColumn="0" w:lastColumn="0" w:oddVBand="0" w:evenVBand="0" w:oddHBand="1" w:evenHBand="0" w:firstRowFirstColumn="0" w:firstRowLastColumn="0" w:lastRowFirstColumn="0" w:lastRowLastColumn="0"/>
            </w:pPr>
            <w:r w:rsidRPr="00C466EC">
              <w:rPr>
                <w:color w:val="000000" w:themeColor="text1"/>
                <w:sz w:val="20"/>
              </w:rPr>
              <w:t>Kg : mini-maxi</w:t>
            </w:r>
          </w:p>
        </w:tc>
        <w:tc>
          <w:tcPr>
            <w:tcW w:w="1134" w:type="dxa"/>
            <w:shd w:val="clear" w:color="auto" w:fill="FFFFFF" w:themeFill="background1"/>
          </w:tcPr>
          <w:p w14:paraId="4DA84730" w14:textId="77777777" w:rsidR="0038323C" w:rsidRPr="00F35AC6" w:rsidRDefault="0038323C" w:rsidP="00F35AC6">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Pr>
                <w:rStyle w:val="lev"/>
                <w:b w:val="0"/>
                <w:color w:val="000000" w:themeColor="text1"/>
              </w:rPr>
              <w:t>X</w:t>
            </w:r>
          </w:p>
        </w:tc>
        <w:tc>
          <w:tcPr>
            <w:tcW w:w="3334" w:type="dxa"/>
            <w:shd w:val="clear" w:color="auto" w:fill="FFFFFF" w:themeFill="background1"/>
          </w:tcPr>
          <w:p w14:paraId="4BBFCE69" w14:textId="77777777" w:rsidR="0038323C" w:rsidRPr="00F35AC6" w:rsidRDefault="0038323C" w:rsidP="00F35AC6">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p>
        </w:tc>
      </w:tr>
      <w:tr w:rsidR="0038323C" w:rsidRPr="00F35AC6" w14:paraId="002B0D83" w14:textId="77777777" w:rsidTr="006E2EF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vMerge w:val="restart"/>
            <w:shd w:val="clear" w:color="auto" w:fill="FFFFFF" w:themeFill="background1"/>
          </w:tcPr>
          <w:p w14:paraId="77BDC719" w14:textId="77777777" w:rsidR="0038323C" w:rsidRPr="00F35AC6" w:rsidRDefault="0038323C" w:rsidP="006E2EF4">
            <w:pPr>
              <w:rPr>
                <w:color w:val="000000" w:themeColor="text1"/>
              </w:rPr>
            </w:pPr>
            <w:r w:rsidRPr="00F35AC6">
              <w:rPr>
                <w:color w:val="000000" w:themeColor="text1"/>
              </w:rPr>
              <w:t>8</w:t>
            </w:r>
          </w:p>
        </w:tc>
        <w:tc>
          <w:tcPr>
            <w:tcW w:w="3118" w:type="dxa"/>
            <w:shd w:val="clear" w:color="auto" w:fill="FFFFFF" w:themeFill="background1"/>
          </w:tcPr>
          <w:p w14:paraId="468BFDB2" w14:textId="77777777" w:rsidR="0038323C" w:rsidRPr="00F35AC6" w:rsidRDefault="0038323C" w:rsidP="006E2EF4">
            <w:pPr>
              <w:jc w:val="left"/>
              <w:cnfStyle w:val="000000010000" w:firstRow="0" w:lastRow="0" w:firstColumn="0" w:lastColumn="0" w:oddVBand="0" w:evenVBand="0" w:oddHBand="0" w:evenHBand="1" w:firstRowFirstColumn="0" w:firstRowLastColumn="0" w:lastRowFirstColumn="0" w:lastRowLastColumn="0"/>
              <w:rPr>
                <w:rFonts w:cs="Arial"/>
                <w:color w:val="000000" w:themeColor="text1"/>
                <w:sz w:val="20"/>
              </w:rPr>
            </w:pPr>
            <w:r w:rsidRPr="00F35AC6">
              <w:rPr>
                <w:rFonts w:cs="Arial"/>
                <w:color w:val="000000" w:themeColor="text1"/>
                <w:sz w:val="20"/>
              </w:rPr>
              <w:t>Autonomie du mode transport</w:t>
            </w:r>
            <w:r>
              <w:rPr>
                <w:rFonts w:cs="Arial"/>
                <w:color w:val="000000" w:themeColor="text1"/>
                <w:sz w:val="20"/>
              </w:rPr>
              <w:t xml:space="preserve"> Ligne 1 et 2 du BPU</w:t>
            </w:r>
          </w:p>
        </w:tc>
        <w:tc>
          <w:tcPr>
            <w:tcW w:w="1843" w:type="dxa"/>
            <w:shd w:val="clear" w:color="auto" w:fill="FFFFFF" w:themeFill="background1"/>
          </w:tcPr>
          <w:p w14:paraId="039079FF" w14:textId="77777777" w:rsidR="0038323C" w:rsidRPr="00F35AC6" w:rsidRDefault="0038323C" w:rsidP="006E2EF4">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sz w:val="20"/>
              </w:rPr>
            </w:pPr>
            <w:r w:rsidRPr="00F35AC6">
              <w:rPr>
                <w:rStyle w:val="lev"/>
                <w:b w:val="0"/>
                <w:color w:val="000000" w:themeColor="text1"/>
                <w:sz w:val="20"/>
              </w:rPr>
              <w:t>heures</w:t>
            </w:r>
          </w:p>
        </w:tc>
        <w:tc>
          <w:tcPr>
            <w:tcW w:w="1134" w:type="dxa"/>
            <w:shd w:val="clear" w:color="auto" w:fill="FFFFFF" w:themeFill="background1"/>
          </w:tcPr>
          <w:p w14:paraId="58A4E76E" w14:textId="77777777" w:rsidR="0038323C" w:rsidRPr="00F35AC6" w:rsidRDefault="0038323C" w:rsidP="006E2EF4">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sidRPr="00F35AC6">
              <w:rPr>
                <w:rStyle w:val="lev"/>
                <w:b w:val="0"/>
                <w:color w:val="000000" w:themeColor="text1"/>
              </w:rPr>
              <w:t>X</w:t>
            </w:r>
          </w:p>
        </w:tc>
        <w:tc>
          <w:tcPr>
            <w:tcW w:w="3334" w:type="dxa"/>
            <w:shd w:val="clear" w:color="auto" w:fill="FFFFFF" w:themeFill="background1"/>
          </w:tcPr>
          <w:p w14:paraId="494F3EDA" w14:textId="77777777" w:rsidR="0038323C" w:rsidRPr="00F35AC6" w:rsidRDefault="0038323C" w:rsidP="006E2EF4">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p>
        </w:tc>
      </w:tr>
      <w:tr w:rsidR="0038323C" w:rsidRPr="00F35AC6" w14:paraId="6252DE93" w14:textId="77777777" w:rsidTr="006E2E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vMerge/>
            <w:shd w:val="clear" w:color="auto" w:fill="FFFFFF" w:themeFill="background1"/>
          </w:tcPr>
          <w:p w14:paraId="0EB205AD" w14:textId="77777777" w:rsidR="0038323C" w:rsidRPr="00F35AC6" w:rsidRDefault="0038323C" w:rsidP="0038323C">
            <w:pPr>
              <w:rPr>
                <w:color w:val="000000" w:themeColor="text1"/>
              </w:rPr>
            </w:pPr>
          </w:p>
        </w:tc>
        <w:tc>
          <w:tcPr>
            <w:tcW w:w="3118" w:type="dxa"/>
            <w:shd w:val="clear" w:color="auto" w:fill="FFFFFF" w:themeFill="background1"/>
          </w:tcPr>
          <w:p w14:paraId="5E908255" w14:textId="77777777" w:rsidR="0038323C" w:rsidRPr="00F35AC6" w:rsidRDefault="0038323C" w:rsidP="0038323C">
            <w:pPr>
              <w:jc w:val="left"/>
              <w:cnfStyle w:val="000000100000" w:firstRow="0" w:lastRow="0" w:firstColumn="0" w:lastColumn="0" w:oddVBand="0" w:evenVBand="0" w:oddHBand="1" w:evenHBand="0" w:firstRowFirstColumn="0" w:firstRowLastColumn="0" w:lastRowFirstColumn="0" w:lastRowLastColumn="0"/>
              <w:rPr>
                <w:rFonts w:cs="Arial"/>
                <w:color w:val="000000" w:themeColor="text1"/>
                <w:sz w:val="20"/>
              </w:rPr>
            </w:pPr>
            <w:r w:rsidRPr="0038323C">
              <w:rPr>
                <w:rFonts w:cs="Arial"/>
                <w:color w:val="000000" w:themeColor="text1"/>
                <w:sz w:val="20"/>
              </w:rPr>
              <w:t>Ligne 3 et 4 du BPU</w:t>
            </w:r>
          </w:p>
        </w:tc>
        <w:tc>
          <w:tcPr>
            <w:tcW w:w="1843" w:type="dxa"/>
            <w:shd w:val="clear" w:color="auto" w:fill="FFFFFF" w:themeFill="background1"/>
          </w:tcPr>
          <w:p w14:paraId="68E4DFD5" w14:textId="77777777" w:rsidR="0038323C" w:rsidRPr="00F35AC6" w:rsidRDefault="0038323C" w:rsidP="0038323C">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heures</w:t>
            </w:r>
          </w:p>
        </w:tc>
        <w:tc>
          <w:tcPr>
            <w:tcW w:w="1134" w:type="dxa"/>
            <w:shd w:val="clear" w:color="auto" w:fill="FFFFFF" w:themeFill="background1"/>
          </w:tcPr>
          <w:p w14:paraId="2F6BE272" w14:textId="77777777" w:rsidR="0038323C" w:rsidRPr="00F35AC6" w:rsidRDefault="0038323C" w:rsidP="0038323C">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Pr>
                <w:rStyle w:val="lev"/>
                <w:b w:val="0"/>
                <w:color w:val="000000" w:themeColor="text1"/>
              </w:rPr>
              <w:t>X</w:t>
            </w:r>
          </w:p>
        </w:tc>
        <w:tc>
          <w:tcPr>
            <w:tcW w:w="3334" w:type="dxa"/>
            <w:shd w:val="clear" w:color="auto" w:fill="FFFFFF" w:themeFill="background1"/>
          </w:tcPr>
          <w:p w14:paraId="58DAF0C0" w14:textId="77777777" w:rsidR="0038323C" w:rsidRPr="00F35AC6" w:rsidRDefault="0038323C" w:rsidP="0038323C">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p>
        </w:tc>
      </w:tr>
      <w:tr w:rsidR="0038323C" w:rsidRPr="00F35AC6" w14:paraId="643D1CE2" w14:textId="77777777" w:rsidTr="006E2EF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vMerge/>
            <w:shd w:val="clear" w:color="auto" w:fill="FFFFFF" w:themeFill="background1"/>
          </w:tcPr>
          <w:p w14:paraId="20318BAA" w14:textId="77777777" w:rsidR="0038323C" w:rsidRPr="00F35AC6" w:rsidRDefault="0038323C" w:rsidP="0038323C">
            <w:pPr>
              <w:rPr>
                <w:color w:val="000000" w:themeColor="text1"/>
              </w:rPr>
            </w:pPr>
          </w:p>
        </w:tc>
        <w:tc>
          <w:tcPr>
            <w:tcW w:w="3118" w:type="dxa"/>
            <w:shd w:val="clear" w:color="auto" w:fill="FFFFFF" w:themeFill="background1"/>
          </w:tcPr>
          <w:p w14:paraId="27C7BF91" w14:textId="77777777" w:rsidR="0038323C" w:rsidRPr="00F35AC6" w:rsidRDefault="0038323C" w:rsidP="0038323C">
            <w:pPr>
              <w:jc w:val="left"/>
              <w:cnfStyle w:val="000000010000" w:firstRow="0" w:lastRow="0" w:firstColumn="0" w:lastColumn="0" w:oddVBand="0" w:evenVBand="0" w:oddHBand="0" w:evenHBand="1" w:firstRowFirstColumn="0" w:firstRowLastColumn="0" w:lastRowFirstColumn="0" w:lastRowLastColumn="0"/>
              <w:rPr>
                <w:rFonts w:cs="Arial"/>
                <w:color w:val="000000" w:themeColor="text1"/>
                <w:sz w:val="20"/>
              </w:rPr>
            </w:pPr>
            <w:r w:rsidRPr="0038323C">
              <w:rPr>
                <w:rFonts w:cs="Arial"/>
                <w:color w:val="000000" w:themeColor="text1"/>
                <w:sz w:val="20"/>
              </w:rPr>
              <w:t>Ligne 5 et 6 du BPU</w:t>
            </w:r>
          </w:p>
        </w:tc>
        <w:tc>
          <w:tcPr>
            <w:tcW w:w="1843" w:type="dxa"/>
            <w:shd w:val="clear" w:color="auto" w:fill="FFFFFF" w:themeFill="background1"/>
          </w:tcPr>
          <w:p w14:paraId="350CEA1B" w14:textId="77777777" w:rsidR="0038323C" w:rsidRPr="00F35AC6" w:rsidRDefault="0038323C" w:rsidP="0038323C">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sz w:val="20"/>
              </w:rPr>
            </w:pPr>
            <w:r w:rsidRPr="00F35AC6">
              <w:rPr>
                <w:rStyle w:val="lev"/>
                <w:b w:val="0"/>
                <w:color w:val="000000" w:themeColor="text1"/>
                <w:sz w:val="20"/>
              </w:rPr>
              <w:t>heures</w:t>
            </w:r>
          </w:p>
        </w:tc>
        <w:tc>
          <w:tcPr>
            <w:tcW w:w="1134" w:type="dxa"/>
            <w:shd w:val="clear" w:color="auto" w:fill="FFFFFF" w:themeFill="background1"/>
          </w:tcPr>
          <w:p w14:paraId="4B7DCBC6" w14:textId="77777777" w:rsidR="0038323C" w:rsidRPr="00F35AC6" w:rsidRDefault="0038323C" w:rsidP="0038323C">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Pr>
                <w:rStyle w:val="lev"/>
                <w:b w:val="0"/>
                <w:color w:val="000000" w:themeColor="text1"/>
              </w:rPr>
              <w:t>X</w:t>
            </w:r>
          </w:p>
        </w:tc>
        <w:tc>
          <w:tcPr>
            <w:tcW w:w="3334" w:type="dxa"/>
            <w:shd w:val="clear" w:color="auto" w:fill="FFFFFF" w:themeFill="background1"/>
          </w:tcPr>
          <w:p w14:paraId="33FF4D16" w14:textId="77777777" w:rsidR="0038323C" w:rsidRPr="00F35AC6" w:rsidRDefault="0038323C" w:rsidP="0038323C">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p>
        </w:tc>
      </w:tr>
      <w:tr w:rsidR="0038323C" w:rsidRPr="00F35AC6" w14:paraId="5F659707" w14:textId="77777777" w:rsidTr="006E2E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vMerge w:val="restart"/>
            <w:shd w:val="clear" w:color="auto" w:fill="FFFFFF" w:themeFill="background1"/>
          </w:tcPr>
          <w:p w14:paraId="1789E66A" w14:textId="77777777" w:rsidR="0038323C" w:rsidRPr="00F35AC6" w:rsidRDefault="0038323C" w:rsidP="006E2EF4">
            <w:pPr>
              <w:rPr>
                <w:color w:val="000000" w:themeColor="text1"/>
              </w:rPr>
            </w:pPr>
            <w:r w:rsidRPr="00F35AC6">
              <w:rPr>
                <w:color w:val="000000" w:themeColor="text1"/>
              </w:rPr>
              <w:t>9</w:t>
            </w:r>
          </w:p>
        </w:tc>
        <w:tc>
          <w:tcPr>
            <w:tcW w:w="3118" w:type="dxa"/>
            <w:shd w:val="clear" w:color="auto" w:fill="FFFFFF" w:themeFill="background1"/>
          </w:tcPr>
          <w:p w14:paraId="205941F5" w14:textId="77777777" w:rsidR="0038323C" w:rsidRPr="00F35AC6" w:rsidRDefault="0038323C" w:rsidP="006E2EF4">
            <w:pPr>
              <w:jc w:val="left"/>
              <w:cnfStyle w:val="000000100000" w:firstRow="0" w:lastRow="0" w:firstColumn="0" w:lastColumn="0" w:oddVBand="0" w:evenVBand="0" w:oddHBand="1" w:evenHBand="0" w:firstRowFirstColumn="0" w:firstRowLastColumn="0" w:lastRowFirstColumn="0" w:lastRowLastColumn="0"/>
              <w:rPr>
                <w:rFonts w:cs="Arial"/>
                <w:color w:val="000000" w:themeColor="text1"/>
                <w:sz w:val="20"/>
              </w:rPr>
            </w:pPr>
            <w:r w:rsidRPr="00F35AC6">
              <w:rPr>
                <w:rFonts w:cs="Arial"/>
                <w:color w:val="000000" w:themeColor="text1"/>
                <w:sz w:val="20"/>
              </w:rPr>
              <w:t>Régulation automatique des pressions de gonflage en fonction de la position, de la morphologie et du poids du patient, en position assise ou allongée</w:t>
            </w:r>
            <w:r>
              <w:rPr>
                <w:rFonts w:cs="Arial"/>
                <w:color w:val="000000" w:themeColor="text1"/>
                <w:sz w:val="20"/>
              </w:rPr>
              <w:t xml:space="preserve"> ligne 1 et 2 du BPU</w:t>
            </w:r>
          </w:p>
        </w:tc>
        <w:tc>
          <w:tcPr>
            <w:tcW w:w="1843" w:type="dxa"/>
            <w:vMerge w:val="restart"/>
            <w:shd w:val="clear" w:color="auto" w:fill="FFFFFF" w:themeFill="background1"/>
          </w:tcPr>
          <w:p w14:paraId="1B44187E" w14:textId="77777777" w:rsidR="0038323C" w:rsidRPr="00F35AC6" w:rsidRDefault="0038323C" w:rsidP="006E2EF4">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Décrire le positionnement et mode de fonctionnement des capteurs.</w:t>
            </w:r>
          </w:p>
        </w:tc>
        <w:tc>
          <w:tcPr>
            <w:tcW w:w="1134" w:type="dxa"/>
            <w:shd w:val="clear" w:color="auto" w:fill="FFFFFF" w:themeFill="background1"/>
          </w:tcPr>
          <w:p w14:paraId="1E6C4E00" w14:textId="77777777" w:rsidR="0038323C" w:rsidRPr="00F35AC6" w:rsidRDefault="0038323C" w:rsidP="006E2EF4">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sidRPr="00F35AC6">
              <w:rPr>
                <w:rStyle w:val="lev"/>
                <w:b w:val="0"/>
                <w:color w:val="000000" w:themeColor="text1"/>
              </w:rPr>
              <w:t>X</w:t>
            </w:r>
          </w:p>
        </w:tc>
        <w:tc>
          <w:tcPr>
            <w:tcW w:w="3334" w:type="dxa"/>
            <w:shd w:val="clear" w:color="auto" w:fill="FFFFFF" w:themeFill="background1"/>
          </w:tcPr>
          <w:p w14:paraId="3BF920A1" w14:textId="77777777" w:rsidR="0038323C" w:rsidRPr="00F35AC6" w:rsidRDefault="0038323C" w:rsidP="006E2EF4">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p>
        </w:tc>
      </w:tr>
      <w:tr w:rsidR="0038323C" w:rsidRPr="00F35AC6" w14:paraId="003653A8" w14:textId="77777777" w:rsidTr="006E2EF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vMerge/>
            <w:shd w:val="clear" w:color="auto" w:fill="FFFFFF" w:themeFill="background1"/>
          </w:tcPr>
          <w:p w14:paraId="575FDFE0" w14:textId="77777777" w:rsidR="0038323C" w:rsidRPr="00F35AC6" w:rsidRDefault="0038323C" w:rsidP="0038323C">
            <w:pPr>
              <w:rPr>
                <w:color w:val="000000" w:themeColor="text1"/>
              </w:rPr>
            </w:pPr>
          </w:p>
        </w:tc>
        <w:tc>
          <w:tcPr>
            <w:tcW w:w="3118" w:type="dxa"/>
            <w:shd w:val="clear" w:color="auto" w:fill="FFFFFF" w:themeFill="background1"/>
          </w:tcPr>
          <w:p w14:paraId="141C89A4" w14:textId="77777777" w:rsidR="0038323C" w:rsidRPr="00F35AC6" w:rsidRDefault="0038323C" w:rsidP="0038323C">
            <w:pPr>
              <w:jc w:val="left"/>
              <w:cnfStyle w:val="000000010000" w:firstRow="0" w:lastRow="0" w:firstColumn="0" w:lastColumn="0" w:oddVBand="0" w:evenVBand="0" w:oddHBand="0" w:evenHBand="1" w:firstRowFirstColumn="0" w:firstRowLastColumn="0" w:lastRowFirstColumn="0" w:lastRowLastColumn="0"/>
              <w:rPr>
                <w:rFonts w:cs="Arial"/>
                <w:color w:val="000000" w:themeColor="text1"/>
                <w:sz w:val="20"/>
              </w:rPr>
            </w:pPr>
            <w:r w:rsidRPr="0038323C">
              <w:rPr>
                <w:rFonts w:cs="Arial"/>
                <w:color w:val="000000" w:themeColor="text1"/>
                <w:sz w:val="20"/>
              </w:rPr>
              <w:t>Ligne 3 et 4 du BPU</w:t>
            </w:r>
          </w:p>
        </w:tc>
        <w:tc>
          <w:tcPr>
            <w:tcW w:w="1843" w:type="dxa"/>
            <w:vMerge/>
            <w:shd w:val="clear" w:color="auto" w:fill="FFFFFF" w:themeFill="background1"/>
          </w:tcPr>
          <w:p w14:paraId="25D91652" w14:textId="77777777" w:rsidR="0038323C" w:rsidRPr="00F35AC6" w:rsidRDefault="0038323C" w:rsidP="0038323C">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sz w:val="20"/>
              </w:rPr>
            </w:pPr>
          </w:p>
        </w:tc>
        <w:tc>
          <w:tcPr>
            <w:tcW w:w="1134" w:type="dxa"/>
            <w:shd w:val="clear" w:color="auto" w:fill="FFFFFF" w:themeFill="background1"/>
          </w:tcPr>
          <w:p w14:paraId="143A150B" w14:textId="77777777" w:rsidR="0038323C" w:rsidRPr="00F35AC6" w:rsidRDefault="0038323C" w:rsidP="0038323C">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Pr>
                <w:rStyle w:val="lev"/>
                <w:b w:val="0"/>
                <w:color w:val="000000" w:themeColor="text1"/>
              </w:rPr>
              <w:t>X</w:t>
            </w:r>
          </w:p>
        </w:tc>
        <w:tc>
          <w:tcPr>
            <w:tcW w:w="3334" w:type="dxa"/>
            <w:shd w:val="clear" w:color="auto" w:fill="FFFFFF" w:themeFill="background1"/>
          </w:tcPr>
          <w:p w14:paraId="134604E4" w14:textId="77777777" w:rsidR="0038323C" w:rsidRPr="00F35AC6" w:rsidRDefault="0038323C" w:rsidP="0038323C">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p>
        </w:tc>
      </w:tr>
      <w:tr w:rsidR="0038323C" w:rsidRPr="00F35AC6" w14:paraId="5F382709" w14:textId="77777777" w:rsidTr="006E2E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vMerge/>
            <w:shd w:val="clear" w:color="auto" w:fill="FFFFFF" w:themeFill="background1"/>
          </w:tcPr>
          <w:p w14:paraId="3F3409AE" w14:textId="77777777" w:rsidR="0038323C" w:rsidRPr="00F35AC6" w:rsidRDefault="0038323C" w:rsidP="0038323C">
            <w:pPr>
              <w:rPr>
                <w:color w:val="000000" w:themeColor="text1"/>
              </w:rPr>
            </w:pPr>
          </w:p>
        </w:tc>
        <w:tc>
          <w:tcPr>
            <w:tcW w:w="3118" w:type="dxa"/>
            <w:shd w:val="clear" w:color="auto" w:fill="FFFFFF" w:themeFill="background1"/>
          </w:tcPr>
          <w:p w14:paraId="4A643426" w14:textId="77777777" w:rsidR="0038323C" w:rsidRPr="00F35AC6" w:rsidRDefault="0038323C" w:rsidP="0038323C">
            <w:pPr>
              <w:jc w:val="left"/>
              <w:cnfStyle w:val="000000100000" w:firstRow="0" w:lastRow="0" w:firstColumn="0" w:lastColumn="0" w:oddVBand="0" w:evenVBand="0" w:oddHBand="1" w:evenHBand="0" w:firstRowFirstColumn="0" w:firstRowLastColumn="0" w:lastRowFirstColumn="0" w:lastRowLastColumn="0"/>
              <w:rPr>
                <w:rFonts w:cs="Arial"/>
                <w:color w:val="000000" w:themeColor="text1"/>
                <w:sz w:val="20"/>
              </w:rPr>
            </w:pPr>
            <w:r w:rsidRPr="0038323C">
              <w:rPr>
                <w:rFonts w:cs="Arial"/>
                <w:color w:val="000000" w:themeColor="text1"/>
                <w:sz w:val="20"/>
              </w:rPr>
              <w:t>Ligne 5 et 6 du BPU</w:t>
            </w:r>
          </w:p>
        </w:tc>
        <w:tc>
          <w:tcPr>
            <w:tcW w:w="1843" w:type="dxa"/>
            <w:vMerge/>
            <w:shd w:val="clear" w:color="auto" w:fill="FFFFFF" w:themeFill="background1"/>
          </w:tcPr>
          <w:p w14:paraId="0131792A" w14:textId="77777777" w:rsidR="0038323C" w:rsidRPr="00F35AC6" w:rsidRDefault="0038323C" w:rsidP="0038323C">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sz w:val="20"/>
              </w:rPr>
            </w:pPr>
          </w:p>
        </w:tc>
        <w:tc>
          <w:tcPr>
            <w:tcW w:w="1134" w:type="dxa"/>
            <w:shd w:val="clear" w:color="auto" w:fill="FFFFFF" w:themeFill="background1"/>
          </w:tcPr>
          <w:p w14:paraId="6201EE30" w14:textId="77777777" w:rsidR="0038323C" w:rsidRPr="00F35AC6" w:rsidRDefault="0038323C" w:rsidP="0038323C">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Pr>
                <w:rStyle w:val="lev"/>
                <w:b w:val="0"/>
                <w:color w:val="000000" w:themeColor="text1"/>
              </w:rPr>
              <w:t>X</w:t>
            </w:r>
          </w:p>
        </w:tc>
        <w:tc>
          <w:tcPr>
            <w:tcW w:w="3334" w:type="dxa"/>
            <w:shd w:val="clear" w:color="auto" w:fill="FFFFFF" w:themeFill="background1"/>
          </w:tcPr>
          <w:p w14:paraId="7F1B8E89" w14:textId="77777777" w:rsidR="0038323C" w:rsidRPr="00F35AC6" w:rsidRDefault="0038323C" w:rsidP="0038323C">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p>
        </w:tc>
      </w:tr>
      <w:tr w:rsidR="0038323C" w:rsidRPr="00F35AC6" w14:paraId="52B33587" w14:textId="77777777" w:rsidTr="006E2EF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vMerge w:val="restart"/>
            <w:shd w:val="clear" w:color="auto" w:fill="FFFFFF" w:themeFill="background1"/>
          </w:tcPr>
          <w:p w14:paraId="083E7B7C" w14:textId="77777777" w:rsidR="0038323C" w:rsidRPr="00F35AC6" w:rsidRDefault="0038323C" w:rsidP="006E2EF4">
            <w:pPr>
              <w:rPr>
                <w:color w:val="000000" w:themeColor="text1"/>
              </w:rPr>
            </w:pPr>
            <w:r w:rsidRPr="00F35AC6">
              <w:rPr>
                <w:color w:val="000000" w:themeColor="text1"/>
              </w:rPr>
              <w:lastRenderedPageBreak/>
              <w:t>10</w:t>
            </w:r>
          </w:p>
        </w:tc>
        <w:tc>
          <w:tcPr>
            <w:tcW w:w="3118" w:type="dxa"/>
            <w:shd w:val="clear" w:color="auto" w:fill="FFFFFF" w:themeFill="background1"/>
          </w:tcPr>
          <w:p w14:paraId="6013F725" w14:textId="77777777" w:rsidR="0038323C" w:rsidRPr="00F35AC6" w:rsidRDefault="0038323C" w:rsidP="006E2EF4">
            <w:pPr>
              <w:jc w:val="left"/>
              <w:cnfStyle w:val="000000010000" w:firstRow="0" w:lastRow="0" w:firstColumn="0" w:lastColumn="0" w:oddVBand="0" w:evenVBand="0" w:oddHBand="0" w:evenHBand="1" w:firstRowFirstColumn="0" w:firstRowLastColumn="0" w:lastRowFirstColumn="0" w:lastRowLastColumn="0"/>
              <w:rPr>
                <w:rFonts w:cs="Arial"/>
                <w:color w:val="000000" w:themeColor="text1"/>
                <w:sz w:val="20"/>
              </w:rPr>
            </w:pPr>
            <w:r w:rsidRPr="00F35AC6">
              <w:rPr>
                <w:rFonts w:cs="Arial"/>
                <w:color w:val="000000" w:themeColor="text1"/>
                <w:sz w:val="20"/>
              </w:rPr>
              <w:t>Chauffage de l’air diffusé dans le matelas</w:t>
            </w:r>
            <w:r>
              <w:rPr>
                <w:rFonts w:cs="Arial"/>
                <w:color w:val="000000" w:themeColor="text1"/>
                <w:sz w:val="20"/>
              </w:rPr>
              <w:t xml:space="preserve"> ligne 1 et 2 du BPU</w:t>
            </w:r>
          </w:p>
        </w:tc>
        <w:tc>
          <w:tcPr>
            <w:tcW w:w="1843" w:type="dxa"/>
            <w:shd w:val="clear" w:color="auto" w:fill="FFFFFF" w:themeFill="background1"/>
          </w:tcPr>
          <w:p w14:paraId="78FD41FF" w14:textId="77777777" w:rsidR="0038323C" w:rsidRPr="00F35AC6" w:rsidRDefault="0038323C" w:rsidP="006E2EF4">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sz w:val="20"/>
              </w:rPr>
            </w:pPr>
            <w:r w:rsidRPr="00F35AC6">
              <w:rPr>
                <w:rStyle w:val="lev"/>
                <w:b w:val="0"/>
                <w:color w:val="000000" w:themeColor="text1"/>
                <w:sz w:val="20"/>
              </w:rPr>
              <w:t xml:space="preserve">Oui – non </w:t>
            </w:r>
          </w:p>
          <w:p w14:paraId="26D9C1A2" w14:textId="77777777" w:rsidR="0038323C" w:rsidRPr="00F35AC6" w:rsidRDefault="0038323C" w:rsidP="006E2EF4">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sz w:val="20"/>
              </w:rPr>
            </w:pPr>
            <w:r w:rsidRPr="00F35AC6">
              <w:rPr>
                <w:rStyle w:val="lev"/>
                <w:b w:val="0"/>
                <w:color w:val="000000" w:themeColor="text1"/>
                <w:sz w:val="20"/>
              </w:rPr>
              <w:t>préciser</w:t>
            </w:r>
          </w:p>
        </w:tc>
        <w:tc>
          <w:tcPr>
            <w:tcW w:w="1134" w:type="dxa"/>
            <w:shd w:val="clear" w:color="auto" w:fill="FFFFFF" w:themeFill="background1"/>
          </w:tcPr>
          <w:p w14:paraId="0AE63035" w14:textId="77777777" w:rsidR="0038323C" w:rsidRPr="00F35AC6" w:rsidRDefault="0038323C" w:rsidP="006E2EF4">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sidRPr="00F35AC6">
              <w:rPr>
                <w:rStyle w:val="lev"/>
                <w:b w:val="0"/>
                <w:color w:val="000000" w:themeColor="text1"/>
              </w:rPr>
              <w:t>X</w:t>
            </w:r>
          </w:p>
        </w:tc>
        <w:tc>
          <w:tcPr>
            <w:tcW w:w="3334" w:type="dxa"/>
            <w:shd w:val="clear" w:color="auto" w:fill="FFFFFF" w:themeFill="background1"/>
          </w:tcPr>
          <w:p w14:paraId="3BD41840" w14:textId="77777777" w:rsidR="0038323C" w:rsidRPr="00F35AC6" w:rsidRDefault="0038323C" w:rsidP="006E2EF4">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p>
        </w:tc>
      </w:tr>
      <w:tr w:rsidR="0038323C" w:rsidRPr="00F35AC6" w14:paraId="54B292BD" w14:textId="77777777" w:rsidTr="006E2E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vMerge/>
            <w:shd w:val="clear" w:color="auto" w:fill="FFFFFF" w:themeFill="background1"/>
          </w:tcPr>
          <w:p w14:paraId="4019538F" w14:textId="77777777" w:rsidR="0038323C" w:rsidRPr="00F35AC6" w:rsidRDefault="0038323C" w:rsidP="0038323C">
            <w:pPr>
              <w:rPr>
                <w:color w:val="000000" w:themeColor="text1"/>
              </w:rPr>
            </w:pPr>
          </w:p>
        </w:tc>
        <w:tc>
          <w:tcPr>
            <w:tcW w:w="3118" w:type="dxa"/>
            <w:shd w:val="clear" w:color="auto" w:fill="FFFFFF" w:themeFill="background1"/>
          </w:tcPr>
          <w:p w14:paraId="26A774C9" w14:textId="77777777" w:rsidR="0038323C" w:rsidRPr="00F35AC6" w:rsidRDefault="0038323C" w:rsidP="0038323C">
            <w:pPr>
              <w:jc w:val="left"/>
              <w:cnfStyle w:val="000000100000" w:firstRow="0" w:lastRow="0" w:firstColumn="0" w:lastColumn="0" w:oddVBand="0" w:evenVBand="0" w:oddHBand="1" w:evenHBand="0" w:firstRowFirstColumn="0" w:firstRowLastColumn="0" w:lastRowFirstColumn="0" w:lastRowLastColumn="0"/>
              <w:rPr>
                <w:rFonts w:cs="Arial"/>
                <w:color w:val="000000" w:themeColor="text1"/>
                <w:sz w:val="20"/>
              </w:rPr>
            </w:pPr>
            <w:r w:rsidRPr="0038323C">
              <w:rPr>
                <w:rFonts w:cs="Arial"/>
                <w:color w:val="000000" w:themeColor="text1"/>
                <w:sz w:val="20"/>
              </w:rPr>
              <w:t>Ligne 3 et 4 du BPU</w:t>
            </w:r>
          </w:p>
        </w:tc>
        <w:tc>
          <w:tcPr>
            <w:tcW w:w="1843" w:type="dxa"/>
            <w:shd w:val="clear" w:color="auto" w:fill="FFFFFF" w:themeFill="background1"/>
          </w:tcPr>
          <w:p w14:paraId="013802B6" w14:textId="77777777" w:rsidR="0038323C" w:rsidRPr="00F35AC6" w:rsidRDefault="0038323C" w:rsidP="0038323C">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 xml:space="preserve">Oui – non </w:t>
            </w:r>
          </w:p>
          <w:p w14:paraId="5CCCC2BA" w14:textId="77777777" w:rsidR="0038323C" w:rsidRPr="00F35AC6" w:rsidRDefault="0038323C" w:rsidP="0038323C">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préciser</w:t>
            </w:r>
          </w:p>
        </w:tc>
        <w:tc>
          <w:tcPr>
            <w:tcW w:w="1134" w:type="dxa"/>
            <w:shd w:val="clear" w:color="auto" w:fill="FFFFFF" w:themeFill="background1"/>
          </w:tcPr>
          <w:p w14:paraId="365745C5" w14:textId="77777777" w:rsidR="0038323C" w:rsidRPr="00F35AC6" w:rsidRDefault="0038323C" w:rsidP="0038323C">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Pr>
                <w:rStyle w:val="lev"/>
                <w:b w:val="0"/>
                <w:color w:val="000000" w:themeColor="text1"/>
              </w:rPr>
              <w:t>X</w:t>
            </w:r>
          </w:p>
        </w:tc>
        <w:tc>
          <w:tcPr>
            <w:tcW w:w="3334" w:type="dxa"/>
            <w:shd w:val="clear" w:color="auto" w:fill="FFFFFF" w:themeFill="background1"/>
          </w:tcPr>
          <w:p w14:paraId="4D1C6098" w14:textId="77777777" w:rsidR="0038323C" w:rsidRPr="00F35AC6" w:rsidRDefault="0038323C" w:rsidP="0038323C">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p>
        </w:tc>
      </w:tr>
      <w:tr w:rsidR="0038323C" w:rsidRPr="00F35AC6" w14:paraId="035BCE7E" w14:textId="77777777" w:rsidTr="006E2EF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vMerge/>
            <w:shd w:val="clear" w:color="auto" w:fill="FFFFFF" w:themeFill="background1"/>
          </w:tcPr>
          <w:p w14:paraId="61B44F99" w14:textId="77777777" w:rsidR="0038323C" w:rsidRPr="00F35AC6" w:rsidRDefault="0038323C" w:rsidP="0038323C">
            <w:pPr>
              <w:rPr>
                <w:color w:val="000000" w:themeColor="text1"/>
              </w:rPr>
            </w:pPr>
          </w:p>
        </w:tc>
        <w:tc>
          <w:tcPr>
            <w:tcW w:w="3118" w:type="dxa"/>
            <w:shd w:val="clear" w:color="auto" w:fill="FFFFFF" w:themeFill="background1"/>
          </w:tcPr>
          <w:p w14:paraId="5D5E92D9" w14:textId="77777777" w:rsidR="0038323C" w:rsidRPr="00F35AC6" w:rsidRDefault="0038323C" w:rsidP="0038323C">
            <w:pPr>
              <w:jc w:val="left"/>
              <w:cnfStyle w:val="000000010000" w:firstRow="0" w:lastRow="0" w:firstColumn="0" w:lastColumn="0" w:oddVBand="0" w:evenVBand="0" w:oddHBand="0" w:evenHBand="1" w:firstRowFirstColumn="0" w:firstRowLastColumn="0" w:lastRowFirstColumn="0" w:lastRowLastColumn="0"/>
              <w:rPr>
                <w:rFonts w:cs="Arial"/>
                <w:color w:val="000000" w:themeColor="text1"/>
                <w:sz w:val="20"/>
              </w:rPr>
            </w:pPr>
            <w:r w:rsidRPr="0038323C">
              <w:rPr>
                <w:rFonts w:cs="Arial"/>
                <w:color w:val="000000" w:themeColor="text1"/>
                <w:sz w:val="20"/>
              </w:rPr>
              <w:t>Ligne 5 et 6 du BPU</w:t>
            </w:r>
          </w:p>
        </w:tc>
        <w:tc>
          <w:tcPr>
            <w:tcW w:w="1843" w:type="dxa"/>
            <w:shd w:val="clear" w:color="auto" w:fill="FFFFFF" w:themeFill="background1"/>
          </w:tcPr>
          <w:p w14:paraId="103468C0" w14:textId="77777777" w:rsidR="0038323C" w:rsidRPr="00F35AC6" w:rsidRDefault="0038323C" w:rsidP="0038323C">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sz w:val="20"/>
              </w:rPr>
            </w:pPr>
            <w:r w:rsidRPr="00F35AC6">
              <w:rPr>
                <w:rStyle w:val="lev"/>
                <w:b w:val="0"/>
                <w:color w:val="000000" w:themeColor="text1"/>
                <w:sz w:val="20"/>
              </w:rPr>
              <w:t xml:space="preserve">Oui – non </w:t>
            </w:r>
          </w:p>
          <w:p w14:paraId="45A34007" w14:textId="77777777" w:rsidR="0038323C" w:rsidRPr="00F35AC6" w:rsidRDefault="0038323C" w:rsidP="0038323C">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sz w:val="20"/>
              </w:rPr>
            </w:pPr>
            <w:r w:rsidRPr="00F35AC6">
              <w:rPr>
                <w:rStyle w:val="lev"/>
                <w:b w:val="0"/>
                <w:color w:val="000000" w:themeColor="text1"/>
                <w:sz w:val="20"/>
              </w:rPr>
              <w:t>préciser</w:t>
            </w:r>
          </w:p>
        </w:tc>
        <w:tc>
          <w:tcPr>
            <w:tcW w:w="1134" w:type="dxa"/>
            <w:shd w:val="clear" w:color="auto" w:fill="FFFFFF" w:themeFill="background1"/>
          </w:tcPr>
          <w:p w14:paraId="22DC21D0" w14:textId="77777777" w:rsidR="0038323C" w:rsidRPr="00F35AC6" w:rsidRDefault="0038323C" w:rsidP="0038323C">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Pr>
                <w:rStyle w:val="lev"/>
                <w:b w:val="0"/>
                <w:color w:val="000000" w:themeColor="text1"/>
              </w:rPr>
              <w:t>X</w:t>
            </w:r>
          </w:p>
        </w:tc>
        <w:tc>
          <w:tcPr>
            <w:tcW w:w="3334" w:type="dxa"/>
            <w:shd w:val="clear" w:color="auto" w:fill="FFFFFF" w:themeFill="background1"/>
          </w:tcPr>
          <w:p w14:paraId="7209F729" w14:textId="77777777" w:rsidR="0038323C" w:rsidRPr="00F35AC6" w:rsidRDefault="0038323C" w:rsidP="0038323C">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p>
        </w:tc>
      </w:tr>
      <w:tr w:rsidR="00A85D4C" w:rsidRPr="00F35AC6" w14:paraId="096976CC" w14:textId="77777777" w:rsidTr="006E2E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740D6F25" w14:textId="77777777" w:rsidR="00A85D4C" w:rsidRPr="00F35AC6" w:rsidRDefault="00A85D4C" w:rsidP="006E2EF4">
            <w:pPr>
              <w:rPr>
                <w:color w:val="000000" w:themeColor="text1"/>
              </w:rPr>
            </w:pPr>
            <w:r w:rsidRPr="00F35AC6">
              <w:rPr>
                <w:color w:val="000000" w:themeColor="text1"/>
              </w:rPr>
              <w:t>11</w:t>
            </w:r>
          </w:p>
        </w:tc>
        <w:tc>
          <w:tcPr>
            <w:tcW w:w="3118" w:type="dxa"/>
            <w:shd w:val="clear" w:color="auto" w:fill="FFFFFF" w:themeFill="background1"/>
          </w:tcPr>
          <w:p w14:paraId="426DC132" w14:textId="77777777" w:rsidR="00A85D4C" w:rsidRPr="00F35AC6" w:rsidRDefault="00A85D4C" w:rsidP="006E2EF4">
            <w:pPr>
              <w:jc w:val="left"/>
              <w:cnfStyle w:val="000000100000" w:firstRow="0" w:lastRow="0" w:firstColumn="0" w:lastColumn="0" w:oddVBand="0" w:evenVBand="0" w:oddHBand="1" w:evenHBand="0" w:firstRowFirstColumn="0" w:firstRowLastColumn="0" w:lastRowFirstColumn="0" w:lastRowLastColumn="0"/>
              <w:rPr>
                <w:rFonts w:cs="Arial"/>
                <w:color w:val="000000" w:themeColor="text1"/>
                <w:sz w:val="20"/>
              </w:rPr>
            </w:pPr>
            <w:r w:rsidRPr="00F35AC6">
              <w:rPr>
                <w:rFonts w:cs="Arial"/>
                <w:color w:val="000000" w:themeColor="text1"/>
                <w:sz w:val="20"/>
              </w:rPr>
              <w:t>Matériau des cellules</w:t>
            </w:r>
          </w:p>
        </w:tc>
        <w:tc>
          <w:tcPr>
            <w:tcW w:w="1843" w:type="dxa"/>
            <w:shd w:val="clear" w:color="auto" w:fill="FFFFFF" w:themeFill="background1"/>
          </w:tcPr>
          <w:p w14:paraId="07998498" w14:textId="77777777" w:rsidR="00A85D4C" w:rsidRPr="00F35AC6" w:rsidRDefault="00A85D4C" w:rsidP="006E2EF4">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décrire</w:t>
            </w:r>
          </w:p>
        </w:tc>
        <w:tc>
          <w:tcPr>
            <w:tcW w:w="1134" w:type="dxa"/>
            <w:shd w:val="clear" w:color="auto" w:fill="FFFFFF" w:themeFill="background1"/>
          </w:tcPr>
          <w:p w14:paraId="27805E23" w14:textId="77777777" w:rsidR="00A85D4C" w:rsidRPr="00F35AC6" w:rsidRDefault="00A85D4C" w:rsidP="006E2EF4">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sidRPr="00F35AC6">
              <w:rPr>
                <w:rStyle w:val="lev"/>
                <w:b w:val="0"/>
                <w:color w:val="000000" w:themeColor="text1"/>
              </w:rPr>
              <w:t>X</w:t>
            </w:r>
          </w:p>
        </w:tc>
        <w:tc>
          <w:tcPr>
            <w:tcW w:w="3334" w:type="dxa"/>
            <w:shd w:val="clear" w:color="auto" w:fill="FFFFFF" w:themeFill="background1"/>
          </w:tcPr>
          <w:p w14:paraId="02A830EC" w14:textId="77777777" w:rsidR="00A85D4C" w:rsidRPr="00F35AC6" w:rsidRDefault="00A85D4C" w:rsidP="006E2EF4">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p>
        </w:tc>
      </w:tr>
      <w:tr w:rsidR="00A85D4C" w:rsidRPr="00F35AC6" w14:paraId="075DE670" w14:textId="77777777" w:rsidTr="006E2EF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2DFF3845" w14:textId="77777777" w:rsidR="00A85D4C" w:rsidRPr="00F35AC6" w:rsidRDefault="00A85D4C" w:rsidP="006E2EF4">
            <w:pPr>
              <w:rPr>
                <w:color w:val="000000" w:themeColor="text1"/>
              </w:rPr>
            </w:pPr>
            <w:r w:rsidRPr="00F35AC6">
              <w:rPr>
                <w:color w:val="000000" w:themeColor="text1"/>
              </w:rPr>
              <w:t>12</w:t>
            </w:r>
          </w:p>
        </w:tc>
        <w:tc>
          <w:tcPr>
            <w:tcW w:w="3118" w:type="dxa"/>
            <w:shd w:val="clear" w:color="auto" w:fill="FFFFFF" w:themeFill="background1"/>
          </w:tcPr>
          <w:p w14:paraId="331E7677" w14:textId="77777777" w:rsidR="00A85D4C" w:rsidRPr="00F35AC6" w:rsidRDefault="00A85D4C" w:rsidP="006E2EF4">
            <w:pPr>
              <w:jc w:val="left"/>
              <w:cnfStyle w:val="000000010000" w:firstRow="0" w:lastRow="0" w:firstColumn="0" w:lastColumn="0" w:oddVBand="0" w:evenVBand="0" w:oddHBand="0" w:evenHBand="1" w:firstRowFirstColumn="0" w:firstRowLastColumn="0" w:lastRowFirstColumn="0" w:lastRowLastColumn="0"/>
              <w:rPr>
                <w:rFonts w:cs="Arial"/>
                <w:color w:val="000000" w:themeColor="text1"/>
                <w:sz w:val="20"/>
              </w:rPr>
            </w:pPr>
            <w:r w:rsidRPr="00F35AC6">
              <w:rPr>
                <w:rFonts w:cs="Arial"/>
                <w:color w:val="000000" w:themeColor="text1"/>
                <w:sz w:val="20"/>
              </w:rPr>
              <w:t>Principe de l’alternance (1 cellule dégonflée sur 2 ou plus…)</w:t>
            </w:r>
          </w:p>
        </w:tc>
        <w:tc>
          <w:tcPr>
            <w:tcW w:w="1843" w:type="dxa"/>
            <w:shd w:val="clear" w:color="auto" w:fill="FFFFFF" w:themeFill="background1"/>
          </w:tcPr>
          <w:p w14:paraId="32B381CB" w14:textId="77777777" w:rsidR="00A85D4C" w:rsidRPr="00F35AC6" w:rsidRDefault="00A85D4C" w:rsidP="006E2EF4">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sz w:val="20"/>
              </w:rPr>
            </w:pPr>
            <w:r w:rsidRPr="00F35AC6">
              <w:rPr>
                <w:rStyle w:val="lev"/>
                <w:b w:val="0"/>
                <w:color w:val="000000" w:themeColor="text1"/>
                <w:sz w:val="20"/>
              </w:rPr>
              <w:t>Décrire</w:t>
            </w:r>
          </w:p>
        </w:tc>
        <w:tc>
          <w:tcPr>
            <w:tcW w:w="1134" w:type="dxa"/>
            <w:shd w:val="clear" w:color="auto" w:fill="FFFFFF" w:themeFill="background1"/>
          </w:tcPr>
          <w:p w14:paraId="2B8720AD" w14:textId="77777777" w:rsidR="00A85D4C" w:rsidRPr="00F35AC6" w:rsidRDefault="00A85D4C" w:rsidP="006E2EF4">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sidRPr="00F35AC6">
              <w:rPr>
                <w:rStyle w:val="lev"/>
                <w:b w:val="0"/>
                <w:color w:val="000000" w:themeColor="text1"/>
              </w:rPr>
              <w:t>X</w:t>
            </w:r>
          </w:p>
        </w:tc>
        <w:tc>
          <w:tcPr>
            <w:tcW w:w="3334" w:type="dxa"/>
            <w:shd w:val="clear" w:color="auto" w:fill="FFFFFF" w:themeFill="background1"/>
          </w:tcPr>
          <w:p w14:paraId="79FD5975" w14:textId="77777777" w:rsidR="00A85D4C" w:rsidRPr="00F35AC6" w:rsidRDefault="00A85D4C" w:rsidP="006E2EF4">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p>
        </w:tc>
      </w:tr>
      <w:tr w:rsidR="0038323C" w:rsidRPr="00F35AC6" w14:paraId="3A54121C" w14:textId="77777777" w:rsidTr="006E2E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vMerge w:val="restart"/>
            <w:shd w:val="clear" w:color="auto" w:fill="FFFFFF" w:themeFill="background1"/>
          </w:tcPr>
          <w:p w14:paraId="385E1B66" w14:textId="77777777" w:rsidR="0038323C" w:rsidRPr="00F35AC6" w:rsidRDefault="0038323C" w:rsidP="006E2EF4">
            <w:pPr>
              <w:rPr>
                <w:color w:val="000000" w:themeColor="text1"/>
              </w:rPr>
            </w:pPr>
            <w:r w:rsidRPr="00F35AC6">
              <w:rPr>
                <w:color w:val="000000" w:themeColor="text1"/>
              </w:rPr>
              <w:t>13</w:t>
            </w:r>
          </w:p>
        </w:tc>
        <w:tc>
          <w:tcPr>
            <w:tcW w:w="3118" w:type="dxa"/>
            <w:shd w:val="clear" w:color="auto" w:fill="FFFFFF" w:themeFill="background1"/>
          </w:tcPr>
          <w:p w14:paraId="0D4DE130" w14:textId="77777777" w:rsidR="0038323C" w:rsidRPr="00F35AC6" w:rsidRDefault="0038323C" w:rsidP="006E2EF4">
            <w:pPr>
              <w:jc w:val="left"/>
              <w:cnfStyle w:val="000000100000" w:firstRow="0" w:lastRow="0" w:firstColumn="0" w:lastColumn="0" w:oddVBand="0" w:evenVBand="0" w:oddHBand="1" w:evenHBand="0" w:firstRowFirstColumn="0" w:firstRowLastColumn="0" w:lastRowFirstColumn="0" w:lastRowLastColumn="0"/>
              <w:rPr>
                <w:rFonts w:cs="Arial"/>
                <w:color w:val="000000" w:themeColor="text1"/>
                <w:sz w:val="20"/>
              </w:rPr>
            </w:pPr>
            <w:r w:rsidRPr="00F35AC6">
              <w:rPr>
                <w:rFonts w:cs="Arial"/>
                <w:color w:val="000000" w:themeColor="text1"/>
                <w:sz w:val="20"/>
              </w:rPr>
              <w:t>Cycle de fonctionnement du mode pression alternée</w:t>
            </w:r>
          </w:p>
        </w:tc>
        <w:tc>
          <w:tcPr>
            <w:tcW w:w="1843" w:type="dxa"/>
            <w:shd w:val="clear" w:color="auto" w:fill="FFFFFF" w:themeFill="background1"/>
          </w:tcPr>
          <w:p w14:paraId="7FC4ACB3" w14:textId="77777777" w:rsidR="0038323C" w:rsidRPr="00F35AC6" w:rsidRDefault="0038323C" w:rsidP="006E2EF4">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mn</w:t>
            </w:r>
          </w:p>
        </w:tc>
        <w:tc>
          <w:tcPr>
            <w:tcW w:w="1134" w:type="dxa"/>
            <w:shd w:val="clear" w:color="auto" w:fill="FFFFFF" w:themeFill="background1"/>
          </w:tcPr>
          <w:p w14:paraId="37224D0F" w14:textId="77777777" w:rsidR="0038323C" w:rsidRPr="00F35AC6" w:rsidRDefault="0038323C" w:rsidP="006E2EF4">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sidRPr="00F35AC6">
              <w:rPr>
                <w:rStyle w:val="lev"/>
                <w:b w:val="0"/>
                <w:color w:val="000000" w:themeColor="text1"/>
              </w:rPr>
              <w:t>X</w:t>
            </w:r>
          </w:p>
        </w:tc>
        <w:tc>
          <w:tcPr>
            <w:tcW w:w="3334" w:type="dxa"/>
            <w:shd w:val="clear" w:color="auto" w:fill="FFFFFF" w:themeFill="background1"/>
          </w:tcPr>
          <w:p w14:paraId="39F30002" w14:textId="77777777" w:rsidR="0038323C" w:rsidRPr="00F35AC6" w:rsidRDefault="0038323C" w:rsidP="006E2EF4">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p>
        </w:tc>
      </w:tr>
      <w:tr w:rsidR="0038323C" w:rsidRPr="00F35AC6" w14:paraId="1194B23E" w14:textId="77777777" w:rsidTr="006E2EF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vMerge/>
            <w:shd w:val="clear" w:color="auto" w:fill="FFFFFF" w:themeFill="background1"/>
          </w:tcPr>
          <w:p w14:paraId="46479DA7" w14:textId="77777777" w:rsidR="0038323C" w:rsidRPr="00F35AC6" w:rsidRDefault="0038323C" w:rsidP="0038323C">
            <w:pPr>
              <w:rPr>
                <w:color w:val="000000" w:themeColor="text1"/>
              </w:rPr>
            </w:pPr>
          </w:p>
        </w:tc>
        <w:tc>
          <w:tcPr>
            <w:tcW w:w="3118" w:type="dxa"/>
            <w:shd w:val="clear" w:color="auto" w:fill="FFFFFF" w:themeFill="background1"/>
          </w:tcPr>
          <w:p w14:paraId="4477F592" w14:textId="77777777" w:rsidR="0038323C" w:rsidRPr="00F35AC6" w:rsidRDefault="0038323C" w:rsidP="0038323C">
            <w:pPr>
              <w:jc w:val="left"/>
              <w:cnfStyle w:val="000000010000" w:firstRow="0" w:lastRow="0" w:firstColumn="0" w:lastColumn="0" w:oddVBand="0" w:evenVBand="0" w:oddHBand="0" w:evenHBand="1" w:firstRowFirstColumn="0" w:firstRowLastColumn="0" w:lastRowFirstColumn="0" w:lastRowLastColumn="0"/>
              <w:rPr>
                <w:rFonts w:cs="Arial"/>
                <w:color w:val="000000" w:themeColor="text1"/>
                <w:sz w:val="20"/>
              </w:rPr>
            </w:pPr>
            <w:r w:rsidRPr="0038323C">
              <w:rPr>
                <w:rFonts w:cs="Arial"/>
                <w:color w:val="000000" w:themeColor="text1"/>
                <w:sz w:val="20"/>
              </w:rPr>
              <w:t>Ligne 3 et 4 du BPU</w:t>
            </w:r>
          </w:p>
        </w:tc>
        <w:tc>
          <w:tcPr>
            <w:tcW w:w="1843" w:type="dxa"/>
            <w:shd w:val="clear" w:color="auto" w:fill="FFFFFF" w:themeFill="background1"/>
          </w:tcPr>
          <w:p w14:paraId="4914BD14" w14:textId="77777777" w:rsidR="0038323C" w:rsidRPr="00F35AC6" w:rsidRDefault="0038323C" w:rsidP="0038323C">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sz w:val="20"/>
              </w:rPr>
            </w:pPr>
            <w:r>
              <w:rPr>
                <w:rStyle w:val="lev"/>
                <w:b w:val="0"/>
                <w:color w:val="000000" w:themeColor="text1"/>
                <w:sz w:val="20"/>
              </w:rPr>
              <w:t>Mn</w:t>
            </w:r>
          </w:p>
        </w:tc>
        <w:tc>
          <w:tcPr>
            <w:tcW w:w="1134" w:type="dxa"/>
            <w:shd w:val="clear" w:color="auto" w:fill="FFFFFF" w:themeFill="background1"/>
          </w:tcPr>
          <w:p w14:paraId="3BA67657" w14:textId="77777777" w:rsidR="0038323C" w:rsidRPr="00F35AC6" w:rsidRDefault="0038323C" w:rsidP="0038323C">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Pr>
                <w:rStyle w:val="lev"/>
                <w:b w:val="0"/>
                <w:color w:val="000000" w:themeColor="text1"/>
              </w:rPr>
              <w:t>X</w:t>
            </w:r>
          </w:p>
        </w:tc>
        <w:tc>
          <w:tcPr>
            <w:tcW w:w="3334" w:type="dxa"/>
            <w:shd w:val="clear" w:color="auto" w:fill="FFFFFF" w:themeFill="background1"/>
          </w:tcPr>
          <w:p w14:paraId="7C16CBC8" w14:textId="77777777" w:rsidR="0038323C" w:rsidRPr="00F35AC6" w:rsidRDefault="0038323C" w:rsidP="0038323C">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p>
        </w:tc>
      </w:tr>
      <w:tr w:rsidR="0038323C" w:rsidRPr="00F35AC6" w14:paraId="7EF37124" w14:textId="77777777" w:rsidTr="006E2E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vMerge/>
            <w:shd w:val="clear" w:color="auto" w:fill="FFFFFF" w:themeFill="background1"/>
          </w:tcPr>
          <w:p w14:paraId="1086AE4C" w14:textId="77777777" w:rsidR="0038323C" w:rsidRPr="00F35AC6" w:rsidRDefault="0038323C" w:rsidP="0038323C">
            <w:pPr>
              <w:rPr>
                <w:color w:val="000000" w:themeColor="text1"/>
              </w:rPr>
            </w:pPr>
          </w:p>
        </w:tc>
        <w:tc>
          <w:tcPr>
            <w:tcW w:w="3118" w:type="dxa"/>
            <w:shd w:val="clear" w:color="auto" w:fill="FFFFFF" w:themeFill="background1"/>
          </w:tcPr>
          <w:p w14:paraId="19D94ED0" w14:textId="77777777" w:rsidR="0038323C" w:rsidRPr="00F35AC6" w:rsidRDefault="0038323C" w:rsidP="0038323C">
            <w:pPr>
              <w:jc w:val="left"/>
              <w:cnfStyle w:val="000000100000" w:firstRow="0" w:lastRow="0" w:firstColumn="0" w:lastColumn="0" w:oddVBand="0" w:evenVBand="0" w:oddHBand="1" w:evenHBand="0" w:firstRowFirstColumn="0" w:firstRowLastColumn="0" w:lastRowFirstColumn="0" w:lastRowLastColumn="0"/>
              <w:rPr>
                <w:rFonts w:cs="Arial"/>
                <w:color w:val="000000" w:themeColor="text1"/>
                <w:sz w:val="20"/>
              </w:rPr>
            </w:pPr>
            <w:r w:rsidRPr="0038323C">
              <w:rPr>
                <w:rFonts w:cs="Arial"/>
                <w:color w:val="000000" w:themeColor="text1"/>
                <w:sz w:val="20"/>
              </w:rPr>
              <w:t>Ligne 5 et 6 du BPU</w:t>
            </w:r>
          </w:p>
        </w:tc>
        <w:tc>
          <w:tcPr>
            <w:tcW w:w="1843" w:type="dxa"/>
            <w:shd w:val="clear" w:color="auto" w:fill="FFFFFF" w:themeFill="background1"/>
          </w:tcPr>
          <w:p w14:paraId="40B133B1" w14:textId="77777777" w:rsidR="0038323C" w:rsidRPr="00F35AC6" w:rsidRDefault="0038323C" w:rsidP="0038323C">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sz w:val="20"/>
              </w:rPr>
            </w:pPr>
            <w:r>
              <w:rPr>
                <w:rStyle w:val="lev"/>
                <w:b w:val="0"/>
                <w:color w:val="000000" w:themeColor="text1"/>
                <w:sz w:val="20"/>
              </w:rPr>
              <w:t>mn</w:t>
            </w:r>
          </w:p>
        </w:tc>
        <w:tc>
          <w:tcPr>
            <w:tcW w:w="1134" w:type="dxa"/>
            <w:shd w:val="clear" w:color="auto" w:fill="FFFFFF" w:themeFill="background1"/>
          </w:tcPr>
          <w:p w14:paraId="6918D4A1" w14:textId="77777777" w:rsidR="0038323C" w:rsidRPr="00F35AC6" w:rsidRDefault="0038323C" w:rsidP="0038323C">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Pr>
                <w:rStyle w:val="lev"/>
                <w:b w:val="0"/>
                <w:color w:val="000000" w:themeColor="text1"/>
              </w:rPr>
              <w:t>X</w:t>
            </w:r>
          </w:p>
        </w:tc>
        <w:tc>
          <w:tcPr>
            <w:tcW w:w="3334" w:type="dxa"/>
            <w:shd w:val="clear" w:color="auto" w:fill="FFFFFF" w:themeFill="background1"/>
          </w:tcPr>
          <w:p w14:paraId="78A221B1" w14:textId="77777777" w:rsidR="0038323C" w:rsidRPr="00F35AC6" w:rsidRDefault="0038323C" w:rsidP="0038323C">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p>
        </w:tc>
      </w:tr>
      <w:tr w:rsidR="00A85D4C" w:rsidRPr="00F35AC6" w14:paraId="570A272F" w14:textId="77777777" w:rsidTr="006E2EF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5C487D5E" w14:textId="77777777" w:rsidR="00A85D4C" w:rsidRPr="00F35AC6" w:rsidRDefault="00A85D4C" w:rsidP="006E2EF4">
            <w:pPr>
              <w:rPr>
                <w:color w:val="000000" w:themeColor="text1"/>
              </w:rPr>
            </w:pPr>
            <w:r w:rsidRPr="00F35AC6">
              <w:rPr>
                <w:color w:val="000000" w:themeColor="text1"/>
              </w:rPr>
              <w:t>14</w:t>
            </w:r>
          </w:p>
        </w:tc>
        <w:tc>
          <w:tcPr>
            <w:tcW w:w="3118" w:type="dxa"/>
            <w:shd w:val="clear" w:color="auto" w:fill="FFFFFF" w:themeFill="background1"/>
          </w:tcPr>
          <w:p w14:paraId="63FE72C3" w14:textId="77777777" w:rsidR="00A85D4C" w:rsidRPr="0038323C" w:rsidRDefault="00A85D4C" w:rsidP="006E2EF4">
            <w:pPr>
              <w:jc w:val="left"/>
              <w:cnfStyle w:val="000000010000" w:firstRow="0" w:lastRow="0" w:firstColumn="0" w:lastColumn="0" w:oddVBand="0" w:evenVBand="0" w:oddHBand="0" w:evenHBand="1" w:firstRowFirstColumn="0" w:firstRowLastColumn="0" w:lastRowFirstColumn="0" w:lastRowLastColumn="0"/>
              <w:rPr>
                <w:rFonts w:cs="Arial"/>
                <w:color w:val="000000" w:themeColor="text1"/>
                <w:sz w:val="20"/>
              </w:rPr>
            </w:pPr>
            <w:r w:rsidRPr="0038323C">
              <w:rPr>
                <w:rFonts w:cs="Arial"/>
                <w:color w:val="000000" w:themeColor="text1"/>
                <w:sz w:val="20"/>
              </w:rPr>
              <w:t>Nombre de cellules côté pieds pouvant être dégonflées</w:t>
            </w:r>
            <w:r w:rsidR="0038323C" w:rsidRPr="0038323C">
              <w:rPr>
                <w:rFonts w:cs="Arial"/>
                <w:color w:val="000000" w:themeColor="text1"/>
                <w:sz w:val="20"/>
              </w:rPr>
              <w:t> : lignes 3 et 4 du BPU</w:t>
            </w:r>
          </w:p>
        </w:tc>
        <w:tc>
          <w:tcPr>
            <w:tcW w:w="1843" w:type="dxa"/>
            <w:shd w:val="clear" w:color="auto" w:fill="FFFFFF" w:themeFill="background1"/>
          </w:tcPr>
          <w:p w14:paraId="33858718" w14:textId="77777777" w:rsidR="00A85D4C" w:rsidRPr="00F35AC6" w:rsidRDefault="00A85D4C" w:rsidP="006E2EF4">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sz w:val="20"/>
              </w:rPr>
            </w:pPr>
            <w:r w:rsidRPr="00F35AC6">
              <w:rPr>
                <w:rStyle w:val="lev"/>
                <w:b w:val="0"/>
                <w:color w:val="000000" w:themeColor="text1"/>
                <w:sz w:val="20"/>
              </w:rPr>
              <w:t>Nombre</w:t>
            </w:r>
          </w:p>
        </w:tc>
        <w:tc>
          <w:tcPr>
            <w:tcW w:w="1134" w:type="dxa"/>
            <w:shd w:val="clear" w:color="auto" w:fill="FFFFFF" w:themeFill="background1"/>
          </w:tcPr>
          <w:p w14:paraId="249C7EE9" w14:textId="77777777" w:rsidR="00A85D4C" w:rsidRPr="00F35AC6" w:rsidRDefault="00A85D4C" w:rsidP="006E2EF4">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sidRPr="00F35AC6">
              <w:rPr>
                <w:rStyle w:val="lev"/>
                <w:b w:val="0"/>
                <w:color w:val="000000" w:themeColor="text1"/>
              </w:rPr>
              <w:t>X</w:t>
            </w:r>
          </w:p>
        </w:tc>
        <w:tc>
          <w:tcPr>
            <w:tcW w:w="3334" w:type="dxa"/>
            <w:shd w:val="clear" w:color="auto" w:fill="FFFFFF" w:themeFill="background1"/>
          </w:tcPr>
          <w:p w14:paraId="22BD664C" w14:textId="77777777" w:rsidR="00A85D4C" w:rsidRPr="00F35AC6" w:rsidRDefault="00A85D4C" w:rsidP="006E2EF4">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p>
        </w:tc>
      </w:tr>
      <w:tr w:rsidR="001B495A" w:rsidRPr="00F35AC6" w14:paraId="2CA86B97" w14:textId="77777777" w:rsidTr="006E2E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vMerge w:val="restart"/>
            <w:shd w:val="clear" w:color="auto" w:fill="FFFFFF" w:themeFill="background1"/>
          </w:tcPr>
          <w:p w14:paraId="3B8E0B0B" w14:textId="77777777" w:rsidR="001B495A" w:rsidRPr="00F35AC6" w:rsidRDefault="001B495A" w:rsidP="001B495A">
            <w:pPr>
              <w:rPr>
                <w:color w:val="000000" w:themeColor="text1"/>
              </w:rPr>
            </w:pPr>
            <w:r w:rsidRPr="00F35AC6">
              <w:rPr>
                <w:color w:val="000000" w:themeColor="text1"/>
              </w:rPr>
              <w:t>15</w:t>
            </w:r>
          </w:p>
        </w:tc>
        <w:tc>
          <w:tcPr>
            <w:tcW w:w="3118" w:type="dxa"/>
            <w:shd w:val="clear" w:color="auto" w:fill="FFFFFF" w:themeFill="background1"/>
          </w:tcPr>
          <w:p w14:paraId="534A7E16" w14:textId="77777777" w:rsidR="001B495A" w:rsidRPr="001B495A" w:rsidRDefault="001B495A" w:rsidP="001B495A">
            <w:pPr>
              <w:jc w:val="left"/>
              <w:cnfStyle w:val="000000100000" w:firstRow="0" w:lastRow="0" w:firstColumn="0" w:lastColumn="0" w:oddVBand="0" w:evenVBand="0" w:oddHBand="1" w:evenHBand="0" w:firstRowFirstColumn="0" w:firstRowLastColumn="0" w:lastRowFirstColumn="0" w:lastRowLastColumn="0"/>
              <w:rPr>
                <w:rFonts w:cs="Arial"/>
                <w:color w:val="000000" w:themeColor="text1"/>
                <w:sz w:val="20"/>
              </w:rPr>
            </w:pPr>
            <w:r w:rsidRPr="001B495A">
              <w:rPr>
                <w:rFonts w:cs="Arial"/>
                <w:color w:val="000000" w:themeColor="text1"/>
                <w:sz w:val="20"/>
              </w:rPr>
              <w:t>Ligne 5 et 6 du BPU : Nombre de cellules côté pieds pouvant être dégonflées</w:t>
            </w:r>
          </w:p>
        </w:tc>
        <w:tc>
          <w:tcPr>
            <w:tcW w:w="1843" w:type="dxa"/>
            <w:shd w:val="clear" w:color="auto" w:fill="FFFFFF" w:themeFill="background1"/>
          </w:tcPr>
          <w:p w14:paraId="6BD3EAB4" w14:textId="77777777" w:rsidR="001B495A" w:rsidRPr="001B495A" w:rsidRDefault="001B495A" w:rsidP="001B495A">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sz w:val="20"/>
              </w:rPr>
            </w:pPr>
            <w:r w:rsidRPr="001B495A">
              <w:rPr>
                <w:rStyle w:val="lev"/>
                <w:b w:val="0"/>
                <w:color w:val="000000" w:themeColor="text1"/>
                <w:sz w:val="20"/>
              </w:rPr>
              <w:t>Nombre</w:t>
            </w:r>
          </w:p>
        </w:tc>
        <w:tc>
          <w:tcPr>
            <w:tcW w:w="1134" w:type="dxa"/>
            <w:shd w:val="clear" w:color="auto" w:fill="FFFFFF" w:themeFill="background1"/>
          </w:tcPr>
          <w:p w14:paraId="3BDFFDFE" w14:textId="77777777" w:rsidR="001B495A" w:rsidRPr="00F35AC6" w:rsidRDefault="001B495A" w:rsidP="001B495A">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Pr>
                <w:rStyle w:val="lev"/>
                <w:b w:val="0"/>
                <w:color w:val="000000" w:themeColor="text1"/>
              </w:rPr>
              <w:t>X</w:t>
            </w:r>
          </w:p>
        </w:tc>
        <w:tc>
          <w:tcPr>
            <w:tcW w:w="3334" w:type="dxa"/>
            <w:shd w:val="clear" w:color="auto" w:fill="FFFFFF" w:themeFill="background1"/>
          </w:tcPr>
          <w:p w14:paraId="1B1FC3D4" w14:textId="77777777" w:rsidR="001B495A" w:rsidRPr="00F35AC6" w:rsidRDefault="001B495A" w:rsidP="001B495A">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p>
        </w:tc>
      </w:tr>
      <w:tr w:rsidR="001B495A" w:rsidRPr="00F35AC6" w14:paraId="36FDEF3C" w14:textId="77777777" w:rsidTr="006E2EF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vMerge/>
            <w:shd w:val="clear" w:color="auto" w:fill="FFFFFF" w:themeFill="background1"/>
          </w:tcPr>
          <w:p w14:paraId="543455F2" w14:textId="77777777" w:rsidR="001B495A" w:rsidRPr="00F35AC6" w:rsidRDefault="001B495A" w:rsidP="001B495A">
            <w:pPr>
              <w:rPr>
                <w:color w:val="000000" w:themeColor="text1"/>
              </w:rPr>
            </w:pPr>
          </w:p>
        </w:tc>
        <w:tc>
          <w:tcPr>
            <w:tcW w:w="3118" w:type="dxa"/>
            <w:shd w:val="clear" w:color="auto" w:fill="FFFFFF" w:themeFill="background1"/>
          </w:tcPr>
          <w:p w14:paraId="76D219CD" w14:textId="77777777" w:rsidR="001B495A" w:rsidRPr="001B495A" w:rsidRDefault="001B495A" w:rsidP="001B495A">
            <w:pPr>
              <w:jc w:val="left"/>
              <w:cnfStyle w:val="000000010000" w:firstRow="0" w:lastRow="0" w:firstColumn="0" w:lastColumn="0" w:oddVBand="0" w:evenVBand="0" w:oddHBand="0" w:evenHBand="1" w:firstRowFirstColumn="0" w:firstRowLastColumn="0" w:lastRowFirstColumn="0" w:lastRowLastColumn="0"/>
              <w:rPr>
                <w:rFonts w:cs="Arial"/>
                <w:color w:val="000000" w:themeColor="text1"/>
                <w:sz w:val="20"/>
              </w:rPr>
            </w:pPr>
            <w:r w:rsidRPr="001B495A">
              <w:rPr>
                <w:rFonts w:cs="Arial"/>
                <w:color w:val="000000" w:themeColor="text1"/>
                <w:sz w:val="20"/>
              </w:rPr>
              <w:t>Ligne  5 et 6 du BPU : Nombre de cellules côté tête pouvant être dégonflées</w:t>
            </w:r>
          </w:p>
        </w:tc>
        <w:tc>
          <w:tcPr>
            <w:tcW w:w="1843" w:type="dxa"/>
            <w:shd w:val="clear" w:color="auto" w:fill="FFFFFF" w:themeFill="background1"/>
          </w:tcPr>
          <w:p w14:paraId="7534B518" w14:textId="77777777" w:rsidR="001B495A" w:rsidRPr="001B495A" w:rsidRDefault="001B495A" w:rsidP="001B495A">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sz w:val="20"/>
              </w:rPr>
            </w:pPr>
            <w:r w:rsidRPr="001B495A">
              <w:rPr>
                <w:rStyle w:val="lev"/>
                <w:b w:val="0"/>
                <w:color w:val="000000" w:themeColor="text1"/>
                <w:sz w:val="20"/>
              </w:rPr>
              <w:t>Nombre</w:t>
            </w:r>
          </w:p>
        </w:tc>
        <w:tc>
          <w:tcPr>
            <w:tcW w:w="1134" w:type="dxa"/>
            <w:shd w:val="clear" w:color="auto" w:fill="FFFFFF" w:themeFill="background1"/>
          </w:tcPr>
          <w:p w14:paraId="02146204" w14:textId="77777777" w:rsidR="001B495A" w:rsidRPr="00F35AC6" w:rsidRDefault="001B495A" w:rsidP="001B495A">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Pr>
                <w:rStyle w:val="lev"/>
                <w:b w:val="0"/>
                <w:color w:val="000000" w:themeColor="text1"/>
              </w:rPr>
              <w:t>X</w:t>
            </w:r>
          </w:p>
        </w:tc>
        <w:tc>
          <w:tcPr>
            <w:tcW w:w="3334" w:type="dxa"/>
            <w:shd w:val="clear" w:color="auto" w:fill="FFFFFF" w:themeFill="background1"/>
          </w:tcPr>
          <w:p w14:paraId="6300F683" w14:textId="77777777" w:rsidR="001B495A" w:rsidRPr="00F35AC6" w:rsidRDefault="001B495A" w:rsidP="001B495A">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p>
        </w:tc>
      </w:tr>
      <w:tr w:rsidR="001B495A" w:rsidRPr="00F35AC6" w14:paraId="24A54D37" w14:textId="77777777" w:rsidTr="006E2E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vMerge/>
            <w:shd w:val="clear" w:color="auto" w:fill="FFFFFF" w:themeFill="background1"/>
          </w:tcPr>
          <w:p w14:paraId="46CFB400" w14:textId="77777777" w:rsidR="001B495A" w:rsidRPr="00F35AC6" w:rsidRDefault="001B495A" w:rsidP="001B495A">
            <w:pPr>
              <w:rPr>
                <w:color w:val="000000" w:themeColor="text1"/>
              </w:rPr>
            </w:pPr>
          </w:p>
        </w:tc>
        <w:tc>
          <w:tcPr>
            <w:tcW w:w="3118" w:type="dxa"/>
            <w:shd w:val="clear" w:color="auto" w:fill="FFFFFF" w:themeFill="background1"/>
          </w:tcPr>
          <w:p w14:paraId="293950B9" w14:textId="77777777" w:rsidR="001B495A" w:rsidRPr="001B495A" w:rsidRDefault="001B495A" w:rsidP="001B495A">
            <w:pPr>
              <w:jc w:val="left"/>
              <w:cnfStyle w:val="000000100000" w:firstRow="0" w:lastRow="0" w:firstColumn="0" w:lastColumn="0" w:oddVBand="0" w:evenVBand="0" w:oddHBand="1" w:evenHBand="0" w:firstRowFirstColumn="0" w:firstRowLastColumn="0" w:lastRowFirstColumn="0" w:lastRowLastColumn="0"/>
              <w:rPr>
                <w:rFonts w:cs="Arial"/>
                <w:color w:val="000000" w:themeColor="text1"/>
                <w:sz w:val="20"/>
              </w:rPr>
            </w:pPr>
            <w:r w:rsidRPr="001B495A">
              <w:rPr>
                <w:rFonts w:cs="Arial"/>
                <w:color w:val="000000" w:themeColor="text1"/>
                <w:sz w:val="20"/>
              </w:rPr>
              <w:t>Ligne 5 et 6 du BPU : Nombre de cellules autres pouvant être dégonflées</w:t>
            </w:r>
          </w:p>
        </w:tc>
        <w:tc>
          <w:tcPr>
            <w:tcW w:w="1843" w:type="dxa"/>
            <w:shd w:val="clear" w:color="auto" w:fill="FFFFFF" w:themeFill="background1"/>
          </w:tcPr>
          <w:p w14:paraId="16DA9231" w14:textId="77777777" w:rsidR="001B495A" w:rsidRPr="001B495A" w:rsidRDefault="001B495A" w:rsidP="001B495A">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sz w:val="20"/>
              </w:rPr>
            </w:pPr>
            <w:r w:rsidRPr="001B495A">
              <w:rPr>
                <w:rStyle w:val="lev"/>
                <w:b w:val="0"/>
                <w:color w:val="000000" w:themeColor="text1"/>
                <w:sz w:val="20"/>
              </w:rPr>
              <w:t>Nombre</w:t>
            </w:r>
          </w:p>
        </w:tc>
        <w:tc>
          <w:tcPr>
            <w:tcW w:w="1134" w:type="dxa"/>
            <w:shd w:val="clear" w:color="auto" w:fill="FFFFFF" w:themeFill="background1"/>
          </w:tcPr>
          <w:p w14:paraId="5A271221" w14:textId="77777777" w:rsidR="001B495A" w:rsidRPr="00F35AC6" w:rsidRDefault="001B495A" w:rsidP="001B495A">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Pr>
                <w:rStyle w:val="lev"/>
                <w:b w:val="0"/>
                <w:color w:val="000000" w:themeColor="text1"/>
              </w:rPr>
              <w:t>X</w:t>
            </w:r>
          </w:p>
        </w:tc>
        <w:tc>
          <w:tcPr>
            <w:tcW w:w="3334" w:type="dxa"/>
            <w:shd w:val="clear" w:color="auto" w:fill="FFFFFF" w:themeFill="background1"/>
          </w:tcPr>
          <w:p w14:paraId="27EF5BE6" w14:textId="77777777" w:rsidR="001B495A" w:rsidRPr="00F35AC6" w:rsidRDefault="001B495A" w:rsidP="001B495A">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p>
        </w:tc>
      </w:tr>
      <w:tr w:rsidR="001B495A" w:rsidRPr="00F35AC6" w14:paraId="1D50AAC6" w14:textId="77777777" w:rsidTr="006E2EF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vMerge w:val="restart"/>
            <w:shd w:val="clear" w:color="auto" w:fill="FFFFFF" w:themeFill="background1"/>
          </w:tcPr>
          <w:p w14:paraId="748FF578" w14:textId="77777777" w:rsidR="001B495A" w:rsidRPr="00F35AC6" w:rsidRDefault="001B495A" w:rsidP="001B495A">
            <w:pPr>
              <w:rPr>
                <w:color w:val="000000" w:themeColor="text1"/>
              </w:rPr>
            </w:pPr>
            <w:r w:rsidRPr="00F35AC6">
              <w:rPr>
                <w:color w:val="000000" w:themeColor="text1"/>
              </w:rPr>
              <w:t>16</w:t>
            </w:r>
          </w:p>
        </w:tc>
        <w:tc>
          <w:tcPr>
            <w:tcW w:w="3118" w:type="dxa"/>
            <w:shd w:val="clear" w:color="auto" w:fill="FFFFFF" w:themeFill="background1"/>
          </w:tcPr>
          <w:p w14:paraId="51C8E92A" w14:textId="77777777" w:rsidR="001B495A" w:rsidRPr="0038323C" w:rsidRDefault="001B495A" w:rsidP="001B495A">
            <w:pPr>
              <w:jc w:val="left"/>
              <w:cnfStyle w:val="000000010000" w:firstRow="0" w:lastRow="0" w:firstColumn="0" w:lastColumn="0" w:oddVBand="0" w:evenVBand="0" w:oddHBand="0" w:evenHBand="1" w:firstRowFirstColumn="0" w:firstRowLastColumn="0" w:lastRowFirstColumn="0" w:lastRowLastColumn="0"/>
              <w:rPr>
                <w:rFonts w:cs="Arial"/>
                <w:color w:val="000000" w:themeColor="text1"/>
                <w:sz w:val="20"/>
              </w:rPr>
            </w:pPr>
            <w:r w:rsidRPr="0038323C">
              <w:rPr>
                <w:rFonts w:cs="Arial"/>
                <w:color w:val="000000" w:themeColor="text1"/>
                <w:sz w:val="20"/>
              </w:rPr>
              <w:t>Poids du compresseur ligne 1 et 2 du BPU</w:t>
            </w:r>
          </w:p>
        </w:tc>
        <w:tc>
          <w:tcPr>
            <w:tcW w:w="1843" w:type="dxa"/>
            <w:shd w:val="clear" w:color="auto" w:fill="FFFFFF" w:themeFill="background1"/>
          </w:tcPr>
          <w:p w14:paraId="23A5D1BE" w14:textId="77777777" w:rsidR="001B495A" w:rsidRPr="00F35AC6" w:rsidRDefault="001B495A" w:rsidP="001B495A">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sz w:val="20"/>
              </w:rPr>
            </w:pPr>
            <w:r w:rsidRPr="00F35AC6">
              <w:rPr>
                <w:rStyle w:val="lev"/>
                <w:b w:val="0"/>
                <w:color w:val="000000" w:themeColor="text1"/>
                <w:sz w:val="20"/>
              </w:rPr>
              <w:t>kg</w:t>
            </w:r>
          </w:p>
        </w:tc>
        <w:tc>
          <w:tcPr>
            <w:tcW w:w="1134" w:type="dxa"/>
            <w:shd w:val="clear" w:color="auto" w:fill="FFFFFF" w:themeFill="background1"/>
          </w:tcPr>
          <w:p w14:paraId="2B6C2590" w14:textId="77777777" w:rsidR="001B495A" w:rsidRPr="00F35AC6" w:rsidRDefault="001B495A" w:rsidP="001B495A">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sidRPr="00F35AC6">
              <w:rPr>
                <w:rStyle w:val="lev"/>
                <w:b w:val="0"/>
                <w:color w:val="000000" w:themeColor="text1"/>
              </w:rPr>
              <w:t>X</w:t>
            </w:r>
          </w:p>
        </w:tc>
        <w:tc>
          <w:tcPr>
            <w:tcW w:w="3334" w:type="dxa"/>
            <w:shd w:val="clear" w:color="auto" w:fill="FFFFFF" w:themeFill="background1"/>
          </w:tcPr>
          <w:p w14:paraId="6EE9E059" w14:textId="77777777" w:rsidR="001B495A" w:rsidRPr="00F35AC6" w:rsidRDefault="001B495A" w:rsidP="001B495A">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p>
        </w:tc>
      </w:tr>
      <w:tr w:rsidR="001B495A" w:rsidRPr="00F35AC6" w14:paraId="3343D943" w14:textId="77777777" w:rsidTr="006E2E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vMerge/>
            <w:shd w:val="clear" w:color="auto" w:fill="FFFFFF" w:themeFill="background1"/>
          </w:tcPr>
          <w:p w14:paraId="3AB42BE5" w14:textId="77777777" w:rsidR="001B495A" w:rsidRPr="00F35AC6" w:rsidRDefault="001B495A" w:rsidP="001B495A">
            <w:pPr>
              <w:rPr>
                <w:color w:val="000000" w:themeColor="text1"/>
              </w:rPr>
            </w:pPr>
          </w:p>
        </w:tc>
        <w:tc>
          <w:tcPr>
            <w:tcW w:w="3118" w:type="dxa"/>
            <w:shd w:val="clear" w:color="auto" w:fill="FFFFFF" w:themeFill="background1"/>
          </w:tcPr>
          <w:p w14:paraId="2D04D259" w14:textId="77777777" w:rsidR="001B495A" w:rsidRPr="0038323C" w:rsidRDefault="001B495A" w:rsidP="001B495A">
            <w:pPr>
              <w:jc w:val="left"/>
              <w:cnfStyle w:val="000000100000" w:firstRow="0" w:lastRow="0" w:firstColumn="0" w:lastColumn="0" w:oddVBand="0" w:evenVBand="0" w:oddHBand="1" w:evenHBand="0" w:firstRowFirstColumn="0" w:firstRowLastColumn="0" w:lastRowFirstColumn="0" w:lastRowLastColumn="0"/>
              <w:rPr>
                <w:rFonts w:cs="Arial"/>
                <w:color w:val="000000" w:themeColor="text1"/>
                <w:sz w:val="20"/>
              </w:rPr>
            </w:pPr>
            <w:r w:rsidRPr="0038323C">
              <w:rPr>
                <w:rFonts w:cs="Arial"/>
                <w:color w:val="000000" w:themeColor="text1"/>
                <w:sz w:val="20"/>
              </w:rPr>
              <w:t>Ligne 3 et 4 du BPU</w:t>
            </w:r>
          </w:p>
        </w:tc>
        <w:tc>
          <w:tcPr>
            <w:tcW w:w="1843" w:type="dxa"/>
            <w:shd w:val="clear" w:color="auto" w:fill="FFFFFF" w:themeFill="background1"/>
          </w:tcPr>
          <w:p w14:paraId="2D067839" w14:textId="77777777" w:rsidR="001B495A" w:rsidRPr="00F35AC6" w:rsidRDefault="001B495A" w:rsidP="001B495A">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sz w:val="20"/>
              </w:rPr>
            </w:pPr>
            <w:r>
              <w:rPr>
                <w:rStyle w:val="lev"/>
                <w:b w:val="0"/>
                <w:color w:val="000000" w:themeColor="text1"/>
                <w:sz w:val="20"/>
              </w:rPr>
              <w:t>Kg</w:t>
            </w:r>
          </w:p>
        </w:tc>
        <w:tc>
          <w:tcPr>
            <w:tcW w:w="1134" w:type="dxa"/>
            <w:shd w:val="clear" w:color="auto" w:fill="FFFFFF" w:themeFill="background1"/>
          </w:tcPr>
          <w:p w14:paraId="6C3EFF04" w14:textId="77777777" w:rsidR="001B495A" w:rsidRPr="00F35AC6" w:rsidRDefault="001B495A" w:rsidP="001B495A">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Pr>
                <w:rStyle w:val="lev"/>
                <w:b w:val="0"/>
                <w:color w:val="000000" w:themeColor="text1"/>
              </w:rPr>
              <w:t>X</w:t>
            </w:r>
          </w:p>
        </w:tc>
        <w:tc>
          <w:tcPr>
            <w:tcW w:w="3334" w:type="dxa"/>
            <w:shd w:val="clear" w:color="auto" w:fill="FFFFFF" w:themeFill="background1"/>
          </w:tcPr>
          <w:p w14:paraId="47CA3443" w14:textId="77777777" w:rsidR="001B495A" w:rsidRPr="00F35AC6" w:rsidRDefault="001B495A" w:rsidP="001B495A">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p>
        </w:tc>
      </w:tr>
      <w:tr w:rsidR="001B495A" w:rsidRPr="00F35AC6" w14:paraId="067817F5" w14:textId="77777777" w:rsidTr="006E2EF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vMerge/>
            <w:shd w:val="clear" w:color="auto" w:fill="FFFFFF" w:themeFill="background1"/>
          </w:tcPr>
          <w:p w14:paraId="4CF2C0E5" w14:textId="77777777" w:rsidR="001B495A" w:rsidRPr="00F35AC6" w:rsidRDefault="001B495A" w:rsidP="001B495A">
            <w:pPr>
              <w:rPr>
                <w:color w:val="000000" w:themeColor="text1"/>
              </w:rPr>
            </w:pPr>
          </w:p>
        </w:tc>
        <w:tc>
          <w:tcPr>
            <w:tcW w:w="3118" w:type="dxa"/>
            <w:shd w:val="clear" w:color="auto" w:fill="FFFFFF" w:themeFill="background1"/>
          </w:tcPr>
          <w:p w14:paraId="17DEFE11" w14:textId="77777777" w:rsidR="001B495A" w:rsidRPr="0038323C" w:rsidRDefault="001B495A" w:rsidP="001B495A">
            <w:pPr>
              <w:jc w:val="left"/>
              <w:cnfStyle w:val="000000010000" w:firstRow="0" w:lastRow="0" w:firstColumn="0" w:lastColumn="0" w:oddVBand="0" w:evenVBand="0" w:oddHBand="0" w:evenHBand="1" w:firstRowFirstColumn="0" w:firstRowLastColumn="0" w:lastRowFirstColumn="0" w:lastRowLastColumn="0"/>
              <w:rPr>
                <w:rFonts w:cs="Arial"/>
                <w:color w:val="000000" w:themeColor="text1"/>
                <w:sz w:val="20"/>
              </w:rPr>
            </w:pPr>
            <w:r w:rsidRPr="0038323C">
              <w:rPr>
                <w:rFonts w:cs="Arial"/>
                <w:color w:val="000000" w:themeColor="text1"/>
                <w:sz w:val="20"/>
              </w:rPr>
              <w:t>Ligne 5 et 6 du BPU</w:t>
            </w:r>
          </w:p>
        </w:tc>
        <w:tc>
          <w:tcPr>
            <w:tcW w:w="1843" w:type="dxa"/>
            <w:shd w:val="clear" w:color="auto" w:fill="FFFFFF" w:themeFill="background1"/>
          </w:tcPr>
          <w:p w14:paraId="60C582BA" w14:textId="77777777" w:rsidR="001B495A" w:rsidRPr="00F35AC6" w:rsidRDefault="001B495A" w:rsidP="001B495A">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sz w:val="20"/>
              </w:rPr>
            </w:pPr>
            <w:r>
              <w:rPr>
                <w:rStyle w:val="lev"/>
                <w:b w:val="0"/>
                <w:color w:val="000000" w:themeColor="text1"/>
                <w:sz w:val="20"/>
              </w:rPr>
              <w:t>Kg</w:t>
            </w:r>
          </w:p>
        </w:tc>
        <w:tc>
          <w:tcPr>
            <w:tcW w:w="1134" w:type="dxa"/>
            <w:shd w:val="clear" w:color="auto" w:fill="FFFFFF" w:themeFill="background1"/>
          </w:tcPr>
          <w:p w14:paraId="14350E63" w14:textId="77777777" w:rsidR="001B495A" w:rsidRPr="00F35AC6" w:rsidRDefault="001B495A" w:rsidP="001B495A">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Pr>
                <w:rStyle w:val="lev"/>
                <w:b w:val="0"/>
                <w:color w:val="000000" w:themeColor="text1"/>
              </w:rPr>
              <w:t>X</w:t>
            </w:r>
          </w:p>
        </w:tc>
        <w:tc>
          <w:tcPr>
            <w:tcW w:w="3334" w:type="dxa"/>
            <w:shd w:val="clear" w:color="auto" w:fill="FFFFFF" w:themeFill="background1"/>
          </w:tcPr>
          <w:p w14:paraId="5275A642" w14:textId="77777777" w:rsidR="001B495A" w:rsidRPr="00F35AC6" w:rsidRDefault="001B495A" w:rsidP="001B495A">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p>
        </w:tc>
      </w:tr>
      <w:tr w:rsidR="001B495A" w:rsidRPr="00F35AC6" w14:paraId="69DC98AD" w14:textId="77777777" w:rsidTr="006E2E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vMerge w:val="restart"/>
            <w:shd w:val="clear" w:color="auto" w:fill="FFFFFF" w:themeFill="background1"/>
          </w:tcPr>
          <w:p w14:paraId="483BCDA6" w14:textId="77777777" w:rsidR="001B495A" w:rsidRPr="00F35AC6" w:rsidRDefault="001B495A" w:rsidP="001B495A">
            <w:pPr>
              <w:rPr>
                <w:color w:val="000000" w:themeColor="text1"/>
              </w:rPr>
            </w:pPr>
            <w:r w:rsidRPr="00F35AC6">
              <w:rPr>
                <w:color w:val="000000" w:themeColor="text1"/>
              </w:rPr>
              <w:t>17</w:t>
            </w:r>
          </w:p>
        </w:tc>
        <w:tc>
          <w:tcPr>
            <w:tcW w:w="3118" w:type="dxa"/>
            <w:shd w:val="clear" w:color="auto" w:fill="FFFFFF" w:themeFill="background1"/>
          </w:tcPr>
          <w:p w14:paraId="394D2342" w14:textId="77777777" w:rsidR="001B495A" w:rsidRPr="0038323C" w:rsidRDefault="001B495A" w:rsidP="001B495A">
            <w:pPr>
              <w:jc w:val="left"/>
              <w:cnfStyle w:val="000000100000" w:firstRow="0" w:lastRow="0" w:firstColumn="0" w:lastColumn="0" w:oddVBand="0" w:evenVBand="0" w:oddHBand="1" w:evenHBand="0" w:firstRowFirstColumn="0" w:firstRowLastColumn="0" w:lastRowFirstColumn="0" w:lastRowLastColumn="0"/>
              <w:rPr>
                <w:rFonts w:cs="Arial"/>
                <w:color w:val="000000" w:themeColor="text1"/>
                <w:sz w:val="20"/>
              </w:rPr>
            </w:pPr>
            <w:r w:rsidRPr="0038323C">
              <w:rPr>
                <w:rFonts w:cs="Arial"/>
                <w:color w:val="000000" w:themeColor="text1"/>
                <w:sz w:val="20"/>
              </w:rPr>
              <w:t xml:space="preserve">Niveau de bruit du compresseur en fonctionnement à 1 mètre ligne 1 et 2 </w:t>
            </w:r>
          </w:p>
        </w:tc>
        <w:tc>
          <w:tcPr>
            <w:tcW w:w="1843" w:type="dxa"/>
            <w:shd w:val="clear" w:color="auto" w:fill="FFFFFF" w:themeFill="background1"/>
          </w:tcPr>
          <w:p w14:paraId="5F4E7F87" w14:textId="77777777" w:rsidR="001B495A" w:rsidRPr="00F35AC6" w:rsidRDefault="001B495A" w:rsidP="001B495A">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sz w:val="20"/>
              </w:rPr>
            </w:pPr>
            <w:proofErr w:type="spellStart"/>
            <w:r w:rsidRPr="00F35AC6">
              <w:rPr>
                <w:rStyle w:val="lev"/>
                <w:b w:val="0"/>
                <w:color w:val="000000" w:themeColor="text1"/>
                <w:sz w:val="20"/>
              </w:rPr>
              <w:t>Db</w:t>
            </w:r>
            <w:proofErr w:type="spellEnd"/>
          </w:p>
        </w:tc>
        <w:tc>
          <w:tcPr>
            <w:tcW w:w="1134" w:type="dxa"/>
            <w:shd w:val="clear" w:color="auto" w:fill="FFFFFF" w:themeFill="background1"/>
          </w:tcPr>
          <w:p w14:paraId="617F551A" w14:textId="77777777" w:rsidR="001B495A" w:rsidRPr="00F35AC6" w:rsidRDefault="001B495A" w:rsidP="001B495A">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sidRPr="00F35AC6">
              <w:rPr>
                <w:rStyle w:val="lev"/>
                <w:b w:val="0"/>
                <w:color w:val="000000" w:themeColor="text1"/>
              </w:rPr>
              <w:t>X</w:t>
            </w:r>
          </w:p>
        </w:tc>
        <w:tc>
          <w:tcPr>
            <w:tcW w:w="3334" w:type="dxa"/>
            <w:shd w:val="clear" w:color="auto" w:fill="FFFFFF" w:themeFill="background1"/>
          </w:tcPr>
          <w:p w14:paraId="6CF0B855" w14:textId="77777777" w:rsidR="001B495A" w:rsidRPr="00F35AC6" w:rsidRDefault="001B495A" w:rsidP="001B495A">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p>
        </w:tc>
      </w:tr>
      <w:tr w:rsidR="001B495A" w:rsidRPr="00F35AC6" w14:paraId="47B1F19E" w14:textId="77777777" w:rsidTr="006E2EF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vMerge/>
            <w:shd w:val="clear" w:color="auto" w:fill="FFFFFF" w:themeFill="background1"/>
          </w:tcPr>
          <w:p w14:paraId="4EDA122B" w14:textId="77777777" w:rsidR="001B495A" w:rsidRPr="00F35AC6" w:rsidRDefault="001B495A" w:rsidP="001B495A">
            <w:pPr>
              <w:rPr>
                <w:color w:val="000000" w:themeColor="text1"/>
              </w:rPr>
            </w:pPr>
          </w:p>
        </w:tc>
        <w:tc>
          <w:tcPr>
            <w:tcW w:w="3118" w:type="dxa"/>
            <w:shd w:val="clear" w:color="auto" w:fill="FFFFFF" w:themeFill="background1"/>
          </w:tcPr>
          <w:p w14:paraId="1EF7D5FD" w14:textId="77777777" w:rsidR="001B495A" w:rsidRPr="0038323C" w:rsidRDefault="001B495A" w:rsidP="001B495A">
            <w:pPr>
              <w:jc w:val="left"/>
              <w:cnfStyle w:val="000000010000" w:firstRow="0" w:lastRow="0" w:firstColumn="0" w:lastColumn="0" w:oddVBand="0" w:evenVBand="0" w:oddHBand="0" w:evenHBand="1" w:firstRowFirstColumn="0" w:firstRowLastColumn="0" w:lastRowFirstColumn="0" w:lastRowLastColumn="0"/>
              <w:rPr>
                <w:rFonts w:cs="Arial"/>
                <w:color w:val="000000" w:themeColor="text1"/>
                <w:sz w:val="20"/>
              </w:rPr>
            </w:pPr>
            <w:r w:rsidRPr="0038323C">
              <w:rPr>
                <w:rFonts w:cs="Arial"/>
                <w:color w:val="000000" w:themeColor="text1"/>
                <w:sz w:val="20"/>
              </w:rPr>
              <w:t>Ligne 3 et 4 du BPU</w:t>
            </w:r>
          </w:p>
        </w:tc>
        <w:tc>
          <w:tcPr>
            <w:tcW w:w="1843" w:type="dxa"/>
            <w:shd w:val="clear" w:color="auto" w:fill="FFFFFF" w:themeFill="background1"/>
          </w:tcPr>
          <w:p w14:paraId="24D900A3" w14:textId="77777777" w:rsidR="001B495A" w:rsidRPr="00F35AC6" w:rsidRDefault="001B495A" w:rsidP="001B495A">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sz w:val="20"/>
              </w:rPr>
            </w:pPr>
            <w:proofErr w:type="spellStart"/>
            <w:r>
              <w:rPr>
                <w:rStyle w:val="lev"/>
                <w:b w:val="0"/>
                <w:color w:val="000000" w:themeColor="text1"/>
                <w:sz w:val="20"/>
              </w:rPr>
              <w:t>Db</w:t>
            </w:r>
            <w:proofErr w:type="spellEnd"/>
          </w:p>
        </w:tc>
        <w:tc>
          <w:tcPr>
            <w:tcW w:w="1134" w:type="dxa"/>
            <w:shd w:val="clear" w:color="auto" w:fill="FFFFFF" w:themeFill="background1"/>
          </w:tcPr>
          <w:p w14:paraId="33FA29C2" w14:textId="77777777" w:rsidR="001B495A" w:rsidRPr="00F35AC6" w:rsidRDefault="001B495A" w:rsidP="001B495A">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Pr>
                <w:rStyle w:val="lev"/>
                <w:b w:val="0"/>
                <w:color w:val="000000" w:themeColor="text1"/>
              </w:rPr>
              <w:t>X</w:t>
            </w:r>
          </w:p>
        </w:tc>
        <w:tc>
          <w:tcPr>
            <w:tcW w:w="3334" w:type="dxa"/>
            <w:shd w:val="clear" w:color="auto" w:fill="FFFFFF" w:themeFill="background1"/>
          </w:tcPr>
          <w:p w14:paraId="1F20C854" w14:textId="77777777" w:rsidR="001B495A" w:rsidRPr="00F35AC6" w:rsidRDefault="001B495A" w:rsidP="001B495A">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p>
        </w:tc>
      </w:tr>
      <w:tr w:rsidR="001B495A" w:rsidRPr="00F35AC6" w14:paraId="7A604946" w14:textId="77777777" w:rsidTr="006E2E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vMerge/>
            <w:shd w:val="clear" w:color="auto" w:fill="FFFFFF" w:themeFill="background1"/>
          </w:tcPr>
          <w:p w14:paraId="108F0F98" w14:textId="77777777" w:rsidR="001B495A" w:rsidRPr="00F35AC6" w:rsidRDefault="001B495A" w:rsidP="001B495A">
            <w:pPr>
              <w:rPr>
                <w:color w:val="000000" w:themeColor="text1"/>
              </w:rPr>
            </w:pPr>
          </w:p>
        </w:tc>
        <w:tc>
          <w:tcPr>
            <w:tcW w:w="3118" w:type="dxa"/>
            <w:shd w:val="clear" w:color="auto" w:fill="FFFFFF" w:themeFill="background1"/>
          </w:tcPr>
          <w:p w14:paraId="5B5601D9" w14:textId="77777777" w:rsidR="001B495A" w:rsidRPr="0038323C" w:rsidRDefault="001B495A" w:rsidP="001B495A">
            <w:pPr>
              <w:jc w:val="left"/>
              <w:cnfStyle w:val="000000100000" w:firstRow="0" w:lastRow="0" w:firstColumn="0" w:lastColumn="0" w:oddVBand="0" w:evenVBand="0" w:oddHBand="1" w:evenHBand="0" w:firstRowFirstColumn="0" w:firstRowLastColumn="0" w:lastRowFirstColumn="0" w:lastRowLastColumn="0"/>
              <w:rPr>
                <w:rFonts w:cs="Arial"/>
                <w:color w:val="000000" w:themeColor="text1"/>
                <w:sz w:val="20"/>
              </w:rPr>
            </w:pPr>
            <w:r w:rsidRPr="0038323C">
              <w:rPr>
                <w:rFonts w:cs="Arial"/>
                <w:color w:val="000000" w:themeColor="text1"/>
                <w:sz w:val="20"/>
              </w:rPr>
              <w:t>Ligne 5 et 6 du BPU</w:t>
            </w:r>
          </w:p>
        </w:tc>
        <w:tc>
          <w:tcPr>
            <w:tcW w:w="1843" w:type="dxa"/>
            <w:shd w:val="clear" w:color="auto" w:fill="FFFFFF" w:themeFill="background1"/>
          </w:tcPr>
          <w:p w14:paraId="0D91D48D" w14:textId="77777777" w:rsidR="001B495A" w:rsidRPr="00F35AC6" w:rsidRDefault="001B495A" w:rsidP="001B495A">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sz w:val="20"/>
              </w:rPr>
            </w:pPr>
            <w:proofErr w:type="spellStart"/>
            <w:r>
              <w:rPr>
                <w:rStyle w:val="lev"/>
                <w:b w:val="0"/>
                <w:color w:val="000000" w:themeColor="text1"/>
                <w:sz w:val="20"/>
              </w:rPr>
              <w:t>Db</w:t>
            </w:r>
            <w:proofErr w:type="spellEnd"/>
          </w:p>
        </w:tc>
        <w:tc>
          <w:tcPr>
            <w:tcW w:w="1134" w:type="dxa"/>
            <w:shd w:val="clear" w:color="auto" w:fill="FFFFFF" w:themeFill="background1"/>
          </w:tcPr>
          <w:p w14:paraId="2E93DC39" w14:textId="77777777" w:rsidR="001B495A" w:rsidRPr="00F35AC6" w:rsidRDefault="001B495A" w:rsidP="001B495A">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Pr>
                <w:rStyle w:val="lev"/>
                <w:b w:val="0"/>
                <w:color w:val="000000" w:themeColor="text1"/>
              </w:rPr>
              <w:t>X</w:t>
            </w:r>
          </w:p>
        </w:tc>
        <w:tc>
          <w:tcPr>
            <w:tcW w:w="3334" w:type="dxa"/>
            <w:shd w:val="clear" w:color="auto" w:fill="FFFFFF" w:themeFill="background1"/>
          </w:tcPr>
          <w:p w14:paraId="7974369E" w14:textId="77777777" w:rsidR="001B495A" w:rsidRPr="00F35AC6" w:rsidRDefault="001B495A" w:rsidP="001B495A">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p>
        </w:tc>
      </w:tr>
      <w:tr w:rsidR="001B495A" w:rsidRPr="00F35AC6" w14:paraId="7AC71CDD" w14:textId="77777777" w:rsidTr="006E2EF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vMerge w:val="restart"/>
            <w:shd w:val="clear" w:color="auto" w:fill="FFFFFF" w:themeFill="background1"/>
          </w:tcPr>
          <w:p w14:paraId="5AE808A0" w14:textId="77777777" w:rsidR="001B495A" w:rsidRPr="00F35AC6" w:rsidRDefault="001B495A" w:rsidP="001B495A">
            <w:pPr>
              <w:rPr>
                <w:color w:val="000000" w:themeColor="text1"/>
              </w:rPr>
            </w:pPr>
            <w:r w:rsidRPr="0038323C">
              <w:rPr>
                <w:color w:val="000000" w:themeColor="text1"/>
              </w:rPr>
              <w:t>18</w:t>
            </w:r>
          </w:p>
        </w:tc>
        <w:tc>
          <w:tcPr>
            <w:tcW w:w="3118" w:type="dxa"/>
            <w:shd w:val="clear" w:color="auto" w:fill="FFFFFF" w:themeFill="background1"/>
          </w:tcPr>
          <w:p w14:paraId="129FC841" w14:textId="77777777" w:rsidR="001B495A" w:rsidRPr="0038323C" w:rsidRDefault="001B495A" w:rsidP="001B495A">
            <w:pPr>
              <w:jc w:val="left"/>
              <w:cnfStyle w:val="000000010000" w:firstRow="0" w:lastRow="0" w:firstColumn="0" w:lastColumn="0" w:oddVBand="0" w:evenVBand="0" w:oddHBand="0" w:evenHBand="1" w:firstRowFirstColumn="0" w:firstRowLastColumn="0" w:lastRowFirstColumn="0" w:lastRowLastColumn="0"/>
              <w:rPr>
                <w:rFonts w:cs="Arial"/>
                <w:color w:val="000000" w:themeColor="text1"/>
                <w:sz w:val="20"/>
              </w:rPr>
            </w:pPr>
            <w:r w:rsidRPr="0038323C">
              <w:rPr>
                <w:rFonts w:cs="Arial"/>
                <w:color w:val="000000" w:themeColor="text1"/>
                <w:sz w:val="20"/>
              </w:rPr>
              <w:t>Une fonction réglage confort est-elle disponible ligne 1 et 2 du BPU</w:t>
            </w:r>
          </w:p>
        </w:tc>
        <w:tc>
          <w:tcPr>
            <w:tcW w:w="1843" w:type="dxa"/>
            <w:shd w:val="clear" w:color="auto" w:fill="FFFFFF" w:themeFill="background1"/>
          </w:tcPr>
          <w:p w14:paraId="16D22F32" w14:textId="77777777" w:rsidR="001B495A" w:rsidRPr="00F35AC6" w:rsidRDefault="001B495A" w:rsidP="001B495A">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sz w:val="20"/>
              </w:rPr>
            </w:pPr>
            <w:r w:rsidRPr="00F35AC6">
              <w:rPr>
                <w:rStyle w:val="lev"/>
                <w:b w:val="0"/>
                <w:color w:val="000000" w:themeColor="text1"/>
                <w:sz w:val="20"/>
              </w:rPr>
              <w:t>Oui – non décrire</w:t>
            </w:r>
          </w:p>
        </w:tc>
        <w:tc>
          <w:tcPr>
            <w:tcW w:w="1134" w:type="dxa"/>
            <w:shd w:val="clear" w:color="auto" w:fill="FFFFFF" w:themeFill="background1"/>
          </w:tcPr>
          <w:p w14:paraId="186952E1" w14:textId="77777777" w:rsidR="001B495A" w:rsidRPr="00F35AC6" w:rsidRDefault="001B495A" w:rsidP="001B495A">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sidRPr="00F35AC6">
              <w:rPr>
                <w:rStyle w:val="lev"/>
                <w:b w:val="0"/>
                <w:color w:val="000000" w:themeColor="text1"/>
              </w:rPr>
              <w:t>X</w:t>
            </w:r>
          </w:p>
        </w:tc>
        <w:tc>
          <w:tcPr>
            <w:tcW w:w="3334" w:type="dxa"/>
            <w:shd w:val="clear" w:color="auto" w:fill="FFFFFF" w:themeFill="background1"/>
          </w:tcPr>
          <w:p w14:paraId="1B9D40AE" w14:textId="77777777" w:rsidR="001B495A" w:rsidRPr="00F35AC6" w:rsidRDefault="001B495A" w:rsidP="001B495A">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p>
        </w:tc>
      </w:tr>
      <w:tr w:rsidR="001B495A" w:rsidRPr="00F35AC6" w14:paraId="75618BE3" w14:textId="77777777" w:rsidTr="006E2E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vMerge/>
            <w:shd w:val="clear" w:color="auto" w:fill="FFFFFF" w:themeFill="background1"/>
          </w:tcPr>
          <w:p w14:paraId="43AB3954" w14:textId="77777777" w:rsidR="001B495A" w:rsidRPr="00F35AC6" w:rsidRDefault="001B495A" w:rsidP="001B495A">
            <w:pPr>
              <w:rPr>
                <w:color w:val="000000" w:themeColor="text1"/>
              </w:rPr>
            </w:pPr>
          </w:p>
        </w:tc>
        <w:tc>
          <w:tcPr>
            <w:tcW w:w="3118" w:type="dxa"/>
            <w:shd w:val="clear" w:color="auto" w:fill="FFFFFF" w:themeFill="background1"/>
          </w:tcPr>
          <w:p w14:paraId="1AC32CDA" w14:textId="77777777" w:rsidR="001B495A" w:rsidRPr="00F35AC6" w:rsidRDefault="001B495A" w:rsidP="001B495A">
            <w:pPr>
              <w:jc w:val="left"/>
              <w:cnfStyle w:val="000000100000" w:firstRow="0" w:lastRow="0" w:firstColumn="0" w:lastColumn="0" w:oddVBand="0" w:evenVBand="0" w:oddHBand="1" w:evenHBand="0" w:firstRowFirstColumn="0" w:firstRowLastColumn="0" w:lastRowFirstColumn="0" w:lastRowLastColumn="0"/>
              <w:rPr>
                <w:rFonts w:cs="Arial"/>
                <w:color w:val="000000" w:themeColor="text1"/>
                <w:sz w:val="20"/>
              </w:rPr>
            </w:pPr>
            <w:r w:rsidRPr="0038323C">
              <w:rPr>
                <w:rFonts w:cs="Arial"/>
                <w:color w:val="000000" w:themeColor="text1"/>
                <w:sz w:val="20"/>
              </w:rPr>
              <w:t>Ligne 3 et 4 du BPU</w:t>
            </w:r>
          </w:p>
        </w:tc>
        <w:tc>
          <w:tcPr>
            <w:tcW w:w="1843" w:type="dxa"/>
            <w:shd w:val="clear" w:color="auto" w:fill="FFFFFF" w:themeFill="background1"/>
          </w:tcPr>
          <w:p w14:paraId="4C9C58CC" w14:textId="77777777" w:rsidR="001B495A" w:rsidRPr="00F35AC6" w:rsidRDefault="001B495A" w:rsidP="001B495A">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sz w:val="20"/>
              </w:rPr>
            </w:pPr>
            <w:r w:rsidRPr="00F35AC6">
              <w:rPr>
                <w:rStyle w:val="lev"/>
                <w:b w:val="0"/>
                <w:color w:val="000000" w:themeColor="text1"/>
                <w:sz w:val="20"/>
              </w:rPr>
              <w:t>Oui – non décrire</w:t>
            </w:r>
          </w:p>
        </w:tc>
        <w:tc>
          <w:tcPr>
            <w:tcW w:w="1134" w:type="dxa"/>
            <w:shd w:val="clear" w:color="auto" w:fill="FFFFFF" w:themeFill="background1"/>
          </w:tcPr>
          <w:p w14:paraId="25076D64" w14:textId="77777777" w:rsidR="001B495A" w:rsidRPr="00F35AC6" w:rsidRDefault="001B495A" w:rsidP="001B495A">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Pr>
                <w:rStyle w:val="lev"/>
                <w:b w:val="0"/>
                <w:color w:val="000000" w:themeColor="text1"/>
              </w:rPr>
              <w:t>X</w:t>
            </w:r>
          </w:p>
        </w:tc>
        <w:tc>
          <w:tcPr>
            <w:tcW w:w="3334" w:type="dxa"/>
            <w:shd w:val="clear" w:color="auto" w:fill="FFFFFF" w:themeFill="background1"/>
          </w:tcPr>
          <w:p w14:paraId="28FC62A8" w14:textId="77777777" w:rsidR="001B495A" w:rsidRPr="00F35AC6" w:rsidRDefault="001B495A" w:rsidP="001B495A">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p>
        </w:tc>
      </w:tr>
      <w:tr w:rsidR="001B495A" w:rsidRPr="00F35AC6" w14:paraId="2B7B7184" w14:textId="77777777" w:rsidTr="006E2EF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vMerge/>
            <w:shd w:val="clear" w:color="auto" w:fill="FFFFFF" w:themeFill="background1"/>
          </w:tcPr>
          <w:p w14:paraId="3A4080E5" w14:textId="77777777" w:rsidR="001B495A" w:rsidRPr="00F35AC6" w:rsidRDefault="001B495A" w:rsidP="001B495A">
            <w:pPr>
              <w:rPr>
                <w:color w:val="000000" w:themeColor="text1"/>
              </w:rPr>
            </w:pPr>
          </w:p>
        </w:tc>
        <w:tc>
          <w:tcPr>
            <w:tcW w:w="3118" w:type="dxa"/>
            <w:shd w:val="clear" w:color="auto" w:fill="FFFFFF" w:themeFill="background1"/>
          </w:tcPr>
          <w:p w14:paraId="579DADBA" w14:textId="77777777" w:rsidR="001B495A" w:rsidRPr="00F35AC6" w:rsidRDefault="001B495A" w:rsidP="001B495A">
            <w:pPr>
              <w:jc w:val="left"/>
              <w:cnfStyle w:val="000000010000" w:firstRow="0" w:lastRow="0" w:firstColumn="0" w:lastColumn="0" w:oddVBand="0" w:evenVBand="0" w:oddHBand="0" w:evenHBand="1" w:firstRowFirstColumn="0" w:firstRowLastColumn="0" w:lastRowFirstColumn="0" w:lastRowLastColumn="0"/>
              <w:rPr>
                <w:rFonts w:cs="Arial"/>
                <w:color w:val="000000" w:themeColor="text1"/>
                <w:sz w:val="20"/>
              </w:rPr>
            </w:pPr>
            <w:r w:rsidRPr="0038323C">
              <w:rPr>
                <w:rFonts w:cs="Arial"/>
                <w:color w:val="000000" w:themeColor="text1"/>
                <w:sz w:val="20"/>
              </w:rPr>
              <w:t>Ligne 5 et 6 du BPU</w:t>
            </w:r>
          </w:p>
        </w:tc>
        <w:tc>
          <w:tcPr>
            <w:tcW w:w="1843" w:type="dxa"/>
            <w:shd w:val="clear" w:color="auto" w:fill="FFFFFF" w:themeFill="background1"/>
          </w:tcPr>
          <w:p w14:paraId="571E9EEC" w14:textId="77777777" w:rsidR="001B495A" w:rsidRPr="00F35AC6" w:rsidRDefault="001B495A" w:rsidP="001B495A">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sz w:val="20"/>
              </w:rPr>
            </w:pPr>
            <w:r w:rsidRPr="00F35AC6">
              <w:rPr>
                <w:rStyle w:val="lev"/>
                <w:b w:val="0"/>
                <w:color w:val="000000" w:themeColor="text1"/>
                <w:sz w:val="20"/>
              </w:rPr>
              <w:t>Oui – non décrire</w:t>
            </w:r>
          </w:p>
        </w:tc>
        <w:tc>
          <w:tcPr>
            <w:tcW w:w="1134" w:type="dxa"/>
            <w:shd w:val="clear" w:color="auto" w:fill="FFFFFF" w:themeFill="background1"/>
          </w:tcPr>
          <w:p w14:paraId="4CC3A238" w14:textId="77777777" w:rsidR="001B495A" w:rsidRPr="00F35AC6" w:rsidRDefault="001B495A" w:rsidP="001B495A">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Pr>
                <w:rStyle w:val="lev"/>
                <w:b w:val="0"/>
                <w:color w:val="000000" w:themeColor="text1"/>
              </w:rPr>
              <w:t>X</w:t>
            </w:r>
          </w:p>
        </w:tc>
        <w:tc>
          <w:tcPr>
            <w:tcW w:w="3334" w:type="dxa"/>
            <w:shd w:val="clear" w:color="auto" w:fill="FFFFFF" w:themeFill="background1"/>
          </w:tcPr>
          <w:p w14:paraId="08331A0F" w14:textId="77777777" w:rsidR="001B495A" w:rsidRPr="00F35AC6" w:rsidRDefault="001B495A" w:rsidP="001B495A">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p>
        </w:tc>
      </w:tr>
      <w:tr w:rsidR="001B495A" w:rsidRPr="00F35AC6" w14:paraId="5F424196" w14:textId="77777777" w:rsidTr="006E2E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63" w:type="dxa"/>
            <w:gridSpan w:val="5"/>
            <w:shd w:val="clear" w:color="auto" w:fill="DBE5F1" w:themeFill="accent1" w:themeFillTint="33"/>
          </w:tcPr>
          <w:p w14:paraId="39BE940B" w14:textId="77777777" w:rsidR="001B495A" w:rsidRPr="00F35AC6" w:rsidRDefault="001B495A" w:rsidP="001B495A">
            <w:pPr>
              <w:tabs>
                <w:tab w:val="left" w:pos="1701"/>
                <w:tab w:val="left" w:pos="6237"/>
              </w:tabs>
              <w:rPr>
                <w:rStyle w:val="lev"/>
                <w:color w:val="000000" w:themeColor="text1"/>
                <w:sz w:val="28"/>
                <w:szCs w:val="28"/>
              </w:rPr>
            </w:pPr>
            <w:r>
              <w:rPr>
                <w:rStyle w:val="lev"/>
                <w:color w:val="000000" w:themeColor="text1"/>
                <w:sz w:val="28"/>
                <w:szCs w:val="28"/>
              </w:rPr>
              <w:t>Housses</w:t>
            </w:r>
          </w:p>
        </w:tc>
      </w:tr>
      <w:tr w:rsidR="001B495A" w:rsidRPr="00F35AC6" w14:paraId="06B5D74C" w14:textId="77777777" w:rsidTr="006E2EF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vMerge w:val="restart"/>
            <w:shd w:val="clear" w:color="auto" w:fill="FFFFFF" w:themeFill="background1"/>
          </w:tcPr>
          <w:p w14:paraId="0BDAFE4C" w14:textId="77777777" w:rsidR="001B495A" w:rsidRPr="0038323C" w:rsidRDefault="001B495A" w:rsidP="001B495A">
            <w:pPr>
              <w:rPr>
                <w:color w:val="000000" w:themeColor="text1"/>
              </w:rPr>
            </w:pPr>
            <w:r w:rsidRPr="00F35AC6">
              <w:rPr>
                <w:color w:val="000000" w:themeColor="text1"/>
              </w:rPr>
              <w:t>19</w:t>
            </w:r>
          </w:p>
        </w:tc>
        <w:tc>
          <w:tcPr>
            <w:tcW w:w="3118" w:type="dxa"/>
            <w:shd w:val="clear" w:color="auto" w:fill="FFFFFF" w:themeFill="background1"/>
          </w:tcPr>
          <w:p w14:paraId="6B5A652D" w14:textId="77777777" w:rsidR="001B495A" w:rsidRPr="0038323C" w:rsidRDefault="001B495A" w:rsidP="001B495A">
            <w:pPr>
              <w:jc w:val="left"/>
              <w:cnfStyle w:val="000000010000" w:firstRow="0" w:lastRow="0" w:firstColumn="0" w:lastColumn="0" w:oddVBand="0" w:evenVBand="0" w:oddHBand="0" w:evenHBand="1" w:firstRowFirstColumn="0" w:firstRowLastColumn="0" w:lastRowFirstColumn="0" w:lastRowLastColumn="0"/>
              <w:rPr>
                <w:color w:val="000000" w:themeColor="text1"/>
                <w:sz w:val="20"/>
                <w:szCs w:val="20"/>
              </w:rPr>
            </w:pPr>
            <w:r w:rsidRPr="0038323C">
              <w:rPr>
                <w:color w:val="000000" w:themeColor="text1"/>
                <w:sz w:val="20"/>
                <w:szCs w:val="20"/>
              </w:rPr>
              <w:t>Matériau de la housse ligne 1 et 2 du BPU</w:t>
            </w:r>
          </w:p>
        </w:tc>
        <w:tc>
          <w:tcPr>
            <w:tcW w:w="1843" w:type="dxa"/>
            <w:shd w:val="clear" w:color="auto" w:fill="FFFFFF" w:themeFill="background1"/>
          </w:tcPr>
          <w:p w14:paraId="05E858B3" w14:textId="77777777" w:rsidR="001B495A" w:rsidRPr="0038323C" w:rsidRDefault="001B495A" w:rsidP="001B495A">
            <w:pPr>
              <w:cnfStyle w:val="000000010000" w:firstRow="0" w:lastRow="0" w:firstColumn="0" w:lastColumn="0" w:oddVBand="0" w:evenVBand="0" w:oddHBand="0" w:evenHBand="1" w:firstRowFirstColumn="0" w:firstRowLastColumn="0" w:lastRowFirstColumn="0" w:lastRowLastColumn="0"/>
              <w:rPr>
                <w:color w:val="000000" w:themeColor="text1"/>
                <w:sz w:val="20"/>
                <w:szCs w:val="20"/>
              </w:rPr>
            </w:pPr>
            <w:r w:rsidRPr="0038323C">
              <w:rPr>
                <w:color w:val="000000" w:themeColor="text1"/>
                <w:sz w:val="20"/>
                <w:szCs w:val="20"/>
              </w:rPr>
              <w:t>Décrire</w:t>
            </w:r>
          </w:p>
        </w:tc>
        <w:tc>
          <w:tcPr>
            <w:tcW w:w="1134" w:type="dxa"/>
            <w:shd w:val="clear" w:color="auto" w:fill="FFFFFF" w:themeFill="background1"/>
          </w:tcPr>
          <w:p w14:paraId="3D9F8D7D" w14:textId="77777777" w:rsidR="001B495A" w:rsidRPr="00F35AC6" w:rsidRDefault="001B495A" w:rsidP="001B495A">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sidRPr="0038323C">
              <w:rPr>
                <w:rStyle w:val="lev"/>
                <w:b w:val="0"/>
                <w:color w:val="000000" w:themeColor="text1"/>
              </w:rPr>
              <w:t>X</w:t>
            </w:r>
          </w:p>
        </w:tc>
        <w:tc>
          <w:tcPr>
            <w:tcW w:w="3334" w:type="dxa"/>
            <w:shd w:val="clear" w:color="auto" w:fill="FFFFFF" w:themeFill="background1"/>
          </w:tcPr>
          <w:p w14:paraId="2D03D2AC" w14:textId="77777777" w:rsidR="001B495A" w:rsidRPr="00F35AC6" w:rsidRDefault="001B495A" w:rsidP="001B495A">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p>
        </w:tc>
      </w:tr>
      <w:tr w:rsidR="001B495A" w:rsidRPr="00F35AC6" w14:paraId="410F870D" w14:textId="77777777" w:rsidTr="006E2E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vMerge/>
            <w:shd w:val="clear" w:color="auto" w:fill="FFFFFF" w:themeFill="background1"/>
          </w:tcPr>
          <w:p w14:paraId="091124AD" w14:textId="77777777" w:rsidR="001B495A" w:rsidRPr="00F35AC6" w:rsidRDefault="001B495A" w:rsidP="001B495A">
            <w:pPr>
              <w:rPr>
                <w:color w:val="000000" w:themeColor="text1"/>
              </w:rPr>
            </w:pPr>
          </w:p>
        </w:tc>
        <w:tc>
          <w:tcPr>
            <w:tcW w:w="3118" w:type="dxa"/>
            <w:shd w:val="clear" w:color="auto" w:fill="FFFFFF" w:themeFill="background1"/>
          </w:tcPr>
          <w:p w14:paraId="71B8BED0" w14:textId="77777777" w:rsidR="001B495A" w:rsidRPr="0038323C" w:rsidRDefault="001B495A" w:rsidP="001B495A">
            <w:pPr>
              <w:jc w:val="left"/>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r w:rsidRPr="0038323C">
              <w:rPr>
                <w:rFonts w:cs="Arial"/>
                <w:color w:val="000000" w:themeColor="text1"/>
                <w:sz w:val="20"/>
                <w:szCs w:val="20"/>
              </w:rPr>
              <w:t>Ligne 3 et 4 du BPU</w:t>
            </w:r>
          </w:p>
        </w:tc>
        <w:tc>
          <w:tcPr>
            <w:tcW w:w="1843" w:type="dxa"/>
            <w:shd w:val="clear" w:color="auto" w:fill="FFFFFF" w:themeFill="background1"/>
          </w:tcPr>
          <w:p w14:paraId="577D13B8" w14:textId="77777777" w:rsidR="001B495A" w:rsidRPr="0038323C" w:rsidRDefault="001B495A" w:rsidP="001B495A">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1B495A">
              <w:rPr>
                <w:color w:val="000000" w:themeColor="text1"/>
                <w:sz w:val="20"/>
                <w:szCs w:val="20"/>
              </w:rPr>
              <w:t>Décrire</w:t>
            </w:r>
          </w:p>
        </w:tc>
        <w:tc>
          <w:tcPr>
            <w:tcW w:w="1134" w:type="dxa"/>
            <w:shd w:val="clear" w:color="auto" w:fill="FFFFFF" w:themeFill="background1"/>
          </w:tcPr>
          <w:p w14:paraId="746A51E2" w14:textId="77777777" w:rsidR="001B495A" w:rsidRPr="00F35AC6" w:rsidRDefault="001B495A" w:rsidP="001B495A">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Pr>
                <w:rStyle w:val="lev"/>
                <w:b w:val="0"/>
                <w:color w:val="000000" w:themeColor="text1"/>
              </w:rPr>
              <w:t>X</w:t>
            </w:r>
          </w:p>
        </w:tc>
        <w:tc>
          <w:tcPr>
            <w:tcW w:w="3334" w:type="dxa"/>
            <w:shd w:val="clear" w:color="auto" w:fill="FFFFFF" w:themeFill="background1"/>
          </w:tcPr>
          <w:p w14:paraId="2DD4355A" w14:textId="77777777" w:rsidR="001B495A" w:rsidRPr="00F35AC6" w:rsidRDefault="001B495A" w:rsidP="001B495A">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p>
        </w:tc>
      </w:tr>
      <w:tr w:rsidR="001B495A" w:rsidRPr="00F35AC6" w14:paraId="51D002A5" w14:textId="77777777" w:rsidTr="006E2EF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vMerge/>
            <w:shd w:val="clear" w:color="auto" w:fill="FFFFFF" w:themeFill="background1"/>
          </w:tcPr>
          <w:p w14:paraId="0BBCD0E6" w14:textId="77777777" w:rsidR="001B495A" w:rsidRPr="00F35AC6" w:rsidRDefault="001B495A" w:rsidP="001B495A">
            <w:pPr>
              <w:rPr>
                <w:color w:val="000000" w:themeColor="text1"/>
              </w:rPr>
            </w:pPr>
          </w:p>
        </w:tc>
        <w:tc>
          <w:tcPr>
            <w:tcW w:w="3118" w:type="dxa"/>
            <w:shd w:val="clear" w:color="auto" w:fill="FFFFFF" w:themeFill="background1"/>
          </w:tcPr>
          <w:p w14:paraId="65A6AC7E" w14:textId="77777777" w:rsidR="001B495A" w:rsidRPr="0038323C" w:rsidRDefault="001B495A" w:rsidP="001B495A">
            <w:pPr>
              <w:jc w:val="left"/>
              <w:cnfStyle w:val="000000010000" w:firstRow="0" w:lastRow="0" w:firstColumn="0" w:lastColumn="0" w:oddVBand="0" w:evenVBand="0" w:oddHBand="0" w:evenHBand="1" w:firstRowFirstColumn="0" w:firstRowLastColumn="0" w:lastRowFirstColumn="0" w:lastRowLastColumn="0"/>
              <w:rPr>
                <w:rFonts w:cs="Arial"/>
                <w:color w:val="000000" w:themeColor="text1"/>
                <w:sz w:val="20"/>
                <w:szCs w:val="20"/>
              </w:rPr>
            </w:pPr>
            <w:r w:rsidRPr="0038323C">
              <w:rPr>
                <w:rFonts w:cs="Arial"/>
                <w:color w:val="000000" w:themeColor="text1"/>
                <w:sz w:val="20"/>
                <w:szCs w:val="20"/>
              </w:rPr>
              <w:t>Ligne 5 et 6 du BPU</w:t>
            </w:r>
          </w:p>
        </w:tc>
        <w:tc>
          <w:tcPr>
            <w:tcW w:w="1843" w:type="dxa"/>
            <w:shd w:val="clear" w:color="auto" w:fill="FFFFFF" w:themeFill="background1"/>
          </w:tcPr>
          <w:p w14:paraId="46344CAB" w14:textId="77777777" w:rsidR="001B495A" w:rsidRPr="0038323C" w:rsidRDefault="001B495A" w:rsidP="001B495A">
            <w:pPr>
              <w:cnfStyle w:val="000000010000" w:firstRow="0" w:lastRow="0" w:firstColumn="0" w:lastColumn="0" w:oddVBand="0" w:evenVBand="0" w:oddHBand="0" w:evenHBand="1" w:firstRowFirstColumn="0" w:firstRowLastColumn="0" w:lastRowFirstColumn="0" w:lastRowLastColumn="0"/>
              <w:rPr>
                <w:color w:val="000000" w:themeColor="text1"/>
                <w:sz w:val="20"/>
                <w:szCs w:val="20"/>
              </w:rPr>
            </w:pPr>
            <w:r w:rsidRPr="001B495A">
              <w:rPr>
                <w:color w:val="000000" w:themeColor="text1"/>
                <w:sz w:val="20"/>
                <w:szCs w:val="20"/>
              </w:rPr>
              <w:t>Décrire</w:t>
            </w:r>
          </w:p>
        </w:tc>
        <w:tc>
          <w:tcPr>
            <w:tcW w:w="1134" w:type="dxa"/>
            <w:shd w:val="clear" w:color="auto" w:fill="FFFFFF" w:themeFill="background1"/>
          </w:tcPr>
          <w:p w14:paraId="5F6E0F5D" w14:textId="77777777" w:rsidR="001B495A" w:rsidRPr="00F35AC6" w:rsidRDefault="001B495A" w:rsidP="001B495A">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Pr>
                <w:rStyle w:val="lev"/>
                <w:b w:val="0"/>
                <w:color w:val="000000" w:themeColor="text1"/>
              </w:rPr>
              <w:t>X</w:t>
            </w:r>
          </w:p>
        </w:tc>
        <w:tc>
          <w:tcPr>
            <w:tcW w:w="3334" w:type="dxa"/>
            <w:shd w:val="clear" w:color="auto" w:fill="FFFFFF" w:themeFill="background1"/>
          </w:tcPr>
          <w:p w14:paraId="1C505B6C" w14:textId="77777777" w:rsidR="001B495A" w:rsidRPr="00F35AC6" w:rsidRDefault="001B495A" w:rsidP="001B495A">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p>
        </w:tc>
      </w:tr>
      <w:tr w:rsidR="001B495A" w:rsidRPr="00F35AC6" w14:paraId="616525ED" w14:textId="77777777" w:rsidTr="006E2E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34024790" w14:textId="77777777" w:rsidR="001B495A" w:rsidRPr="00F35AC6" w:rsidRDefault="001B495A" w:rsidP="001B495A">
            <w:pPr>
              <w:rPr>
                <w:color w:val="000000" w:themeColor="text1"/>
              </w:rPr>
            </w:pPr>
            <w:r w:rsidRPr="00F35AC6">
              <w:rPr>
                <w:color w:val="000000" w:themeColor="text1"/>
              </w:rPr>
              <w:t>20</w:t>
            </w:r>
          </w:p>
        </w:tc>
        <w:tc>
          <w:tcPr>
            <w:tcW w:w="3118" w:type="dxa"/>
            <w:shd w:val="clear" w:color="auto" w:fill="FFFFFF" w:themeFill="background1"/>
          </w:tcPr>
          <w:p w14:paraId="56802E10" w14:textId="77777777" w:rsidR="001B495A" w:rsidRPr="0038323C" w:rsidRDefault="001B495A" w:rsidP="001B495A">
            <w:pPr>
              <w:jc w:val="left"/>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38323C">
              <w:rPr>
                <w:color w:val="000000" w:themeColor="text1"/>
                <w:sz w:val="20"/>
                <w:szCs w:val="20"/>
              </w:rPr>
              <w:t xml:space="preserve">Pictogrammes de positionnement sérigraphiés </w:t>
            </w:r>
          </w:p>
        </w:tc>
        <w:tc>
          <w:tcPr>
            <w:tcW w:w="1843" w:type="dxa"/>
            <w:shd w:val="clear" w:color="auto" w:fill="FFFFFF" w:themeFill="background1"/>
          </w:tcPr>
          <w:p w14:paraId="0E73F1FC" w14:textId="77777777" w:rsidR="001B495A" w:rsidRPr="0038323C" w:rsidRDefault="001B495A" w:rsidP="001B495A">
            <w:pPr>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38323C">
              <w:rPr>
                <w:color w:val="000000" w:themeColor="text1"/>
                <w:sz w:val="20"/>
                <w:szCs w:val="20"/>
              </w:rPr>
              <w:t>Oui-non</w:t>
            </w:r>
          </w:p>
        </w:tc>
        <w:tc>
          <w:tcPr>
            <w:tcW w:w="1134" w:type="dxa"/>
            <w:shd w:val="clear" w:color="auto" w:fill="FFFFFF" w:themeFill="background1"/>
          </w:tcPr>
          <w:p w14:paraId="1116FFAE" w14:textId="77777777" w:rsidR="001B495A" w:rsidRPr="00F35AC6" w:rsidRDefault="001B495A" w:rsidP="001B495A">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sidRPr="00F35AC6">
              <w:rPr>
                <w:rStyle w:val="lev"/>
                <w:b w:val="0"/>
                <w:color w:val="000000" w:themeColor="text1"/>
              </w:rPr>
              <w:t>X</w:t>
            </w:r>
          </w:p>
        </w:tc>
        <w:tc>
          <w:tcPr>
            <w:tcW w:w="3334" w:type="dxa"/>
            <w:shd w:val="clear" w:color="auto" w:fill="FFFFFF" w:themeFill="background1"/>
          </w:tcPr>
          <w:p w14:paraId="3A5B735A" w14:textId="77777777" w:rsidR="001B495A" w:rsidRPr="00F35AC6" w:rsidRDefault="001B495A" w:rsidP="001B495A">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p>
        </w:tc>
      </w:tr>
      <w:tr w:rsidR="001B495A" w:rsidRPr="00F35AC6" w14:paraId="1C089533" w14:textId="77777777" w:rsidTr="006E2EF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006CD3F6" w14:textId="77777777" w:rsidR="001B495A" w:rsidRPr="00F35AC6" w:rsidRDefault="001B495A" w:rsidP="001B495A">
            <w:pPr>
              <w:tabs>
                <w:tab w:val="left" w:pos="1701"/>
                <w:tab w:val="left" w:pos="6237"/>
              </w:tabs>
              <w:rPr>
                <w:rStyle w:val="lev"/>
                <w:b/>
                <w:color w:val="000000" w:themeColor="text1"/>
              </w:rPr>
            </w:pPr>
            <w:r w:rsidRPr="00F35AC6">
              <w:rPr>
                <w:rStyle w:val="lev"/>
                <w:b/>
                <w:color w:val="000000" w:themeColor="text1"/>
              </w:rPr>
              <w:t>21</w:t>
            </w:r>
          </w:p>
        </w:tc>
        <w:tc>
          <w:tcPr>
            <w:tcW w:w="3118" w:type="dxa"/>
            <w:shd w:val="clear" w:color="auto" w:fill="FFFFFF" w:themeFill="background1"/>
          </w:tcPr>
          <w:p w14:paraId="6A0C3631" w14:textId="77777777" w:rsidR="001B495A" w:rsidRPr="0038323C" w:rsidRDefault="001B495A" w:rsidP="001B495A">
            <w:pPr>
              <w:jc w:val="left"/>
              <w:cnfStyle w:val="000000010000" w:firstRow="0" w:lastRow="0" w:firstColumn="0" w:lastColumn="0" w:oddVBand="0" w:evenVBand="0" w:oddHBand="0" w:evenHBand="1" w:firstRowFirstColumn="0" w:firstRowLastColumn="0" w:lastRowFirstColumn="0" w:lastRowLastColumn="0"/>
              <w:rPr>
                <w:color w:val="000000" w:themeColor="text1"/>
                <w:sz w:val="20"/>
                <w:szCs w:val="20"/>
              </w:rPr>
            </w:pPr>
            <w:r w:rsidRPr="0038323C">
              <w:rPr>
                <w:color w:val="000000" w:themeColor="text1"/>
                <w:sz w:val="20"/>
                <w:szCs w:val="20"/>
              </w:rPr>
              <w:t>Traitement antibactérien</w:t>
            </w:r>
          </w:p>
        </w:tc>
        <w:tc>
          <w:tcPr>
            <w:tcW w:w="1843" w:type="dxa"/>
            <w:shd w:val="clear" w:color="auto" w:fill="FFFFFF" w:themeFill="background1"/>
          </w:tcPr>
          <w:p w14:paraId="7187EDFC" w14:textId="77777777" w:rsidR="001B495A" w:rsidRPr="0038323C" w:rsidRDefault="001B495A" w:rsidP="001B495A">
            <w:pPr>
              <w:cnfStyle w:val="000000010000" w:firstRow="0" w:lastRow="0" w:firstColumn="0" w:lastColumn="0" w:oddVBand="0" w:evenVBand="0" w:oddHBand="0" w:evenHBand="1" w:firstRowFirstColumn="0" w:firstRowLastColumn="0" w:lastRowFirstColumn="0" w:lastRowLastColumn="0"/>
              <w:rPr>
                <w:color w:val="000000" w:themeColor="text1"/>
                <w:sz w:val="20"/>
                <w:szCs w:val="20"/>
              </w:rPr>
            </w:pPr>
            <w:r w:rsidRPr="0038323C">
              <w:rPr>
                <w:color w:val="000000" w:themeColor="text1"/>
                <w:sz w:val="20"/>
                <w:szCs w:val="20"/>
              </w:rPr>
              <w:t>Oui-non</w:t>
            </w:r>
          </w:p>
        </w:tc>
        <w:tc>
          <w:tcPr>
            <w:tcW w:w="1134" w:type="dxa"/>
            <w:shd w:val="clear" w:color="auto" w:fill="D9D9D9" w:themeFill="background1" w:themeFillShade="D9"/>
          </w:tcPr>
          <w:p w14:paraId="06C1CF57" w14:textId="77777777" w:rsidR="001B495A" w:rsidRPr="00F35AC6" w:rsidRDefault="001B495A" w:rsidP="001B495A">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sidRPr="00F35AC6">
              <w:rPr>
                <w:rStyle w:val="lev"/>
                <w:b w:val="0"/>
                <w:color w:val="000000" w:themeColor="text1"/>
              </w:rPr>
              <w:t>Non</w:t>
            </w:r>
          </w:p>
        </w:tc>
        <w:tc>
          <w:tcPr>
            <w:tcW w:w="3334" w:type="dxa"/>
            <w:shd w:val="clear" w:color="auto" w:fill="FFFFFF" w:themeFill="background1"/>
          </w:tcPr>
          <w:p w14:paraId="543BFA92" w14:textId="77777777" w:rsidR="001B495A" w:rsidRPr="00F35AC6" w:rsidRDefault="001B495A" w:rsidP="001B495A">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p>
        </w:tc>
      </w:tr>
      <w:tr w:rsidR="001B495A" w:rsidRPr="00F35AC6" w14:paraId="244A5568" w14:textId="77777777" w:rsidTr="006E2E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1050770F" w14:textId="77777777" w:rsidR="001B495A" w:rsidRPr="00F35AC6" w:rsidRDefault="001B495A" w:rsidP="001B495A">
            <w:pPr>
              <w:tabs>
                <w:tab w:val="left" w:pos="1701"/>
                <w:tab w:val="left" w:pos="6237"/>
              </w:tabs>
              <w:rPr>
                <w:rStyle w:val="lev"/>
                <w:b/>
                <w:color w:val="000000" w:themeColor="text1"/>
              </w:rPr>
            </w:pPr>
            <w:r w:rsidRPr="00F35AC6">
              <w:rPr>
                <w:rStyle w:val="lev"/>
                <w:b/>
                <w:color w:val="000000" w:themeColor="text1"/>
              </w:rPr>
              <w:t>22</w:t>
            </w:r>
          </w:p>
        </w:tc>
        <w:tc>
          <w:tcPr>
            <w:tcW w:w="3118" w:type="dxa"/>
            <w:shd w:val="clear" w:color="auto" w:fill="FFFFFF" w:themeFill="background1"/>
          </w:tcPr>
          <w:p w14:paraId="79F43065" w14:textId="77777777" w:rsidR="001B495A" w:rsidRPr="0038323C" w:rsidRDefault="001B495A" w:rsidP="001B495A">
            <w:pPr>
              <w:tabs>
                <w:tab w:val="left" w:pos="1701"/>
                <w:tab w:val="left" w:pos="6237"/>
              </w:tabs>
              <w:jc w:val="left"/>
              <w:cnfStyle w:val="000000100000" w:firstRow="0" w:lastRow="0" w:firstColumn="0" w:lastColumn="0" w:oddVBand="0" w:evenVBand="0" w:oddHBand="1" w:evenHBand="0" w:firstRowFirstColumn="0" w:firstRowLastColumn="0" w:lastRowFirstColumn="0" w:lastRowLastColumn="0"/>
              <w:rPr>
                <w:rStyle w:val="lev"/>
                <w:b w:val="0"/>
                <w:color w:val="000000" w:themeColor="text1"/>
                <w:sz w:val="20"/>
                <w:szCs w:val="20"/>
              </w:rPr>
            </w:pPr>
            <w:r w:rsidRPr="0038323C">
              <w:rPr>
                <w:rStyle w:val="lev"/>
                <w:b w:val="0"/>
                <w:color w:val="000000" w:themeColor="text1"/>
                <w:sz w:val="20"/>
                <w:szCs w:val="20"/>
              </w:rPr>
              <w:t>Traitement antifongique</w:t>
            </w:r>
          </w:p>
        </w:tc>
        <w:tc>
          <w:tcPr>
            <w:tcW w:w="1843" w:type="dxa"/>
            <w:shd w:val="clear" w:color="auto" w:fill="FFFFFF" w:themeFill="background1"/>
          </w:tcPr>
          <w:p w14:paraId="27F18A81" w14:textId="77777777" w:rsidR="001B495A" w:rsidRPr="0038323C" w:rsidRDefault="001B495A" w:rsidP="001B495A">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sz w:val="20"/>
                <w:szCs w:val="20"/>
              </w:rPr>
            </w:pPr>
            <w:r w:rsidRPr="0038323C">
              <w:rPr>
                <w:rStyle w:val="lev"/>
                <w:b w:val="0"/>
                <w:color w:val="000000" w:themeColor="text1"/>
                <w:sz w:val="20"/>
                <w:szCs w:val="20"/>
              </w:rPr>
              <w:t>Oui-non</w:t>
            </w:r>
          </w:p>
        </w:tc>
        <w:tc>
          <w:tcPr>
            <w:tcW w:w="1134" w:type="dxa"/>
            <w:shd w:val="clear" w:color="auto" w:fill="D9D9D9" w:themeFill="background1" w:themeFillShade="D9"/>
          </w:tcPr>
          <w:p w14:paraId="785B3B6B" w14:textId="77777777" w:rsidR="001B495A" w:rsidRPr="00F35AC6" w:rsidRDefault="001B495A" w:rsidP="001B495A">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sidRPr="00F35AC6">
              <w:rPr>
                <w:rStyle w:val="lev"/>
                <w:b w:val="0"/>
                <w:color w:val="000000" w:themeColor="text1"/>
              </w:rPr>
              <w:t>Non</w:t>
            </w:r>
          </w:p>
        </w:tc>
        <w:tc>
          <w:tcPr>
            <w:tcW w:w="3334" w:type="dxa"/>
            <w:shd w:val="clear" w:color="auto" w:fill="FFFFFF" w:themeFill="background1"/>
          </w:tcPr>
          <w:p w14:paraId="5F037FCA" w14:textId="77777777" w:rsidR="001B495A" w:rsidRPr="00F35AC6" w:rsidRDefault="001B495A" w:rsidP="001B495A">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p>
        </w:tc>
      </w:tr>
      <w:tr w:rsidR="001B495A" w:rsidRPr="00F35AC6" w14:paraId="0BA9DF24" w14:textId="77777777" w:rsidTr="006E2EF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vMerge w:val="restart"/>
            <w:shd w:val="clear" w:color="auto" w:fill="FFFFFF" w:themeFill="background1"/>
          </w:tcPr>
          <w:p w14:paraId="52BB3545" w14:textId="77777777" w:rsidR="001B495A" w:rsidRPr="00F35AC6" w:rsidRDefault="001B495A" w:rsidP="001B495A">
            <w:pPr>
              <w:tabs>
                <w:tab w:val="left" w:pos="1701"/>
                <w:tab w:val="left" w:pos="6237"/>
              </w:tabs>
              <w:rPr>
                <w:rStyle w:val="lev"/>
                <w:bCs/>
                <w:color w:val="000000" w:themeColor="text1"/>
              </w:rPr>
            </w:pPr>
          </w:p>
          <w:p w14:paraId="72F784A2" w14:textId="77777777" w:rsidR="001B495A" w:rsidRPr="00F35AC6" w:rsidRDefault="001B495A" w:rsidP="001B495A">
            <w:pPr>
              <w:tabs>
                <w:tab w:val="left" w:pos="1701"/>
                <w:tab w:val="left" w:pos="6237"/>
              </w:tabs>
              <w:rPr>
                <w:rStyle w:val="lev"/>
                <w:b/>
                <w:color w:val="000000" w:themeColor="text1"/>
              </w:rPr>
            </w:pPr>
            <w:r w:rsidRPr="00F35AC6">
              <w:rPr>
                <w:rStyle w:val="lev"/>
                <w:b/>
                <w:color w:val="000000" w:themeColor="text1"/>
              </w:rPr>
              <w:t>23</w:t>
            </w:r>
          </w:p>
        </w:tc>
        <w:tc>
          <w:tcPr>
            <w:tcW w:w="3118" w:type="dxa"/>
            <w:shd w:val="clear" w:color="auto" w:fill="FFFFFF" w:themeFill="background1"/>
          </w:tcPr>
          <w:p w14:paraId="1CA842A0" w14:textId="77777777" w:rsidR="001B495A" w:rsidRPr="0038323C" w:rsidRDefault="001B495A" w:rsidP="001B495A">
            <w:pPr>
              <w:tabs>
                <w:tab w:val="left" w:pos="1701"/>
                <w:tab w:val="left" w:pos="6237"/>
              </w:tabs>
              <w:jc w:val="left"/>
              <w:cnfStyle w:val="000000010000" w:firstRow="0" w:lastRow="0" w:firstColumn="0" w:lastColumn="0" w:oddVBand="0" w:evenVBand="0" w:oddHBand="0" w:evenHBand="1" w:firstRowFirstColumn="0" w:firstRowLastColumn="0" w:lastRowFirstColumn="0" w:lastRowLastColumn="0"/>
              <w:rPr>
                <w:rStyle w:val="lev"/>
                <w:b w:val="0"/>
                <w:color w:val="000000" w:themeColor="text1"/>
                <w:sz w:val="20"/>
                <w:szCs w:val="20"/>
              </w:rPr>
            </w:pPr>
            <w:r w:rsidRPr="0038323C">
              <w:rPr>
                <w:rStyle w:val="lev"/>
                <w:b w:val="0"/>
                <w:color w:val="000000" w:themeColor="text1"/>
                <w:sz w:val="20"/>
                <w:szCs w:val="20"/>
              </w:rPr>
              <w:t>Lavage machine : préciser la température maximale, ligne 1 et 2 du BPU</w:t>
            </w:r>
          </w:p>
        </w:tc>
        <w:tc>
          <w:tcPr>
            <w:tcW w:w="1843" w:type="dxa"/>
            <w:shd w:val="clear" w:color="auto" w:fill="FFFFFF" w:themeFill="background1"/>
          </w:tcPr>
          <w:p w14:paraId="7E10ACB1" w14:textId="77777777" w:rsidR="001B495A" w:rsidRPr="0038323C" w:rsidRDefault="001B495A" w:rsidP="001B495A">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sz w:val="20"/>
                <w:szCs w:val="20"/>
              </w:rPr>
            </w:pPr>
            <w:r w:rsidRPr="0038323C">
              <w:rPr>
                <w:rStyle w:val="lev"/>
                <w:b w:val="0"/>
                <w:color w:val="000000" w:themeColor="text1"/>
                <w:sz w:val="20"/>
                <w:szCs w:val="20"/>
              </w:rPr>
              <w:t>°C</w:t>
            </w:r>
          </w:p>
        </w:tc>
        <w:tc>
          <w:tcPr>
            <w:tcW w:w="1134" w:type="dxa"/>
            <w:shd w:val="clear" w:color="auto" w:fill="FFFFFF" w:themeFill="background1"/>
          </w:tcPr>
          <w:p w14:paraId="60BE07D2" w14:textId="77777777" w:rsidR="001B495A" w:rsidRPr="00F35AC6" w:rsidRDefault="001B495A" w:rsidP="001B495A">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sidRPr="00F35AC6">
              <w:rPr>
                <w:rStyle w:val="lev"/>
                <w:b w:val="0"/>
                <w:color w:val="000000" w:themeColor="text1"/>
              </w:rPr>
              <w:t>X</w:t>
            </w:r>
          </w:p>
        </w:tc>
        <w:tc>
          <w:tcPr>
            <w:tcW w:w="3334" w:type="dxa"/>
            <w:shd w:val="clear" w:color="auto" w:fill="FFFFFF" w:themeFill="background1"/>
          </w:tcPr>
          <w:p w14:paraId="753EF780" w14:textId="77777777" w:rsidR="001B495A" w:rsidRPr="00F35AC6" w:rsidRDefault="001B495A" w:rsidP="001B495A">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p>
        </w:tc>
      </w:tr>
      <w:tr w:rsidR="001B495A" w:rsidRPr="00F35AC6" w14:paraId="7E2FCADB" w14:textId="77777777" w:rsidTr="006E2E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vMerge/>
            <w:shd w:val="clear" w:color="auto" w:fill="FFFFFF" w:themeFill="background1"/>
          </w:tcPr>
          <w:p w14:paraId="0EE22273" w14:textId="77777777" w:rsidR="001B495A" w:rsidRPr="00F35AC6" w:rsidRDefault="001B495A" w:rsidP="001B495A">
            <w:pPr>
              <w:tabs>
                <w:tab w:val="left" w:pos="1701"/>
                <w:tab w:val="left" w:pos="6237"/>
              </w:tabs>
              <w:rPr>
                <w:rStyle w:val="lev"/>
                <w:b/>
                <w:color w:val="000000" w:themeColor="text1"/>
              </w:rPr>
            </w:pPr>
          </w:p>
        </w:tc>
        <w:tc>
          <w:tcPr>
            <w:tcW w:w="3118" w:type="dxa"/>
            <w:shd w:val="clear" w:color="auto" w:fill="FFFFFF" w:themeFill="background1"/>
          </w:tcPr>
          <w:p w14:paraId="14505C5D" w14:textId="77777777" w:rsidR="001B495A" w:rsidRPr="0038323C" w:rsidRDefault="001B495A" w:rsidP="001B495A">
            <w:pPr>
              <w:jc w:val="left"/>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r w:rsidRPr="0038323C">
              <w:rPr>
                <w:rFonts w:cs="Arial"/>
                <w:color w:val="000000" w:themeColor="text1"/>
                <w:sz w:val="20"/>
                <w:szCs w:val="20"/>
              </w:rPr>
              <w:t>Ligne 3 et 4 du BPU</w:t>
            </w:r>
          </w:p>
        </w:tc>
        <w:tc>
          <w:tcPr>
            <w:tcW w:w="1843" w:type="dxa"/>
            <w:shd w:val="clear" w:color="auto" w:fill="FFFFFF" w:themeFill="background1"/>
          </w:tcPr>
          <w:p w14:paraId="69F4134E" w14:textId="77777777" w:rsidR="001B495A" w:rsidRPr="0038323C" w:rsidRDefault="001B495A" w:rsidP="001B495A">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sz w:val="20"/>
                <w:szCs w:val="20"/>
              </w:rPr>
            </w:pPr>
            <w:r w:rsidRPr="001B495A">
              <w:rPr>
                <w:rStyle w:val="lev"/>
                <w:b w:val="0"/>
                <w:color w:val="000000" w:themeColor="text1"/>
                <w:sz w:val="20"/>
                <w:szCs w:val="20"/>
              </w:rPr>
              <w:t>°C</w:t>
            </w:r>
          </w:p>
        </w:tc>
        <w:tc>
          <w:tcPr>
            <w:tcW w:w="1134" w:type="dxa"/>
            <w:shd w:val="clear" w:color="auto" w:fill="FFFFFF" w:themeFill="background1"/>
          </w:tcPr>
          <w:p w14:paraId="53958807" w14:textId="77777777" w:rsidR="001B495A" w:rsidRPr="00F35AC6" w:rsidRDefault="001B495A" w:rsidP="001B495A">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Pr>
                <w:rStyle w:val="lev"/>
                <w:b w:val="0"/>
                <w:color w:val="000000" w:themeColor="text1"/>
              </w:rPr>
              <w:t>X</w:t>
            </w:r>
          </w:p>
        </w:tc>
        <w:tc>
          <w:tcPr>
            <w:tcW w:w="3334" w:type="dxa"/>
            <w:shd w:val="clear" w:color="auto" w:fill="FFFFFF" w:themeFill="background1"/>
          </w:tcPr>
          <w:p w14:paraId="2A905594" w14:textId="77777777" w:rsidR="001B495A" w:rsidRPr="00F35AC6" w:rsidRDefault="001B495A" w:rsidP="001B495A">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p>
        </w:tc>
      </w:tr>
      <w:tr w:rsidR="001B495A" w:rsidRPr="00F35AC6" w14:paraId="6F788994" w14:textId="77777777" w:rsidTr="006E2EF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vMerge/>
            <w:shd w:val="clear" w:color="auto" w:fill="FFFFFF" w:themeFill="background1"/>
          </w:tcPr>
          <w:p w14:paraId="0A862754" w14:textId="77777777" w:rsidR="001B495A" w:rsidRPr="00F35AC6" w:rsidRDefault="001B495A" w:rsidP="001B495A">
            <w:pPr>
              <w:tabs>
                <w:tab w:val="left" w:pos="1701"/>
                <w:tab w:val="left" w:pos="6237"/>
              </w:tabs>
              <w:rPr>
                <w:rStyle w:val="lev"/>
                <w:b/>
                <w:color w:val="000000" w:themeColor="text1"/>
              </w:rPr>
            </w:pPr>
          </w:p>
        </w:tc>
        <w:tc>
          <w:tcPr>
            <w:tcW w:w="3118" w:type="dxa"/>
            <w:shd w:val="clear" w:color="auto" w:fill="FFFFFF" w:themeFill="background1"/>
          </w:tcPr>
          <w:p w14:paraId="579F670E" w14:textId="77777777" w:rsidR="001B495A" w:rsidRPr="0038323C" w:rsidRDefault="001B495A" w:rsidP="001B495A">
            <w:pPr>
              <w:jc w:val="left"/>
              <w:cnfStyle w:val="000000010000" w:firstRow="0" w:lastRow="0" w:firstColumn="0" w:lastColumn="0" w:oddVBand="0" w:evenVBand="0" w:oddHBand="0" w:evenHBand="1" w:firstRowFirstColumn="0" w:firstRowLastColumn="0" w:lastRowFirstColumn="0" w:lastRowLastColumn="0"/>
              <w:rPr>
                <w:rFonts w:cs="Arial"/>
                <w:color w:val="000000" w:themeColor="text1"/>
                <w:sz w:val="20"/>
                <w:szCs w:val="20"/>
              </w:rPr>
            </w:pPr>
            <w:r w:rsidRPr="0038323C">
              <w:rPr>
                <w:rFonts w:cs="Arial"/>
                <w:color w:val="000000" w:themeColor="text1"/>
                <w:sz w:val="20"/>
                <w:szCs w:val="20"/>
              </w:rPr>
              <w:t>Ligne 5 et 6 du BPU</w:t>
            </w:r>
          </w:p>
        </w:tc>
        <w:tc>
          <w:tcPr>
            <w:tcW w:w="1843" w:type="dxa"/>
            <w:shd w:val="clear" w:color="auto" w:fill="FFFFFF" w:themeFill="background1"/>
          </w:tcPr>
          <w:p w14:paraId="19415E01" w14:textId="77777777" w:rsidR="001B495A" w:rsidRPr="0038323C" w:rsidRDefault="001B495A" w:rsidP="001B495A">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sz w:val="20"/>
                <w:szCs w:val="20"/>
              </w:rPr>
            </w:pPr>
            <w:r w:rsidRPr="001B495A">
              <w:rPr>
                <w:rStyle w:val="lev"/>
                <w:b w:val="0"/>
                <w:color w:val="000000" w:themeColor="text1"/>
                <w:sz w:val="20"/>
                <w:szCs w:val="20"/>
              </w:rPr>
              <w:t>°C</w:t>
            </w:r>
          </w:p>
        </w:tc>
        <w:tc>
          <w:tcPr>
            <w:tcW w:w="1134" w:type="dxa"/>
            <w:shd w:val="clear" w:color="auto" w:fill="FFFFFF" w:themeFill="background1"/>
          </w:tcPr>
          <w:p w14:paraId="7BBFFEA3" w14:textId="77777777" w:rsidR="001B495A" w:rsidRPr="00F35AC6" w:rsidRDefault="001B495A" w:rsidP="001B495A">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Pr>
                <w:rStyle w:val="lev"/>
                <w:b w:val="0"/>
                <w:color w:val="000000" w:themeColor="text1"/>
              </w:rPr>
              <w:t>X</w:t>
            </w:r>
          </w:p>
        </w:tc>
        <w:tc>
          <w:tcPr>
            <w:tcW w:w="3334" w:type="dxa"/>
            <w:shd w:val="clear" w:color="auto" w:fill="FFFFFF" w:themeFill="background1"/>
          </w:tcPr>
          <w:p w14:paraId="0F98AEDA" w14:textId="77777777" w:rsidR="001B495A" w:rsidRPr="00F35AC6" w:rsidRDefault="001B495A" w:rsidP="001B495A">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p>
        </w:tc>
      </w:tr>
      <w:tr w:rsidR="001B495A" w:rsidRPr="00F35AC6" w14:paraId="4912D814" w14:textId="77777777" w:rsidTr="006E2E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vMerge w:val="restart"/>
            <w:shd w:val="clear" w:color="auto" w:fill="FFFFFF" w:themeFill="background1"/>
          </w:tcPr>
          <w:p w14:paraId="7E42EF4B" w14:textId="77777777" w:rsidR="001B495A" w:rsidRPr="00F35AC6" w:rsidRDefault="001B495A" w:rsidP="001B495A">
            <w:pPr>
              <w:tabs>
                <w:tab w:val="left" w:pos="1701"/>
                <w:tab w:val="left" w:pos="6237"/>
              </w:tabs>
              <w:rPr>
                <w:rStyle w:val="lev"/>
                <w:bCs/>
                <w:color w:val="000000" w:themeColor="text1"/>
              </w:rPr>
            </w:pPr>
          </w:p>
          <w:p w14:paraId="68E30C40" w14:textId="77777777" w:rsidR="001B495A" w:rsidRPr="00F35AC6" w:rsidRDefault="001B495A" w:rsidP="001B495A">
            <w:pPr>
              <w:tabs>
                <w:tab w:val="left" w:pos="1701"/>
                <w:tab w:val="left" w:pos="6237"/>
              </w:tabs>
              <w:rPr>
                <w:rStyle w:val="lev"/>
                <w:b/>
                <w:color w:val="000000" w:themeColor="text1"/>
              </w:rPr>
            </w:pPr>
            <w:r w:rsidRPr="00F35AC6">
              <w:rPr>
                <w:rStyle w:val="lev"/>
                <w:b/>
                <w:color w:val="000000" w:themeColor="text1"/>
              </w:rPr>
              <w:t>24</w:t>
            </w:r>
          </w:p>
        </w:tc>
        <w:tc>
          <w:tcPr>
            <w:tcW w:w="3118" w:type="dxa"/>
            <w:shd w:val="clear" w:color="auto" w:fill="FFFFFF" w:themeFill="background1"/>
          </w:tcPr>
          <w:p w14:paraId="6959E4C4" w14:textId="77777777" w:rsidR="001B495A" w:rsidRPr="0038323C" w:rsidRDefault="001B495A" w:rsidP="001B495A">
            <w:pPr>
              <w:tabs>
                <w:tab w:val="left" w:pos="1701"/>
                <w:tab w:val="left" w:pos="6237"/>
              </w:tabs>
              <w:jc w:val="left"/>
              <w:cnfStyle w:val="000000100000" w:firstRow="0" w:lastRow="0" w:firstColumn="0" w:lastColumn="0" w:oddVBand="0" w:evenVBand="0" w:oddHBand="1" w:evenHBand="0" w:firstRowFirstColumn="0" w:firstRowLastColumn="0" w:lastRowFirstColumn="0" w:lastRowLastColumn="0"/>
              <w:rPr>
                <w:rStyle w:val="lev"/>
                <w:b w:val="0"/>
                <w:color w:val="000000" w:themeColor="text1"/>
                <w:sz w:val="20"/>
                <w:szCs w:val="20"/>
              </w:rPr>
            </w:pPr>
            <w:r w:rsidRPr="0038323C">
              <w:rPr>
                <w:rStyle w:val="lev"/>
                <w:b w:val="0"/>
                <w:color w:val="000000" w:themeColor="text1"/>
                <w:sz w:val="20"/>
                <w:szCs w:val="20"/>
              </w:rPr>
              <w:t>Séchage machine : préciser la température maximale, ligne 1 et 2 du BPU</w:t>
            </w:r>
          </w:p>
        </w:tc>
        <w:tc>
          <w:tcPr>
            <w:tcW w:w="1843" w:type="dxa"/>
            <w:shd w:val="clear" w:color="auto" w:fill="FFFFFF" w:themeFill="background1"/>
          </w:tcPr>
          <w:p w14:paraId="38AA1429" w14:textId="77777777" w:rsidR="001B495A" w:rsidRPr="0038323C" w:rsidRDefault="001B495A" w:rsidP="001B495A">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sz w:val="20"/>
                <w:szCs w:val="20"/>
              </w:rPr>
            </w:pPr>
            <w:r w:rsidRPr="0038323C">
              <w:rPr>
                <w:rStyle w:val="lev"/>
                <w:b w:val="0"/>
                <w:color w:val="000000" w:themeColor="text1"/>
                <w:sz w:val="20"/>
                <w:szCs w:val="20"/>
              </w:rPr>
              <w:t>°C</w:t>
            </w:r>
          </w:p>
        </w:tc>
        <w:tc>
          <w:tcPr>
            <w:tcW w:w="1134" w:type="dxa"/>
            <w:shd w:val="clear" w:color="auto" w:fill="FFFFFF" w:themeFill="background1"/>
          </w:tcPr>
          <w:p w14:paraId="6FD44461" w14:textId="77777777" w:rsidR="001B495A" w:rsidRPr="00F35AC6" w:rsidRDefault="001B495A" w:rsidP="001B495A">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sidRPr="00F35AC6">
              <w:rPr>
                <w:rStyle w:val="lev"/>
                <w:b w:val="0"/>
                <w:color w:val="000000" w:themeColor="text1"/>
              </w:rPr>
              <w:t>X</w:t>
            </w:r>
          </w:p>
        </w:tc>
        <w:tc>
          <w:tcPr>
            <w:tcW w:w="3334" w:type="dxa"/>
            <w:shd w:val="clear" w:color="auto" w:fill="FFFFFF" w:themeFill="background1"/>
          </w:tcPr>
          <w:p w14:paraId="3D503520" w14:textId="77777777" w:rsidR="001B495A" w:rsidRPr="00F35AC6" w:rsidRDefault="001B495A" w:rsidP="001B495A">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p>
        </w:tc>
      </w:tr>
      <w:tr w:rsidR="001B495A" w:rsidRPr="00F35AC6" w14:paraId="6D7B6C69" w14:textId="77777777" w:rsidTr="006E2EF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vMerge/>
            <w:shd w:val="clear" w:color="auto" w:fill="FFFFFF" w:themeFill="background1"/>
          </w:tcPr>
          <w:p w14:paraId="72F84DBB" w14:textId="77777777" w:rsidR="001B495A" w:rsidRPr="00F35AC6" w:rsidRDefault="001B495A" w:rsidP="001B495A">
            <w:pPr>
              <w:tabs>
                <w:tab w:val="left" w:pos="1701"/>
                <w:tab w:val="left" w:pos="6237"/>
              </w:tabs>
              <w:rPr>
                <w:rStyle w:val="lev"/>
                <w:b/>
                <w:color w:val="000000" w:themeColor="text1"/>
              </w:rPr>
            </w:pPr>
          </w:p>
        </w:tc>
        <w:tc>
          <w:tcPr>
            <w:tcW w:w="3118" w:type="dxa"/>
            <w:shd w:val="clear" w:color="auto" w:fill="FFFFFF" w:themeFill="background1"/>
          </w:tcPr>
          <w:p w14:paraId="3ACAF04D" w14:textId="77777777" w:rsidR="001B495A" w:rsidRPr="0038323C" w:rsidRDefault="001B495A" w:rsidP="001B495A">
            <w:pPr>
              <w:jc w:val="left"/>
              <w:cnfStyle w:val="000000010000" w:firstRow="0" w:lastRow="0" w:firstColumn="0" w:lastColumn="0" w:oddVBand="0" w:evenVBand="0" w:oddHBand="0" w:evenHBand="1" w:firstRowFirstColumn="0" w:firstRowLastColumn="0" w:lastRowFirstColumn="0" w:lastRowLastColumn="0"/>
              <w:rPr>
                <w:rFonts w:cs="Arial"/>
                <w:color w:val="000000" w:themeColor="text1"/>
                <w:sz w:val="20"/>
                <w:szCs w:val="20"/>
              </w:rPr>
            </w:pPr>
            <w:r w:rsidRPr="0038323C">
              <w:rPr>
                <w:rFonts w:cs="Arial"/>
                <w:color w:val="000000" w:themeColor="text1"/>
                <w:sz w:val="20"/>
                <w:szCs w:val="20"/>
              </w:rPr>
              <w:t>Ligne 3 et 4 du BPU</w:t>
            </w:r>
          </w:p>
        </w:tc>
        <w:tc>
          <w:tcPr>
            <w:tcW w:w="1843" w:type="dxa"/>
            <w:shd w:val="clear" w:color="auto" w:fill="FFFFFF" w:themeFill="background1"/>
          </w:tcPr>
          <w:p w14:paraId="16718D12" w14:textId="77777777" w:rsidR="001B495A" w:rsidRPr="0038323C" w:rsidRDefault="001B495A" w:rsidP="001B495A">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sz w:val="20"/>
                <w:szCs w:val="20"/>
              </w:rPr>
            </w:pPr>
            <w:r w:rsidRPr="001B495A">
              <w:rPr>
                <w:rStyle w:val="lev"/>
                <w:b w:val="0"/>
                <w:color w:val="000000" w:themeColor="text1"/>
                <w:sz w:val="20"/>
                <w:szCs w:val="20"/>
              </w:rPr>
              <w:t>°C</w:t>
            </w:r>
          </w:p>
        </w:tc>
        <w:tc>
          <w:tcPr>
            <w:tcW w:w="1134" w:type="dxa"/>
            <w:shd w:val="clear" w:color="auto" w:fill="FFFFFF" w:themeFill="background1"/>
          </w:tcPr>
          <w:p w14:paraId="1D3DAFE0" w14:textId="77777777" w:rsidR="001B495A" w:rsidRPr="00F35AC6" w:rsidRDefault="001B495A" w:rsidP="001B495A">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Pr>
                <w:rStyle w:val="lev"/>
                <w:b w:val="0"/>
                <w:color w:val="000000" w:themeColor="text1"/>
              </w:rPr>
              <w:t>X</w:t>
            </w:r>
          </w:p>
        </w:tc>
        <w:tc>
          <w:tcPr>
            <w:tcW w:w="3334" w:type="dxa"/>
            <w:shd w:val="clear" w:color="auto" w:fill="FFFFFF" w:themeFill="background1"/>
          </w:tcPr>
          <w:p w14:paraId="6290F106" w14:textId="77777777" w:rsidR="001B495A" w:rsidRPr="00F35AC6" w:rsidRDefault="001B495A" w:rsidP="001B495A">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p>
        </w:tc>
      </w:tr>
      <w:tr w:rsidR="001B495A" w:rsidRPr="00F35AC6" w14:paraId="04A4D5B2" w14:textId="77777777" w:rsidTr="006E2E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vMerge/>
            <w:shd w:val="clear" w:color="auto" w:fill="FFFFFF" w:themeFill="background1"/>
          </w:tcPr>
          <w:p w14:paraId="32FAF44D" w14:textId="77777777" w:rsidR="001B495A" w:rsidRPr="00F35AC6" w:rsidRDefault="001B495A" w:rsidP="001B495A">
            <w:pPr>
              <w:tabs>
                <w:tab w:val="left" w:pos="1701"/>
                <w:tab w:val="left" w:pos="6237"/>
              </w:tabs>
              <w:rPr>
                <w:rStyle w:val="lev"/>
                <w:b/>
                <w:color w:val="000000" w:themeColor="text1"/>
              </w:rPr>
            </w:pPr>
          </w:p>
        </w:tc>
        <w:tc>
          <w:tcPr>
            <w:tcW w:w="3118" w:type="dxa"/>
            <w:shd w:val="clear" w:color="auto" w:fill="FFFFFF" w:themeFill="background1"/>
          </w:tcPr>
          <w:p w14:paraId="607B0710" w14:textId="77777777" w:rsidR="001B495A" w:rsidRPr="0038323C" w:rsidRDefault="001B495A" w:rsidP="001B495A">
            <w:pPr>
              <w:jc w:val="left"/>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r w:rsidRPr="0038323C">
              <w:rPr>
                <w:rFonts w:cs="Arial"/>
                <w:color w:val="000000" w:themeColor="text1"/>
                <w:sz w:val="20"/>
                <w:szCs w:val="20"/>
              </w:rPr>
              <w:t>Ligne 5 et 6 du BPU</w:t>
            </w:r>
          </w:p>
        </w:tc>
        <w:tc>
          <w:tcPr>
            <w:tcW w:w="1843" w:type="dxa"/>
            <w:shd w:val="clear" w:color="auto" w:fill="FFFFFF" w:themeFill="background1"/>
          </w:tcPr>
          <w:p w14:paraId="6ACAC986" w14:textId="77777777" w:rsidR="001B495A" w:rsidRPr="0038323C" w:rsidRDefault="001B495A" w:rsidP="001B495A">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sz w:val="20"/>
                <w:szCs w:val="20"/>
              </w:rPr>
            </w:pPr>
            <w:r w:rsidRPr="001B495A">
              <w:rPr>
                <w:rStyle w:val="lev"/>
                <w:b w:val="0"/>
                <w:color w:val="000000" w:themeColor="text1"/>
                <w:sz w:val="20"/>
                <w:szCs w:val="20"/>
              </w:rPr>
              <w:t>°C</w:t>
            </w:r>
          </w:p>
        </w:tc>
        <w:tc>
          <w:tcPr>
            <w:tcW w:w="1134" w:type="dxa"/>
            <w:shd w:val="clear" w:color="auto" w:fill="FFFFFF" w:themeFill="background1"/>
          </w:tcPr>
          <w:p w14:paraId="00A21C49" w14:textId="77777777" w:rsidR="001B495A" w:rsidRPr="00F35AC6" w:rsidRDefault="001B495A" w:rsidP="001B495A">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r>
              <w:rPr>
                <w:rStyle w:val="lev"/>
                <w:b w:val="0"/>
                <w:color w:val="000000" w:themeColor="text1"/>
              </w:rPr>
              <w:t>X</w:t>
            </w:r>
          </w:p>
        </w:tc>
        <w:tc>
          <w:tcPr>
            <w:tcW w:w="3334" w:type="dxa"/>
            <w:shd w:val="clear" w:color="auto" w:fill="FFFFFF" w:themeFill="background1"/>
          </w:tcPr>
          <w:p w14:paraId="6623C0B5" w14:textId="77777777" w:rsidR="001B495A" w:rsidRPr="00F35AC6" w:rsidRDefault="001B495A" w:rsidP="001B495A">
            <w:pPr>
              <w:tabs>
                <w:tab w:val="left" w:pos="1701"/>
                <w:tab w:val="left" w:pos="6237"/>
              </w:tabs>
              <w:cnfStyle w:val="000000100000" w:firstRow="0" w:lastRow="0" w:firstColumn="0" w:lastColumn="0" w:oddVBand="0" w:evenVBand="0" w:oddHBand="1" w:evenHBand="0" w:firstRowFirstColumn="0" w:firstRowLastColumn="0" w:lastRowFirstColumn="0" w:lastRowLastColumn="0"/>
              <w:rPr>
                <w:rStyle w:val="lev"/>
                <w:b w:val="0"/>
                <w:color w:val="000000" w:themeColor="text1"/>
              </w:rPr>
            </w:pPr>
          </w:p>
        </w:tc>
      </w:tr>
      <w:tr w:rsidR="001B495A" w:rsidRPr="00A85D4C" w14:paraId="1332FE92" w14:textId="77777777" w:rsidTr="006E2EF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FFFFFF" w:themeFill="background1"/>
          </w:tcPr>
          <w:p w14:paraId="42A6C8DC" w14:textId="77777777" w:rsidR="001B495A" w:rsidRPr="00F35AC6" w:rsidRDefault="001B495A" w:rsidP="001B495A">
            <w:pPr>
              <w:tabs>
                <w:tab w:val="left" w:pos="1701"/>
                <w:tab w:val="left" w:pos="6237"/>
              </w:tabs>
              <w:rPr>
                <w:rStyle w:val="lev"/>
                <w:b/>
                <w:color w:val="000000" w:themeColor="text1"/>
              </w:rPr>
            </w:pPr>
            <w:r>
              <w:rPr>
                <w:rStyle w:val="lev"/>
                <w:b/>
                <w:color w:val="000000" w:themeColor="text1"/>
              </w:rPr>
              <w:t>25</w:t>
            </w:r>
          </w:p>
        </w:tc>
        <w:tc>
          <w:tcPr>
            <w:tcW w:w="3118" w:type="dxa"/>
            <w:shd w:val="clear" w:color="auto" w:fill="FFFFFF" w:themeFill="background1"/>
          </w:tcPr>
          <w:p w14:paraId="1374666F" w14:textId="77777777" w:rsidR="001B495A" w:rsidRPr="0038323C" w:rsidRDefault="001B495A" w:rsidP="001B495A">
            <w:pPr>
              <w:tabs>
                <w:tab w:val="left" w:pos="1701"/>
                <w:tab w:val="left" w:pos="6237"/>
              </w:tabs>
              <w:jc w:val="left"/>
              <w:cnfStyle w:val="000000010000" w:firstRow="0" w:lastRow="0" w:firstColumn="0" w:lastColumn="0" w:oddVBand="0" w:evenVBand="0" w:oddHBand="0" w:evenHBand="1" w:firstRowFirstColumn="0" w:firstRowLastColumn="0" w:lastRowFirstColumn="0" w:lastRowLastColumn="0"/>
              <w:rPr>
                <w:rStyle w:val="lev"/>
                <w:b w:val="0"/>
                <w:color w:val="000000" w:themeColor="text1"/>
                <w:sz w:val="20"/>
                <w:szCs w:val="20"/>
              </w:rPr>
            </w:pPr>
            <w:r w:rsidRPr="0038323C">
              <w:rPr>
                <w:rStyle w:val="lev"/>
                <w:b w:val="0"/>
                <w:color w:val="000000" w:themeColor="text1"/>
                <w:sz w:val="20"/>
                <w:szCs w:val="20"/>
              </w:rPr>
              <w:t>Résistance au feu</w:t>
            </w:r>
          </w:p>
        </w:tc>
        <w:tc>
          <w:tcPr>
            <w:tcW w:w="1843" w:type="dxa"/>
            <w:shd w:val="clear" w:color="auto" w:fill="FFFFFF" w:themeFill="background1"/>
          </w:tcPr>
          <w:p w14:paraId="738A60E0" w14:textId="77777777" w:rsidR="001B495A" w:rsidRPr="0038323C" w:rsidRDefault="001B495A" w:rsidP="001B495A">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sz w:val="20"/>
                <w:szCs w:val="20"/>
              </w:rPr>
            </w:pPr>
            <w:r w:rsidRPr="0038323C">
              <w:rPr>
                <w:rStyle w:val="lev"/>
                <w:b w:val="0"/>
                <w:color w:val="000000" w:themeColor="text1"/>
                <w:sz w:val="20"/>
                <w:szCs w:val="20"/>
              </w:rPr>
              <w:t>Préciser la classe selon GPEM D1-90 Fournir le certificat pour chaque housse proposée au BPU</w:t>
            </w:r>
          </w:p>
        </w:tc>
        <w:tc>
          <w:tcPr>
            <w:tcW w:w="1134" w:type="dxa"/>
            <w:shd w:val="clear" w:color="auto" w:fill="D9D9D9" w:themeFill="background1" w:themeFillShade="D9"/>
          </w:tcPr>
          <w:p w14:paraId="1EB36631" w14:textId="77777777" w:rsidR="001B495A" w:rsidRPr="00F35AC6" w:rsidRDefault="001B495A" w:rsidP="001B495A">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r w:rsidRPr="00F35AC6">
              <w:rPr>
                <w:rStyle w:val="lev"/>
                <w:b w:val="0"/>
                <w:color w:val="000000" w:themeColor="text1"/>
              </w:rPr>
              <w:t>Non</w:t>
            </w:r>
          </w:p>
        </w:tc>
        <w:tc>
          <w:tcPr>
            <w:tcW w:w="3334" w:type="dxa"/>
            <w:shd w:val="clear" w:color="auto" w:fill="FFFFFF" w:themeFill="background1"/>
          </w:tcPr>
          <w:p w14:paraId="6364202B" w14:textId="77777777" w:rsidR="001B495A" w:rsidRPr="00F35AC6" w:rsidRDefault="001B495A" w:rsidP="001B495A">
            <w:pPr>
              <w:tabs>
                <w:tab w:val="left" w:pos="1701"/>
                <w:tab w:val="left" w:pos="6237"/>
              </w:tabs>
              <w:cnfStyle w:val="000000010000" w:firstRow="0" w:lastRow="0" w:firstColumn="0" w:lastColumn="0" w:oddVBand="0" w:evenVBand="0" w:oddHBand="0" w:evenHBand="1" w:firstRowFirstColumn="0" w:firstRowLastColumn="0" w:lastRowFirstColumn="0" w:lastRowLastColumn="0"/>
              <w:rPr>
                <w:rStyle w:val="lev"/>
                <w:b w:val="0"/>
                <w:color w:val="000000" w:themeColor="text1"/>
              </w:rPr>
            </w:pPr>
          </w:p>
        </w:tc>
      </w:tr>
    </w:tbl>
    <w:p w14:paraId="265CDE90" w14:textId="77777777" w:rsidR="00A85D4C" w:rsidRPr="00A85D4C" w:rsidRDefault="00A85D4C" w:rsidP="00A85D4C">
      <w:pPr>
        <w:tabs>
          <w:tab w:val="left" w:pos="1701"/>
          <w:tab w:val="left" w:pos="6237"/>
        </w:tabs>
        <w:spacing w:after="0"/>
        <w:jc w:val="center"/>
        <w:rPr>
          <w:rStyle w:val="lev"/>
          <w:b w:val="0"/>
          <w:highlight w:val="red"/>
          <w:lang w:val="en-US"/>
        </w:rPr>
      </w:pPr>
    </w:p>
    <w:p w14:paraId="53D304A4" w14:textId="77777777" w:rsidR="00A85D4C" w:rsidRPr="00A85D4C" w:rsidRDefault="00A85D4C" w:rsidP="00A85D4C">
      <w:pPr>
        <w:rPr>
          <w:highlight w:val="red"/>
        </w:rPr>
      </w:pPr>
    </w:p>
    <w:p w14:paraId="6165E89C" w14:textId="77777777" w:rsidR="00AC2AC4" w:rsidRDefault="00AC2AC4" w:rsidP="00A85D4C">
      <w:pPr>
        <w:rPr>
          <w:highlight w:val="red"/>
        </w:rPr>
      </w:pPr>
    </w:p>
    <w:p w14:paraId="1D998B21" w14:textId="77777777" w:rsidR="00AC2AC4" w:rsidRPr="00A85D4C" w:rsidRDefault="00AC2AC4" w:rsidP="00A85D4C">
      <w:pPr>
        <w:rPr>
          <w:highlight w:val="red"/>
        </w:rPr>
      </w:pPr>
    </w:p>
    <w:p w14:paraId="267B3E64" w14:textId="77777777" w:rsidR="00A85D4C" w:rsidRPr="001B495A" w:rsidRDefault="00A85D4C" w:rsidP="00A85D4C">
      <w:pPr>
        <w:tabs>
          <w:tab w:val="left" w:pos="1701"/>
          <w:tab w:val="left" w:pos="6237"/>
        </w:tabs>
        <w:jc w:val="right"/>
        <w:rPr>
          <w:rStyle w:val="Rfrencelgre"/>
        </w:rPr>
      </w:pPr>
      <w:r w:rsidRPr="001B495A">
        <w:rPr>
          <w:rStyle w:val="Rfrencelgre"/>
        </w:rPr>
        <w:t>Date, cachet, signature précédés du nom du signataire</w:t>
      </w:r>
    </w:p>
    <w:p w14:paraId="61154E27" w14:textId="77777777" w:rsidR="00A85D4C" w:rsidRPr="00B23126" w:rsidRDefault="00A85D4C" w:rsidP="00A85D4C">
      <w:pPr>
        <w:rPr>
          <w:highlight w:val="green"/>
        </w:rPr>
      </w:pPr>
    </w:p>
    <w:p w14:paraId="0964277B" w14:textId="77777777" w:rsidR="00951C1C" w:rsidRPr="001D3E4C" w:rsidRDefault="00951C1C" w:rsidP="00951C1C">
      <w:pPr>
        <w:tabs>
          <w:tab w:val="left" w:pos="1701"/>
          <w:tab w:val="left" w:pos="6237"/>
        </w:tabs>
        <w:spacing w:after="0"/>
        <w:ind w:right="-285"/>
        <w:jc w:val="center"/>
        <w:rPr>
          <w:rFonts w:ascii="Cambria" w:eastAsia="Times New Roman" w:hAnsi="Cambria" w:cs="Arial"/>
          <w:bCs/>
          <w:color w:val="943634"/>
          <w:spacing w:val="5"/>
          <w:sz w:val="28"/>
        </w:rPr>
      </w:pPr>
      <w:r w:rsidRPr="001D3E4C">
        <w:rPr>
          <w:rFonts w:ascii="Cambria" w:eastAsia="Times New Roman" w:hAnsi="Cambria" w:cs="Arial"/>
          <w:bCs/>
          <w:color w:val="943634"/>
          <w:spacing w:val="5"/>
          <w:sz w:val="28"/>
        </w:rPr>
        <w:t>Les questions suivantes relatives au développement durable s’adressent aux produits présentés en BPU</w:t>
      </w:r>
      <w:r>
        <w:rPr>
          <w:rFonts w:ascii="Cambria" w:eastAsia="Times New Roman" w:hAnsi="Cambria" w:cs="Arial"/>
          <w:bCs/>
          <w:color w:val="943634"/>
          <w:spacing w:val="5"/>
          <w:sz w:val="28"/>
        </w:rPr>
        <w:t xml:space="preserve"> pour les lots 8 et 9</w:t>
      </w:r>
      <w:r w:rsidRPr="001D3E4C">
        <w:rPr>
          <w:rFonts w:ascii="Cambria" w:eastAsia="Times New Roman" w:hAnsi="Cambria" w:cs="Arial"/>
          <w:bCs/>
          <w:color w:val="943634"/>
          <w:spacing w:val="5"/>
          <w:sz w:val="28"/>
        </w:rPr>
        <w:t>.</w:t>
      </w:r>
    </w:p>
    <w:p w14:paraId="624B5014" w14:textId="77777777" w:rsidR="00951C1C" w:rsidRPr="001D3E4C" w:rsidRDefault="00951C1C" w:rsidP="00951C1C">
      <w:pPr>
        <w:rPr>
          <w:rFonts w:ascii="Cambria" w:eastAsia="Times New Roman" w:hAnsi="Cambria" w:cs="Times New Roman"/>
        </w:rPr>
      </w:pPr>
    </w:p>
    <w:tbl>
      <w:tblPr>
        <w:tblStyle w:val="Grilleclaire-Accent1111"/>
        <w:tblW w:w="9963" w:type="dxa"/>
        <w:tblLayout w:type="fixed"/>
        <w:tblLook w:val="04A0" w:firstRow="1" w:lastRow="0" w:firstColumn="1" w:lastColumn="0" w:noHBand="0" w:noVBand="1"/>
      </w:tblPr>
      <w:tblGrid>
        <w:gridCol w:w="534"/>
        <w:gridCol w:w="3851"/>
        <w:gridCol w:w="1275"/>
        <w:gridCol w:w="567"/>
        <w:gridCol w:w="3736"/>
      </w:tblGrid>
      <w:tr w:rsidR="00951C1C" w:rsidRPr="001D3E4C" w14:paraId="0C2EB151" w14:textId="77777777" w:rsidTr="00951C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85" w:type="dxa"/>
            <w:gridSpan w:val="2"/>
            <w:shd w:val="clear" w:color="auto" w:fill="DBE5F1" w:themeFill="accent1" w:themeFillTint="33"/>
            <w:vAlign w:val="center"/>
          </w:tcPr>
          <w:p w14:paraId="7E4C0A85" w14:textId="77777777" w:rsidR="00951C1C" w:rsidRPr="001D3E4C" w:rsidRDefault="00951C1C" w:rsidP="00951C1C">
            <w:pPr>
              <w:jc w:val="center"/>
              <w:rPr>
                <w:sz w:val="24"/>
                <w:szCs w:val="24"/>
              </w:rPr>
            </w:pPr>
            <w:r w:rsidRPr="001D3E4C">
              <w:rPr>
                <w:sz w:val="24"/>
                <w:szCs w:val="24"/>
              </w:rPr>
              <w:t>Questions</w:t>
            </w:r>
          </w:p>
        </w:tc>
        <w:tc>
          <w:tcPr>
            <w:tcW w:w="1275" w:type="dxa"/>
            <w:shd w:val="clear" w:color="auto" w:fill="DBE5F1" w:themeFill="accent1" w:themeFillTint="33"/>
            <w:vAlign w:val="center"/>
          </w:tcPr>
          <w:p w14:paraId="463C88CD" w14:textId="77777777" w:rsidR="00951C1C" w:rsidRPr="001D3E4C" w:rsidRDefault="00951C1C" w:rsidP="00951C1C">
            <w:pPr>
              <w:jc w:val="center"/>
              <w:cnfStyle w:val="100000000000" w:firstRow="1" w:lastRow="0" w:firstColumn="0" w:lastColumn="0" w:oddVBand="0" w:evenVBand="0" w:oddHBand="0" w:evenHBand="0" w:firstRowFirstColumn="0" w:firstRowLastColumn="0" w:lastRowFirstColumn="0" w:lastRowLastColumn="0"/>
              <w:rPr>
                <w:sz w:val="24"/>
                <w:szCs w:val="24"/>
              </w:rPr>
            </w:pPr>
            <w:r w:rsidRPr="001D3E4C">
              <w:rPr>
                <w:sz w:val="24"/>
                <w:szCs w:val="24"/>
              </w:rPr>
              <w:t>Mode de réponse attendue</w:t>
            </w:r>
          </w:p>
        </w:tc>
        <w:tc>
          <w:tcPr>
            <w:tcW w:w="567" w:type="dxa"/>
            <w:shd w:val="clear" w:color="auto" w:fill="DBE5F1" w:themeFill="accent1" w:themeFillTint="33"/>
            <w:vAlign w:val="center"/>
          </w:tcPr>
          <w:p w14:paraId="1B58FD50" w14:textId="77777777" w:rsidR="00951C1C" w:rsidRPr="001D3E4C" w:rsidRDefault="00951C1C" w:rsidP="00951C1C">
            <w:pPr>
              <w:ind w:left="-108" w:right="-108"/>
              <w:jc w:val="center"/>
              <w:cnfStyle w:val="100000000000" w:firstRow="1" w:lastRow="0" w:firstColumn="0" w:lastColumn="0" w:oddVBand="0" w:evenVBand="0" w:oddHBand="0" w:evenHBand="0" w:firstRowFirstColumn="0" w:firstRowLastColumn="0" w:lastRowFirstColumn="0" w:lastRowLastColumn="0"/>
              <w:rPr>
                <w:sz w:val="24"/>
                <w:szCs w:val="24"/>
              </w:rPr>
            </w:pPr>
            <w:r w:rsidRPr="001D3E4C">
              <w:rPr>
                <w:sz w:val="24"/>
                <w:szCs w:val="24"/>
              </w:rPr>
              <w:t>Item noté</w:t>
            </w:r>
          </w:p>
        </w:tc>
        <w:tc>
          <w:tcPr>
            <w:tcW w:w="3736" w:type="dxa"/>
            <w:shd w:val="clear" w:color="auto" w:fill="DBE5F1" w:themeFill="accent1" w:themeFillTint="33"/>
            <w:vAlign w:val="center"/>
          </w:tcPr>
          <w:p w14:paraId="3FFA9B90" w14:textId="77777777" w:rsidR="00951C1C" w:rsidRPr="001D3E4C" w:rsidRDefault="00951C1C" w:rsidP="00951C1C">
            <w:pPr>
              <w:jc w:val="center"/>
              <w:cnfStyle w:val="100000000000" w:firstRow="1" w:lastRow="0" w:firstColumn="0" w:lastColumn="0" w:oddVBand="0" w:evenVBand="0" w:oddHBand="0" w:evenHBand="0" w:firstRowFirstColumn="0" w:firstRowLastColumn="0" w:lastRowFirstColumn="0" w:lastRowLastColumn="0"/>
              <w:rPr>
                <w:sz w:val="24"/>
                <w:szCs w:val="24"/>
              </w:rPr>
            </w:pPr>
            <w:r w:rsidRPr="001D3E4C">
              <w:rPr>
                <w:sz w:val="24"/>
                <w:szCs w:val="24"/>
              </w:rPr>
              <w:t>Réponse du candidat</w:t>
            </w:r>
          </w:p>
        </w:tc>
      </w:tr>
      <w:tr w:rsidR="00951C1C" w:rsidRPr="004D2E63" w14:paraId="3BD3E8DA" w14:textId="77777777" w:rsidTr="00951C1C">
        <w:trPr>
          <w:cnfStyle w:val="000000100000" w:firstRow="0" w:lastRow="0" w:firstColumn="0" w:lastColumn="0" w:oddVBand="0" w:evenVBand="0" w:oddHBand="1" w:evenHBand="0" w:firstRowFirstColumn="0" w:firstRowLastColumn="0" w:lastRowFirstColumn="0" w:lastRowLastColumn="0"/>
          <w:trHeight w:val="1001"/>
        </w:trPr>
        <w:tc>
          <w:tcPr>
            <w:cnfStyle w:val="001000000000" w:firstRow="0" w:lastRow="0" w:firstColumn="1" w:lastColumn="0" w:oddVBand="0" w:evenVBand="0" w:oddHBand="0" w:evenHBand="0" w:firstRowFirstColumn="0" w:firstRowLastColumn="0" w:lastRowFirstColumn="0" w:lastRowLastColumn="0"/>
            <w:tcW w:w="534" w:type="dxa"/>
            <w:vMerge w:val="restart"/>
            <w:shd w:val="clear" w:color="auto" w:fill="DBE5F1" w:themeFill="accent1" w:themeFillTint="33"/>
            <w:vAlign w:val="center"/>
          </w:tcPr>
          <w:p w14:paraId="76552745" w14:textId="77777777" w:rsidR="00951C1C" w:rsidRPr="00E92FEE" w:rsidRDefault="00951C1C" w:rsidP="00951C1C">
            <w:pPr>
              <w:jc w:val="center"/>
              <w:rPr>
                <w:color w:val="000000"/>
              </w:rPr>
            </w:pPr>
            <w:r w:rsidRPr="00E92FEE">
              <w:rPr>
                <w:color w:val="000000"/>
              </w:rPr>
              <w:t>1</w:t>
            </w:r>
          </w:p>
        </w:tc>
        <w:tc>
          <w:tcPr>
            <w:tcW w:w="3851" w:type="dxa"/>
            <w:shd w:val="clear" w:color="auto" w:fill="auto"/>
            <w:vAlign w:val="center"/>
          </w:tcPr>
          <w:p w14:paraId="3BD080C5" w14:textId="77777777" w:rsidR="00951C1C" w:rsidRPr="004C798F" w:rsidRDefault="00951C1C" w:rsidP="00951C1C">
            <w:pPr>
              <w:cnfStyle w:val="000000100000" w:firstRow="0" w:lastRow="0" w:firstColumn="0" w:lastColumn="0" w:oddVBand="0" w:evenVBand="0" w:oddHBand="1" w:evenHBand="0" w:firstRowFirstColumn="0" w:firstRowLastColumn="0" w:lastRowFirstColumn="0" w:lastRowLastColumn="0"/>
              <w:rPr>
                <w:sz w:val="20"/>
              </w:rPr>
            </w:pPr>
            <w:r w:rsidRPr="004C798F">
              <w:rPr>
                <w:sz w:val="20"/>
              </w:rPr>
              <w:t xml:space="preserve">Taux  de matériaux recyclés utilisés pour la production des équipements proposés : matelas </w:t>
            </w:r>
          </w:p>
        </w:tc>
        <w:tc>
          <w:tcPr>
            <w:tcW w:w="1275" w:type="dxa"/>
            <w:shd w:val="clear" w:color="auto" w:fill="auto"/>
            <w:vAlign w:val="center"/>
          </w:tcPr>
          <w:p w14:paraId="48E8E566" w14:textId="77777777" w:rsidR="00951C1C" w:rsidRPr="00E92FEE" w:rsidRDefault="00951C1C" w:rsidP="00951C1C">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E92FEE">
              <w:rPr>
                <w:sz w:val="20"/>
                <w:szCs w:val="20"/>
              </w:rPr>
              <w:t>% - préciser</w:t>
            </w:r>
          </w:p>
        </w:tc>
        <w:tc>
          <w:tcPr>
            <w:tcW w:w="567" w:type="dxa"/>
            <w:shd w:val="clear" w:color="auto" w:fill="auto"/>
            <w:vAlign w:val="center"/>
          </w:tcPr>
          <w:p w14:paraId="29B5601C" w14:textId="77777777" w:rsidR="00951C1C" w:rsidRPr="00E92FEE" w:rsidRDefault="00951C1C" w:rsidP="00951C1C">
            <w:pPr>
              <w:ind w:firstLine="72"/>
              <w:jc w:val="center"/>
              <w:cnfStyle w:val="000000100000" w:firstRow="0" w:lastRow="0" w:firstColumn="0" w:lastColumn="0" w:oddVBand="0" w:evenVBand="0" w:oddHBand="1" w:evenHBand="0" w:firstRowFirstColumn="0" w:firstRowLastColumn="0" w:lastRowFirstColumn="0" w:lastRowLastColumn="0"/>
              <w:rPr>
                <w:rFonts w:cs="Arial"/>
              </w:rPr>
            </w:pPr>
            <w:r w:rsidRPr="00E92FEE">
              <w:rPr>
                <w:rFonts w:cs="Arial"/>
              </w:rPr>
              <w:t>X</w:t>
            </w:r>
          </w:p>
        </w:tc>
        <w:tc>
          <w:tcPr>
            <w:tcW w:w="3736" w:type="dxa"/>
            <w:shd w:val="clear" w:color="auto" w:fill="auto"/>
            <w:vAlign w:val="center"/>
          </w:tcPr>
          <w:p w14:paraId="2E34D4C9" w14:textId="77777777" w:rsidR="00951C1C" w:rsidRPr="00E92FEE" w:rsidRDefault="00951C1C" w:rsidP="00951C1C">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951C1C" w:rsidRPr="004D2E63" w14:paraId="10A1107F" w14:textId="77777777" w:rsidTr="00951C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vMerge/>
            <w:shd w:val="clear" w:color="auto" w:fill="DBE5F1" w:themeFill="accent1" w:themeFillTint="33"/>
            <w:vAlign w:val="center"/>
          </w:tcPr>
          <w:p w14:paraId="4B98D820" w14:textId="77777777" w:rsidR="00951C1C" w:rsidRPr="00E92FEE" w:rsidRDefault="00951C1C" w:rsidP="00951C1C">
            <w:pPr>
              <w:jc w:val="center"/>
              <w:rPr>
                <w:color w:val="000000"/>
              </w:rPr>
            </w:pPr>
          </w:p>
        </w:tc>
        <w:tc>
          <w:tcPr>
            <w:tcW w:w="3851" w:type="dxa"/>
            <w:shd w:val="clear" w:color="auto" w:fill="auto"/>
            <w:vAlign w:val="center"/>
          </w:tcPr>
          <w:p w14:paraId="41A810CD" w14:textId="77777777" w:rsidR="00951C1C" w:rsidRPr="004C798F" w:rsidRDefault="00951C1C" w:rsidP="00951C1C">
            <w:pPr>
              <w:cnfStyle w:val="000000010000" w:firstRow="0" w:lastRow="0" w:firstColumn="0" w:lastColumn="0" w:oddVBand="0" w:evenVBand="0" w:oddHBand="0" w:evenHBand="1" w:firstRowFirstColumn="0" w:firstRowLastColumn="0" w:lastRowFirstColumn="0" w:lastRowLastColumn="0"/>
              <w:rPr>
                <w:sz w:val="20"/>
              </w:rPr>
            </w:pPr>
            <w:r w:rsidRPr="004C798F">
              <w:rPr>
                <w:sz w:val="20"/>
              </w:rPr>
              <w:t>Housse</w:t>
            </w:r>
            <w:r>
              <w:rPr>
                <w:sz w:val="20"/>
              </w:rPr>
              <w:t>s</w:t>
            </w:r>
          </w:p>
        </w:tc>
        <w:tc>
          <w:tcPr>
            <w:tcW w:w="1275" w:type="dxa"/>
            <w:shd w:val="clear" w:color="auto" w:fill="auto"/>
            <w:vAlign w:val="center"/>
          </w:tcPr>
          <w:p w14:paraId="679965C2" w14:textId="77777777" w:rsidR="00951C1C" w:rsidRPr="00E92FEE" w:rsidRDefault="00951C1C" w:rsidP="00951C1C">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E92FEE">
              <w:rPr>
                <w:sz w:val="20"/>
                <w:szCs w:val="20"/>
              </w:rPr>
              <w:t>% - préciser</w:t>
            </w:r>
          </w:p>
        </w:tc>
        <w:tc>
          <w:tcPr>
            <w:tcW w:w="567" w:type="dxa"/>
            <w:shd w:val="clear" w:color="auto" w:fill="auto"/>
            <w:vAlign w:val="center"/>
          </w:tcPr>
          <w:p w14:paraId="02E1A2CA" w14:textId="77777777" w:rsidR="00951C1C" w:rsidRPr="00E92FEE" w:rsidRDefault="00951C1C" w:rsidP="00951C1C">
            <w:pPr>
              <w:ind w:firstLine="72"/>
              <w:jc w:val="center"/>
              <w:cnfStyle w:val="000000010000" w:firstRow="0" w:lastRow="0" w:firstColumn="0" w:lastColumn="0" w:oddVBand="0" w:evenVBand="0" w:oddHBand="0" w:evenHBand="1" w:firstRowFirstColumn="0" w:firstRowLastColumn="0" w:lastRowFirstColumn="0" w:lastRowLastColumn="0"/>
              <w:rPr>
                <w:rFonts w:cs="Arial"/>
              </w:rPr>
            </w:pPr>
            <w:r w:rsidRPr="00E92FEE">
              <w:rPr>
                <w:rFonts w:cs="Arial"/>
              </w:rPr>
              <w:t>X</w:t>
            </w:r>
          </w:p>
        </w:tc>
        <w:tc>
          <w:tcPr>
            <w:tcW w:w="3736" w:type="dxa"/>
            <w:shd w:val="clear" w:color="auto" w:fill="auto"/>
            <w:vAlign w:val="center"/>
          </w:tcPr>
          <w:p w14:paraId="252ED4A9" w14:textId="77777777" w:rsidR="00951C1C" w:rsidRPr="00E92FEE" w:rsidRDefault="00951C1C" w:rsidP="00951C1C">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951C1C" w:rsidRPr="004D2E63" w14:paraId="5FF3CFE2" w14:textId="77777777" w:rsidTr="00951C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vMerge/>
            <w:shd w:val="clear" w:color="auto" w:fill="DBE5F1" w:themeFill="accent1" w:themeFillTint="33"/>
            <w:vAlign w:val="center"/>
          </w:tcPr>
          <w:p w14:paraId="0E028BFE" w14:textId="77777777" w:rsidR="00951C1C" w:rsidRPr="00E92FEE" w:rsidRDefault="00951C1C" w:rsidP="00951C1C">
            <w:pPr>
              <w:jc w:val="center"/>
              <w:rPr>
                <w:color w:val="000000"/>
              </w:rPr>
            </w:pPr>
          </w:p>
        </w:tc>
        <w:tc>
          <w:tcPr>
            <w:tcW w:w="3851" w:type="dxa"/>
            <w:shd w:val="clear" w:color="auto" w:fill="auto"/>
            <w:vAlign w:val="center"/>
          </w:tcPr>
          <w:p w14:paraId="12C13710" w14:textId="77777777" w:rsidR="00951C1C" w:rsidRPr="004C798F" w:rsidRDefault="00951C1C" w:rsidP="00951C1C">
            <w:pPr>
              <w:cnfStyle w:val="000000100000" w:firstRow="0" w:lastRow="0" w:firstColumn="0" w:lastColumn="0" w:oddVBand="0" w:evenVBand="0" w:oddHBand="1" w:evenHBand="0" w:firstRowFirstColumn="0" w:firstRowLastColumn="0" w:lastRowFirstColumn="0" w:lastRowLastColumn="0"/>
              <w:rPr>
                <w:sz w:val="20"/>
              </w:rPr>
            </w:pPr>
            <w:r w:rsidRPr="004C798F">
              <w:rPr>
                <w:sz w:val="20"/>
              </w:rPr>
              <w:t>équipements proposés : Compresseur</w:t>
            </w:r>
            <w:r>
              <w:rPr>
                <w:sz w:val="20"/>
              </w:rPr>
              <w:t>s</w:t>
            </w:r>
          </w:p>
        </w:tc>
        <w:tc>
          <w:tcPr>
            <w:tcW w:w="1275" w:type="dxa"/>
            <w:shd w:val="clear" w:color="auto" w:fill="auto"/>
            <w:vAlign w:val="center"/>
          </w:tcPr>
          <w:p w14:paraId="196A2599" w14:textId="77777777" w:rsidR="00951C1C" w:rsidRPr="00E92FEE" w:rsidRDefault="00951C1C" w:rsidP="00951C1C">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E92FEE">
              <w:rPr>
                <w:sz w:val="20"/>
                <w:szCs w:val="20"/>
              </w:rPr>
              <w:t>% - préciser</w:t>
            </w:r>
          </w:p>
        </w:tc>
        <w:tc>
          <w:tcPr>
            <w:tcW w:w="567" w:type="dxa"/>
            <w:shd w:val="clear" w:color="auto" w:fill="auto"/>
            <w:vAlign w:val="center"/>
          </w:tcPr>
          <w:p w14:paraId="18312EAF" w14:textId="77777777" w:rsidR="00951C1C" w:rsidRPr="00E92FEE" w:rsidRDefault="00951C1C" w:rsidP="00951C1C">
            <w:pPr>
              <w:ind w:firstLine="72"/>
              <w:jc w:val="center"/>
              <w:cnfStyle w:val="000000100000" w:firstRow="0" w:lastRow="0" w:firstColumn="0" w:lastColumn="0" w:oddVBand="0" w:evenVBand="0" w:oddHBand="1" w:evenHBand="0" w:firstRowFirstColumn="0" w:firstRowLastColumn="0" w:lastRowFirstColumn="0" w:lastRowLastColumn="0"/>
              <w:rPr>
                <w:rFonts w:cs="Arial"/>
              </w:rPr>
            </w:pPr>
            <w:r>
              <w:rPr>
                <w:rFonts w:cs="Arial"/>
              </w:rPr>
              <w:t>X</w:t>
            </w:r>
          </w:p>
        </w:tc>
        <w:tc>
          <w:tcPr>
            <w:tcW w:w="3736" w:type="dxa"/>
            <w:shd w:val="clear" w:color="auto" w:fill="auto"/>
            <w:vAlign w:val="center"/>
          </w:tcPr>
          <w:p w14:paraId="31D8A9B8" w14:textId="77777777" w:rsidR="00951C1C" w:rsidRPr="00E92FEE" w:rsidRDefault="00951C1C" w:rsidP="00951C1C">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951C1C" w:rsidRPr="004D2E63" w14:paraId="7EF9AEA0" w14:textId="77777777" w:rsidTr="00951C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vMerge w:val="restart"/>
            <w:shd w:val="clear" w:color="auto" w:fill="DBE5F1" w:themeFill="accent1" w:themeFillTint="33"/>
            <w:vAlign w:val="center"/>
          </w:tcPr>
          <w:p w14:paraId="277AFB5A" w14:textId="77777777" w:rsidR="00951C1C" w:rsidRPr="00E92FEE" w:rsidRDefault="00951C1C" w:rsidP="00951C1C">
            <w:pPr>
              <w:jc w:val="center"/>
              <w:rPr>
                <w:color w:val="000000"/>
              </w:rPr>
            </w:pPr>
            <w:r>
              <w:rPr>
                <w:color w:val="000000"/>
              </w:rPr>
              <w:t>2</w:t>
            </w:r>
          </w:p>
        </w:tc>
        <w:tc>
          <w:tcPr>
            <w:tcW w:w="3851" w:type="dxa"/>
            <w:shd w:val="clear" w:color="auto" w:fill="auto"/>
            <w:vAlign w:val="center"/>
          </w:tcPr>
          <w:p w14:paraId="340974E7" w14:textId="77777777" w:rsidR="00951C1C" w:rsidRPr="004C798F" w:rsidRDefault="00951C1C" w:rsidP="00951C1C">
            <w:pPr>
              <w:cnfStyle w:val="000000010000" w:firstRow="0" w:lastRow="0" w:firstColumn="0" w:lastColumn="0" w:oddVBand="0" w:evenVBand="0" w:oddHBand="0" w:evenHBand="1" w:firstRowFirstColumn="0" w:firstRowLastColumn="0" w:lastRowFirstColumn="0" w:lastRowLastColumn="0"/>
              <w:rPr>
                <w:sz w:val="20"/>
              </w:rPr>
            </w:pPr>
            <w:r w:rsidRPr="004C798F">
              <w:rPr>
                <w:sz w:val="20"/>
              </w:rPr>
              <w:t xml:space="preserve">Taux  de matériaux recyclables entrant dans la composition des équipements proposés : matelas </w:t>
            </w:r>
          </w:p>
        </w:tc>
        <w:tc>
          <w:tcPr>
            <w:tcW w:w="1275" w:type="dxa"/>
            <w:shd w:val="clear" w:color="auto" w:fill="auto"/>
            <w:vAlign w:val="center"/>
          </w:tcPr>
          <w:p w14:paraId="69D68726" w14:textId="77777777" w:rsidR="00951C1C" w:rsidRPr="00E92FEE" w:rsidRDefault="00951C1C" w:rsidP="00951C1C">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E92FEE">
              <w:rPr>
                <w:sz w:val="20"/>
                <w:szCs w:val="20"/>
              </w:rPr>
              <w:t>% Préciser modalités de recyclage</w:t>
            </w:r>
          </w:p>
        </w:tc>
        <w:tc>
          <w:tcPr>
            <w:tcW w:w="567" w:type="dxa"/>
            <w:shd w:val="clear" w:color="auto" w:fill="auto"/>
            <w:vAlign w:val="center"/>
          </w:tcPr>
          <w:p w14:paraId="660BB6B6" w14:textId="77777777" w:rsidR="00951C1C" w:rsidRPr="00E92FEE" w:rsidRDefault="00951C1C" w:rsidP="00951C1C">
            <w:pPr>
              <w:ind w:firstLine="72"/>
              <w:jc w:val="center"/>
              <w:cnfStyle w:val="000000010000" w:firstRow="0" w:lastRow="0" w:firstColumn="0" w:lastColumn="0" w:oddVBand="0" w:evenVBand="0" w:oddHBand="0" w:evenHBand="1" w:firstRowFirstColumn="0" w:firstRowLastColumn="0" w:lastRowFirstColumn="0" w:lastRowLastColumn="0"/>
              <w:rPr>
                <w:rFonts w:cs="Arial"/>
              </w:rPr>
            </w:pPr>
            <w:r w:rsidRPr="00E92FEE">
              <w:rPr>
                <w:rFonts w:cs="Arial"/>
              </w:rPr>
              <w:t>X</w:t>
            </w:r>
          </w:p>
        </w:tc>
        <w:tc>
          <w:tcPr>
            <w:tcW w:w="3736" w:type="dxa"/>
            <w:shd w:val="clear" w:color="auto" w:fill="auto"/>
            <w:vAlign w:val="center"/>
          </w:tcPr>
          <w:p w14:paraId="6A6D5242" w14:textId="77777777" w:rsidR="00951C1C" w:rsidRPr="00E92FEE" w:rsidRDefault="00951C1C" w:rsidP="00951C1C">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951C1C" w:rsidRPr="00E717C5" w14:paraId="781CEBA9" w14:textId="77777777" w:rsidTr="00951C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vMerge/>
            <w:shd w:val="clear" w:color="auto" w:fill="DBE5F1" w:themeFill="accent1" w:themeFillTint="33"/>
            <w:vAlign w:val="center"/>
          </w:tcPr>
          <w:p w14:paraId="4BAD2B9B" w14:textId="77777777" w:rsidR="00951C1C" w:rsidRPr="00E717C5" w:rsidRDefault="00951C1C" w:rsidP="00951C1C">
            <w:pPr>
              <w:jc w:val="center"/>
              <w:rPr>
                <w:color w:val="000000"/>
              </w:rPr>
            </w:pPr>
          </w:p>
        </w:tc>
        <w:tc>
          <w:tcPr>
            <w:tcW w:w="3851" w:type="dxa"/>
            <w:shd w:val="clear" w:color="auto" w:fill="auto"/>
            <w:vAlign w:val="center"/>
          </w:tcPr>
          <w:p w14:paraId="4D6EC056" w14:textId="77777777" w:rsidR="00951C1C" w:rsidRPr="004C798F" w:rsidRDefault="00951C1C" w:rsidP="00951C1C">
            <w:pPr>
              <w:cnfStyle w:val="000000100000" w:firstRow="0" w:lastRow="0" w:firstColumn="0" w:lastColumn="0" w:oddVBand="0" w:evenVBand="0" w:oddHBand="1" w:evenHBand="0" w:firstRowFirstColumn="0" w:firstRowLastColumn="0" w:lastRowFirstColumn="0" w:lastRowLastColumn="0"/>
              <w:rPr>
                <w:sz w:val="20"/>
              </w:rPr>
            </w:pPr>
            <w:r w:rsidRPr="004C798F">
              <w:rPr>
                <w:sz w:val="20"/>
              </w:rPr>
              <w:t>housse</w:t>
            </w:r>
            <w:r>
              <w:rPr>
                <w:sz w:val="20"/>
              </w:rPr>
              <w:t>s</w:t>
            </w:r>
          </w:p>
        </w:tc>
        <w:tc>
          <w:tcPr>
            <w:tcW w:w="1275" w:type="dxa"/>
            <w:shd w:val="clear" w:color="auto" w:fill="auto"/>
            <w:vAlign w:val="center"/>
          </w:tcPr>
          <w:p w14:paraId="2CD573B7" w14:textId="77777777" w:rsidR="00951C1C" w:rsidRPr="00E717C5" w:rsidRDefault="00951C1C" w:rsidP="00951C1C">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E717C5">
              <w:rPr>
                <w:sz w:val="20"/>
              </w:rPr>
              <w:t>% Préciser modalités de recyclage</w:t>
            </w:r>
          </w:p>
        </w:tc>
        <w:tc>
          <w:tcPr>
            <w:tcW w:w="567" w:type="dxa"/>
            <w:shd w:val="clear" w:color="auto" w:fill="auto"/>
            <w:vAlign w:val="center"/>
          </w:tcPr>
          <w:p w14:paraId="13C51078" w14:textId="77777777" w:rsidR="00951C1C" w:rsidRPr="00E717C5" w:rsidRDefault="00951C1C" w:rsidP="00951C1C">
            <w:pPr>
              <w:ind w:firstLine="72"/>
              <w:jc w:val="center"/>
              <w:cnfStyle w:val="000000100000" w:firstRow="0" w:lastRow="0" w:firstColumn="0" w:lastColumn="0" w:oddVBand="0" w:evenVBand="0" w:oddHBand="1" w:evenHBand="0" w:firstRowFirstColumn="0" w:firstRowLastColumn="0" w:lastRowFirstColumn="0" w:lastRowLastColumn="0"/>
              <w:rPr>
                <w:rFonts w:cs="Arial"/>
              </w:rPr>
            </w:pPr>
            <w:r w:rsidRPr="00E717C5">
              <w:rPr>
                <w:rFonts w:cs="Arial"/>
              </w:rPr>
              <w:t>X</w:t>
            </w:r>
          </w:p>
        </w:tc>
        <w:tc>
          <w:tcPr>
            <w:tcW w:w="3736" w:type="dxa"/>
            <w:shd w:val="clear" w:color="auto" w:fill="auto"/>
            <w:vAlign w:val="center"/>
          </w:tcPr>
          <w:p w14:paraId="0A158F08" w14:textId="77777777" w:rsidR="00951C1C" w:rsidRPr="00E717C5" w:rsidRDefault="00951C1C" w:rsidP="00951C1C">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951C1C" w:rsidRPr="004D2E63" w14:paraId="3C36B73E" w14:textId="77777777" w:rsidTr="00951C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vMerge/>
            <w:shd w:val="clear" w:color="auto" w:fill="DBE5F1" w:themeFill="accent1" w:themeFillTint="33"/>
            <w:vAlign w:val="center"/>
          </w:tcPr>
          <w:p w14:paraId="0889B6B9" w14:textId="77777777" w:rsidR="00951C1C" w:rsidRPr="00E717C5" w:rsidRDefault="00951C1C" w:rsidP="00951C1C">
            <w:pPr>
              <w:jc w:val="center"/>
              <w:rPr>
                <w:color w:val="000000"/>
              </w:rPr>
            </w:pPr>
          </w:p>
        </w:tc>
        <w:tc>
          <w:tcPr>
            <w:tcW w:w="3851" w:type="dxa"/>
            <w:shd w:val="clear" w:color="auto" w:fill="auto"/>
            <w:vAlign w:val="center"/>
          </w:tcPr>
          <w:p w14:paraId="2633824B" w14:textId="77777777" w:rsidR="00951C1C" w:rsidRPr="004C798F" w:rsidRDefault="00951C1C" w:rsidP="00951C1C">
            <w:pPr>
              <w:cnfStyle w:val="000000010000" w:firstRow="0" w:lastRow="0" w:firstColumn="0" w:lastColumn="0" w:oddVBand="0" w:evenVBand="0" w:oddHBand="0" w:evenHBand="1" w:firstRowFirstColumn="0" w:firstRowLastColumn="0" w:lastRowFirstColumn="0" w:lastRowLastColumn="0"/>
              <w:rPr>
                <w:sz w:val="20"/>
              </w:rPr>
            </w:pPr>
            <w:r w:rsidRPr="004C798F">
              <w:rPr>
                <w:sz w:val="20"/>
              </w:rPr>
              <w:t>compresseur</w:t>
            </w:r>
            <w:r>
              <w:rPr>
                <w:sz w:val="20"/>
              </w:rPr>
              <w:t>s</w:t>
            </w:r>
          </w:p>
        </w:tc>
        <w:tc>
          <w:tcPr>
            <w:tcW w:w="1275" w:type="dxa"/>
            <w:shd w:val="clear" w:color="auto" w:fill="auto"/>
            <w:vAlign w:val="center"/>
          </w:tcPr>
          <w:p w14:paraId="211A3BBC" w14:textId="77777777" w:rsidR="00951C1C" w:rsidRPr="00E717C5" w:rsidRDefault="00951C1C" w:rsidP="00951C1C">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E717C5">
              <w:rPr>
                <w:sz w:val="20"/>
              </w:rPr>
              <w:t>% Préciser modalités de recyclage</w:t>
            </w:r>
          </w:p>
        </w:tc>
        <w:tc>
          <w:tcPr>
            <w:tcW w:w="567" w:type="dxa"/>
            <w:shd w:val="clear" w:color="auto" w:fill="auto"/>
            <w:vAlign w:val="center"/>
          </w:tcPr>
          <w:p w14:paraId="06724F87" w14:textId="77777777" w:rsidR="00951C1C" w:rsidRPr="00E717C5" w:rsidRDefault="00951C1C" w:rsidP="00951C1C">
            <w:pPr>
              <w:ind w:firstLine="72"/>
              <w:jc w:val="center"/>
              <w:cnfStyle w:val="000000010000" w:firstRow="0" w:lastRow="0" w:firstColumn="0" w:lastColumn="0" w:oddVBand="0" w:evenVBand="0" w:oddHBand="0" w:evenHBand="1" w:firstRowFirstColumn="0" w:firstRowLastColumn="0" w:lastRowFirstColumn="0" w:lastRowLastColumn="0"/>
              <w:rPr>
                <w:rFonts w:cs="Arial"/>
              </w:rPr>
            </w:pPr>
            <w:r>
              <w:rPr>
                <w:rFonts w:cs="Arial"/>
              </w:rPr>
              <w:t>X</w:t>
            </w:r>
          </w:p>
        </w:tc>
        <w:tc>
          <w:tcPr>
            <w:tcW w:w="3736" w:type="dxa"/>
            <w:shd w:val="clear" w:color="auto" w:fill="auto"/>
            <w:vAlign w:val="center"/>
          </w:tcPr>
          <w:p w14:paraId="6A61924E" w14:textId="77777777" w:rsidR="00951C1C" w:rsidRPr="00E717C5" w:rsidRDefault="00951C1C" w:rsidP="00951C1C">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sz w:val="20"/>
              </w:rPr>
            </w:pPr>
          </w:p>
        </w:tc>
      </w:tr>
      <w:tr w:rsidR="00951C1C" w:rsidRPr="004D2E63" w14:paraId="3EDF38CC" w14:textId="77777777" w:rsidTr="00951C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1A20977F" w14:textId="77777777" w:rsidR="00951C1C" w:rsidRPr="00E717C5" w:rsidRDefault="00951C1C" w:rsidP="00951C1C">
            <w:pPr>
              <w:jc w:val="center"/>
              <w:rPr>
                <w:color w:val="000000"/>
              </w:rPr>
            </w:pPr>
            <w:r>
              <w:rPr>
                <w:color w:val="000000"/>
              </w:rPr>
              <w:t>3</w:t>
            </w:r>
          </w:p>
        </w:tc>
        <w:tc>
          <w:tcPr>
            <w:tcW w:w="3851" w:type="dxa"/>
            <w:shd w:val="clear" w:color="auto" w:fill="auto"/>
            <w:vAlign w:val="center"/>
          </w:tcPr>
          <w:p w14:paraId="6F60B209" w14:textId="77777777" w:rsidR="00951C1C" w:rsidRPr="004C798F" w:rsidRDefault="00951C1C" w:rsidP="00951C1C">
            <w:pPr>
              <w:cnfStyle w:val="000000100000" w:firstRow="0" w:lastRow="0" w:firstColumn="0" w:lastColumn="0" w:oddVBand="0" w:evenVBand="0" w:oddHBand="1" w:evenHBand="0" w:firstRowFirstColumn="0" w:firstRowLastColumn="0" w:lastRowFirstColumn="0" w:lastRowLastColumn="0"/>
              <w:rPr>
                <w:sz w:val="20"/>
              </w:rPr>
            </w:pPr>
            <w:r w:rsidRPr="004C798F">
              <w:rPr>
                <w:sz w:val="20"/>
              </w:rPr>
              <w:t>Les tissus enduits utilisés sont garantis sans phtalates</w:t>
            </w:r>
          </w:p>
        </w:tc>
        <w:tc>
          <w:tcPr>
            <w:tcW w:w="1275" w:type="dxa"/>
            <w:shd w:val="clear" w:color="auto" w:fill="auto"/>
            <w:vAlign w:val="center"/>
          </w:tcPr>
          <w:p w14:paraId="6B9AE75F" w14:textId="77777777" w:rsidR="00951C1C" w:rsidRPr="00E717C5" w:rsidRDefault="00951C1C" w:rsidP="00951C1C">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E717C5">
              <w:rPr>
                <w:sz w:val="20"/>
                <w:szCs w:val="20"/>
              </w:rPr>
              <w:t>Transmettre certificat</w:t>
            </w:r>
          </w:p>
        </w:tc>
        <w:tc>
          <w:tcPr>
            <w:tcW w:w="567" w:type="dxa"/>
            <w:shd w:val="clear" w:color="auto" w:fill="auto"/>
            <w:vAlign w:val="center"/>
          </w:tcPr>
          <w:p w14:paraId="30AB1B21" w14:textId="77777777" w:rsidR="00951C1C" w:rsidRPr="00E717C5" w:rsidRDefault="00951C1C" w:rsidP="00951C1C">
            <w:pPr>
              <w:ind w:firstLine="72"/>
              <w:jc w:val="center"/>
              <w:cnfStyle w:val="000000100000" w:firstRow="0" w:lastRow="0" w:firstColumn="0" w:lastColumn="0" w:oddVBand="0" w:evenVBand="0" w:oddHBand="1" w:evenHBand="0" w:firstRowFirstColumn="0" w:firstRowLastColumn="0" w:lastRowFirstColumn="0" w:lastRowLastColumn="0"/>
              <w:rPr>
                <w:rFonts w:cs="Arial"/>
              </w:rPr>
            </w:pPr>
            <w:r w:rsidRPr="00E717C5">
              <w:rPr>
                <w:rFonts w:cs="Arial"/>
              </w:rPr>
              <w:t>X</w:t>
            </w:r>
          </w:p>
        </w:tc>
        <w:tc>
          <w:tcPr>
            <w:tcW w:w="3736" w:type="dxa"/>
            <w:shd w:val="clear" w:color="auto" w:fill="auto"/>
            <w:vAlign w:val="center"/>
          </w:tcPr>
          <w:p w14:paraId="2F3C7EF5" w14:textId="77777777" w:rsidR="00951C1C" w:rsidRPr="00E717C5" w:rsidRDefault="00951C1C" w:rsidP="00951C1C">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sz w:val="20"/>
              </w:rPr>
            </w:pPr>
          </w:p>
        </w:tc>
      </w:tr>
      <w:tr w:rsidR="00951C1C" w:rsidRPr="004D2E63" w14:paraId="38E9057A" w14:textId="77777777" w:rsidTr="00951C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1492C201" w14:textId="77777777" w:rsidR="00951C1C" w:rsidRPr="00E717C5" w:rsidRDefault="00951C1C" w:rsidP="00951C1C">
            <w:pPr>
              <w:jc w:val="center"/>
              <w:rPr>
                <w:color w:val="000000"/>
              </w:rPr>
            </w:pPr>
            <w:r>
              <w:rPr>
                <w:color w:val="000000"/>
              </w:rPr>
              <w:t>4</w:t>
            </w:r>
          </w:p>
        </w:tc>
        <w:tc>
          <w:tcPr>
            <w:tcW w:w="3851" w:type="dxa"/>
            <w:shd w:val="clear" w:color="auto" w:fill="auto"/>
            <w:vAlign w:val="center"/>
          </w:tcPr>
          <w:p w14:paraId="5D29564F" w14:textId="77777777" w:rsidR="00951C1C" w:rsidRPr="004C798F" w:rsidRDefault="00951C1C" w:rsidP="00951C1C">
            <w:pPr>
              <w:cnfStyle w:val="000000010000" w:firstRow="0" w:lastRow="0" w:firstColumn="0" w:lastColumn="0" w:oddVBand="0" w:evenVBand="0" w:oddHBand="0" w:evenHBand="1" w:firstRowFirstColumn="0" w:firstRowLastColumn="0" w:lastRowFirstColumn="0" w:lastRowLastColumn="0"/>
              <w:rPr>
                <w:sz w:val="20"/>
              </w:rPr>
            </w:pPr>
            <w:r w:rsidRPr="004C798F">
              <w:rPr>
                <w:sz w:val="20"/>
              </w:rPr>
              <w:t xml:space="preserve">Les produits bénéficient-ils d’une éco conception,  c’est-à-dire une spécificité technique permettant de diminuer l'impact environnemental ? si oui, préciser dans quel domaine </w:t>
            </w:r>
          </w:p>
        </w:tc>
        <w:tc>
          <w:tcPr>
            <w:tcW w:w="1275" w:type="dxa"/>
            <w:shd w:val="clear" w:color="auto" w:fill="auto"/>
            <w:vAlign w:val="center"/>
          </w:tcPr>
          <w:p w14:paraId="15E10C83" w14:textId="77777777" w:rsidR="00951C1C" w:rsidRPr="00E717C5" w:rsidRDefault="00951C1C" w:rsidP="00951C1C">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E717C5">
              <w:rPr>
                <w:sz w:val="20"/>
                <w:szCs w:val="20"/>
              </w:rPr>
              <w:t>Oui – non préciser</w:t>
            </w:r>
          </w:p>
        </w:tc>
        <w:tc>
          <w:tcPr>
            <w:tcW w:w="567" w:type="dxa"/>
            <w:shd w:val="clear" w:color="auto" w:fill="auto"/>
            <w:vAlign w:val="center"/>
          </w:tcPr>
          <w:p w14:paraId="75A9C212" w14:textId="77777777" w:rsidR="00951C1C" w:rsidRPr="00E717C5" w:rsidRDefault="00951C1C" w:rsidP="00951C1C">
            <w:pPr>
              <w:ind w:firstLine="72"/>
              <w:jc w:val="center"/>
              <w:cnfStyle w:val="000000010000" w:firstRow="0" w:lastRow="0" w:firstColumn="0" w:lastColumn="0" w:oddVBand="0" w:evenVBand="0" w:oddHBand="0" w:evenHBand="1" w:firstRowFirstColumn="0" w:firstRowLastColumn="0" w:lastRowFirstColumn="0" w:lastRowLastColumn="0"/>
              <w:rPr>
                <w:rFonts w:cs="Arial"/>
              </w:rPr>
            </w:pPr>
            <w:r w:rsidRPr="00E717C5">
              <w:rPr>
                <w:rFonts w:cs="Arial"/>
              </w:rPr>
              <w:t>X</w:t>
            </w:r>
          </w:p>
        </w:tc>
        <w:tc>
          <w:tcPr>
            <w:tcW w:w="3736" w:type="dxa"/>
            <w:shd w:val="clear" w:color="auto" w:fill="auto"/>
            <w:vAlign w:val="center"/>
          </w:tcPr>
          <w:p w14:paraId="0C872D7E" w14:textId="77777777" w:rsidR="00951C1C" w:rsidRPr="00E717C5" w:rsidRDefault="00951C1C" w:rsidP="00951C1C">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sz w:val="20"/>
              </w:rPr>
            </w:pPr>
            <w:r w:rsidRPr="00E717C5">
              <w:rPr>
                <w:bCs/>
                <w:color w:val="000000"/>
                <w:spacing w:val="5"/>
                <w:sz w:val="20"/>
              </w:rPr>
              <w:t>Fournir justificatif pour validation</w:t>
            </w:r>
          </w:p>
        </w:tc>
      </w:tr>
      <w:tr w:rsidR="00951C1C" w:rsidRPr="004D2E63" w14:paraId="4E86FC60" w14:textId="77777777" w:rsidTr="00951C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vMerge w:val="restart"/>
            <w:shd w:val="clear" w:color="auto" w:fill="DBE5F1" w:themeFill="accent1" w:themeFillTint="33"/>
            <w:vAlign w:val="center"/>
          </w:tcPr>
          <w:p w14:paraId="5E83F6D4" w14:textId="77777777" w:rsidR="00951C1C" w:rsidRPr="00E717C5" w:rsidRDefault="00951C1C" w:rsidP="00951C1C">
            <w:pPr>
              <w:jc w:val="center"/>
              <w:rPr>
                <w:color w:val="000000"/>
              </w:rPr>
            </w:pPr>
            <w:r>
              <w:rPr>
                <w:color w:val="000000"/>
              </w:rPr>
              <w:lastRenderedPageBreak/>
              <w:t>5</w:t>
            </w:r>
          </w:p>
        </w:tc>
        <w:tc>
          <w:tcPr>
            <w:tcW w:w="3851" w:type="dxa"/>
            <w:shd w:val="clear" w:color="auto" w:fill="auto"/>
            <w:vAlign w:val="center"/>
          </w:tcPr>
          <w:p w14:paraId="07A1173C" w14:textId="77777777" w:rsidR="00951C1C" w:rsidRPr="004C798F" w:rsidRDefault="00951C1C" w:rsidP="00951C1C">
            <w:pPr>
              <w:cnfStyle w:val="000000100000" w:firstRow="0" w:lastRow="0" w:firstColumn="0" w:lastColumn="0" w:oddVBand="0" w:evenVBand="0" w:oddHBand="1" w:evenHBand="0" w:firstRowFirstColumn="0" w:firstRowLastColumn="0" w:lastRowFirstColumn="0" w:lastRowLastColumn="0"/>
              <w:rPr>
                <w:sz w:val="20"/>
              </w:rPr>
            </w:pPr>
            <w:r>
              <w:rPr>
                <w:sz w:val="20"/>
              </w:rPr>
              <w:t>Les cellules usagées peuvent-elles être remplacé es individuellement ligne 1 et 2 du BPU</w:t>
            </w:r>
          </w:p>
        </w:tc>
        <w:tc>
          <w:tcPr>
            <w:tcW w:w="1275" w:type="dxa"/>
            <w:shd w:val="clear" w:color="auto" w:fill="auto"/>
            <w:vAlign w:val="center"/>
          </w:tcPr>
          <w:p w14:paraId="4A0501B5" w14:textId="77777777" w:rsidR="00951C1C" w:rsidRPr="00E717C5" w:rsidRDefault="00951C1C" w:rsidP="00951C1C">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E717C5">
              <w:rPr>
                <w:sz w:val="20"/>
                <w:szCs w:val="20"/>
              </w:rPr>
              <w:t xml:space="preserve">Oui – non </w:t>
            </w:r>
          </w:p>
        </w:tc>
        <w:tc>
          <w:tcPr>
            <w:tcW w:w="567" w:type="dxa"/>
            <w:shd w:val="clear" w:color="auto" w:fill="auto"/>
            <w:vAlign w:val="center"/>
          </w:tcPr>
          <w:p w14:paraId="3D1F5D56" w14:textId="77777777" w:rsidR="00951C1C" w:rsidRPr="00E717C5" w:rsidRDefault="00951C1C" w:rsidP="00951C1C">
            <w:pPr>
              <w:ind w:firstLine="72"/>
              <w:jc w:val="center"/>
              <w:cnfStyle w:val="000000100000" w:firstRow="0" w:lastRow="0" w:firstColumn="0" w:lastColumn="0" w:oddVBand="0" w:evenVBand="0" w:oddHBand="1" w:evenHBand="0" w:firstRowFirstColumn="0" w:firstRowLastColumn="0" w:lastRowFirstColumn="0" w:lastRowLastColumn="0"/>
              <w:rPr>
                <w:rFonts w:cs="Arial"/>
              </w:rPr>
            </w:pPr>
            <w:r w:rsidRPr="00E717C5">
              <w:rPr>
                <w:rFonts w:cs="Arial"/>
              </w:rPr>
              <w:t>X</w:t>
            </w:r>
          </w:p>
        </w:tc>
        <w:tc>
          <w:tcPr>
            <w:tcW w:w="3736" w:type="dxa"/>
            <w:shd w:val="clear" w:color="auto" w:fill="auto"/>
            <w:vAlign w:val="center"/>
          </w:tcPr>
          <w:p w14:paraId="774C8B40" w14:textId="77777777" w:rsidR="00951C1C" w:rsidRPr="00E717C5" w:rsidRDefault="00951C1C" w:rsidP="00951C1C">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sz w:val="20"/>
              </w:rPr>
            </w:pPr>
          </w:p>
        </w:tc>
      </w:tr>
      <w:tr w:rsidR="00951C1C" w:rsidRPr="004D2E63" w14:paraId="2BB786CE" w14:textId="77777777" w:rsidTr="00951C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vMerge/>
            <w:shd w:val="clear" w:color="auto" w:fill="DBE5F1" w:themeFill="accent1" w:themeFillTint="33"/>
            <w:vAlign w:val="center"/>
          </w:tcPr>
          <w:p w14:paraId="2B8CDEE5" w14:textId="77777777" w:rsidR="00951C1C" w:rsidRDefault="00951C1C" w:rsidP="00951C1C">
            <w:pPr>
              <w:jc w:val="center"/>
              <w:rPr>
                <w:color w:val="000000"/>
              </w:rPr>
            </w:pPr>
          </w:p>
        </w:tc>
        <w:tc>
          <w:tcPr>
            <w:tcW w:w="3851" w:type="dxa"/>
            <w:shd w:val="clear" w:color="auto" w:fill="auto"/>
            <w:vAlign w:val="center"/>
          </w:tcPr>
          <w:p w14:paraId="564FBFDF" w14:textId="77777777" w:rsidR="00951C1C" w:rsidRPr="004C798F" w:rsidRDefault="00951C1C" w:rsidP="00951C1C">
            <w:pPr>
              <w:cnfStyle w:val="000000010000" w:firstRow="0" w:lastRow="0" w:firstColumn="0" w:lastColumn="0" w:oddVBand="0" w:evenVBand="0" w:oddHBand="0" w:evenHBand="1" w:firstRowFirstColumn="0" w:firstRowLastColumn="0" w:lastRowFirstColumn="0" w:lastRowLastColumn="0"/>
              <w:rPr>
                <w:sz w:val="20"/>
              </w:rPr>
            </w:pPr>
            <w:r>
              <w:rPr>
                <w:sz w:val="20"/>
              </w:rPr>
              <w:t>Ligne 3 et 4 du BPU</w:t>
            </w:r>
          </w:p>
        </w:tc>
        <w:tc>
          <w:tcPr>
            <w:tcW w:w="1275" w:type="dxa"/>
            <w:shd w:val="clear" w:color="auto" w:fill="auto"/>
          </w:tcPr>
          <w:p w14:paraId="4C80AF31" w14:textId="77777777" w:rsidR="00951C1C" w:rsidRPr="00951C1C" w:rsidRDefault="00951C1C" w:rsidP="00951C1C">
            <w:pPr>
              <w:jc w:val="center"/>
              <w:cnfStyle w:val="000000010000" w:firstRow="0" w:lastRow="0" w:firstColumn="0" w:lastColumn="0" w:oddVBand="0" w:evenVBand="0" w:oddHBand="0" w:evenHBand="1" w:firstRowFirstColumn="0" w:firstRowLastColumn="0" w:lastRowFirstColumn="0" w:lastRowLastColumn="0"/>
              <w:rPr>
                <w:sz w:val="20"/>
              </w:rPr>
            </w:pPr>
            <w:r w:rsidRPr="00951C1C">
              <w:rPr>
                <w:sz w:val="20"/>
              </w:rPr>
              <w:t>Oui – non</w:t>
            </w:r>
          </w:p>
        </w:tc>
        <w:tc>
          <w:tcPr>
            <w:tcW w:w="567" w:type="dxa"/>
            <w:shd w:val="clear" w:color="auto" w:fill="auto"/>
            <w:vAlign w:val="center"/>
          </w:tcPr>
          <w:p w14:paraId="7FCDDB31" w14:textId="77777777" w:rsidR="00951C1C" w:rsidRPr="00E717C5" w:rsidRDefault="00951C1C" w:rsidP="00951C1C">
            <w:pPr>
              <w:ind w:firstLine="72"/>
              <w:jc w:val="center"/>
              <w:cnfStyle w:val="000000010000" w:firstRow="0" w:lastRow="0" w:firstColumn="0" w:lastColumn="0" w:oddVBand="0" w:evenVBand="0" w:oddHBand="0" w:evenHBand="1" w:firstRowFirstColumn="0" w:firstRowLastColumn="0" w:lastRowFirstColumn="0" w:lastRowLastColumn="0"/>
              <w:rPr>
                <w:rFonts w:cs="Arial"/>
              </w:rPr>
            </w:pPr>
            <w:r>
              <w:rPr>
                <w:rFonts w:cs="Arial"/>
              </w:rPr>
              <w:t>X</w:t>
            </w:r>
          </w:p>
        </w:tc>
        <w:tc>
          <w:tcPr>
            <w:tcW w:w="3736" w:type="dxa"/>
            <w:shd w:val="clear" w:color="auto" w:fill="auto"/>
            <w:vAlign w:val="center"/>
          </w:tcPr>
          <w:p w14:paraId="175ED253" w14:textId="77777777" w:rsidR="00951C1C" w:rsidRPr="00E717C5" w:rsidRDefault="00951C1C" w:rsidP="00951C1C">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sz w:val="20"/>
              </w:rPr>
            </w:pPr>
          </w:p>
        </w:tc>
      </w:tr>
      <w:tr w:rsidR="00951C1C" w:rsidRPr="004D2E63" w14:paraId="45B0C104" w14:textId="77777777" w:rsidTr="00951C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vMerge/>
            <w:shd w:val="clear" w:color="auto" w:fill="DBE5F1" w:themeFill="accent1" w:themeFillTint="33"/>
            <w:vAlign w:val="center"/>
          </w:tcPr>
          <w:p w14:paraId="3ABB5FB5" w14:textId="77777777" w:rsidR="00951C1C" w:rsidRDefault="00951C1C" w:rsidP="00951C1C">
            <w:pPr>
              <w:jc w:val="center"/>
              <w:rPr>
                <w:color w:val="000000"/>
              </w:rPr>
            </w:pPr>
          </w:p>
        </w:tc>
        <w:tc>
          <w:tcPr>
            <w:tcW w:w="3851" w:type="dxa"/>
            <w:shd w:val="clear" w:color="auto" w:fill="auto"/>
            <w:vAlign w:val="center"/>
          </w:tcPr>
          <w:p w14:paraId="4153788C" w14:textId="77777777" w:rsidR="00951C1C" w:rsidRPr="004C798F" w:rsidRDefault="00951C1C" w:rsidP="00951C1C">
            <w:pPr>
              <w:cnfStyle w:val="000000100000" w:firstRow="0" w:lastRow="0" w:firstColumn="0" w:lastColumn="0" w:oddVBand="0" w:evenVBand="0" w:oddHBand="1" w:evenHBand="0" w:firstRowFirstColumn="0" w:firstRowLastColumn="0" w:lastRowFirstColumn="0" w:lastRowLastColumn="0"/>
              <w:rPr>
                <w:sz w:val="20"/>
              </w:rPr>
            </w:pPr>
            <w:r>
              <w:rPr>
                <w:sz w:val="20"/>
              </w:rPr>
              <w:t>Ligne 5 et 6 du BPU</w:t>
            </w:r>
          </w:p>
        </w:tc>
        <w:tc>
          <w:tcPr>
            <w:tcW w:w="1275" w:type="dxa"/>
            <w:shd w:val="clear" w:color="auto" w:fill="auto"/>
          </w:tcPr>
          <w:p w14:paraId="3A446BE0" w14:textId="77777777" w:rsidR="00951C1C" w:rsidRPr="00951C1C" w:rsidRDefault="00951C1C" w:rsidP="00951C1C">
            <w:pPr>
              <w:jc w:val="center"/>
              <w:cnfStyle w:val="000000100000" w:firstRow="0" w:lastRow="0" w:firstColumn="0" w:lastColumn="0" w:oddVBand="0" w:evenVBand="0" w:oddHBand="1" w:evenHBand="0" w:firstRowFirstColumn="0" w:firstRowLastColumn="0" w:lastRowFirstColumn="0" w:lastRowLastColumn="0"/>
              <w:rPr>
                <w:sz w:val="20"/>
              </w:rPr>
            </w:pPr>
            <w:r w:rsidRPr="00951C1C">
              <w:rPr>
                <w:sz w:val="20"/>
              </w:rPr>
              <w:t>Oui – non</w:t>
            </w:r>
          </w:p>
        </w:tc>
        <w:tc>
          <w:tcPr>
            <w:tcW w:w="567" w:type="dxa"/>
            <w:shd w:val="clear" w:color="auto" w:fill="auto"/>
            <w:vAlign w:val="center"/>
          </w:tcPr>
          <w:p w14:paraId="6DEB421F" w14:textId="77777777" w:rsidR="00951C1C" w:rsidRPr="00E717C5" w:rsidRDefault="00951C1C" w:rsidP="00951C1C">
            <w:pPr>
              <w:ind w:firstLine="72"/>
              <w:jc w:val="center"/>
              <w:cnfStyle w:val="000000100000" w:firstRow="0" w:lastRow="0" w:firstColumn="0" w:lastColumn="0" w:oddVBand="0" w:evenVBand="0" w:oddHBand="1" w:evenHBand="0" w:firstRowFirstColumn="0" w:firstRowLastColumn="0" w:lastRowFirstColumn="0" w:lastRowLastColumn="0"/>
              <w:rPr>
                <w:rFonts w:cs="Arial"/>
              </w:rPr>
            </w:pPr>
            <w:r>
              <w:rPr>
                <w:rFonts w:cs="Arial"/>
              </w:rPr>
              <w:t>X</w:t>
            </w:r>
          </w:p>
        </w:tc>
        <w:tc>
          <w:tcPr>
            <w:tcW w:w="3736" w:type="dxa"/>
            <w:shd w:val="clear" w:color="auto" w:fill="auto"/>
            <w:vAlign w:val="center"/>
          </w:tcPr>
          <w:p w14:paraId="75547F9E" w14:textId="77777777" w:rsidR="00951C1C" w:rsidRPr="00E717C5" w:rsidRDefault="00951C1C" w:rsidP="00951C1C">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sz w:val="20"/>
              </w:rPr>
            </w:pPr>
          </w:p>
        </w:tc>
      </w:tr>
      <w:tr w:rsidR="00951C1C" w:rsidRPr="004D2E63" w14:paraId="0320AA11" w14:textId="77777777" w:rsidTr="00951C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28E99098" w14:textId="77777777" w:rsidR="00951C1C" w:rsidRPr="00E717C5" w:rsidRDefault="00951C1C" w:rsidP="00951C1C">
            <w:pPr>
              <w:jc w:val="center"/>
              <w:rPr>
                <w:color w:val="000000"/>
              </w:rPr>
            </w:pPr>
            <w:r>
              <w:rPr>
                <w:color w:val="000000"/>
              </w:rPr>
              <w:t>6</w:t>
            </w:r>
          </w:p>
        </w:tc>
        <w:tc>
          <w:tcPr>
            <w:tcW w:w="3851" w:type="dxa"/>
            <w:shd w:val="clear" w:color="auto" w:fill="auto"/>
            <w:vAlign w:val="center"/>
          </w:tcPr>
          <w:p w14:paraId="235CDE67" w14:textId="77777777" w:rsidR="00951C1C" w:rsidRPr="004C798F" w:rsidRDefault="00951C1C" w:rsidP="00951C1C">
            <w:pPr>
              <w:cnfStyle w:val="000000010000" w:firstRow="0" w:lastRow="0" w:firstColumn="0" w:lastColumn="0" w:oddVBand="0" w:evenVBand="0" w:oddHBand="0" w:evenHBand="1" w:firstRowFirstColumn="0" w:firstRowLastColumn="0" w:lastRowFirstColumn="0" w:lastRowLastColumn="0"/>
              <w:rPr>
                <w:sz w:val="20"/>
              </w:rPr>
            </w:pPr>
            <w:r w:rsidRPr="004C798F">
              <w:rPr>
                <w:sz w:val="20"/>
              </w:rPr>
              <w:t>Disposez-vous d’un écolabel en lien avec l’un ou plusieurs des produits proposés au BPU</w:t>
            </w:r>
          </w:p>
        </w:tc>
        <w:tc>
          <w:tcPr>
            <w:tcW w:w="1275" w:type="dxa"/>
            <w:shd w:val="clear" w:color="auto" w:fill="auto"/>
            <w:vAlign w:val="center"/>
          </w:tcPr>
          <w:p w14:paraId="3CCCDE53" w14:textId="77777777" w:rsidR="00951C1C" w:rsidRPr="00E717C5" w:rsidRDefault="00951C1C" w:rsidP="00951C1C">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E717C5">
              <w:rPr>
                <w:sz w:val="20"/>
                <w:szCs w:val="20"/>
              </w:rPr>
              <w:t xml:space="preserve">Oui – non </w:t>
            </w:r>
          </w:p>
        </w:tc>
        <w:tc>
          <w:tcPr>
            <w:tcW w:w="567" w:type="dxa"/>
            <w:shd w:val="clear" w:color="auto" w:fill="auto"/>
            <w:vAlign w:val="center"/>
          </w:tcPr>
          <w:p w14:paraId="1A79E5E1" w14:textId="77777777" w:rsidR="00951C1C" w:rsidRPr="00E717C5" w:rsidRDefault="00951C1C" w:rsidP="00951C1C">
            <w:pPr>
              <w:ind w:firstLine="72"/>
              <w:jc w:val="center"/>
              <w:cnfStyle w:val="000000010000" w:firstRow="0" w:lastRow="0" w:firstColumn="0" w:lastColumn="0" w:oddVBand="0" w:evenVBand="0" w:oddHBand="0" w:evenHBand="1" w:firstRowFirstColumn="0" w:firstRowLastColumn="0" w:lastRowFirstColumn="0" w:lastRowLastColumn="0"/>
              <w:rPr>
                <w:rFonts w:cs="Arial"/>
              </w:rPr>
            </w:pPr>
            <w:r w:rsidRPr="00E717C5">
              <w:rPr>
                <w:rFonts w:cs="Arial"/>
              </w:rPr>
              <w:t>X</w:t>
            </w:r>
          </w:p>
        </w:tc>
        <w:tc>
          <w:tcPr>
            <w:tcW w:w="3736" w:type="dxa"/>
            <w:shd w:val="clear" w:color="auto" w:fill="auto"/>
            <w:vAlign w:val="center"/>
          </w:tcPr>
          <w:p w14:paraId="5174A667" w14:textId="77777777" w:rsidR="00951C1C" w:rsidRPr="00E717C5" w:rsidRDefault="00951C1C" w:rsidP="00951C1C">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sz w:val="20"/>
              </w:rPr>
            </w:pPr>
            <w:r w:rsidRPr="00E717C5">
              <w:rPr>
                <w:bCs/>
                <w:color w:val="000000"/>
                <w:spacing w:val="5"/>
                <w:sz w:val="20"/>
              </w:rPr>
              <w:t>Fournir certificat précisant date d’obtention et durée de validité</w:t>
            </w:r>
          </w:p>
        </w:tc>
      </w:tr>
      <w:tr w:rsidR="00951C1C" w:rsidRPr="004D2E63" w14:paraId="440E02B5" w14:textId="77777777" w:rsidTr="00951C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17291031" w14:textId="77777777" w:rsidR="00951C1C" w:rsidRPr="00E717C5" w:rsidRDefault="00951C1C" w:rsidP="00951C1C">
            <w:pPr>
              <w:jc w:val="center"/>
              <w:rPr>
                <w:color w:val="000000"/>
              </w:rPr>
            </w:pPr>
            <w:r>
              <w:rPr>
                <w:color w:val="000000"/>
              </w:rPr>
              <w:t>7</w:t>
            </w:r>
          </w:p>
        </w:tc>
        <w:tc>
          <w:tcPr>
            <w:tcW w:w="3851" w:type="dxa"/>
            <w:shd w:val="clear" w:color="auto" w:fill="auto"/>
            <w:vAlign w:val="center"/>
          </w:tcPr>
          <w:p w14:paraId="1D5EDC41" w14:textId="77777777" w:rsidR="00951C1C" w:rsidRPr="004C798F" w:rsidRDefault="00951C1C" w:rsidP="00951C1C">
            <w:pPr>
              <w:cnfStyle w:val="000000100000" w:firstRow="0" w:lastRow="0" w:firstColumn="0" w:lastColumn="0" w:oddVBand="0" w:evenVBand="0" w:oddHBand="1" w:evenHBand="0" w:firstRowFirstColumn="0" w:firstRowLastColumn="0" w:lastRowFirstColumn="0" w:lastRowLastColumn="0"/>
              <w:rPr>
                <w:sz w:val="20"/>
              </w:rPr>
            </w:pPr>
            <w:r w:rsidRPr="004C798F">
              <w:rPr>
                <w:sz w:val="20"/>
              </w:rPr>
              <w:t>Matelas : durée de vie</w:t>
            </w:r>
          </w:p>
        </w:tc>
        <w:tc>
          <w:tcPr>
            <w:tcW w:w="1275" w:type="dxa"/>
            <w:shd w:val="clear" w:color="auto" w:fill="auto"/>
            <w:vAlign w:val="center"/>
          </w:tcPr>
          <w:p w14:paraId="5B3479C9" w14:textId="77777777" w:rsidR="00951C1C" w:rsidRPr="00E717C5" w:rsidRDefault="00951C1C" w:rsidP="00951C1C">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E717C5">
              <w:rPr>
                <w:sz w:val="20"/>
                <w:szCs w:val="20"/>
              </w:rPr>
              <w:t>Ans</w:t>
            </w:r>
          </w:p>
        </w:tc>
        <w:tc>
          <w:tcPr>
            <w:tcW w:w="567" w:type="dxa"/>
            <w:shd w:val="clear" w:color="auto" w:fill="auto"/>
            <w:vAlign w:val="center"/>
          </w:tcPr>
          <w:p w14:paraId="0730FB80" w14:textId="77777777" w:rsidR="00951C1C" w:rsidRPr="00E717C5" w:rsidRDefault="00951C1C" w:rsidP="00951C1C">
            <w:pPr>
              <w:ind w:firstLine="72"/>
              <w:jc w:val="center"/>
              <w:cnfStyle w:val="000000100000" w:firstRow="0" w:lastRow="0" w:firstColumn="0" w:lastColumn="0" w:oddVBand="0" w:evenVBand="0" w:oddHBand="1" w:evenHBand="0" w:firstRowFirstColumn="0" w:firstRowLastColumn="0" w:lastRowFirstColumn="0" w:lastRowLastColumn="0"/>
              <w:rPr>
                <w:rFonts w:cs="Arial"/>
              </w:rPr>
            </w:pPr>
            <w:r w:rsidRPr="00E717C5">
              <w:rPr>
                <w:rFonts w:cs="Arial"/>
              </w:rPr>
              <w:t>X</w:t>
            </w:r>
          </w:p>
        </w:tc>
        <w:tc>
          <w:tcPr>
            <w:tcW w:w="3736" w:type="dxa"/>
            <w:shd w:val="clear" w:color="auto" w:fill="auto"/>
            <w:vAlign w:val="center"/>
          </w:tcPr>
          <w:p w14:paraId="7D2D0B0E" w14:textId="77777777" w:rsidR="00951C1C" w:rsidRPr="00E717C5" w:rsidRDefault="00951C1C" w:rsidP="00951C1C">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951C1C" w:rsidRPr="004D2E63" w14:paraId="2C6F9DE5" w14:textId="77777777" w:rsidTr="00951C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688AC5E0" w14:textId="77777777" w:rsidR="00951C1C" w:rsidRPr="00E717C5" w:rsidRDefault="00951C1C" w:rsidP="00951C1C">
            <w:pPr>
              <w:jc w:val="center"/>
              <w:rPr>
                <w:color w:val="000000"/>
              </w:rPr>
            </w:pPr>
            <w:r>
              <w:rPr>
                <w:color w:val="000000"/>
              </w:rPr>
              <w:t>8</w:t>
            </w:r>
          </w:p>
        </w:tc>
        <w:tc>
          <w:tcPr>
            <w:tcW w:w="3851" w:type="dxa"/>
            <w:shd w:val="clear" w:color="auto" w:fill="auto"/>
            <w:vAlign w:val="center"/>
          </w:tcPr>
          <w:p w14:paraId="2ED60056" w14:textId="77777777" w:rsidR="00951C1C" w:rsidRPr="004C798F" w:rsidRDefault="00951C1C" w:rsidP="00951C1C">
            <w:pPr>
              <w:cnfStyle w:val="000000010000" w:firstRow="0" w:lastRow="0" w:firstColumn="0" w:lastColumn="0" w:oddVBand="0" w:evenVBand="0" w:oddHBand="0" w:evenHBand="1" w:firstRowFirstColumn="0" w:firstRowLastColumn="0" w:lastRowFirstColumn="0" w:lastRowLastColumn="0"/>
              <w:rPr>
                <w:sz w:val="20"/>
              </w:rPr>
            </w:pPr>
            <w:r w:rsidRPr="004C798F">
              <w:rPr>
                <w:sz w:val="20"/>
              </w:rPr>
              <w:t>Compresseur : durée de vie</w:t>
            </w:r>
          </w:p>
        </w:tc>
        <w:tc>
          <w:tcPr>
            <w:tcW w:w="1275" w:type="dxa"/>
            <w:shd w:val="clear" w:color="auto" w:fill="auto"/>
            <w:vAlign w:val="center"/>
          </w:tcPr>
          <w:p w14:paraId="62D7B48A" w14:textId="77777777" w:rsidR="00951C1C" w:rsidRPr="00E717C5" w:rsidRDefault="00951C1C" w:rsidP="00951C1C">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Pr>
                <w:sz w:val="20"/>
                <w:szCs w:val="20"/>
              </w:rPr>
              <w:t>Ans</w:t>
            </w:r>
          </w:p>
        </w:tc>
        <w:tc>
          <w:tcPr>
            <w:tcW w:w="567" w:type="dxa"/>
            <w:shd w:val="clear" w:color="auto" w:fill="auto"/>
            <w:vAlign w:val="center"/>
          </w:tcPr>
          <w:p w14:paraId="0835EF0C" w14:textId="77777777" w:rsidR="00951C1C" w:rsidRPr="00E717C5" w:rsidRDefault="00951C1C" w:rsidP="00951C1C">
            <w:pPr>
              <w:ind w:firstLine="72"/>
              <w:jc w:val="center"/>
              <w:cnfStyle w:val="000000010000" w:firstRow="0" w:lastRow="0" w:firstColumn="0" w:lastColumn="0" w:oddVBand="0" w:evenVBand="0" w:oddHBand="0" w:evenHBand="1" w:firstRowFirstColumn="0" w:firstRowLastColumn="0" w:lastRowFirstColumn="0" w:lastRowLastColumn="0"/>
              <w:rPr>
                <w:rFonts w:cs="Arial"/>
              </w:rPr>
            </w:pPr>
            <w:r>
              <w:rPr>
                <w:rFonts w:cs="Arial"/>
              </w:rPr>
              <w:t>X</w:t>
            </w:r>
          </w:p>
        </w:tc>
        <w:tc>
          <w:tcPr>
            <w:tcW w:w="3736" w:type="dxa"/>
            <w:shd w:val="clear" w:color="auto" w:fill="auto"/>
            <w:vAlign w:val="center"/>
          </w:tcPr>
          <w:p w14:paraId="18205BD4" w14:textId="77777777" w:rsidR="00951C1C" w:rsidRPr="00E717C5" w:rsidRDefault="00951C1C" w:rsidP="00951C1C">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951C1C" w:rsidRPr="00E717C5" w14:paraId="2E8011BC" w14:textId="77777777" w:rsidTr="00951C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510937C7" w14:textId="77777777" w:rsidR="00951C1C" w:rsidRPr="00E717C5" w:rsidRDefault="00951C1C" w:rsidP="00951C1C">
            <w:pPr>
              <w:jc w:val="center"/>
              <w:rPr>
                <w:color w:val="000000"/>
              </w:rPr>
            </w:pPr>
            <w:r>
              <w:rPr>
                <w:color w:val="000000"/>
              </w:rPr>
              <w:t>9</w:t>
            </w:r>
          </w:p>
        </w:tc>
        <w:tc>
          <w:tcPr>
            <w:tcW w:w="3851" w:type="dxa"/>
            <w:shd w:val="clear" w:color="auto" w:fill="auto"/>
            <w:vAlign w:val="center"/>
          </w:tcPr>
          <w:p w14:paraId="69ADA21C" w14:textId="77777777" w:rsidR="00951C1C" w:rsidRPr="004C798F" w:rsidRDefault="00951C1C" w:rsidP="00951C1C">
            <w:pPr>
              <w:cnfStyle w:val="000000100000" w:firstRow="0" w:lastRow="0" w:firstColumn="0" w:lastColumn="0" w:oddVBand="0" w:evenVBand="0" w:oddHBand="1" w:evenHBand="0" w:firstRowFirstColumn="0" w:firstRowLastColumn="0" w:lastRowFirstColumn="0" w:lastRowLastColumn="0"/>
              <w:rPr>
                <w:sz w:val="20"/>
              </w:rPr>
            </w:pPr>
            <w:r w:rsidRPr="004C798F">
              <w:rPr>
                <w:sz w:val="20"/>
              </w:rPr>
              <w:t>Type d’emballages utilisés pour la livraison, (biomatériaux, certifiés FSC ou PEFC, …)</w:t>
            </w:r>
          </w:p>
        </w:tc>
        <w:tc>
          <w:tcPr>
            <w:tcW w:w="1275" w:type="dxa"/>
            <w:shd w:val="clear" w:color="auto" w:fill="auto"/>
            <w:vAlign w:val="center"/>
          </w:tcPr>
          <w:p w14:paraId="4530FDB0" w14:textId="77777777" w:rsidR="00951C1C" w:rsidRPr="00E717C5" w:rsidRDefault="00951C1C" w:rsidP="00951C1C">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E717C5">
              <w:rPr>
                <w:sz w:val="20"/>
                <w:szCs w:val="20"/>
              </w:rPr>
              <w:t>Préciser</w:t>
            </w:r>
          </w:p>
        </w:tc>
        <w:tc>
          <w:tcPr>
            <w:tcW w:w="567" w:type="dxa"/>
            <w:shd w:val="clear" w:color="auto" w:fill="auto"/>
            <w:vAlign w:val="center"/>
          </w:tcPr>
          <w:p w14:paraId="038129E6" w14:textId="77777777" w:rsidR="00951C1C" w:rsidRPr="00E717C5" w:rsidRDefault="00951C1C" w:rsidP="00951C1C">
            <w:pPr>
              <w:ind w:firstLine="72"/>
              <w:jc w:val="center"/>
              <w:cnfStyle w:val="000000100000" w:firstRow="0" w:lastRow="0" w:firstColumn="0" w:lastColumn="0" w:oddVBand="0" w:evenVBand="0" w:oddHBand="1" w:evenHBand="0" w:firstRowFirstColumn="0" w:firstRowLastColumn="0" w:lastRowFirstColumn="0" w:lastRowLastColumn="0"/>
              <w:rPr>
                <w:rFonts w:cs="Arial"/>
                <w:bCs/>
              </w:rPr>
            </w:pPr>
            <w:r w:rsidRPr="00E717C5">
              <w:rPr>
                <w:rFonts w:cs="Arial"/>
                <w:bCs/>
              </w:rPr>
              <w:t>X</w:t>
            </w:r>
          </w:p>
        </w:tc>
        <w:tc>
          <w:tcPr>
            <w:tcW w:w="3736" w:type="dxa"/>
            <w:shd w:val="clear" w:color="auto" w:fill="auto"/>
            <w:vAlign w:val="center"/>
          </w:tcPr>
          <w:p w14:paraId="0D3111AF" w14:textId="77777777" w:rsidR="00951C1C" w:rsidRPr="00E717C5" w:rsidRDefault="00951C1C" w:rsidP="00951C1C">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951C1C" w:rsidRPr="00E717C5" w14:paraId="10B5AEAE" w14:textId="77777777" w:rsidTr="00951C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023524C1" w14:textId="77777777" w:rsidR="00951C1C" w:rsidRPr="00E717C5" w:rsidRDefault="00951C1C" w:rsidP="00951C1C">
            <w:pPr>
              <w:jc w:val="center"/>
              <w:rPr>
                <w:color w:val="000000"/>
              </w:rPr>
            </w:pPr>
            <w:r>
              <w:rPr>
                <w:color w:val="000000"/>
              </w:rPr>
              <w:t>10</w:t>
            </w:r>
          </w:p>
        </w:tc>
        <w:tc>
          <w:tcPr>
            <w:tcW w:w="3851" w:type="dxa"/>
            <w:shd w:val="clear" w:color="auto" w:fill="auto"/>
            <w:vAlign w:val="center"/>
          </w:tcPr>
          <w:p w14:paraId="4BCFB038" w14:textId="77777777" w:rsidR="00951C1C" w:rsidRPr="004C798F" w:rsidRDefault="00951C1C" w:rsidP="00951C1C">
            <w:pPr>
              <w:cnfStyle w:val="000000010000" w:firstRow="0" w:lastRow="0" w:firstColumn="0" w:lastColumn="0" w:oddVBand="0" w:evenVBand="0" w:oddHBand="0" w:evenHBand="1" w:firstRowFirstColumn="0" w:firstRowLastColumn="0" w:lastRowFirstColumn="0" w:lastRowLastColumn="0"/>
              <w:rPr>
                <w:sz w:val="20"/>
              </w:rPr>
            </w:pPr>
            <w:r w:rsidRPr="004C798F">
              <w:rPr>
                <w:sz w:val="20"/>
              </w:rPr>
              <w:t>Comment les emballages sont-ils optimisés ?</w:t>
            </w:r>
          </w:p>
        </w:tc>
        <w:tc>
          <w:tcPr>
            <w:tcW w:w="1275" w:type="dxa"/>
            <w:shd w:val="clear" w:color="auto" w:fill="auto"/>
            <w:vAlign w:val="center"/>
          </w:tcPr>
          <w:p w14:paraId="79A81F59" w14:textId="77777777" w:rsidR="00951C1C" w:rsidRPr="00E717C5" w:rsidRDefault="00951C1C" w:rsidP="00951C1C">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E717C5">
              <w:rPr>
                <w:sz w:val="20"/>
                <w:szCs w:val="20"/>
              </w:rPr>
              <w:t>Décrire</w:t>
            </w:r>
          </w:p>
        </w:tc>
        <w:tc>
          <w:tcPr>
            <w:tcW w:w="567" w:type="dxa"/>
            <w:shd w:val="clear" w:color="auto" w:fill="auto"/>
            <w:vAlign w:val="center"/>
          </w:tcPr>
          <w:p w14:paraId="41C7835B" w14:textId="77777777" w:rsidR="00951C1C" w:rsidRPr="00E717C5" w:rsidRDefault="00951C1C" w:rsidP="00951C1C">
            <w:pPr>
              <w:ind w:firstLine="72"/>
              <w:jc w:val="center"/>
              <w:cnfStyle w:val="000000010000" w:firstRow="0" w:lastRow="0" w:firstColumn="0" w:lastColumn="0" w:oddVBand="0" w:evenVBand="0" w:oddHBand="0" w:evenHBand="1" w:firstRowFirstColumn="0" w:firstRowLastColumn="0" w:lastRowFirstColumn="0" w:lastRowLastColumn="0"/>
              <w:rPr>
                <w:rFonts w:cs="Arial"/>
                <w:bCs/>
              </w:rPr>
            </w:pPr>
            <w:r w:rsidRPr="00E717C5">
              <w:rPr>
                <w:rFonts w:cs="Arial"/>
                <w:bCs/>
              </w:rPr>
              <w:t>X</w:t>
            </w:r>
          </w:p>
        </w:tc>
        <w:tc>
          <w:tcPr>
            <w:tcW w:w="3736" w:type="dxa"/>
            <w:shd w:val="clear" w:color="auto" w:fill="auto"/>
            <w:vAlign w:val="center"/>
          </w:tcPr>
          <w:p w14:paraId="1E0714CD" w14:textId="77777777" w:rsidR="00951C1C" w:rsidRPr="00E717C5" w:rsidRDefault="00951C1C" w:rsidP="00951C1C">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951C1C" w:rsidRPr="00E717C5" w14:paraId="4D64E45A" w14:textId="77777777" w:rsidTr="00951C1C">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24FAF126" w14:textId="77777777" w:rsidR="00951C1C" w:rsidRPr="00E717C5" w:rsidRDefault="00951C1C" w:rsidP="00951C1C">
            <w:pPr>
              <w:jc w:val="center"/>
              <w:rPr>
                <w:color w:val="000000"/>
              </w:rPr>
            </w:pPr>
            <w:r>
              <w:rPr>
                <w:color w:val="000000"/>
              </w:rPr>
              <w:t>11</w:t>
            </w:r>
          </w:p>
        </w:tc>
        <w:tc>
          <w:tcPr>
            <w:tcW w:w="3851" w:type="dxa"/>
            <w:shd w:val="clear" w:color="auto" w:fill="auto"/>
            <w:vAlign w:val="center"/>
          </w:tcPr>
          <w:p w14:paraId="4A021186" w14:textId="77777777" w:rsidR="00951C1C" w:rsidRPr="004C798F" w:rsidRDefault="00951C1C" w:rsidP="00951C1C">
            <w:pPr>
              <w:cnfStyle w:val="000000100000" w:firstRow="0" w:lastRow="0" w:firstColumn="0" w:lastColumn="0" w:oddVBand="0" w:evenVBand="0" w:oddHBand="1" w:evenHBand="0" w:firstRowFirstColumn="0" w:firstRowLastColumn="0" w:lastRowFirstColumn="0" w:lastRowLastColumn="0"/>
              <w:rPr>
                <w:sz w:val="20"/>
              </w:rPr>
            </w:pPr>
            <w:r w:rsidRPr="004C798F">
              <w:rPr>
                <w:sz w:val="20"/>
              </w:rPr>
              <w:t>Les emballages sont-ils réutilisés</w:t>
            </w:r>
          </w:p>
        </w:tc>
        <w:tc>
          <w:tcPr>
            <w:tcW w:w="1275" w:type="dxa"/>
            <w:shd w:val="clear" w:color="auto" w:fill="auto"/>
            <w:vAlign w:val="center"/>
          </w:tcPr>
          <w:p w14:paraId="4C672FE6" w14:textId="77777777" w:rsidR="00951C1C" w:rsidRPr="00E717C5" w:rsidRDefault="00951C1C" w:rsidP="00951C1C">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E717C5">
              <w:rPr>
                <w:sz w:val="20"/>
                <w:szCs w:val="20"/>
              </w:rPr>
              <w:t>Oui - non</w:t>
            </w:r>
          </w:p>
        </w:tc>
        <w:tc>
          <w:tcPr>
            <w:tcW w:w="567" w:type="dxa"/>
            <w:shd w:val="clear" w:color="auto" w:fill="auto"/>
            <w:vAlign w:val="center"/>
          </w:tcPr>
          <w:p w14:paraId="2DA56BD0" w14:textId="77777777" w:rsidR="00951C1C" w:rsidRPr="00E717C5" w:rsidRDefault="00951C1C" w:rsidP="00951C1C">
            <w:pPr>
              <w:ind w:firstLine="72"/>
              <w:jc w:val="center"/>
              <w:cnfStyle w:val="000000100000" w:firstRow="0" w:lastRow="0" w:firstColumn="0" w:lastColumn="0" w:oddVBand="0" w:evenVBand="0" w:oddHBand="1" w:evenHBand="0" w:firstRowFirstColumn="0" w:firstRowLastColumn="0" w:lastRowFirstColumn="0" w:lastRowLastColumn="0"/>
              <w:rPr>
                <w:rFonts w:cs="Arial"/>
                <w:bCs/>
              </w:rPr>
            </w:pPr>
            <w:r w:rsidRPr="00E717C5">
              <w:rPr>
                <w:rFonts w:cs="Arial"/>
                <w:bCs/>
              </w:rPr>
              <w:t>X</w:t>
            </w:r>
          </w:p>
        </w:tc>
        <w:tc>
          <w:tcPr>
            <w:tcW w:w="3736" w:type="dxa"/>
            <w:shd w:val="clear" w:color="auto" w:fill="auto"/>
            <w:vAlign w:val="center"/>
          </w:tcPr>
          <w:p w14:paraId="3E25DB8F" w14:textId="77777777" w:rsidR="00951C1C" w:rsidRPr="00E717C5" w:rsidRDefault="00951C1C" w:rsidP="00951C1C">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951C1C" w:rsidRPr="00E717C5" w14:paraId="3DCDFDEE" w14:textId="77777777" w:rsidTr="00951C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32991DA6" w14:textId="77777777" w:rsidR="00951C1C" w:rsidRPr="00E717C5" w:rsidRDefault="00951C1C" w:rsidP="00951C1C">
            <w:pPr>
              <w:jc w:val="center"/>
              <w:rPr>
                <w:color w:val="000000"/>
              </w:rPr>
            </w:pPr>
            <w:r>
              <w:rPr>
                <w:color w:val="000000"/>
              </w:rPr>
              <w:t>12</w:t>
            </w:r>
          </w:p>
        </w:tc>
        <w:tc>
          <w:tcPr>
            <w:tcW w:w="3851" w:type="dxa"/>
            <w:shd w:val="clear" w:color="auto" w:fill="auto"/>
            <w:vAlign w:val="center"/>
          </w:tcPr>
          <w:p w14:paraId="371331B0" w14:textId="77777777" w:rsidR="00951C1C" w:rsidRPr="004C798F" w:rsidRDefault="00951C1C" w:rsidP="00951C1C">
            <w:pPr>
              <w:cnfStyle w:val="000000010000" w:firstRow="0" w:lastRow="0" w:firstColumn="0" w:lastColumn="0" w:oddVBand="0" w:evenVBand="0" w:oddHBand="0" w:evenHBand="1" w:firstRowFirstColumn="0" w:firstRowLastColumn="0" w:lastRowFirstColumn="0" w:lastRowLastColumn="0"/>
              <w:rPr>
                <w:sz w:val="20"/>
              </w:rPr>
            </w:pPr>
            <w:r w:rsidRPr="004C798F">
              <w:rPr>
                <w:sz w:val="20"/>
              </w:rPr>
              <w:t>Mode de recyclage des emballages utilisés</w:t>
            </w:r>
          </w:p>
        </w:tc>
        <w:tc>
          <w:tcPr>
            <w:tcW w:w="1275" w:type="dxa"/>
            <w:shd w:val="clear" w:color="auto" w:fill="auto"/>
            <w:vAlign w:val="center"/>
          </w:tcPr>
          <w:p w14:paraId="7665F23E" w14:textId="77777777" w:rsidR="00951C1C" w:rsidRPr="00E717C5" w:rsidRDefault="00951C1C" w:rsidP="00951C1C">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E717C5">
              <w:rPr>
                <w:sz w:val="20"/>
                <w:szCs w:val="20"/>
              </w:rPr>
              <w:t>Décrire</w:t>
            </w:r>
          </w:p>
        </w:tc>
        <w:tc>
          <w:tcPr>
            <w:tcW w:w="567" w:type="dxa"/>
            <w:shd w:val="clear" w:color="auto" w:fill="auto"/>
            <w:vAlign w:val="center"/>
          </w:tcPr>
          <w:p w14:paraId="400B3567" w14:textId="77777777" w:rsidR="00951C1C" w:rsidRPr="00E717C5" w:rsidRDefault="00951C1C" w:rsidP="00951C1C">
            <w:pPr>
              <w:ind w:firstLine="72"/>
              <w:jc w:val="center"/>
              <w:cnfStyle w:val="000000010000" w:firstRow="0" w:lastRow="0" w:firstColumn="0" w:lastColumn="0" w:oddVBand="0" w:evenVBand="0" w:oddHBand="0" w:evenHBand="1" w:firstRowFirstColumn="0" w:firstRowLastColumn="0" w:lastRowFirstColumn="0" w:lastRowLastColumn="0"/>
              <w:rPr>
                <w:rFonts w:cs="Arial"/>
                <w:bCs/>
              </w:rPr>
            </w:pPr>
            <w:r w:rsidRPr="00E717C5">
              <w:rPr>
                <w:rFonts w:cs="Arial"/>
                <w:bCs/>
              </w:rPr>
              <w:t>X</w:t>
            </w:r>
          </w:p>
        </w:tc>
        <w:tc>
          <w:tcPr>
            <w:tcW w:w="3736" w:type="dxa"/>
            <w:shd w:val="clear" w:color="auto" w:fill="auto"/>
            <w:vAlign w:val="center"/>
          </w:tcPr>
          <w:p w14:paraId="090C7415" w14:textId="77777777" w:rsidR="00951C1C" w:rsidRPr="00E717C5" w:rsidRDefault="00951C1C" w:rsidP="00951C1C">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951C1C" w:rsidRPr="004D2E63" w14:paraId="5F87B165" w14:textId="77777777" w:rsidTr="00951C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2293650F" w14:textId="77777777" w:rsidR="00951C1C" w:rsidRPr="00E717C5" w:rsidRDefault="00951C1C" w:rsidP="00951C1C">
            <w:pPr>
              <w:jc w:val="center"/>
              <w:rPr>
                <w:color w:val="000000"/>
              </w:rPr>
            </w:pPr>
            <w:r>
              <w:rPr>
                <w:color w:val="000000"/>
              </w:rPr>
              <w:t>13</w:t>
            </w:r>
          </w:p>
        </w:tc>
        <w:tc>
          <w:tcPr>
            <w:tcW w:w="3851" w:type="dxa"/>
            <w:shd w:val="clear" w:color="auto" w:fill="auto"/>
            <w:vAlign w:val="center"/>
          </w:tcPr>
          <w:p w14:paraId="0B98C2E0" w14:textId="77777777" w:rsidR="00951C1C" w:rsidRPr="004C798F" w:rsidRDefault="00951C1C" w:rsidP="00951C1C">
            <w:pPr>
              <w:cnfStyle w:val="000000100000" w:firstRow="0" w:lastRow="0" w:firstColumn="0" w:lastColumn="0" w:oddVBand="0" w:evenVBand="0" w:oddHBand="1" w:evenHBand="0" w:firstRowFirstColumn="0" w:firstRowLastColumn="0" w:lastRowFirstColumn="0" w:lastRowLastColumn="0"/>
              <w:rPr>
                <w:sz w:val="20"/>
              </w:rPr>
            </w:pPr>
            <w:r w:rsidRPr="004C798F">
              <w:rPr>
                <w:sz w:val="20"/>
              </w:rPr>
              <w:t xml:space="preserve">Actions visant à réduire les émissions polluantes dans le transport </w:t>
            </w:r>
          </w:p>
        </w:tc>
        <w:tc>
          <w:tcPr>
            <w:tcW w:w="1275" w:type="dxa"/>
            <w:shd w:val="clear" w:color="auto" w:fill="auto"/>
            <w:vAlign w:val="center"/>
          </w:tcPr>
          <w:p w14:paraId="7E78B75B" w14:textId="77777777" w:rsidR="00951C1C" w:rsidRPr="00E717C5" w:rsidRDefault="00951C1C" w:rsidP="00951C1C">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E717C5">
              <w:rPr>
                <w:sz w:val="20"/>
                <w:szCs w:val="20"/>
              </w:rPr>
              <w:t>Préciser</w:t>
            </w:r>
          </w:p>
        </w:tc>
        <w:tc>
          <w:tcPr>
            <w:tcW w:w="567" w:type="dxa"/>
            <w:shd w:val="clear" w:color="auto" w:fill="auto"/>
            <w:vAlign w:val="center"/>
          </w:tcPr>
          <w:p w14:paraId="781F0FCC" w14:textId="77777777" w:rsidR="00951C1C" w:rsidRPr="00E717C5" w:rsidRDefault="00951C1C" w:rsidP="00951C1C">
            <w:pPr>
              <w:ind w:firstLine="72"/>
              <w:jc w:val="center"/>
              <w:cnfStyle w:val="000000100000" w:firstRow="0" w:lastRow="0" w:firstColumn="0" w:lastColumn="0" w:oddVBand="0" w:evenVBand="0" w:oddHBand="1" w:evenHBand="0" w:firstRowFirstColumn="0" w:firstRowLastColumn="0" w:lastRowFirstColumn="0" w:lastRowLastColumn="0"/>
              <w:rPr>
                <w:rFonts w:cs="Arial"/>
                <w:bCs/>
              </w:rPr>
            </w:pPr>
            <w:r w:rsidRPr="00E717C5">
              <w:rPr>
                <w:rFonts w:cs="Arial"/>
                <w:bCs/>
              </w:rPr>
              <w:t>X</w:t>
            </w:r>
          </w:p>
        </w:tc>
        <w:tc>
          <w:tcPr>
            <w:tcW w:w="3736" w:type="dxa"/>
            <w:shd w:val="clear" w:color="auto" w:fill="auto"/>
            <w:vAlign w:val="center"/>
          </w:tcPr>
          <w:p w14:paraId="5AADFB1F" w14:textId="77777777" w:rsidR="00951C1C" w:rsidRPr="00E717C5" w:rsidRDefault="00951C1C" w:rsidP="00951C1C">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2C1579" w:rsidRPr="004D2E63" w14:paraId="13E77FC9" w14:textId="77777777" w:rsidTr="000F62D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73AD676D" w14:textId="77777777" w:rsidR="002C1579" w:rsidRPr="00E717C5" w:rsidRDefault="002C1579" w:rsidP="002C1579">
            <w:pPr>
              <w:jc w:val="center"/>
              <w:rPr>
                <w:color w:val="000000"/>
              </w:rPr>
            </w:pPr>
            <w:r>
              <w:rPr>
                <w:color w:val="000000"/>
              </w:rPr>
              <w:t>14</w:t>
            </w:r>
          </w:p>
        </w:tc>
        <w:tc>
          <w:tcPr>
            <w:tcW w:w="3851" w:type="dxa"/>
            <w:shd w:val="clear" w:color="auto" w:fill="auto"/>
          </w:tcPr>
          <w:p w14:paraId="5E65A47A" w14:textId="77777777" w:rsidR="002C1579" w:rsidRPr="002C1579" w:rsidRDefault="002C1579" w:rsidP="002C1579">
            <w:pPr>
              <w:cnfStyle w:val="000000010000" w:firstRow="0" w:lastRow="0" w:firstColumn="0" w:lastColumn="0" w:oddVBand="0" w:evenVBand="0" w:oddHBand="0" w:evenHBand="1" w:firstRowFirstColumn="0" w:firstRowLastColumn="0" w:lastRowFirstColumn="0" w:lastRowLastColumn="0"/>
              <w:rPr>
                <w:sz w:val="20"/>
              </w:rPr>
            </w:pPr>
            <w:r w:rsidRPr="002C1579">
              <w:rPr>
                <w:sz w:val="20"/>
              </w:rPr>
              <w:t>Localisation géographique du ou des centres de stockage et de traitement des dispositifs</w:t>
            </w:r>
          </w:p>
        </w:tc>
        <w:tc>
          <w:tcPr>
            <w:tcW w:w="1275" w:type="dxa"/>
            <w:shd w:val="clear" w:color="auto" w:fill="auto"/>
          </w:tcPr>
          <w:p w14:paraId="7C63BB1A" w14:textId="77777777" w:rsidR="002C1579" w:rsidRPr="002C1579" w:rsidRDefault="002C1579" w:rsidP="002C1579">
            <w:pPr>
              <w:jc w:val="center"/>
              <w:cnfStyle w:val="000000010000" w:firstRow="0" w:lastRow="0" w:firstColumn="0" w:lastColumn="0" w:oddVBand="0" w:evenVBand="0" w:oddHBand="0" w:evenHBand="1" w:firstRowFirstColumn="0" w:firstRowLastColumn="0" w:lastRowFirstColumn="0" w:lastRowLastColumn="0"/>
              <w:rPr>
                <w:sz w:val="20"/>
              </w:rPr>
            </w:pPr>
            <w:r w:rsidRPr="002C1579">
              <w:rPr>
                <w:sz w:val="20"/>
              </w:rPr>
              <w:t>Préciser</w:t>
            </w:r>
          </w:p>
        </w:tc>
        <w:tc>
          <w:tcPr>
            <w:tcW w:w="567" w:type="dxa"/>
            <w:shd w:val="clear" w:color="auto" w:fill="D9D9D9" w:themeFill="background1" w:themeFillShade="D9"/>
          </w:tcPr>
          <w:p w14:paraId="190DCC09" w14:textId="77777777" w:rsidR="002C1579" w:rsidRPr="002C1579" w:rsidRDefault="002C1579" w:rsidP="002C1579">
            <w:pPr>
              <w:ind w:left="-200" w:right="-170"/>
              <w:jc w:val="center"/>
              <w:cnfStyle w:val="000000010000" w:firstRow="0" w:lastRow="0" w:firstColumn="0" w:lastColumn="0" w:oddVBand="0" w:evenVBand="0" w:oddHBand="0" w:evenHBand="1" w:firstRowFirstColumn="0" w:firstRowLastColumn="0" w:lastRowFirstColumn="0" w:lastRowLastColumn="0"/>
              <w:rPr>
                <w:sz w:val="20"/>
              </w:rPr>
            </w:pPr>
            <w:r w:rsidRPr="002C1579">
              <w:rPr>
                <w:sz w:val="20"/>
              </w:rPr>
              <w:t>Non</w:t>
            </w:r>
          </w:p>
        </w:tc>
        <w:tc>
          <w:tcPr>
            <w:tcW w:w="3736" w:type="dxa"/>
            <w:shd w:val="clear" w:color="auto" w:fill="auto"/>
            <w:vAlign w:val="center"/>
          </w:tcPr>
          <w:p w14:paraId="415924D9" w14:textId="77777777" w:rsidR="002C1579" w:rsidRPr="00E717C5" w:rsidRDefault="002C1579" w:rsidP="002C1579">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2C1579" w:rsidRPr="004D2E63" w14:paraId="71245612" w14:textId="77777777" w:rsidTr="001124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331E0B86" w14:textId="77777777" w:rsidR="002C1579" w:rsidRPr="00E717C5" w:rsidRDefault="002C1579" w:rsidP="002C1579">
            <w:pPr>
              <w:jc w:val="center"/>
              <w:rPr>
                <w:color w:val="000000"/>
              </w:rPr>
            </w:pPr>
            <w:r>
              <w:rPr>
                <w:color w:val="000000"/>
              </w:rPr>
              <w:t>15</w:t>
            </w:r>
          </w:p>
        </w:tc>
        <w:tc>
          <w:tcPr>
            <w:tcW w:w="3851" w:type="dxa"/>
            <w:shd w:val="clear" w:color="auto" w:fill="auto"/>
          </w:tcPr>
          <w:p w14:paraId="22ACF4CA" w14:textId="77777777" w:rsidR="002C1579" w:rsidRPr="002C1579" w:rsidRDefault="002C1579" w:rsidP="002C1579">
            <w:pPr>
              <w:cnfStyle w:val="000000100000" w:firstRow="0" w:lastRow="0" w:firstColumn="0" w:lastColumn="0" w:oddVBand="0" w:evenVBand="0" w:oddHBand="1" w:evenHBand="0" w:firstRowFirstColumn="0" w:firstRowLastColumn="0" w:lastRowFirstColumn="0" w:lastRowLastColumn="0"/>
              <w:rPr>
                <w:sz w:val="20"/>
              </w:rPr>
            </w:pPr>
            <w:r w:rsidRPr="002C1579">
              <w:rPr>
                <w:sz w:val="20"/>
              </w:rPr>
              <w:t>Base installée ne Franc métropolitaine</w:t>
            </w:r>
          </w:p>
        </w:tc>
        <w:tc>
          <w:tcPr>
            <w:tcW w:w="1275" w:type="dxa"/>
            <w:shd w:val="clear" w:color="auto" w:fill="auto"/>
          </w:tcPr>
          <w:p w14:paraId="6037AC71" w14:textId="77777777" w:rsidR="002C1579" w:rsidRPr="002C1579" w:rsidRDefault="002C1579" w:rsidP="002C1579">
            <w:pPr>
              <w:jc w:val="center"/>
              <w:cnfStyle w:val="000000100000" w:firstRow="0" w:lastRow="0" w:firstColumn="0" w:lastColumn="0" w:oddVBand="0" w:evenVBand="0" w:oddHBand="1" w:evenHBand="0" w:firstRowFirstColumn="0" w:firstRowLastColumn="0" w:lastRowFirstColumn="0" w:lastRowLastColumn="0"/>
              <w:rPr>
                <w:sz w:val="20"/>
              </w:rPr>
            </w:pPr>
            <w:r w:rsidRPr="002C1579">
              <w:rPr>
                <w:sz w:val="20"/>
              </w:rPr>
              <w:t>Nombre de matelas</w:t>
            </w:r>
          </w:p>
        </w:tc>
        <w:tc>
          <w:tcPr>
            <w:tcW w:w="567" w:type="dxa"/>
            <w:shd w:val="clear" w:color="auto" w:fill="auto"/>
          </w:tcPr>
          <w:p w14:paraId="52DF5AB1" w14:textId="77777777" w:rsidR="002C1579" w:rsidRPr="002C1579" w:rsidRDefault="002C1579" w:rsidP="002C1579">
            <w:pPr>
              <w:jc w:val="center"/>
              <w:cnfStyle w:val="000000100000" w:firstRow="0" w:lastRow="0" w:firstColumn="0" w:lastColumn="0" w:oddVBand="0" w:evenVBand="0" w:oddHBand="1" w:evenHBand="0" w:firstRowFirstColumn="0" w:firstRowLastColumn="0" w:lastRowFirstColumn="0" w:lastRowLastColumn="0"/>
              <w:rPr>
                <w:sz w:val="20"/>
              </w:rPr>
            </w:pPr>
            <w:r w:rsidRPr="002C1579">
              <w:rPr>
                <w:sz w:val="20"/>
              </w:rPr>
              <w:t>X</w:t>
            </w:r>
          </w:p>
        </w:tc>
        <w:tc>
          <w:tcPr>
            <w:tcW w:w="3736" w:type="dxa"/>
            <w:shd w:val="clear" w:color="auto" w:fill="auto"/>
            <w:vAlign w:val="center"/>
          </w:tcPr>
          <w:p w14:paraId="5DA72ADD" w14:textId="77777777" w:rsidR="002C1579" w:rsidRPr="00E717C5" w:rsidRDefault="002C1579" w:rsidP="002C1579">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2C1579" w:rsidRPr="004D2E63" w14:paraId="3613865A" w14:textId="77777777" w:rsidTr="00951C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1A06DF10" w14:textId="77777777" w:rsidR="002C1579" w:rsidRPr="00E717C5" w:rsidRDefault="002C1579" w:rsidP="002C1579">
            <w:pPr>
              <w:jc w:val="center"/>
              <w:rPr>
                <w:color w:val="000000"/>
              </w:rPr>
            </w:pPr>
            <w:r>
              <w:rPr>
                <w:color w:val="000000"/>
              </w:rPr>
              <w:t>16</w:t>
            </w:r>
          </w:p>
        </w:tc>
        <w:tc>
          <w:tcPr>
            <w:tcW w:w="3851" w:type="dxa"/>
            <w:shd w:val="clear" w:color="auto" w:fill="auto"/>
            <w:vAlign w:val="center"/>
          </w:tcPr>
          <w:p w14:paraId="14A8194B" w14:textId="77777777" w:rsidR="002C1579" w:rsidRPr="004C798F" w:rsidRDefault="002C1579" w:rsidP="002C1579">
            <w:pPr>
              <w:cnfStyle w:val="000000010000" w:firstRow="0" w:lastRow="0" w:firstColumn="0" w:lastColumn="0" w:oddVBand="0" w:evenVBand="0" w:oddHBand="0" w:evenHBand="1" w:firstRowFirstColumn="0" w:firstRowLastColumn="0" w:lastRowFirstColumn="0" w:lastRowLastColumn="0"/>
              <w:rPr>
                <w:sz w:val="20"/>
              </w:rPr>
            </w:pPr>
            <w:r w:rsidRPr="004C798F">
              <w:rPr>
                <w:sz w:val="20"/>
              </w:rPr>
              <w:t>Les chauffeurs sont formés à l’éco-conduite</w:t>
            </w:r>
          </w:p>
        </w:tc>
        <w:tc>
          <w:tcPr>
            <w:tcW w:w="1275" w:type="dxa"/>
            <w:shd w:val="clear" w:color="auto" w:fill="auto"/>
            <w:vAlign w:val="center"/>
          </w:tcPr>
          <w:p w14:paraId="0FDF19BB" w14:textId="77777777" w:rsidR="002C1579" w:rsidRPr="00E717C5" w:rsidRDefault="002C1579" w:rsidP="002C1579">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E717C5">
              <w:rPr>
                <w:sz w:val="20"/>
                <w:szCs w:val="20"/>
              </w:rPr>
              <w:t>Oui – non si oui fournir élément de preuve pour validation</w:t>
            </w:r>
          </w:p>
        </w:tc>
        <w:tc>
          <w:tcPr>
            <w:tcW w:w="567" w:type="dxa"/>
            <w:shd w:val="clear" w:color="auto" w:fill="auto"/>
            <w:vAlign w:val="center"/>
          </w:tcPr>
          <w:p w14:paraId="7CEAD958" w14:textId="77777777" w:rsidR="002C1579" w:rsidRPr="00E717C5" w:rsidRDefault="002C1579" w:rsidP="002C1579">
            <w:pPr>
              <w:jc w:val="center"/>
              <w:cnfStyle w:val="000000010000" w:firstRow="0" w:lastRow="0" w:firstColumn="0" w:lastColumn="0" w:oddVBand="0" w:evenVBand="0" w:oddHBand="0" w:evenHBand="1" w:firstRowFirstColumn="0" w:firstRowLastColumn="0" w:lastRowFirstColumn="0" w:lastRowLastColumn="0"/>
              <w:rPr>
                <w:rFonts w:cs="Arial"/>
                <w:bCs/>
              </w:rPr>
            </w:pPr>
            <w:r w:rsidRPr="00E717C5">
              <w:rPr>
                <w:rFonts w:cs="Arial"/>
                <w:bCs/>
              </w:rPr>
              <w:t>X</w:t>
            </w:r>
          </w:p>
        </w:tc>
        <w:tc>
          <w:tcPr>
            <w:tcW w:w="3736" w:type="dxa"/>
            <w:shd w:val="clear" w:color="auto" w:fill="auto"/>
            <w:vAlign w:val="center"/>
          </w:tcPr>
          <w:p w14:paraId="58A110EF" w14:textId="77777777" w:rsidR="002C1579" w:rsidRPr="00E717C5" w:rsidRDefault="002C1579" w:rsidP="002C1579">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2C1579" w:rsidRPr="004D2E63" w14:paraId="7A5B3AF0" w14:textId="77777777" w:rsidTr="00951C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26160942" w14:textId="77777777" w:rsidR="002C1579" w:rsidRPr="00E717C5" w:rsidRDefault="002C1579" w:rsidP="002C1579">
            <w:pPr>
              <w:jc w:val="center"/>
              <w:rPr>
                <w:color w:val="000000"/>
              </w:rPr>
            </w:pPr>
            <w:r>
              <w:rPr>
                <w:color w:val="000000"/>
              </w:rPr>
              <w:t>17</w:t>
            </w:r>
          </w:p>
        </w:tc>
        <w:tc>
          <w:tcPr>
            <w:tcW w:w="3851" w:type="dxa"/>
            <w:shd w:val="clear" w:color="auto" w:fill="auto"/>
            <w:vAlign w:val="center"/>
          </w:tcPr>
          <w:p w14:paraId="366DE54B" w14:textId="77777777" w:rsidR="002C1579" w:rsidRPr="004C798F" w:rsidRDefault="002C1579" w:rsidP="002C1579">
            <w:pPr>
              <w:cnfStyle w:val="000000100000" w:firstRow="0" w:lastRow="0" w:firstColumn="0" w:lastColumn="0" w:oddVBand="0" w:evenVBand="0" w:oddHBand="1" w:evenHBand="0" w:firstRowFirstColumn="0" w:firstRowLastColumn="0" w:lastRowFirstColumn="0" w:lastRowLastColumn="0"/>
              <w:rPr>
                <w:sz w:val="20"/>
              </w:rPr>
            </w:pPr>
            <w:r w:rsidRPr="004C798F">
              <w:rPr>
                <w:sz w:val="20"/>
              </w:rPr>
              <w:t>Possibilité de mise en place de dépôts de proximité , hors enceinte des établissements (création de circuits courts)</w:t>
            </w:r>
          </w:p>
        </w:tc>
        <w:tc>
          <w:tcPr>
            <w:tcW w:w="1275" w:type="dxa"/>
            <w:shd w:val="clear" w:color="auto" w:fill="auto"/>
            <w:vAlign w:val="center"/>
          </w:tcPr>
          <w:p w14:paraId="3102508E" w14:textId="77777777" w:rsidR="002C1579" w:rsidRPr="00E717C5" w:rsidRDefault="002C1579" w:rsidP="002C1579">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Oui non Préciser</w:t>
            </w:r>
          </w:p>
        </w:tc>
        <w:tc>
          <w:tcPr>
            <w:tcW w:w="567" w:type="dxa"/>
            <w:shd w:val="clear" w:color="auto" w:fill="auto"/>
            <w:vAlign w:val="center"/>
          </w:tcPr>
          <w:p w14:paraId="40D9170D" w14:textId="77777777" w:rsidR="002C1579" w:rsidRPr="00E717C5" w:rsidRDefault="002C1579" w:rsidP="002C1579">
            <w:pPr>
              <w:jc w:val="center"/>
              <w:cnfStyle w:val="000000100000" w:firstRow="0" w:lastRow="0" w:firstColumn="0" w:lastColumn="0" w:oddVBand="0" w:evenVBand="0" w:oddHBand="1" w:evenHBand="0" w:firstRowFirstColumn="0" w:firstRowLastColumn="0" w:lastRowFirstColumn="0" w:lastRowLastColumn="0"/>
              <w:rPr>
                <w:rFonts w:cs="Arial"/>
                <w:bCs/>
              </w:rPr>
            </w:pPr>
            <w:r>
              <w:rPr>
                <w:rFonts w:cs="Arial"/>
                <w:bCs/>
              </w:rPr>
              <w:t>X</w:t>
            </w:r>
          </w:p>
        </w:tc>
        <w:tc>
          <w:tcPr>
            <w:tcW w:w="3736" w:type="dxa"/>
            <w:shd w:val="clear" w:color="auto" w:fill="auto"/>
            <w:vAlign w:val="center"/>
          </w:tcPr>
          <w:p w14:paraId="635621CA" w14:textId="77777777" w:rsidR="002C1579" w:rsidRPr="00E717C5" w:rsidRDefault="002C1579" w:rsidP="002C1579">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2C1579" w:rsidRPr="004D2E63" w14:paraId="370CACEC" w14:textId="77777777" w:rsidTr="00951C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18F1135C" w14:textId="77777777" w:rsidR="002C1579" w:rsidRPr="00E717C5" w:rsidRDefault="002C1579" w:rsidP="002C1579">
            <w:pPr>
              <w:jc w:val="center"/>
              <w:rPr>
                <w:color w:val="000000"/>
              </w:rPr>
            </w:pPr>
            <w:r>
              <w:rPr>
                <w:color w:val="000000"/>
              </w:rPr>
              <w:t>18</w:t>
            </w:r>
          </w:p>
        </w:tc>
        <w:tc>
          <w:tcPr>
            <w:tcW w:w="3851" w:type="dxa"/>
            <w:shd w:val="clear" w:color="auto" w:fill="auto"/>
            <w:vAlign w:val="center"/>
          </w:tcPr>
          <w:p w14:paraId="738061CC" w14:textId="77777777" w:rsidR="002C1579" w:rsidRPr="004C798F" w:rsidRDefault="002C1579" w:rsidP="002C1579">
            <w:pPr>
              <w:cnfStyle w:val="000000010000" w:firstRow="0" w:lastRow="0" w:firstColumn="0" w:lastColumn="0" w:oddVBand="0" w:evenVBand="0" w:oddHBand="0" w:evenHBand="1" w:firstRowFirstColumn="0" w:firstRowLastColumn="0" w:lastRowFirstColumn="0" w:lastRowLastColumn="0"/>
              <w:rPr>
                <w:sz w:val="20"/>
              </w:rPr>
            </w:pPr>
            <w:r w:rsidRPr="004C798F">
              <w:rPr>
                <w:sz w:val="20"/>
              </w:rPr>
              <w:t>Autres actions mises en place pour réduire la consommation de carburant des véhicules impliqués dans la livraison et la commercialisation des produits objets du marché</w:t>
            </w:r>
          </w:p>
        </w:tc>
        <w:tc>
          <w:tcPr>
            <w:tcW w:w="1275" w:type="dxa"/>
            <w:shd w:val="clear" w:color="auto" w:fill="auto"/>
            <w:vAlign w:val="center"/>
          </w:tcPr>
          <w:p w14:paraId="1F34C3DA" w14:textId="77777777" w:rsidR="002C1579" w:rsidRPr="00E717C5" w:rsidRDefault="002C1579" w:rsidP="002C1579">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E717C5">
              <w:rPr>
                <w:sz w:val="20"/>
                <w:szCs w:val="20"/>
              </w:rPr>
              <w:t>Préciser</w:t>
            </w:r>
          </w:p>
        </w:tc>
        <w:tc>
          <w:tcPr>
            <w:tcW w:w="567" w:type="dxa"/>
            <w:shd w:val="clear" w:color="auto" w:fill="auto"/>
            <w:vAlign w:val="center"/>
          </w:tcPr>
          <w:p w14:paraId="464A35AC" w14:textId="77777777" w:rsidR="002C1579" w:rsidRPr="00E717C5" w:rsidRDefault="002C1579" w:rsidP="002C1579">
            <w:pPr>
              <w:jc w:val="center"/>
              <w:cnfStyle w:val="000000010000" w:firstRow="0" w:lastRow="0" w:firstColumn="0" w:lastColumn="0" w:oddVBand="0" w:evenVBand="0" w:oddHBand="0" w:evenHBand="1" w:firstRowFirstColumn="0" w:firstRowLastColumn="0" w:lastRowFirstColumn="0" w:lastRowLastColumn="0"/>
              <w:rPr>
                <w:rFonts w:cs="Arial"/>
                <w:bCs/>
              </w:rPr>
            </w:pPr>
            <w:r w:rsidRPr="00E717C5">
              <w:rPr>
                <w:rFonts w:cs="Arial"/>
                <w:bCs/>
              </w:rPr>
              <w:t>X</w:t>
            </w:r>
          </w:p>
        </w:tc>
        <w:tc>
          <w:tcPr>
            <w:tcW w:w="3736" w:type="dxa"/>
            <w:shd w:val="clear" w:color="auto" w:fill="auto"/>
            <w:vAlign w:val="center"/>
          </w:tcPr>
          <w:p w14:paraId="27F9D928" w14:textId="77777777" w:rsidR="002C1579" w:rsidRPr="00E717C5" w:rsidRDefault="002C1579" w:rsidP="002C1579">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2C1579" w:rsidRPr="00E717C5" w14:paraId="4017F5CD" w14:textId="77777777" w:rsidTr="00951C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7C52A7F5" w14:textId="77777777" w:rsidR="002C1579" w:rsidRPr="00E717C5" w:rsidRDefault="002C1579" w:rsidP="002C1579">
            <w:pPr>
              <w:jc w:val="center"/>
              <w:rPr>
                <w:color w:val="000000"/>
              </w:rPr>
            </w:pPr>
            <w:r>
              <w:rPr>
                <w:color w:val="000000"/>
              </w:rPr>
              <w:t>19</w:t>
            </w:r>
          </w:p>
        </w:tc>
        <w:tc>
          <w:tcPr>
            <w:tcW w:w="3851" w:type="dxa"/>
            <w:shd w:val="clear" w:color="auto" w:fill="auto"/>
            <w:vAlign w:val="center"/>
          </w:tcPr>
          <w:p w14:paraId="0A025420" w14:textId="77777777" w:rsidR="002C1579" w:rsidRPr="004C798F" w:rsidRDefault="002C1579" w:rsidP="002C1579">
            <w:pPr>
              <w:cnfStyle w:val="000000100000" w:firstRow="0" w:lastRow="0" w:firstColumn="0" w:lastColumn="0" w:oddVBand="0" w:evenVBand="0" w:oddHBand="1" w:evenHBand="0" w:firstRowFirstColumn="0" w:firstRowLastColumn="0" w:lastRowFirstColumn="0" w:lastRowLastColumn="0"/>
              <w:rPr>
                <w:sz w:val="20"/>
              </w:rPr>
            </w:pPr>
            <w:r w:rsidRPr="004C798F">
              <w:rPr>
                <w:sz w:val="20"/>
              </w:rPr>
              <w:t>Proportion de véhicules de la flotte automobile (VUL) conforme à la norme EURO 6+</w:t>
            </w:r>
          </w:p>
        </w:tc>
        <w:tc>
          <w:tcPr>
            <w:tcW w:w="1275" w:type="dxa"/>
            <w:shd w:val="clear" w:color="auto" w:fill="auto"/>
            <w:vAlign w:val="center"/>
          </w:tcPr>
          <w:p w14:paraId="1661F551" w14:textId="77777777" w:rsidR="002C1579" w:rsidRPr="00E717C5" w:rsidRDefault="002C1579" w:rsidP="002C1579">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E717C5">
              <w:rPr>
                <w:sz w:val="20"/>
                <w:szCs w:val="20"/>
              </w:rPr>
              <w:t>Nombre, %, localisation</w:t>
            </w:r>
          </w:p>
        </w:tc>
        <w:tc>
          <w:tcPr>
            <w:tcW w:w="567" w:type="dxa"/>
            <w:shd w:val="clear" w:color="auto" w:fill="auto"/>
            <w:vAlign w:val="center"/>
          </w:tcPr>
          <w:p w14:paraId="470CE5EA" w14:textId="77777777" w:rsidR="002C1579" w:rsidRPr="00E717C5" w:rsidRDefault="002C1579" w:rsidP="002C1579">
            <w:pPr>
              <w:jc w:val="center"/>
              <w:cnfStyle w:val="000000100000" w:firstRow="0" w:lastRow="0" w:firstColumn="0" w:lastColumn="0" w:oddVBand="0" w:evenVBand="0" w:oddHBand="1" w:evenHBand="0" w:firstRowFirstColumn="0" w:firstRowLastColumn="0" w:lastRowFirstColumn="0" w:lastRowLastColumn="0"/>
              <w:rPr>
                <w:rFonts w:cs="Arial"/>
                <w:bCs/>
              </w:rPr>
            </w:pPr>
            <w:r w:rsidRPr="00E717C5">
              <w:rPr>
                <w:rFonts w:cs="Arial"/>
                <w:bCs/>
              </w:rPr>
              <w:t>X</w:t>
            </w:r>
          </w:p>
        </w:tc>
        <w:tc>
          <w:tcPr>
            <w:tcW w:w="3736" w:type="dxa"/>
            <w:shd w:val="clear" w:color="auto" w:fill="auto"/>
            <w:vAlign w:val="center"/>
          </w:tcPr>
          <w:p w14:paraId="54DD1268" w14:textId="77777777" w:rsidR="002C1579" w:rsidRPr="00E717C5" w:rsidRDefault="002C1579" w:rsidP="002C1579">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2C1579" w:rsidRPr="004D2E63" w14:paraId="4E0CF14D" w14:textId="77777777" w:rsidTr="00951C1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DBE5F1" w:themeFill="accent1" w:themeFillTint="33"/>
            <w:vAlign w:val="center"/>
          </w:tcPr>
          <w:p w14:paraId="723D8107" w14:textId="77777777" w:rsidR="002C1579" w:rsidRPr="00E717C5" w:rsidRDefault="002C1579" w:rsidP="002C1579">
            <w:pPr>
              <w:jc w:val="center"/>
              <w:rPr>
                <w:color w:val="000000"/>
              </w:rPr>
            </w:pPr>
            <w:r>
              <w:rPr>
                <w:color w:val="000000"/>
              </w:rPr>
              <w:t>20</w:t>
            </w:r>
          </w:p>
        </w:tc>
        <w:tc>
          <w:tcPr>
            <w:tcW w:w="3851" w:type="dxa"/>
            <w:shd w:val="clear" w:color="auto" w:fill="auto"/>
            <w:vAlign w:val="center"/>
          </w:tcPr>
          <w:p w14:paraId="3C8BD54A" w14:textId="77777777" w:rsidR="002C1579" w:rsidRPr="004C798F" w:rsidRDefault="002C1579" w:rsidP="002C1579">
            <w:pPr>
              <w:cnfStyle w:val="000000010000" w:firstRow="0" w:lastRow="0" w:firstColumn="0" w:lastColumn="0" w:oddVBand="0" w:evenVBand="0" w:oddHBand="0" w:evenHBand="1" w:firstRowFirstColumn="0" w:firstRowLastColumn="0" w:lastRowFirstColumn="0" w:lastRowLastColumn="0"/>
              <w:rPr>
                <w:sz w:val="20"/>
              </w:rPr>
            </w:pPr>
            <w:r w:rsidRPr="004C798F">
              <w:rPr>
                <w:sz w:val="20"/>
              </w:rPr>
              <w:t>Proportion de véhicules utilitaires de la flotte automobile conforme à la norme EURO VI (VU assimilés à des poids lourds et poids lourds)</w:t>
            </w:r>
          </w:p>
        </w:tc>
        <w:tc>
          <w:tcPr>
            <w:tcW w:w="1275" w:type="dxa"/>
            <w:shd w:val="clear" w:color="auto" w:fill="auto"/>
            <w:vAlign w:val="center"/>
          </w:tcPr>
          <w:p w14:paraId="5B825983" w14:textId="77777777" w:rsidR="002C1579" w:rsidRPr="00E717C5" w:rsidRDefault="002C1579" w:rsidP="002C1579">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E717C5">
              <w:rPr>
                <w:sz w:val="20"/>
                <w:szCs w:val="20"/>
              </w:rPr>
              <w:t>Nombre, %, localisation</w:t>
            </w:r>
          </w:p>
        </w:tc>
        <w:tc>
          <w:tcPr>
            <w:tcW w:w="567" w:type="dxa"/>
            <w:shd w:val="clear" w:color="auto" w:fill="auto"/>
            <w:vAlign w:val="center"/>
          </w:tcPr>
          <w:p w14:paraId="32B0EA6E" w14:textId="77777777" w:rsidR="002C1579" w:rsidRPr="00E717C5" w:rsidRDefault="002C1579" w:rsidP="002C1579">
            <w:pPr>
              <w:jc w:val="center"/>
              <w:cnfStyle w:val="000000010000" w:firstRow="0" w:lastRow="0" w:firstColumn="0" w:lastColumn="0" w:oddVBand="0" w:evenVBand="0" w:oddHBand="0" w:evenHBand="1" w:firstRowFirstColumn="0" w:firstRowLastColumn="0" w:lastRowFirstColumn="0" w:lastRowLastColumn="0"/>
              <w:rPr>
                <w:rFonts w:cs="Arial"/>
                <w:bCs/>
              </w:rPr>
            </w:pPr>
            <w:r w:rsidRPr="00E717C5">
              <w:rPr>
                <w:rFonts w:cs="Arial"/>
                <w:bCs/>
              </w:rPr>
              <w:t>X</w:t>
            </w:r>
          </w:p>
        </w:tc>
        <w:tc>
          <w:tcPr>
            <w:tcW w:w="3736" w:type="dxa"/>
            <w:shd w:val="clear" w:color="auto" w:fill="auto"/>
            <w:vAlign w:val="center"/>
          </w:tcPr>
          <w:p w14:paraId="481E50C2" w14:textId="77777777" w:rsidR="002C1579" w:rsidRPr="00E717C5" w:rsidRDefault="002C1579" w:rsidP="002C1579">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bl>
    <w:p w14:paraId="6191F41B" w14:textId="77777777" w:rsidR="00951C1C" w:rsidRDefault="00951C1C" w:rsidP="00951C1C">
      <w:pPr>
        <w:tabs>
          <w:tab w:val="left" w:pos="1701"/>
          <w:tab w:val="left" w:pos="6237"/>
        </w:tabs>
        <w:spacing w:after="0"/>
        <w:ind w:right="-285"/>
        <w:jc w:val="center"/>
        <w:rPr>
          <w:rFonts w:ascii="Cambria" w:eastAsia="Times New Roman" w:hAnsi="Cambria" w:cs="Arial"/>
          <w:bCs/>
          <w:color w:val="943634"/>
          <w:spacing w:val="5"/>
          <w:highlight w:val="yellow"/>
        </w:rPr>
      </w:pPr>
    </w:p>
    <w:p w14:paraId="374EA78B" w14:textId="77777777" w:rsidR="00AC2AC4" w:rsidRDefault="00AC2AC4" w:rsidP="00951C1C">
      <w:pPr>
        <w:tabs>
          <w:tab w:val="left" w:pos="1701"/>
          <w:tab w:val="left" w:pos="6237"/>
        </w:tabs>
        <w:spacing w:after="0"/>
        <w:ind w:right="-285"/>
        <w:jc w:val="center"/>
        <w:rPr>
          <w:rFonts w:ascii="Cambria" w:eastAsia="Times New Roman" w:hAnsi="Cambria" w:cs="Arial"/>
          <w:bCs/>
          <w:color w:val="943634"/>
          <w:spacing w:val="5"/>
          <w:highlight w:val="yellow"/>
        </w:rPr>
      </w:pPr>
    </w:p>
    <w:p w14:paraId="5F7E6360" w14:textId="77777777" w:rsidR="00AC2AC4" w:rsidRDefault="00AC2AC4" w:rsidP="00951C1C">
      <w:pPr>
        <w:tabs>
          <w:tab w:val="left" w:pos="1701"/>
          <w:tab w:val="left" w:pos="6237"/>
        </w:tabs>
        <w:spacing w:after="0"/>
        <w:ind w:right="-285"/>
        <w:jc w:val="center"/>
        <w:rPr>
          <w:rFonts w:ascii="Cambria" w:eastAsia="Times New Roman" w:hAnsi="Cambria" w:cs="Arial"/>
          <w:bCs/>
          <w:color w:val="943634"/>
          <w:spacing w:val="5"/>
          <w:highlight w:val="yellow"/>
        </w:rPr>
      </w:pPr>
    </w:p>
    <w:p w14:paraId="0EB73896" w14:textId="77777777" w:rsidR="00AC2AC4" w:rsidRDefault="00AC2AC4" w:rsidP="00951C1C">
      <w:pPr>
        <w:tabs>
          <w:tab w:val="left" w:pos="1701"/>
          <w:tab w:val="left" w:pos="6237"/>
        </w:tabs>
        <w:spacing w:after="0"/>
        <w:ind w:right="-285"/>
        <w:jc w:val="center"/>
        <w:rPr>
          <w:rFonts w:ascii="Cambria" w:eastAsia="Times New Roman" w:hAnsi="Cambria" w:cs="Arial"/>
          <w:bCs/>
          <w:color w:val="943634"/>
          <w:spacing w:val="5"/>
          <w:highlight w:val="yellow"/>
        </w:rPr>
      </w:pPr>
    </w:p>
    <w:p w14:paraId="26029CBF" w14:textId="77777777" w:rsidR="00AC2AC4" w:rsidRDefault="00AC2AC4" w:rsidP="00951C1C">
      <w:pPr>
        <w:tabs>
          <w:tab w:val="left" w:pos="1701"/>
          <w:tab w:val="left" w:pos="6237"/>
        </w:tabs>
        <w:spacing w:after="0"/>
        <w:ind w:right="-285"/>
        <w:jc w:val="center"/>
        <w:rPr>
          <w:rFonts w:ascii="Cambria" w:eastAsia="Times New Roman" w:hAnsi="Cambria" w:cs="Arial"/>
          <w:bCs/>
          <w:color w:val="943634"/>
          <w:spacing w:val="5"/>
          <w:highlight w:val="yellow"/>
        </w:rPr>
      </w:pPr>
    </w:p>
    <w:p w14:paraId="4D442573" w14:textId="77777777" w:rsidR="00AC2AC4" w:rsidRPr="001B495A" w:rsidRDefault="00AC2AC4" w:rsidP="00AC2AC4">
      <w:pPr>
        <w:tabs>
          <w:tab w:val="left" w:pos="1701"/>
          <w:tab w:val="left" w:pos="6237"/>
        </w:tabs>
        <w:jc w:val="right"/>
        <w:rPr>
          <w:rStyle w:val="Rfrencelgre"/>
        </w:rPr>
      </w:pPr>
      <w:r w:rsidRPr="001B495A">
        <w:rPr>
          <w:rStyle w:val="Rfrencelgre"/>
        </w:rPr>
        <w:t>Date, cachet, signature précédés du nom du signataire</w:t>
      </w:r>
    </w:p>
    <w:p w14:paraId="4A5D935B" w14:textId="77777777" w:rsidR="00AC2AC4" w:rsidRPr="00B23126" w:rsidRDefault="00AC2AC4" w:rsidP="00A85D4C">
      <w:pPr>
        <w:rPr>
          <w:highlight w:val="green"/>
        </w:rPr>
      </w:pPr>
    </w:p>
    <w:p w14:paraId="02EAD717" w14:textId="77777777" w:rsidR="008B702A" w:rsidRPr="00E717C5" w:rsidRDefault="008B702A" w:rsidP="008B702A">
      <w:pPr>
        <w:tabs>
          <w:tab w:val="left" w:pos="1701"/>
          <w:tab w:val="left" w:pos="6237"/>
        </w:tabs>
        <w:spacing w:after="0"/>
        <w:ind w:right="-285"/>
        <w:jc w:val="center"/>
        <w:rPr>
          <w:rFonts w:ascii="Cambria" w:eastAsia="Times New Roman" w:hAnsi="Cambria" w:cs="Arial"/>
          <w:bCs/>
          <w:color w:val="943634"/>
          <w:spacing w:val="5"/>
          <w:sz w:val="28"/>
        </w:rPr>
      </w:pPr>
      <w:r>
        <w:rPr>
          <w:rFonts w:ascii="Cambria" w:eastAsia="Times New Roman" w:hAnsi="Cambria" w:cs="Arial"/>
          <w:bCs/>
          <w:color w:val="943634"/>
          <w:spacing w:val="5"/>
          <w:sz w:val="28"/>
        </w:rPr>
        <w:lastRenderedPageBreak/>
        <w:t>Prestations, accompagnement client</w:t>
      </w:r>
    </w:p>
    <w:p w14:paraId="064A3658" w14:textId="77777777" w:rsidR="008B702A" w:rsidRPr="00B23126" w:rsidRDefault="008B702A" w:rsidP="008B702A">
      <w:pPr>
        <w:rPr>
          <w:highlight w:val="green"/>
        </w:rPr>
      </w:pPr>
    </w:p>
    <w:tbl>
      <w:tblPr>
        <w:tblStyle w:val="Grilledutableau"/>
        <w:tblW w:w="9986" w:type="dxa"/>
        <w:tblLayout w:type="fixed"/>
        <w:tblLook w:val="04A0" w:firstRow="1" w:lastRow="0" w:firstColumn="1" w:lastColumn="0" w:noHBand="0" w:noVBand="1"/>
      </w:tblPr>
      <w:tblGrid>
        <w:gridCol w:w="534"/>
        <w:gridCol w:w="3685"/>
        <w:gridCol w:w="1441"/>
        <w:gridCol w:w="992"/>
        <w:gridCol w:w="3334"/>
      </w:tblGrid>
      <w:tr w:rsidR="008B702A" w:rsidRPr="004D2E63" w14:paraId="40500BCF" w14:textId="77777777" w:rsidTr="001124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gridSpan w:val="2"/>
          </w:tcPr>
          <w:p w14:paraId="68138F28" w14:textId="77777777" w:rsidR="008B702A" w:rsidRPr="004D2E63" w:rsidRDefault="008B702A" w:rsidP="00112459">
            <w:pPr>
              <w:spacing w:after="0"/>
            </w:pPr>
            <w:r w:rsidRPr="004D2E63">
              <w:t>Questions</w:t>
            </w:r>
          </w:p>
        </w:tc>
        <w:tc>
          <w:tcPr>
            <w:tcW w:w="1441" w:type="dxa"/>
          </w:tcPr>
          <w:p w14:paraId="5167E36A" w14:textId="77777777" w:rsidR="008B702A" w:rsidRPr="004D2E63" w:rsidRDefault="008B702A" w:rsidP="00112459">
            <w:pPr>
              <w:spacing w:after="0"/>
              <w:cnfStyle w:val="100000000000" w:firstRow="1" w:lastRow="0" w:firstColumn="0" w:lastColumn="0" w:oddVBand="0" w:evenVBand="0" w:oddHBand="0" w:evenHBand="0" w:firstRowFirstColumn="0" w:firstRowLastColumn="0" w:lastRowFirstColumn="0" w:lastRowLastColumn="0"/>
            </w:pPr>
            <w:r w:rsidRPr="004D2E63">
              <w:t>Mode de réponse attendue</w:t>
            </w:r>
          </w:p>
        </w:tc>
        <w:tc>
          <w:tcPr>
            <w:tcW w:w="992" w:type="dxa"/>
          </w:tcPr>
          <w:p w14:paraId="198C27A9" w14:textId="77777777" w:rsidR="008B702A" w:rsidRPr="004D2E63" w:rsidRDefault="008B702A" w:rsidP="00112459">
            <w:pPr>
              <w:spacing w:after="0"/>
              <w:ind w:left="-108"/>
              <w:cnfStyle w:val="100000000000" w:firstRow="1" w:lastRow="0" w:firstColumn="0" w:lastColumn="0" w:oddVBand="0" w:evenVBand="0" w:oddHBand="0" w:evenHBand="0" w:firstRowFirstColumn="0" w:firstRowLastColumn="0" w:lastRowFirstColumn="0" w:lastRowLastColumn="0"/>
              <w:rPr>
                <w:sz w:val="20"/>
                <w:szCs w:val="20"/>
              </w:rPr>
            </w:pPr>
            <w:r w:rsidRPr="004D2E63">
              <w:rPr>
                <w:sz w:val="20"/>
                <w:szCs w:val="20"/>
              </w:rPr>
              <w:t>Question notée</w:t>
            </w:r>
          </w:p>
        </w:tc>
        <w:tc>
          <w:tcPr>
            <w:tcW w:w="3334" w:type="dxa"/>
          </w:tcPr>
          <w:p w14:paraId="30DA432E" w14:textId="77777777" w:rsidR="008B702A" w:rsidRPr="004D2E63" w:rsidRDefault="008B702A" w:rsidP="00112459">
            <w:pPr>
              <w:spacing w:after="0"/>
              <w:cnfStyle w:val="100000000000" w:firstRow="1" w:lastRow="0" w:firstColumn="0" w:lastColumn="0" w:oddVBand="0" w:evenVBand="0" w:oddHBand="0" w:evenHBand="0" w:firstRowFirstColumn="0" w:firstRowLastColumn="0" w:lastRowFirstColumn="0" w:lastRowLastColumn="0"/>
            </w:pPr>
            <w:r w:rsidRPr="004D2E63">
              <w:t>Réponse du candidat</w:t>
            </w:r>
          </w:p>
        </w:tc>
      </w:tr>
      <w:tr w:rsidR="008B702A" w:rsidRPr="004D2E63" w14:paraId="4A0FCBCB" w14:textId="77777777" w:rsidTr="00112459">
        <w:tc>
          <w:tcPr>
            <w:cnfStyle w:val="001000000000" w:firstRow="0" w:lastRow="0" w:firstColumn="1" w:lastColumn="0" w:oddVBand="0" w:evenVBand="0" w:oddHBand="0" w:evenHBand="0" w:firstRowFirstColumn="0" w:firstRowLastColumn="0" w:lastRowFirstColumn="0" w:lastRowLastColumn="0"/>
            <w:tcW w:w="9986" w:type="dxa"/>
            <w:gridSpan w:val="5"/>
          </w:tcPr>
          <w:p w14:paraId="59E1E4B5" w14:textId="77777777" w:rsidR="008B702A" w:rsidRPr="004D2E63" w:rsidRDefault="008B702A" w:rsidP="00112459">
            <w:pPr>
              <w:spacing w:after="0"/>
            </w:pPr>
            <w:r>
              <w:t>Location</w:t>
            </w:r>
          </w:p>
        </w:tc>
      </w:tr>
      <w:tr w:rsidR="008B702A" w:rsidRPr="00A4015C" w14:paraId="246F9862" w14:textId="77777777" w:rsidTr="00112459">
        <w:tc>
          <w:tcPr>
            <w:cnfStyle w:val="001000000000" w:firstRow="0" w:lastRow="0" w:firstColumn="1" w:lastColumn="0" w:oddVBand="0" w:evenVBand="0" w:oddHBand="0" w:evenHBand="0" w:firstRowFirstColumn="0" w:firstRowLastColumn="0" w:lastRowFirstColumn="0" w:lastRowLastColumn="0"/>
            <w:tcW w:w="534" w:type="dxa"/>
          </w:tcPr>
          <w:p w14:paraId="5B0A14FE" w14:textId="77777777" w:rsidR="008B702A" w:rsidRPr="00A4015C" w:rsidRDefault="008B702A" w:rsidP="00112459">
            <w:pPr>
              <w:spacing w:after="0"/>
              <w:rPr>
                <w:rFonts w:cs="Arial"/>
                <w:color w:val="000000" w:themeColor="text1"/>
              </w:rPr>
            </w:pPr>
            <w:r w:rsidRPr="00A4015C">
              <w:rPr>
                <w:rFonts w:cs="Arial"/>
                <w:color w:val="000000" w:themeColor="text1"/>
              </w:rPr>
              <w:t>1</w:t>
            </w:r>
          </w:p>
        </w:tc>
        <w:tc>
          <w:tcPr>
            <w:tcW w:w="3685" w:type="dxa"/>
          </w:tcPr>
          <w:p w14:paraId="2CD443D8" w14:textId="77777777" w:rsidR="008B702A" w:rsidRPr="00A4015C" w:rsidRDefault="008B702A" w:rsidP="00112459">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Arial"/>
                <w:b/>
                <w:sz w:val="20"/>
              </w:rPr>
            </w:pPr>
            <w:r w:rsidRPr="00A4015C">
              <w:rPr>
                <w:rFonts w:eastAsia="Times New Roman" w:cs="Arial"/>
                <w:sz w:val="20"/>
              </w:rPr>
              <w:t>Hot line pour assistance technique 24h/24 – 7j/7.</w:t>
            </w:r>
          </w:p>
        </w:tc>
        <w:tc>
          <w:tcPr>
            <w:tcW w:w="1441" w:type="dxa"/>
          </w:tcPr>
          <w:p w14:paraId="663B7AB3" w14:textId="77777777" w:rsidR="008B702A" w:rsidRPr="00A4015C" w:rsidRDefault="008B702A" w:rsidP="00112459">
            <w:pPr>
              <w:spacing w:after="0"/>
              <w:cnfStyle w:val="000000000000" w:firstRow="0" w:lastRow="0" w:firstColumn="0" w:lastColumn="0" w:oddVBand="0" w:evenVBand="0" w:oddHBand="0" w:evenHBand="0" w:firstRowFirstColumn="0" w:firstRowLastColumn="0" w:lastRowFirstColumn="0" w:lastRowLastColumn="0"/>
              <w:rPr>
                <w:rFonts w:eastAsia="Times New Roman" w:cs="Arial"/>
                <w:sz w:val="20"/>
              </w:rPr>
            </w:pPr>
            <w:r w:rsidRPr="00A4015C">
              <w:rPr>
                <w:rFonts w:eastAsia="Times New Roman" w:cs="Arial"/>
                <w:sz w:val="20"/>
              </w:rPr>
              <w:t>Oui/non</w:t>
            </w:r>
          </w:p>
        </w:tc>
        <w:tc>
          <w:tcPr>
            <w:tcW w:w="992" w:type="dxa"/>
            <w:shd w:val="clear" w:color="auto" w:fill="D9D9D9" w:themeFill="background1" w:themeFillShade="D9"/>
          </w:tcPr>
          <w:p w14:paraId="12DF1EF0" w14:textId="77777777" w:rsidR="008B702A" w:rsidRPr="00A4015C" w:rsidRDefault="008B702A" w:rsidP="00112459">
            <w:pPr>
              <w:spacing w:after="0"/>
              <w:cnfStyle w:val="000000000000" w:firstRow="0" w:lastRow="0" w:firstColumn="0" w:lastColumn="0" w:oddVBand="0" w:evenVBand="0" w:oddHBand="0" w:evenHBand="0" w:firstRowFirstColumn="0" w:firstRowLastColumn="0" w:lastRowFirstColumn="0" w:lastRowLastColumn="0"/>
              <w:rPr>
                <w:sz w:val="20"/>
              </w:rPr>
            </w:pPr>
            <w:r w:rsidRPr="00A4015C">
              <w:rPr>
                <w:rStyle w:val="lev"/>
                <w:b w:val="0"/>
                <w:color w:val="000000" w:themeColor="text1"/>
                <w:sz w:val="20"/>
              </w:rPr>
              <w:t>Non</w:t>
            </w:r>
          </w:p>
        </w:tc>
        <w:tc>
          <w:tcPr>
            <w:tcW w:w="3334" w:type="dxa"/>
          </w:tcPr>
          <w:p w14:paraId="14B2A4F9" w14:textId="77777777" w:rsidR="008B702A" w:rsidRPr="00A4015C"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8B702A" w:rsidRPr="00A4015C" w14:paraId="085F634C" w14:textId="77777777" w:rsidTr="00112459">
        <w:tc>
          <w:tcPr>
            <w:cnfStyle w:val="001000000000" w:firstRow="0" w:lastRow="0" w:firstColumn="1" w:lastColumn="0" w:oddVBand="0" w:evenVBand="0" w:oddHBand="0" w:evenHBand="0" w:firstRowFirstColumn="0" w:firstRowLastColumn="0" w:lastRowFirstColumn="0" w:lastRowLastColumn="0"/>
            <w:tcW w:w="534" w:type="dxa"/>
          </w:tcPr>
          <w:p w14:paraId="6835BCB8" w14:textId="77777777" w:rsidR="008B702A" w:rsidRPr="00A4015C" w:rsidRDefault="008B702A" w:rsidP="00112459">
            <w:pPr>
              <w:spacing w:after="0"/>
              <w:rPr>
                <w:rFonts w:cs="Arial"/>
                <w:color w:val="000000" w:themeColor="text1"/>
              </w:rPr>
            </w:pPr>
            <w:r w:rsidRPr="00A4015C">
              <w:rPr>
                <w:rFonts w:cs="Arial"/>
                <w:color w:val="000000" w:themeColor="text1"/>
              </w:rPr>
              <w:t>2</w:t>
            </w:r>
          </w:p>
        </w:tc>
        <w:tc>
          <w:tcPr>
            <w:tcW w:w="3685" w:type="dxa"/>
          </w:tcPr>
          <w:p w14:paraId="7095C5DE" w14:textId="77777777" w:rsidR="008B702A" w:rsidRPr="00A4015C" w:rsidRDefault="008B702A" w:rsidP="00112459">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Arial"/>
                <w:b/>
                <w:sz w:val="20"/>
              </w:rPr>
            </w:pPr>
            <w:r w:rsidRPr="00A4015C">
              <w:rPr>
                <w:rFonts w:eastAsia="Times New Roman" w:cs="Arial"/>
                <w:sz w:val="20"/>
              </w:rPr>
              <w:t>Suivi du parc installé</w:t>
            </w:r>
          </w:p>
        </w:tc>
        <w:tc>
          <w:tcPr>
            <w:tcW w:w="1441" w:type="dxa"/>
          </w:tcPr>
          <w:p w14:paraId="3CD4CC7C" w14:textId="77777777" w:rsidR="008B702A" w:rsidRPr="00A4015C" w:rsidRDefault="008B702A" w:rsidP="00112459">
            <w:pPr>
              <w:spacing w:after="0"/>
              <w:cnfStyle w:val="000000000000" w:firstRow="0" w:lastRow="0" w:firstColumn="0" w:lastColumn="0" w:oddVBand="0" w:evenVBand="0" w:oddHBand="0" w:evenHBand="0" w:firstRowFirstColumn="0" w:firstRowLastColumn="0" w:lastRowFirstColumn="0" w:lastRowLastColumn="0"/>
              <w:rPr>
                <w:rFonts w:eastAsia="Times New Roman" w:cs="Arial"/>
                <w:sz w:val="20"/>
              </w:rPr>
            </w:pPr>
            <w:r w:rsidRPr="00A4015C">
              <w:rPr>
                <w:rFonts w:eastAsia="Times New Roman" w:cs="Arial"/>
                <w:sz w:val="20"/>
              </w:rPr>
              <w:t>Oui/non</w:t>
            </w:r>
          </w:p>
        </w:tc>
        <w:tc>
          <w:tcPr>
            <w:tcW w:w="992" w:type="dxa"/>
            <w:shd w:val="clear" w:color="auto" w:fill="D9D9D9" w:themeFill="background1" w:themeFillShade="D9"/>
          </w:tcPr>
          <w:p w14:paraId="4AB58E2F" w14:textId="77777777" w:rsidR="008B702A" w:rsidRPr="00A4015C" w:rsidRDefault="008B702A" w:rsidP="00112459">
            <w:pPr>
              <w:spacing w:after="0"/>
              <w:cnfStyle w:val="000000000000" w:firstRow="0" w:lastRow="0" w:firstColumn="0" w:lastColumn="0" w:oddVBand="0" w:evenVBand="0" w:oddHBand="0" w:evenHBand="0" w:firstRowFirstColumn="0" w:firstRowLastColumn="0" w:lastRowFirstColumn="0" w:lastRowLastColumn="0"/>
              <w:rPr>
                <w:sz w:val="20"/>
              </w:rPr>
            </w:pPr>
            <w:r w:rsidRPr="00A4015C">
              <w:rPr>
                <w:rStyle w:val="lev"/>
                <w:b w:val="0"/>
                <w:color w:val="000000" w:themeColor="text1"/>
                <w:sz w:val="20"/>
              </w:rPr>
              <w:t>Non</w:t>
            </w:r>
          </w:p>
        </w:tc>
        <w:tc>
          <w:tcPr>
            <w:tcW w:w="3334" w:type="dxa"/>
          </w:tcPr>
          <w:p w14:paraId="321C7273" w14:textId="77777777" w:rsidR="008B702A" w:rsidRPr="00A4015C"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8B702A" w:rsidRPr="00A4015C" w14:paraId="0D49244B" w14:textId="77777777" w:rsidTr="00112459">
        <w:tc>
          <w:tcPr>
            <w:cnfStyle w:val="001000000000" w:firstRow="0" w:lastRow="0" w:firstColumn="1" w:lastColumn="0" w:oddVBand="0" w:evenVBand="0" w:oddHBand="0" w:evenHBand="0" w:firstRowFirstColumn="0" w:firstRowLastColumn="0" w:lastRowFirstColumn="0" w:lastRowLastColumn="0"/>
            <w:tcW w:w="534" w:type="dxa"/>
          </w:tcPr>
          <w:p w14:paraId="4E7112F4" w14:textId="77777777" w:rsidR="008B702A" w:rsidRPr="00A4015C" w:rsidRDefault="008B702A" w:rsidP="00112459">
            <w:pPr>
              <w:spacing w:after="0"/>
              <w:rPr>
                <w:rFonts w:cs="Arial"/>
                <w:color w:val="000000" w:themeColor="text1"/>
              </w:rPr>
            </w:pPr>
            <w:r w:rsidRPr="00A4015C">
              <w:rPr>
                <w:rFonts w:cs="Arial"/>
                <w:color w:val="000000" w:themeColor="text1"/>
              </w:rPr>
              <w:t>3</w:t>
            </w:r>
          </w:p>
        </w:tc>
        <w:tc>
          <w:tcPr>
            <w:tcW w:w="3685" w:type="dxa"/>
          </w:tcPr>
          <w:p w14:paraId="62F10B42" w14:textId="77777777" w:rsidR="008B702A" w:rsidRPr="00A4015C" w:rsidRDefault="008B702A" w:rsidP="00112459">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Arial"/>
                <w:b/>
                <w:sz w:val="20"/>
              </w:rPr>
            </w:pPr>
            <w:r w:rsidRPr="00A4015C">
              <w:rPr>
                <w:rFonts w:eastAsia="Times New Roman" w:cs="Arial"/>
                <w:sz w:val="20"/>
              </w:rPr>
              <w:t>Réalisation des statistiques relatives à l’ensemble des prestations fournies</w:t>
            </w:r>
          </w:p>
        </w:tc>
        <w:tc>
          <w:tcPr>
            <w:tcW w:w="1441" w:type="dxa"/>
          </w:tcPr>
          <w:p w14:paraId="5449BD0A" w14:textId="77777777" w:rsidR="008B702A" w:rsidRPr="00A4015C" w:rsidRDefault="008B702A" w:rsidP="00112459">
            <w:pPr>
              <w:spacing w:after="0"/>
              <w:cnfStyle w:val="000000000000" w:firstRow="0" w:lastRow="0" w:firstColumn="0" w:lastColumn="0" w:oddVBand="0" w:evenVBand="0" w:oddHBand="0" w:evenHBand="0" w:firstRowFirstColumn="0" w:firstRowLastColumn="0" w:lastRowFirstColumn="0" w:lastRowLastColumn="0"/>
              <w:rPr>
                <w:rFonts w:eastAsia="Times New Roman" w:cs="Arial"/>
                <w:sz w:val="20"/>
              </w:rPr>
            </w:pPr>
            <w:r w:rsidRPr="00A4015C">
              <w:rPr>
                <w:rFonts w:eastAsia="Times New Roman" w:cs="Arial"/>
                <w:sz w:val="20"/>
              </w:rPr>
              <w:t>Oui/non</w:t>
            </w:r>
          </w:p>
        </w:tc>
        <w:tc>
          <w:tcPr>
            <w:tcW w:w="992" w:type="dxa"/>
            <w:shd w:val="clear" w:color="auto" w:fill="D9D9D9" w:themeFill="background1" w:themeFillShade="D9"/>
          </w:tcPr>
          <w:p w14:paraId="2BE60F36" w14:textId="77777777" w:rsidR="008B702A" w:rsidRPr="00A4015C" w:rsidRDefault="008B702A" w:rsidP="00112459">
            <w:pPr>
              <w:spacing w:after="0"/>
              <w:cnfStyle w:val="000000000000" w:firstRow="0" w:lastRow="0" w:firstColumn="0" w:lastColumn="0" w:oddVBand="0" w:evenVBand="0" w:oddHBand="0" w:evenHBand="0" w:firstRowFirstColumn="0" w:firstRowLastColumn="0" w:lastRowFirstColumn="0" w:lastRowLastColumn="0"/>
              <w:rPr>
                <w:sz w:val="20"/>
              </w:rPr>
            </w:pPr>
            <w:r w:rsidRPr="00A4015C">
              <w:rPr>
                <w:rStyle w:val="lev"/>
                <w:b w:val="0"/>
                <w:color w:val="000000" w:themeColor="text1"/>
                <w:sz w:val="20"/>
              </w:rPr>
              <w:t>Non</w:t>
            </w:r>
          </w:p>
        </w:tc>
        <w:tc>
          <w:tcPr>
            <w:tcW w:w="3334" w:type="dxa"/>
          </w:tcPr>
          <w:p w14:paraId="33E257A5" w14:textId="77777777" w:rsidR="008B702A" w:rsidRPr="00A4015C"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8B702A" w:rsidRPr="00A4015C" w14:paraId="4C8A0427" w14:textId="77777777" w:rsidTr="00112459">
        <w:tc>
          <w:tcPr>
            <w:cnfStyle w:val="001000000000" w:firstRow="0" w:lastRow="0" w:firstColumn="1" w:lastColumn="0" w:oddVBand="0" w:evenVBand="0" w:oddHBand="0" w:evenHBand="0" w:firstRowFirstColumn="0" w:firstRowLastColumn="0" w:lastRowFirstColumn="0" w:lastRowLastColumn="0"/>
            <w:tcW w:w="534" w:type="dxa"/>
          </w:tcPr>
          <w:p w14:paraId="4A02126F" w14:textId="77777777" w:rsidR="008B702A" w:rsidRPr="00A4015C" w:rsidRDefault="008B702A" w:rsidP="00112459">
            <w:pPr>
              <w:spacing w:after="0"/>
              <w:rPr>
                <w:rFonts w:cs="Arial"/>
                <w:color w:val="000000" w:themeColor="text1"/>
              </w:rPr>
            </w:pPr>
            <w:r w:rsidRPr="00A4015C">
              <w:rPr>
                <w:rFonts w:cs="Arial"/>
                <w:color w:val="000000" w:themeColor="text1"/>
              </w:rPr>
              <w:t>4</w:t>
            </w:r>
          </w:p>
        </w:tc>
        <w:tc>
          <w:tcPr>
            <w:tcW w:w="3685" w:type="dxa"/>
          </w:tcPr>
          <w:p w14:paraId="4C8A0736" w14:textId="77777777" w:rsidR="008B702A" w:rsidRPr="00A4015C" w:rsidRDefault="008B702A" w:rsidP="00112459">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Arial"/>
                <w:b/>
                <w:sz w:val="20"/>
              </w:rPr>
            </w:pPr>
            <w:r w:rsidRPr="00A4015C">
              <w:rPr>
                <w:rFonts w:eastAsia="Times New Roman" w:cs="Arial"/>
                <w:sz w:val="20"/>
              </w:rPr>
              <w:t>Fourniture d’une documentation technique accompagnant chaque produit livré</w:t>
            </w:r>
          </w:p>
        </w:tc>
        <w:tc>
          <w:tcPr>
            <w:tcW w:w="1441" w:type="dxa"/>
          </w:tcPr>
          <w:p w14:paraId="6643891E" w14:textId="77777777" w:rsidR="008B702A" w:rsidRPr="00A4015C" w:rsidRDefault="008B702A" w:rsidP="00112459">
            <w:pPr>
              <w:spacing w:after="0"/>
              <w:cnfStyle w:val="000000000000" w:firstRow="0" w:lastRow="0" w:firstColumn="0" w:lastColumn="0" w:oddVBand="0" w:evenVBand="0" w:oddHBand="0" w:evenHBand="0" w:firstRowFirstColumn="0" w:firstRowLastColumn="0" w:lastRowFirstColumn="0" w:lastRowLastColumn="0"/>
              <w:rPr>
                <w:rFonts w:eastAsia="Times New Roman" w:cs="Arial"/>
                <w:sz w:val="20"/>
              </w:rPr>
            </w:pPr>
            <w:r w:rsidRPr="00A4015C">
              <w:rPr>
                <w:rFonts w:eastAsia="Times New Roman" w:cs="Arial"/>
                <w:sz w:val="20"/>
              </w:rPr>
              <w:t>Oui/non</w:t>
            </w:r>
          </w:p>
        </w:tc>
        <w:tc>
          <w:tcPr>
            <w:tcW w:w="992" w:type="dxa"/>
            <w:shd w:val="clear" w:color="auto" w:fill="D9D9D9" w:themeFill="background1" w:themeFillShade="D9"/>
          </w:tcPr>
          <w:p w14:paraId="47F03052" w14:textId="77777777" w:rsidR="008B702A" w:rsidRPr="00A4015C" w:rsidRDefault="008B702A" w:rsidP="00112459">
            <w:pPr>
              <w:spacing w:after="0"/>
              <w:cnfStyle w:val="000000000000" w:firstRow="0" w:lastRow="0" w:firstColumn="0" w:lastColumn="0" w:oddVBand="0" w:evenVBand="0" w:oddHBand="0" w:evenHBand="0" w:firstRowFirstColumn="0" w:firstRowLastColumn="0" w:lastRowFirstColumn="0" w:lastRowLastColumn="0"/>
              <w:rPr>
                <w:sz w:val="20"/>
              </w:rPr>
            </w:pPr>
            <w:r w:rsidRPr="00A4015C">
              <w:rPr>
                <w:rStyle w:val="lev"/>
                <w:b w:val="0"/>
                <w:color w:val="000000" w:themeColor="text1"/>
                <w:sz w:val="20"/>
              </w:rPr>
              <w:t>Non</w:t>
            </w:r>
          </w:p>
        </w:tc>
        <w:tc>
          <w:tcPr>
            <w:tcW w:w="3334" w:type="dxa"/>
          </w:tcPr>
          <w:p w14:paraId="647A8D42" w14:textId="77777777" w:rsidR="008B702A" w:rsidRPr="00A4015C"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8B702A" w:rsidRPr="00A4015C" w14:paraId="27971D5A" w14:textId="77777777" w:rsidTr="00112459">
        <w:tc>
          <w:tcPr>
            <w:cnfStyle w:val="001000000000" w:firstRow="0" w:lastRow="0" w:firstColumn="1" w:lastColumn="0" w:oddVBand="0" w:evenVBand="0" w:oddHBand="0" w:evenHBand="0" w:firstRowFirstColumn="0" w:firstRowLastColumn="0" w:lastRowFirstColumn="0" w:lastRowLastColumn="0"/>
            <w:tcW w:w="534" w:type="dxa"/>
          </w:tcPr>
          <w:p w14:paraId="65CE2A93" w14:textId="77777777" w:rsidR="008B702A" w:rsidRPr="00A4015C" w:rsidRDefault="008B702A" w:rsidP="00112459">
            <w:pPr>
              <w:spacing w:after="0"/>
              <w:rPr>
                <w:color w:val="000000" w:themeColor="text1"/>
              </w:rPr>
            </w:pPr>
            <w:r w:rsidRPr="00A4015C">
              <w:rPr>
                <w:color w:val="000000" w:themeColor="text1"/>
              </w:rPr>
              <w:t>5</w:t>
            </w:r>
          </w:p>
        </w:tc>
        <w:tc>
          <w:tcPr>
            <w:tcW w:w="3685" w:type="dxa"/>
          </w:tcPr>
          <w:p w14:paraId="31444483" w14:textId="77777777" w:rsidR="008B702A" w:rsidRPr="00A4015C" w:rsidRDefault="008B702A" w:rsidP="00112459">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Arial"/>
                <w:b/>
                <w:sz w:val="20"/>
              </w:rPr>
            </w:pPr>
            <w:r w:rsidRPr="00A4015C">
              <w:rPr>
                <w:rFonts w:eastAsia="Times New Roman" w:cs="Arial"/>
                <w:sz w:val="20"/>
              </w:rPr>
              <w:t>Remplacement d’un compresseur défectueux indiquer :</w:t>
            </w:r>
          </w:p>
          <w:p w14:paraId="230519C7" w14:textId="77777777" w:rsidR="008B702A" w:rsidRPr="00A4015C" w:rsidRDefault="008B702A" w:rsidP="00112459">
            <w:pPr>
              <w:numPr>
                <w:ilvl w:val="0"/>
                <w:numId w:val="23"/>
              </w:numPr>
              <w:tabs>
                <w:tab w:val="num" w:pos="420"/>
              </w:tabs>
              <w:spacing w:after="0"/>
              <w:ind w:left="-19" w:right="-108" w:hanging="782"/>
              <w:jc w:val="left"/>
              <w:cnfStyle w:val="000000000000" w:firstRow="0" w:lastRow="0" w:firstColumn="0" w:lastColumn="0" w:oddVBand="0" w:evenVBand="0" w:oddHBand="0" w:evenHBand="0" w:firstRowFirstColumn="0" w:firstRowLastColumn="0" w:lastRowFirstColumn="0" w:lastRowLastColumn="0"/>
              <w:rPr>
                <w:rFonts w:eastAsia="Times New Roman" w:cs="Arial"/>
                <w:b/>
                <w:sz w:val="20"/>
              </w:rPr>
            </w:pPr>
            <w:r w:rsidRPr="00A4015C">
              <w:rPr>
                <w:rFonts w:eastAsia="Times New Roman" w:cs="Arial"/>
                <w:sz w:val="20"/>
              </w:rPr>
              <w:t>Délai</w:t>
            </w:r>
          </w:p>
          <w:p w14:paraId="15BAA603" w14:textId="77777777" w:rsidR="008B702A" w:rsidRPr="00A4015C" w:rsidRDefault="008B702A" w:rsidP="00112459">
            <w:pPr>
              <w:numPr>
                <w:ilvl w:val="0"/>
                <w:numId w:val="23"/>
              </w:numPr>
              <w:tabs>
                <w:tab w:val="num" w:pos="420"/>
              </w:tabs>
              <w:spacing w:after="0"/>
              <w:ind w:left="-19" w:right="-108" w:hanging="782"/>
              <w:jc w:val="left"/>
              <w:cnfStyle w:val="000000000000" w:firstRow="0" w:lastRow="0" w:firstColumn="0" w:lastColumn="0" w:oddVBand="0" w:evenVBand="0" w:oddHBand="0" w:evenHBand="0" w:firstRowFirstColumn="0" w:firstRowLastColumn="0" w:lastRowFirstColumn="0" w:lastRowLastColumn="0"/>
              <w:rPr>
                <w:rFonts w:eastAsia="Times New Roman" w:cs="Arial"/>
                <w:b/>
                <w:sz w:val="20"/>
              </w:rPr>
            </w:pPr>
            <w:r w:rsidRPr="00A4015C">
              <w:rPr>
                <w:rFonts w:eastAsia="Times New Roman" w:cs="Arial"/>
                <w:sz w:val="20"/>
              </w:rPr>
              <w:t>Conditions</w:t>
            </w:r>
          </w:p>
          <w:p w14:paraId="347F75D7" w14:textId="77777777" w:rsidR="008B702A" w:rsidRPr="00A4015C" w:rsidRDefault="008B702A" w:rsidP="00112459">
            <w:pPr>
              <w:numPr>
                <w:ilvl w:val="0"/>
                <w:numId w:val="23"/>
              </w:numPr>
              <w:tabs>
                <w:tab w:val="num" w:pos="420"/>
              </w:tabs>
              <w:spacing w:after="0"/>
              <w:ind w:left="-19" w:right="-108" w:hanging="782"/>
              <w:jc w:val="left"/>
              <w:cnfStyle w:val="000000000000" w:firstRow="0" w:lastRow="0" w:firstColumn="0" w:lastColumn="0" w:oddVBand="0" w:evenVBand="0" w:oddHBand="0" w:evenHBand="0" w:firstRowFirstColumn="0" w:firstRowLastColumn="0" w:lastRowFirstColumn="0" w:lastRowLastColumn="0"/>
              <w:rPr>
                <w:rFonts w:eastAsia="Times New Roman" w:cs="Arial"/>
                <w:b/>
                <w:sz w:val="20"/>
              </w:rPr>
            </w:pPr>
            <w:r w:rsidRPr="00A4015C">
              <w:rPr>
                <w:rFonts w:eastAsia="Times New Roman" w:cs="Arial"/>
                <w:sz w:val="20"/>
              </w:rPr>
              <w:t>Modalités</w:t>
            </w:r>
          </w:p>
        </w:tc>
        <w:tc>
          <w:tcPr>
            <w:tcW w:w="1441" w:type="dxa"/>
          </w:tcPr>
          <w:p w14:paraId="18D88E27" w14:textId="77777777" w:rsidR="008B702A" w:rsidRPr="00A4015C" w:rsidRDefault="008B702A" w:rsidP="00112459">
            <w:pPr>
              <w:spacing w:after="0"/>
              <w:cnfStyle w:val="000000000000" w:firstRow="0" w:lastRow="0" w:firstColumn="0" w:lastColumn="0" w:oddVBand="0" w:evenVBand="0" w:oddHBand="0" w:evenHBand="0" w:firstRowFirstColumn="0" w:firstRowLastColumn="0" w:lastRowFirstColumn="0" w:lastRowLastColumn="0"/>
              <w:rPr>
                <w:rFonts w:eastAsia="Times New Roman" w:cs="Arial"/>
                <w:sz w:val="20"/>
              </w:rPr>
            </w:pPr>
            <w:r w:rsidRPr="00A4015C">
              <w:rPr>
                <w:rFonts w:eastAsia="Times New Roman" w:cs="Arial"/>
                <w:sz w:val="20"/>
              </w:rPr>
              <w:t>Préciser</w:t>
            </w:r>
          </w:p>
        </w:tc>
        <w:tc>
          <w:tcPr>
            <w:tcW w:w="992" w:type="dxa"/>
          </w:tcPr>
          <w:p w14:paraId="46D227DD" w14:textId="77777777" w:rsidR="008B702A" w:rsidRPr="00A4015C"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A4015C">
              <w:rPr>
                <w:rStyle w:val="lev"/>
                <w:b w:val="0"/>
                <w:color w:val="000000" w:themeColor="text1"/>
                <w:sz w:val="20"/>
              </w:rPr>
              <w:t>X</w:t>
            </w:r>
          </w:p>
        </w:tc>
        <w:tc>
          <w:tcPr>
            <w:tcW w:w="3334" w:type="dxa"/>
          </w:tcPr>
          <w:p w14:paraId="07501DE2" w14:textId="77777777" w:rsidR="008B702A" w:rsidRPr="00A4015C"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8B702A" w:rsidRPr="00A4015C" w14:paraId="5EAF068F" w14:textId="77777777" w:rsidTr="00112459">
        <w:tc>
          <w:tcPr>
            <w:cnfStyle w:val="001000000000" w:firstRow="0" w:lastRow="0" w:firstColumn="1" w:lastColumn="0" w:oddVBand="0" w:evenVBand="0" w:oddHBand="0" w:evenHBand="0" w:firstRowFirstColumn="0" w:firstRowLastColumn="0" w:lastRowFirstColumn="0" w:lastRowLastColumn="0"/>
            <w:tcW w:w="534" w:type="dxa"/>
          </w:tcPr>
          <w:p w14:paraId="6B4DCCA6" w14:textId="77777777" w:rsidR="008B702A" w:rsidRPr="00A4015C" w:rsidRDefault="008B702A" w:rsidP="00112459">
            <w:pPr>
              <w:spacing w:after="0"/>
              <w:rPr>
                <w:color w:val="000000" w:themeColor="text1"/>
              </w:rPr>
            </w:pPr>
            <w:r w:rsidRPr="00A4015C">
              <w:rPr>
                <w:color w:val="000000" w:themeColor="text1"/>
              </w:rPr>
              <w:t>6</w:t>
            </w:r>
          </w:p>
        </w:tc>
        <w:tc>
          <w:tcPr>
            <w:tcW w:w="3685" w:type="dxa"/>
          </w:tcPr>
          <w:p w14:paraId="22B0FD09" w14:textId="77777777" w:rsidR="008B702A" w:rsidRPr="00A4015C" w:rsidRDefault="008B702A" w:rsidP="00112459">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Arial"/>
                <w:b/>
                <w:sz w:val="20"/>
              </w:rPr>
            </w:pPr>
            <w:r w:rsidRPr="00A4015C">
              <w:rPr>
                <w:rFonts w:eastAsia="Times New Roman" w:cs="Arial"/>
                <w:sz w:val="20"/>
              </w:rPr>
              <w:t>Préalablement à la validation de la commande de location, préciser la méthodologie mise en place afin d’accompagner le client dans la formalisation de son besoin : aide clinique, guide de choix du type de matelas.</w:t>
            </w:r>
          </w:p>
        </w:tc>
        <w:tc>
          <w:tcPr>
            <w:tcW w:w="1441" w:type="dxa"/>
          </w:tcPr>
          <w:p w14:paraId="7AE7F824" w14:textId="77777777" w:rsidR="008B702A" w:rsidRPr="00A4015C" w:rsidRDefault="008B702A" w:rsidP="00112459">
            <w:pPr>
              <w:spacing w:after="0"/>
              <w:cnfStyle w:val="000000000000" w:firstRow="0" w:lastRow="0" w:firstColumn="0" w:lastColumn="0" w:oddVBand="0" w:evenVBand="0" w:oddHBand="0" w:evenHBand="0" w:firstRowFirstColumn="0" w:firstRowLastColumn="0" w:lastRowFirstColumn="0" w:lastRowLastColumn="0"/>
              <w:rPr>
                <w:rFonts w:eastAsia="Times New Roman" w:cs="Arial"/>
                <w:sz w:val="20"/>
              </w:rPr>
            </w:pPr>
            <w:r w:rsidRPr="00A4015C">
              <w:rPr>
                <w:rFonts w:eastAsia="Times New Roman" w:cs="Arial"/>
                <w:sz w:val="20"/>
              </w:rPr>
              <w:t xml:space="preserve">Décrire </w:t>
            </w:r>
          </w:p>
        </w:tc>
        <w:tc>
          <w:tcPr>
            <w:tcW w:w="992" w:type="dxa"/>
          </w:tcPr>
          <w:p w14:paraId="30276DEC" w14:textId="77777777" w:rsidR="008B702A" w:rsidRPr="00A4015C"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A4015C">
              <w:rPr>
                <w:rStyle w:val="lev"/>
                <w:b w:val="0"/>
                <w:color w:val="000000" w:themeColor="text1"/>
                <w:sz w:val="20"/>
              </w:rPr>
              <w:t>X</w:t>
            </w:r>
          </w:p>
        </w:tc>
        <w:tc>
          <w:tcPr>
            <w:tcW w:w="3334" w:type="dxa"/>
          </w:tcPr>
          <w:p w14:paraId="73B0BF7D" w14:textId="77777777" w:rsidR="008B702A" w:rsidRPr="00A4015C"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8B702A" w:rsidRPr="00A4015C" w14:paraId="79BDCA49" w14:textId="77777777" w:rsidTr="00112459">
        <w:tc>
          <w:tcPr>
            <w:cnfStyle w:val="001000000000" w:firstRow="0" w:lastRow="0" w:firstColumn="1" w:lastColumn="0" w:oddVBand="0" w:evenVBand="0" w:oddHBand="0" w:evenHBand="0" w:firstRowFirstColumn="0" w:firstRowLastColumn="0" w:lastRowFirstColumn="0" w:lastRowLastColumn="0"/>
            <w:tcW w:w="534" w:type="dxa"/>
          </w:tcPr>
          <w:p w14:paraId="7B9B885E" w14:textId="77777777" w:rsidR="008B702A" w:rsidRPr="00A4015C" w:rsidRDefault="008B702A" w:rsidP="00112459">
            <w:pPr>
              <w:spacing w:after="0"/>
              <w:rPr>
                <w:color w:val="000000" w:themeColor="text1"/>
              </w:rPr>
            </w:pPr>
            <w:r w:rsidRPr="00A4015C">
              <w:rPr>
                <w:color w:val="000000" w:themeColor="text1"/>
              </w:rPr>
              <w:t>7</w:t>
            </w:r>
          </w:p>
        </w:tc>
        <w:tc>
          <w:tcPr>
            <w:tcW w:w="3685" w:type="dxa"/>
          </w:tcPr>
          <w:p w14:paraId="18CB77FC" w14:textId="77777777" w:rsidR="008B702A" w:rsidRPr="00A4015C" w:rsidRDefault="008B702A" w:rsidP="00112459">
            <w:pPr>
              <w:spacing w:after="0"/>
              <w:ind w:left="-19"/>
              <w:jc w:val="left"/>
              <w:cnfStyle w:val="000000000000" w:firstRow="0" w:lastRow="0" w:firstColumn="0" w:lastColumn="0" w:oddVBand="0" w:evenVBand="0" w:oddHBand="0" w:evenHBand="0" w:firstRowFirstColumn="0" w:firstRowLastColumn="0" w:lastRowFirstColumn="0" w:lastRowLastColumn="0"/>
              <w:rPr>
                <w:rFonts w:eastAsia="Times New Roman" w:cs="Arial"/>
                <w:b/>
                <w:sz w:val="20"/>
              </w:rPr>
            </w:pPr>
            <w:r w:rsidRPr="00A4015C">
              <w:rPr>
                <w:rFonts w:eastAsia="Times New Roman" w:cs="Arial"/>
                <w:sz w:val="20"/>
              </w:rPr>
              <w:t>Suivi clinique (réévaluations cliniques…)</w:t>
            </w:r>
          </w:p>
        </w:tc>
        <w:tc>
          <w:tcPr>
            <w:tcW w:w="1441" w:type="dxa"/>
          </w:tcPr>
          <w:p w14:paraId="50C6BF82" w14:textId="77777777" w:rsidR="008B702A" w:rsidRPr="00A4015C" w:rsidRDefault="008B702A" w:rsidP="00112459">
            <w:pPr>
              <w:spacing w:after="0"/>
              <w:ind w:left="-81"/>
              <w:cnfStyle w:val="000000000000" w:firstRow="0" w:lastRow="0" w:firstColumn="0" w:lastColumn="0" w:oddVBand="0" w:evenVBand="0" w:oddHBand="0" w:evenHBand="0" w:firstRowFirstColumn="0" w:firstRowLastColumn="0" w:lastRowFirstColumn="0" w:lastRowLastColumn="0"/>
              <w:rPr>
                <w:rFonts w:eastAsia="Times New Roman" w:cs="Arial"/>
                <w:sz w:val="20"/>
              </w:rPr>
            </w:pPr>
            <w:r w:rsidRPr="00A4015C">
              <w:rPr>
                <w:rFonts w:eastAsia="Times New Roman" w:cs="Arial"/>
                <w:sz w:val="20"/>
              </w:rPr>
              <w:t>Oui/non Préciser méthodologie</w:t>
            </w:r>
          </w:p>
        </w:tc>
        <w:tc>
          <w:tcPr>
            <w:tcW w:w="992" w:type="dxa"/>
          </w:tcPr>
          <w:p w14:paraId="73ADCA92" w14:textId="77777777" w:rsidR="008B702A" w:rsidRPr="00A4015C"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A4015C">
              <w:rPr>
                <w:rStyle w:val="lev"/>
                <w:b w:val="0"/>
                <w:color w:val="000000" w:themeColor="text1"/>
                <w:sz w:val="20"/>
              </w:rPr>
              <w:t>X</w:t>
            </w:r>
          </w:p>
        </w:tc>
        <w:tc>
          <w:tcPr>
            <w:tcW w:w="3334" w:type="dxa"/>
          </w:tcPr>
          <w:p w14:paraId="6D4135E7" w14:textId="77777777" w:rsidR="008B702A" w:rsidRPr="00A4015C"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8B702A" w:rsidRPr="003A3E77" w14:paraId="709C24C5" w14:textId="77777777" w:rsidTr="00112459">
        <w:tc>
          <w:tcPr>
            <w:cnfStyle w:val="001000000000" w:firstRow="0" w:lastRow="0" w:firstColumn="1" w:lastColumn="0" w:oddVBand="0" w:evenVBand="0" w:oddHBand="0" w:evenHBand="0" w:firstRowFirstColumn="0" w:firstRowLastColumn="0" w:lastRowFirstColumn="0" w:lastRowLastColumn="0"/>
            <w:tcW w:w="534" w:type="dxa"/>
          </w:tcPr>
          <w:p w14:paraId="01065DF7" w14:textId="77777777" w:rsidR="008B702A" w:rsidRPr="00A4015C" w:rsidRDefault="008B702A" w:rsidP="00112459">
            <w:pPr>
              <w:spacing w:after="0"/>
              <w:rPr>
                <w:color w:val="000000" w:themeColor="text1"/>
              </w:rPr>
            </w:pPr>
            <w:r w:rsidRPr="00A4015C">
              <w:rPr>
                <w:color w:val="000000" w:themeColor="text1"/>
              </w:rPr>
              <w:t>8</w:t>
            </w:r>
          </w:p>
        </w:tc>
        <w:tc>
          <w:tcPr>
            <w:tcW w:w="3685" w:type="dxa"/>
          </w:tcPr>
          <w:p w14:paraId="6C4F818D" w14:textId="77777777" w:rsidR="008B702A" w:rsidRPr="00A4015C" w:rsidRDefault="008B702A" w:rsidP="00112459">
            <w:pPr>
              <w:spacing w:after="0"/>
              <w:ind w:left="-19"/>
              <w:jc w:val="left"/>
              <w:cnfStyle w:val="000000000000" w:firstRow="0" w:lastRow="0" w:firstColumn="0" w:lastColumn="0" w:oddVBand="0" w:evenVBand="0" w:oddHBand="0" w:evenHBand="0" w:firstRowFirstColumn="0" w:firstRowLastColumn="0" w:lastRowFirstColumn="0" w:lastRowLastColumn="0"/>
              <w:rPr>
                <w:rFonts w:eastAsia="Times New Roman" w:cs="Arial"/>
                <w:b/>
                <w:sz w:val="20"/>
              </w:rPr>
            </w:pPr>
            <w:r w:rsidRPr="00A4015C">
              <w:rPr>
                <w:rFonts w:eastAsia="Times New Roman" w:cs="Arial"/>
                <w:sz w:val="20"/>
              </w:rPr>
              <w:t>Nombre de conseillers cliniques dédiés à l’APHP</w:t>
            </w:r>
            <w:r>
              <w:rPr>
                <w:rFonts w:eastAsia="Times New Roman" w:cs="Arial"/>
                <w:sz w:val="20"/>
              </w:rPr>
              <w:t xml:space="preserve"> pour ce lot</w:t>
            </w:r>
          </w:p>
        </w:tc>
        <w:tc>
          <w:tcPr>
            <w:tcW w:w="1441" w:type="dxa"/>
          </w:tcPr>
          <w:p w14:paraId="412A0099" w14:textId="77777777" w:rsidR="008B702A" w:rsidRPr="00A4015C" w:rsidRDefault="008B702A" w:rsidP="00112459">
            <w:pPr>
              <w:spacing w:after="0"/>
              <w:ind w:left="-108" w:right="-108"/>
              <w:cnfStyle w:val="000000000000" w:firstRow="0" w:lastRow="0" w:firstColumn="0" w:lastColumn="0" w:oddVBand="0" w:evenVBand="0" w:oddHBand="0" w:evenHBand="0" w:firstRowFirstColumn="0" w:firstRowLastColumn="0" w:lastRowFirstColumn="0" w:lastRowLastColumn="0"/>
              <w:rPr>
                <w:rFonts w:eastAsia="Times New Roman" w:cs="Arial"/>
                <w:sz w:val="20"/>
              </w:rPr>
            </w:pPr>
            <w:r w:rsidRPr="00A4015C">
              <w:rPr>
                <w:rFonts w:eastAsia="Times New Roman" w:cs="Arial"/>
                <w:sz w:val="20"/>
              </w:rPr>
              <w:t>Nombre, répartition géographique</w:t>
            </w:r>
          </w:p>
        </w:tc>
        <w:tc>
          <w:tcPr>
            <w:tcW w:w="992" w:type="dxa"/>
          </w:tcPr>
          <w:p w14:paraId="0365D510" w14:textId="77777777" w:rsidR="008B702A" w:rsidRPr="00A4015C"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A4015C">
              <w:rPr>
                <w:rStyle w:val="lev"/>
                <w:b w:val="0"/>
                <w:color w:val="000000" w:themeColor="text1"/>
                <w:sz w:val="20"/>
              </w:rPr>
              <w:t>X</w:t>
            </w:r>
          </w:p>
        </w:tc>
        <w:tc>
          <w:tcPr>
            <w:tcW w:w="3334" w:type="dxa"/>
          </w:tcPr>
          <w:p w14:paraId="74AB745E" w14:textId="77777777" w:rsidR="008B702A" w:rsidRPr="00A4015C"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8B702A" w:rsidRPr="00A4015C" w14:paraId="7AEEC8D3" w14:textId="77777777" w:rsidTr="00112459">
        <w:tc>
          <w:tcPr>
            <w:cnfStyle w:val="001000000000" w:firstRow="0" w:lastRow="0" w:firstColumn="1" w:lastColumn="0" w:oddVBand="0" w:evenVBand="0" w:oddHBand="0" w:evenHBand="0" w:firstRowFirstColumn="0" w:firstRowLastColumn="0" w:lastRowFirstColumn="0" w:lastRowLastColumn="0"/>
            <w:tcW w:w="534" w:type="dxa"/>
          </w:tcPr>
          <w:p w14:paraId="313B85B0" w14:textId="77777777" w:rsidR="008B702A" w:rsidRPr="00A4015C" w:rsidRDefault="008B702A" w:rsidP="00112459">
            <w:pPr>
              <w:spacing w:after="0"/>
              <w:rPr>
                <w:color w:val="000000" w:themeColor="text1"/>
              </w:rPr>
            </w:pPr>
            <w:r w:rsidRPr="00A4015C">
              <w:rPr>
                <w:color w:val="000000" w:themeColor="text1"/>
              </w:rPr>
              <w:t>9</w:t>
            </w:r>
          </w:p>
        </w:tc>
        <w:tc>
          <w:tcPr>
            <w:tcW w:w="3685" w:type="dxa"/>
          </w:tcPr>
          <w:p w14:paraId="53848EF9" w14:textId="77777777" w:rsidR="008B702A" w:rsidRPr="00A4015C" w:rsidRDefault="008B702A" w:rsidP="00112459">
            <w:pPr>
              <w:spacing w:after="0"/>
              <w:ind w:left="-19"/>
              <w:jc w:val="left"/>
              <w:cnfStyle w:val="000000000000" w:firstRow="0" w:lastRow="0" w:firstColumn="0" w:lastColumn="0" w:oddVBand="0" w:evenVBand="0" w:oddHBand="0" w:evenHBand="0" w:firstRowFirstColumn="0" w:firstRowLastColumn="0" w:lastRowFirstColumn="0" w:lastRowLastColumn="0"/>
              <w:rPr>
                <w:sz w:val="20"/>
              </w:rPr>
            </w:pPr>
            <w:r w:rsidRPr="00A4015C">
              <w:rPr>
                <w:sz w:val="20"/>
              </w:rPr>
              <w:t>Qualification des conseillers cliniques</w:t>
            </w:r>
          </w:p>
        </w:tc>
        <w:tc>
          <w:tcPr>
            <w:tcW w:w="1441" w:type="dxa"/>
          </w:tcPr>
          <w:p w14:paraId="1F6DBEBA" w14:textId="77777777" w:rsidR="008B702A" w:rsidRPr="00A4015C" w:rsidRDefault="008B702A" w:rsidP="00112459">
            <w:pPr>
              <w:spacing w:after="0"/>
              <w:cnfStyle w:val="000000000000" w:firstRow="0" w:lastRow="0" w:firstColumn="0" w:lastColumn="0" w:oddVBand="0" w:evenVBand="0" w:oddHBand="0" w:evenHBand="0" w:firstRowFirstColumn="0" w:firstRowLastColumn="0" w:lastRowFirstColumn="0" w:lastRowLastColumn="0"/>
              <w:rPr>
                <w:sz w:val="20"/>
              </w:rPr>
            </w:pPr>
            <w:r w:rsidRPr="00A4015C">
              <w:rPr>
                <w:sz w:val="20"/>
              </w:rPr>
              <w:t>Préciser</w:t>
            </w:r>
          </w:p>
        </w:tc>
        <w:tc>
          <w:tcPr>
            <w:tcW w:w="992" w:type="dxa"/>
          </w:tcPr>
          <w:p w14:paraId="503A97FF" w14:textId="77777777" w:rsidR="008B702A" w:rsidRPr="00A4015C" w:rsidRDefault="008B702A" w:rsidP="00112459">
            <w:pPr>
              <w:spacing w:after="0"/>
              <w:cnfStyle w:val="000000000000" w:firstRow="0" w:lastRow="0" w:firstColumn="0" w:lastColumn="0" w:oddVBand="0" w:evenVBand="0" w:oddHBand="0" w:evenHBand="0" w:firstRowFirstColumn="0" w:firstRowLastColumn="0" w:lastRowFirstColumn="0" w:lastRowLastColumn="0"/>
              <w:rPr>
                <w:sz w:val="20"/>
              </w:rPr>
            </w:pPr>
            <w:r w:rsidRPr="00A4015C">
              <w:rPr>
                <w:sz w:val="20"/>
              </w:rPr>
              <w:t>X</w:t>
            </w:r>
          </w:p>
        </w:tc>
        <w:tc>
          <w:tcPr>
            <w:tcW w:w="3334" w:type="dxa"/>
          </w:tcPr>
          <w:p w14:paraId="72E5F4D7" w14:textId="77777777" w:rsidR="008B702A" w:rsidRPr="00A4015C"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8B702A" w:rsidRPr="00A4015C" w14:paraId="7B9403F0" w14:textId="77777777" w:rsidTr="000F62DC">
        <w:tc>
          <w:tcPr>
            <w:cnfStyle w:val="001000000000" w:firstRow="0" w:lastRow="0" w:firstColumn="1" w:lastColumn="0" w:oddVBand="0" w:evenVBand="0" w:oddHBand="0" w:evenHBand="0" w:firstRowFirstColumn="0" w:firstRowLastColumn="0" w:lastRowFirstColumn="0" w:lastRowLastColumn="0"/>
            <w:tcW w:w="534" w:type="dxa"/>
          </w:tcPr>
          <w:p w14:paraId="359B3612" w14:textId="77777777" w:rsidR="008B702A" w:rsidRPr="00A4015C" w:rsidRDefault="008B702A" w:rsidP="00112459">
            <w:pPr>
              <w:spacing w:after="0"/>
              <w:rPr>
                <w:color w:val="000000" w:themeColor="text1"/>
              </w:rPr>
            </w:pPr>
            <w:r w:rsidRPr="00A4015C">
              <w:rPr>
                <w:color w:val="000000" w:themeColor="text1"/>
              </w:rPr>
              <w:t>10</w:t>
            </w:r>
          </w:p>
        </w:tc>
        <w:tc>
          <w:tcPr>
            <w:tcW w:w="3685" w:type="dxa"/>
          </w:tcPr>
          <w:p w14:paraId="1E762E47" w14:textId="77777777" w:rsidR="008B702A" w:rsidRPr="00A4015C" w:rsidRDefault="008B702A" w:rsidP="00112459">
            <w:pPr>
              <w:spacing w:after="0"/>
              <w:ind w:left="-19"/>
              <w:jc w:val="left"/>
              <w:cnfStyle w:val="000000000000" w:firstRow="0" w:lastRow="0" w:firstColumn="0" w:lastColumn="0" w:oddVBand="0" w:evenVBand="0" w:oddHBand="0" w:evenHBand="0" w:firstRowFirstColumn="0" w:firstRowLastColumn="0" w:lastRowFirstColumn="0" w:lastRowLastColumn="0"/>
              <w:rPr>
                <w:rFonts w:eastAsia="Times New Roman" w:cs="Arial"/>
                <w:b/>
                <w:sz w:val="20"/>
              </w:rPr>
            </w:pPr>
            <w:r w:rsidRPr="00A4015C">
              <w:rPr>
                <w:rFonts w:eastAsia="Times New Roman" w:cs="Arial"/>
                <w:sz w:val="20"/>
              </w:rPr>
              <w:t>La communication téléphonique est-elle encouragée par la gratuité ou un tarif préférentiel</w:t>
            </w:r>
          </w:p>
        </w:tc>
        <w:tc>
          <w:tcPr>
            <w:tcW w:w="1441" w:type="dxa"/>
          </w:tcPr>
          <w:p w14:paraId="36DA1630" w14:textId="77777777" w:rsidR="008B702A" w:rsidRPr="00A4015C" w:rsidRDefault="008B702A" w:rsidP="00112459">
            <w:pPr>
              <w:spacing w:after="0"/>
              <w:ind w:left="-108" w:right="-108"/>
              <w:cnfStyle w:val="000000000000" w:firstRow="0" w:lastRow="0" w:firstColumn="0" w:lastColumn="0" w:oddVBand="0" w:evenVBand="0" w:oddHBand="0" w:evenHBand="0" w:firstRowFirstColumn="0" w:firstRowLastColumn="0" w:lastRowFirstColumn="0" w:lastRowLastColumn="0"/>
              <w:rPr>
                <w:rFonts w:eastAsia="Times New Roman" w:cs="Arial"/>
                <w:sz w:val="20"/>
              </w:rPr>
            </w:pPr>
            <w:r w:rsidRPr="00A4015C">
              <w:rPr>
                <w:rFonts w:eastAsia="Times New Roman" w:cs="Arial"/>
                <w:sz w:val="20"/>
              </w:rPr>
              <w:t>Oui/non</w:t>
            </w:r>
          </w:p>
          <w:p w14:paraId="6791F259" w14:textId="77777777" w:rsidR="008B702A" w:rsidRPr="00A4015C" w:rsidRDefault="008B702A" w:rsidP="00112459">
            <w:pPr>
              <w:spacing w:after="0"/>
              <w:ind w:left="-108" w:right="-108"/>
              <w:cnfStyle w:val="000000000000" w:firstRow="0" w:lastRow="0" w:firstColumn="0" w:lastColumn="0" w:oddVBand="0" w:evenVBand="0" w:oddHBand="0" w:evenHBand="0" w:firstRowFirstColumn="0" w:firstRowLastColumn="0" w:lastRowFirstColumn="0" w:lastRowLastColumn="0"/>
              <w:rPr>
                <w:rFonts w:eastAsia="Times New Roman" w:cs="Arial"/>
                <w:sz w:val="20"/>
              </w:rPr>
            </w:pPr>
            <w:r w:rsidRPr="00A4015C">
              <w:rPr>
                <w:rFonts w:eastAsia="Times New Roman" w:cs="Arial"/>
                <w:sz w:val="20"/>
              </w:rPr>
              <w:t>Préciser le type de numéro (vert azur…)</w:t>
            </w:r>
          </w:p>
        </w:tc>
        <w:tc>
          <w:tcPr>
            <w:tcW w:w="992" w:type="dxa"/>
            <w:shd w:val="clear" w:color="auto" w:fill="D9D9D9" w:themeFill="background1" w:themeFillShade="D9"/>
          </w:tcPr>
          <w:p w14:paraId="650B2209" w14:textId="77777777" w:rsidR="008B702A" w:rsidRPr="00A4015C"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A4015C">
              <w:rPr>
                <w:rStyle w:val="lev"/>
                <w:b w:val="0"/>
                <w:color w:val="000000" w:themeColor="text1"/>
                <w:sz w:val="20"/>
              </w:rPr>
              <w:t>Non</w:t>
            </w:r>
          </w:p>
        </w:tc>
        <w:tc>
          <w:tcPr>
            <w:tcW w:w="3334" w:type="dxa"/>
          </w:tcPr>
          <w:p w14:paraId="7725AE13" w14:textId="77777777" w:rsidR="008B702A" w:rsidRPr="00A4015C"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8B702A" w:rsidRPr="00A4015C" w14:paraId="5E3B4840" w14:textId="77777777" w:rsidTr="00112459">
        <w:tc>
          <w:tcPr>
            <w:cnfStyle w:val="001000000000" w:firstRow="0" w:lastRow="0" w:firstColumn="1" w:lastColumn="0" w:oddVBand="0" w:evenVBand="0" w:oddHBand="0" w:evenHBand="0" w:firstRowFirstColumn="0" w:firstRowLastColumn="0" w:lastRowFirstColumn="0" w:lastRowLastColumn="0"/>
            <w:tcW w:w="534" w:type="dxa"/>
          </w:tcPr>
          <w:p w14:paraId="786803E6" w14:textId="77777777" w:rsidR="008B702A" w:rsidRPr="00A4015C" w:rsidRDefault="008B702A" w:rsidP="00112459">
            <w:pPr>
              <w:spacing w:after="0"/>
              <w:rPr>
                <w:color w:val="000000" w:themeColor="text1"/>
              </w:rPr>
            </w:pPr>
            <w:r w:rsidRPr="00A4015C">
              <w:rPr>
                <w:color w:val="000000" w:themeColor="text1"/>
              </w:rPr>
              <w:t>11</w:t>
            </w:r>
          </w:p>
        </w:tc>
        <w:tc>
          <w:tcPr>
            <w:tcW w:w="3685" w:type="dxa"/>
          </w:tcPr>
          <w:p w14:paraId="496A762E" w14:textId="77777777" w:rsidR="008B702A" w:rsidRPr="00A4015C" w:rsidRDefault="008B702A" w:rsidP="00112459">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b/>
                <w:sz w:val="20"/>
              </w:rPr>
            </w:pPr>
            <w:r w:rsidRPr="00A4015C">
              <w:rPr>
                <w:rFonts w:eastAsia="Times New Roman" w:cs="Times New Roman"/>
                <w:sz w:val="20"/>
              </w:rPr>
              <w:t>Possibilité de commander par téléphone 7j/7, 24h/24</w:t>
            </w:r>
          </w:p>
        </w:tc>
        <w:tc>
          <w:tcPr>
            <w:tcW w:w="1441" w:type="dxa"/>
          </w:tcPr>
          <w:p w14:paraId="1444A4A5" w14:textId="77777777" w:rsidR="008B702A" w:rsidRPr="00A4015C" w:rsidRDefault="008B702A" w:rsidP="00112459">
            <w:pPr>
              <w:spacing w:after="0"/>
              <w:ind w:left="-108"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A4015C">
              <w:rPr>
                <w:rFonts w:eastAsia="Times New Roman" w:cs="Times New Roman"/>
                <w:sz w:val="20"/>
              </w:rPr>
              <w:t>Oui – non préciser l’organisation et l’effectif associé</w:t>
            </w:r>
          </w:p>
        </w:tc>
        <w:tc>
          <w:tcPr>
            <w:tcW w:w="992" w:type="dxa"/>
          </w:tcPr>
          <w:p w14:paraId="286D10EE" w14:textId="77777777" w:rsidR="008B702A" w:rsidRPr="00A4015C"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A4015C">
              <w:rPr>
                <w:rStyle w:val="lev"/>
                <w:b w:val="0"/>
                <w:color w:val="000000" w:themeColor="text1"/>
                <w:sz w:val="20"/>
              </w:rPr>
              <w:t>X</w:t>
            </w:r>
          </w:p>
        </w:tc>
        <w:tc>
          <w:tcPr>
            <w:tcW w:w="3334" w:type="dxa"/>
          </w:tcPr>
          <w:p w14:paraId="7B2F3CC5" w14:textId="77777777" w:rsidR="008B702A" w:rsidRPr="00A4015C"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8B702A" w:rsidRPr="00A4015C" w14:paraId="7A1BC0DD" w14:textId="77777777" w:rsidTr="00112459">
        <w:tc>
          <w:tcPr>
            <w:cnfStyle w:val="001000000000" w:firstRow="0" w:lastRow="0" w:firstColumn="1" w:lastColumn="0" w:oddVBand="0" w:evenVBand="0" w:oddHBand="0" w:evenHBand="0" w:firstRowFirstColumn="0" w:firstRowLastColumn="0" w:lastRowFirstColumn="0" w:lastRowLastColumn="0"/>
            <w:tcW w:w="534" w:type="dxa"/>
          </w:tcPr>
          <w:p w14:paraId="234FB4AA" w14:textId="77777777" w:rsidR="008B702A" w:rsidRPr="00A4015C" w:rsidRDefault="008B702A" w:rsidP="00112459">
            <w:pPr>
              <w:spacing w:after="0"/>
              <w:rPr>
                <w:color w:val="000000" w:themeColor="text1"/>
              </w:rPr>
            </w:pPr>
            <w:r w:rsidRPr="00A4015C">
              <w:rPr>
                <w:color w:val="000000" w:themeColor="text1"/>
              </w:rPr>
              <w:t>12</w:t>
            </w:r>
          </w:p>
        </w:tc>
        <w:tc>
          <w:tcPr>
            <w:tcW w:w="3685" w:type="dxa"/>
          </w:tcPr>
          <w:p w14:paraId="43D2A96F" w14:textId="77777777" w:rsidR="008B702A" w:rsidRPr="00A4015C" w:rsidRDefault="008B702A" w:rsidP="00112459">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b/>
                <w:sz w:val="20"/>
              </w:rPr>
            </w:pPr>
            <w:r w:rsidRPr="00A4015C">
              <w:rPr>
                <w:rFonts w:eastAsia="Times New Roman" w:cs="Times New Roman"/>
                <w:sz w:val="20"/>
              </w:rPr>
              <w:t>Décrire l’organisation logistique mise en œuvre à compter de la réception de la commande par téléphone jusqu’à son acheminement chez l’utilisateur final.</w:t>
            </w:r>
          </w:p>
        </w:tc>
        <w:tc>
          <w:tcPr>
            <w:tcW w:w="1441" w:type="dxa"/>
          </w:tcPr>
          <w:p w14:paraId="03BAF2B3" w14:textId="77777777" w:rsidR="008B702A" w:rsidRPr="00A4015C" w:rsidRDefault="008B702A" w:rsidP="00112459">
            <w:pPr>
              <w:spacing w:after="0"/>
              <w:ind w:left="-108"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A4015C">
              <w:rPr>
                <w:rFonts w:eastAsia="Times New Roman" w:cs="Times New Roman"/>
                <w:sz w:val="20"/>
              </w:rPr>
              <w:t>Décrire  joindre un organigramme</w:t>
            </w:r>
          </w:p>
        </w:tc>
        <w:tc>
          <w:tcPr>
            <w:tcW w:w="992" w:type="dxa"/>
          </w:tcPr>
          <w:p w14:paraId="35FD7BAB" w14:textId="77777777" w:rsidR="008B702A" w:rsidRPr="00A4015C"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A4015C">
              <w:rPr>
                <w:rStyle w:val="lev"/>
                <w:b w:val="0"/>
                <w:color w:val="000000" w:themeColor="text1"/>
                <w:sz w:val="20"/>
              </w:rPr>
              <w:t>X</w:t>
            </w:r>
          </w:p>
        </w:tc>
        <w:tc>
          <w:tcPr>
            <w:tcW w:w="3334" w:type="dxa"/>
          </w:tcPr>
          <w:p w14:paraId="587E2344" w14:textId="77777777" w:rsidR="008B702A" w:rsidRPr="00A4015C"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8B702A" w:rsidRPr="00A4015C" w14:paraId="29E6F4CD" w14:textId="77777777" w:rsidTr="00112459">
        <w:tc>
          <w:tcPr>
            <w:cnfStyle w:val="001000000000" w:firstRow="0" w:lastRow="0" w:firstColumn="1" w:lastColumn="0" w:oddVBand="0" w:evenVBand="0" w:oddHBand="0" w:evenHBand="0" w:firstRowFirstColumn="0" w:firstRowLastColumn="0" w:lastRowFirstColumn="0" w:lastRowLastColumn="0"/>
            <w:tcW w:w="534" w:type="dxa"/>
          </w:tcPr>
          <w:p w14:paraId="15C2E456" w14:textId="77777777" w:rsidR="008B702A" w:rsidRPr="00A4015C" w:rsidRDefault="008B702A" w:rsidP="00112459">
            <w:pPr>
              <w:spacing w:after="0"/>
              <w:rPr>
                <w:color w:val="000000" w:themeColor="text1"/>
              </w:rPr>
            </w:pPr>
            <w:r w:rsidRPr="00A4015C">
              <w:rPr>
                <w:color w:val="000000" w:themeColor="text1"/>
              </w:rPr>
              <w:t>13</w:t>
            </w:r>
          </w:p>
        </w:tc>
        <w:tc>
          <w:tcPr>
            <w:tcW w:w="3685" w:type="dxa"/>
          </w:tcPr>
          <w:p w14:paraId="70BE6911" w14:textId="77777777" w:rsidR="008B702A" w:rsidRPr="00A4015C" w:rsidRDefault="008B702A" w:rsidP="00112459">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b/>
                <w:sz w:val="20"/>
              </w:rPr>
            </w:pPr>
            <w:r w:rsidRPr="00A4015C">
              <w:rPr>
                <w:rFonts w:eastAsia="Times New Roman" w:cs="Times New Roman"/>
                <w:sz w:val="20"/>
              </w:rPr>
              <w:t xml:space="preserve">Délai de mise à disposition </w:t>
            </w:r>
          </w:p>
        </w:tc>
        <w:tc>
          <w:tcPr>
            <w:tcW w:w="1441" w:type="dxa"/>
          </w:tcPr>
          <w:p w14:paraId="53D1A95C" w14:textId="77777777" w:rsidR="008B702A" w:rsidRPr="00A4015C" w:rsidRDefault="008B702A" w:rsidP="00112459">
            <w:pPr>
              <w:spacing w:after="0"/>
              <w:ind w:left="-108"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Pr>
                <w:rFonts w:eastAsia="Times New Roman" w:cs="Times New Roman"/>
                <w:sz w:val="20"/>
              </w:rPr>
              <w:t>heures</w:t>
            </w:r>
          </w:p>
        </w:tc>
        <w:tc>
          <w:tcPr>
            <w:tcW w:w="992" w:type="dxa"/>
          </w:tcPr>
          <w:p w14:paraId="2D5B15C0" w14:textId="77777777" w:rsidR="008B702A" w:rsidRPr="00A4015C"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A4015C">
              <w:rPr>
                <w:rStyle w:val="lev"/>
                <w:b w:val="0"/>
                <w:color w:val="000000" w:themeColor="text1"/>
                <w:sz w:val="20"/>
              </w:rPr>
              <w:t>X</w:t>
            </w:r>
          </w:p>
        </w:tc>
        <w:tc>
          <w:tcPr>
            <w:tcW w:w="3334" w:type="dxa"/>
          </w:tcPr>
          <w:p w14:paraId="1A5E2CBC" w14:textId="77777777" w:rsidR="008B702A" w:rsidRPr="00A4015C"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8B702A" w:rsidRPr="004D2E63" w14:paraId="0F25EAF8" w14:textId="77777777" w:rsidTr="00112459">
        <w:tc>
          <w:tcPr>
            <w:cnfStyle w:val="001000000000" w:firstRow="0" w:lastRow="0" w:firstColumn="1" w:lastColumn="0" w:oddVBand="0" w:evenVBand="0" w:oddHBand="0" w:evenHBand="0" w:firstRowFirstColumn="0" w:firstRowLastColumn="0" w:lastRowFirstColumn="0" w:lastRowLastColumn="0"/>
            <w:tcW w:w="534" w:type="dxa"/>
          </w:tcPr>
          <w:p w14:paraId="1C4A2169" w14:textId="77777777" w:rsidR="008B702A" w:rsidRPr="00A4015C" w:rsidRDefault="008B702A" w:rsidP="00112459">
            <w:pPr>
              <w:spacing w:after="0"/>
              <w:rPr>
                <w:color w:val="000000" w:themeColor="text1"/>
              </w:rPr>
            </w:pPr>
            <w:r>
              <w:rPr>
                <w:color w:val="000000" w:themeColor="text1"/>
              </w:rPr>
              <w:t>14</w:t>
            </w:r>
          </w:p>
        </w:tc>
        <w:tc>
          <w:tcPr>
            <w:tcW w:w="3685" w:type="dxa"/>
          </w:tcPr>
          <w:p w14:paraId="62F070D0" w14:textId="77777777" w:rsidR="008B702A" w:rsidRPr="00A4015C" w:rsidRDefault="008B702A" w:rsidP="00112459">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b/>
                <w:sz w:val="20"/>
              </w:rPr>
            </w:pPr>
            <w:r w:rsidRPr="00A4015C">
              <w:rPr>
                <w:rFonts w:eastAsia="Times New Roman" w:cs="Times New Roman"/>
                <w:sz w:val="20"/>
              </w:rPr>
              <w:t>Possibilité de commander en se connectant  à un site internet dédié du candidat</w:t>
            </w:r>
          </w:p>
        </w:tc>
        <w:tc>
          <w:tcPr>
            <w:tcW w:w="1441" w:type="dxa"/>
          </w:tcPr>
          <w:p w14:paraId="3D24DA31" w14:textId="77777777" w:rsidR="008B702A" w:rsidRPr="00A4015C" w:rsidRDefault="008B702A" w:rsidP="00112459">
            <w:pPr>
              <w:spacing w:after="0"/>
              <w:ind w:left="-108"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A4015C">
              <w:rPr>
                <w:rFonts w:eastAsia="Times New Roman" w:cs="Times New Roman"/>
                <w:sz w:val="20"/>
              </w:rPr>
              <w:t xml:space="preserve">Oui – non </w:t>
            </w:r>
          </w:p>
          <w:p w14:paraId="49D36297" w14:textId="77777777" w:rsidR="008B702A" w:rsidRPr="00A4015C" w:rsidRDefault="008B702A" w:rsidP="00112459">
            <w:pPr>
              <w:spacing w:after="0"/>
              <w:ind w:left="-108"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A4015C">
              <w:rPr>
                <w:rFonts w:eastAsia="Times New Roman" w:cs="Times New Roman"/>
                <w:sz w:val="20"/>
              </w:rPr>
              <w:t>Préciser le nom du site Préciser l’effectif associé</w:t>
            </w:r>
          </w:p>
        </w:tc>
        <w:tc>
          <w:tcPr>
            <w:tcW w:w="992" w:type="dxa"/>
            <w:shd w:val="clear" w:color="auto" w:fill="D9D9D9" w:themeFill="background1" w:themeFillShade="D9"/>
          </w:tcPr>
          <w:p w14:paraId="4D7A1E0F" w14:textId="77777777" w:rsidR="008B702A" w:rsidRPr="00A4015C"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A4015C">
              <w:rPr>
                <w:rStyle w:val="lev"/>
                <w:b w:val="0"/>
                <w:color w:val="000000" w:themeColor="text1"/>
                <w:sz w:val="20"/>
              </w:rPr>
              <w:t>Non</w:t>
            </w:r>
          </w:p>
        </w:tc>
        <w:tc>
          <w:tcPr>
            <w:tcW w:w="3334" w:type="dxa"/>
          </w:tcPr>
          <w:p w14:paraId="60E0122B" w14:textId="77777777" w:rsidR="008B702A" w:rsidRPr="00A4015C"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8B702A" w:rsidRPr="004D2E63" w14:paraId="4E862D19" w14:textId="77777777" w:rsidTr="00112459">
        <w:tc>
          <w:tcPr>
            <w:cnfStyle w:val="001000000000" w:firstRow="0" w:lastRow="0" w:firstColumn="1" w:lastColumn="0" w:oddVBand="0" w:evenVBand="0" w:oddHBand="0" w:evenHBand="0" w:firstRowFirstColumn="0" w:firstRowLastColumn="0" w:lastRowFirstColumn="0" w:lastRowLastColumn="0"/>
            <w:tcW w:w="534" w:type="dxa"/>
          </w:tcPr>
          <w:p w14:paraId="3CB3DC6C" w14:textId="77777777" w:rsidR="008B702A" w:rsidRPr="004D2E63" w:rsidRDefault="008B702A" w:rsidP="00112459">
            <w:pPr>
              <w:spacing w:after="0"/>
              <w:rPr>
                <w:color w:val="000000" w:themeColor="text1"/>
              </w:rPr>
            </w:pPr>
            <w:r>
              <w:rPr>
                <w:color w:val="000000" w:themeColor="text1"/>
              </w:rPr>
              <w:lastRenderedPageBreak/>
              <w:t>15</w:t>
            </w:r>
          </w:p>
        </w:tc>
        <w:tc>
          <w:tcPr>
            <w:tcW w:w="3685" w:type="dxa"/>
          </w:tcPr>
          <w:p w14:paraId="5B1BFB24" w14:textId="77777777" w:rsidR="008B702A" w:rsidRPr="00A4015C" w:rsidRDefault="008B702A" w:rsidP="00112459">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b/>
                <w:sz w:val="20"/>
              </w:rPr>
            </w:pPr>
            <w:r w:rsidRPr="00A4015C">
              <w:rPr>
                <w:rFonts w:eastAsia="Times New Roman" w:cs="Times New Roman"/>
                <w:sz w:val="20"/>
              </w:rPr>
              <w:t>Méthodologie et outils permettant aux candidats d’assurer la rapidité et la fiabilité des livraisons.</w:t>
            </w:r>
          </w:p>
        </w:tc>
        <w:tc>
          <w:tcPr>
            <w:tcW w:w="1441" w:type="dxa"/>
          </w:tcPr>
          <w:p w14:paraId="5B7E8119" w14:textId="77777777" w:rsidR="008B702A" w:rsidRPr="00A4015C" w:rsidRDefault="008B702A" w:rsidP="00112459">
            <w:pPr>
              <w:spacing w:after="0"/>
              <w:ind w:left="-108"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A4015C">
              <w:rPr>
                <w:rFonts w:eastAsia="Times New Roman" w:cs="Times New Roman"/>
                <w:sz w:val="20"/>
              </w:rPr>
              <w:t>Décrire</w:t>
            </w:r>
          </w:p>
        </w:tc>
        <w:tc>
          <w:tcPr>
            <w:tcW w:w="992" w:type="dxa"/>
          </w:tcPr>
          <w:p w14:paraId="1F2B80F0" w14:textId="77777777" w:rsidR="008B702A" w:rsidRPr="00A4015C"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A4015C">
              <w:rPr>
                <w:rStyle w:val="lev"/>
                <w:b w:val="0"/>
                <w:color w:val="000000" w:themeColor="text1"/>
                <w:sz w:val="20"/>
              </w:rPr>
              <w:t>X</w:t>
            </w:r>
          </w:p>
        </w:tc>
        <w:tc>
          <w:tcPr>
            <w:tcW w:w="3334" w:type="dxa"/>
          </w:tcPr>
          <w:p w14:paraId="62FE3D65" w14:textId="77777777" w:rsidR="008B702A" w:rsidRPr="00A4015C"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8B702A" w:rsidRPr="004D2E63" w14:paraId="5C771419" w14:textId="77777777" w:rsidTr="00112459">
        <w:tc>
          <w:tcPr>
            <w:cnfStyle w:val="001000000000" w:firstRow="0" w:lastRow="0" w:firstColumn="1" w:lastColumn="0" w:oddVBand="0" w:evenVBand="0" w:oddHBand="0" w:evenHBand="0" w:firstRowFirstColumn="0" w:firstRowLastColumn="0" w:lastRowFirstColumn="0" w:lastRowLastColumn="0"/>
            <w:tcW w:w="534" w:type="dxa"/>
          </w:tcPr>
          <w:p w14:paraId="0C7CF705" w14:textId="77777777" w:rsidR="008B702A" w:rsidRPr="004D2E63" w:rsidRDefault="008B702A" w:rsidP="00112459">
            <w:pPr>
              <w:spacing w:after="0"/>
              <w:rPr>
                <w:color w:val="000000" w:themeColor="text1"/>
              </w:rPr>
            </w:pPr>
            <w:r>
              <w:rPr>
                <w:color w:val="000000" w:themeColor="text1"/>
              </w:rPr>
              <w:t>16</w:t>
            </w:r>
          </w:p>
        </w:tc>
        <w:tc>
          <w:tcPr>
            <w:tcW w:w="3685" w:type="dxa"/>
          </w:tcPr>
          <w:p w14:paraId="311D339D" w14:textId="77777777" w:rsidR="008B702A" w:rsidRPr="00A4015C" w:rsidRDefault="008B702A" w:rsidP="00112459">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Arial"/>
                <w:b/>
                <w:sz w:val="20"/>
              </w:rPr>
            </w:pPr>
            <w:r w:rsidRPr="00A4015C">
              <w:rPr>
                <w:rFonts w:eastAsia="Times New Roman" w:cs="Arial"/>
                <w:sz w:val="20"/>
              </w:rPr>
              <w:t>Capacité de réactivité en cas de modification d’horaire ou de jour de livraison :</w:t>
            </w:r>
          </w:p>
          <w:p w14:paraId="4851DBBC" w14:textId="77777777" w:rsidR="008B702A" w:rsidRPr="00A4015C" w:rsidRDefault="008B702A" w:rsidP="00112459">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Arial"/>
                <w:b/>
                <w:sz w:val="20"/>
              </w:rPr>
            </w:pPr>
            <w:r w:rsidRPr="00A4015C">
              <w:rPr>
                <w:rFonts w:eastAsia="Times New Roman" w:cs="Arial"/>
                <w:sz w:val="20"/>
              </w:rPr>
              <w:t>Préciser les conditions</w:t>
            </w:r>
          </w:p>
          <w:p w14:paraId="0767A300" w14:textId="77777777" w:rsidR="008B702A" w:rsidRPr="00A4015C" w:rsidRDefault="008B702A" w:rsidP="00112459">
            <w:pPr>
              <w:pStyle w:val="Paragraphedeliste"/>
              <w:numPr>
                <w:ilvl w:val="0"/>
                <w:numId w:val="23"/>
              </w:numPr>
              <w:tabs>
                <w:tab w:val="clear" w:pos="927"/>
                <w:tab w:val="num" w:pos="426"/>
              </w:tabs>
              <w:spacing w:after="0"/>
              <w:ind w:left="-19" w:right="-108" w:hanging="785"/>
              <w:jc w:val="left"/>
              <w:cnfStyle w:val="000000000000" w:firstRow="0" w:lastRow="0" w:firstColumn="0" w:lastColumn="0" w:oddVBand="0" w:evenVBand="0" w:oddHBand="0" w:evenHBand="0" w:firstRowFirstColumn="0" w:firstRowLastColumn="0" w:lastRowFirstColumn="0" w:lastRowLastColumn="0"/>
              <w:rPr>
                <w:rFonts w:eastAsia="Times New Roman" w:cs="Arial"/>
                <w:b/>
                <w:sz w:val="20"/>
              </w:rPr>
            </w:pPr>
            <w:r w:rsidRPr="00A4015C">
              <w:rPr>
                <w:rFonts w:eastAsia="Times New Roman" w:cs="Arial"/>
                <w:sz w:val="20"/>
              </w:rPr>
              <w:t>D’annulation</w:t>
            </w:r>
          </w:p>
          <w:p w14:paraId="2DE4F976" w14:textId="77777777" w:rsidR="008B702A" w:rsidRPr="00A4015C" w:rsidRDefault="008B702A" w:rsidP="00112459">
            <w:pPr>
              <w:pStyle w:val="Paragraphedeliste"/>
              <w:numPr>
                <w:ilvl w:val="0"/>
                <w:numId w:val="23"/>
              </w:numPr>
              <w:tabs>
                <w:tab w:val="clear" w:pos="927"/>
                <w:tab w:val="num" w:pos="426"/>
              </w:tabs>
              <w:spacing w:after="0"/>
              <w:ind w:left="-19" w:right="-108" w:hanging="785"/>
              <w:jc w:val="left"/>
              <w:cnfStyle w:val="000000000000" w:firstRow="0" w:lastRow="0" w:firstColumn="0" w:lastColumn="0" w:oddVBand="0" w:evenVBand="0" w:oddHBand="0" w:evenHBand="0" w:firstRowFirstColumn="0" w:firstRowLastColumn="0" w:lastRowFirstColumn="0" w:lastRowLastColumn="0"/>
              <w:rPr>
                <w:rFonts w:eastAsia="Times New Roman" w:cs="Arial"/>
                <w:sz w:val="20"/>
              </w:rPr>
            </w:pPr>
            <w:r w:rsidRPr="00A4015C">
              <w:rPr>
                <w:rFonts w:eastAsia="Times New Roman" w:cs="Arial"/>
                <w:sz w:val="20"/>
              </w:rPr>
              <w:t>De modification de rendez-vous (délai minimum nécessaire,…)</w:t>
            </w:r>
          </w:p>
        </w:tc>
        <w:tc>
          <w:tcPr>
            <w:tcW w:w="1441" w:type="dxa"/>
          </w:tcPr>
          <w:p w14:paraId="44430221" w14:textId="77777777" w:rsidR="008B702A" w:rsidRPr="00A4015C" w:rsidRDefault="008B702A" w:rsidP="00112459">
            <w:pPr>
              <w:spacing w:after="0"/>
              <w:ind w:left="-108" w:right="-122"/>
              <w:cnfStyle w:val="000000000000" w:firstRow="0" w:lastRow="0" w:firstColumn="0" w:lastColumn="0" w:oddVBand="0" w:evenVBand="0" w:oddHBand="0" w:evenHBand="0" w:firstRowFirstColumn="0" w:firstRowLastColumn="0" w:lastRowFirstColumn="0" w:lastRowLastColumn="0"/>
              <w:rPr>
                <w:rFonts w:eastAsia="Times New Roman" w:cs="Arial"/>
                <w:sz w:val="20"/>
              </w:rPr>
            </w:pPr>
            <w:r w:rsidRPr="00A4015C">
              <w:rPr>
                <w:rFonts w:eastAsia="Times New Roman" w:cs="Arial"/>
                <w:sz w:val="20"/>
              </w:rPr>
              <w:t>Décrire</w:t>
            </w:r>
          </w:p>
        </w:tc>
        <w:tc>
          <w:tcPr>
            <w:tcW w:w="992" w:type="dxa"/>
          </w:tcPr>
          <w:p w14:paraId="59B572CB" w14:textId="77777777" w:rsidR="008B702A" w:rsidRPr="00A4015C"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A4015C">
              <w:rPr>
                <w:rStyle w:val="lev"/>
                <w:b w:val="0"/>
                <w:color w:val="000000" w:themeColor="text1"/>
                <w:sz w:val="20"/>
              </w:rPr>
              <w:t>X</w:t>
            </w:r>
          </w:p>
        </w:tc>
        <w:tc>
          <w:tcPr>
            <w:tcW w:w="3334" w:type="dxa"/>
          </w:tcPr>
          <w:p w14:paraId="2101C88A" w14:textId="77777777" w:rsidR="008B702A" w:rsidRPr="00A4015C"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8B702A" w:rsidRPr="004D2E63" w14:paraId="08A6CE1C" w14:textId="77777777" w:rsidTr="000F62DC">
        <w:tc>
          <w:tcPr>
            <w:cnfStyle w:val="001000000000" w:firstRow="0" w:lastRow="0" w:firstColumn="1" w:lastColumn="0" w:oddVBand="0" w:evenVBand="0" w:oddHBand="0" w:evenHBand="0" w:firstRowFirstColumn="0" w:firstRowLastColumn="0" w:lastRowFirstColumn="0" w:lastRowLastColumn="0"/>
            <w:tcW w:w="534" w:type="dxa"/>
          </w:tcPr>
          <w:p w14:paraId="5F4AE53D" w14:textId="77777777" w:rsidR="008B702A" w:rsidRPr="008B702A" w:rsidRDefault="002C1579" w:rsidP="00112459">
            <w:pPr>
              <w:spacing w:after="0"/>
              <w:rPr>
                <w:color w:val="000000" w:themeColor="text1"/>
              </w:rPr>
            </w:pPr>
            <w:r>
              <w:rPr>
                <w:color w:val="000000" w:themeColor="text1"/>
              </w:rPr>
              <w:t>17</w:t>
            </w:r>
          </w:p>
        </w:tc>
        <w:tc>
          <w:tcPr>
            <w:tcW w:w="3685" w:type="dxa"/>
          </w:tcPr>
          <w:p w14:paraId="57492D0D" w14:textId="77777777" w:rsidR="008B702A" w:rsidRPr="008B702A" w:rsidRDefault="008B702A" w:rsidP="00112459">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b/>
                <w:sz w:val="20"/>
              </w:rPr>
            </w:pPr>
            <w:r w:rsidRPr="008B702A">
              <w:rPr>
                <w:rFonts w:eastAsia="Times New Roman" w:cs="Times New Roman"/>
                <w:sz w:val="20"/>
              </w:rPr>
              <w:t>Nombre de dispositifs en stock qui seront  dédiés à la location pour l’APHP pour ce  marché.</w:t>
            </w:r>
          </w:p>
        </w:tc>
        <w:tc>
          <w:tcPr>
            <w:tcW w:w="1441" w:type="dxa"/>
          </w:tcPr>
          <w:p w14:paraId="2D522809" w14:textId="77777777" w:rsidR="008B702A" w:rsidRPr="008B702A" w:rsidRDefault="008B702A" w:rsidP="00112459">
            <w:pPr>
              <w:spacing w:after="0"/>
              <w:ind w:left="-108"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8B702A">
              <w:rPr>
                <w:rFonts w:eastAsia="Times New Roman" w:cs="Times New Roman"/>
                <w:sz w:val="20"/>
              </w:rPr>
              <w:t>Nombre</w:t>
            </w:r>
          </w:p>
        </w:tc>
        <w:tc>
          <w:tcPr>
            <w:tcW w:w="992" w:type="dxa"/>
            <w:shd w:val="clear" w:color="auto" w:fill="D9D9D9" w:themeFill="background1" w:themeFillShade="D9"/>
          </w:tcPr>
          <w:p w14:paraId="43D6B2B7" w14:textId="77777777" w:rsidR="008B702A" w:rsidRPr="008B702A"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8B702A">
              <w:rPr>
                <w:rStyle w:val="lev"/>
                <w:b w:val="0"/>
                <w:color w:val="000000" w:themeColor="text1"/>
                <w:sz w:val="20"/>
              </w:rPr>
              <w:t>Non</w:t>
            </w:r>
          </w:p>
        </w:tc>
        <w:tc>
          <w:tcPr>
            <w:tcW w:w="3334" w:type="dxa"/>
          </w:tcPr>
          <w:p w14:paraId="1E930155" w14:textId="77777777" w:rsidR="008B702A" w:rsidRPr="00895238"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8B702A" w:rsidRPr="00895238" w14:paraId="4C7E842F" w14:textId="77777777" w:rsidTr="00112459">
        <w:tc>
          <w:tcPr>
            <w:cnfStyle w:val="001000000000" w:firstRow="0" w:lastRow="0" w:firstColumn="1" w:lastColumn="0" w:oddVBand="0" w:evenVBand="0" w:oddHBand="0" w:evenHBand="0" w:firstRowFirstColumn="0" w:firstRowLastColumn="0" w:lastRowFirstColumn="0" w:lastRowLastColumn="0"/>
            <w:tcW w:w="534" w:type="dxa"/>
          </w:tcPr>
          <w:p w14:paraId="023DAC71" w14:textId="77777777" w:rsidR="008B702A" w:rsidRPr="004D2E63" w:rsidRDefault="002C1579" w:rsidP="00112459">
            <w:pPr>
              <w:spacing w:after="0"/>
              <w:rPr>
                <w:color w:val="000000" w:themeColor="text1"/>
              </w:rPr>
            </w:pPr>
            <w:r>
              <w:rPr>
                <w:color w:val="000000" w:themeColor="text1"/>
              </w:rPr>
              <w:t>18</w:t>
            </w:r>
          </w:p>
        </w:tc>
        <w:tc>
          <w:tcPr>
            <w:tcW w:w="3685" w:type="dxa"/>
          </w:tcPr>
          <w:p w14:paraId="130D1B3C" w14:textId="77777777" w:rsidR="008B702A" w:rsidRPr="00895238" w:rsidRDefault="008B702A" w:rsidP="00112459">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b/>
                <w:sz w:val="20"/>
              </w:rPr>
            </w:pPr>
            <w:r w:rsidRPr="00895238">
              <w:rPr>
                <w:rFonts w:eastAsia="Times New Roman" w:cs="Times New Roman"/>
                <w:sz w:val="20"/>
              </w:rPr>
              <w:t>Politique mise en place pour pallier une rupture de stock et garantissant la sécurité d’approvisionnement de l’APHP.</w:t>
            </w:r>
          </w:p>
        </w:tc>
        <w:tc>
          <w:tcPr>
            <w:tcW w:w="1441" w:type="dxa"/>
          </w:tcPr>
          <w:p w14:paraId="78DA7868" w14:textId="77777777" w:rsidR="008B702A" w:rsidRPr="00895238" w:rsidRDefault="008B702A" w:rsidP="00112459">
            <w:pPr>
              <w:spacing w:after="0"/>
              <w:ind w:left="-108"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895238">
              <w:rPr>
                <w:rFonts w:eastAsia="Times New Roman" w:cs="Times New Roman"/>
                <w:sz w:val="20"/>
              </w:rPr>
              <w:t>Décrire</w:t>
            </w:r>
          </w:p>
        </w:tc>
        <w:tc>
          <w:tcPr>
            <w:tcW w:w="992" w:type="dxa"/>
          </w:tcPr>
          <w:p w14:paraId="704A13AE" w14:textId="77777777" w:rsidR="008B702A" w:rsidRPr="00895238"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895238">
              <w:rPr>
                <w:rStyle w:val="lev"/>
                <w:b w:val="0"/>
                <w:color w:val="000000" w:themeColor="text1"/>
                <w:sz w:val="20"/>
              </w:rPr>
              <w:t>X</w:t>
            </w:r>
          </w:p>
        </w:tc>
        <w:tc>
          <w:tcPr>
            <w:tcW w:w="3334" w:type="dxa"/>
          </w:tcPr>
          <w:p w14:paraId="64E1FB9C" w14:textId="77777777" w:rsidR="008B702A" w:rsidRPr="00895238"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8B702A" w:rsidRPr="004D2E63" w14:paraId="37CFFD07" w14:textId="77777777" w:rsidTr="00112459">
        <w:tc>
          <w:tcPr>
            <w:cnfStyle w:val="001000000000" w:firstRow="0" w:lastRow="0" w:firstColumn="1" w:lastColumn="0" w:oddVBand="0" w:evenVBand="0" w:oddHBand="0" w:evenHBand="0" w:firstRowFirstColumn="0" w:firstRowLastColumn="0" w:lastRowFirstColumn="0" w:lastRowLastColumn="0"/>
            <w:tcW w:w="534" w:type="dxa"/>
          </w:tcPr>
          <w:p w14:paraId="2CA1EA39" w14:textId="77777777" w:rsidR="008B702A" w:rsidRPr="00895238" w:rsidRDefault="002C1579" w:rsidP="00112459">
            <w:pPr>
              <w:spacing w:after="0"/>
              <w:rPr>
                <w:color w:val="000000" w:themeColor="text1"/>
              </w:rPr>
            </w:pPr>
            <w:r>
              <w:rPr>
                <w:color w:val="000000" w:themeColor="text1"/>
              </w:rPr>
              <w:t>19</w:t>
            </w:r>
          </w:p>
        </w:tc>
        <w:tc>
          <w:tcPr>
            <w:tcW w:w="3685" w:type="dxa"/>
          </w:tcPr>
          <w:p w14:paraId="5AA35CCE" w14:textId="77777777" w:rsidR="008B702A" w:rsidRPr="00895238" w:rsidRDefault="008B702A" w:rsidP="00112459">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b/>
                <w:sz w:val="20"/>
              </w:rPr>
            </w:pPr>
            <w:r w:rsidRPr="00895238">
              <w:rPr>
                <w:rFonts w:eastAsia="Times New Roman" w:cs="Times New Roman"/>
                <w:sz w:val="20"/>
              </w:rPr>
              <w:t xml:space="preserve">Protocole de nettoyage et de désinfection des </w:t>
            </w:r>
            <w:r>
              <w:rPr>
                <w:rFonts w:eastAsia="Times New Roman" w:cs="Times New Roman"/>
                <w:sz w:val="20"/>
              </w:rPr>
              <w:t>dispositifs</w:t>
            </w:r>
          </w:p>
        </w:tc>
        <w:tc>
          <w:tcPr>
            <w:tcW w:w="1441" w:type="dxa"/>
          </w:tcPr>
          <w:p w14:paraId="482C2B58" w14:textId="77777777" w:rsidR="008B702A" w:rsidRPr="00895238" w:rsidRDefault="008B702A" w:rsidP="00112459">
            <w:pPr>
              <w:spacing w:after="0"/>
              <w:ind w:left="-84"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895238">
              <w:rPr>
                <w:rFonts w:eastAsia="Times New Roman" w:cs="Times New Roman"/>
                <w:sz w:val="20"/>
              </w:rPr>
              <w:t>Décrire chaque étape</w:t>
            </w:r>
          </w:p>
        </w:tc>
        <w:tc>
          <w:tcPr>
            <w:tcW w:w="992" w:type="dxa"/>
          </w:tcPr>
          <w:p w14:paraId="6187A702" w14:textId="77777777" w:rsidR="008B702A" w:rsidRPr="00895238"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895238">
              <w:rPr>
                <w:rStyle w:val="lev"/>
                <w:b w:val="0"/>
                <w:color w:val="000000" w:themeColor="text1"/>
                <w:sz w:val="20"/>
              </w:rPr>
              <w:t>X</w:t>
            </w:r>
          </w:p>
        </w:tc>
        <w:tc>
          <w:tcPr>
            <w:tcW w:w="3334" w:type="dxa"/>
          </w:tcPr>
          <w:p w14:paraId="2C1EE1FA" w14:textId="77777777" w:rsidR="008B702A" w:rsidRPr="00895238"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8B702A" w:rsidRPr="004D2E63" w14:paraId="330C0B76" w14:textId="77777777" w:rsidTr="00112459">
        <w:tc>
          <w:tcPr>
            <w:cnfStyle w:val="001000000000" w:firstRow="0" w:lastRow="0" w:firstColumn="1" w:lastColumn="0" w:oddVBand="0" w:evenVBand="0" w:oddHBand="0" w:evenHBand="0" w:firstRowFirstColumn="0" w:firstRowLastColumn="0" w:lastRowFirstColumn="0" w:lastRowLastColumn="0"/>
            <w:tcW w:w="534" w:type="dxa"/>
          </w:tcPr>
          <w:p w14:paraId="412ABAC7" w14:textId="77777777" w:rsidR="008B702A" w:rsidRPr="004D2E63" w:rsidRDefault="002C1579" w:rsidP="00112459">
            <w:pPr>
              <w:spacing w:after="0"/>
              <w:rPr>
                <w:color w:val="000000" w:themeColor="text1"/>
              </w:rPr>
            </w:pPr>
            <w:r>
              <w:rPr>
                <w:color w:val="000000" w:themeColor="text1"/>
              </w:rPr>
              <w:t>20</w:t>
            </w:r>
          </w:p>
        </w:tc>
        <w:tc>
          <w:tcPr>
            <w:tcW w:w="3685" w:type="dxa"/>
          </w:tcPr>
          <w:p w14:paraId="1F4C37D7" w14:textId="77777777" w:rsidR="008B702A" w:rsidRPr="00895238" w:rsidRDefault="008B702A" w:rsidP="00112459">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b/>
                <w:sz w:val="20"/>
              </w:rPr>
            </w:pPr>
            <w:r w:rsidRPr="00895238">
              <w:rPr>
                <w:rFonts w:eastAsia="Times New Roman" w:cs="Times New Roman"/>
                <w:sz w:val="20"/>
              </w:rPr>
              <w:t>Protocole d’hygiène validé par un organisme indépendant</w:t>
            </w:r>
          </w:p>
        </w:tc>
        <w:tc>
          <w:tcPr>
            <w:tcW w:w="1441" w:type="dxa"/>
          </w:tcPr>
          <w:p w14:paraId="4A06FAE3" w14:textId="77777777" w:rsidR="008B702A" w:rsidRPr="00895238" w:rsidRDefault="008B702A" w:rsidP="00112459">
            <w:pPr>
              <w:spacing w:after="0"/>
              <w:ind w:left="-84"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895238">
              <w:rPr>
                <w:rFonts w:eastAsia="Times New Roman" w:cs="Times New Roman"/>
                <w:sz w:val="20"/>
              </w:rPr>
              <w:t>Oui – non joindre le certificat</w:t>
            </w:r>
          </w:p>
        </w:tc>
        <w:tc>
          <w:tcPr>
            <w:tcW w:w="992" w:type="dxa"/>
          </w:tcPr>
          <w:p w14:paraId="08D3B0C2" w14:textId="77777777" w:rsidR="008B702A" w:rsidRPr="00895238"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895238">
              <w:rPr>
                <w:rStyle w:val="lev"/>
                <w:b w:val="0"/>
                <w:color w:val="000000" w:themeColor="text1"/>
                <w:sz w:val="20"/>
              </w:rPr>
              <w:t>X</w:t>
            </w:r>
          </w:p>
        </w:tc>
        <w:tc>
          <w:tcPr>
            <w:tcW w:w="3334" w:type="dxa"/>
          </w:tcPr>
          <w:p w14:paraId="3C30B13B" w14:textId="77777777" w:rsidR="008B702A" w:rsidRPr="00895238"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8B702A" w:rsidRPr="004D2E63" w14:paraId="6A862877" w14:textId="77777777" w:rsidTr="00112459">
        <w:tc>
          <w:tcPr>
            <w:cnfStyle w:val="001000000000" w:firstRow="0" w:lastRow="0" w:firstColumn="1" w:lastColumn="0" w:oddVBand="0" w:evenVBand="0" w:oddHBand="0" w:evenHBand="0" w:firstRowFirstColumn="0" w:firstRowLastColumn="0" w:lastRowFirstColumn="0" w:lastRowLastColumn="0"/>
            <w:tcW w:w="534" w:type="dxa"/>
          </w:tcPr>
          <w:p w14:paraId="70207E56" w14:textId="77777777" w:rsidR="008B702A" w:rsidRPr="004D2E63" w:rsidRDefault="002C1579" w:rsidP="00112459">
            <w:pPr>
              <w:spacing w:after="0"/>
              <w:rPr>
                <w:color w:val="000000" w:themeColor="text1"/>
              </w:rPr>
            </w:pPr>
            <w:r>
              <w:rPr>
                <w:color w:val="000000" w:themeColor="text1"/>
              </w:rPr>
              <w:t>21</w:t>
            </w:r>
          </w:p>
        </w:tc>
        <w:tc>
          <w:tcPr>
            <w:tcW w:w="3685" w:type="dxa"/>
          </w:tcPr>
          <w:p w14:paraId="299BAC98" w14:textId="77777777" w:rsidR="008B702A" w:rsidRPr="00895238" w:rsidRDefault="008B702A" w:rsidP="00112459">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Pr>
                <w:rFonts w:eastAsia="Times New Roman" w:cs="Times New Roman"/>
                <w:sz w:val="20"/>
              </w:rPr>
              <w:t>Le circuit de nettoyage désinfection du matelas répond-il à des recommandations professionnelles</w:t>
            </w:r>
          </w:p>
        </w:tc>
        <w:tc>
          <w:tcPr>
            <w:tcW w:w="1441" w:type="dxa"/>
          </w:tcPr>
          <w:p w14:paraId="543906BA" w14:textId="77777777" w:rsidR="008B702A" w:rsidRPr="00895238" w:rsidRDefault="008B702A" w:rsidP="00112459">
            <w:pPr>
              <w:spacing w:after="0"/>
              <w:ind w:left="-84"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Pr>
                <w:rFonts w:eastAsia="Times New Roman" w:cs="Times New Roman"/>
                <w:sz w:val="20"/>
              </w:rPr>
              <w:t>Oui-non joindre le référentiel</w:t>
            </w:r>
          </w:p>
        </w:tc>
        <w:tc>
          <w:tcPr>
            <w:tcW w:w="992" w:type="dxa"/>
          </w:tcPr>
          <w:p w14:paraId="2AC400A9" w14:textId="77777777" w:rsidR="008B702A" w:rsidRPr="00895238"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Pr>
                <w:rStyle w:val="lev"/>
                <w:b w:val="0"/>
                <w:color w:val="000000" w:themeColor="text1"/>
                <w:sz w:val="20"/>
              </w:rPr>
              <w:t>X</w:t>
            </w:r>
          </w:p>
        </w:tc>
        <w:tc>
          <w:tcPr>
            <w:tcW w:w="3334" w:type="dxa"/>
          </w:tcPr>
          <w:p w14:paraId="3C5A2D3C" w14:textId="77777777" w:rsidR="008B702A" w:rsidRPr="00895238"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8B702A" w:rsidRPr="004D2E63" w14:paraId="5B4B6767" w14:textId="77777777" w:rsidTr="00112459">
        <w:tc>
          <w:tcPr>
            <w:cnfStyle w:val="001000000000" w:firstRow="0" w:lastRow="0" w:firstColumn="1" w:lastColumn="0" w:oddVBand="0" w:evenVBand="0" w:oddHBand="0" w:evenHBand="0" w:firstRowFirstColumn="0" w:firstRowLastColumn="0" w:lastRowFirstColumn="0" w:lastRowLastColumn="0"/>
            <w:tcW w:w="534" w:type="dxa"/>
          </w:tcPr>
          <w:p w14:paraId="37CB5CFC" w14:textId="77777777" w:rsidR="008B702A" w:rsidRPr="008B702A" w:rsidRDefault="002C1579" w:rsidP="00112459">
            <w:pPr>
              <w:spacing w:after="0"/>
              <w:rPr>
                <w:color w:val="000000" w:themeColor="text1"/>
              </w:rPr>
            </w:pPr>
            <w:r>
              <w:rPr>
                <w:color w:val="000000" w:themeColor="text1"/>
              </w:rPr>
              <w:t>22</w:t>
            </w:r>
          </w:p>
        </w:tc>
        <w:tc>
          <w:tcPr>
            <w:tcW w:w="3685" w:type="dxa"/>
          </w:tcPr>
          <w:p w14:paraId="0FBAFDC6" w14:textId="77777777" w:rsidR="008B702A" w:rsidRPr="00895238" w:rsidRDefault="008B702A" w:rsidP="00112459">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8B702A">
              <w:rPr>
                <w:rFonts w:eastAsia="Times New Roman" w:cs="Times New Roman"/>
                <w:sz w:val="20"/>
              </w:rPr>
              <w:t>Le nettoyage et la désinfection sont-ils réalisés en tout ou partie par le candidat</w:t>
            </w:r>
          </w:p>
        </w:tc>
        <w:tc>
          <w:tcPr>
            <w:tcW w:w="1441" w:type="dxa"/>
          </w:tcPr>
          <w:p w14:paraId="13A660AF" w14:textId="77777777" w:rsidR="008B702A" w:rsidRPr="00895238" w:rsidRDefault="008B702A" w:rsidP="00112459">
            <w:pPr>
              <w:spacing w:after="0"/>
              <w:ind w:left="-84"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Pr>
                <w:rFonts w:eastAsia="Times New Roman" w:cs="Times New Roman"/>
                <w:sz w:val="20"/>
              </w:rPr>
              <w:t>Oui-non préciser</w:t>
            </w:r>
          </w:p>
        </w:tc>
        <w:tc>
          <w:tcPr>
            <w:tcW w:w="992" w:type="dxa"/>
          </w:tcPr>
          <w:p w14:paraId="70D7E58D" w14:textId="77777777" w:rsidR="008B702A" w:rsidRPr="00895238"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Pr>
                <w:rStyle w:val="lev"/>
                <w:b w:val="0"/>
                <w:color w:val="000000" w:themeColor="text1"/>
                <w:sz w:val="20"/>
              </w:rPr>
              <w:t>X</w:t>
            </w:r>
          </w:p>
        </w:tc>
        <w:tc>
          <w:tcPr>
            <w:tcW w:w="3334" w:type="dxa"/>
          </w:tcPr>
          <w:p w14:paraId="258E331B" w14:textId="77777777" w:rsidR="008B702A" w:rsidRPr="00895238"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8B702A" w:rsidRPr="00526630" w14:paraId="745B0996" w14:textId="77777777" w:rsidTr="00112459">
        <w:tc>
          <w:tcPr>
            <w:cnfStyle w:val="001000000000" w:firstRow="0" w:lastRow="0" w:firstColumn="1" w:lastColumn="0" w:oddVBand="0" w:evenVBand="0" w:oddHBand="0" w:evenHBand="0" w:firstRowFirstColumn="0" w:firstRowLastColumn="0" w:lastRowFirstColumn="0" w:lastRowLastColumn="0"/>
            <w:tcW w:w="534" w:type="dxa"/>
          </w:tcPr>
          <w:p w14:paraId="76CAB707" w14:textId="77777777" w:rsidR="008B702A" w:rsidRPr="00526630" w:rsidRDefault="002C1579" w:rsidP="00112459">
            <w:pPr>
              <w:spacing w:after="0"/>
              <w:rPr>
                <w:color w:val="000000" w:themeColor="text1"/>
              </w:rPr>
            </w:pPr>
            <w:r>
              <w:rPr>
                <w:color w:val="000000" w:themeColor="text1"/>
              </w:rPr>
              <w:t>23</w:t>
            </w:r>
          </w:p>
        </w:tc>
        <w:tc>
          <w:tcPr>
            <w:tcW w:w="3685" w:type="dxa"/>
          </w:tcPr>
          <w:p w14:paraId="59DC74DD" w14:textId="77777777" w:rsidR="008B702A" w:rsidRPr="003256ED" w:rsidRDefault="008B702A" w:rsidP="00112459">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b/>
                <w:sz w:val="20"/>
              </w:rPr>
            </w:pPr>
            <w:r w:rsidRPr="003256ED">
              <w:rPr>
                <w:rFonts w:eastAsia="Times New Roman" w:cs="Times New Roman"/>
                <w:sz w:val="20"/>
              </w:rPr>
              <w:t>Décrire le système de traçabilité mis en place lors de la désinfection des dispositifs</w:t>
            </w:r>
          </w:p>
        </w:tc>
        <w:tc>
          <w:tcPr>
            <w:tcW w:w="1441" w:type="dxa"/>
          </w:tcPr>
          <w:p w14:paraId="797C1CB8" w14:textId="77777777" w:rsidR="008B702A" w:rsidRPr="003256ED" w:rsidRDefault="008B702A" w:rsidP="00112459">
            <w:pPr>
              <w:spacing w:after="0"/>
              <w:ind w:left="-108"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3256ED">
              <w:rPr>
                <w:rFonts w:eastAsia="Times New Roman" w:cs="Times New Roman"/>
                <w:sz w:val="20"/>
              </w:rPr>
              <w:t>Décrire</w:t>
            </w:r>
          </w:p>
        </w:tc>
        <w:tc>
          <w:tcPr>
            <w:tcW w:w="992" w:type="dxa"/>
          </w:tcPr>
          <w:p w14:paraId="2966C844" w14:textId="77777777" w:rsidR="008B702A" w:rsidRPr="003256ED"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3256ED">
              <w:rPr>
                <w:rStyle w:val="lev"/>
                <w:b w:val="0"/>
                <w:color w:val="000000" w:themeColor="text1"/>
                <w:sz w:val="20"/>
              </w:rPr>
              <w:t>X</w:t>
            </w:r>
          </w:p>
        </w:tc>
        <w:tc>
          <w:tcPr>
            <w:tcW w:w="3334" w:type="dxa"/>
          </w:tcPr>
          <w:p w14:paraId="671D9146" w14:textId="77777777" w:rsidR="008B702A" w:rsidRPr="003256ED"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8B702A" w:rsidRPr="00526630" w14:paraId="2D0D53F0" w14:textId="77777777" w:rsidTr="00112459">
        <w:tc>
          <w:tcPr>
            <w:cnfStyle w:val="001000000000" w:firstRow="0" w:lastRow="0" w:firstColumn="1" w:lastColumn="0" w:oddVBand="0" w:evenVBand="0" w:oddHBand="0" w:evenHBand="0" w:firstRowFirstColumn="0" w:firstRowLastColumn="0" w:lastRowFirstColumn="0" w:lastRowLastColumn="0"/>
            <w:tcW w:w="534" w:type="dxa"/>
          </w:tcPr>
          <w:p w14:paraId="638BB38E" w14:textId="77777777" w:rsidR="008B702A" w:rsidRPr="00526630" w:rsidRDefault="002C1579" w:rsidP="00112459">
            <w:pPr>
              <w:spacing w:after="0"/>
              <w:rPr>
                <w:color w:val="000000" w:themeColor="text1"/>
              </w:rPr>
            </w:pPr>
            <w:r>
              <w:rPr>
                <w:color w:val="000000" w:themeColor="text1"/>
              </w:rPr>
              <w:t>24</w:t>
            </w:r>
          </w:p>
        </w:tc>
        <w:tc>
          <w:tcPr>
            <w:tcW w:w="3685" w:type="dxa"/>
          </w:tcPr>
          <w:p w14:paraId="0174365E" w14:textId="77777777" w:rsidR="008B702A" w:rsidRPr="003256ED" w:rsidRDefault="008B702A" w:rsidP="00112459">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3256ED">
              <w:rPr>
                <w:rFonts w:eastAsia="Times New Roman" w:cs="Times New Roman"/>
                <w:sz w:val="20"/>
              </w:rPr>
              <w:t>Prélèvements bactériologiques lors des prestations d'hygiène des supports :</w:t>
            </w:r>
          </w:p>
          <w:p w14:paraId="62565737" w14:textId="77777777" w:rsidR="008B702A" w:rsidRPr="003256ED" w:rsidRDefault="008B702A" w:rsidP="00112459">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3256ED">
              <w:rPr>
                <w:rFonts w:eastAsia="Times New Roman" w:cs="Times New Roman"/>
                <w:sz w:val="20"/>
              </w:rPr>
              <w:t>préciser le nombre, le moment et les lieux prélevés.</w:t>
            </w:r>
          </w:p>
        </w:tc>
        <w:tc>
          <w:tcPr>
            <w:tcW w:w="1441" w:type="dxa"/>
          </w:tcPr>
          <w:p w14:paraId="255CB31F" w14:textId="77777777" w:rsidR="008B702A" w:rsidRPr="003256ED" w:rsidRDefault="008B702A" w:rsidP="00112459">
            <w:pPr>
              <w:spacing w:after="0"/>
              <w:ind w:left="-108"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3256ED">
              <w:rPr>
                <w:rFonts w:eastAsia="Times New Roman" w:cs="Times New Roman"/>
                <w:sz w:val="20"/>
              </w:rPr>
              <w:t>Décrire</w:t>
            </w:r>
          </w:p>
        </w:tc>
        <w:tc>
          <w:tcPr>
            <w:tcW w:w="992" w:type="dxa"/>
          </w:tcPr>
          <w:p w14:paraId="70507EE8" w14:textId="77777777" w:rsidR="008B702A" w:rsidRPr="003256ED"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3256ED">
              <w:rPr>
                <w:rStyle w:val="lev"/>
                <w:b w:val="0"/>
                <w:color w:val="000000" w:themeColor="text1"/>
                <w:sz w:val="20"/>
              </w:rPr>
              <w:t>X</w:t>
            </w:r>
          </w:p>
        </w:tc>
        <w:tc>
          <w:tcPr>
            <w:tcW w:w="3334" w:type="dxa"/>
          </w:tcPr>
          <w:p w14:paraId="5B217188" w14:textId="77777777" w:rsidR="008B702A" w:rsidRPr="003256ED"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8B702A" w:rsidRPr="003A3E77" w14:paraId="1D7EAEB3" w14:textId="77777777" w:rsidTr="00112459">
        <w:tc>
          <w:tcPr>
            <w:cnfStyle w:val="001000000000" w:firstRow="0" w:lastRow="0" w:firstColumn="1" w:lastColumn="0" w:oddVBand="0" w:evenVBand="0" w:oddHBand="0" w:evenHBand="0" w:firstRowFirstColumn="0" w:firstRowLastColumn="0" w:lastRowFirstColumn="0" w:lastRowLastColumn="0"/>
            <w:tcW w:w="534" w:type="dxa"/>
          </w:tcPr>
          <w:p w14:paraId="7359D662" w14:textId="77777777" w:rsidR="008B702A" w:rsidRPr="004D2E63" w:rsidRDefault="002C1579" w:rsidP="00112459">
            <w:pPr>
              <w:spacing w:after="0"/>
              <w:rPr>
                <w:color w:val="000000" w:themeColor="text1"/>
              </w:rPr>
            </w:pPr>
            <w:r>
              <w:rPr>
                <w:color w:val="000000" w:themeColor="text1"/>
              </w:rPr>
              <w:t>25</w:t>
            </w:r>
          </w:p>
        </w:tc>
        <w:tc>
          <w:tcPr>
            <w:tcW w:w="3685" w:type="dxa"/>
          </w:tcPr>
          <w:p w14:paraId="58825048" w14:textId="77777777" w:rsidR="008B702A" w:rsidRPr="003256ED" w:rsidRDefault="008B702A" w:rsidP="00112459">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b/>
                <w:sz w:val="20"/>
              </w:rPr>
            </w:pPr>
            <w:r w:rsidRPr="003256ED">
              <w:rPr>
                <w:rFonts w:eastAsia="Times New Roman" w:cs="Times New Roman"/>
                <w:sz w:val="20"/>
              </w:rPr>
              <w:t>Quelles actions correctives sont mises en  place lorsque les résultats du contrôle indiquent un dépassement des limites définies</w:t>
            </w:r>
          </w:p>
        </w:tc>
        <w:tc>
          <w:tcPr>
            <w:tcW w:w="1441" w:type="dxa"/>
          </w:tcPr>
          <w:p w14:paraId="1A4EBC8A" w14:textId="77777777" w:rsidR="008B702A" w:rsidRPr="003256ED" w:rsidRDefault="008B702A" w:rsidP="00112459">
            <w:pPr>
              <w:spacing w:after="0"/>
              <w:ind w:left="-108"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3256ED">
              <w:rPr>
                <w:rFonts w:eastAsia="Times New Roman" w:cs="Times New Roman"/>
                <w:sz w:val="20"/>
              </w:rPr>
              <w:t>Décrire</w:t>
            </w:r>
          </w:p>
        </w:tc>
        <w:tc>
          <w:tcPr>
            <w:tcW w:w="992" w:type="dxa"/>
          </w:tcPr>
          <w:p w14:paraId="59A3C090" w14:textId="77777777" w:rsidR="008B702A" w:rsidRPr="003256ED"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3256ED">
              <w:rPr>
                <w:rStyle w:val="lev"/>
                <w:b w:val="0"/>
                <w:color w:val="000000" w:themeColor="text1"/>
                <w:sz w:val="20"/>
              </w:rPr>
              <w:t>X</w:t>
            </w:r>
          </w:p>
        </w:tc>
        <w:tc>
          <w:tcPr>
            <w:tcW w:w="3334" w:type="dxa"/>
          </w:tcPr>
          <w:p w14:paraId="7A1F4A9F" w14:textId="77777777" w:rsidR="008B702A" w:rsidRPr="003256ED"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8B702A" w:rsidRPr="003256ED" w14:paraId="4C4E3432" w14:textId="77777777" w:rsidTr="00112459">
        <w:tc>
          <w:tcPr>
            <w:cnfStyle w:val="001000000000" w:firstRow="0" w:lastRow="0" w:firstColumn="1" w:lastColumn="0" w:oddVBand="0" w:evenVBand="0" w:oddHBand="0" w:evenHBand="0" w:firstRowFirstColumn="0" w:firstRowLastColumn="0" w:lastRowFirstColumn="0" w:lastRowLastColumn="0"/>
            <w:tcW w:w="534" w:type="dxa"/>
          </w:tcPr>
          <w:p w14:paraId="2000C319" w14:textId="77777777" w:rsidR="008B702A" w:rsidRPr="003A3E77" w:rsidRDefault="002C1579" w:rsidP="00112459">
            <w:pPr>
              <w:spacing w:after="0"/>
              <w:rPr>
                <w:color w:val="000000" w:themeColor="text1"/>
              </w:rPr>
            </w:pPr>
            <w:r>
              <w:rPr>
                <w:color w:val="000000" w:themeColor="text1"/>
              </w:rPr>
              <w:t>26</w:t>
            </w:r>
          </w:p>
        </w:tc>
        <w:tc>
          <w:tcPr>
            <w:tcW w:w="3685" w:type="dxa"/>
          </w:tcPr>
          <w:p w14:paraId="58496727" w14:textId="77777777" w:rsidR="008B702A" w:rsidRPr="003256ED" w:rsidRDefault="008B702A" w:rsidP="00112459">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3256ED">
              <w:rPr>
                <w:rFonts w:eastAsia="Times New Roman" w:cs="Times New Roman"/>
                <w:sz w:val="20"/>
              </w:rPr>
              <w:t>Comment alertez-vous quand les résultats reviennent positifs (présence de germes)?</w:t>
            </w:r>
          </w:p>
        </w:tc>
        <w:tc>
          <w:tcPr>
            <w:tcW w:w="1441" w:type="dxa"/>
          </w:tcPr>
          <w:p w14:paraId="1307318A" w14:textId="77777777" w:rsidR="008B702A" w:rsidRPr="003256ED" w:rsidRDefault="008B702A" w:rsidP="00112459">
            <w:pPr>
              <w:spacing w:after="0"/>
              <w:ind w:left="-108"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3256ED">
              <w:rPr>
                <w:rFonts w:eastAsia="Times New Roman" w:cs="Times New Roman"/>
                <w:sz w:val="20"/>
              </w:rPr>
              <w:t>Décrire</w:t>
            </w:r>
          </w:p>
        </w:tc>
        <w:tc>
          <w:tcPr>
            <w:tcW w:w="992" w:type="dxa"/>
          </w:tcPr>
          <w:p w14:paraId="160443F7" w14:textId="77777777" w:rsidR="008B702A" w:rsidRPr="003256ED"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3256ED">
              <w:rPr>
                <w:rStyle w:val="lev"/>
                <w:b w:val="0"/>
                <w:color w:val="000000" w:themeColor="text1"/>
                <w:sz w:val="20"/>
              </w:rPr>
              <w:t>X</w:t>
            </w:r>
          </w:p>
        </w:tc>
        <w:tc>
          <w:tcPr>
            <w:tcW w:w="3334" w:type="dxa"/>
          </w:tcPr>
          <w:p w14:paraId="3CB0237D" w14:textId="77777777" w:rsidR="008B702A" w:rsidRPr="003256ED"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8B702A" w:rsidRPr="003256ED" w14:paraId="73EDF2CD" w14:textId="77777777" w:rsidTr="00112459">
        <w:tc>
          <w:tcPr>
            <w:cnfStyle w:val="001000000000" w:firstRow="0" w:lastRow="0" w:firstColumn="1" w:lastColumn="0" w:oddVBand="0" w:evenVBand="0" w:oddHBand="0" w:evenHBand="0" w:firstRowFirstColumn="0" w:firstRowLastColumn="0" w:lastRowFirstColumn="0" w:lastRowLastColumn="0"/>
            <w:tcW w:w="534" w:type="dxa"/>
          </w:tcPr>
          <w:p w14:paraId="6F354E6F" w14:textId="77777777" w:rsidR="008B702A" w:rsidRPr="003256ED" w:rsidRDefault="002C1579" w:rsidP="00112459">
            <w:pPr>
              <w:spacing w:after="0"/>
              <w:rPr>
                <w:color w:val="000000" w:themeColor="text1"/>
              </w:rPr>
            </w:pPr>
            <w:r>
              <w:rPr>
                <w:color w:val="000000" w:themeColor="text1"/>
              </w:rPr>
              <w:t>27</w:t>
            </w:r>
          </w:p>
        </w:tc>
        <w:tc>
          <w:tcPr>
            <w:tcW w:w="3685" w:type="dxa"/>
          </w:tcPr>
          <w:p w14:paraId="6B0EE438" w14:textId="77777777" w:rsidR="008B702A" w:rsidRPr="003256ED" w:rsidRDefault="00F37D91" w:rsidP="00112459">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b/>
                <w:sz w:val="20"/>
              </w:rPr>
            </w:pPr>
            <w:r w:rsidRPr="003256ED">
              <w:rPr>
                <w:rFonts w:eastAsia="Times New Roman" w:cs="Times New Roman"/>
                <w:sz w:val="20"/>
              </w:rPr>
              <w:t>Quelle solution est mise en place dans les véhicules de t</w:t>
            </w:r>
            <w:r>
              <w:rPr>
                <w:rFonts w:eastAsia="Times New Roman" w:cs="Times New Roman"/>
                <w:sz w:val="20"/>
              </w:rPr>
              <w:t xml:space="preserve">ransport pour différencier les dispositifs </w:t>
            </w:r>
            <w:r w:rsidRPr="003256ED">
              <w:rPr>
                <w:rFonts w:eastAsia="Times New Roman" w:cs="Times New Roman"/>
                <w:sz w:val="20"/>
              </w:rPr>
              <w:t>propres des sales afin d’éviter toute contamination</w:t>
            </w:r>
          </w:p>
        </w:tc>
        <w:tc>
          <w:tcPr>
            <w:tcW w:w="1441" w:type="dxa"/>
          </w:tcPr>
          <w:p w14:paraId="355627C3" w14:textId="77777777" w:rsidR="008B702A" w:rsidRPr="003256ED" w:rsidRDefault="008B702A" w:rsidP="00112459">
            <w:pPr>
              <w:spacing w:after="0"/>
              <w:ind w:left="-108"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3256ED">
              <w:rPr>
                <w:rFonts w:eastAsia="Times New Roman" w:cs="Times New Roman"/>
                <w:sz w:val="20"/>
              </w:rPr>
              <w:t>Décrire – Joindre photo</w:t>
            </w:r>
          </w:p>
        </w:tc>
        <w:tc>
          <w:tcPr>
            <w:tcW w:w="992" w:type="dxa"/>
          </w:tcPr>
          <w:p w14:paraId="45404193" w14:textId="77777777" w:rsidR="008B702A" w:rsidRPr="003256ED"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3256ED">
              <w:rPr>
                <w:rStyle w:val="lev"/>
                <w:b w:val="0"/>
                <w:color w:val="000000" w:themeColor="text1"/>
                <w:sz w:val="20"/>
              </w:rPr>
              <w:t>X</w:t>
            </w:r>
          </w:p>
        </w:tc>
        <w:tc>
          <w:tcPr>
            <w:tcW w:w="3334" w:type="dxa"/>
          </w:tcPr>
          <w:p w14:paraId="4D208728" w14:textId="77777777" w:rsidR="008B702A" w:rsidRPr="003256ED"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r w:rsidR="008B702A" w:rsidRPr="00B23126" w14:paraId="25DBEC37" w14:textId="77777777" w:rsidTr="00112459">
        <w:tc>
          <w:tcPr>
            <w:cnfStyle w:val="001000000000" w:firstRow="0" w:lastRow="0" w:firstColumn="1" w:lastColumn="0" w:oddVBand="0" w:evenVBand="0" w:oddHBand="0" w:evenHBand="0" w:firstRowFirstColumn="0" w:firstRowLastColumn="0" w:lastRowFirstColumn="0" w:lastRowLastColumn="0"/>
            <w:tcW w:w="534" w:type="dxa"/>
          </w:tcPr>
          <w:p w14:paraId="0A88AA8C" w14:textId="77777777" w:rsidR="008B702A" w:rsidRPr="003256ED" w:rsidRDefault="002C1579" w:rsidP="00112459">
            <w:pPr>
              <w:spacing w:after="0"/>
              <w:rPr>
                <w:color w:val="000000" w:themeColor="text1"/>
              </w:rPr>
            </w:pPr>
            <w:r>
              <w:rPr>
                <w:color w:val="000000" w:themeColor="text1"/>
              </w:rPr>
              <w:t>28</w:t>
            </w:r>
          </w:p>
        </w:tc>
        <w:tc>
          <w:tcPr>
            <w:tcW w:w="3685" w:type="dxa"/>
          </w:tcPr>
          <w:p w14:paraId="38036AF1" w14:textId="77777777" w:rsidR="008B702A" w:rsidRPr="003256ED" w:rsidRDefault="008B702A" w:rsidP="00112459">
            <w:pPr>
              <w:spacing w:after="0"/>
              <w:ind w:left="-19" w:right="-108"/>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3256ED">
              <w:rPr>
                <w:rFonts w:eastAsia="Times New Roman" w:cs="Times New Roman"/>
                <w:sz w:val="20"/>
              </w:rPr>
              <w:t>Conformité RABC ou à la norme NF EN 14065 pour l’activité de location et décontamination des compresseurs</w:t>
            </w:r>
          </w:p>
        </w:tc>
        <w:tc>
          <w:tcPr>
            <w:tcW w:w="1441" w:type="dxa"/>
          </w:tcPr>
          <w:p w14:paraId="762A6E39" w14:textId="77777777" w:rsidR="008B702A" w:rsidRPr="003256ED" w:rsidRDefault="008B702A" w:rsidP="00112459">
            <w:pPr>
              <w:spacing w:after="0"/>
              <w:ind w:left="-108" w:right="-122"/>
              <w:cnfStyle w:val="000000000000" w:firstRow="0" w:lastRow="0" w:firstColumn="0" w:lastColumn="0" w:oddVBand="0" w:evenVBand="0" w:oddHBand="0" w:evenHBand="0" w:firstRowFirstColumn="0" w:firstRowLastColumn="0" w:lastRowFirstColumn="0" w:lastRowLastColumn="0"/>
              <w:rPr>
                <w:rFonts w:eastAsia="Times New Roman" w:cs="Times New Roman"/>
                <w:sz w:val="20"/>
              </w:rPr>
            </w:pPr>
            <w:r w:rsidRPr="003256ED">
              <w:rPr>
                <w:rFonts w:eastAsia="Times New Roman" w:cs="Times New Roman"/>
                <w:sz w:val="20"/>
              </w:rPr>
              <w:t>Oui-non Joindre certificat</w:t>
            </w:r>
          </w:p>
        </w:tc>
        <w:tc>
          <w:tcPr>
            <w:tcW w:w="992" w:type="dxa"/>
          </w:tcPr>
          <w:p w14:paraId="54D37645" w14:textId="77777777" w:rsidR="008B702A" w:rsidRPr="003256ED"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sz w:val="20"/>
              </w:rPr>
            </w:pPr>
            <w:r w:rsidRPr="003256ED">
              <w:rPr>
                <w:rStyle w:val="lev"/>
                <w:b w:val="0"/>
                <w:color w:val="000000" w:themeColor="text1"/>
                <w:sz w:val="20"/>
              </w:rPr>
              <w:t>X</w:t>
            </w:r>
          </w:p>
        </w:tc>
        <w:tc>
          <w:tcPr>
            <w:tcW w:w="3334" w:type="dxa"/>
          </w:tcPr>
          <w:p w14:paraId="4F6D0EC1" w14:textId="77777777" w:rsidR="008B702A" w:rsidRPr="003256ED" w:rsidRDefault="008B702A" w:rsidP="00112459">
            <w:pPr>
              <w:tabs>
                <w:tab w:val="left" w:pos="1701"/>
                <w:tab w:val="left" w:pos="6237"/>
              </w:tabs>
              <w:spacing w:after="0"/>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r>
    </w:tbl>
    <w:p w14:paraId="0101B541" w14:textId="77777777" w:rsidR="008B702A" w:rsidRPr="00B23126" w:rsidRDefault="008B702A" w:rsidP="008B702A">
      <w:pPr>
        <w:rPr>
          <w:highlight w:val="green"/>
        </w:rPr>
      </w:pPr>
    </w:p>
    <w:p w14:paraId="399325BA" w14:textId="77777777" w:rsidR="008B702A" w:rsidRPr="001D3E4C" w:rsidRDefault="008B702A" w:rsidP="008B702A">
      <w:pPr>
        <w:tabs>
          <w:tab w:val="left" w:pos="1701"/>
          <w:tab w:val="left" w:pos="6237"/>
        </w:tabs>
        <w:rPr>
          <w:rFonts w:ascii="Calibri" w:eastAsia="Times New Roman" w:hAnsi="Calibri" w:cs="Times New Roman"/>
          <w:i/>
          <w:iCs/>
          <w:color w:val="622423"/>
        </w:rPr>
      </w:pPr>
    </w:p>
    <w:p w14:paraId="5D1B235E" w14:textId="77777777" w:rsidR="008B702A" w:rsidRDefault="008B702A" w:rsidP="008B702A">
      <w:pPr>
        <w:tabs>
          <w:tab w:val="left" w:pos="1701"/>
          <w:tab w:val="left" w:pos="6237"/>
        </w:tabs>
        <w:jc w:val="right"/>
        <w:rPr>
          <w:rFonts w:ascii="Calibri" w:eastAsia="Times New Roman" w:hAnsi="Calibri" w:cs="Times New Roman"/>
          <w:i/>
          <w:iCs/>
          <w:color w:val="622423"/>
        </w:rPr>
      </w:pPr>
      <w:r w:rsidRPr="001D3E4C">
        <w:rPr>
          <w:rFonts w:ascii="Calibri" w:eastAsia="Times New Roman" w:hAnsi="Calibri" w:cs="Times New Roman"/>
          <w:i/>
          <w:iCs/>
          <w:color w:val="622423"/>
        </w:rPr>
        <w:t>Date, cachet, signature précédés du nom du signataire</w:t>
      </w:r>
    </w:p>
    <w:p w14:paraId="7528A76F" w14:textId="77777777" w:rsidR="002B62AC" w:rsidRPr="00F0173C" w:rsidRDefault="00421D25" w:rsidP="002B62AC">
      <w:pPr>
        <w:pStyle w:val="Titre1"/>
        <w:pageBreakBefore/>
        <w:shd w:val="clear" w:color="auto" w:fill="BFBFBF" w:themeFill="background1" w:themeFillShade="BF"/>
        <w:rPr>
          <w:rFonts w:eastAsia="Arial Unicode MS"/>
        </w:rPr>
      </w:pPr>
      <w:bookmarkStart w:id="79" w:name="_Toc205787085"/>
      <w:bookmarkStart w:id="80" w:name="_Toc183510185"/>
      <w:r>
        <w:rPr>
          <w:rFonts w:eastAsia="Arial Unicode MS"/>
        </w:rPr>
        <w:lastRenderedPageBreak/>
        <w:t>Annexe 2</w:t>
      </w:r>
      <w:r w:rsidR="002B62AC" w:rsidRPr="00F0173C">
        <w:rPr>
          <w:rFonts w:eastAsia="Arial Unicode MS"/>
        </w:rPr>
        <w:t> : Liste des échantillons demandés</w:t>
      </w:r>
      <w:bookmarkEnd w:id="79"/>
      <w:bookmarkEnd w:id="80"/>
    </w:p>
    <w:p w14:paraId="33AC48CF" w14:textId="77777777" w:rsidR="002B62AC" w:rsidRPr="000323BA" w:rsidRDefault="002B62AC" w:rsidP="002B62AC">
      <w:pPr>
        <w:jc w:val="both"/>
        <w:rPr>
          <w:rFonts w:ascii="Cambria" w:eastAsia="Times New Roman" w:hAnsi="Cambria" w:cs="Times New Roman"/>
        </w:rPr>
      </w:pPr>
      <w:r w:rsidRPr="000323BA">
        <w:rPr>
          <w:rFonts w:ascii="Cambria" w:eastAsia="Times New Roman" w:hAnsi="Cambria" w:cs="Times New Roman"/>
        </w:rPr>
        <w:t xml:space="preserve">Conformément au règlement de consultation, les candidats devront fournir, à l’appui de leurs offres, des échantillons conformes </w:t>
      </w:r>
      <w:r w:rsidRPr="000323BA">
        <w:rPr>
          <w:rFonts w:ascii="Cambria" w:eastAsia="Times New Roman" w:hAnsi="Cambria" w:cs="Times New Roman"/>
          <w:b/>
        </w:rPr>
        <w:t>EN TOUS POINTS</w:t>
      </w:r>
      <w:r w:rsidRPr="000323BA">
        <w:rPr>
          <w:rFonts w:ascii="Cambria" w:eastAsia="Times New Roman" w:hAnsi="Cambria" w:cs="Times New Roman"/>
        </w:rPr>
        <w:t xml:space="preserve"> aux exigences du CCTP, ils sont représentatifs des produits qui seront livrés dans le cadre des marchés pour les lots auxquels ils souhaitent répondre.</w:t>
      </w:r>
    </w:p>
    <w:p w14:paraId="7371EDDC" w14:textId="77777777" w:rsidR="002B62AC" w:rsidRPr="000323BA" w:rsidRDefault="002B62AC" w:rsidP="002B62AC">
      <w:pPr>
        <w:pStyle w:val="Paragraphedeliste"/>
        <w:numPr>
          <w:ilvl w:val="0"/>
          <w:numId w:val="46"/>
        </w:numPr>
        <w:jc w:val="both"/>
        <w:rPr>
          <w:rFonts w:ascii="Cambria" w:eastAsia="Times New Roman" w:hAnsi="Cambria" w:cs="Times New Roman"/>
        </w:rPr>
      </w:pPr>
      <w:r w:rsidRPr="000323BA">
        <w:rPr>
          <w:rFonts w:ascii="Cambria" w:eastAsia="Times New Roman" w:hAnsi="Cambria" w:cs="Times New Roman"/>
        </w:rPr>
        <w:t>Le candidat est tenu d’échantillonner la totalité des articles demandés pour le lot auquel il souhaite répondre pour voir son offre validée ;</w:t>
      </w:r>
    </w:p>
    <w:p w14:paraId="74BF07C1" w14:textId="77777777" w:rsidR="002B62AC" w:rsidRPr="000323BA" w:rsidRDefault="002B62AC" w:rsidP="002B62AC">
      <w:pPr>
        <w:pStyle w:val="Paragraphedeliste"/>
        <w:numPr>
          <w:ilvl w:val="0"/>
          <w:numId w:val="46"/>
        </w:numPr>
        <w:jc w:val="both"/>
        <w:rPr>
          <w:rFonts w:ascii="Cambria" w:eastAsia="Times New Roman" w:hAnsi="Cambria" w:cs="Times New Roman"/>
        </w:rPr>
      </w:pPr>
      <w:r w:rsidRPr="000323BA">
        <w:rPr>
          <w:rFonts w:ascii="Cambria" w:eastAsia="Times New Roman" w:hAnsi="Cambria" w:cs="Times New Roman"/>
        </w:rPr>
        <w:t>Les échantillons devront être déposés sans aucun environnement supplémentaire ;</w:t>
      </w:r>
    </w:p>
    <w:p w14:paraId="5F997A9C" w14:textId="77777777" w:rsidR="002B62AC" w:rsidRPr="000323BA" w:rsidRDefault="002B62AC" w:rsidP="002B62AC">
      <w:pPr>
        <w:pStyle w:val="Paragraphedeliste"/>
        <w:numPr>
          <w:ilvl w:val="0"/>
          <w:numId w:val="46"/>
        </w:numPr>
        <w:jc w:val="both"/>
        <w:rPr>
          <w:rFonts w:ascii="Cambria" w:eastAsia="Times New Roman" w:hAnsi="Cambria" w:cs="Times New Roman"/>
        </w:rPr>
      </w:pPr>
      <w:r w:rsidRPr="000323BA">
        <w:rPr>
          <w:rFonts w:ascii="Cambria" w:eastAsia="Times New Roman" w:hAnsi="Cambria" w:cs="Times New Roman"/>
        </w:rPr>
        <w:t>Les échantillons doivent être montés et étiquetés par le titulaire ;</w:t>
      </w:r>
    </w:p>
    <w:p w14:paraId="1E01AA7C" w14:textId="77777777" w:rsidR="002B62AC" w:rsidRPr="000323BA" w:rsidRDefault="002B62AC" w:rsidP="002B62AC">
      <w:pPr>
        <w:pStyle w:val="Paragraphedeliste"/>
        <w:numPr>
          <w:ilvl w:val="0"/>
          <w:numId w:val="46"/>
        </w:numPr>
        <w:jc w:val="both"/>
        <w:rPr>
          <w:rFonts w:ascii="Cambria" w:eastAsia="Times New Roman" w:hAnsi="Cambria" w:cs="Times New Roman"/>
        </w:rPr>
      </w:pPr>
      <w:r w:rsidRPr="000323BA">
        <w:rPr>
          <w:rFonts w:ascii="Cambria" w:eastAsia="Times New Roman" w:hAnsi="Cambria" w:cs="Times New Roman"/>
        </w:rPr>
        <w:t xml:space="preserve">La </w:t>
      </w:r>
      <w:r w:rsidRPr="000323BA">
        <w:rPr>
          <w:rFonts w:ascii="Cambria" w:eastAsia="Times New Roman" w:hAnsi="Cambria" w:cs="Times New Roman"/>
          <w:b/>
        </w:rPr>
        <w:t>notice ou la fiche technique</w:t>
      </w:r>
      <w:r w:rsidRPr="000323BA">
        <w:rPr>
          <w:rFonts w:ascii="Cambria" w:eastAsia="Times New Roman" w:hAnsi="Cambria" w:cs="Times New Roman"/>
        </w:rPr>
        <w:t xml:space="preserve"> doit être accrochée à l’échantillon ;</w:t>
      </w:r>
    </w:p>
    <w:p w14:paraId="40F61B88" w14:textId="77777777" w:rsidR="002B62AC" w:rsidRPr="000323BA" w:rsidRDefault="002B62AC" w:rsidP="002B62AC">
      <w:pPr>
        <w:pStyle w:val="Paragraphedeliste"/>
        <w:numPr>
          <w:ilvl w:val="0"/>
          <w:numId w:val="46"/>
        </w:numPr>
        <w:jc w:val="both"/>
        <w:rPr>
          <w:rFonts w:ascii="Cambria" w:eastAsia="Times New Roman" w:hAnsi="Cambria" w:cs="Times New Roman"/>
        </w:rPr>
      </w:pPr>
      <w:r w:rsidRPr="000323BA">
        <w:rPr>
          <w:rFonts w:ascii="Cambria" w:eastAsia="Times New Roman" w:hAnsi="Cambria" w:cs="Times New Roman"/>
        </w:rPr>
        <w:t>Les nuanciers doivent impérativement être identifiés : nom du candidat, lot, numéro de produit.</w:t>
      </w:r>
    </w:p>
    <w:p w14:paraId="3C8B0AFF" w14:textId="77777777" w:rsidR="002B62AC" w:rsidRPr="000323BA" w:rsidRDefault="002B62AC" w:rsidP="002B62AC">
      <w:pPr>
        <w:spacing w:after="120"/>
        <w:jc w:val="center"/>
        <w:outlineLvl w:val="6"/>
        <w:rPr>
          <w:rStyle w:val="Rfrenceintense"/>
          <w:sz w:val="24"/>
        </w:rPr>
      </w:pPr>
      <w:r w:rsidRPr="000323BA">
        <w:rPr>
          <w:rStyle w:val="Rfrenceintense"/>
          <w:sz w:val="24"/>
        </w:rPr>
        <w:t>La non-conformité des échantillons en regard du CCTP entraine l’élimination de l’offre.</w:t>
      </w:r>
    </w:p>
    <w:p w14:paraId="3D31A344" w14:textId="77777777" w:rsidR="002B62AC" w:rsidRPr="00B23126" w:rsidRDefault="002B62AC" w:rsidP="002B62AC">
      <w:pPr>
        <w:spacing w:after="0"/>
        <w:ind w:firstLine="567"/>
        <w:rPr>
          <w:rFonts w:ascii="Times New Roman" w:hAnsi="Times New Roman"/>
          <w:bCs/>
          <w:sz w:val="24"/>
          <w:szCs w:val="24"/>
          <w:highlight w:val="green"/>
        </w:rPr>
      </w:pPr>
    </w:p>
    <w:p w14:paraId="34513E3F" w14:textId="77777777" w:rsidR="002B62AC" w:rsidRPr="00DF42C8" w:rsidRDefault="002B62AC" w:rsidP="002B62AC">
      <w:pPr>
        <w:rPr>
          <w:highlight w:val="green"/>
        </w:rPr>
      </w:pPr>
    </w:p>
    <w:tbl>
      <w:tblPr>
        <w:tblStyle w:val="Grilledutableau"/>
        <w:tblW w:w="10314" w:type="dxa"/>
        <w:tblLayout w:type="fixed"/>
        <w:tblLook w:val="04A0" w:firstRow="1" w:lastRow="0" w:firstColumn="1" w:lastColumn="0" w:noHBand="0" w:noVBand="1"/>
      </w:tblPr>
      <w:tblGrid>
        <w:gridCol w:w="817"/>
        <w:gridCol w:w="7655"/>
        <w:gridCol w:w="1842"/>
      </w:tblGrid>
      <w:tr w:rsidR="002B62AC" w:rsidRPr="00B23126" w14:paraId="6344B9F1" w14:textId="77777777" w:rsidTr="001124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14:paraId="2BCDC8DC" w14:textId="77777777" w:rsidR="002B62AC" w:rsidRPr="00E34EBE" w:rsidRDefault="002B62AC" w:rsidP="00112459">
            <w:pPr>
              <w:spacing w:after="0"/>
              <w:rPr>
                <w:szCs w:val="24"/>
              </w:rPr>
            </w:pPr>
            <w:r w:rsidRPr="00E34EBE">
              <w:rPr>
                <w:szCs w:val="24"/>
              </w:rPr>
              <w:t>LOT</w:t>
            </w:r>
          </w:p>
        </w:tc>
        <w:tc>
          <w:tcPr>
            <w:tcW w:w="7655" w:type="dxa"/>
          </w:tcPr>
          <w:p w14:paraId="109F6ED3" w14:textId="77777777" w:rsidR="002B62AC" w:rsidRPr="00E34EBE" w:rsidRDefault="002B62AC" w:rsidP="00112459">
            <w:pPr>
              <w:spacing w:after="0"/>
              <w:cnfStyle w:val="100000000000" w:firstRow="1" w:lastRow="0" w:firstColumn="0" w:lastColumn="0" w:oddVBand="0" w:evenVBand="0" w:oddHBand="0" w:evenHBand="0" w:firstRowFirstColumn="0" w:firstRowLastColumn="0" w:lastRowFirstColumn="0" w:lastRowLastColumn="0"/>
              <w:rPr>
                <w:szCs w:val="32"/>
              </w:rPr>
            </w:pPr>
            <w:r w:rsidRPr="00E34EBE">
              <w:rPr>
                <w:sz w:val="24"/>
                <w:szCs w:val="32"/>
              </w:rPr>
              <w:t>Echantillons</w:t>
            </w:r>
          </w:p>
        </w:tc>
        <w:tc>
          <w:tcPr>
            <w:tcW w:w="1842" w:type="dxa"/>
          </w:tcPr>
          <w:p w14:paraId="4F6B5265" w14:textId="77777777" w:rsidR="002B62AC" w:rsidRPr="00E34EBE" w:rsidRDefault="002B62AC" w:rsidP="00112459">
            <w:pPr>
              <w:spacing w:after="0"/>
              <w:cnfStyle w:val="100000000000" w:firstRow="1" w:lastRow="0" w:firstColumn="0" w:lastColumn="0" w:oddVBand="0" w:evenVBand="0" w:oddHBand="0" w:evenHBand="0" w:firstRowFirstColumn="0" w:firstRowLastColumn="0" w:lastRowFirstColumn="0" w:lastRowLastColumn="0"/>
              <w:rPr>
                <w:szCs w:val="24"/>
              </w:rPr>
            </w:pPr>
            <w:r w:rsidRPr="00E34EBE">
              <w:rPr>
                <w:sz w:val="20"/>
                <w:szCs w:val="24"/>
              </w:rPr>
              <w:t>Numéro de ligne de produit du lot</w:t>
            </w:r>
          </w:p>
        </w:tc>
      </w:tr>
      <w:tr w:rsidR="002B62AC" w:rsidRPr="00B23126" w14:paraId="3B27B8A1" w14:textId="77777777" w:rsidTr="00112459">
        <w:tc>
          <w:tcPr>
            <w:cnfStyle w:val="001000000000" w:firstRow="0" w:lastRow="0" w:firstColumn="1" w:lastColumn="0" w:oddVBand="0" w:evenVBand="0" w:oddHBand="0" w:evenHBand="0" w:firstRowFirstColumn="0" w:firstRowLastColumn="0" w:lastRowFirstColumn="0" w:lastRowLastColumn="0"/>
            <w:tcW w:w="817" w:type="dxa"/>
          </w:tcPr>
          <w:p w14:paraId="5E9E36CE" w14:textId="77777777" w:rsidR="002B62AC" w:rsidRPr="000F62DC" w:rsidRDefault="002B62AC" w:rsidP="00112459">
            <w:pPr>
              <w:spacing w:after="0" w:line="360" w:lineRule="auto"/>
              <w:rPr>
                <w:color w:val="000000" w:themeColor="text1"/>
              </w:rPr>
            </w:pPr>
            <w:r w:rsidRPr="000F62DC">
              <w:rPr>
                <w:color w:val="000000" w:themeColor="text1"/>
              </w:rPr>
              <w:t>1</w:t>
            </w:r>
          </w:p>
        </w:tc>
        <w:tc>
          <w:tcPr>
            <w:tcW w:w="7655" w:type="dxa"/>
          </w:tcPr>
          <w:p w14:paraId="76A95805" w14:textId="77777777" w:rsidR="002B62AC" w:rsidRPr="000F62DC" w:rsidRDefault="002B62AC" w:rsidP="00112459">
            <w:pPr>
              <w:spacing w:after="0" w:line="276" w:lineRule="auto"/>
              <w:jc w:val="left"/>
              <w:cnfStyle w:val="000000000000" w:firstRow="0" w:lastRow="0" w:firstColumn="0" w:lastColumn="0" w:oddVBand="0" w:evenVBand="0" w:oddHBand="0" w:evenHBand="0" w:firstRowFirstColumn="0" w:firstRowLastColumn="0" w:lastRowFirstColumn="0" w:lastRowLastColumn="0"/>
              <w:rPr>
                <w:rFonts w:ascii="Cambria" w:hAnsi="Cambria" w:cs="Arial"/>
              </w:rPr>
            </w:pPr>
            <w:r w:rsidRPr="000F62DC">
              <w:rPr>
                <w:rFonts w:ascii="Cambria" w:hAnsi="Cambria" w:cs="Arial"/>
              </w:rPr>
              <w:t>Un matelas mousse viscoélastique avec housse jersey enduit polyuréthane, sérigraphiée</w:t>
            </w:r>
          </w:p>
        </w:tc>
        <w:tc>
          <w:tcPr>
            <w:tcW w:w="1842" w:type="dxa"/>
          </w:tcPr>
          <w:p w14:paraId="59A2BA31" w14:textId="77777777" w:rsidR="002B62AC" w:rsidRPr="000F71CC" w:rsidRDefault="002B62AC" w:rsidP="00112459">
            <w:pPr>
              <w:tabs>
                <w:tab w:val="left" w:pos="1701"/>
                <w:tab w:val="left" w:pos="6237"/>
              </w:tabs>
              <w:spacing w:after="0" w:line="276" w:lineRule="auto"/>
              <w:cnfStyle w:val="000000000000" w:firstRow="0" w:lastRow="0" w:firstColumn="0" w:lastColumn="0" w:oddVBand="0" w:evenVBand="0" w:oddHBand="0" w:evenHBand="0" w:firstRowFirstColumn="0" w:firstRowLastColumn="0" w:lastRowFirstColumn="0" w:lastRowLastColumn="0"/>
              <w:rPr>
                <w:b/>
                <w:bCs/>
                <w:color w:val="000000" w:themeColor="text1"/>
                <w:spacing w:val="5"/>
              </w:rPr>
            </w:pPr>
            <w:r w:rsidRPr="000F62DC">
              <w:rPr>
                <w:b/>
                <w:bCs/>
                <w:color w:val="000000" w:themeColor="text1"/>
                <w:spacing w:val="5"/>
              </w:rPr>
              <w:t>1</w:t>
            </w:r>
          </w:p>
          <w:p w14:paraId="52CDC5BD" w14:textId="77777777" w:rsidR="002B62AC" w:rsidRPr="000F71CC" w:rsidRDefault="002B62AC" w:rsidP="000F62DC">
            <w:pPr>
              <w:tabs>
                <w:tab w:val="left" w:pos="1701"/>
                <w:tab w:val="left" w:pos="6237"/>
              </w:tabs>
              <w:spacing w:after="0" w:line="276" w:lineRule="auto"/>
              <w:jc w:val="left"/>
              <w:cnfStyle w:val="000000000000" w:firstRow="0" w:lastRow="0" w:firstColumn="0" w:lastColumn="0" w:oddVBand="0" w:evenVBand="0" w:oddHBand="0" w:evenHBand="0" w:firstRowFirstColumn="0" w:firstRowLastColumn="0" w:lastRowFirstColumn="0" w:lastRowLastColumn="0"/>
              <w:rPr>
                <w:b/>
                <w:bCs/>
                <w:color w:val="000000" w:themeColor="text1"/>
                <w:spacing w:val="5"/>
              </w:rPr>
            </w:pPr>
          </w:p>
        </w:tc>
      </w:tr>
      <w:tr w:rsidR="002B62AC" w:rsidRPr="00B23126" w14:paraId="2A2DD537" w14:textId="77777777" w:rsidTr="00112459">
        <w:tc>
          <w:tcPr>
            <w:cnfStyle w:val="001000000000" w:firstRow="0" w:lastRow="0" w:firstColumn="1" w:lastColumn="0" w:oddVBand="0" w:evenVBand="0" w:oddHBand="0" w:evenHBand="0" w:firstRowFirstColumn="0" w:firstRowLastColumn="0" w:lastRowFirstColumn="0" w:lastRowLastColumn="0"/>
            <w:tcW w:w="817" w:type="dxa"/>
          </w:tcPr>
          <w:p w14:paraId="7DE2D193" w14:textId="77777777" w:rsidR="002B62AC" w:rsidRPr="000F62DC" w:rsidRDefault="002B62AC" w:rsidP="00112459">
            <w:pPr>
              <w:tabs>
                <w:tab w:val="left" w:pos="1701"/>
                <w:tab w:val="left" w:pos="6237"/>
              </w:tabs>
              <w:spacing w:after="0" w:line="360" w:lineRule="auto"/>
              <w:rPr>
                <w:bCs/>
                <w:color w:val="000000" w:themeColor="text1"/>
                <w:spacing w:val="5"/>
              </w:rPr>
            </w:pPr>
            <w:r w:rsidRPr="000F62DC">
              <w:rPr>
                <w:bCs/>
                <w:color w:val="000000" w:themeColor="text1"/>
                <w:spacing w:val="5"/>
              </w:rPr>
              <w:t>2</w:t>
            </w:r>
          </w:p>
        </w:tc>
        <w:tc>
          <w:tcPr>
            <w:tcW w:w="7655" w:type="dxa"/>
          </w:tcPr>
          <w:p w14:paraId="018EF37C" w14:textId="77777777" w:rsidR="002B62AC" w:rsidRPr="000F62DC" w:rsidRDefault="002B62AC" w:rsidP="00112459">
            <w:pPr>
              <w:spacing w:after="0" w:line="276" w:lineRule="auto"/>
              <w:jc w:val="left"/>
              <w:cnfStyle w:val="000000000000" w:firstRow="0" w:lastRow="0" w:firstColumn="0" w:lastColumn="0" w:oddVBand="0" w:evenVBand="0" w:oddHBand="0" w:evenHBand="0" w:firstRowFirstColumn="0" w:firstRowLastColumn="0" w:lastRowFirstColumn="0" w:lastRowLastColumn="0"/>
              <w:rPr>
                <w:rFonts w:cs="Arial"/>
                <w:bCs/>
              </w:rPr>
            </w:pPr>
            <w:r w:rsidRPr="000F62DC">
              <w:rPr>
                <w:rFonts w:ascii="Cambria" w:hAnsi="Cambria" w:cs="Arial"/>
              </w:rPr>
              <w:t>Un matelas mousse avec housse</w:t>
            </w:r>
          </w:p>
        </w:tc>
        <w:tc>
          <w:tcPr>
            <w:tcW w:w="1842" w:type="dxa"/>
          </w:tcPr>
          <w:p w14:paraId="641F91EB" w14:textId="77777777" w:rsidR="002B62AC" w:rsidRPr="000F71CC" w:rsidRDefault="002B62AC" w:rsidP="00112459">
            <w:pPr>
              <w:tabs>
                <w:tab w:val="left" w:pos="1701"/>
                <w:tab w:val="left" w:pos="6237"/>
              </w:tabs>
              <w:spacing w:after="0" w:line="276" w:lineRule="auto"/>
              <w:cnfStyle w:val="000000000000" w:firstRow="0" w:lastRow="0" w:firstColumn="0" w:lastColumn="0" w:oddVBand="0" w:evenVBand="0" w:oddHBand="0" w:evenHBand="0" w:firstRowFirstColumn="0" w:firstRowLastColumn="0" w:lastRowFirstColumn="0" w:lastRowLastColumn="0"/>
              <w:rPr>
                <w:b/>
                <w:bCs/>
                <w:color w:val="000000" w:themeColor="text1"/>
                <w:spacing w:val="5"/>
              </w:rPr>
            </w:pPr>
            <w:r w:rsidRPr="000F62DC">
              <w:rPr>
                <w:b/>
                <w:bCs/>
                <w:color w:val="000000" w:themeColor="text1"/>
                <w:spacing w:val="5"/>
              </w:rPr>
              <w:t>1</w:t>
            </w:r>
          </w:p>
        </w:tc>
      </w:tr>
      <w:tr w:rsidR="002B62AC" w:rsidRPr="00B23126" w14:paraId="4196A8DC" w14:textId="77777777" w:rsidTr="00112459">
        <w:tc>
          <w:tcPr>
            <w:cnfStyle w:val="001000000000" w:firstRow="0" w:lastRow="0" w:firstColumn="1" w:lastColumn="0" w:oddVBand="0" w:evenVBand="0" w:oddHBand="0" w:evenHBand="0" w:firstRowFirstColumn="0" w:firstRowLastColumn="0" w:lastRowFirstColumn="0" w:lastRowLastColumn="0"/>
            <w:tcW w:w="817" w:type="dxa"/>
          </w:tcPr>
          <w:p w14:paraId="3B59730D" w14:textId="77777777" w:rsidR="002B62AC" w:rsidRPr="000F71CC" w:rsidRDefault="002B62AC" w:rsidP="00112459">
            <w:pPr>
              <w:spacing w:after="0" w:line="360" w:lineRule="auto"/>
              <w:rPr>
                <w:color w:val="000000" w:themeColor="text1"/>
              </w:rPr>
            </w:pPr>
            <w:r w:rsidRPr="000F71CC">
              <w:rPr>
                <w:color w:val="000000" w:themeColor="text1"/>
              </w:rPr>
              <w:t>3</w:t>
            </w:r>
          </w:p>
        </w:tc>
        <w:tc>
          <w:tcPr>
            <w:tcW w:w="7655" w:type="dxa"/>
          </w:tcPr>
          <w:p w14:paraId="719F8BEB" w14:textId="77777777" w:rsidR="002B62AC" w:rsidRPr="0026434A" w:rsidRDefault="002B62AC" w:rsidP="00112459">
            <w:pPr>
              <w:spacing w:after="0" w:line="276" w:lineRule="auto"/>
              <w:jc w:val="left"/>
              <w:cnfStyle w:val="000000000000" w:firstRow="0" w:lastRow="0" w:firstColumn="0" w:lastColumn="0" w:oddVBand="0" w:evenVBand="0" w:oddHBand="0" w:evenHBand="0" w:firstRowFirstColumn="0" w:firstRowLastColumn="0" w:lastRowFirstColumn="0" w:lastRowLastColumn="0"/>
            </w:pPr>
            <w:r w:rsidRPr="0026434A">
              <w:t>Une botte de décharge avec housse ;</w:t>
            </w:r>
          </w:p>
          <w:p w14:paraId="10C79A2E" w14:textId="77777777" w:rsidR="002B62AC" w:rsidRPr="0026434A" w:rsidRDefault="002B62AC" w:rsidP="00112459">
            <w:pPr>
              <w:spacing w:after="0" w:line="276" w:lineRule="auto"/>
              <w:jc w:val="left"/>
              <w:cnfStyle w:val="000000000000" w:firstRow="0" w:lastRow="0" w:firstColumn="0" w:lastColumn="0" w:oddVBand="0" w:evenVBand="0" w:oddHBand="0" w:evenHBand="0" w:firstRowFirstColumn="0" w:firstRowLastColumn="0" w:lastRowFirstColumn="0" w:lastRowLastColumn="0"/>
            </w:pPr>
            <w:r w:rsidRPr="0026434A">
              <w:t>Une cale de décubitus avec housse ;</w:t>
            </w:r>
          </w:p>
          <w:p w14:paraId="54728816" w14:textId="77777777" w:rsidR="002B62AC" w:rsidRPr="0026434A" w:rsidRDefault="002B62AC" w:rsidP="00112459">
            <w:pPr>
              <w:spacing w:after="0" w:line="276" w:lineRule="auto"/>
              <w:jc w:val="left"/>
              <w:cnfStyle w:val="000000000000" w:firstRow="0" w:lastRow="0" w:firstColumn="0" w:lastColumn="0" w:oddVBand="0" w:evenVBand="0" w:oddHBand="0" w:evenHBand="0" w:firstRowFirstColumn="0" w:firstRowLastColumn="0" w:lastRowFirstColumn="0" w:lastRowLastColumn="0"/>
            </w:pPr>
            <w:r w:rsidRPr="0026434A">
              <w:t>Un plot d’abduction avec housse ;</w:t>
            </w:r>
          </w:p>
          <w:p w14:paraId="48DBA8BB" w14:textId="77777777" w:rsidR="002B62AC" w:rsidRPr="00F0173C" w:rsidRDefault="002B62AC" w:rsidP="00112459">
            <w:pPr>
              <w:spacing w:after="0" w:line="276" w:lineRule="auto"/>
              <w:jc w:val="left"/>
              <w:cnfStyle w:val="000000000000" w:firstRow="0" w:lastRow="0" w:firstColumn="0" w:lastColumn="0" w:oddVBand="0" w:evenVBand="0" w:oddHBand="0" w:evenHBand="0" w:firstRowFirstColumn="0" w:firstRowLastColumn="0" w:lastRowFirstColumn="0" w:lastRowLastColumn="0"/>
              <w:rPr>
                <w:highlight w:val="yellow"/>
              </w:rPr>
            </w:pPr>
            <w:r w:rsidRPr="0026434A">
              <w:t>Un fond de lit avec décharge talonnière avec  housse.</w:t>
            </w:r>
          </w:p>
        </w:tc>
        <w:tc>
          <w:tcPr>
            <w:tcW w:w="1842" w:type="dxa"/>
          </w:tcPr>
          <w:p w14:paraId="2DE4E7A0" w14:textId="77777777" w:rsidR="002B62AC" w:rsidRPr="000F71CC" w:rsidRDefault="002B62AC" w:rsidP="00112459">
            <w:pPr>
              <w:tabs>
                <w:tab w:val="left" w:pos="1701"/>
                <w:tab w:val="left" w:pos="6237"/>
              </w:tabs>
              <w:spacing w:after="0" w:line="276" w:lineRule="auto"/>
              <w:cnfStyle w:val="000000000000" w:firstRow="0" w:lastRow="0" w:firstColumn="0" w:lastColumn="0" w:oddVBand="0" w:evenVBand="0" w:oddHBand="0" w:evenHBand="0" w:firstRowFirstColumn="0" w:firstRowLastColumn="0" w:lastRowFirstColumn="0" w:lastRowLastColumn="0"/>
              <w:rPr>
                <w:b/>
                <w:bCs/>
                <w:color w:val="000000" w:themeColor="text1"/>
                <w:spacing w:val="5"/>
              </w:rPr>
            </w:pPr>
            <w:r w:rsidRPr="000F71CC">
              <w:rPr>
                <w:b/>
                <w:bCs/>
                <w:color w:val="000000" w:themeColor="text1"/>
                <w:spacing w:val="5"/>
              </w:rPr>
              <w:t>1                                  2                                                                                                             3                                                           4</w:t>
            </w:r>
          </w:p>
        </w:tc>
      </w:tr>
      <w:tr w:rsidR="002B62AC" w:rsidRPr="00B23126" w14:paraId="4BABCC5A" w14:textId="77777777" w:rsidTr="00112459">
        <w:tc>
          <w:tcPr>
            <w:cnfStyle w:val="001000000000" w:firstRow="0" w:lastRow="0" w:firstColumn="1" w:lastColumn="0" w:oddVBand="0" w:evenVBand="0" w:oddHBand="0" w:evenHBand="0" w:firstRowFirstColumn="0" w:firstRowLastColumn="0" w:lastRowFirstColumn="0" w:lastRowLastColumn="0"/>
            <w:tcW w:w="817" w:type="dxa"/>
          </w:tcPr>
          <w:p w14:paraId="4BD8E18E" w14:textId="77777777" w:rsidR="002B62AC" w:rsidRPr="0026434A" w:rsidRDefault="002B62AC" w:rsidP="00112459">
            <w:pPr>
              <w:spacing w:after="0" w:line="360" w:lineRule="auto"/>
              <w:rPr>
                <w:color w:val="000000" w:themeColor="text1"/>
              </w:rPr>
            </w:pPr>
            <w:r w:rsidRPr="0026434A">
              <w:rPr>
                <w:color w:val="000000" w:themeColor="text1"/>
              </w:rPr>
              <w:t>4</w:t>
            </w:r>
          </w:p>
        </w:tc>
        <w:tc>
          <w:tcPr>
            <w:tcW w:w="7655" w:type="dxa"/>
          </w:tcPr>
          <w:p w14:paraId="5A51D20F" w14:textId="77777777" w:rsidR="002B62AC" w:rsidRPr="0026434A" w:rsidRDefault="002B62AC" w:rsidP="00112459">
            <w:pPr>
              <w:spacing w:after="0" w:line="276" w:lineRule="auto"/>
              <w:jc w:val="left"/>
              <w:cnfStyle w:val="000000000000" w:firstRow="0" w:lastRow="0" w:firstColumn="0" w:lastColumn="0" w:oddVBand="0" w:evenVBand="0" w:oddHBand="0" w:evenHBand="0" w:firstRowFirstColumn="0" w:firstRowLastColumn="0" w:lastRowFirstColumn="0" w:lastRowLastColumn="0"/>
            </w:pPr>
            <w:r w:rsidRPr="0026434A">
              <w:t>Un coussin de positionnement universel avec housse, microbilles</w:t>
            </w:r>
          </w:p>
          <w:p w14:paraId="0FF4829D" w14:textId="77777777" w:rsidR="002B62AC" w:rsidRPr="0026434A" w:rsidRDefault="002B62AC" w:rsidP="00112459">
            <w:pPr>
              <w:spacing w:after="0" w:line="276" w:lineRule="auto"/>
              <w:jc w:val="left"/>
              <w:cnfStyle w:val="000000000000" w:firstRow="0" w:lastRow="0" w:firstColumn="0" w:lastColumn="0" w:oddVBand="0" w:evenVBand="0" w:oddHBand="0" w:evenHBand="0" w:firstRowFirstColumn="0" w:firstRowLastColumn="0" w:lastRowFirstColumn="0" w:lastRowLastColumn="0"/>
            </w:pPr>
            <w:r w:rsidRPr="0026434A">
              <w:t>Un coussin de positionnement latéral 30° avec housse, microbilles</w:t>
            </w:r>
          </w:p>
          <w:p w14:paraId="3243697F" w14:textId="77777777" w:rsidR="002B62AC" w:rsidRPr="0026434A" w:rsidRDefault="002B62AC" w:rsidP="00112459">
            <w:pPr>
              <w:spacing w:after="0" w:line="276" w:lineRule="auto"/>
              <w:jc w:val="left"/>
              <w:cnfStyle w:val="000000000000" w:firstRow="0" w:lastRow="0" w:firstColumn="0" w:lastColumn="0" w:oddVBand="0" w:evenVBand="0" w:oddHBand="0" w:evenHBand="0" w:firstRowFirstColumn="0" w:firstRowLastColumn="0" w:lastRowFirstColumn="0" w:lastRowLastColumn="0"/>
            </w:pPr>
            <w:r w:rsidRPr="0026434A">
              <w:t>Un coussin de positionnement universel avec housse, microfibres</w:t>
            </w:r>
          </w:p>
          <w:p w14:paraId="5F330A45" w14:textId="77777777" w:rsidR="002B62AC" w:rsidRPr="0026434A" w:rsidRDefault="002B62AC" w:rsidP="00112459">
            <w:pPr>
              <w:spacing w:after="0" w:line="276" w:lineRule="auto"/>
              <w:jc w:val="left"/>
              <w:cnfStyle w:val="000000000000" w:firstRow="0" w:lastRow="0" w:firstColumn="0" w:lastColumn="0" w:oddVBand="0" w:evenVBand="0" w:oddHBand="0" w:evenHBand="0" w:firstRowFirstColumn="0" w:firstRowLastColumn="0" w:lastRowFirstColumn="0" w:lastRowLastColumn="0"/>
            </w:pPr>
            <w:r w:rsidRPr="0026434A">
              <w:t>Un coussin de positionnement latéral 30° avec housse, microfibres</w:t>
            </w:r>
          </w:p>
        </w:tc>
        <w:tc>
          <w:tcPr>
            <w:tcW w:w="1842" w:type="dxa"/>
          </w:tcPr>
          <w:p w14:paraId="441DF0CD" w14:textId="77777777" w:rsidR="002B62AC" w:rsidRPr="000F71CC" w:rsidRDefault="002B62AC" w:rsidP="00112459">
            <w:pPr>
              <w:tabs>
                <w:tab w:val="left" w:pos="1701"/>
                <w:tab w:val="left" w:pos="6237"/>
              </w:tabs>
              <w:spacing w:after="0" w:line="276" w:lineRule="auto"/>
              <w:cnfStyle w:val="000000000000" w:firstRow="0" w:lastRow="0" w:firstColumn="0" w:lastColumn="0" w:oddVBand="0" w:evenVBand="0" w:oddHBand="0" w:evenHBand="0" w:firstRowFirstColumn="0" w:firstRowLastColumn="0" w:lastRowFirstColumn="0" w:lastRowLastColumn="0"/>
              <w:rPr>
                <w:b/>
                <w:bCs/>
                <w:color w:val="000000" w:themeColor="text1"/>
                <w:spacing w:val="5"/>
              </w:rPr>
            </w:pPr>
            <w:r w:rsidRPr="000F71CC">
              <w:rPr>
                <w:b/>
                <w:bCs/>
                <w:color w:val="000000" w:themeColor="text1"/>
                <w:spacing w:val="5"/>
              </w:rPr>
              <w:t xml:space="preserve">1                                  </w:t>
            </w:r>
            <w:r>
              <w:rPr>
                <w:b/>
                <w:bCs/>
                <w:color w:val="000000" w:themeColor="text1"/>
                <w:spacing w:val="5"/>
              </w:rPr>
              <w:t>4</w:t>
            </w:r>
            <w:r w:rsidRPr="000F71CC">
              <w:rPr>
                <w:b/>
                <w:bCs/>
                <w:color w:val="000000" w:themeColor="text1"/>
                <w:spacing w:val="5"/>
              </w:rPr>
              <w:t xml:space="preserve">                                                                                                             </w:t>
            </w:r>
            <w:r>
              <w:rPr>
                <w:b/>
                <w:bCs/>
                <w:color w:val="000000" w:themeColor="text1"/>
                <w:spacing w:val="5"/>
              </w:rPr>
              <w:t>6</w:t>
            </w:r>
            <w:r w:rsidRPr="000F71CC">
              <w:rPr>
                <w:b/>
                <w:bCs/>
                <w:color w:val="000000" w:themeColor="text1"/>
                <w:spacing w:val="5"/>
              </w:rPr>
              <w:t xml:space="preserve">                                                           </w:t>
            </w:r>
            <w:r>
              <w:rPr>
                <w:b/>
                <w:bCs/>
                <w:color w:val="000000" w:themeColor="text1"/>
                <w:spacing w:val="5"/>
              </w:rPr>
              <w:t>9</w:t>
            </w:r>
          </w:p>
        </w:tc>
      </w:tr>
      <w:tr w:rsidR="002B62AC" w:rsidRPr="00B23126" w14:paraId="6CECDD74" w14:textId="77777777" w:rsidTr="00112459">
        <w:tc>
          <w:tcPr>
            <w:cnfStyle w:val="001000000000" w:firstRow="0" w:lastRow="0" w:firstColumn="1" w:lastColumn="0" w:oddVBand="0" w:evenVBand="0" w:oddHBand="0" w:evenHBand="0" w:firstRowFirstColumn="0" w:firstRowLastColumn="0" w:lastRowFirstColumn="0" w:lastRowLastColumn="0"/>
            <w:tcW w:w="817" w:type="dxa"/>
          </w:tcPr>
          <w:p w14:paraId="18CB7768" w14:textId="77777777" w:rsidR="002B62AC" w:rsidRPr="0026434A" w:rsidRDefault="002B62AC" w:rsidP="00112459">
            <w:pPr>
              <w:spacing w:after="0" w:line="360" w:lineRule="auto"/>
              <w:rPr>
                <w:color w:val="000000" w:themeColor="text1"/>
              </w:rPr>
            </w:pPr>
            <w:r w:rsidRPr="0026434A">
              <w:rPr>
                <w:color w:val="000000" w:themeColor="text1"/>
              </w:rPr>
              <w:t>5</w:t>
            </w:r>
          </w:p>
        </w:tc>
        <w:tc>
          <w:tcPr>
            <w:tcW w:w="7655" w:type="dxa"/>
          </w:tcPr>
          <w:p w14:paraId="50B09B09" w14:textId="77777777" w:rsidR="002B62AC" w:rsidRPr="0026434A" w:rsidRDefault="002B62AC" w:rsidP="00112459">
            <w:pPr>
              <w:spacing w:after="0" w:line="276" w:lineRule="auto"/>
              <w:jc w:val="left"/>
              <w:cnfStyle w:val="000000000000" w:firstRow="0" w:lastRow="0" w:firstColumn="0" w:lastColumn="0" w:oddVBand="0" w:evenVBand="0" w:oddHBand="0" w:evenHBand="0" w:firstRowFirstColumn="0" w:firstRowLastColumn="0" w:lastRowFirstColumn="0" w:lastRowLastColumn="0"/>
            </w:pPr>
            <w:r w:rsidRPr="0026434A">
              <w:rPr>
                <w:rFonts w:ascii="Cambria" w:hAnsi="Cambria" w:cs="Arial"/>
              </w:rPr>
              <w:t>Un matelas mousse avec housse et pompe</w:t>
            </w:r>
          </w:p>
        </w:tc>
        <w:tc>
          <w:tcPr>
            <w:tcW w:w="1842" w:type="dxa"/>
          </w:tcPr>
          <w:p w14:paraId="22388256" w14:textId="77777777" w:rsidR="002B62AC" w:rsidRPr="000F71CC" w:rsidRDefault="002B62AC" w:rsidP="00112459">
            <w:pPr>
              <w:tabs>
                <w:tab w:val="left" w:pos="1701"/>
                <w:tab w:val="left" w:pos="6237"/>
              </w:tabs>
              <w:spacing w:after="0" w:line="276" w:lineRule="auto"/>
              <w:cnfStyle w:val="000000000000" w:firstRow="0" w:lastRow="0" w:firstColumn="0" w:lastColumn="0" w:oddVBand="0" w:evenVBand="0" w:oddHBand="0" w:evenHBand="0" w:firstRowFirstColumn="0" w:firstRowLastColumn="0" w:lastRowFirstColumn="0" w:lastRowLastColumn="0"/>
              <w:rPr>
                <w:b/>
                <w:bCs/>
                <w:color w:val="000000" w:themeColor="text1"/>
                <w:spacing w:val="5"/>
              </w:rPr>
            </w:pPr>
            <w:r w:rsidRPr="0026434A">
              <w:rPr>
                <w:b/>
                <w:bCs/>
                <w:color w:val="000000" w:themeColor="text1"/>
                <w:spacing w:val="5"/>
              </w:rPr>
              <w:t>1 &amp; 2</w:t>
            </w:r>
          </w:p>
        </w:tc>
      </w:tr>
      <w:tr w:rsidR="002B62AC" w:rsidRPr="00B23126" w14:paraId="6F73C1A5" w14:textId="77777777" w:rsidTr="00112459">
        <w:tc>
          <w:tcPr>
            <w:cnfStyle w:val="001000000000" w:firstRow="0" w:lastRow="0" w:firstColumn="1" w:lastColumn="0" w:oddVBand="0" w:evenVBand="0" w:oddHBand="0" w:evenHBand="0" w:firstRowFirstColumn="0" w:firstRowLastColumn="0" w:lastRowFirstColumn="0" w:lastRowLastColumn="0"/>
            <w:tcW w:w="817" w:type="dxa"/>
          </w:tcPr>
          <w:p w14:paraId="55F89E87" w14:textId="77777777" w:rsidR="002B62AC" w:rsidRPr="0026434A" w:rsidRDefault="002B62AC" w:rsidP="00112459">
            <w:pPr>
              <w:spacing w:after="0" w:line="360" w:lineRule="auto"/>
              <w:rPr>
                <w:color w:val="000000" w:themeColor="text1"/>
              </w:rPr>
            </w:pPr>
            <w:r w:rsidRPr="0026434A">
              <w:rPr>
                <w:color w:val="000000" w:themeColor="text1"/>
              </w:rPr>
              <w:t>6</w:t>
            </w:r>
          </w:p>
        </w:tc>
        <w:tc>
          <w:tcPr>
            <w:tcW w:w="7655" w:type="dxa"/>
          </w:tcPr>
          <w:p w14:paraId="3DE696C1" w14:textId="77777777" w:rsidR="002B62AC" w:rsidRPr="0026434A" w:rsidRDefault="002B62AC" w:rsidP="00112459">
            <w:pPr>
              <w:spacing w:after="0" w:line="276" w:lineRule="auto"/>
              <w:jc w:val="left"/>
              <w:cnfStyle w:val="000000000000" w:firstRow="0" w:lastRow="0" w:firstColumn="0" w:lastColumn="0" w:oddVBand="0" w:evenVBand="0" w:oddHBand="0" w:evenHBand="0" w:firstRowFirstColumn="0" w:firstRowLastColumn="0" w:lastRowFirstColumn="0" w:lastRowLastColumn="0"/>
              <w:rPr>
                <w:rFonts w:cs="Arial"/>
                <w:bCs/>
              </w:rPr>
            </w:pPr>
            <w:r w:rsidRPr="0026434A">
              <w:rPr>
                <w:rFonts w:cs="Arial"/>
              </w:rPr>
              <w:t>Un matelas à air motorisé, pression alternée, basse pression continue, régulation automatique de pression, housse, avec compresseur</w:t>
            </w:r>
          </w:p>
        </w:tc>
        <w:tc>
          <w:tcPr>
            <w:tcW w:w="1842" w:type="dxa"/>
          </w:tcPr>
          <w:p w14:paraId="523251AA" w14:textId="77777777" w:rsidR="002B62AC" w:rsidRPr="00E34EBE" w:rsidRDefault="002B62AC" w:rsidP="00112459">
            <w:pPr>
              <w:tabs>
                <w:tab w:val="left" w:pos="1701"/>
                <w:tab w:val="left" w:pos="6237"/>
              </w:tabs>
              <w:spacing w:after="0" w:line="276" w:lineRule="auto"/>
              <w:cnfStyle w:val="000000000000" w:firstRow="0" w:lastRow="0" w:firstColumn="0" w:lastColumn="0" w:oddVBand="0" w:evenVBand="0" w:oddHBand="0" w:evenHBand="0" w:firstRowFirstColumn="0" w:firstRowLastColumn="0" w:lastRowFirstColumn="0" w:lastRowLastColumn="0"/>
              <w:rPr>
                <w:b/>
                <w:bCs/>
                <w:color w:val="000000" w:themeColor="text1"/>
                <w:spacing w:val="5"/>
              </w:rPr>
            </w:pPr>
            <w:r w:rsidRPr="0026434A">
              <w:rPr>
                <w:b/>
                <w:bCs/>
                <w:color w:val="000000" w:themeColor="text1"/>
                <w:spacing w:val="5"/>
              </w:rPr>
              <w:t>1</w:t>
            </w:r>
          </w:p>
        </w:tc>
      </w:tr>
      <w:tr w:rsidR="002B62AC" w:rsidRPr="00B23126" w14:paraId="438B4757" w14:textId="77777777" w:rsidTr="00112459">
        <w:tc>
          <w:tcPr>
            <w:cnfStyle w:val="001000000000" w:firstRow="0" w:lastRow="0" w:firstColumn="1" w:lastColumn="0" w:oddVBand="0" w:evenVBand="0" w:oddHBand="0" w:evenHBand="0" w:firstRowFirstColumn="0" w:firstRowLastColumn="0" w:lastRowFirstColumn="0" w:lastRowLastColumn="0"/>
            <w:tcW w:w="817" w:type="dxa"/>
          </w:tcPr>
          <w:p w14:paraId="46D8BD71" w14:textId="77777777" w:rsidR="002B62AC" w:rsidRPr="0026434A" w:rsidRDefault="002B62AC" w:rsidP="00112459">
            <w:pPr>
              <w:spacing w:after="0" w:line="360" w:lineRule="auto"/>
              <w:rPr>
                <w:color w:val="000000" w:themeColor="text1"/>
              </w:rPr>
            </w:pPr>
            <w:r w:rsidRPr="0026434A">
              <w:rPr>
                <w:color w:val="000000" w:themeColor="text1"/>
              </w:rPr>
              <w:t>7</w:t>
            </w:r>
          </w:p>
        </w:tc>
        <w:tc>
          <w:tcPr>
            <w:tcW w:w="7655" w:type="dxa"/>
          </w:tcPr>
          <w:p w14:paraId="03E8847A" w14:textId="77777777" w:rsidR="002B62AC" w:rsidRPr="0026434A" w:rsidRDefault="002B62AC" w:rsidP="00112459">
            <w:pPr>
              <w:spacing w:after="0" w:line="276" w:lineRule="auto"/>
              <w:jc w:val="left"/>
              <w:cnfStyle w:val="000000000000" w:firstRow="0" w:lastRow="0" w:firstColumn="0" w:lastColumn="0" w:oddVBand="0" w:evenVBand="0" w:oddHBand="0" w:evenHBand="0" w:firstRowFirstColumn="0" w:firstRowLastColumn="0" w:lastRowFirstColumn="0" w:lastRowLastColumn="0"/>
              <w:rPr>
                <w:rFonts w:cs="Arial"/>
              </w:rPr>
            </w:pPr>
            <w:r w:rsidRPr="0026434A">
              <w:rPr>
                <w:rFonts w:cs="Arial"/>
              </w:rPr>
              <w:t>Un matelas à air motorisé pour lit junior, avec compresseur</w:t>
            </w:r>
          </w:p>
          <w:p w14:paraId="0A2EE96E" w14:textId="77777777" w:rsidR="002B62AC" w:rsidRPr="0026434A" w:rsidRDefault="002B62AC" w:rsidP="00112459">
            <w:pPr>
              <w:spacing w:after="0" w:line="276" w:lineRule="auto"/>
              <w:jc w:val="left"/>
              <w:cnfStyle w:val="000000000000" w:firstRow="0" w:lastRow="0" w:firstColumn="0" w:lastColumn="0" w:oddVBand="0" w:evenVBand="0" w:oddHBand="0" w:evenHBand="0" w:firstRowFirstColumn="0" w:firstRowLastColumn="0" w:lastRowFirstColumn="0" w:lastRowLastColumn="0"/>
              <w:rPr>
                <w:rFonts w:cs="Arial"/>
                <w:bCs/>
              </w:rPr>
            </w:pPr>
            <w:r w:rsidRPr="0026434A">
              <w:rPr>
                <w:rFonts w:cs="Arial"/>
              </w:rPr>
              <w:t>Un matelas pédiatrique pour berceau , avec compresseur</w:t>
            </w:r>
          </w:p>
        </w:tc>
        <w:tc>
          <w:tcPr>
            <w:tcW w:w="1842" w:type="dxa"/>
          </w:tcPr>
          <w:p w14:paraId="44BDE1C6" w14:textId="77777777" w:rsidR="002B62AC" w:rsidRPr="00E34EBE" w:rsidRDefault="002B62AC" w:rsidP="00112459">
            <w:pPr>
              <w:tabs>
                <w:tab w:val="left" w:pos="1701"/>
                <w:tab w:val="left" w:pos="6237"/>
              </w:tabs>
              <w:spacing w:after="0" w:line="276" w:lineRule="auto"/>
              <w:cnfStyle w:val="000000000000" w:firstRow="0" w:lastRow="0" w:firstColumn="0" w:lastColumn="0" w:oddVBand="0" w:evenVBand="0" w:oddHBand="0" w:evenHBand="0" w:firstRowFirstColumn="0" w:firstRowLastColumn="0" w:lastRowFirstColumn="0" w:lastRowLastColumn="0"/>
              <w:rPr>
                <w:b/>
                <w:bCs/>
                <w:color w:val="000000" w:themeColor="text1"/>
                <w:spacing w:val="5"/>
              </w:rPr>
            </w:pPr>
            <w:r w:rsidRPr="0026434A">
              <w:rPr>
                <w:b/>
                <w:bCs/>
                <w:color w:val="000000" w:themeColor="text1"/>
                <w:spacing w:val="5"/>
              </w:rPr>
              <w:t>1                                    3</w:t>
            </w:r>
          </w:p>
        </w:tc>
      </w:tr>
      <w:tr w:rsidR="002B62AC" w:rsidRPr="00B23126" w14:paraId="1456660B" w14:textId="77777777" w:rsidTr="00112459">
        <w:tc>
          <w:tcPr>
            <w:cnfStyle w:val="001000000000" w:firstRow="0" w:lastRow="0" w:firstColumn="1" w:lastColumn="0" w:oddVBand="0" w:evenVBand="0" w:oddHBand="0" w:evenHBand="0" w:firstRowFirstColumn="0" w:firstRowLastColumn="0" w:lastRowFirstColumn="0" w:lastRowLastColumn="0"/>
            <w:tcW w:w="817" w:type="dxa"/>
          </w:tcPr>
          <w:p w14:paraId="513CA959" w14:textId="77777777" w:rsidR="002B62AC" w:rsidRPr="000323BA" w:rsidRDefault="002B62AC" w:rsidP="00112459">
            <w:pPr>
              <w:spacing w:after="0" w:line="360" w:lineRule="auto"/>
              <w:rPr>
                <w:color w:val="000000" w:themeColor="text1"/>
              </w:rPr>
            </w:pPr>
            <w:r w:rsidRPr="000323BA">
              <w:rPr>
                <w:color w:val="000000" w:themeColor="text1"/>
              </w:rPr>
              <w:t>8</w:t>
            </w:r>
          </w:p>
        </w:tc>
        <w:tc>
          <w:tcPr>
            <w:tcW w:w="7655" w:type="dxa"/>
          </w:tcPr>
          <w:p w14:paraId="1F39A5E2" w14:textId="77777777" w:rsidR="002B62AC" w:rsidRPr="0026434A" w:rsidRDefault="002B62AC" w:rsidP="0026434A">
            <w:pPr>
              <w:spacing w:after="0" w:line="276" w:lineRule="auto"/>
              <w:jc w:val="left"/>
              <w:cnfStyle w:val="000000000000" w:firstRow="0" w:lastRow="0" w:firstColumn="0" w:lastColumn="0" w:oddVBand="0" w:evenVBand="0" w:oddHBand="0" w:evenHBand="0" w:firstRowFirstColumn="0" w:firstRowLastColumn="0" w:lastRowFirstColumn="0" w:lastRowLastColumn="0"/>
              <w:rPr>
                <w:rFonts w:cs="Arial"/>
                <w:bCs/>
              </w:rPr>
            </w:pPr>
            <w:r w:rsidRPr="0026434A">
              <w:rPr>
                <w:rFonts w:cs="Arial"/>
              </w:rPr>
              <w:t xml:space="preserve">Un matelas à air motorisé, </w:t>
            </w:r>
            <w:r w:rsidR="0026434A" w:rsidRPr="0026434A">
              <w:rPr>
                <w:rFonts w:cs="Arial"/>
              </w:rPr>
              <w:t xml:space="preserve">pression alternée, </w:t>
            </w:r>
            <w:r w:rsidRPr="0026434A">
              <w:rPr>
                <w:rFonts w:cs="Arial"/>
              </w:rPr>
              <w:t>basse pression con</w:t>
            </w:r>
            <w:r w:rsidR="0026434A" w:rsidRPr="0026434A">
              <w:rPr>
                <w:rFonts w:cs="Arial"/>
              </w:rPr>
              <w:t xml:space="preserve">tinue, régulation automatique, </w:t>
            </w:r>
            <w:r w:rsidRPr="0026434A">
              <w:rPr>
                <w:rFonts w:cs="Arial"/>
              </w:rPr>
              <w:t>avec compresseur</w:t>
            </w:r>
            <w:r w:rsidR="0020486C">
              <w:rPr>
                <w:rFonts w:cs="Arial"/>
              </w:rPr>
              <w:t xml:space="preserve">. </w:t>
            </w:r>
            <w:r w:rsidR="0020486C" w:rsidRPr="0020486C">
              <w:rPr>
                <w:rFonts w:eastAsia="Calibri" w:cs="Arial"/>
                <w:b/>
                <w:lang w:eastAsia="en-US"/>
              </w:rPr>
              <w:t>Un lit de démonstration simple devra obligatoirement être déposé avec l’échantillon. Barrières latérales inutiles.</w:t>
            </w:r>
          </w:p>
        </w:tc>
        <w:tc>
          <w:tcPr>
            <w:tcW w:w="1842" w:type="dxa"/>
          </w:tcPr>
          <w:p w14:paraId="019D8DD2" w14:textId="77777777" w:rsidR="002B62AC" w:rsidRPr="0026434A" w:rsidRDefault="002B62AC" w:rsidP="00112459">
            <w:pPr>
              <w:tabs>
                <w:tab w:val="left" w:pos="1701"/>
                <w:tab w:val="left" w:pos="6237"/>
              </w:tabs>
              <w:spacing w:after="0" w:line="276" w:lineRule="auto"/>
              <w:cnfStyle w:val="000000000000" w:firstRow="0" w:lastRow="0" w:firstColumn="0" w:lastColumn="0" w:oddVBand="0" w:evenVBand="0" w:oddHBand="0" w:evenHBand="0" w:firstRowFirstColumn="0" w:firstRowLastColumn="0" w:lastRowFirstColumn="0" w:lastRowLastColumn="0"/>
              <w:rPr>
                <w:b/>
                <w:bCs/>
                <w:color w:val="000000" w:themeColor="text1"/>
                <w:spacing w:val="5"/>
              </w:rPr>
            </w:pPr>
            <w:r w:rsidRPr="0026434A">
              <w:rPr>
                <w:b/>
                <w:bCs/>
                <w:color w:val="000000" w:themeColor="text1"/>
                <w:spacing w:val="5"/>
              </w:rPr>
              <w:t>1</w:t>
            </w:r>
          </w:p>
        </w:tc>
      </w:tr>
      <w:tr w:rsidR="002B62AC" w:rsidRPr="00B23126" w14:paraId="67CCCA44" w14:textId="77777777" w:rsidTr="00112459">
        <w:trPr>
          <w:trHeight w:val="562"/>
        </w:trPr>
        <w:tc>
          <w:tcPr>
            <w:cnfStyle w:val="001000000000" w:firstRow="0" w:lastRow="0" w:firstColumn="1" w:lastColumn="0" w:oddVBand="0" w:evenVBand="0" w:oddHBand="0" w:evenHBand="0" w:firstRowFirstColumn="0" w:firstRowLastColumn="0" w:lastRowFirstColumn="0" w:lastRowLastColumn="0"/>
            <w:tcW w:w="817" w:type="dxa"/>
          </w:tcPr>
          <w:p w14:paraId="519562AD" w14:textId="77777777" w:rsidR="002B62AC" w:rsidRPr="0026434A" w:rsidRDefault="002B62AC" w:rsidP="00112459">
            <w:pPr>
              <w:spacing w:after="0" w:line="360" w:lineRule="auto"/>
              <w:rPr>
                <w:color w:val="000000" w:themeColor="text1"/>
              </w:rPr>
            </w:pPr>
            <w:r w:rsidRPr="0026434A">
              <w:rPr>
                <w:color w:val="000000" w:themeColor="text1"/>
              </w:rPr>
              <w:t>9</w:t>
            </w:r>
          </w:p>
        </w:tc>
        <w:tc>
          <w:tcPr>
            <w:tcW w:w="7655" w:type="dxa"/>
          </w:tcPr>
          <w:p w14:paraId="6AF77268" w14:textId="77777777" w:rsidR="002B62AC" w:rsidRPr="0026434A" w:rsidRDefault="002B62AC" w:rsidP="00112459">
            <w:pPr>
              <w:spacing w:after="0" w:line="276" w:lineRule="auto"/>
              <w:jc w:val="left"/>
              <w:cnfStyle w:val="000000000000" w:firstRow="0" w:lastRow="0" w:firstColumn="0" w:lastColumn="0" w:oddVBand="0" w:evenVBand="0" w:oddHBand="0" w:evenHBand="0" w:firstRowFirstColumn="0" w:firstRowLastColumn="0" w:lastRowFirstColumn="0" w:lastRowLastColumn="0"/>
              <w:rPr>
                <w:rFonts w:cs="Arial"/>
                <w:bCs/>
              </w:rPr>
            </w:pPr>
            <w:r w:rsidRPr="0026434A">
              <w:rPr>
                <w:rFonts w:ascii="Cambria" w:hAnsi="Cambria" w:cs="Arial"/>
              </w:rPr>
              <w:t xml:space="preserve">Un matelas à air motorisé, pressions alternée, basse pression continue, régulation automatique, pour procédures spéciales de </w:t>
            </w:r>
            <w:r w:rsidR="0020486C" w:rsidRPr="0026434A">
              <w:rPr>
                <w:rFonts w:ascii="Cambria" w:hAnsi="Cambria" w:cs="Arial"/>
              </w:rPr>
              <w:t>soins.</w:t>
            </w:r>
            <w:r w:rsidR="0020486C">
              <w:rPr>
                <w:rFonts w:ascii="Cambria" w:hAnsi="Cambria" w:cs="Arial"/>
              </w:rPr>
              <w:t xml:space="preserve"> </w:t>
            </w:r>
            <w:r w:rsidR="0020486C" w:rsidRPr="0020486C">
              <w:rPr>
                <w:rFonts w:eastAsia="Calibri" w:cs="Arial"/>
                <w:b/>
                <w:lang w:eastAsia="en-US"/>
              </w:rPr>
              <w:t>Un lit de démonstration simple devra obligatoirement être déposé avec l’échantillon. Barrières latérales inutiles.</w:t>
            </w:r>
          </w:p>
        </w:tc>
        <w:tc>
          <w:tcPr>
            <w:tcW w:w="1842" w:type="dxa"/>
          </w:tcPr>
          <w:p w14:paraId="31ECE2FD" w14:textId="77777777" w:rsidR="002B62AC" w:rsidRPr="0026434A" w:rsidRDefault="002B62AC" w:rsidP="00112459">
            <w:pPr>
              <w:tabs>
                <w:tab w:val="left" w:pos="1701"/>
                <w:tab w:val="left" w:pos="6237"/>
              </w:tabs>
              <w:spacing w:after="0" w:line="360" w:lineRule="auto"/>
              <w:cnfStyle w:val="000000000000" w:firstRow="0" w:lastRow="0" w:firstColumn="0" w:lastColumn="0" w:oddVBand="0" w:evenVBand="0" w:oddHBand="0" w:evenHBand="0" w:firstRowFirstColumn="0" w:firstRowLastColumn="0" w:lastRowFirstColumn="0" w:lastRowLastColumn="0"/>
              <w:rPr>
                <w:b/>
                <w:bCs/>
                <w:color w:val="000000" w:themeColor="text1"/>
                <w:spacing w:val="5"/>
              </w:rPr>
            </w:pPr>
            <w:r w:rsidRPr="0026434A">
              <w:rPr>
                <w:b/>
                <w:bCs/>
                <w:color w:val="000000" w:themeColor="text1"/>
                <w:spacing w:val="5"/>
              </w:rPr>
              <w:t>1</w:t>
            </w:r>
            <w:r w:rsidR="0026434A" w:rsidRPr="0026434A">
              <w:rPr>
                <w:b/>
                <w:bCs/>
                <w:color w:val="000000" w:themeColor="text1"/>
                <w:spacing w:val="5"/>
              </w:rPr>
              <w:t>4</w:t>
            </w:r>
          </w:p>
        </w:tc>
      </w:tr>
    </w:tbl>
    <w:p w14:paraId="3678820C" w14:textId="77777777" w:rsidR="002B62AC" w:rsidRDefault="002B62AC" w:rsidP="002B62AC">
      <w:pPr>
        <w:ind w:right="283"/>
        <w:rPr>
          <w:rStyle w:val="lev"/>
        </w:rPr>
      </w:pPr>
    </w:p>
    <w:p w14:paraId="4821DD0D" w14:textId="77777777" w:rsidR="002B62AC" w:rsidRPr="00F0173C" w:rsidRDefault="002B62AC" w:rsidP="002B62AC">
      <w:pPr>
        <w:keepNext/>
        <w:tabs>
          <w:tab w:val="left" w:pos="1560"/>
          <w:tab w:val="left" w:pos="1985"/>
          <w:tab w:val="left" w:pos="3969"/>
          <w:tab w:val="left" w:pos="6237"/>
        </w:tabs>
        <w:spacing w:after="0" w:line="240" w:lineRule="auto"/>
        <w:ind w:right="283"/>
        <w:jc w:val="center"/>
        <w:outlineLvl w:val="3"/>
        <w:rPr>
          <w:rFonts w:ascii="Cambria" w:eastAsia="Times New Roman" w:hAnsi="Cambria" w:cs="Times New Roman"/>
          <w:b/>
          <w:bCs/>
          <w:color w:val="943634"/>
          <w:spacing w:val="5"/>
        </w:rPr>
      </w:pPr>
      <w:r w:rsidRPr="00F0173C">
        <w:rPr>
          <w:rFonts w:ascii="Cambria" w:eastAsia="Times New Roman" w:hAnsi="Cambria" w:cs="Times New Roman"/>
          <w:b/>
          <w:bCs/>
          <w:color w:val="943634"/>
          <w:spacing w:val="5"/>
        </w:rPr>
        <w:lastRenderedPageBreak/>
        <w:t xml:space="preserve">Période de dépôt : </w:t>
      </w:r>
    </w:p>
    <w:p w14:paraId="562A1BA1" w14:textId="77777777" w:rsidR="002B62AC" w:rsidRPr="00F0173C" w:rsidRDefault="002B62AC" w:rsidP="002B62AC">
      <w:pPr>
        <w:keepNext/>
        <w:tabs>
          <w:tab w:val="left" w:pos="1560"/>
          <w:tab w:val="left" w:pos="1985"/>
          <w:tab w:val="left" w:pos="3969"/>
          <w:tab w:val="left" w:pos="6237"/>
        </w:tabs>
        <w:spacing w:after="0" w:line="240" w:lineRule="auto"/>
        <w:ind w:right="283"/>
        <w:jc w:val="center"/>
        <w:outlineLvl w:val="3"/>
        <w:rPr>
          <w:rFonts w:ascii="Cambria" w:eastAsia="Times New Roman" w:hAnsi="Cambria" w:cs="Times New Roman"/>
          <w:b/>
          <w:bCs/>
          <w:color w:val="943634"/>
          <w:spacing w:val="5"/>
        </w:rPr>
      </w:pPr>
    </w:p>
    <w:p w14:paraId="2872DC83" w14:textId="77777777" w:rsidR="002B62AC" w:rsidRPr="00BF18B8" w:rsidRDefault="002B62AC" w:rsidP="002B62AC">
      <w:pPr>
        <w:keepNext/>
        <w:tabs>
          <w:tab w:val="left" w:pos="1560"/>
          <w:tab w:val="left" w:pos="1985"/>
          <w:tab w:val="left" w:pos="3969"/>
          <w:tab w:val="left" w:pos="6237"/>
        </w:tabs>
        <w:spacing w:after="0" w:line="240" w:lineRule="auto"/>
        <w:ind w:right="283"/>
        <w:jc w:val="center"/>
        <w:outlineLvl w:val="3"/>
        <w:rPr>
          <w:rFonts w:ascii="Cambria" w:eastAsia="Times New Roman" w:hAnsi="Cambria" w:cs="Times New Roman"/>
          <w:iCs/>
          <w:szCs w:val="20"/>
        </w:rPr>
      </w:pPr>
      <w:r w:rsidRPr="00BF18B8">
        <w:rPr>
          <w:rFonts w:ascii="Cambria" w:eastAsia="Times New Roman" w:hAnsi="Cambria" w:cs="Times New Roman"/>
          <w:iCs/>
          <w:szCs w:val="20"/>
        </w:rPr>
        <w:t>Le</w:t>
      </w:r>
      <w:r w:rsidR="00BF18B8" w:rsidRPr="00BF18B8">
        <w:rPr>
          <w:rFonts w:ascii="Cambria" w:eastAsia="Times New Roman" w:hAnsi="Cambria" w:cs="Times New Roman"/>
          <w:iCs/>
          <w:szCs w:val="20"/>
        </w:rPr>
        <w:t xml:space="preserve"> jeudi</w:t>
      </w:r>
      <w:r w:rsidRPr="00BF18B8">
        <w:rPr>
          <w:rFonts w:ascii="Cambria" w:eastAsia="Times New Roman" w:hAnsi="Cambria" w:cs="Times New Roman"/>
          <w:iCs/>
          <w:szCs w:val="20"/>
        </w:rPr>
        <w:t xml:space="preserve"> </w:t>
      </w:r>
      <w:r w:rsidR="00BF18B8" w:rsidRPr="00BF18B8">
        <w:rPr>
          <w:rFonts w:ascii="Cambria" w:eastAsia="Times New Roman" w:hAnsi="Cambria" w:cs="Times New Roman"/>
          <w:iCs/>
          <w:szCs w:val="20"/>
        </w:rPr>
        <w:t>16 janvier 2025</w:t>
      </w:r>
      <w:r w:rsidRPr="00BF18B8">
        <w:rPr>
          <w:rFonts w:ascii="Cambria" w:eastAsia="Times New Roman" w:hAnsi="Cambria" w:cs="Times New Roman"/>
          <w:iCs/>
          <w:szCs w:val="20"/>
        </w:rPr>
        <w:t xml:space="preserve">, de 9h30 à 12h30 et de 14h00 à 16h00,    </w:t>
      </w:r>
    </w:p>
    <w:p w14:paraId="59824C14" w14:textId="77777777" w:rsidR="002B62AC" w:rsidRPr="00BF18B8" w:rsidRDefault="002B62AC" w:rsidP="002B62AC">
      <w:pPr>
        <w:keepNext/>
        <w:tabs>
          <w:tab w:val="left" w:pos="1560"/>
          <w:tab w:val="left" w:pos="1985"/>
          <w:tab w:val="left" w:pos="3969"/>
          <w:tab w:val="left" w:pos="6237"/>
        </w:tabs>
        <w:spacing w:after="0" w:line="240" w:lineRule="auto"/>
        <w:ind w:right="283"/>
        <w:jc w:val="center"/>
        <w:outlineLvl w:val="3"/>
        <w:rPr>
          <w:rFonts w:ascii="Cambria" w:eastAsia="Times New Roman" w:hAnsi="Cambria" w:cs="Times New Roman"/>
          <w:iCs/>
          <w:szCs w:val="20"/>
        </w:rPr>
      </w:pPr>
      <w:r w:rsidRPr="00BF18B8">
        <w:rPr>
          <w:rFonts w:ascii="Cambria" w:eastAsia="Times New Roman" w:hAnsi="Cambria" w:cs="Times New Roman"/>
          <w:iCs/>
          <w:szCs w:val="20"/>
        </w:rPr>
        <w:t xml:space="preserve"> </w:t>
      </w:r>
    </w:p>
    <w:p w14:paraId="76AD87D5" w14:textId="77777777" w:rsidR="002B62AC" w:rsidRPr="00BF18B8" w:rsidRDefault="002B62AC" w:rsidP="002B62AC">
      <w:pPr>
        <w:keepNext/>
        <w:tabs>
          <w:tab w:val="left" w:pos="1560"/>
          <w:tab w:val="left" w:pos="1985"/>
          <w:tab w:val="left" w:pos="3969"/>
          <w:tab w:val="left" w:pos="6237"/>
        </w:tabs>
        <w:spacing w:after="0" w:line="240" w:lineRule="auto"/>
        <w:ind w:right="283"/>
        <w:jc w:val="center"/>
        <w:outlineLvl w:val="3"/>
        <w:rPr>
          <w:rFonts w:ascii="Cambria" w:eastAsia="Times New Roman" w:hAnsi="Cambria" w:cs="Times New Roman"/>
          <w:iCs/>
          <w:szCs w:val="20"/>
        </w:rPr>
      </w:pPr>
      <w:r w:rsidRPr="00BF18B8">
        <w:rPr>
          <w:rFonts w:ascii="Cambria" w:eastAsia="Times New Roman" w:hAnsi="Cambria" w:cs="Times New Roman"/>
          <w:iCs/>
          <w:szCs w:val="20"/>
        </w:rPr>
        <w:t xml:space="preserve">           Reprise le </w:t>
      </w:r>
      <w:r w:rsidR="00BF18B8" w:rsidRPr="00BF18B8">
        <w:rPr>
          <w:rFonts w:ascii="Cambria" w:eastAsia="Times New Roman" w:hAnsi="Cambria" w:cs="Times New Roman"/>
          <w:iCs/>
          <w:szCs w:val="20"/>
        </w:rPr>
        <w:t>vendredi 31 janvier 2025</w:t>
      </w:r>
      <w:r w:rsidRPr="00BF18B8">
        <w:rPr>
          <w:rFonts w:ascii="Cambria" w:eastAsia="Times New Roman" w:hAnsi="Cambria" w:cs="Times New Roman"/>
          <w:iCs/>
          <w:szCs w:val="20"/>
        </w:rPr>
        <w:t>, de 9h30 à 13h30.</w:t>
      </w:r>
    </w:p>
    <w:p w14:paraId="7A40FE25" w14:textId="77777777" w:rsidR="002B62AC" w:rsidRPr="00B23126" w:rsidRDefault="002B62AC" w:rsidP="002B62AC">
      <w:pPr>
        <w:tabs>
          <w:tab w:val="left" w:pos="1560"/>
          <w:tab w:val="left" w:pos="1985"/>
          <w:tab w:val="left" w:pos="3969"/>
          <w:tab w:val="left" w:pos="6237"/>
        </w:tabs>
        <w:spacing w:after="0" w:line="240" w:lineRule="auto"/>
        <w:ind w:right="283"/>
        <w:jc w:val="center"/>
        <w:rPr>
          <w:rFonts w:ascii="Cambria" w:eastAsia="Times New Roman" w:hAnsi="Cambria" w:cs="Times New Roman"/>
          <w:iCs/>
          <w:sz w:val="18"/>
          <w:szCs w:val="20"/>
          <w:highlight w:val="green"/>
        </w:rPr>
      </w:pPr>
    </w:p>
    <w:p w14:paraId="2A62D6BE" w14:textId="77777777" w:rsidR="002B62AC" w:rsidRPr="00F0173C" w:rsidRDefault="002B62AC" w:rsidP="002B62AC">
      <w:pPr>
        <w:tabs>
          <w:tab w:val="left" w:pos="1560"/>
          <w:tab w:val="left" w:pos="1985"/>
          <w:tab w:val="left" w:pos="3969"/>
          <w:tab w:val="left" w:pos="6237"/>
        </w:tabs>
        <w:spacing w:after="0" w:line="240" w:lineRule="auto"/>
        <w:ind w:right="283"/>
        <w:jc w:val="center"/>
        <w:rPr>
          <w:rFonts w:ascii="Cambria" w:eastAsia="Times New Roman" w:hAnsi="Cambria" w:cs="Times New Roman"/>
          <w:b/>
          <w:bCs/>
          <w:color w:val="943634"/>
          <w:spacing w:val="5"/>
        </w:rPr>
      </w:pPr>
      <w:r w:rsidRPr="00F0173C">
        <w:rPr>
          <w:rFonts w:ascii="Cambria" w:eastAsia="Times New Roman" w:hAnsi="Cambria" w:cs="Times New Roman"/>
          <w:b/>
          <w:bCs/>
          <w:color w:val="943634"/>
          <w:spacing w:val="5"/>
        </w:rPr>
        <w:t>Lieu de dépôt :</w:t>
      </w:r>
    </w:p>
    <w:p w14:paraId="2CD4EFE5" w14:textId="77777777" w:rsidR="002B62AC" w:rsidRPr="00F0173C" w:rsidRDefault="002B62AC" w:rsidP="002B62AC">
      <w:pPr>
        <w:tabs>
          <w:tab w:val="left" w:pos="1560"/>
          <w:tab w:val="left" w:pos="1985"/>
          <w:tab w:val="left" w:pos="3969"/>
          <w:tab w:val="left" w:pos="6237"/>
        </w:tabs>
        <w:spacing w:after="0" w:line="240" w:lineRule="auto"/>
        <w:ind w:right="283"/>
        <w:jc w:val="center"/>
        <w:rPr>
          <w:rFonts w:ascii="Cambria" w:eastAsia="Times New Roman" w:hAnsi="Cambria" w:cs="Times New Roman"/>
          <w:iCs/>
          <w:szCs w:val="20"/>
        </w:rPr>
      </w:pPr>
      <w:r w:rsidRPr="00F0173C">
        <w:rPr>
          <w:rFonts w:ascii="Cambria" w:eastAsia="Times New Roman" w:hAnsi="Cambria" w:cs="Times New Roman"/>
          <w:iCs/>
          <w:szCs w:val="20"/>
        </w:rPr>
        <w:t>Hôpital Émile ROUX</w:t>
      </w:r>
    </w:p>
    <w:p w14:paraId="0003F8DD" w14:textId="77777777" w:rsidR="002B62AC" w:rsidRPr="00F0173C" w:rsidRDefault="002B62AC" w:rsidP="002B62AC">
      <w:pPr>
        <w:tabs>
          <w:tab w:val="left" w:pos="1560"/>
          <w:tab w:val="left" w:pos="1985"/>
          <w:tab w:val="left" w:pos="3969"/>
          <w:tab w:val="left" w:pos="6237"/>
        </w:tabs>
        <w:spacing w:after="0" w:line="240" w:lineRule="auto"/>
        <w:ind w:right="283"/>
        <w:jc w:val="center"/>
        <w:rPr>
          <w:rFonts w:ascii="Cambria" w:eastAsia="Times New Roman" w:hAnsi="Cambria" w:cs="Times New Roman"/>
          <w:iCs/>
          <w:szCs w:val="20"/>
        </w:rPr>
      </w:pPr>
      <w:r w:rsidRPr="00F0173C">
        <w:rPr>
          <w:rFonts w:ascii="Cambria" w:eastAsia="Times New Roman" w:hAnsi="Cambria" w:cs="Times New Roman"/>
          <w:iCs/>
          <w:szCs w:val="20"/>
        </w:rPr>
        <w:t xml:space="preserve">Bâtiment </w:t>
      </w:r>
      <w:proofErr w:type="spellStart"/>
      <w:r w:rsidRPr="00F0173C">
        <w:rPr>
          <w:rFonts w:ascii="Cambria" w:eastAsia="Times New Roman" w:hAnsi="Cambria" w:cs="Times New Roman"/>
          <w:iCs/>
          <w:szCs w:val="20"/>
        </w:rPr>
        <w:t>Defontennelle</w:t>
      </w:r>
      <w:proofErr w:type="spellEnd"/>
      <w:r w:rsidRPr="00F0173C">
        <w:rPr>
          <w:rFonts w:ascii="Cambria" w:eastAsia="Times New Roman" w:hAnsi="Cambria" w:cs="Times New Roman"/>
          <w:iCs/>
          <w:szCs w:val="20"/>
        </w:rPr>
        <w:t>, salle Les Ménages</w:t>
      </w:r>
    </w:p>
    <w:p w14:paraId="336EF381" w14:textId="77777777" w:rsidR="002B62AC" w:rsidRPr="00F0173C" w:rsidRDefault="002B62AC" w:rsidP="002B62AC">
      <w:pPr>
        <w:tabs>
          <w:tab w:val="left" w:pos="1560"/>
          <w:tab w:val="left" w:pos="1985"/>
          <w:tab w:val="left" w:pos="3969"/>
          <w:tab w:val="left" w:pos="6237"/>
        </w:tabs>
        <w:spacing w:after="0" w:line="240" w:lineRule="auto"/>
        <w:ind w:right="283"/>
        <w:jc w:val="center"/>
        <w:rPr>
          <w:rFonts w:ascii="Cambria" w:eastAsia="Times New Roman" w:hAnsi="Cambria" w:cs="Times New Roman"/>
          <w:iCs/>
          <w:szCs w:val="20"/>
        </w:rPr>
      </w:pPr>
      <w:r w:rsidRPr="00F0173C">
        <w:rPr>
          <w:rFonts w:ascii="Cambria" w:eastAsia="Times New Roman" w:hAnsi="Cambria" w:cs="Times New Roman"/>
          <w:iCs/>
          <w:szCs w:val="20"/>
        </w:rPr>
        <w:t>1, avenue de Verdun</w:t>
      </w:r>
    </w:p>
    <w:p w14:paraId="42805EB3" w14:textId="77777777" w:rsidR="002B62AC" w:rsidRPr="00F0173C" w:rsidRDefault="002B62AC" w:rsidP="002B62AC">
      <w:pPr>
        <w:tabs>
          <w:tab w:val="left" w:pos="1560"/>
          <w:tab w:val="left" w:pos="1985"/>
          <w:tab w:val="left" w:pos="3969"/>
          <w:tab w:val="left" w:pos="6237"/>
        </w:tabs>
        <w:spacing w:after="0" w:line="240" w:lineRule="auto"/>
        <w:ind w:right="283"/>
        <w:jc w:val="center"/>
        <w:rPr>
          <w:rFonts w:ascii="Cambria" w:eastAsia="Times New Roman" w:hAnsi="Cambria" w:cs="Times New Roman"/>
          <w:iCs/>
          <w:szCs w:val="20"/>
        </w:rPr>
      </w:pPr>
      <w:r w:rsidRPr="00F0173C">
        <w:rPr>
          <w:rFonts w:ascii="Cambria" w:eastAsia="Times New Roman" w:hAnsi="Cambria" w:cs="Times New Roman"/>
          <w:iCs/>
          <w:szCs w:val="20"/>
        </w:rPr>
        <w:t>94450 LIMEIL BREVANNES</w:t>
      </w:r>
    </w:p>
    <w:p w14:paraId="51BDE197" w14:textId="77777777" w:rsidR="002B62AC" w:rsidRPr="00F0173C" w:rsidRDefault="002B62AC" w:rsidP="002B62AC">
      <w:pPr>
        <w:keepNext/>
        <w:tabs>
          <w:tab w:val="left" w:pos="1560"/>
          <w:tab w:val="left" w:pos="1985"/>
          <w:tab w:val="left" w:pos="6237"/>
        </w:tabs>
        <w:spacing w:after="0" w:line="240" w:lineRule="auto"/>
        <w:ind w:right="283"/>
        <w:jc w:val="center"/>
        <w:outlineLvl w:val="1"/>
        <w:rPr>
          <w:rFonts w:ascii="Cambria" w:eastAsia="Times New Roman" w:hAnsi="Cambria" w:cs="Times New Roman"/>
          <w:iCs/>
          <w:szCs w:val="20"/>
        </w:rPr>
      </w:pPr>
    </w:p>
    <w:p w14:paraId="7C8436DE" w14:textId="77777777" w:rsidR="002B62AC" w:rsidRPr="00F0173C" w:rsidRDefault="002B62AC" w:rsidP="002B62AC">
      <w:pPr>
        <w:jc w:val="center"/>
        <w:rPr>
          <w:rFonts w:ascii="Cambria" w:eastAsia="Times New Roman" w:hAnsi="Cambria" w:cs="Times New Roman"/>
        </w:rPr>
      </w:pPr>
      <w:bookmarkStart w:id="81" w:name="_Toc378164413"/>
      <w:bookmarkStart w:id="82" w:name="_Toc432352412"/>
      <w:r w:rsidRPr="00F0173C">
        <w:rPr>
          <w:rFonts w:ascii="Cambria" w:eastAsia="Times New Roman" w:hAnsi="Cambria" w:cs="Times New Roman"/>
          <w:b/>
          <w:bCs/>
          <w:color w:val="943634"/>
          <w:spacing w:val="5"/>
        </w:rPr>
        <w:t>A l’attention de :</w:t>
      </w:r>
      <w:r w:rsidRPr="00F0173C">
        <w:rPr>
          <w:rFonts w:ascii="Cambria" w:eastAsia="Times New Roman" w:hAnsi="Cambria" w:cs="Times New Roman"/>
        </w:rPr>
        <w:t xml:space="preserve"> </w:t>
      </w:r>
      <w:bookmarkEnd w:id="81"/>
      <w:bookmarkEnd w:id="82"/>
      <w:r w:rsidRPr="00F0173C">
        <w:rPr>
          <w:rFonts w:ascii="Cambria" w:eastAsia="Times New Roman" w:hAnsi="Cambria" w:cs="Times New Roman"/>
        </w:rPr>
        <w:t>Laurence OUADI</w:t>
      </w:r>
    </w:p>
    <w:p w14:paraId="7739DAC1" w14:textId="77777777" w:rsidR="002B62AC" w:rsidRDefault="002B62AC" w:rsidP="002B62AC">
      <w:pPr>
        <w:keepNext/>
        <w:tabs>
          <w:tab w:val="left" w:pos="1560"/>
          <w:tab w:val="left" w:pos="1985"/>
          <w:tab w:val="left" w:pos="6237"/>
        </w:tabs>
        <w:spacing w:after="0" w:line="240" w:lineRule="auto"/>
        <w:ind w:right="283"/>
        <w:jc w:val="both"/>
        <w:outlineLvl w:val="1"/>
        <w:rPr>
          <w:rFonts w:ascii="Cambria" w:eastAsia="Times New Roman" w:hAnsi="Cambria" w:cs="Times New Roman"/>
          <w:iCs/>
          <w:szCs w:val="20"/>
          <w:highlight w:val="green"/>
        </w:rPr>
      </w:pPr>
    </w:p>
    <w:p w14:paraId="018A24EA" w14:textId="77777777" w:rsidR="002B62AC" w:rsidRPr="00B23126" w:rsidRDefault="002B62AC" w:rsidP="002B62AC">
      <w:pPr>
        <w:keepNext/>
        <w:tabs>
          <w:tab w:val="left" w:pos="1560"/>
          <w:tab w:val="left" w:pos="1985"/>
          <w:tab w:val="left" w:pos="6237"/>
        </w:tabs>
        <w:spacing w:after="0" w:line="240" w:lineRule="auto"/>
        <w:ind w:right="283"/>
        <w:jc w:val="both"/>
        <w:outlineLvl w:val="1"/>
        <w:rPr>
          <w:rFonts w:ascii="Cambria" w:eastAsia="Times New Roman" w:hAnsi="Cambria" w:cs="Times New Roman"/>
          <w:iCs/>
          <w:szCs w:val="20"/>
          <w:highlight w:val="green"/>
        </w:rPr>
      </w:pPr>
    </w:p>
    <w:p w14:paraId="2BB6CFCB" w14:textId="77777777" w:rsidR="002B62AC" w:rsidRPr="00F0173C" w:rsidRDefault="002B62AC" w:rsidP="00BF18B8">
      <w:pPr>
        <w:ind w:right="425"/>
        <w:jc w:val="both"/>
        <w:rPr>
          <w:rFonts w:ascii="Cambria" w:eastAsia="Arial Unicode MS" w:hAnsi="Cambria" w:cs="Times New Roman"/>
        </w:rPr>
      </w:pPr>
      <w:r w:rsidRPr="00F0173C">
        <w:rPr>
          <w:rFonts w:ascii="Cambria" w:eastAsia="Arial Unicode MS" w:hAnsi="Cambria" w:cs="Times New Roman"/>
        </w:rPr>
        <w:t xml:space="preserve">Les échantillons doivent impérativement être livrés à la date indiquée ci-dessus. </w:t>
      </w:r>
    </w:p>
    <w:p w14:paraId="1F4E6DB9" w14:textId="77777777" w:rsidR="002B62AC" w:rsidRPr="00F0173C" w:rsidRDefault="002B62AC" w:rsidP="00BF18B8">
      <w:pPr>
        <w:ind w:right="425"/>
        <w:jc w:val="both"/>
        <w:rPr>
          <w:rFonts w:ascii="Cambria" w:eastAsia="Arial Unicode MS" w:hAnsi="Cambria" w:cs="Times New Roman"/>
        </w:rPr>
      </w:pPr>
      <w:r w:rsidRPr="00F0173C">
        <w:rPr>
          <w:rFonts w:ascii="Cambria" w:eastAsia="Arial Unicode MS" w:hAnsi="Cambria" w:cs="Times New Roman"/>
        </w:rPr>
        <w:t xml:space="preserve">Les échantillons doivent être impérativement réceptionnés avec les personnes mentionnées qui valident la date et heure de dépôt. </w:t>
      </w:r>
    </w:p>
    <w:p w14:paraId="1ED4226C" w14:textId="77777777" w:rsidR="002B62AC" w:rsidRPr="00EC78A5" w:rsidRDefault="002B62AC" w:rsidP="00BF18B8">
      <w:pPr>
        <w:ind w:right="425"/>
        <w:jc w:val="both"/>
        <w:rPr>
          <w:rFonts w:ascii="Cambria" w:eastAsia="Arial Unicode MS" w:hAnsi="Cambria" w:cs="Times New Roman"/>
        </w:rPr>
      </w:pPr>
      <w:r w:rsidRPr="00F0173C">
        <w:rPr>
          <w:rFonts w:ascii="Cambria" w:eastAsia="Arial Unicode MS" w:hAnsi="Cambria" w:cs="Times New Roman"/>
        </w:rPr>
        <w:t>Cha</w:t>
      </w:r>
      <w:r>
        <w:rPr>
          <w:rFonts w:ascii="Cambria" w:eastAsia="Arial Unicode MS" w:hAnsi="Cambria" w:cs="Times New Roman"/>
        </w:rPr>
        <w:t>que produit</w:t>
      </w:r>
      <w:r w:rsidRPr="00F0173C">
        <w:rPr>
          <w:rFonts w:ascii="Cambria" w:eastAsia="Arial Unicode MS" w:hAnsi="Cambria" w:cs="Times New Roman"/>
        </w:rPr>
        <w:t xml:space="preserve"> comporte une étiquette mentionnant l’intitulé du produit, sa référence commerciale, le nom du </w:t>
      </w:r>
      <w:r w:rsidRPr="00EC78A5">
        <w:rPr>
          <w:rFonts w:ascii="Cambria" w:eastAsia="Arial Unicode MS" w:hAnsi="Cambria" w:cs="Times New Roman"/>
        </w:rPr>
        <w:t xml:space="preserve">candidat, le numéro de consultation et le lot auxquels il correspond.  </w:t>
      </w:r>
    </w:p>
    <w:p w14:paraId="4B393AA6" w14:textId="77777777" w:rsidR="002B62AC" w:rsidRPr="00EC78A5" w:rsidRDefault="002B62AC" w:rsidP="00BF18B8">
      <w:pPr>
        <w:ind w:right="425"/>
        <w:jc w:val="both"/>
        <w:rPr>
          <w:rFonts w:ascii="Cambria" w:eastAsia="Arial Unicode MS" w:hAnsi="Cambria" w:cs="Times New Roman"/>
        </w:rPr>
      </w:pPr>
      <w:r w:rsidRPr="00EC78A5">
        <w:rPr>
          <w:rFonts w:ascii="Cambria" w:eastAsia="Arial Unicode MS" w:hAnsi="Cambria" w:cs="Times New Roman"/>
        </w:rPr>
        <w:t xml:space="preserve">La notice produit doit être déposée avec l’échantillon. </w:t>
      </w:r>
    </w:p>
    <w:p w14:paraId="6D8BD758" w14:textId="77777777" w:rsidR="002B62AC" w:rsidRPr="00EC78A5" w:rsidRDefault="002B62AC" w:rsidP="00BF18B8">
      <w:pPr>
        <w:ind w:right="425"/>
        <w:jc w:val="both"/>
        <w:rPr>
          <w:rFonts w:ascii="Cambria" w:eastAsia="Arial Unicode MS" w:hAnsi="Cambria" w:cs="Times New Roman"/>
        </w:rPr>
      </w:pPr>
      <w:r w:rsidRPr="00EC78A5">
        <w:rPr>
          <w:rFonts w:ascii="Cambria" w:eastAsia="Arial Unicode MS" w:hAnsi="Cambria" w:cs="Times New Roman"/>
        </w:rPr>
        <w:t xml:space="preserve">Les échantillons déposés sans être déballés ni installés prêts à l’emploi </w:t>
      </w:r>
      <w:r w:rsidRPr="00EC78A5">
        <w:rPr>
          <w:rFonts w:ascii="Cambria" w:eastAsia="Arial Unicode MS" w:hAnsi="Cambria" w:cs="Times New Roman"/>
          <w:b/>
        </w:rPr>
        <w:t>ne sont pas</w:t>
      </w:r>
      <w:r w:rsidRPr="00EC78A5">
        <w:rPr>
          <w:rFonts w:ascii="Cambria" w:eastAsia="Arial Unicode MS" w:hAnsi="Cambria" w:cs="Times New Roman"/>
        </w:rPr>
        <w:t xml:space="preserve"> </w:t>
      </w:r>
      <w:r w:rsidRPr="00EC78A5">
        <w:rPr>
          <w:rFonts w:ascii="Cambria" w:eastAsia="Arial Unicode MS" w:hAnsi="Cambria" w:cs="Times New Roman"/>
          <w:b/>
        </w:rPr>
        <w:t>recevables</w:t>
      </w:r>
      <w:r w:rsidRPr="00EC78A5">
        <w:rPr>
          <w:rFonts w:ascii="Cambria" w:eastAsia="Arial Unicode MS" w:hAnsi="Cambria" w:cs="Times New Roman"/>
        </w:rPr>
        <w:t xml:space="preserve">. Il n’appartient pas aux référents de déballer ou installer les échantillons. </w:t>
      </w:r>
    </w:p>
    <w:p w14:paraId="28D135D1" w14:textId="77777777" w:rsidR="002B62AC" w:rsidRPr="00EC78A5" w:rsidRDefault="002B62AC" w:rsidP="00BF18B8">
      <w:pPr>
        <w:ind w:right="283"/>
        <w:jc w:val="both"/>
        <w:rPr>
          <w:rFonts w:ascii="Cambria" w:eastAsia="Arial Unicode MS" w:hAnsi="Cambria" w:cs="Times New Roman"/>
          <w:color w:val="000000"/>
        </w:rPr>
      </w:pPr>
      <w:r w:rsidRPr="00EC78A5">
        <w:rPr>
          <w:rFonts w:ascii="Cambria" w:eastAsia="Arial Unicode MS" w:hAnsi="Cambria" w:cs="Times New Roman"/>
          <w:color w:val="000000"/>
        </w:rPr>
        <w:t>Les cartons et emballages doivent être repris, en aucun cas ils ne doivent être laissés dans la salle d’expertise.</w:t>
      </w:r>
    </w:p>
    <w:p w14:paraId="7D0A6DA9" w14:textId="77777777" w:rsidR="002B62AC" w:rsidRPr="00EC78A5" w:rsidRDefault="002B62AC" w:rsidP="00BF18B8">
      <w:pPr>
        <w:ind w:right="425"/>
        <w:jc w:val="both"/>
        <w:rPr>
          <w:rFonts w:ascii="Cambria" w:eastAsia="Arial Unicode MS" w:hAnsi="Cambria" w:cs="Times New Roman"/>
        </w:rPr>
      </w:pPr>
      <w:r w:rsidRPr="00EC78A5">
        <w:rPr>
          <w:rFonts w:ascii="Cambria" w:eastAsia="Arial Unicode MS" w:hAnsi="Cambria" w:cs="Times New Roman"/>
        </w:rPr>
        <w:t>Il est impératif qu’un représentant de la société effectue une présentation auprès des référents mentionnés.</w:t>
      </w:r>
    </w:p>
    <w:p w14:paraId="141DEB53" w14:textId="77777777" w:rsidR="002B62AC" w:rsidRPr="009A7C1F" w:rsidRDefault="002B62AC" w:rsidP="00BF18B8">
      <w:pPr>
        <w:ind w:right="425"/>
        <w:jc w:val="both"/>
        <w:rPr>
          <w:rFonts w:ascii="Cambria" w:eastAsia="Arial Unicode MS" w:hAnsi="Cambria" w:cs="Times New Roman"/>
        </w:rPr>
      </w:pPr>
      <w:r w:rsidRPr="009A7C1F">
        <w:rPr>
          <w:rFonts w:ascii="Cambria" w:eastAsia="Arial Unicode MS" w:hAnsi="Cambria" w:cs="Times New Roman"/>
        </w:rPr>
        <w:t>Si un accessoire est oublié lors du dépôt de l'échantillon, il appartient au fournisseur de le livrer au plus tard dans les 24 heures suivantes. Cette tolérance est un délai maximal pour le COMPLEMENT éventuel de l'échantillon, l'échantillon en lui-même doit impérativement être déposé à la date indiquée ci-dessus.</w:t>
      </w:r>
    </w:p>
    <w:p w14:paraId="5AD99D9A" w14:textId="77777777" w:rsidR="002B62AC" w:rsidRDefault="002B62AC" w:rsidP="00BF18B8">
      <w:pPr>
        <w:ind w:right="425"/>
        <w:jc w:val="both"/>
        <w:rPr>
          <w:rFonts w:ascii="Cambria" w:eastAsia="Arial Unicode MS" w:hAnsi="Cambria" w:cs="Times New Roman"/>
        </w:rPr>
      </w:pPr>
      <w:r w:rsidRPr="00C93C31">
        <w:rPr>
          <w:rFonts w:ascii="Cambria" w:eastAsia="Arial Unicode MS" w:hAnsi="Cambria" w:cs="Times New Roman"/>
        </w:rPr>
        <w:t>Le candidat est tenu de fournir le bordereau de livraison sur lequel doivent être obligatoirement mentionnés son nom, son adresse, « Échantillons pour l’appel d’offres de la consultation n° 25-020 » ainsi que la liste détaillée des produits déposés.</w:t>
      </w:r>
    </w:p>
    <w:p w14:paraId="697FFD9A" w14:textId="77777777" w:rsidR="002B62AC" w:rsidRPr="00EC78A5" w:rsidRDefault="002B62AC" w:rsidP="002B62AC">
      <w:pPr>
        <w:ind w:right="425"/>
        <w:jc w:val="both"/>
        <w:rPr>
          <w:rFonts w:ascii="Cambria" w:eastAsia="Arial Unicode MS" w:hAnsi="Cambria" w:cs="Times New Roman"/>
        </w:rPr>
      </w:pPr>
    </w:p>
    <w:p w14:paraId="6E30E2EC" w14:textId="77777777" w:rsidR="002B62AC" w:rsidRPr="00CA1F65" w:rsidRDefault="002B62AC" w:rsidP="002B62AC">
      <w:pPr>
        <w:ind w:right="283"/>
        <w:jc w:val="center"/>
        <w:rPr>
          <w:rFonts w:ascii="Cambria" w:eastAsia="Times New Roman" w:hAnsi="Cambria" w:cs="Times New Roman"/>
          <w:b/>
          <w:bCs/>
          <w:color w:val="943634"/>
          <w:spacing w:val="5"/>
        </w:rPr>
      </w:pPr>
      <w:r w:rsidRPr="00EC78A5">
        <w:rPr>
          <w:rFonts w:ascii="Cambria" w:eastAsia="Times New Roman" w:hAnsi="Cambria" w:cs="Times New Roman"/>
          <w:b/>
          <w:bCs/>
          <w:color w:val="943634"/>
          <w:spacing w:val="5"/>
        </w:rPr>
        <w:t>La production de ce document dûment complété et le respect du dépôt des échantillons conditionnent la validité de l’offre.</w:t>
      </w:r>
    </w:p>
    <w:p w14:paraId="647E59BD" w14:textId="77777777" w:rsidR="002B62AC" w:rsidRDefault="002B62AC" w:rsidP="002B62AC">
      <w:pPr>
        <w:ind w:right="425"/>
        <w:jc w:val="center"/>
        <w:rPr>
          <w:rFonts w:ascii="Cambria" w:eastAsia="Arial Unicode MS" w:hAnsi="Cambria" w:cs="Times New Roman"/>
        </w:rPr>
      </w:pPr>
      <w:r w:rsidRPr="00EC78A5">
        <w:rPr>
          <w:rFonts w:ascii="Cambria" w:eastAsia="Arial Unicode MS" w:hAnsi="Cambria" w:cs="Times New Roman"/>
        </w:rPr>
        <w:t xml:space="preserve">Les échantillons doivent </w:t>
      </w:r>
      <w:r w:rsidRPr="00EC78A5">
        <w:rPr>
          <w:rFonts w:ascii="Cambria" w:eastAsia="Arial Unicode MS" w:hAnsi="Cambria" w:cs="Times New Roman"/>
          <w:b/>
          <w:bCs/>
          <w:color w:val="943634"/>
          <w:spacing w:val="5"/>
        </w:rPr>
        <w:t>impérativement être repris</w:t>
      </w:r>
      <w:r>
        <w:rPr>
          <w:rFonts w:ascii="Cambria" w:eastAsia="Arial Unicode MS" w:hAnsi="Cambria" w:cs="Times New Roman"/>
        </w:rPr>
        <w:t xml:space="preserve"> à la date indiquée ci-dessus</w:t>
      </w:r>
    </w:p>
    <w:p w14:paraId="5E4597FA" w14:textId="6AFE1F5D" w:rsidR="00CA1F65" w:rsidRPr="00650B4D" w:rsidRDefault="00CA1F65" w:rsidP="00CA1F65">
      <w:pPr>
        <w:ind w:right="283"/>
        <w:rPr>
          <w:rStyle w:val="lev"/>
        </w:rPr>
      </w:pPr>
    </w:p>
    <w:sectPr w:rsidR="00CA1F65" w:rsidRPr="00650B4D" w:rsidSect="00281539">
      <w:footerReference w:type="default" r:id="rId14"/>
      <w:pgSz w:w="11907" w:h="16840" w:code="9"/>
      <w:pgMar w:top="1440" w:right="720" w:bottom="288" w:left="100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0ED99" w14:textId="77777777" w:rsidR="00130B46" w:rsidRDefault="00130B46">
      <w:r>
        <w:separator/>
      </w:r>
    </w:p>
  </w:endnote>
  <w:endnote w:type="continuationSeparator" w:id="0">
    <w:p w14:paraId="17F11851" w14:textId="77777777" w:rsidR="00130B46" w:rsidRDefault="00130B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89" w:type="dxa"/>
      <w:jc w:val="center"/>
      <w:tblBorders>
        <w:top w:val="single" w:sz="6" w:space="0" w:color="D5DCE4"/>
        <w:left w:val="single" w:sz="6" w:space="0" w:color="D5DCE4"/>
        <w:bottom w:val="single" w:sz="6" w:space="0" w:color="D5DCE4"/>
        <w:right w:val="single" w:sz="6" w:space="0" w:color="D5DCE4"/>
        <w:insideH w:val="single" w:sz="6" w:space="0" w:color="D5DCE4"/>
        <w:insideV w:val="single" w:sz="6" w:space="0" w:color="D5DCE4"/>
      </w:tblBorders>
      <w:tblLayout w:type="fixed"/>
      <w:tblCellMar>
        <w:left w:w="70" w:type="dxa"/>
        <w:right w:w="70" w:type="dxa"/>
      </w:tblCellMar>
      <w:tblLook w:val="0000" w:firstRow="0" w:lastRow="0" w:firstColumn="0" w:lastColumn="0" w:noHBand="0" w:noVBand="0"/>
    </w:tblPr>
    <w:tblGrid>
      <w:gridCol w:w="2544"/>
      <w:gridCol w:w="5386"/>
      <w:gridCol w:w="1559"/>
    </w:tblGrid>
    <w:tr w:rsidR="00694669" w:rsidRPr="00B44227" w14:paraId="64BC18BC" w14:textId="77777777" w:rsidTr="00FA1955">
      <w:trPr>
        <w:trHeight w:hRule="exact" w:val="340"/>
        <w:jc w:val="center"/>
      </w:trPr>
      <w:tc>
        <w:tcPr>
          <w:tcW w:w="2544" w:type="dxa"/>
        </w:tcPr>
        <w:p w14:paraId="58784902" w14:textId="64E636B6" w:rsidR="00694669" w:rsidRPr="00B44227" w:rsidRDefault="00694669" w:rsidP="00B44227">
          <w:pPr>
            <w:rPr>
              <w:rFonts w:ascii="Cambria" w:eastAsia="Times New Roman" w:hAnsi="Cambria" w:cs="Times New Roman"/>
              <w:lang w:val="en-GB"/>
            </w:rPr>
          </w:pPr>
          <w:r w:rsidRPr="00B44227">
            <w:rPr>
              <w:rFonts w:ascii="Cambria" w:eastAsia="Times New Roman" w:hAnsi="Cambria" w:cs="Times New Roman"/>
              <w:lang w:val="en-GB"/>
            </w:rPr>
            <w:t>A.P.-H.P.</w:t>
          </w:r>
        </w:p>
      </w:tc>
      <w:tc>
        <w:tcPr>
          <w:tcW w:w="5386" w:type="dxa"/>
        </w:tcPr>
        <w:p w14:paraId="1995B516" w14:textId="77777777" w:rsidR="00694669" w:rsidRPr="0060748E" w:rsidRDefault="00694669" w:rsidP="00B44227">
          <w:pPr>
            <w:jc w:val="center"/>
            <w:rPr>
              <w:rFonts w:ascii="Cambria" w:eastAsia="Times New Roman" w:hAnsi="Cambria" w:cs="Times New Roman"/>
            </w:rPr>
          </w:pPr>
          <w:r>
            <w:rPr>
              <w:rFonts w:ascii="Cambria" w:eastAsia="Times New Roman" w:hAnsi="Cambria" w:cs="Times New Roman"/>
            </w:rPr>
            <w:t>Consultation n° 25/020</w:t>
          </w:r>
        </w:p>
        <w:p w14:paraId="1F50BAED" w14:textId="77777777" w:rsidR="00694669" w:rsidRPr="0060748E" w:rsidRDefault="00694669" w:rsidP="00B44227">
          <w:pPr>
            <w:jc w:val="center"/>
            <w:rPr>
              <w:rFonts w:ascii="Cambria" w:eastAsia="Times New Roman" w:hAnsi="Cambria" w:cs="Times New Roman"/>
            </w:rPr>
          </w:pPr>
        </w:p>
        <w:p w14:paraId="771FD6D5" w14:textId="77777777" w:rsidR="00694669" w:rsidRPr="0060748E" w:rsidRDefault="00694669" w:rsidP="00B44227">
          <w:pPr>
            <w:jc w:val="center"/>
            <w:rPr>
              <w:rFonts w:ascii="Cambria" w:eastAsia="Times New Roman" w:hAnsi="Cambria" w:cs="Times New Roman"/>
            </w:rPr>
          </w:pPr>
        </w:p>
        <w:p w14:paraId="1B81A730" w14:textId="77777777" w:rsidR="00694669" w:rsidRPr="0060748E" w:rsidRDefault="00694669" w:rsidP="00B44227">
          <w:pPr>
            <w:jc w:val="center"/>
            <w:rPr>
              <w:rFonts w:ascii="Cambria" w:eastAsia="Times New Roman" w:hAnsi="Cambria" w:cs="Times New Roman"/>
            </w:rPr>
          </w:pPr>
        </w:p>
        <w:p w14:paraId="57F78F03" w14:textId="77777777" w:rsidR="00694669" w:rsidRPr="0060748E" w:rsidRDefault="00694669" w:rsidP="00B44227">
          <w:pPr>
            <w:jc w:val="center"/>
            <w:rPr>
              <w:rFonts w:ascii="Cambria" w:eastAsia="Times New Roman" w:hAnsi="Cambria" w:cs="Times New Roman"/>
            </w:rPr>
          </w:pPr>
        </w:p>
        <w:p w14:paraId="4F36573B" w14:textId="77777777" w:rsidR="00694669" w:rsidRPr="0060748E" w:rsidRDefault="00694669" w:rsidP="00B44227">
          <w:pPr>
            <w:jc w:val="center"/>
            <w:rPr>
              <w:rFonts w:ascii="Cambria" w:eastAsia="Times New Roman" w:hAnsi="Cambria" w:cs="Times New Roman"/>
            </w:rPr>
          </w:pPr>
        </w:p>
      </w:tc>
      <w:tc>
        <w:tcPr>
          <w:tcW w:w="1559" w:type="dxa"/>
        </w:tcPr>
        <w:p w14:paraId="72BD56E9" w14:textId="77777777" w:rsidR="00694669" w:rsidRPr="00B44227" w:rsidRDefault="00694669" w:rsidP="00B44227">
          <w:pPr>
            <w:jc w:val="center"/>
            <w:rPr>
              <w:rFonts w:ascii="Cambria" w:eastAsia="Times New Roman" w:hAnsi="Cambria" w:cs="Times New Roman"/>
              <w:lang w:val="en-GB"/>
            </w:rPr>
          </w:pPr>
          <w:r w:rsidRPr="00B44227">
            <w:rPr>
              <w:rFonts w:ascii="Cambria" w:eastAsia="Times New Roman" w:hAnsi="Cambria" w:cs="Times New Roman"/>
              <w:lang w:val="en-GB"/>
            </w:rPr>
            <w:t>A.C.H.A.T.</w:t>
          </w:r>
        </w:p>
      </w:tc>
    </w:tr>
    <w:tr w:rsidR="00694669" w:rsidRPr="00B44227" w14:paraId="60EC1699" w14:textId="77777777" w:rsidTr="00FA1955">
      <w:trPr>
        <w:trHeight w:hRule="exact" w:val="340"/>
        <w:jc w:val="center"/>
      </w:trPr>
      <w:tc>
        <w:tcPr>
          <w:tcW w:w="2544" w:type="dxa"/>
        </w:tcPr>
        <w:p w14:paraId="1F0DDA50" w14:textId="77777777" w:rsidR="00694669" w:rsidRPr="00B44227" w:rsidRDefault="00694669" w:rsidP="00B44227">
          <w:pPr>
            <w:rPr>
              <w:rFonts w:ascii="Cambria" w:eastAsia="Times New Roman" w:hAnsi="Cambria" w:cs="Times New Roman"/>
            </w:rPr>
          </w:pPr>
          <w:r w:rsidRPr="00B44227">
            <w:rPr>
              <w:rFonts w:ascii="Cambria" w:eastAsia="Times New Roman" w:hAnsi="Cambria" w:cs="Times New Roman"/>
            </w:rPr>
            <w:t>CCTP.1 du 19/04/2016</w:t>
          </w:r>
        </w:p>
      </w:tc>
      <w:tc>
        <w:tcPr>
          <w:tcW w:w="5386" w:type="dxa"/>
        </w:tcPr>
        <w:p w14:paraId="717CE5C2" w14:textId="56EA7F31" w:rsidR="00694669" w:rsidRPr="0060748E" w:rsidRDefault="00694669" w:rsidP="00B44227">
          <w:pPr>
            <w:jc w:val="center"/>
            <w:rPr>
              <w:rFonts w:ascii="Cambria" w:eastAsia="Times New Roman" w:hAnsi="Cambria" w:cs="Times New Roman"/>
            </w:rPr>
          </w:pPr>
          <w:r w:rsidRPr="0060748E">
            <w:rPr>
              <w:rFonts w:ascii="Cambria" w:eastAsia="Times New Roman" w:hAnsi="Cambria" w:cs="Times New Roman"/>
            </w:rPr>
            <w:t xml:space="preserve">Dernière mise à jour du : </w:t>
          </w:r>
          <w:r w:rsidRPr="0060748E">
            <w:rPr>
              <w:rFonts w:ascii="Cambria" w:eastAsia="Times New Roman" w:hAnsi="Cambria" w:cs="Times New Roman"/>
            </w:rPr>
            <w:fldChar w:fldCharType="begin"/>
          </w:r>
          <w:r w:rsidRPr="0060748E">
            <w:rPr>
              <w:rFonts w:ascii="Cambria" w:eastAsia="Times New Roman" w:hAnsi="Cambria" w:cs="Times New Roman"/>
            </w:rPr>
            <w:instrText xml:space="preserve"> TIME \@ "dd/MM/yyyy" </w:instrText>
          </w:r>
          <w:r w:rsidRPr="0060748E">
            <w:rPr>
              <w:rFonts w:ascii="Cambria" w:eastAsia="Times New Roman" w:hAnsi="Cambria" w:cs="Times New Roman"/>
            </w:rPr>
            <w:fldChar w:fldCharType="separate"/>
          </w:r>
          <w:ins w:id="83" w:author="BAGAYOKO Adama" w:date="2024-12-04T14:57:00Z">
            <w:r w:rsidR="006015C0">
              <w:rPr>
                <w:rFonts w:ascii="Cambria" w:eastAsia="Times New Roman" w:hAnsi="Cambria" w:cs="Times New Roman"/>
                <w:noProof/>
              </w:rPr>
              <w:t>04/12/2024</w:t>
            </w:r>
          </w:ins>
          <w:r w:rsidRPr="0060748E">
            <w:rPr>
              <w:rFonts w:ascii="Cambria" w:eastAsia="Times New Roman" w:hAnsi="Cambria" w:cs="Times New Roman"/>
            </w:rPr>
            <w:fldChar w:fldCharType="end"/>
          </w:r>
        </w:p>
      </w:tc>
      <w:tc>
        <w:tcPr>
          <w:tcW w:w="1559" w:type="dxa"/>
        </w:tcPr>
        <w:p w14:paraId="5F87343E" w14:textId="77777777" w:rsidR="00694669" w:rsidRPr="00B44227" w:rsidRDefault="00694669" w:rsidP="00B44227">
          <w:pPr>
            <w:jc w:val="center"/>
            <w:rPr>
              <w:rFonts w:ascii="Cambria" w:eastAsia="Times New Roman" w:hAnsi="Cambria" w:cs="Times New Roman"/>
            </w:rPr>
          </w:pPr>
          <w:r w:rsidRPr="00B44227">
            <w:rPr>
              <w:rFonts w:ascii="Cambria" w:eastAsia="Times New Roman" w:hAnsi="Cambria" w:cs="Times New Roman"/>
            </w:rPr>
            <w:fldChar w:fldCharType="begin"/>
          </w:r>
          <w:r w:rsidRPr="00B44227">
            <w:rPr>
              <w:rFonts w:ascii="Cambria" w:eastAsia="Times New Roman" w:hAnsi="Cambria" w:cs="Times New Roman"/>
            </w:rPr>
            <w:instrText xml:space="preserve"> PAGE </w:instrText>
          </w:r>
          <w:r w:rsidRPr="00B44227">
            <w:rPr>
              <w:rFonts w:ascii="Cambria" w:eastAsia="Times New Roman" w:hAnsi="Cambria" w:cs="Times New Roman"/>
            </w:rPr>
            <w:fldChar w:fldCharType="separate"/>
          </w:r>
          <w:r w:rsidR="00A97AFA">
            <w:rPr>
              <w:rFonts w:ascii="Cambria" w:eastAsia="Times New Roman" w:hAnsi="Cambria" w:cs="Times New Roman"/>
              <w:noProof/>
            </w:rPr>
            <w:t>32</w:t>
          </w:r>
          <w:r w:rsidRPr="00B44227">
            <w:rPr>
              <w:rFonts w:ascii="Cambria" w:eastAsia="Times New Roman" w:hAnsi="Cambria" w:cs="Times New Roman"/>
            </w:rPr>
            <w:fldChar w:fldCharType="end"/>
          </w:r>
          <w:r w:rsidRPr="00B44227">
            <w:rPr>
              <w:rFonts w:ascii="Cambria" w:eastAsia="Times New Roman" w:hAnsi="Cambria" w:cs="Times New Roman"/>
            </w:rPr>
            <w:t xml:space="preserve"> / </w:t>
          </w:r>
          <w:r w:rsidRPr="00B44227">
            <w:rPr>
              <w:rFonts w:ascii="Cambria" w:eastAsia="Times New Roman" w:hAnsi="Cambria" w:cs="Times New Roman"/>
            </w:rPr>
            <w:fldChar w:fldCharType="begin"/>
          </w:r>
          <w:r w:rsidRPr="00B44227">
            <w:rPr>
              <w:rFonts w:ascii="Cambria" w:eastAsia="Times New Roman" w:hAnsi="Cambria" w:cs="Times New Roman"/>
            </w:rPr>
            <w:instrText xml:space="preserve"> NUMPAGES </w:instrText>
          </w:r>
          <w:r w:rsidRPr="00B44227">
            <w:rPr>
              <w:rFonts w:ascii="Cambria" w:eastAsia="Times New Roman" w:hAnsi="Cambria" w:cs="Times New Roman"/>
            </w:rPr>
            <w:fldChar w:fldCharType="separate"/>
          </w:r>
          <w:r w:rsidR="00A97AFA">
            <w:rPr>
              <w:rFonts w:ascii="Cambria" w:eastAsia="Times New Roman" w:hAnsi="Cambria" w:cs="Times New Roman"/>
              <w:noProof/>
            </w:rPr>
            <w:t>69</w:t>
          </w:r>
          <w:r w:rsidRPr="00B44227">
            <w:rPr>
              <w:rFonts w:ascii="Cambria" w:eastAsia="Times New Roman" w:hAnsi="Cambria" w:cs="Times New Roman"/>
            </w:rPr>
            <w:fldChar w:fldCharType="end"/>
          </w:r>
        </w:p>
      </w:tc>
    </w:tr>
  </w:tbl>
  <w:p w14:paraId="5C2BD0E2" w14:textId="77777777" w:rsidR="00694669" w:rsidRPr="00B44227" w:rsidRDefault="00694669" w:rsidP="00B4422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B715C6" w14:textId="77777777" w:rsidR="00130B46" w:rsidRDefault="00130B46">
      <w:r>
        <w:separator/>
      </w:r>
    </w:p>
  </w:footnote>
  <w:footnote w:type="continuationSeparator" w:id="0">
    <w:p w14:paraId="6B47F47F" w14:textId="77777777" w:rsidR="00130B46" w:rsidRDefault="00130B46">
      <w:r>
        <w:continuationSeparator/>
      </w:r>
    </w:p>
  </w:footnote>
  <w:footnote w:id="1">
    <w:p w14:paraId="15E465BC" w14:textId="77777777" w:rsidR="00694669" w:rsidRDefault="00694669">
      <w:pPr>
        <w:pStyle w:val="Notedebasdepage"/>
      </w:pPr>
      <w:r>
        <w:rPr>
          <w:rStyle w:val="Appelnotedebasdep"/>
        </w:rPr>
        <w:footnoteRef/>
      </w:r>
      <w:r>
        <w:t xml:space="preserve"> BPU, HBPU : Bordereau de Prix Unitaires : cf. glossaire</w:t>
      </w:r>
    </w:p>
  </w:footnote>
  <w:footnote w:id="2">
    <w:p w14:paraId="761FA753" w14:textId="77777777" w:rsidR="00694669" w:rsidRDefault="00694669" w:rsidP="003C051D">
      <w:pPr>
        <w:pStyle w:val="Notedebasdepage"/>
      </w:pPr>
      <w:r>
        <w:rPr>
          <w:rStyle w:val="Appelnotedebasdep"/>
        </w:rPr>
        <w:footnoteRef/>
      </w:r>
      <w:r>
        <w:t xml:space="preserve"> BPU, HBPU : Bordereau de Prix Unitaires : cf. glossaire</w:t>
      </w:r>
    </w:p>
  </w:footnote>
  <w:footnote w:id="3">
    <w:p w14:paraId="376306AD" w14:textId="77777777" w:rsidR="00694669" w:rsidRDefault="00694669" w:rsidP="006F607E">
      <w:pPr>
        <w:pStyle w:val="Notedebasdepage"/>
      </w:pPr>
      <w:r>
        <w:rPr>
          <w:rStyle w:val="Appelnotedebasdep"/>
        </w:rPr>
        <w:footnoteRef/>
      </w:r>
      <w:r w:rsidRPr="00D863BE">
        <w:t xml:space="preserve"> </w:t>
      </w:r>
      <w:r>
        <w:t>BPU, HBPU : Bordereau de Prix Unitaire : cf. glossaire</w:t>
      </w:r>
    </w:p>
  </w:footnote>
  <w:footnote w:id="4">
    <w:p w14:paraId="6D03E77F" w14:textId="77777777" w:rsidR="00694669" w:rsidRDefault="00694669" w:rsidP="00BB7AD1">
      <w:pPr>
        <w:pStyle w:val="Notedebasdepage"/>
      </w:pPr>
      <w:r>
        <w:rPr>
          <w:rStyle w:val="Appelnotedebasdep"/>
        </w:rPr>
        <w:footnoteRef/>
      </w:r>
      <w:r>
        <w:t xml:space="preserve"> Cf. glossaire</w:t>
      </w:r>
    </w:p>
  </w:footnote>
  <w:footnote w:id="5">
    <w:p w14:paraId="49D4EC5F" w14:textId="77777777" w:rsidR="00694669" w:rsidRDefault="00694669">
      <w:pPr>
        <w:pStyle w:val="Notedebasdepage"/>
      </w:pPr>
      <w:r>
        <w:rPr>
          <w:rStyle w:val="Appelnotedebasdep"/>
        </w:rPr>
        <w:footnoteRef/>
      </w:r>
      <w:r>
        <w:t xml:space="preserve"> Cf. glossaire</w:t>
      </w:r>
    </w:p>
  </w:footnote>
  <w:footnote w:id="6">
    <w:p w14:paraId="087CCE75" w14:textId="77777777" w:rsidR="00694669" w:rsidRPr="0031238F" w:rsidRDefault="00694669" w:rsidP="000C3135">
      <w:pPr>
        <w:pStyle w:val="Notedebasdepage"/>
      </w:pPr>
      <w:r>
        <w:rPr>
          <w:rStyle w:val="Appelnotedebasdep"/>
        </w:rPr>
        <w:footnoteRef/>
      </w:r>
      <w:r w:rsidRPr="0031238F">
        <w:t xml:space="preserve"> RABC : Risk Analysis and Bioscontamination Control –</w:t>
      </w:r>
      <w:r>
        <w:t xml:space="preserve"> S</w:t>
      </w:r>
      <w:r w:rsidRPr="0031238F">
        <w:t>ytème de contr</w:t>
      </w:r>
      <w:r>
        <w:t>ôle de la bio contamination.</w:t>
      </w:r>
    </w:p>
  </w:footnote>
  <w:footnote w:id="7">
    <w:p w14:paraId="37091F18" w14:textId="77777777" w:rsidR="00694669" w:rsidRDefault="00694669" w:rsidP="002959F8">
      <w:pPr>
        <w:pStyle w:val="Notedebasdepage"/>
      </w:pPr>
      <w:r>
        <w:rPr>
          <w:rStyle w:val="Appelnotedebasdep"/>
        </w:rPr>
        <w:footnoteRef/>
      </w:r>
      <w:r>
        <w:t xml:space="preserve"> CCAP : Cahier des Clauses Administratives Particulières</w:t>
      </w:r>
    </w:p>
  </w:footnote>
  <w:footnote w:id="8">
    <w:p w14:paraId="73FAA538" w14:textId="77777777" w:rsidR="00694669" w:rsidRPr="0031238F" w:rsidRDefault="00694669" w:rsidP="002959F8">
      <w:pPr>
        <w:pStyle w:val="Notedebasdepage"/>
      </w:pPr>
      <w:r>
        <w:rPr>
          <w:rStyle w:val="Appelnotedebasdep"/>
        </w:rPr>
        <w:footnoteRef/>
      </w:r>
      <w:r w:rsidRPr="0031238F">
        <w:t xml:space="preserve"> RABC : Risk Analysis and Bioscontamination Control –</w:t>
      </w:r>
      <w:r>
        <w:t xml:space="preserve"> S</w:t>
      </w:r>
      <w:r w:rsidRPr="0031238F">
        <w:t>ytème de contr</w:t>
      </w:r>
      <w:r>
        <w:t>ôle de la bio contamination.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w14:anchorId="14A2BFEF"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85pt;height:8.85pt" o:bullet="t">
        <v:imagedata r:id="rId1" o:title="BD10254_"/>
      </v:shape>
    </w:pict>
  </w:numPicBullet>
  <w:numPicBullet w:numPicBulletId="1">
    <w:pict>
      <v:shape id="_x0000_i1027" type="#_x0000_t75" style="width:8.85pt;height:8.85pt" o:bullet="t">
        <v:imagedata r:id="rId2" o:title="BD21400_"/>
      </v:shape>
    </w:pict>
  </w:numPicBullet>
  <w:abstractNum w:abstractNumId="0" w15:restartNumberingAfterBreak="0">
    <w:nsid w:val="08072040"/>
    <w:multiLevelType w:val="hybridMultilevel"/>
    <w:tmpl w:val="AF04BDC0"/>
    <w:lvl w:ilvl="0" w:tplc="E4201FEA">
      <w:numFmt w:val="bullet"/>
      <w:lvlText w:val="-"/>
      <w:lvlJc w:val="left"/>
      <w:pPr>
        <w:ind w:left="720" w:hanging="360"/>
      </w:pPr>
      <w:rPr>
        <w:rFonts w:ascii="Times New Roman" w:hAnsi="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7951E7"/>
    <w:multiLevelType w:val="hybridMultilevel"/>
    <w:tmpl w:val="AEC2BCCC"/>
    <w:lvl w:ilvl="0" w:tplc="E4201FEA">
      <w:numFmt w:val="bullet"/>
      <w:lvlText w:val="-"/>
      <w:lvlJc w:val="left"/>
      <w:pPr>
        <w:ind w:left="720" w:hanging="360"/>
      </w:pPr>
      <w:rPr>
        <w:rFonts w:ascii="Times New Roman" w:hAnsi="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0E6F59"/>
    <w:multiLevelType w:val="hybridMultilevel"/>
    <w:tmpl w:val="B7A26E0C"/>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3B33A6"/>
    <w:multiLevelType w:val="hybridMultilevel"/>
    <w:tmpl w:val="3D0A35A4"/>
    <w:lvl w:ilvl="0" w:tplc="E4201FEA">
      <w:numFmt w:val="bullet"/>
      <w:lvlText w:val="-"/>
      <w:lvlJc w:val="left"/>
      <w:pPr>
        <w:ind w:left="720" w:hanging="360"/>
      </w:pPr>
      <w:rPr>
        <w:rFonts w:ascii="Times New Roman" w:hAnsi="Times New Roman" w:cs="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7C16FE5"/>
    <w:multiLevelType w:val="multilevel"/>
    <w:tmpl w:val="040C0001"/>
    <w:numStyleLink w:val="Style2"/>
  </w:abstractNum>
  <w:abstractNum w:abstractNumId="5" w15:restartNumberingAfterBreak="0">
    <w:nsid w:val="18912A2F"/>
    <w:multiLevelType w:val="hybridMultilevel"/>
    <w:tmpl w:val="ECECA3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9755C9A"/>
    <w:multiLevelType w:val="hybridMultilevel"/>
    <w:tmpl w:val="668469C8"/>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AE50264"/>
    <w:multiLevelType w:val="hybridMultilevel"/>
    <w:tmpl w:val="E4BA548C"/>
    <w:lvl w:ilvl="0" w:tplc="623CF3A4">
      <w:numFmt w:val="bullet"/>
      <w:lvlText w:val="-"/>
      <w:lvlJc w:val="left"/>
      <w:pPr>
        <w:ind w:left="720" w:hanging="360"/>
      </w:pPr>
      <w:rPr>
        <w:rFonts w:ascii="Times New Roman" w:hAnsi="Times New Roman" w:cs="Times New Roman" w:hint="default"/>
        <w:color w:val="C00000"/>
      </w:rPr>
    </w:lvl>
    <w:lvl w:ilvl="1" w:tplc="040C0001">
      <w:start w:val="1"/>
      <w:numFmt w:val="bullet"/>
      <w:lvlText w:val=""/>
      <w:lvlJc w:val="left"/>
      <w:pPr>
        <w:ind w:left="1440" w:hanging="360"/>
      </w:pPr>
      <w:rPr>
        <w:rFonts w:ascii="Symbol" w:hAnsi="Symbol" w:hint="default"/>
        <w:color w:val="C00000"/>
      </w:rPr>
    </w:lvl>
    <w:lvl w:ilvl="2" w:tplc="B346394A" w:tentative="1">
      <w:start w:val="1"/>
      <w:numFmt w:val="bullet"/>
      <w:lvlText w:val=""/>
      <w:lvlJc w:val="left"/>
      <w:pPr>
        <w:ind w:left="2160" w:hanging="360"/>
      </w:pPr>
      <w:rPr>
        <w:rFonts w:ascii="Wingdings" w:hAnsi="Wingdings" w:hint="default"/>
      </w:rPr>
    </w:lvl>
    <w:lvl w:ilvl="3" w:tplc="4F98CAA0" w:tentative="1">
      <w:start w:val="1"/>
      <w:numFmt w:val="bullet"/>
      <w:lvlText w:val=""/>
      <w:lvlJc w:val="left"/>
      <w:pPr>
        <w:ind w:left="2880" w:hanging="360"/>
      </w:pPr>
      <w:rPr>
        <w:rFonts w:ascii="Symbol" w:hAnsi="Symbol" w:hint="default"/>
      </w:rPr>
    </w:lvl>
    <w:lvl w:ilvl="4" w:tplc="FA72847A" w:tentative="1">
      <w:start w:val="1"/>
      <w:numFmt w:val="bullet"/>
      <w:lvlText w:val="o"/>
      <w:lvlJc w:val="left"/>
      <w:pPr>
        <w:ind w:left="3600" w:hanging="360"/>
      </w:pPr>
      <w:rPr>
        <w:rFonts w:ascii="Courier New" w:hAnsi="Courier New" w:cs="Courier New" w:hint="default"/>
      </w:rPr>
    </w:lvl>
    <w:lvl w:ilvl="5" w:tplc="A3D6C0C2" w:tentative="1">
      <w:start w:val="1"/>
      <w:numFmt w:val="bullet"/>
      <w:lvlText w:val=""/>
      <w:lvlJc w:val="left"/>
      <w:pPr>
        <w:ind w:left="4320" w:hanging="360"/>
      </w:pPr>
      <w:rPr>
        <w:rFonts w:ascii="Wingdings" w:hAnsi="Wingdings" w:hint="default"/>
      </w:rPr>
    </w:lvl>
    <w:lvl w:ilvl="6" w:tplc="5232D35C" w:tentative="1">
      <w:start w:val="1"/>
      <w:numFmt w:val="bullet"/>
      <w:lvlText w:val=""/>
      <w:lvlJc w:val="left"/>
      <w:pPr>
        <w:ind w:left="5040" w:hanging="360"/>
      </w:pPr>
      <w:rPr>
        <w:rFonts w:ascii="Symbol" w:hAnsi="Symbol" w:hint="default"/>
      </w:rPr>
    </w:lvl>
    <w:lvl w:ilvl="7" w:tplc="FE56BD0A" w:tentative="1">
      <w:start w:val="1"/>
      <w:numFmt w:val="bullet"/>
      <w:lvlText w:val="o"/>
      <w:lvlJc w:val="left"/>
      <w:pPr>
        <w:ind w:left="5760" w:hanging="360"/>
      </w:pPr>
      <w:rPr>
        <w:rFonts w:ascii="Courier New" w:hAnsi="Courier New" w:cs="Courier New" w:hint="default"/>
      </w:rPr>
    </w:lvl>
    <w:lvl w:ilvl="8" w:tplc="D70097B8" w:tentative="1">
      <w:start w:val="1"/>
      <w:numFmt w:val="bullet"/>
      <w:lvlText w:val=""/>
      <w:lvlJc w:val="left"/>
      <w:pPr>
        <w:ind w:left="6480" w:hanging="360"/>
      </w:pPr>
      <w:rPr>
        <w:rFonts w:ascii="Wingdings" w:hAnsi="Wingdings" w:hint="default"/>
      </w:rPr>
    </w:lvl>
  </w:abstractNum>
  <w:abstractNum w:abstractNumId="8" w15:restartNumberingAfterBreak="0">
    <w:nsid w:val="1C5F0E91"/>
    <w:multiLevelType w:val="hybridMultilevel"/>
    <w:tmpl w:val="21643E72"/>
    <w:lvl w:ilvl="0" w:tplc="38CC6AF8">
      <w:start w:val="1"/>
      <w:numFmt w:val="bullet"/>
      <w:lvlText w:val=""/>
      <w:lvlPicBulletId w:val="1"/>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7C6BB1"/>
    <w:multiLevelType w:val="hybridMultilevel"/>
    <w:tmpl w:val="AC9EB18A"/>
    <w:lvl w:ilvl="0" w:tplc="38CC6AF8">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C8D7EE7"/>
    <w:multiLevelType w:val="hybridMultilevel"/>
    <w:tmpl w:val="841C8E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CCF6C98"/>
    <w:multiLevelType w:val="hybridMultilevel"/>
    <w:tmpl w:val="B8D8E56A"/>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17C3EE6"/>
    <w:multiLevelType w:val="hybridMultilevel"/>
    <w:tmpl w:val="7A08EA1C"/>
    <w:lvl w:ilvl="0" w:tplc="4D5E8732">
      <w:numFmt w:val="bullet"/>
      <w:lvlText w:val="-"/>
      <w:lvlJc w:val="left"/>
      <w:pPr>
        <w:ind w:left="720" w:hanging="360"/>
      </w:pPr>
      <w:rPr>
        <w:rFonts w:ascii="Times New Roman" w:eastAsia="SimSu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8A61521"/>
    <w:multiLevelType w:val="singleLevel"/>
    <w:tmpl w:val="040C0001"/>
    <w:lvl w:ilvl="0">
      <w:start w:val="1"/>
      <w:numFmt w:val="bullet"/>
      <w:lvlText w:val=""/>
      <w:lvlJc w:val="left"/>
      <w:pPr>
        <w:ind w:left="720" w:hanging="360"/>
      </w:pPr>
      <w:rPr>
        <w:rFonts w:ascii="Symbol" w:hAnsi="Symbol" w:hint="default"/>
      </w:rPr>
    </w:lvl>
  </w:abstractNum>
  <w:abstractNum w:abstractNumId="14" w15:restartNumberingAfterBreak="0">
    <w:nsid w:val="2D001911"/>
    <w:multiLevelType w:val="multilevel"/>
    <w:tmpl w:val="040C0001"/>
    <w:styleLink w:val="Style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2E1C20C2"/>
    <w:multiLevelType w:val="hybridMultilevel"/>
    <w:tmpl w:val="EEBA06CC"/>
    <w:lvl w:ilvl="0" w:tplc="E4201FEA">
      <w:numFmt w:val="bullet"/>
      <w:lvlText w:val="-"/>
      <w:lvlJc w:val="left"/>
      <w:pPr>
        <w:ind w:left="2136" w:hanging="360"/>
      </w:pPr>
      <w:rPr>
        <w:rFonts w:ascii="Times New Roman" w:hAnsi="Times New Roman" w:cs="Times New Roman" w:hint="default"/>
        <w:color w:val="C00000"/>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16" w15:restartNumberingAfterBreak="0">
    <w:nsid w:val="30014C98"/>
    <w:multiLevelType w:val="hybridMultilevel"/>
    <w:tmpl w:val="6DEEA690"/>
    <w:lvl w:ilvl="0" w:tplc="E4201FEA">
      <w:numFmt w:val="bullet"/>
      <w:lvlText w:val="-"/>
      <w:lvlJc w:val="left"/>
      <w:pPr>
        <w:ind w:left="720" w:hanging="360"/>
      </w:pPr>
      <w:rPr>
        <w:rFonts w:ascii="Times New Roman" w:hAnsi="Times New Roman" w:cs="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02B2D7F"/>
    <w:multiLevelType w:val="hybridMultilevel"/>
    <w:tmpl w:val="3C6A0A56"/>
    <w:lvl w:ilvl="0" w:tplc="040C000F">
      <w:start w:val="1"/>
      <w:numFmt w:val="decimal"/>
      <w:lvlText w:val="%1."/>
      <w:lvlJc w:val="left"/>
      <w:pPr>
        <w:ind w:left="1331" w:hanging="360"/>
      </w:pPr>
    </w:lvl>
    <w:lvl w:ilvl="1" w:tplc="040C0019" w:tentative="1">
      <w:start w:val="1"/>
      <w:numFmt w:val="lowerLetter"/>
      <w:lvlText w:val="%2."/>
      <w:lvlJc w:val="left"/>
      <w:pPr>
        <w:ind w:left="2051" w:hanging="360"/>
      </w:pPr>
    </w:lvl>
    <w:lvl w:ilvl="2" w:tplc="040C001B" w:tentative="1">
      <w:start w:val="1"/>
      <w:numFmt w:val="lowerRoman"/>
      <w:lvlText w:val="%3."/>
      <w:lvlJc w:val="right"/>
      <w:pPr>
        <w:ind w:left="2771" w:hanging="180"/>
      </w:pPr>
    </w:lvl>
    <w:lvl w:ilvl="3" w:tplc="040C000F" w:tentative="1">
      <w:start w:val="1"/>
      <w:numFmt w:val="decimal"/>
      <w:lvlText w:val="%4."/>
      <w:lvlJc w:val="left"/>
      <w:pPr>
        <w:ind w:left="3491" w:hanging="360"/>
      </w:pPr>
    </w:lvl>
    <w:lvl w:ilvl="4" w:tplc="040C0019" w:tentative="1">
      <w:start w:val="1"/>
      <w:numFmt w:val="lowerLetter"/>
      <w:lvlText w:val="%5."/>
      <w:lvlJc w:val="left"/>
      <w:pPr>
        <w:ind w:left="4211" w:hanging="360"/>
      </w:pPr>
    </w:lvl>
    <w:lvl w:ilvl="5" w:tplc="040C001B" w:tentative="1">
      <w:start w:val="1"/>
      <w:numFmt w:val="lowerRoman"/>
      <w:lvlText w:val="%6."/>
      <w:lvlJc w:val="right"/>
      <w:pPr>
        <w:ind w:left="4931" w:hanging="180"/>
      </w:pPr>
    </w:lvl>
    <w:lvl w:ilvl="6" w:tplc="040C000F" w:tentative="1">
      <w:start w:val="1"/>
      <w:numFmt w:val="decimal"/>
      <w:lvlText w:val="%7."/>
      <w:lvlJc w:val="left"/>
      <w:pPr>
        <w:ind w:left="5651" w:hanging="360"/>
      </w:pPr>
    </w:lvl>
    <w:lvl w:ilvl="7" w:tplc="040C0019" w:tentative="1">
      <w:start w:val="1"/>
      <w:numFmt w:val="lowerLetter"/>
      <w:lvlText w:val="%8."/>
      <w:lvlJc w:val="left"/>
      <w:pPr>
        <w:ind w:left="6371" w:hanging="360"/>
      </w:pPr>
    </w:lvl>
    <w:lvl w:ilvl="8" w:tplc="040C001B" w:tentative="1">
      <w:start w:val="1"/>
      <w:numFmt w:val="lowerRoman"/>
      <w:lvlText w:val="%9."/>
      <w:lvlJc w:val="right"/>
      <w:pPr>
        <w:ind w:left="7091" w:hanging="180"/>
      </w:pPr>
    </w:lvl>
  </w:abstractNum>
  <w:abstractNum w:abstractNumId="18" w15:restartNumberingAfterBreak="0">
    <w:nsid w:val="305727AC"/>
    <w:multiLevelType w:val="hybridMultilevel"/>
    <w:tmpl w:val="364ED5C0"/>
    <w:lvl w:ilvl="0" w:tplc="56DEFCC6">
      <w:numFmt w:val="bullet"/>
      <w:lvlText w:val="-"/>
      <w:lvlJc w:val="left"/>
      <w:pPr>
        <w:ind w:left="1353"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19" w15:restartNumberingAfterBreak="0">
    <w:nsid w:val="33EC3459"/>
    <w:multiLevelType w:val="hybridMultilevel"/>
    <w:tmpl w:val="50205E02"/>
    <w:lvl w:ilvl="0" w:tplc="D9BCB37E">
      <w:start w:val="1"/>
      <w:numFmt w:val="bullet"/>
      <w:lvlText w:val=""/>
      <w:lvlPicBulletId w:val="0"/>
      <w:lvlJc w:val="left"/>
      <w:pPr>
        <w:ind w:left="1854" w:hanging="360"/>
      </w:pPr>
      <w:rPr>
        <w:rFonts w:ascii="Symbol" w:hAnsi="Symbol" w:hint="default"/>
        <w:color w:val="auto"/>
      </w:rPr>
    </w:lvl>
    <w:lvl w:ilvl="1" w:tplc="9ACE362A" w:tentative="1">
      <w:start w:val="1"/>
      <w:numFmt w:val="bullet"/>
      <w:lvlText w:val="o"/>
      <w:lvlJc w:val="left"/>
      <w:pPr>
        <w:ind w:left="1440" w:hanging="360"/>
      </w:pPr>
      <w:rPr>
        <w:rFonts w:ascii="Courier New" w:hAnsi="Courier New" w:cs="Courier New" w:hint="default"/>
      </w:rPr>
    </w:lvl>
    <w:lvl w:ilvl="2" w:tplc="72BAB6F6" w:tentative="1">
      <w:start w:val="1"/>
      <w:numFmt w:val="bullet"/>
      <w:lvlText w:val=""/>
      <w:lvlJc w:val="left"/>
      <w:pPr>
        <w:ind w:left="2160" w:hanging="360"/>
      </w:pPr>
      <w:rPr>
        <w:rFonts w:ascii="Wingdings" w:hAnsi="Wingdings" w:hint="default"/>
      </w:rPr>
    </w:lvl>
    <w:lvl w:ilvl="3" w:tplc="7FF204DC" w:tentative="1">
      <w:start w:val="1"/>
      <w:numFmt w:val="bullet"/>
      <w:lvlText w:val=""/>
      <w:lvlJc w:val="left"/>
      <w:pPr>
        <w:ind w:left="2880" w:hanging="360"/>
      </w:pPr>
      <w:rPr>
        <w:rFonts w:ascii="Symbol" w:hAnsi="Symbol" w:hint="default"/>
      </w:rPr>
    </w:lvl>
    <w:lvl w:ilvl="4" w:tplc="ADD2FDBA" w:tentative="1">
      <w:start w:val="1"/>
      <w:numFmt w:val="bullet"/>
      <w:lvlText w:val="o"/>
      <w:lvlJc w:val="left"/>
      <w:pPr>
        <w:ind w:left="3600" w:hanging="360"/>
      </w:pPr>
      <w:rPr>
        <w:rFonts w:ascii="Courier New" w:hAnsi="Courier New" w:cs="Courier New" w:hint="default"/>
      </w:rPr>
    </w:lvl>
    <w:lvl w:ilvl="5" w:tplc="94180AE8" w:tentative="1">
      <w:start w:val="1"/>
      <w:numFmt w:val="bullet"/>
      <w:lvlText w:val=""/>
      <w:lvlJc w:val="left"/>
      <w:pPr>
        <w:ind w:left="4320" w:hanging="360"/>
      </w:pPr>
      <w:rPr>
        <w:rFonts w:ascii="Wingdings" w:hAnsi="Wingdings" w:hint="default"/>
      </w:rPr>
    </w:lvl>
    <w:lvl w:ilvl="6" w:tplc="A7EE04B2" w:tentative="1">
      <w:start w:val="1"/>
      <w:numFmt w:val="bullet"/>
      <w:lvlText w:val=""/>
      <w:lvlJc w:val="left"/>
      <w:pPr>
        <w:ind w:left="5040" w:hanging="360"/>
      </w:pPr>
      <w:rPr>
        <w:rFonts w:ascii="Symbol" w:hAnsi="Symbol" w:hint="default"/>
      </w:rPr>
    </w:lvl>
    <w:lvl w:ilvl="7" w:tplc="A2D8E8DA" w:tentative="1">
      <w:start w:val="1"/>
      <w:numFmt w:val="bullet"/>
      <w:lvlText w:val="o"/>
      <w:lvlJc w:val="left"/>
      <w:pPr>
        <w:ind w:left="5760" w:hanging="360"/>
      </w:pPr>
      <w:rPr>
        <w:rFonts w:ascii="Courier New" w:hAnsi="Courier New" w:cs="Courier New" w:hint="default"/>
      </w:rPr>
    </w:lvl>
    <w:lvl w:ilvl="8" w:tplc="759A0152" w:tentative="1">
      <w:start w:val="1"/>
      <w:numFmt w:val="bullet"/>
      <w:lvlText w:val=""/>
      <w:lvlJc w:val="left"/>
      <w:pPr>
        <w:ind w:left="6480" w:hanging="360"/>
      </w:pPr>
      <w:rPr>
        <w:rFonts w:ascii="Wingdings" w:hAnsi="Wingdings" w:hint="default"/>
      </w:rPr>
    </w:lvl>
  </w:abstractNum>
  <w:abstractNum w:abstractNumId="20" w15:restartNumberingAfterBreak="0">
    <w:nsid w:val="34FF49A3"/>
    <w:multiLevelType w:val="hybridMultilevel"/>
    <w:tmpl w:val="6CF46A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B8C2402"/>
    <w:multiLevelType w:val="singleLevel"/>
    <w:tmpl w:val="2780D388"/>
    <w:lvl w:ilvl="0">
      <w:start w:val="1"/>
      <w:numFmt w:val="decimal"/>
      <w:lvlText w:val="%1)"/>
      <w:lvlJc w:val="left"/>
      <w:pPr>
        <w:tabs>
          <w:tab w:val="num" w:pos="1494"/>
        </w:tabs>
        <w:ind w:left="1494" w:hanging="360"/>
      </w:pPr>
      <w:rPr>
        <w:rFonts w:hint="default"/>
      </w:rPr>
    </w:lvl>
  </w:abstractNum>
  <w:abstractNum w:abstractNumId="22" w15:restartNumberingAfterBreak="0">
    <w:nsid w:val="3C013877"/>
    <w:multiLevelType w:val="hybridMultilevel"/>
    <w:tmpl w:val="F44C9800"/>
    <w:lvl w:ilvl="0" w:tplc="8B605A70">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D7568B7"/>
    <w:multiLevelType w:val="hybridMultilevel"/>
    <w:tmpl w:val="FFECC56A"/>
    <w:lvl w:ilvl="0" w:tplc="E9C4BC8C">
      <w:numFmt w:val="bullet"/>
      <w:lvlText w:val="-"/>
      <w:lvlJc w:val="left"/>
      <w:pPr>
        <w:tabs>
          <w:tab w:val="num" w:pos="720"/>
        </w:tabs>
        <w:ind w:left="720" w:hanging="360"/>
      </w:pPr>
      <w:rPr>
        <w:rFonts w:ascii="Times New Roman" w:eastAsia="SimSun" w:hAnsi="Times New Roman" w:cs="Times New Roman" w:hint="default"/>
      </w:rPr>
    </w:lvl>
    <w:lvl w:ilvl="1" w:tplc="D6FC35DE">
      <w:start w:val="1"/>
      <w:numFmt w:val="bullet"/>
      <w:lvlText w:val="o"/>
      <w:lvlJc w:val="left"/>
      <w:pPr>
        <w:tabs>
          <w:tab w:val="num" w:pos="1440"/>
        </w:tabs>
        <w:ind w:left="1440" w:hanging="360"/>
      </w:pPr>
      <w:rPr>
        <w:rFonts w:ascii="Courier New" w:hAnsi="Courier New" w:cs="Courier New" w:hint="default"/>
      </w:rPr>
    </w:lvl>
    <w:lvl w:ilvl="2" w:tplc="12661182" w:tentative="1">
      <w:start w:val="1"/>
      <w:numFmt w:val="bullet"/>
      <w:lvlText w:val=""/>
      <w:lvlJc w:val="left"/>
      <w:pPr>
        <w:tabs>
          <w:tab w:val="num" w:pos="2160"/>
        </w:tabs>
        <w:ind w:left="2160" w:hanging="360"/>
      </w:pPr>
      <w:rPr>
        <w:rFonts w:ascii="Wingdings" w:hAnsi="Wingdings" w:hint="default"/>
      </w:rPr>
    </w:lvl>
    <w:lvl w:ilvl="3" w:tplc="2434679C" w:tentative="1">
      <w:start w:val="1"/>
      <w:numFmt w:val="bullet"/>
      <w:lvlText w:val=""/>
      <w:lvlJc w:val="left"/>
      <w:pPr>
        <w:tabs>
          <w:tab w:val="num" w:pos="2880"/>
        </w:tabs>
        <w:ind w:left="2880" w:hanging="360"/>
      </w:pPr>
      <w:rPr>
        <w:rFonts w:ascii="Symbol" w:hAnsi="Symbol" w:hint="default"/>
      </w:rPr>
    </w:lvl>
    <w:lvl w:ilvl="4" w:tplc="37A407DA" w:tentative="1">
      <w:start w:val="1"/>
      <w:numFmt w:val="bullet"/>
      <w:lvlText w:val="o"/>
      <w:lvlJc w:val="left"/>
      <w:pPr>
        <w:tabs>
          <w:tab w:val="num" w:pos="3600"/>
        </w:tabs>
        <w:ind w:left="3600" w:hanging="360"/>
      </w:pPr>
      <w:rPr>
        <w:rFonts w:ascii="Courier New" w:hAnsi="Courier New" w:cs="Courier New" w:hint="default"/>
      </w:rPr>
    </w:lvl>
    <w:lvl w:ilvl="5" w:tplc="883875AA" w:tentative="1">
      <w:start w:val="1"/>
      <w:numFmt w:val="bullet"/>
      <w:lvlText w:val=""/>
      <w:lvlJc w:val="left"/>
      <w:pPr>
        <w:tabs>
          <w:tab w:val="num" w:pos="4320"/>
        </w:tabs>
        <w:ind w:left="4320" w:hanging="360"/>
      </w:pPr>
      <w:rPr>
        <w:rFonts w:ascii="Wingdings" w:hAnsi="Wingdings" w:hint="default"/>
      </w:rPr>
    </w:lvl>
    <w:lvl w:ilvl="6" w:tplc="82742C42" w:tentative="1">
      <w:start w:val="1"/>
      <w:numFmt w:val="bullet"/>
      <w:lvlText w:val=""/>
      <w:lvlJc w:val="left"/>
      <w:pPr>
        <w:tabs>
          <w:tab w:val="num" w:pos="5040"/>
        </w:tabs>
        <w:ind w:left="5040" w:hanging="360"/>
      </w:pPr>
      <w:rPr>
        <w:rFonts w:ascii="Symbol" w:hAnsi="Symbol" w:hint="default"/>
      </w:rPr>
    </w:lvl>
    <w:lvl w:ilvl="7" w:tplc="52E69A4C" w:tentative="1">
      <w:start w:val="1"/>
      <w:numFmt w:val="bullet"/>
      <w:lvlText w:val="o"/>
      <w:lvlJc w:val="left"/>
      <w:pPr>
        <w:tabs>
          <w:tab w:val="num" w:pos="5760"/>
        </w:tabs>
        <w:ind w:left="5760" w:hanging="360"/>
      </w:pPr>
      <w:rPr>
        <w:rFonts w:ascii="Courier New" w:hAnsi="Courier New" w:cs="Courier New" w:hint="default"/>
      </w:rPr>
    </w:lvl>
    <w:lvl w:ilvl="8" w:tplc="E888460A"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DAA6FE0"/>
    <w:multiLevelType w:val="hybridMultilevel"/>
    <w:tmpl w:val="DB0CEAD8"/>
    <w:lvl w:ilvl="0" w:tplc="E4201FEA">
      <w:numFmt w:val="bullet"/>
      <w:lvlText w:val="-"/>
      <w:lvlJc w:val="left"/>
      <w:pPr>
        <w:ind w:left="720" w:hanging="360"/>
      </w:pPr>
      <w:rPr>
        <w:rFonts w:ascii="Times New Roman" w:hAnsi="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E200E04"/>
    <w:multiLevelType w:val="multilevel"/>
    <w:tmpl w:val="040C0001"/>
    <w:numStyleLink w:val="Style2"/>
  </w:abstractNum>
  <w:abstractNum w:abstractNumId="26" w15:restartNumberingAfterBreak="0">
    <w:nsid w:val="413B4900"/>
    <w:multiLevelType w:val="hybridMultilevel"/>
    <w:tmpl w:val="91D29296"/>
    <w:lvl w:ilvl="0" w:tplc="4ACAB960">
      <w:start w:val="1"/>
      <w:numFmt w:val="decimal"/>
      <w:lvlText w:val="%1."/>
      <w:lvlJc w:val="left"/>
      <w:pPr>
        <w:ind w:left="720" w:hanging="360"/>
      </w:pPr>
      <w:rPr>
        <w:rFonts w:hint="default"/>
        <w:color w:val="C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28A6726"/>
    <w:multiLevelType w:val="hybridMultilevel"/>
    <w:tmpl w:val="07C46C1C"/>
    <w:lvl w:ilvl="0" w:tplc="BE124C3C">
      <w:start w:val="1"/>
      <w:numFmt w:val="decimal"/>
      <w:lvlText w:val="%1-"/>
      <w:lvlJc w:val="left"/>
      <w:pPr>
        <w:ind w:left="720" w:hanging="360"/>
      </w:pPr>
      <w:rPr>
        <w:rFonts w:hint="default"/>
      </w:rPr>
    </w:lvl>
    <w:lvl w:ilvl="1" w:tplc="F112C78C" w:tentative="1">
      <w:start w:val="1"/>
      <w:numFmt w:val="lowerLetter"/>
      <w:lvlText w:val="%2."/>
      <w:lvlJc w:val="left"/>
      <w:pPr>
        <w:ind w:left="1440" w:hanging="360"/>
      </w:pPr>
    </w:lvl>
    <w:lvl w:ilvl="2" w:tplc="C464B4F2" w:tentative="1">
      <w:start w:val="1"/>
      <w:numFmt w:val="lowerRoman"/>
      <w:lvlText w:val="%3."/>
      <w:lvlJc w:val="right"/>
      <w:pPr>
        <w:ind w:left="2160" w:hanging="180"/>
      </w:pPr>
    </w:lvl>
    <w:lvl w:ilvl="3" w:tplc="5C22EC26" w:tentative="1">
      <w:start w:val="1"/>
      <w:numFmt w:val="decimal"/>
      <w:lvlText w:val="%4."/>
      <w:lvlJc w:val="left"/>
      <w:pPr>
        <w:ind w:left="2880" w:hanging="360"/>
      </w:pPr>
    </w:lvl>
    <w:lvl w:ilvl="4" w:tplc="F0CEC77A" w:tentative="1">
      <w:start w:val="1"/>
      <w:numFmt w:val="lowerLetter"/>
      <w:lvlText w:val="%5."/>
      <w:lvlJc w:val="left"/>
      <w:pPr>
        <w:ind w:left="3600" w:hanging="360"/>
      </w:pPr>
    </w:lvl>
    <w:lvl w:ilvl="5" w:tplc="4C3277D0" w:tentative="1">
      <w:start w:val="1"/>
      <w:numFmt w:val="lowerRoman"/>
      <w:lvlText w:val="%6."/>
      <w:lvlJc w:val="right"/>
      <w:pPr>
        <w:ind w:left="4320" w:hanging="180"/>
      </w:pPr>
    </w:lvl>
    <w:lvl w:ilvl="6" w:tplc="FF70F09C" w:tentative="1">
      <w:start w:val="1"/>
      <w:numFmt w:val="decimal"/>
      <w:lvlText w:val="%7."/>
      <w:lvlJc w:val="left"/>
      <w:pPr>
        <w:ind w:left="5040" w:hanging="360"/>
      </w:pPr>
    </w:lvl>
    <w:lvl w:ilvl="7" w:tplc="533A6EF2" w:tentative="1">
      <w:start w:val="1"/>
      <w:numFmt w:val="lowerLetter"/>
      <w:lvlText w:val="%8."/>
      <w:lvlJc w:val="left"/>
      <w:pPr>
        <w:ind w:left="5760" w:hanging="360"/>
      </w:pPr>
    </w:lvl>
    <w:lvl w:ilvl="8" w:tplc="BC24339E" w:tentative="1">
      <w:start w:val="1"/>
      <w:numFmt w:val="lowerRoman"/>
      <w:lvlText w:val="%9."/>
      <w:lvlJc w:val="right"/>
      <w:pPr>
        <w:ind w:left="6480" w:hanging="180"/>
      </w:pPr>
    </w:lvl>
  </w:abstractNum>
  <w:abstractNum w:abstractNumId="28" w15:restartNumberingAfterBreak="0">
    <w:nsid w:val="490F0D60"/>
    <w:multiLevelType w:val="hybridMultilevel"/>
    <w:tmpl w:val="F44C9800"/>
    <w:lvl w:ilvl="0" w:tplc="8B605A70">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4A710B46"/>
    <w:multiLevelType w:val="hybridMultilevel"/>
    <w:tmpl w:val="46DE3608"/>
    <w:lvl w:ilvl="0" w:tplc="D7EE862E">
      <w:numFmt w:val="bullet"/>
      <w:lvlText w:val="-"/>
      <w:lvlJc w:val="left"/>
      <w:pPr>
        <w:ind w:left="720" w:hanging="360"/>
      </w:pPr>
      <w:rPr>
        <w:rFonts w:ascii="Times New Roman" w:eastAsia="SimSun" w:hAnsi="Times New Roman" w:cs="Times New Roman" w:hint="default"/>
      </w:rPr>
    </w:lvl>
    <w:lvl w:ilvl="1" w:tplc="040C0019" w:tentative="1">
      <w:start w:val="1"/>
      <w:numFmt w:val="bullet"/>
      <w:lvlText w:val="o"/>
      <w:lvlJc w:val="left"/>
      <w:pPr>
        <w:ind w:left="1440" w:hanging="360"/>
      </w:pPr>
      <w:rPr>
        <w:rFonts w:ascii="Courier New" w:hAnsi="Courier New" w:cs="Courier New" w:hint="default"/>
      </w:rPr>
    </w:lvl>
    <w:lvl w:ilvl="2" w:tplc="040C001B" w:tentative="1">
      <w:start w:val="1"/>
      <w:numFmt w:val="bullet"/>
      <w:lvlText w:val=""/>
      <w:lvlJc w:val="left"/>
      <w:pPr>
        <w:ind w:left="2160" w:hanging="360"/>
      </w:pPr>
      <w:rPr>
        <w:rFonts w:ascii="Wingdings" w:hAnsi="Wingdings" w:hint="default"/>
      </w:rPr>
    </w:lvl>
    <w:lvl w:ilvl="3" w:tplc="040C000F" w:tentative="1">
      <w:start w:val="1"/>
      <w:numFmt w:val="bullet"/>
      <w:lvlText w:val=""/>
      <w:lvlJc w:val="left"/>
      <w:pPr>
        <w:ind w:left="2880" w:hanging="360"/>
      </w:pPr>
      <w:rPr>
        <w:rFonts w:ascii="Symbol" w:hAnsi="Symbol" w:hint="default"/>
      </w:rPr>
    </w:lvl>
    <w:lvl w:ilvl="4" w:tplc="040C0019" w:tentative="1">
      <w:start w:val="1"/>
      <w:numFmt w:val="bullet"/>
      <w:lvlText w:val="o"/>
      <w:lvlJc w:val="left"/>
      <w:pPr>
        <w:ind w:left="3600" w:hanging="360"/>
      </w:pPr>
      <w:rPr>
        <w:rFonts w:ascii="Courier New" w:hAnsi="Courier New" w:cs="Courier New" w:hint="default"/>
      </w:rPr>
    </w:lvl>
    <w:lvl w:ilvl="5" w:tplc="040C001B" w:tentative="1">
      <w:start w:val="1"/>
      <w:numFmt w:val="bullet"/>
      <w:lvlText w:val=""/>
      <w:lvlJc w:val="left"/>
      <w:pPr>
        <w:ind w:left="4320" w:hanging="360"/>
      </w:pPr>
      <w:rPr>
        <w:rFonts w:ascii="Wingdings" w:hAnsi="Wingdings" w:hint="default"/>
      </w:rPr>
    </w:lvl>
    <w:lvl w:ilvl="6" w:tplc="040C000F" w:tentative="1">
      <w:start w:val="1"/>
      <w:numFmt w:val="bullet"/>
      <w:lvlText w:val=""/>
      <w:lvlJc w:val="left"/>
      <w:pPr>
        <w:ind w:left="5040" w:hanging="360"/>
      </w:pPr>
      <w:rPr>
        <w:rFonts w:ascii="Symbol" w:hAnsi="Symbol" w:hint="default"/>
      </w:rPr>
    </w:lvl>
    <w:lvl w:ilvl="7" w:tplc="040C0019" w:tentative="1">
      <w:start w:val="1"/>
      <w:numFmt w:val="bullet"/>
      <w:lvlText w:val="o"/>
      <w:lvlJc w:val="left"/>
      <w:pPr>
        <w:ind w:left="5760" w:hanging="360"/>
      </w:pPr>
      <w:rPr>
        <w:rFonts w:ascii="Courier New" w:hAnsi="Courier New" w:cs="Courier New" w:hint="default"/>
      </w:rPr>
    </w:lvl>
    <w:lvl w:ilvl="8" w:tplc="040C001B" w:tentative="1">
      <w:start w:val="1"/>
      <w:numFmt w:val="bullet"/>
      <w:lvlText w:val=""/>
      <w:lvlJc w:val="left"/>
      <w:pPr>
        <w:ind w:left="6480" w:hanging="360"/>
      </w:pPr>
      <w:rPr>
        <w:rFonts w:ascii="Wingdings" w:hAnsi="Wingdings" w:hint="default"/>
      </w:rPr>
    </w:lvl>
  </w:abstractNum>
  <w:abstractNum w:abstractNumId="30" w15:restartNumberingAfterBreak="0">
    <w:nsid w:val="4C274458"/>
    <w:multiLevelType w:val="hybridMultilevel"/>
    <w:tmpl w:val="67E427A2"/>
    <w:lvl w:ilvl="0" w:tplc="E4201FEA">
      <w:numFmt w:val="bullet"/>
      <w:lvlText w:val="-"/>
      <w:lvlJc w:val="left"/>
      <w:pPr>
        <w:ind w:left="720" w:hanging="360"/>
      </w:pPr>
      <w:rPr>
        <w:rFonts w:ascii="Times New Roman" w:hAnsi="Times New Roman" w:cs="Times New Roman" w:hint="default"/>
        <w:color w:val="C0000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CEF26EF"/>
    <w:multiLevelType w:val="hybridMultilevel"/>
    <w:tmpl w:val="4C92EF30"/>
    <w:lvl w:ilvl="0" w:tplc="38CC6AF8">
      <w:start w:val="1"/>
      <w:numFmt w:val="bullet"/>
      <w:lvlText w:val=""/>
      <w:lvlPicBulletId w:val="1"/>
      <w:lvlJc w:val="left"/>
      <w:pPr>
        <w:ind w:left="720" w:hanging="360"/>
      </w:pPr>
      <w:rPr>
        <w:rFonts w:ascii="Symbol" w:hAnsi="Symbol" w:hint="default"/>
        <w:color w:val="auto"/>
      </w:rPr>
    </w:lvl>
    <w:lvl w:ilvl="1" w:tplc="56DEFCC6">
      <w:numFmt w:val="bullet"/>
      <w:lvlText w:val="-"/>
      <w:lvlJc w:val="left"/>
      <w:pPr>
        <w:ind w:left="1440" w:hanging="360"/>
      </w:pPr>
      <w:rPr>
        <w:rFonts w:ascii="Times New Roman" w:hAnsi="Times New Roman" w:cs="Times New Roman" w:hint="default"/>
        <w:color w:val="C00000"/>
        <w:u w:color="FFFFFF" w:themeColor="background1"/>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DD76BA8"/>
    <w:multiLevelType w:val="singleLevel"/>
    <w:tmpl w:val="9162C670"/>
    <w:lvl w:ilvl="0">
      <w:numFmt w:val="bullet"/>
      <w:lvlText w:val="-"/>
      <w:lvlJc w:val="left"/>
      <w:pPr>
        <w:tabs>
          <w:tab w:val="num" w:pos="927"/>
        </w:tabs>
        <w:ind w:left="927" w:hanging="360"/>
      </w:pPr>
    </w:lvl>
  </w:abstractNum>
  <w:abstractNum w:abstractNumId="33" w15:restartNumberingAfterBreak="0">
    <w:nsid w:val="4DEC0EB0"/>
    <w:multiLevelType w:val="multilevel"/>
    <w:tmpl w:val="040C0001"/>
    <w:numStyleLink w:val="Style2"/>
  </w:abstractNum>
  <w:abstractNum w:abstractNumId="34" w15:restartNumberingAfterBreak="0">
    <w:nsid w:val="529D06FF"/>
    <w:multiLevelType w:val="hybridMultilevel"/>
    <w:tmpl w:val="36CA5B6C"/>
    <w:lvl w:ilvl="0" w:tplc="623CF3A4">
      <w:numFmt w:val="bullet"/>
      <w:lvlText w:val="-"/>
      <w:lvlJc w:val="left"/>
      <w:pPr>
        <w:ind w:left="720" w:hanging="360"/>
      </w:pPr>
      <w:rPr>
        <w:rFonts w:ascii="Times New Roman" w:hAnsi="Times New Roman" w:cs="Times New Roman" w:hint="default"/>
        <w:color w:val="C00000"/>
      </w:rPr>
    </w:lvl>
    <w:lvl w:ilvl="1" w:tplc="9C804516">
      <w:start w:val="1"/>
      <w:numFmt w:val="bullet"/>
      <w:lvlText w:val="o"/>
      <w:lvlJc w:val="left"/>
      <w:pPr>
        <w:ind w:left="1440" w:hanging="360"/>
      </w:pPr>
      <w:rPr>
        <w:rFonts w:ascii="Courier New" w:hAnsi="Courier New" w:cs="Courier New" w:hint="default"/>
      </w:rPr>
    </w:lvl>
    <w:lvl w:ilvl="2" w:tplc="B346394A" w:tentative="1">
      <w:start w:val="1"/>
      <w:numFmt w:val="bullet"/>
      <w:lvlText w:val=""/>
      <w:lvlJc w:val="left"/>
      <w:pPr>
        <w:ind w:left="2160" w:hanging="360"/>
      </w:pPr>
      <w:rPr>
        <w:rFonts w:ascii="Wingdings" w:hAnsi="Wingdings" w:hint="default"/>
      </w:rPr>
    </w:lvl>
    <w:lvl w:ilvl="3" w:tplc="4F98CAA0" w:tentative="1">
      <w:start w:val="1"/>
      <w:numFmt w:val="bullet"/>
      <w:lvlText w:val=""/>
      <w:lvlJc w:val="left"/>
      <w:pPr>
        <w:ind w:left="2880" w:hanging="360"/>
      </w:pPr>
      <w:rPr>
        <w:rFonts w:ascii="Symbol" w:hAnsi="Symbol" w:hint="default"/>
      </w:rPr>
    </w:lvl>
    <w:lvl w:ilvl="4" w:tplc="FA72847A" w:tentative="1">
      <w:start w:val="1"/>
      <w:numFmt w:val="bullet"/>
      <w:lvlText w:val="o"/>
      <w:lvlJc w:val="left"/>
      <w:pPr>
        <w:ind w:left="3600" w:hanging="360"/>
      </w:pPr>
      <w:rPr>
        <w:rFonts w:ascii="Courier New" w:hAnsi="Courier New" w:cs="Courier New" w:hint="default"/>
      </w:rPr>
    </w:lvl>
    <w:lvl w:ilvl="5" w:tplc="A3D6C0C2" w:tentative="1">
      <w:start w:val="1"/>
      <w:numFmt w:val="bullet"/>
      <w:lvlText w:val=""/>
      <w:lvlJc w:val="left"/>
      <w:pPr>
        <w:ind w:left="4320" w:hanging="360"/>
      </w:pPr>
      <w:rPr>
        <w:rFonts w:ascii="Wingdings" w:hAnsi="Wingdings" w:hint="default"/>
      </w:rPr>
    </w:lvl>
    <w:lvl w:ilvl="6" w:tplc="5232D35C" w:tentative="1">
      <w:start w:val="1"/>
      <w:numFmt w:val="bullet"/>
      <w:lvlText w:val=""/>
      <w:lvlJc w:val="left"/>
      <w:pPr>
        <w:ind w:left="5040" w:hanging="360"/>
      </w:pPr>
      <w:rPr>
        <w:rFonts w:ascii="Symbol" w:hAnsi="Symbol" w:hint="default"/>
      </w:rPr>
    </w:lvl>
    <w:lvl w:ilvl="7" w:tplc="FE56BD0A" w:tentative="1">
      <w:start w:val="1"/>
      <w:numFmt w:val="bullet"/>
      <w:lvlText w:val="o"/>
      <w:lvlJc w:val="left"/>
      <w:pPr>
        <w:ind w:left="5760" w:hanging="360"/>
      </w:pPr>
      <w:rPr>
        <w:rFonts w:ascii="Courier New" w:hAnsi="Courier New" w:cs="Courier New" w:hint="default"/>
      </w:rPr>
    </w:lvl>
    <w:lvl w:ilvl="8" w:tplc="D70097B8" w:tentative="1">
      <w:start w:val="1"/>
      <w:numFmt w:val="bullet"/>
      <w:lvlText w:val=""/>
      <w:lvlJc w:val="left"/>
      <w:pPr>
        <w:ind w:left="6480" w:hanging="360"/>
      </w:pPr>
      <w:rPr>
        <w:rFonts w:ascii="Wingdings" w:hAnsi="Wingdings" w:hint="default"/>
      </w:rPr>
    </w:lvl>
  </w:abstractNum>
  <w:abstractNum w:abstractNumId="35" w15:restartNumberingAfterBreak="0">
    <w:nsid w:val="59573598"/>
    <w:multiLevelType w:val="hybridMultilevel"/>
    <w:tmpl w:val="A42CB65E"/>
    <w:lvl w:ilvl="0" w:tplc="BB067786">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5A757DB1"/>
    <w:multiLevelType w:val="hybridMultilevel"/>
    <w:tmpl w:val="9A64656C"/>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D073151"/>
    <w:multiLevelType w:val="hybridMultilevel"/>
    <w:tmpl w:val="4470CB94"/>
    <w:lvl w:ilvl="0" w:tplc="E4201FEA">
      <w:start w:val="1"/>
      <w:numFmt w:val="bullet"/>
      <w:lvlText w:val=""/>
      <w:lvlJc w:val="left"/>
      <w:pPr>
        <w:tabs>
          <w:tab w:val="num" w:pos="1080"/>
        </w:tabs>
        <w:ind w:left="1080" w:hanging="360"/>
      </w:pPr>
      <w:rPr>
        <w:rFonts w:ascii="Symbol" w:hAnsi="Symbol" w:hint="default"/>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3D234FA"/>
    <w:multiLevelType w:val="hybridMultilevel"/>
    <w:tmpl w:val="3AFC429A"/>
    <w:lvl w:ilvl="0" w:tplc="E4201FEA">
      <w:numFmt w:val="bullet"/>
      <w:lvlText w:val="-"/>
      <w:lvlJc w:val="left"/>
      <w:pPr>
        <w:ind w:left="1440" w:hanging="360"/>
      </w:pPr>
      <w:rPr>
        <w:rFonts w:ascii="Times New Roman" w:hAnsi="Times New Roman" w:cs="Times New Roman" w:hint="default"/>
        <w:color w:val="C00000"/>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9" w15:restartNumberingAfterBreak="0">
    <w:nsid w:val="65357A0B"/>
    <w:multiLevelType w:val="hybridMultilevel"/>
    <w:tmpl w:val="72C699A4"/>
    <w:lvl w:ilvl="0" w:tplc="A694185C">
      <w:start w:val="1"/>
      <w:numFmt w:val="bullet"/>
      <w:lvlText w:val=""/>
      <w:lvlJc w:val="left"/>
      <w:pPr>
        <w:tabs>
          <w:tab w:val="num" w:pos="720"/>
        </w:tabs>
        <w:ind w:left="720" w:hanging="360"/>
      </w:pPr>
      <w:rPr>
        <w:rFonts w:ascii="Symbol" w:hAnsi="Symbol" w:hint="default"/>
      </w:rPr>
    </w:lvl>
    <w:lvl w:ilvl="1" w:tplc="040C0003" w:tentative="1">
      <w:start w:val="1"/>
      <w:numFmt w:val="lowerLetter"/>
      <w:lvlText w:val="%2."/>
      <w:lvlJc w:val="left"/>
      <w:pPr>
        <w:tabs>
          <w:tab w:val="num" w:pos="1440"/>
        </w:tabs>
        <w:ind w:left="1440" w:hanging="360"/>
      </w:p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40" w15:restartNumberingAfterBreak="0">
    <w:nsid w:val="669E13D1"/>
    <w:multiLevelType w:val="hybridMultilevel"/>
    <w:tmpl w:val="CAA4ADCA"/>
    <w:lvl w:ilvl="0" w:tplc="38CC6AF8">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9692FD3"/>
    <w:multiLevelType w:val="multilevel"/>
    <w:tmpl w:val="040C0001"/>
    <w:numStyleLink w:val="Style2"/>
  </w:abstractNum>
  <w:abstractNum w:abstractNumId="42" w15:restartNumberingAfterBreak="0">
    <w:nsid w:val="707F7B39"/>
    <w:multiLevelType w:val="hybridMultilevel"/>
    <w:tmpl w:val="21786388"/>
    <w:lvl w:ilvl="0" w:tplc="38CC6AF8">
      <w:start w:val="1"/>
      <w:numFmt w:val="bullet"/>
      <w:lvlText w:val=""/>
      <w:lvlPicBulletId w:val="1"/>
      <w:lvlJc w:val="left"/>
      <w:pPr>
        <w:ind w:left="720" w:hanging="360"/>
      </w:pPr>
      <w:rPr>
        <w:rFonts w:ascii="Symbol" w:hAnsi="Symbol" w:hint="default"/>
        <w:color w:val="auto"/>
      </w:rPr>
    </w:lvl>
    <w:lvl w:ilvl="1" w:tplc="56DEFCC6">
      <w:numFmt w:val="bullet"/>
      <w:lvlText w:val="-"/>
      <w:lvlJc w:val="left"/>
      <w:pPr>
        <w:ind w:left="1440" w:hanging="360"/>
      </w:pPr>
      <w:rPr>
        <w:rFonts w:ascii="Times New Roman" w:hAnsi="Times New Roman" w:cs="Times New Roman" w:hint="default"/>
        <w:color w:val="C00000"/>
        <w:u w:color="FFFFFF" w:themeColor="background1"/>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1471093"/>
    <w:multiLevelType w:val="hybridMultilevel"/>
    <w:tmpl w:val="5E58EFC0"/>
    <w:lvl w:ilvl="0" w:tplc="9FEE026C">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74257B96"/>
    <w:multiLevelType w:val="hybridMultilevel"/>
    <w:tmpl w:val="D49049A0"/>
    <w:lvl w:ilvl="0" w:tplc="38CC6AF8">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5243048"/>
    <w:multiLevelType w:val="singleLevel"/>
    <w:tmpl w:val="040C0001"/>
    <w:lvl w:ilvl="0">
      <w:start w:val="1"/>
      <w:numFmt w:val="bullet"/>
      <w:lvlText w:val=""/>
      <w:lvlJc w:val="left"/>
      <w:pPr>
        <w:ind w:left="720" w:hanging="360"/>
      </w:pPr>
      <w:rPr>
        <w:rFonts w:ascii="Symbol" w:hAnsi="Symbol" w:hint="default"/>
      </w:rPr>
    </w:lvl>
  </w:abstractNum>
  <w:abstractNum w:abstractNumId="46" w15:restartNumberingAfterBreak="0">
    <w:nsid w:val="7A475259"/>
    <w:multiLevelType w:val="hybridMultilevel"/>
    <w:tmpl w:val="AE5EF6F8"/>
    <w:lvl w:ilvl="0" w:tplc="1B24915E">
      <w:start w:val="1"/>
      <w:numFmt w:val="bullet"/>
      <w:lvlText w:val=""/>
      <w:lvlPicBulletId w:val="1"/>
      <w:lvlJc w:val="left"/>
      <w:pPr>
        <w:ind w:left="1080" w:hanging="360"/>
      </w:pPr>
      <w:rPr>
        <w:rFonts w:ascii="Symbol" w:hAnsi="Symbol" w:hint="default"/>
        <w:color w:val="auto"/>
      </w:rPr>
    </w:lvl>
    <w:lvl w:ilvl="1" w:tplc="47F62B28" w:tentative="1">
      <w:start w:val="1"/>
      <w:numFmt w:val="bullet"/>
      <w:lvlText w:val="o"/>
      <w:lvlJc w:val="left"/>
      <w:pPr>
        <w:ind w:left="1800" w:hanging="360"/>
      </w:pPr>
      <w:rPr>
        <w:rFonts w:ascii="Courier New" w:hAnsi="Courier New" w:cs="Courier New" w:hint="default"/>
      </w:rPr>
    </w:lvl>
    <w:lvl w:ilvl="2" w:tplc="159AFEE4" w:tentative="1">
      <w:start w:val="1"/>
      <w:numFmt w:val="bullet"/>
      <w:lvlText w:val=""/>
      <w:lvlJc w:val="left"/>
      <w:pPr>
        <w:ind w:left="2520" w:hanging="360"/>
      </w:pPr>
      <w:rPr>
        <w:rFonts w:ascii="Wingdings" w:hAnsi="Wingdings" w:hint="default"/>
      </w:rPr>
    </w:lvl>
    <w:lvl w:ilvl="3" w:tplc="3F5C01A6" w:tentative="1">
      <w:start w:val="1"/>
      <w:numFmt w:val="bullet"/>
      <w:lvlText w:val=""/>
      <w:lvlJc w:val="left"/>
      <w:pPr>
        <w:ind w:left="3240" w:hanging="360"/>
      </w:pPr>
      <w:rPr>
        <w:rFonts w:ascii="Symbol" w:hAnsi="Symbol" w:hint="default"/>
      </w:rPr>
    </w:lvl>
    <w:lvl w:ilvl="4" w:tplc="B7E8F84A" w:tentative="1">
      <w:start w:val="1"/>
      <w:numFmt w:val="bullet"/>
      <w:lvlText w:val="o"/>
      <w:lvlJc w:val="left"/>
      <w:pPr>
        <w:ind w:left="3960" w:hanging="360"/>
      </w:pPr>
      <w:rPr>
        <w:rFonts w:ascii="Courier New" w:hAnsi="Courier New" w:cs="Courier New" w:hint="default"/>
      </w:rPr>
    </w:lvl>
    <w:lvl w:ilvl="5" w:tplc="EC761A5E" w:tentative="1">
      <w:start w:val="1"/>
      <w:numFmt w:val="bullet"/>
      <w:lvlText w:val=""/>
      <w:lvlJc w:val="left"/>
      <w:pPr>
        <w:ind w:left="4680" w:hanging="360"/>
      </w:pPr>
      <w:rPr>
        <w:rFonts w:ascii="Wingdings" w:hAnsi="Wingdings" w:hint="default"/>
      </w:rPr>
    </w:lvl>
    <w:lvl w:ilvl="6" w:tplc="EFEA672E" w:tentative="1">
      <w:start w:val="1"/>
      <w:numFmt w:val="bullet"/>
      <w:lvlText w:val=""/>
      <w:lvlJc w:val="left"/>
      <w:pPr>
        <w:ind w:left="5400" w:hanging="360"/>
      </w:pPr>
      <w:rPr>
        <w:rFonts w:ascii="Symbol" w:hAnsi="Symbol" w:hint="default"/>
      </w:rPr>
    </w:lvl>
    <w:lvl w:ilvl="7" w:tplc="D0C0CDB0" w:tentative="1">
      <w:start w:val="1"/>
      <w:numFmt w:val="bullet"/>
      <w:lvlText w:val="o"/>
      <w:lvlJc w:val="left"/>
      <w:pPr>
        <w:ind w:left="6120" w:hanging="360"/>
      </w:pPr>
      <w:rPr>
        <w:rFonts w:ascii="Courier New" w:hAnsi="Courier New" w:cs="Courier New" w:hint="default"/>
      </w:rPr>
    </w:lvl>
    <w:lvl w:ilvl="8" w:tplc="79449FBE" w:tentative="1">
      <w:start w:val="1"/>
      <w:numFmt w:val="bullet"/>
      <w:lvlText w:val=""/>
      <w:lvlJc w:val="left"/>
      <w:pPr>
        <w:ind w:left="6840" w:hanging="360"/>
      </w:pPr>
      <w:rPr>
        <w:rFonts w:ascii="Wingdings" w:hAnsi="Wingdings" w:hint="default"/>
      </w:rPr>
    </w:lvl>
  </w:abstractNum>
  <w:num w:numId="1">
    <w:abstractNumId w:val="39"/>
  </w:num>
  <w:num w:numId="2">
    <w:abstractNumId w:val="33"/>
  </w:num>
  <w:num w:numId="3">
    <w:abstractNumId w:val="13"/>
  </w:num>
  <w:num w:numId="4">
    <w:abstractNumId w:val="21"/>
  </w:num>
  <w:num w:numId="5">
    <w:abstractNumId w:val="11"/>
  </w:num>
  <w:num w:numId="6">
    <w:abstractNumId w:val="45"/>
  </w:num>
  <w:num w:numId="7">
    <w:abstractNumId w:val="37"/>
  </w:num>
  <w:num w:numId="8">
    <w:abstractNumId w:val="5"/>
  </w:num>
  <w:num w:numId="9">
    <w:abstractNumId w:val="27"/>
  </w:num>
  <w:num w:numId="10">
    <w:abstractNumId w:val="12"/>
  </w:num>
  <w:num w:numId="11">
    <w:abstractNumId w:val="23"/>
  </w:num>
  <w:num w:numId="12">
    <w:abstractNumId w:val="17"/>
  </w:num>
  <w:num w:numId="13">
    <w:abstractNumId w:val="19"/>
  </w:num>
  <w:num w:numId="14">
    <w:abstractNumId w:val="8"/>
  </w:num>
  <w:num w:numId="15">
    <w:abstractNumId w:val="46"/>
  </w:num>
  <w:num w:numId="16">
    <w:abstractNumId w:val="29"/>
  </w:num>
  <w:num w:numId="17">
    <w:abstractNumId w:val="34"/>
  </w:num>
  <w:num w:numId="18">
    <w:abstractNumId w:val="15"/>
  </w:num>
  <w:num w:numId="19">
    <w:abstractNumId w:val="14"/>
  </w:num>
  <w:num w:numId="20">
    <w:abstractNumId w:val="4"/>
  </w:num>
  <w:num w:numId="21">
    <w:abstractNumId w:val="25"/>
  </w:num>
  <w:num w:numId="22">
    <w:abstractNumId w:val="41"/>
  </w:num>
  <w:num w:numId="23">
    <w:abstractNumId w:val="32"/>
  </w:num>
  <w:num w:numId="24">
    <w:abstractNumId w:val="44"/>
  </w:num>
  <w:num w:numId="25">
    <w:abstractNumId w:val="38"/>
  </w:num>
  <w:num w:numId="26">
    <w:abstractNumId w:val="30"/>
  </w:num>
  <w:num w:numId="27">
    <w:abstractNumId w:val="43"/>
  </w:num>
  <w:num w:numId="28">
    <w:abstractNumId w:val="35"/>
  </w:num>
  <w:num w:numId="29">
    <w:abstractNumId w:val="3"/>
  </w:num>
  <w:num w:numId="30">
    <w:abstractNumId w:val="24"/>
  </w:num>
  <w:num w:numId="31">
    <w:abstractNumId w:val="0"/>
  </w:num>
  <w:num w:numId="32">
    <w:abstractNumId w:val="28"/>
  </w:num>
  <w:num w:numId="33">
    <w:abstractNumId w:val="22"/>
  </w:num>
  <w:num w:numId="34">
    <w:abstractNumId w:val="20"/>
  </w:num>
  <w:num w:numId="35">
    <w:abstractNumId w:val="26"/>
  </w:num>
  <w:num w:numId="36">
    <w:abstractNumId w:val="10"/>
  </w:num>
  <w:num w:numId="37">
    <w:abstractNumId w:val="6"/>
  </w:num>
  <w:num w:numId="38">
    <w:abstractNumId w:val="16"/>
  </w:num>
  <w:num w:numId="39">
    <w:abstractNumId w:val="40"/>
  </w:num>
  <w:num w:numId="40">
    <w:abstractNumId w:val="2"/>
  </w:num>
  <w:num w:numId="41">
    <w:abstractNumId w:val="7"/>
  </w:num>
  <w:num w:numId="42">
    <w:abstractNumId w:val="31"/>
  </w:num>
  <w:num w:numId="43">
    <w:abstractNumId w:val="18"/>
  </w:num>
  <w:num w:numId="44">
    <w:abstractNumId w:val="42"/>
  </w:num>
  <w:num w:numId="45">
    <w:abstractNumId w:val="1"/>
  </w:num>
  <w:num w:numId="46">
    <w:abstractNumId w:val="36"/>
  </w:num>
  <w:num w:numId="47">
    <w:abstractNumId w:val="9"/>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GAYOKO Adama">
    <w15:presenceInfo w15:providerId="AD" w15:userId="S::adama.bagayoko@aphp.fr::132f393a-ca8b-44f7-b01f-0af4e25e611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48C0"/>
    <w:rsid w:val="000006FA"/>
    <w:rsid w:val="00000DE1"/>
    <w:rsid w:val="0000368B"/>
    <w:rsid w:val="000048B3"/>
    <w:rsid w:val="000048CB"/>
    <w:rsid w:val="000052EF"/>
    <w:rsid w:val="00005BF2"/>
    <w:rsid w:val="0001205F"/>
    <w:rsid w:val="0001308F"/>
    <w:rsid w:val="000139AE"/>
    <w:rsid w:val="0001537B"/>
    <w:rsid w:val="00016023"/>
    <w:rsid w:val="0001694C"/>
    <w:rsid w:val="00016A16"/>
    <w:rsid w:val="000177BE"/>
    <w:rsid w:val="0002025D"/>
    <w:rsid w:val="000206FF"/>
    <w:rsid w:val="00021C8C"/>
    <w:rsid w:val="00022C02"/>
    <w:rsid w:val="00031895"/>
    <w:rsid w:val="000323BA"/>
    <w:rsid w:val="0003443C"/>
    <w:rsid w:val="00034AB5"/>
    <w:rsid w:val="00035F75"/>
    <w:rsid w:val="0003604B"/>
    <w:rsid w:val="0003630D"/>
    <w:rsid w:val="000364B6"/>
    <w:rsid w:val="0003688A"/>
    <w:rsid w:val="000422D4"/>
    <w:rsid w:val="00042617"/>
    <w:rsid w:val="00043B42"/>
    <w:rsid w:val="00044201"/>
    <w:rsid w:val="0004426B"/>
    <w:rsid w:val="000456C9"/>
    <w:rsid w:val="00047223"/>
    <w:rsid w:val="000506B0"/>
    <w:rsid w:val="00052453"/>
    <w:rsid w:val="00053A24"/>
    <w:rsid w:val="0005447A"/>
    <w:rsid w:val="00055A53"/>
    <w:rsid w:val="00056F45"/>
    <w:rsid w:val="00066651"/>
    <w:rsid w:val="00067464"/>
    <w:rsid w:val="0006782E"/>
    <w:rsid w:val="00067B61"/>
    <w:rsid w:val="00071D00"/>
    <w:rsid w:val="00072450"/>
    <w:rsid w:val="000739A7"/>
    <w:rsid w:val="00073AC9"/>
    <w:rsid w:val="00073B5C"/>
    <w:rsid w:val="00075278"/>
    <w:rsid w:val="000828D9"/>
    <w:rsid w:val="000852C1"/>
    <w:rsid w:val="000858D5"/>
    <w:rsid w:val="000864C9"/>
    <w:rsid w:val="00086E0B"/>
    <w:rsid w:val="00090C71"/>
    <w:rsid w:val="00091316"/>
    <w:rsid w:val="0009316A"/>
    <w:rsid w:val="000941A5"/>
    <w:rsid w:val="00096AC7"/>
    <w:rsid w:val="0009743B"/>
    <w:rsid w:val="00097E0F"/>
    <w:rsid w:val="000A0575"/>
    <w:rsid w:val="000A4382"/>
    <w:rsid w:val="000A4B53"/>
    <w:rsid w:val="000A65E6"/>
    <w:rsid w:val="000A6D65"/>
    <w:rsid w:val="000B1C5D"/>
    <w:rsid w:val="000B2477"/>
    <w:rsid w:val="000B28A2"/>
    <w:rsid w:val="000B3BFD"/>
    <w:rsid w:val="000B4A56"/>
    <w:rsid w:val="000B6C85"/>
    <w:rsid w:val="000B7A8A"/>
    <w:rsid w:val="000C088B"/>
    <w:rsid w:val="000C1EE1"/>
    <w:rsid w:val="000C3135"/>
    <w:rsid w:val="000C5AD8"/>
    <w:rsid w:val="000D0894"/>
    <w:rsid w:val="000D170B"/>
    <w:rsid w:val="000D21DD"/>
    <w:rsid w:val="000D292B"/>
    <w:rsid w:val="000D4BAA"/>
    <w:rsid w:val="000D52AA"/>
    <w:rsid w:val="000D5A99"/>
    <w:rsid w:val="000D6192"/>
    <w:rsid w:val="000D6532"/>
    <w:rsid w:val="000D6F3F"/>
    <w:rsid w:val="000E087B"/>
    <w:rsid w:val="000E0F97"/>
    <w:rsid w:val="000E2EDC"/>
    <w:rsid w:val="000E5292"/>
    <w:rsid w:val="000E5E57"/>
    <w:rsid w:val="000E6998"/>
    <w:rsid w:val="000F1D1E"/>
    <w:rsid w:val="000F1FF6"/>
    <w:rsid w:val="000F2313"/>
    <w:rsid w:val="000F3153"/>
    <w:rsid w:val="000F3E5C"/>
    <w:rsid w:val="000F4045"/>
    <w:rsid w:val="000F5B99"/>
    <w:rsid w:val="000F62DC"/>
    <w:rsid w:val="000F71CC"/>
    <w:rsid w:val="00100E60"/>
    <w:rsid w:val="00103FDD"/>
    <w:rsid w:val="00104BDA"/>
    <w:rsid w:val="001050D8"/>
    <w:rsid w:val="00105A1C"/>
    <w:rsid w:val="0011021A"/>
    <w:rsid w:val="00110475"/>
    <w:rsid w:val="00110D20"/>
    <w:rsid w:val="00110FA4"/>
    <w:rsid w:val="001113FD"/>
    <w:rsid w:val="0011236B"/>
    <w:rsid w:val="00112459"/>
    <w:rsid w:val="0011258B"/>
    <w:rsid w:val="0011376A"/>
    <w:rsid w:val="00113E71"/>
    <w:rsid w:val="001142F9"/>
    <w:rsid w:val="001143DD"/>
    <w:rsid w:val="001145FB"/>
    <w:rsid w:val="0011492A"/>
    <w:rsid w:val="00114969"/>
    <w:rsid w:val="001162D7"/>
    <w:rsid w:val="00117ACB"/>
    <w:rsid w:val="00120B2D"/>
    <w:rsid w:val="00121484"/>
    <w:rsid w:val="0012450A"/>
    <w:rsid w:val="00124A67"/>
    <w:rsid w:val="00130B46"/>
    <w:rsid w:val="00130F56"/>
    <w:rsid w:val="00134FAF"/>
    <w:rsid w:val="001353EA"/>
    <w:rsid w:val="0013563E"/>
    <w:rsid w:val="001412A7"/>
    <w:rsid w:val="001413B4"/>
    <w:rsid w:val="001436AF"/>
    <w:rsid w:val="00144CE0"/>
    <w:rsid w:val="0014514C"/>
    <w:rsid w:val="00145601"/>
    <w:rsid w:val="001459F6"/>
    <w:rsid w:val="00152480"/>
    <w:rsid w:val="001528CC"/>
    <w:rsid w:val="00153878"/>
    <w:rsid w:val="00153F5D"/>
    <w:rsid w:val="00154AA6"/>
    <w:rsid w:val="00155CBF"/>
    <w:rsid w:val="0015709E"/>
    <w:rsid w:val="0016144D"/>
    <w:rsid w:val="00162CF4"/>
    <w:rsid w:val="001632BB"/>
    <w:rsid w:val="00165076"/>
    <w:rsid w:val="00166072"/>
    <w:rsid w:val="0016692B"/>
    <w:rsid w:val="0016752F"/>
    <w:rsid w:val="00167F2E"/>
    <w:rsid w:val="00170CB4"/>
    <w:rsid w:val="00170F7F"/>
    <w:rsid w:val="00171D63"/>
    <w:rsid w:val="00173A24"/>
    <w:rsid w:val="0017545A"/>
    <w:rsid w:val="00175F79"/>
    <w:rsid w:val="00181FEC"/>
    <w:rsid w:val="00182E5A"/>
    <w:rsid w:val="00183315"/>
    <w:rsid w:val="001838E6"/>
    <w:rsid w:val="001842A8"/>
    <w:rsid w:val="00185043"/>
    <w:rsid w:val="001857C1"/>
    <w:rsid w:val="001868E5"/>
    <w:rsid w:val="001878A6"/>
    <w:rsid w:val="00187EC4"/>
    <w:rsid w:val="0019013C"/>
    <w:rsid w:val="001930DF"/>
    <w:rsid w:val="00193378"/>
    <w:rsid w:val="00195DD7"/>
    <w:rsid w:val="00196C80"/>
    <w:rsid w:val="00196CC1"/>
    <w:rsid w:val="001A115C"/>
    <w:rsid w:val="001A1AA3"/>
    <w:rsid w:val="001A2F47"/>
    <w:rsid w:val="001A313B"/>
    <w:rsid w:val="001B138B"/>
    <w:rsid w:val="001B495A"/>
    <w:rsid w:val="001B6769"/>
    <w:rsid w:val="001B745F"/>
    <w:rsid w:val="001C0B3D"/>
    <w:rsid w:val="001C138F"/>
    <w:rsid w:val="001C2623"/>
    <w:rsid w:val="001C332F"/>
    <w:rsid w:val="001C4C5A"/>
    <w:rsid w:val="001C4F88"/>
    <w:rsid w:val="001C6730"/>
    <w:rsid w:val="001C6DA3"/>
    <w:rsid w:val="001C73B4"/>
    <w:rsid w:val="001D11C1"/>
    <w:rsid w:val="001D14D5"/>
    <w:rsid w:val="001D1870"/>
    <w:rsid w:val="001D1AE9"/>
    <w:rsid w:val="001D2477"/>
    <w:rsid w:val="001D3318"/>
    <w:rsid w:val="001D3E4C"/>
    <w:rsid w:val="001D438E"/>
    <w:rsid w:val="001D4C16"/>
    <w:rsid w:val="001E060C"/>
    <w:rsid w:val="001E114C"/>
    <w:rsid w:val="001E157E"/>
    <w:rsid w:val="001E25DF"/>
    <w:rsid w:val="001E3954"/>
    <w:rsid w:val="001E4C6A"/>
    <w:rsid w:val="001E6738"/>
    <w:rsid w:val="001E6A7D"/>
    <w:rsid w:val="001F2D18"/>
    <w:rsid w:val="001F6C91"/>
    <w:rsid w:val="001F6CAA"/>
    <w:rsid w:val="001F6D7B"/>
    <w:rsid w:val="001F6E94"/>
    <w:rsid w:val="0020249C"/>
    <w:rsid w:val="00203304"/>
    <w:rsid w:val="0020441C"/>
    <w:rsid w:val="0020486C"/>
    <w:rsid w:val="00207ADA"/>
    <w:rsid w:val="00207D27"/>
    <w:rsid w:val="002145A2"/>
    <w:rsid w:val="00214E1C"/>
    <w:rsid w:val="00214FCC"/>
    <w:rsid w:val="00215912"/>
    <w:rsid w:val="00216F8D"/>
    <w:rsid w:val="002170B7"/>
    <w:rsid w:val="00217CF6"/>
    <w:rsid w:val="00221309"/>
    <w:rsid w:val="0022131F"/>
    <w:rsid w:val="00221A18"/>
    <w:rsid w:val="00221C74"/>
    <w:rsid w:val="00221DE6"/>
    <w:rsid w:val="00232DBB"/>
    <w:rsid w:val="00233DE3"/>
    <w:rsid w:val="002349E3"/>
    <w:rsid w:val="00235B63"/>
    <w:rsid w:val="00237221"/>
    <w:rsid w:val="00240333"/>
    <w:rsid w:val="00242918"/>
    <w:rsid w:val="0024461C"/>
    <w:rsid w:val="002476C3"/>
    <w:rsid w:val="00251A1A"/>
    <w:rsid w:val="00251B07"/>
    <w:rsid w:val="00254CD6"/>
    <w:rsid w:val="002562F6"/>
    <w:rsid w:val="00261EB2"/>
    <w:rsid w:val="002620EF"/>
    <w:rsid w:val="002621AB"/>
    <w:rsid w:val="0026434A"/>
    <w:rsid w:val="00266A3D"/>
    <w:rsid w:val="00273013"/>
    <w:rsid w:val="00274381"/>
    <w:rsid w:val="00274A99"/>
    <w:rsid w:val="0027714D"/>
    <w:rsid w:val="0027717B"/>
    <w:rsid w:val="0028089B"/>
    <w:rsid w:val="00281539"/>
    <w:rsid w:val="002816F0"/>
    <w:rsid w:val="0028263F"/>
    <w:rsid w:val="002875F7"/>
    <w:rsid w:val="002914E4"/>
    <w:rsid w:val="002920C9"/>
    <w:rsid w:val="002922B2"/>
    <w:rsid w:val="0029487E"/>
    <w:rsid w:val="00295242"/>
    <w:rsid w:val="002959F8"/>
    <w:rsid w:val="00296954"/>
    <w:rsid w:val="00297545"/>
    <w:rsid w:val="002979E6"/>
    <w:rsid w:val="002A2A34"/>
    <w:rsid w:val="002A7C89"/>
    <w:rsid w:val="002B0847"/>
    <w:rsid w:val="002B2036"/>
    <w:rsid w:val="002B2371"/>
    <w:rsid w:val="002B26D8"/>
    <w:rsid w:val="002B28F3"/>
    <w:rsid w:val="002B3775"/>
    <w:rsid w:val="002B38D0"/>
    <w:rsid w:val="002B4931"/>
    <w:rsid w:val="002B50FA"/>
    <w:rsid w:val="002B5339"/>
    <w:rsid w:val="002B62AC"/>
    <w:rsid w:val="002B681C"/>
    <w:rsid w:val="002B6ECC"/>
    <w:rsid w:val="002B7457"/>
    <w:rsid w:val="002C058E"/>
    <w:rsid w:val="002C1579"/>
    <w:rsid w:val="002C1846"/>
    <w:rsid w:val="002C1C14"/>
    <w:rsid w:val="002C25F7"/>
    <w:rsid w:val="002C43D6"/>
    <w:rsid w:val="002C4895"/>
    <w:rsid w:val="002C59D4"/>
    <w:rsid w:val="002C5FBE"/>
    <w:rsid w:val="002C617C"/>
    <w:rsid w:val="002C6580"/>
    <w:rsid w:val="002C670B"/>
    <w:rsid w:val="002C7FCB"/>
    <w:rsid w:val="002D108D"/>
    <w:rsid w:val="002D2174"/>
    <w:rsid w:val="002D323C"/>
    <w:rsid w:val="002D3303"/>
    <w:rsid w:val="002D741D"/>
    <w:rsid w:val="002D75E5"/>
    <w:rsid w:val="002E09F1"/>
    <w:rsid w:val="002E16DB"/>
    <w:rsid w:val="002E1E03"/>
    <w:rsid w:val="002E4B6B"/>
    <w:rsid w:val="002E6278"/>
    <w:rsid w:val="002E672F"/>
    <w:rsid w:val="002E75C2"/>
    <w:rsid w:val="002F0D20"/>
    <w:rsid w:val="002F1231"/>
    <w:rsid w:val="002F124C"/>
    <w:rsid w:val="002F23A3"/>
    <w:rsid w:val="002F2E74"/>
    <w:rsid w:val="002F5F7C"/>
    <w:rsid w:val="002F7284"/>
    <w:rsid w:val="002F7C02"/>
    <w:rsid w:val="00300EF5"/>
    <w:rsid w:val="003029DF"/>
    <w:rsid w:val="00302A49"/>
    <w:rsid w:val="00303A85"/>
    <w:rsid w:val="0030562D"/>
    <w:rsid w:val="0030664F"/>
    <w:rsid w:val="00307046"/>
    <w:rsid w:val="00310313"/>
    <w:rsid w:val="00310F08"/>
    <w:rsid w:val="00311AFF"/>
    <w:rsid w:val="0031238F"/>
    <w:rsid w:val="00313280"/>
    <w:rsid w:val="0031463C"/>
    <w:rsid w:val="00315F4C"/>
    <w:rsid w:val="0031743E"/>
    <w:rsid w:val="003179F7"/>
    <w:rsid w:val="00320F59"/>
    <w:rsid w:val="00321E1F"/>
    <w:rsid w:val="00322301"/>
    <w:rsid w:val="003227BF"/>
    <w:rsid w:val="00322E3B"/>
    <w:rsid w:val="00323540"/>
    <w:rsid w:val="003256ED"/>
    <w:rsid w:val="00330D29"/>
    <w:rsid w:val="00330EE7"/>
    <w:rsid w:val="00331ADF"/>
    <w:rsid w:val="00331C97"/>
    <w:rsid w:val="00331D98"/>
    <w:rsid w:val="0033223E"/>
    <w:rsid w:val="00332A56"/>
    <w:rsid w:val="0033392F"/>
    <w:rsid w:val="00334C50"/>
    <w:rsid w:val="00337049"/>
    <w:rsid w:val="003370FD"/>
    <w:rsid w:val="003405FD"/>
    <w:rsid w:val="00340F37"/>
    <w:rsid w:val="003419F2"/>
    <w:rsid w:val="0034272F"/>
    <w:rsid w:val="00344E0C"/>
    <w:rsid w:val="00346838"/>
    <w:rsid w:val="0034708A"/>
    <w:rsid w:val="00347F22"/>
    <w:rsid w:val="00350829"/>
    <w:rsid w:val="00350B30"/>
    <w:rsid w:val="003514EF"/>
    <w:rsid w:val="00353BEF"/>
    <w:rsid w:val="00353F61"/>
    <w:rsid w:val="00355939"/>
    <w:rsid w:val="00355AEF"/>
    <w:rsid w:val="003564F0"/>
    <w:rsid w:val="003569FC"/>
    <w:rsid w:val="003571EF"/>
    <w:rsid w:val="00360D32"/>
    <w:rsid w:val="003656E8"/>
    <w:rsid w:val="0036675A"/>
    <w:rsid w:val="00370481"/>
    <w:rsid w:val="00370AE0"/>
    <w:rsid w:val="00371567"/>
    <w:rsid w:val="0037165E"/>
    <w:rsid w:val="003718E6"/>
    <w:rsid w:val="003722DC"/>
    <w:rsid w:val="003739B0"/>
    <w:rsid w:val="00374907"/>
    <w:rsid w:val="0038323C"/>
    <w:rsid w:val="00383728"/>
    <w:rsid w:val="003841F3"/>
    <w:rsid w:val="00384EC5"/>
    <w:rsid w:val="0038581B"/>
    <w:rsid w:val="00387DA3"/>
    <w:rsid w:val="00392D2E"/>
    <w:rsid w:val="00393235"/>
    <w:rsid w:val="003954D7"/>
    <w:rsid w:val="0039550A"/>
    <w:rsid w:val="00395C08"/>
    <w:rsid w:val="0039745F"/>
    <w:rsid w:val="003A1264"/>
    <w:rsid w:val="003A2FF5"/>
    <w:rsid w:val="003A3E77"/>
    <w:rsid w:val="003A4ABC"/>
    <w:rsid w:val="003A4FC3"/>
    <w:rsid w:val="003A6820"/>
    <w:rsid w:val="003B1415"/>
    <w:rsid w:val="003B238A"/>
    <w:rsid w:val="003B2569"/>
    <w:rsid w:val="003B273B"/>
    <w:rsid w:val="003B35D7"/>
    <w:rsid w:val="003B4D42"/>
    <w:rsid w:val="003B6733"/>
    <w:rsid w:val="003B75D1"/>
    <w:rsid w:val="003C051D"/>
    <w:rsid w:val="003C519A"/>
    <w:rsid w:val="003C735F"/>
    <w:rsid w:val="003C7869"/>
    <w:rsid w:val="003C7D29"/>
    <w:rsid w:val="003D0B05"/>
    <w:rsid w:val="003D0B07"/>
    <w:rsid w:val="003D2808"/>
    <w:rsid w:val="003D2B31"/>
    <w:rsid w:val="003D48C0"/>
    <w:rsid w:val="003D5591"/>
    <w:rsid w:val="003D6996"/>
    <w:rsid w:val="003D71F2"/>
    <w:rsid w:val="003E0A6B"/>
    <w:rsid w:val="003E2E13"/>
    <w:rsid w:val="003E3F5B"/>
    <w:rsid w:val="003E76EE"/>
    <w:rsid w:val="003F24DF"/>
    <w:rsid w:val="003F334B"/>
    <w:rsid w:val="003F34CD"/>
    <w:rsid w:val="003F4674"/>
    <w:rsid w:val="003F4D55"/>
    <w:rsid w:val="003F4EED"/>
    <w:rsid w:val="003F6574"/>
    <w:rsid w:val="003F7C88"/>
    <w:rsid w:val="0040038C"/>
    <w:rsid w:val="00401364"/>
    <w:rsid w:val="004032F7"/>
    <w:rsid w:val="0040332D"/>
    <w:rsid w:val="004040C7"/>
    <w:rsid w:val="00404473"/>
    <w:rsid w:val="0040506B"/>
    <w:rsid w:val="00406114"/>
    <w:rsid w:val="004073DD"/>
    <w:rsid w:val="00407BC4"/>
    <w:rsid w:val="0041058F"/>
    <w:rsid w:val="00410820"/>
    <w:rsid w:val="00412310"/>
    <w:rsid w:val="00412EC4"/>
    <w:rsid w:val="00417279"/>
    <w:rsid w:val="00417EE0"/>
    <w:rsid w:val="004202C0"/>
    <w:rsid w:val="0042031D"/>
    <w:rsid w:val="004209FC"/>
    <w:rsid w:val="00421D25"/>
    <w:rsid w:val="0042408B"/>
    <w:rsid w:val="004243E8"/>
    <w:rsid w:val="0042654E"/>
    <w:rsid w:val="00426EE4"/>
    <w:rsid w:val="00427AD2"/>
    <w:rsid w:val="004319A4"/>
    <w:rsid w:val="004322B0"/>
    <w:rsid w:val="0043236A"/>
    <w:rsid w:val="00432B1E"/>
    <w:rsid w:val="004342E7"/>
    <w:rsid w:val="00435A10"/>
    <w:rsid w:val="00436179"/>
    <w:rsid w:val="0043758B"/>
    <w:rsid w:val="00437936"/>
    <w:rsid w:val="004436BD"/>
    <w:rsid w:val="00446392"/>
    <w:rsid w:val="004476E6"/>
    <w:rsid w:val="00447F83"/>
    <w:rsid w:val="00450187"/>
    <w:rsid w:val="0045055A"/>
    <w:rsid w:val="00450DEC"/>
    <w:rsid w:val="00452CA8"/>
    <w:rsid w:val="0045340D"/>
    <w:rsid w:val="004541DB"/>
    <w:rsid w:val="00454286"/>
    <w:rsid w:val="004557D6"/>
    <w:rsid w:val="00455DD9"/>
    <w:rsid w:val="0046042C"/>
    <w:rsid w:val="00462C06"/>
    <w:rsid w:val="004636EC"/>
    <w:rsid w:val="004666DB"/>
    <w:rsid w:val="00466AEE"/>
    <w:rsid w:val="00470317"/>
    <w:rsid w:val="004710AA"/>
    <w:rsid w:val="0047131B"/>
    <w:rsid w:val="0047163E"/>
    <w:rsid w:val="0047607B"/>
    <w:rsid w:val="004771E8"/>
    <w:rsid w:val="00482C60"/>
    <w:rsid w:val="00482EC5"/>
    <w:rsid w:val="00482F38"/>
    <w:rsid w:val="0048302B"/>
    <w:rsid w:val="00483A5C"/>
    <w:rsid w:val="00483B4B"/>
    <w:rsid w:val="00484F5D"/>
    <w:rsid w:val="00485DBF"/>
    <w:rsid w:val="00485DEE"/>
    <w:rsid w:val="00486446"/>
    <w:rsid w:val="0048730E"/>
    <w:rsid w:val="00491591"/>
    <w:rsid w:val="00492D1A"/>
    <w:rsid w:val="004936D0"/>
    <w:rsid w:val="00495034"/>
    <w:rsid w:val="004A0141"/>
    <w:rsid w:val="004A06BF"/>
    <w:rsid w:val="004A308E"/>
    <w:rsid w:val="004A4235"/>
    <w:rsid w:val="004A6EEB"/>
    <w:rsid w:val="004A798B"/>
    <w:rsid w:val="004B0B28"/>
    <w:rsid w:val="004B2174"/>
    <w:rsid w:val="004B38B8"/>
    <w:rsid w:val="004B60B7"/>
    <w:rsid w:val="004C0220"/>
    <w:rsid w:val="004C0253"/>
    <w:rsid w:val="004C40D6"/>
    <w:rsid w:val="004C53EC"/>
    <w:rsid w:val="004C798F"/>
    <w:rsid w:val="004C79F0"/>
    <w:rsid w:val="004C7A9D"/>
    <w:rsid w:val="004D12E4"/>
    <w:rsid w:val="004D1C41"/>
    <w:rsid w:val="004D1D21"/>
    <w:rsid w:val="004D2524"/>
    <w:rsid w:val="004D2E63"/>
    <w:rsid w:val="004D43B8"/>
    <w:rsid w:val="004D4871"/>
    <w:rsid w:val="004D6046"/>
    <w:rsid w:val="004E233E"/>
    <w:rsid w:val="004E32EB"/>
    <w:rsid w:val="004E4EFA"/>
    <w:rsid w:val="004E64C4"/>
    <w:rsid w:val="004E7049"/>
    <w:rsid w:val="004E7648"/>
    <w:rsid w:val="004F038C"/>
    <w:rsid w:val="004F03C7"/>
    <w:rsid w:val="004F194B"/>
    <w:rsid w:val="004F229D"/>
    <w:rsid w:val="004F26AF"/>
    <w:rsid w:val="004F30B8"/>
    <w:rsid w:val="004F4A73"/>
    <w:rsid w:val="0050130B"/>
    <w:rsid w:val="005022BF"/>
    <w:rsid w:val="005022D5"/>
    <w:rsid w:val="0050535D"/>
    <w:rsid w:val="0050576F"/>
    <w:rsid w:val="00506334"/>
    <w:rsid w:val="0050698C"/>
    <w:rsid w:val="005075A2"/>
    <w:rsid w:val="00511BAB"/>
    <w:rsid w:val="0051264D"/>
    <w:rsid w:val="00514D44"/>
    <w:rsid w:val="00515632"/>
    <w:rsid w:val="0051615E"/>
    <w:rsid w:val="00521CD5"/>
    <w:rsid w:val="00524C73"/>
    <w:rsid w:val="00526630"/>
    <w:rsid w:val="005306DC"/>
    <w:rsid w:val="005348F5"/>
    <w:rsid w:val="00535466"/>
    <w:rsid w:val="005362AD"/>
    <w:rsid w:val="00537B74"/>
    <w:rsid w:val="00537EC1"/>
    <w:rsid w:val="00540C03"/>
    <w:rsid w:val="00541954"/>
    <w:rsid w:val="0054295D"/>
    <w:rsid w:val="00542F2E"/>
    <w:rsid w:val="00543684"/>
    <w:rsid w:val="00543A2F"/>
    <w:rsid w:val="00544F94"/>
    <w:rsid w:val="00545341"/>
    <w:rsid w:val="00546A73"/>
    <w:rsid w:val="005471C2"/>
    <w:rsid w:val="00550998"/>
    <w:rsid w:val="00552491"/>
    <w:rsid w:val="00552BA0"/>
    <w:rsid w:val="0055464A"/>
    <w:rsid w:val="00554C0F"/>
    <w:rsid w:val="00555B06"/>
    <w:rsid w:val="00555F56"/>
    <w:rsid w:val="00555FB0"/>
    <w:rsid w:val="00556B13"/>
    <w:rsid w:val="00557398"/>
    <w:rsid w:val="00557D8C"/>
    <w:rsid w:val="00560E89"/>
    <w:rsid w:val="00563EC9"/>
    <w:rsid w:val="0056549E"/>
    <w:rsid w:val="00566713"/>
    <w:rsid w:val="00567A25"/>
    <w:rsid w:val="00567F54"/>
    <w:rsid w:val="005701E9"/>
    <w:rsid w:val="00571624"/>
    <w:rsid w:val="005738B0"/>
    <w:rsid w:val="00574986"/>
    <w:rsid w:val="005758EF"/>
    <w:rsid w:val="00575F8E"/>
    <w:rsid w:val="005768F3"/>
    <w:rsid w:val="0057702E"/>
    <w:rsid w:val="00581A0D"/>
    <w:rsid w:val="00581FFC"/>
    <w:rsid w:val="0058217E"/>
    <w:rsid w:val="005826C9"/>
    <w:rsid w:val="00583A30"/>
    <w:rsid w:val="00583C56"/>
    <w:rsid w:val="0058590A"/>
    <w:rsid w:val="00595AE2"/>
    <w:rsid w:val="00596B97"/>
    <w:rsid w:val="00597EA5"/>
    <w:rsid w:val="00597FDF"/>
    <w:rsid w:val="005A1E73"/>
    <w:rsid w:val="005A219F"/>
    <w:rsid w:val="005A2A3C"/>
    <w:rsid w:val="005A2A7A"/>
    <w:rsid w:val="005A702E"/>
    <w:rsid w:val="005A7512"/>
    <w:rsid w:val="005A7A2A"/>
    <w:rsid w:val="005B027C"/>
    <w:rsid w:val="005B4D48"/>
    <w:rsid w:val="005C0165"/>
    <w:rsid w:val="005C0F2B"/>
    <w:rsid w:val="005C3505"/>
    <w:rsid w:val="005C3B50"/>
    <w:rsid w:val="005D07DF"/>
    <w:rsid w:val="005D09BE"/>
    <w:rsid w:val="005D1634"/>
    <w:rsid w:val="005D21DB"/>
    <w:rsid w:val="005D4A18"/>
    <w:rsid w:val="005D6583"/>
    <w:rsid w:val="005D67DF"/>
    <w:rsid w:val="005D75DC"/>
    <w:rsid w:val="005E046D"/>
    <w:rsid w:val="005E0B50"/>
    <w:rsid w:val="005E6069"/>
    <w:rsid w:val="005E65D2"/>
    <w:rsid w:val="005E7A75"/>
    <w:rsid w:val="005F0401"/>
    <w:rsid w:val="005F3D4E"/>
    <w:rsid w:val="005F452A"/>
    <w:rsid w:val="005F5455"/>
    <w:rsid w:val="005F5C65"/>
    <w:rsid w:val="006015C0"/>
    <w:rsid w:val="00603943"/>
    <w:rsid w:val="00603D2D"/>
    <w:rsid w:val="00603EF8"/>
    <w:rsid w:val="0060748E"/>
    <w:rsid w:val="00614C9E"/>
    <w:rsid w:val="00615294"/>
    <w:rsid w:val="00615370"/>
    <w:rsid w:val="00615402"/>
    <w:rsid w:val="00617184"/>
    <w:rsid w:val="00617D97"/>
    <w:rsid w:val="00620C49"/>
    <w:rsid w:val="0062126F"/>
    <w:rsid w:val="006216C6"/>
    <w:rsid w:val="00622610"/>
    <w:rsid w:val="006236B0"/>
    <w:rsid w:val="00625DDB"/>
    <w:rsid w:val="0063084A"/>
    <w:rsid w:val="00632314"/>
    <w:rsid w:val="00633C5C"/>
    <w:rsid w:val="00634C58"/>
    <w:rsid w:val="006374CC"/>
    <w:rsid w:val="00640B81"/>
    <w:rsid w:val="00641ACB"/>
    <w:rsid w:val="00641B39"/>
    <w:rsid w:val="0064392F"/>
    <w:rsid w:val="0064431A"/>
    <w:rsid w:val="00644527"/>
    <w:rsid w:val="00644789"/>
    <w:rsid w:val="00646964"/>
    <w:rsid w:val="006473A6"/>
    <w:rsid w:val="00650B4D"/>
    <w:rsid w:val="006522F4"/>
    <w:rsid w:val="00654237"/>
    <w:rsid w:val="00654DE5"/>
    <w:rsid w:val="00654E85"/>
    <w:rsid w:val="006557EF"/>
    <w:rsid w:val="00655F1A"/>
    <w:rsid w:val="006612C4"/>
    <w:rsid w:val="00661404"/>
    <w:rsid w:val="00663DF5"/>
    <w:rsid w:val="00665C24"/>
    <w:rsid w:val="00666A68"/>
    <w:rsid w:val="00670974"/>
    <w:rsid w:val="00671C63"/>
    <w:rsid w:val="00671FF0"/>
    <w:rsid w:val="006725D5"/>
    <w:rsid w:val="00673D42"/>
    <w:rsid w:val="00674D58"/>
    <w:rsid w:val="00675A8B"/>
    <w:rsid w:val="00681C74"/>
    <w:rsid w:val="00685C80"/>
    <w:rsid w:val="00686474"/>
    <w:rsid w:val="0069406A"/>
    <w:rsid w:val="00694669"/>
    <w:rsid w:val="0069496A"/>
    <w:rsid w:val="006968AF"/>
    <w:rsid w:val="00696B37"/>
    <w:rsid w:val="006A17D4"/>
    <w:rsid w:val="006A1B3A"/>
    <w:rsid w:val="006A2115"/>
    <w:rsid w:val="006A4CE3"/>
    <w:rsid w:val="006A5642"/>
    <w:rsid w:val="006B0561"/>
    <w:rsid w:val="006B1435"/>
    <w:rsid w:val="006B263E"/>
    <w:rsid w:val="006B36B3"/>
    <w:rsid w:val="006B4709"/>
    <w:rsid w:val="006B4BEC"/>
    <w:rsid w:val="006B5E87"/>
    <w:rsid w:val="006B651B"/>
    <w:rsid w:val="006B6C00"/>
    <w:rsid w:val="006C034F"/>
    <w:rsid w:val="006C1340"/>
    <w:rsid w:val="006C1DD8"/>
    <w:rsid w:val="006C3541"/>
    <w:rsid w:val="006C5C55"/>
    <w:rsid w:val="006D04DC"/>
    <w:rsid w:val="006D09F9"/>
    <w:rsid w:val="006D2868"/>
    <w:rsid w:val="006D3A2C"/>
    <w:rsid w:val="006D3CE4"/>
    <w:rsid w:val="006D45C5"/>
    <w:rsid w:val="006D49F5"/>
    <w:rsid w:val="006D4ADE"/>
    <w:rsid w:val="006D6AC4"/>
    <w:rsid w:val="006D74CF"/>
    <w:rsid w:val="006E1B8D"/>
    <w:rsid w:val="006E2EF4"/>
    <w:rsid w:val="006E30D8"/>
    <w:rsid w:val="006E4AC7"/>
    <w:rsid w:val="006E4C0B"/>
    <w:rsid w:val="006E5B2E"/>
    <w:rsid w:val="006E6D6C"/>
    <w:rsid w:val="006E6F86"/>
    <w:rsid w:val="006F0645"/>
    <w:rsid w:val="006F0ABE"/>
    <w:rsid w:val="006F1744"/>
    <w:rsid w:val="006F26EA"/>
    <w:rsid w:val="006F31CD"/>
    <w:rsid w:val="006F4442"/>
    <w:rsid w:val="006F4477"/>
    <w:rsid w:val="006F497A"/>
    <w:rsid w:val="006F607E"/>
    <w:rsid w:val="00700088"/>
    <w:rsid w:val="00700A79"/>
    <w:rsid w:val="00702188"/>
    <w:rsid w:val="00702395"/>
    <w:rsid w:val="007023E5"/>
    <w:rsid w:val="00703D7A"/>
    <w:rsid w:val="00705A53"/>
    <w:rsid w:val="00706699"/>
    <w:rsid w:val="00710CC5"/>
    <w:rsid w:val="0071146D"/>
    <w:rsid w:val="00712141"/>
    <w:rsid w:val="00712618"/>
    <w:rsid w:val="0071336E"/>
    <w:rsid w:val="00714C12"/>
    <w:rsid w:val="00715D8C"/>
    <w:rsid w:val="00715E2D"/>
    <w:rsid w:val="00716860"/>
    <w:rsid w:val="00716988"/>
    <w:rsid w:val="00716D8F"/>
    <w:rsid w:val="007178CD"/>
    <w:rsid w:val="00717FCF"/>
    <w:rsid w:val="007207E9"/>
    <w:rsid w:val="00720A0A"/>
    <w:rsid w:val="00722E1E"/>
    <w:rsid w:val="007239C1"/>
    <w:rsid w:val="00724C64"/>
    <w:rsid w:val="0073042D"/>
    <w:rsid w:val="00731B75"/>
    <w:rsid w:val="0073268C"/>
    <w:rsid w:val="0073296A"/>
    <w:rsid w:val="00733918"/>
    <w:rsid w:val="00734660"/>
    <w:rsid w:val="007347E3"/>
    <w:rsid w:val="00735DD0"/>
    <w:rsid w:val="00735FE4"/>
    <w:rsid w:val="00736274"/>
    <w:rsid w:val="00740348"/>
    <w:rsid w:val="00741FC8"/>
    <w:rsid w:val="0074280F"/>
    <w:rsid w:val="00742F0E"/>
    <w:rsid w:val="00743959"/>
    <w:rsid w:val="0074477B"/>
    <w:rsid w:val="00744C32"/>
    <w:rsid w:val="007450E9"/>
    <w:rsid w:val="00746AD2"/>
    <w:rsid w:val="00747C9C"/>
    <w:rsid w:val="0075014A"/>
    <w:rsid w:val="00750302"/>
    <w:rsid w:val="00751269"/>
    <w:rsid w:val="00754568"/>
    <w:rsid w:val="0075638D"/>
    <w:rsid w:val="00757C50"/>
    <w:rsid w:val="0076209D"/>
    <w:rsid w:val="007627C3"/>
    <w:rsid w:val="00763FCC"/>
    <w:rsid w:val="00764BA3"/>
    <w:rsid w:val="00764C19"/>
    <w:rsid w:val="0076501F"/>
    <w:rsid w:val="00766A78"/>
    <w:rsid w:val="00767182"/>
    <w:rsid w:val="007700A0"/>
    <w:rsid w:val="00770CCC"/>
    <w:rsid w:val="00770E71"/>
    <w:rsid w:val="00771699"/>
    <w:rsid w:val="00772840"/>
    <w:rsid w:val="0077295C"/>
    <w:rsid w:val="00773100"/>
    <w:rsid w:val="0077373F"/>
    <w:rsid w:val="00773C38"/>
    <w:rsid w:val="007758D9"/>
    <w:rsid w:val="00775D29"/>
    <w:rsid w:val="00776BAE"/>
    <w:rsid w:val="007775D5"/>
    <w:rsid w:val="00777A4E"/>
    <w:rsid w:val="00777D36"/>
    <w:rsid w:val="0078109A"/>
    <w:rsid w:val="00781719"/>
    <w:rsid w:val="00784017"/>
    <w:rsid w:val="0078460F"/>
    <w:rsid w:val="00790119"/>
    <w:rsid w:val="00790E06"/>
    <w:rsid w:val="007918C1"/>
    <w:rsid w:val="00791A50"/>
    <w:rsid w:val="00792533"/>
    <w:rsid w:val="00793E1A"/>
    <w:rsid w:val="00794E4F"/>
    <w:rsid w:val="00794F5C"/>
    <w:rsid w:val="0079515E"/>
    <w:rsid w:val="00795F79"/>
    <w:rsid w:val="007967AC"/>
    <w:rsid w:val="00796ABB"/>
    <w:rsid w:val="00797EDB"/>
    <w:rsid w:val="007A0677"/>
    <w:rsid w:val="007A266E"/>
    <w:rsid w:val="007A3747"/>
    <w:rsid w:val="007A3E39"/>
    <w:rsid w:val="007A5199"/>
    <w:rsid w:val="007A6563"/>
    <w:rsid w:val="007A6704"/>
    <w:rsid w:val="007A7632"/>
    <w:rsid w:val="007A780B"/>
    <w:rsid w:val="007A7FFD"/>
    <w:rsid w:val="007B66CB"/>
    <w:rsid w:val="007B797E"/>
    <w:rsid w:val="007C2921"/>
    <w:rsid w:val="007C32DB"/>
    <w:rsid w:val="007C3977"/>
    <w:rsid w:val="007C7BBC"/>
    <w:rsid w:val="007D036C"/>
    <w:rsid w:val="007D1136"/>
    <w:rsid w:val="007D14C4"/>
    <w:rsid w:val="007D49D6"/>
    <w:rsid w:val="007D5847"/>
    <w:rsid w:val="007D637E"/>
    <w:rsid w:val="007D764D"/>
    <w:rsid w:val="007D7D77"/>
    <w:rsid w:val="007D7FEC"/>
    <w:rsid w:val="007E01D5"/>
    <w:rsid w:val="007E5B15"/>
    <w:rsid w:val="007E6617"/>
    <w:rsid w:val="007F5665"/>
    <w:rsid w:val="007F6437"/>
    <w:rsid w:val="007F7F48"/>
    <w:rsid w:val="00802E23"/>
    <w:rsid w:val="00803166"/>
    <w:rsid w:val="008039D5"/>
    <w:rsid w:val="00804636"/>
    <w:rsid w:val="00804CA8"/>
    <w:rsid w:val="00804D0E"/>
    <w:rsid w:val="008054DC"/>
    <w:rsid w:val="00806BFF"/>
    <w:rsid w:val="0080709F"/>
    <w:rsid w:val="00807522"/>
    <w:rsid w:val="00807C6D"/>
    <w:rsid w:val="00807D1D"/>
    <w:rsid w:val="008100EC"/>
    <w:rsid w:val="00812C94"/>
    <w:rsid w:val="00813698"/>
    <w:rsid w:val="008148F0"/>
    <w:rsid w:val="00814D31"/>
    <w:rsid w:val="008153D0"/>
    <w:rsid w:val="008173FB"/>
    <w:rsid w:val="00817914"/>
    <w:rsid w:val="008179FC"/>
    <w:rsid w:val="00817C17"/>
    <w:rsid w:val="00820297"/>
    <w:rsid w:val="00820A34"/>
    <w:rsid w:val="00820F0A"/>
    <w:rsid w:val="00822552"/>
    <w:rsid w:val="008231B7"/>
    <w:rsid w:val="00823372"/>
    <w:rsid w:val="008241CC"/>
    <w:rsid w:val="00826215"/>
    <w:rsid w:val="008264A1"/>
    <w:rsid w:val="00827444"/>
    <w:rsid w:val="008300AD"/>
    <w:rsid w:val="008305F7"/>
    <w:rsid w:val="00831CBA"/>
    <w:rsid w:val="00833935"/>
    <w:rsid w:val="00833CBC"/>
    <w:rsid w:val="008348BD"/>
    <w:rsid w:val="00834927"/>
    <w:rsid w:val="00837705"/>
    <w:rsid w:val="00837EB9"/>
    <w:rsid w:val="00837EC4"/>
    <w:rsid w:val="0084097C"/>
    <w:rsid w:val="00840AF5"/>
    <w:rsid w:val="008412E9"/>
    <w:rsid w:val="0084329E"/>
    <w:rsid w:val="00843847"/>
    <w:rsid w:val="00844F25"/>
    <w:rsid w:val="00844F74"/>
    <w:rsid w:val="008466EA"/>
    <w:rsid w:val="00850D3C"/>
    <w:rsid w:val="00852253"/>
    <w:rsid w:val="0085371C"/>
    <w:rsid w:val="008539F5"/>
    <w:rsid w:val="00853C05"/>
    <w:rsid w:val="00853D95"/>
    <w:rsid w:val="00861B69"/>
    <w:rsid w:val="00862B74"/>
    <w:rsid w:val="008645E1"/>
    <w:rsid w:val="00864EE7"/>
    <w:rsid w:val="00866567"/>
    <w:rsid w:val="00867087"/>
    <w:rsid w:val="008677BD"/>
    <w:rsid w:val="00867EE6"/>
    <w:rsid w:val="00870A92"/>
    <w:rsid w:val="00871564"/>
    <w:rsid w:val="00871A7D"/>
    <w:rsid w:val="00873FE4"/>
    <w:rsid w:val="008750AE"/>
    <w:rsid w:val="0087680B"/>
    <w:rsid w:val="00881533"/>
    <w:rsid w:val="00882A8F"/>
    <w:rsid w:val="0088517C"/>
    <w:rsid w:val="00885A85"/>
    <w:rsid w:val="00892249"/>
    <w:rsid w:val="008931FD"/>
    <w:rsid w:val="0089321A"/>
    <w:rsid w:val="0089384A"/>
    <w:rsid w:val="008941D2"/>
    <w:rsid w:val="00895238"/>
    <w:rsid w:val="008952CA"/>
    <w:rsid w:val="00895607"/>
    <w:rsid w:val="00895EE0"/>
    <w:rsid w:val="008966CC"/>
    <w:rsid w:val="00896FE9"/>
    <w:rsid w:val="00897A59"/>
    <w:rsid w:val="00897CCC"/>
    <w:rsid w:val="008A07C0"/>
    <w:rsid w:val="008A13B4"/>
    <w:rsid w:val="008A48A8"/>
    <w:rsid w:val="008A6640"/>
    <w:rsid w:val="008B1122"/>
    <w:rsid w:val="008B3435"/>
    <w:rsid w:val="008B56F2"/>
    <w:rsid w:val="008B702A"/>
    <w:rsid w:val="008C00BE"/>
    <w:rsid w:val="008C03DD"/>
    <w:rsid w:val="008C0CCF"/>
    <w:rsid w:val="008C16A5"/>
    <w:rsid w:val="008C24F6"/>
    <w:rsid w:val="008C4272"/>
    <w:rsid w:val="008C47AA"/>
    <w:rsid w:val="008C49EC"/>
    <w:rsid w:val="008C62CF"/>
    <w:rsid w:val="008C6743"/>
    <w:rsid w:val="008C7140"/>
    <w:rsid w:val="008C7358"/>
    <w:rsid w:val="008C7DE4"/>
    <w:rsid w:val="008D0E1A"/>
    <w:rsid w:val="008D36B7"/>
    <w:rsid w:val="008D4E33"/>
    <w:rsid w:val="008E0AD3"/>
    <w:rsid w:val="008E1263"/>
    <w:rsid w:val="008E170B"/>
    <w:rsid w:val="008E1876"/>
    <w:rsid w:val="008E190E"/>
    <w:rsid w:val="008E1AC2"/>
    <w:rsid w:val="008E2C5F"/>
    <w:rsid w:val="008E440F"/>
    <w:rsid w:val="008E7131"/>
    <w:rsid w:val="008F0465"/>
    <w:rsid w:val="008F0472"/>
    <w:rsid w:val="008F179B"/>
    <w:rsid w:val="008F31EB"/>
    <w:rsid w:val="008F43CB"/>
    <w:rsid w:val="008F47DE"/>
    <w:rsid w:val="008F4C39"/>
    <w:rsid w:val="008F4E15"/>
    <w:rsid w:val="008F522F"/>
    <w:rsid w:val="008F5916"/>
    <w:rsid w:val="008F6013"/>
    <w:rsid w:val="008F719A"/>
    <w:rsid w:val="008F7321"/>
    <w:rsid w:val="00901FAC"/>
    <w:rsid w:val="00904AFE"/>
    <w:rsid w:val="00905273"/>
    <w:rsid w:val="00906CDD"/>
    <w:rsid w:val="00907193"/>
    <w:rsid w:val="009079DF"/>
    <w:rsid w:val="00910180"/>
    <w:rsid w:val="0091029E"/>
    <w:rsid w:val="00911090"/>
    <w:rsid w:val="00911CF0"/>
    <w:rsid w:val="0091419B"/>
    <w:rsid w:val="009143B0"/>
    <w:rsid w:val="00914596"/>
    <w:rsid w:val="00916891"/>
    <w:rsid w:val="00916931"/>
    <w:rsid w:val="00916E3B"/>
    <w:rsid w:val="00920AA7"/>
    <w:rsid w:val="00920CA4"/>
    <w:rsid w:val="00922B5E"/>
    <w:rsid w:val="00923307"/>
    <w:rsid w:val="00924DEB"/>
    <w:rsid w:val="0092619E"/>
    <w:rsid w:val="0092743E"/>
    <w:rsid w:val="00931F09"/>
    <w:rsid w:val="00932AB2"/>
    <w:rsid w:val="00935969"/>
    <w:rsid w:val="00935A92"/>
    <w:rsid w:val="009375E3"/>
    <w:rsid w:val="00937E3D"/>
    <w:rsid w:val="009414A2"/>
    <w:rsid w:val="0094213C"/>
    <w:rsid w:val="009424A4"/>
    <w:rsid w:val="00942ECE"/>
    <w:rsid w:val="00943EF9"/>
    <w:rsid w:val="00944276"/>
    <w:rsid w:val="009452BE"/>
    <w:rsid w:val="00945B4D"/>
    <w:rsid w:val="0094657B"/>
    <w:rsid w:val="00946960"/>
    <w:rsid w:val="009475A8"/>
    <w:rsid w:val="00950F34"/>
    <w:rsid w:val="00951C1C"/>
    <w:rsid w:val="009523F1"/>
    <w:rsid w:val="00952E4E"/>
    <w:rsid w:val="0095670E"/>
    <w:rsid w:val="00956FF4"/>
    <w:rsid w:val="00960F23"/>
    <w:rsid w:val="009619CB"/>
    <w:rsid w:val="00962979"/>
    <w:rsid w:val="009652E0"/>
    <w:rsid w:val="00965A54"/>
    <w:rsid w:val="00965A7D"/>
    <w:rsid w:val="00967E5C"/>
    <w:rsid w:val="009716BD"/>
    <w:rsid w:val="0097175A"/>
    <w:rsid w:val="00971AE3"/>
    <w:rsid w:val="00972F03"/>
    <w:rsid w:val="00975A4F"/>
    <w:rsid w:val="00977C60"/>
    <w:rsid w:val="00980E28"/>
    <w:rsid w:val="009810E0"/>
    <w:rsid w:val="00981EC8"/>
    <w:rsid w:val="0098285B"/>
    <w:rsid w:val="009841AF"/>
    <w:rsid w:val="00984A40"/>
    <w:rsid w:val="00987348"/>
    <w:rsid w:val="0098769A"/>
    <w:rsid w:val="00992883"/>
    <w:rsid w:val="0099373C"/>
    <w:rsid w:val="00995EA3"/>
    <w:rsid w:val="00995FCF"/>
    <w:rsid w:val="00996511"/>
    <w:rsid w:val="00997294"/>
    <w:rsid w:val="009A2499"/>
    <w:rsid w:val="009A2D9D"/>
    <w:rsid w:val="009A4FB0"/>
    <w:rsid w:val="009A52E8"/>
    <w:rsid w:val="009A7C1F"/>
    <w:rsid w:val="009B0487"/>
    <w:rsid w:val="009B1CD2"/>
    <w:rsid w:val="009B1D30"/>
    <w:rsid w:val="009B5699"/>
    <w:rsid w:val="009C0413"/>
    <w:rsid w:val="009C0F34"/>
    <w:rsid w:val="009C18DD"/>
    <w:rsid w:val="009C1E7D"/>
    <w:rsid w:val="009C374F"/>
    <w:rsid w:val="009C687A"/>
    <w:rsid w:val="009C74B4"/>
    <w:rsid w:val="009C7B26"/>
    <w:rsid w:val="009D1A37"/>
    <w:rsid w:val="009D2155"/>
    <w:rsid w:val="009D3C3E"/>
    <w:rsid w:val="009D47CB"/>
    <w:rsid w:val="009D4CE2"/>
    <w:rsid w:val="009D5265"/>
    <w:rsid w:val="009D5CD7"/>
    <w:rsid w:val="009D79E8"/>
    <w:rsid w:val="009D7A6E"/>
    <w:rsid w:val="009E0C69"/>
    <w:rsid w:val="009E1EFB"/>
    <w:rsid w:val="009E278D"/>
    <w:rsid w:val="009E3381"/>
    <w:rsid w:val="009E6B56"/>
    <w:rsid w:val="009F2FB7"/>
    <w:rsid w:val="009F3CCC"/>
    <w:rsid w:val="009F4F50"/>
    <w:rsid w:val="009F51B3"/>
    <w:rsid w:val="00A00AC0"/>
    <w:rsid w:val="00A00E38"/>
    <w:rsid w:val="00A02803"/>
    <w:rsid w:val="00A02DC2"/>
    <w:rsid w:val="00A02DD9"/>
    <w:rsid w:val="00A0484B"/>
    <w:rsid w:val="00A0788C"/>
    <w:rsid w:val="00A13D33"/>
    <w:rsid w:val="00A1551E"/>
    <w:rsid w:val="00A16626"/>
    <w:rsid w:val="00A16FED"/>
    <w:rsid w:val="00A21647"/>
    <w:rsid w:val="00A23BFB"/>
    <w:rsid w:val="00A258B4"/>
    <w:rsid w:val="00A264BA"/>
    <w:rsid w:val="00A265B3"/>
    <w:rsid w:val="00A271AC"/>
    <w:rsid w:val="00A3166D"/>
    <w:rsid w:val="00A31DDC"/>
    <w:rsid w:val="00A32A4B"/>
    <w:rsid w:val="00A32D4B"/>
    <w:rsid w:val="00A33825"/>
    <w:rsid w:val="00A33FF2"/>
    <w:rsid w:val="00A34111"/>
    <w:rsid w:val="00A3474A"/>
    <w:rsid w:val="00A35533"/>
    <w:rsid w:val="00A35C02"/>
    <w:rsid w:val="00A37153"/>
    <w:rsid w:val="00A37F8F"/>
    <w:rsid w:val="00A4015C"/>
    <w:rsid w:val="00A408D0"/>
    <w:rsid w:val="00A4173E"/>
    <w:rsid w:val="00A42198"/>
    <w:rsid w:val="00A43B39"/>
    <w:rsid w:val="00A45B04"/>
    <w:rsid w:val="00A46C15"/>
    <w:rsid w:val="00A472A5"/>
    <w:rsid w:val="00A506D8"/>
    <w:rsid w:val="00A51010"/>
    <w:rsid w:val="00A51DFA"/>
    <w:rsid w:val="00A51E59"/>
    <w:rsid w:val="00A5245A"/>
    <w:rsid w:val="00A52EE5"/>
    <w:rsid w:val="00A56031"/>
    <w:rsid w:val="00A56529"/>
    <w:rsid w:val="00A57D94"/>
    <w:rsid w:val="00A61059"/>
    <w:rsid w:val="00A61CED"/>
    <w:rsid w:val="00A63212"/>
    <w:rsid w:val="00A6343E"/>
    <w:rsid w:val="00A646BB"/>
    <w:rsid w:val="00A65257"/>
    <w:rsid w:val="00A65AF9"/>
    <w:rsid w:val="00A66510"/>
    <w:rsid w:val="00A6703D"/>
    <w:rsid w:val="00A67339"/>
    <w:rsid w:val="00A7231B"/>
    <w:rsid w:val="00A72604"/>
    <w:rsid w:val="00A72EBD"/>
    <w:rsid w:val="00A737AE"/>
    <w:rsid w:val="00A737C7"/>
    <w:rsid w:val="00A75F86"/>
    <w:rsid w:val="00A75F9D"/>
    <w:rsid w:val="00A815BF"/>
    <w:rsid w:val="00A826B3"/>
    <w:rsid w:val="00A834EE"/>
    <w:rsid w:val="00A84639"/>
    <w:rsid w:val="00A84974"/>
    <w:rsid w:val="00A85891"/>
    <w:rsid w:val="00A85D4C"/>
    <w:rsid w:val="00A862E5"/>
    <w:rsid w:val="00A86E2B"/>
    <w:rsid w:val="00A87748"/>
    <w:rsid w:val="00A91FFB"/>
    <w:rsid w:val="00A924C8"/>
    <w:rsid w:val="00A94341"/>
    <w:rsid w:val="00A94CBF"/>
    <w:rsid w:val="00A94EDC"/>
    <w:rsid w:val="00A95638"/>
    <w:rsid w:val="00A96C6F"/>
    <w:rsid w:val="00A97AFA"/>
    <w:rsid w:val="00AA006C"/>
    <w:rsid w:val="00AA0DF0"/>
    <w:rsid w:val="00AA24BF"/>
    <w:rsid w:val="00AA28E1"/>
    <w:rsid w:val="00AA2E5F"/>
    <w:rsid w:val="00AA32BF"/>
    <w:rsid w:val="00AA381A"/>
    <w:rsid w:val="00AA3FDF"/>
    <w:rsid w:val="00AA6099"/>
    <w:rsid w:val="00AB0FF6"/>
    <w:rsid w:val="00AB525E"/>
    <w:rsid w:val="00AB5C5D"/>
    <w:rsid w:val="00AB7334"/>
    <w:rsid w:val="00AC0B46"/>
    <w:rsid w:val="00AC189B"/>
    <w:rsid w:val="00AC1EF8"/>
    <w:rsid w:val="00AC2AC4"/>
    <w:rsid w:val="00AC3BEE"/>
    <w:rsid w:val="00AC59D8"/>
    <w:rsid w:val="00AC6D1B"/>
    <w:rsid w:val="00AD54B4"/>
    <w:rsid w:val="00AD6A33"/>
    <w:rsid w:val="00AD6B31"/>
    <w:rsid w:val="00AD70F5"/>
    <w:rsid w:val="00AD73EF"/>
    <w:rsid w:val="00AD7A54"/>
    <w:rsid w:val="00AD7C3E"/>
    <w:rsid w:val="00AE1FF9"/>
    <w:rsid w:val="00AE247C"/>
    <w:rsid w:val="00AE37E9"/>
    <w:rsid w:val="00AE7C98"/>
    <w:rsid w:val="00AE7E48"/>
    <w:rsid w:val="00AF142C"/>
    <w:rsid w:val="00AF1E05"/>
    <w:rsid w:val="00AF2416"/>
    <w:rsid w:val="00AF2A61"/>
    <w:rsid w:val="00AF2B7E"/>
    <w:rsid w:val="00B00F9C"/>
    <w:rsid w:val="00B01D72"/>
    <w:rsid w:val="00B023E6"/>
    <w:rsid w:val="00B02FAB"/>
    <w:rsid w:val="00B044EE"/>
    <w:rsid w:val="00B04C81"/>
    <w:rsid w:val="00B05996"/>
    <w:rsid w:val="00B0608C"/>
    <w:rsid w:val="00B11265"/>
    <w:rsid w:val="00B114F5"/>
    <w:rsid w:val="00B11FBA"/>
    <w:rsid w:val="00B123DC"/>
    <w:rsid w:val="00B128F6"/>
    <w:rsid w:val="00B1550C"/>
    <w:rsid w:val="00B15625"/>
    <w:rsid w:val="00B16564"/>
    <w:rsid w:val="00B20D94"/>
    <w:rsid w:val="00B20DF8"/>
    <w:rsid w:val="00B212DD"/>
    <w:rsid w:val="00B23126"/>
    <w:rsid w:val="00B2475F"/>
    <w:rsid w:val="00B24ECD"/>
    <w:rsid w:val="00B25277"/>
    <w:rsid w:val="00B25445"/>
    <w:rsid w:val="00B25869"/>
    <w:rsid w:val="00B26983"/>
    <w:rsid w:val="00B30312"/>
    <w:rsid w:val="00B31222"/>
    <w:rsid w:val="00B320AE"/>
    <w:rsid w:val="00B32554"/>
    <w:rsid w:val="00B33178"/>
    <w:rsid w:val="00B33FBC"/>
    <w:rsid w:val="00B33FDA"/>
    <w:rsid w:val="00B35758"/>
    <w:rsid w:val="00B35A0B"/>
    <w:rsid w:val="00B36274"/>
    <w:rsid w:val="00B40CE1"/>
    <w:rsid w:val="00B428A2"/>
    <w:rsid w:val="00B430F3"/>
    <w:rsid w:val="00B44227"/>
    <w:rsid w:val="00B45169"/>
    <w:rsid w:val="00B46D43"/>
    <w:rsid w:val="00B47799"/>
    <w:rsid w:val="00B507CA"/>
    <w:rsid w:val="00B51AD5"/>
    <w:rsid w:val="00B51FB2"/>
    <w:rsid w:val="00B5244A"/>
    <w:rsid w:val="00B54F49"/>
    <w:rsid w:val="00B558CB"/>
    <w:rsid w:val="00B5781E"/>
    <w:rsid w:val="00B57F6B"/>
    <w:rsid w:val="00B61A3F"/>
    <w:rsid w:val="00B62790"/>
    <w:rsid w:val="00B65588"/>
    <w:rsid w:val="00B67379"/>
    <w:rsid w:val="00B67EF7"/>
    <w:rsid w:val="00B701DA"/>
    <w:rsid w:val="00B70E44"/>
    <w:rsid w:val="00B715A6"/>
    <w:rsid w:val="00B7169A"/>
    <w:rsid w:val="00B71CCB"/>
    <w:rsid w:val="00B71DCF"/>
    <w:rsid w:val="00B72772"/>
    <w:rsid w:val="00B734E5"/>
    <w:rsid w:val="00B73A94"/>
    <w:rsid w:val="00B73F22"/>
    <w:rsid w:val="00B75400"/>
    <w:rsid w:val="00B77365"/>
    <w:rsid w:val="00B80464"/>
    <w:rsid w:val="00B80828"/>
    <w:rsid w:val="00B80C40"/>
    <w:rsid w:val="00B81F86"/>
    <w:rsid w:val="00B85123"/>
    <w:rsid w:val="00B85F8C"/>
    <w:rsid w:val="00B8612A"/>
    <w:rsid w:val="00B87A28"/>
    <w:rsid w:val="00B90E0C"/>
    <w:rsid w:val="00B92A7C"/>
    <w:rsid w:val="00B92D41"/>
    <w:rsid w:val="00B93225"/>
    <w:rsid w:val="00B9360C"/>
    <w:rsid w:val="00B94BB1"/>
    <w:rsid w:val="00B95456"/>
    <w:rsid w:val="00B95C87"/>
    <w:rsid w:val="00B96B7F"/>
    <w:rsid w:val="00B96D26"/>
    <w:rsid w:val="00BA002E"/>
    <w:rsid w:val="00BA01C1"/>
    <w:rsid w:val="00BA0408"/>
    <w:rsid w:val="00BA2A49"/>
    <w:rsid w:val="00BA3E87"/>
    <w:rsid w:val="00BA496E"/>
    <w:rsid w:val="00BA4C45"/>
    <w:rsid w:val="00BA602C"/>
    <w:rsid w:val="00BA6740"/>
    <w:rsid w:val="00BA7FAF"/>
    <w:rsid w:val="00BB237F"/>
    <w:rsid w:val="00BB23D3"/>
    <w:rsid w:val="00BB7AD1"/>
    <w:rsid w:val="00BC0429"/>
    <w:rsid w:val="00BC144C"/>
    <w:rsid w:val="00BC22C3"/>
    <w:rsid w:val="00BC315B"/>
    <w:rsid w:val="00BC37BF"/>
    <w:rsid w:val="00BC565B"/>
    <w:rsid w:val="00BC58F9"/>
    <w:rsid w:val="00BC6A1E"/>
    <w:rsid w:val="00BC73DE"/>
    <w:rsid w:val="00BD141F"/>
    <w:rsid w:val="00BD3594"/>
    <w:rsid w:val="00BD5984"/>
    <w:rsid w:val="00BD7A6A"/>
    <w:rsid w:val="00BE3E89"/>
    <w:rsid w:val="00BE4E00"/>
    <w:rsid w:val="00BE509C"/>
    <w:rsid w:val="00BE56F4"/>
    <w:rsid w:val="00BE5798"/>
    <w:rsid w:val="00BE7153"/>
    <w:rsid w:val="00BF1881"/>
    <w:rsid w:val="00BF18B8"/>
    <w:rsid w:val="00BF1DE7"/>
    <w:rsid w:val="00BF32C0"/>
    <w:rsid w:val="00BF43EC"/>
    <w:rsid w:val="00BF5766"/>
    <w:rsid w:val="00BF5EC7"/>
    <w:rsid w:val="00BF65BD"/>
    <w:rsid w:val="00BF7405"/>
    <w:rsid w:val="00C021C0"/>
    <w:rsid w:val="00C04A03"/>
    <w:rsid w:val="00C04BE1"/>
    <w:rsid w:val="00C05CB7"/>
    <w:rsid w:val="00C0607B"/>
    <w:rsid w:val="00C127D7"/>
    <w:rsid w:val="00C1325C"/>
    <w:rsid w:val="00C13D01"/>
    <w:rsid w:val="00C1598D"/>
    <w:rsid w:val="00C15B9A"/>
    <w:rsid w:val="00C16C2B"/>
    <w:rsid w:val="00C2063D"/>
    <w:rsid w:val="00C21273"/>
    <w:rsid w:val="00C220AD"/>
    <w:rsid w:val="00C22B5B"/>
    <w:rsid w:val="00C22DCE"/>
    <w:rsid w:val="00C22ED9"/>
    <w:rsid w:val="00C23E5E"/>
    <w:rsid w:val="00C24DAF"/>
    <w:rsid w:val="00C24F8E"/>
    <w:rsid w:val="00C257AB"/>
    <w:rsid w:val="00C26525"/>
    <w:rsid w:val="00C267EF"/>
    <w:rsid w:val="00C30DDA"/>
    <w:rsid w:val="00C31569"/>
    <w:rsid w:val="00C322DD"/>
    <w:rsid w:val="00C33150"/>
    <w:rsid w:val="00C33876"/>
    <w:rsid w:val="00C35103"/>
    <w:rsid w:val="00C35F72"/>
    <w:rsid w:val="00C36277"/>
    <w:rsid w:val="00C3795F"/>
    <w:rsid w:val="00C400C2"/>
    <w:rsid w:val="00C41F0F"/>
    <w:rsid w:val="00C429B2"/>
    <w:rsid w:val="00C44CD5"/>
    <w:rsid w:val="00C461F1"/>
    <w:rsid w:val="00C465E6"/>
    <w:rsid w:val="00C479F8"/>
    <w:rsid w:val="00C5005F"/>
    <w:rsid w:val="00C51162"/>
    <w:rsid w:val="00C51604"/>
    <w:rsid w:val="00C517FD"/>
    <w:rsid w:val="00C51A99"/>
    <w:rsid w:val="00C520BD"/>
    <w:rsid w:val="00C53A3B"/>
    <w:rsid w:val="00C53D57"/>
    <w:rsid w:val="00C54118"/>
    <w:rsid w:val="00C542F1"/>
    <w:rsid w:val="00C5455F"/>
    <w:rsid w:val="00C554B8"/>
    <w:rsid w:val="00C56759"/>
    <w:rsid w:val="00C56828"/>
    <w:rsid w:val="00C56D19"/>
    <w:rsid w:val="00C56DB5"/>
    <w:rsid w:val="00C57349"/>
    <w:rsid w:val="00C578AB"/>
    <w:rsid w:val="00C57A86"/>
    <w:rsid w:val="00C60C18"/>
    <w:rsid w:val="00C60C85"/>
    <w:rsid w:val="00C61BFB"/>
    <w:rsid w:val="00C6349E"/>
    <w:rsid w:val="00C644C2"/>
    <w:rsid w:val="00C6464C"/>
    <w:rsid w:val="00C64CB2"/>
    <w:rsid w:val="00C66265"/>
    <w:rsid w:val="00C72BF0"/>
    <w:rsid w:val="00C75A40"/>
    <w:rsid w:val="00C76055"/>
    <w:rsid w:val="00C76F88"/>
    <w:rsid w:val="00C8032D"/>
    <w:rsid w:val="00C80883"/>
    <w:rsid w:val="00C8206D"/>
    <w:rsid w:val="00C82671"/>
    <w:rsid w:val="00C86C32"/>
    <w:rsid w:val="00C873B0"/>
    <w:rsid w:val="00C8747A"/>
    <w:rsid w:val="00C87F57"/>
    <w:rsid w:val="00C906A2"/>
    <w:rsid w:val="00C90957"/>
    <w:rsid w:val="00C9172C"/>
    <w:rsid w:val="00C91B08"/>
    <w:rsid w:val="00C93C31"/>
    <w:rsid w:val="00CA0AE3"/>
    <w:rsid w:val="00CA17AF"/>
    <w:rsid w:val="00CA1F15"/>
    <w:rsid w:val="00CA1F65"/>
    <w:rsid w:val="00CA2654"/>
    <w:rsid w:val="00CA4C1E"/>
    <w:rsid w:val="00CA5310"/>
    <w:rsid w:val="00CA5A3D"/>
    <w:rsid w:val="00CA77D7"/>
    <w:rsid w:val="00CB035B"/>
    <w:rsid w:val="00CB1269"/>
    <w:rsid w:val="00CB2A0F"/>
    <w:rsid w:val="00CB3505"/>
    <w:rsid w:val="00CB431B"/>
    <w:rsid w:val="00CB591B"/>
    <w:rsid w:val="00CB7234"/>
    <w:rsid w:val="00CC04E8"/>
    <w:rsid w:val="00CC2E8E"/>
    <w:rsid w:val="00CC4C64"/>
    <w:rsid w:val="00CC50CF"/>
    <w:rsid w:val="00CC5AE3"/>
    <w:rsid w:val="00CC5F7E"/>
    <w:rsid w:val="00CC64EB"/>
    <w:rsid w:val="00CC64FF"/>
    <w:rsid w:val="00CD1EF0"/>
    <w:rsid w:val="00CD2DA3"/>
    <w:rsid w:val="00CD30D3"/>
    <w:rsid w:val="00CD35FA"/>
    <w:rsid w:val="00CD51D2"/>
    <w:rsid w:val="00CE2F92"/>
    <w:rsid w:val="00CE3727"/>
    <w:rsid w:val="00CE3946"/>
    <w:rsid w:val="00CE48DE"/>
    <w:rsid w:val="00CE4EBA"/>
    <w:rsid w:val="00CE52E8"/>
    <w:rsid w:val="00CE6EBF"/>
    <w:rsid w:val="00CE75D5"/>
    <w:rsid w:val="00CF4055"/>
    <w:rsid w:val="00CF69A9"/>
    <w:rsid w:val="00D002E9"/>
    <w:rsid w:val="00D00F38"/>
    <w:rsid w:val="00D01CD3"/>
    <w:rsid w:val="00D01FBD"/>
    <w:rsid w:val="00D02078"/>
    <w:rsid w:val="00D02A9C"/>
    <w:rsid w:val="00D06D0E"/>
    <w:rsid w:val="00D11717"/>
    <w:rsid w:val="00D121E8"/>
    <w:rsid w:val="00D1332E"/>
    <w:rsid w:val="00D1482C"/>
    <w:rsid w:val="00D14A60"/>
    <w:rsid w:val="00D16ED0"/>
    <w:rsid w:val="00D16EDC"/>
    <w:rsid w:val="00D201A8"/>
    <w:rsid w:val="00D20E0D"/>
    <w:rsid w:val="00D21CC1"/>
    <w:rsid w:val="00D228AB"/>
    <w:rsid w:val="00D22B73"/>
    <w:rsid w:val="00D239CD"/>
    <w:rsid w:val="00D2429F"/>
    <w:rsid w:val="00D24F70"/>
    <w:rsid w:val="00D25027"/>
    <w:rsid w:val="00D25389"/>
    <w:rsid w:val="00D27CCB"/>
    <w:rsid w:val="00D30084"/>
    <w:rsid w:val="00D30BBB"/>
    <w:rsid w:val="00D32F57"/>
    <w:rsid w:val="00D33253"/>
    <w:rsid w:val="00D34F3A"/>
    <w:rsid w:val="00D35483"/>
    <w:rsid w:val="00D355CC"/>
    <w:rsid w:val="00D356D5"/>
    <w:rsid w:val="00D35929"/>
    <w:rsid w:val="00D35ADA"/>
    <w:rsid w:val="00D37DBD"/>
    <w:rsid w:val="00D412AB"/>
    <w:rsid w:val="00D41DDC"/>
    <w:rsid w:val="00D4228E"/>
    <w:rsid w:val="00D43723"/>
    <w:rsid w:val="00D438E1"/>
    <w:rsid w:val="00D4414B"/>
    <w:rsid w:val="00D444AF"/>
    <w:rsid w:val="00D4670F"/>
    <w:rsid w:val="00D500E8"/>
    <w:rsid w:val="00D507CA"/>
    <w:rsid w:val="00D508BB"/>
    <w:rsid w:val="00D51E95"/>
    <w:rsid w:val="00D524F7"/>
    <w:rsid w:val="00D57BA7"/>
    <w:rsid w:val="00D607F8"/>
    <w:rsid w:val="00D61273"/>
    <w:rsid w:val="00D620B4"/>
    <w:rsid w:val="00D6271A"/>
    <w:rsid w:val="00D64266"/>
    <w:rsid w:val="00D6732A"/>
    <w:rsid w:val="00D7000D"/>
    <w:rsid w:val="00D70414"/>
    <w:rsid w:val="00D709F4"/>
    <w:rsid w:val="00D75AAE"/>
    <w:rsid w:val="00D75E57"/>
    <w:rsid w:val="00D76B0D"/>
    <w:rsid w:val="00D776CF"/>
    <w:rsid w:val="00D803EA"/>
    <w:rsid w:val="00D81BDD"/>
    <w:rsid w:val="00D83767"/>
    <w:rsid w:val="00D840B4"/>
    <w:rsid w:val="00D846DF"/>
    <w:rsid w:val="00D84777"/>
    <w:rsid w:val="00D851B8"/>
    <w:rsid w:val="00D863BE"/>
    <w:rsid w:val="00D9054C"/>
    <w:rsid w:val="00D905DD"/>
    <w:rsid w:val="00D90B4F"/>
    <w:rsid w:val="00D9127C"/>
    <w:rsid w:val="00D9309E"/>
    <w:rsid w:val="00D937B1"/>
    <w:rsid w:val="00D95ECD"/>
    <w:rsid w:val="00D96A45"/>
    <w:rsid w:val="00D977A5"/>
    <w:rsid w:val="00DA0A08"/>
    <w:rsid w:val="00DA111C"/>
    <w:rsid w:val="00DA2D46"/>
    <w:rsid w:val="00DA3E1B"/>
    <w:rsid w:val="00DA6C4B"/>
    <w:rsid w:val="00DB0263"/>
    <w:rsid w:val="00DB0585"/>
    <w:rsid w:val="00DB1E92"/>
    <w:rsid w:val="00DB2219"/>
    <w:rsid w:val="00DB717F"/>
    <w:rsid w:val="00DB72BF"/>
    <w:rsid w:val="00DB7F90"/>
    <w:rsid w:val="00DC0402"/>
    <w:rsid w:val="00DC11C3"/>
    <w:rsid w:val="00DC190E"/>
    <w:rsid w:val="00DC253E"/>
    <w:rsid w:val="00DC3E15"/>
    <w:rsid w:val="00DC6295"/>
    <w:rsid w:val="00DC6BAE"/>
    <w:rsid w:val="00DC755A"/>
    <w:rsid w:val="00DD06DC"/>
    <w:rsid w:val="00DD10B9"/>
    <w:rsid w:val="00DD193A"/>
    <w:rsid w:val="00DD3D8E"/>
    <w:rsid w:val="00DD54B7"/>
    <w:rsid w:val="00DD5AA7"/>
    <w:rsid w:val="00DD5AF8"/>
    <w:rsid w:val="00DE057D"/>
    <w:rsid w:val="00DE302B"/>
    <w:rsid w:val="00DE328B"/>
    <w:rsid w:val="00DE384B"/>
    <w:rsid w:val="00DE4ADC"/>
    <w:rsid w:val="00DE5713"/>
    <w:rsid w:val="00DE6268"/>
    <w:rsid w:val="00DE6337"/>
    <w:rsid w:val="00DF37A3"/>
    <w:rsid w:val="00DF42C8"/>
    <w:rsid w:val="00DF4B55"/>
    <w:rsid w:val="00DF54BF"/>
    <w:rsid w:val="00DF5FFF"/>
    <w:rsid w:val="00DF6A1F"/>
    <w:rsid w:val="00E00F05"/>
    <w:rsid w:val="00E01C1C"/>
    <w:rsid w:val="00E0405F"/>
    <w:rsid w:val="00E04DD1"/>
    <w:rsid w:val="00E05060"/>
    <w:rsid w:val="00E05175"/>
    <w:rsid w:val="00E05AE8"/>
    <w:rsid w:val="00E05B59"/>
    <w:rsid w:val="00E062EE"/>
    <w:rsid w:val="00E07D61"/>
    <w:rsid w:val="00E1010F"/>
    <w:rsid w:val="00E10DA3"/>
    <w:rsid w:val="00E13C2B"/>
    <w:rsid w:val="00E14A05"/>
    <w:rsid w:val="00E1589D"/>
    <w:rsid w:val="00E15A9D"/>
    <w:rsid w:val="00E17088"/>
    <w:rsid w:val="00E172FE"/>
    <w:rsid w:val="00E2051C"/>
    <w:rsid w:val="00E21B86"/>
    <w:rsid w:val="00E22BA3"/>
    <w:rsid w:val="00E2449D"/>
    <w:rsid w:val="00E24BAB"/>
    <w:rsid w:val="00E258F5"/>
    <w:rsid w:val="00E2621E"/>
    <w:rsid w:val="00E27B54"/>
    <w:rsid w:val="00E30409"/>
    <w:rsid w:val="00E32773"/>
    <w:rsid w:val="00E339BE"/>
    <w:rsid w:val="00E34209"/>
    <w:rsid w:val="00E34DEC"/>
    <w:rsid w:val="00E34EBE"/>
    <w:rsid w:val="00E35EFA"/>
    <w:rsid w:val="00E36B78"/>
    <w:rsid w:val="00E377FE"/>
    <w:rsid w:val="00E4463A"/>
    <w:rsid w:val="00E450AD"/>
    <w:rsid w:val="00E45A86"/>
    <w:rsid w:val="00E46B97"/>
    <w:rsid w:val="00E47C00"/>
    <w:rsid w:val="00E50B3C"/>
    <w:rsid w:val="00E51A67"/>
    <w:rsid w:val="00E51EC5"/>
    <w:rsid w:val="00E5285A"/>
    <w:rsid w:val="00E533BF"/>
    <w:rsid w:val="00E54B6F"/>
    <w:rsid w:val="00E57955"/>
    <w:rsid w:val="00E607ED"/>
    <w:rsid w:val="00E60C18"/>
    <w:rsid w:val="00E61061"/>
    <w:rsid w:val="00E65407"/>
    <w:rsid w:val="00E70E6C"/>
    <w:rsid w:val="00E717C5"/>
    <w:rsid w:val="00E71A68"/>
    <w:rsid w:val="00E7295C"/>
    <w:rsid w:val="00E744F8"/>
    <w:rsid w:val="00E75F25"/>
    <w:rsid w:val="00E76569"/>
    <w:rsid w:val="00E76EF9"/>
    <w:rsid w:val="00E80202"/>
    <w:rsid w:val="00E82079"/>
    <w:rsid w:val="00E8248A"/>
    <w:rsid w:val="00E8275A"/>
    <w:rsid w:val="00E831A4"/>
    <w:rsid w:val="00E8481A"/>
    <w:rsid w:val="00E861F0"/>
    <w:rsid w:val="00E86A7A"/>
    <w:rsid w:val="00E87FE6"/>
    <w:rsid w:val="00E92925"/>
    <w:rsid w:val="00E92FEE"/>
    <w:rsid w:val="00E93ECE"/>
    <w:rsid w:val="00E94934"/>
    <w:rsid w:val="00E970F9"/>
    <w:rsid w:val="00E97D3F"/>
    <w:rsid w:val="00EA0430"/>
    <w:rsid w:val="00EA0588"/>
    <w:rsid w:val="00EA0F19"/>
    <w:rsid w:val="00EA1202"/>
    <w:rsid w:val="00EA3256"/>
    <w:rsid w:val="00EA32C5"/>
    <w:rsid w:val="00EA5CA7"/>
    <w:rsid w:val="00EA66E4"/>
    <w:rsid w:val="00EB21B7"/>
    <w:rsid w:val="00EB26DD"/>
    <w:rsid w:val="00EB3DB6"/>
    <w:rsid w:val="00EB442D"/>
    <w:rsid w:val="00EB6FB2"/>
    <w:rsid w:val="00EB72A0"/>
    <w:rsid w:val="00EC2779"/>
    <w:rsid w:val="00EC2DF0"/>
    <w:rsid w:val="00EC41EF"/>
    <w:rsid w:val="00EC445B"/>
    <w:rsid w:val="00EC5AD0"/>
    <w:rsid w:val="00EC7835"/>
    <w:rsid w:val="00EC78A5"/>
    <w:rsid w:val="00ED15AD"/>
    <w:rsid w:val="00ED2B1F"/>
    <w:rsid w:val="00ED3F50"/>
    <w:rsid w:val="00ED4136"/>
    <w:rsid w:val="00ED675D"/>
    <w:rsid w:val="00EE0055"/>
    <w:rsid w:val="00EE09FA"/>
    <w:rsid w:val="00EE0FA6"/>
    <w:rsid w:val="00EE38FB"/>
    <w:rsid w:val="00EE74AF"/>
    <w:rsid w:val="00EE7B77"/>
    <w:rsid w:val="00EF0199"/>
    <w:rsid w:val="00EF213B"/>
    <w:rsid w:val="00EF4AEC"/>
    <w:rsid w:val="00EF71BF"/>
    <w:rsid w:val="00F00B60"/>
    <w:rsid w:val="00F0173C"/>
    <w:rsid w:val="00F01F3D"/>
    <w:rsid w:val="00F02329"/>
    <w:rsid w:val="00F0280D"/>
    <w:rsid w:val="00F02D9C"/>
    <w:rsid w:val="00F03AB8"/>
    <w:rsid w:val="00F05DF8"/>
    <w:rsid w:val="00F100EC"/>
    <w:rsid w:val="00F124C8"/>
    <w:rsid w:val="00F13EF0"/>
    <w:rsid w:val="00F1439D"/>
    <w:rsid w:val="00F153E4"/>
    <w:rsid w:val="00F15410"/>
    <w:rsid w:val="00F15AD3"/>
    <w:rsid w:val="00F16030"/>
    <w:rsid w:val="00F16B7F"/>
    <w:rsid w:val="00F20F8B"/>
    <w:rsid w:val="00F21B75"/>
    <w:rsid w:val="00F23960"/>
    <w:rsid w:val="00F24154"/>
    <w:rsid w:val="00F24B67"/>
    <w:rsid w:val="00F2554C"/>
    <w:rsid w:val="00F26024"/>
    <w:rsid w:val="00F30057"/>
    <w:rsid w:val="00F30FC6"/>
    <w:rsid w:val="00F3180F"/>
    <w:rsid w:val="00F32B97"/>
    <w:rsid w:val="00F32B9D"/>
    <w:rsid w:val="00F333B4"/>
    <w:rsid w:val="00F33EA7"/>
    <w:rsid w:val="00F34596"/>
    <w:rsid w:val="00F346A6"/>
    <w:rsid w:val="00F34D61"/>
    <w:rsid w:val="00F357C2"/>
    <w:rsid w:val="00F35AC6"/>
    <w:rsid w:val="00F36E22"/>
    <w:rsid w:val="00F36F3A"/>
    <w:rsid w:val="00F37128"/>
    <w:rsid w:val="00F37512"/>
    <w:rsid w:val="00F37D91"/>
    <w:rsid w:val="00F40C12"/>
    <w:rsid w:val="00F41B94"/>
    <w:rsid w:val="00F44F8F"/>
    <w:rsid w:val="00F45C1B"/>
    <w:rsid w:val="00F45EDF"/>
    <w:rsid w:val="00F4726E"/>
    <w:rsid w:val="00F479AE"/>
    <w:rsid w:val="00F50332"/>
    <w:rsid w:val="00F54550"/>
    <w:rsid w:val="00F54611"/>
    <w:rsid w:val="00F55340"/>
    <w:rsid w:val="00F5714A"/>
    <w:rsid w:val="00F60992"/>
    <w:rsid w:val="00F63CB4"/>
    <w:rsid w:val="00F64BED"/>
    <w:rsid w:val="00F66668"/>
    <w:rsid w:val="00F675AC"/>
    <w:rsid w:val="00F71585"/>
    <w:rsid w:val="00F72EC5"/>
    <w:rsid w:val="00F7442F"/>
    <w:rsid w:val="00F74B28"/>
    <w:rsid w:val="00F74FAA"/>
    <w:rsid w:val="00F761B9"/>
    <w:rsid w:val="00F77BE8"/>
    <w:rsid w:val="00F77C7E"/>
    <w:rsid w:val="00F802CC"/>
    <w:rsid w:val="00F81317"/>
    <w:rsid w:val="00F8271B"/>
    <w:rsid w:val="00F82CAC"/>
    <w:rsid w:val="00F83080"/>
    <w:rsid w:val="00F836C3"/>
    <w:rsid w:val="00F8457E"/>
    <w:rsid w:val="00F859F9"/>
    <w:rsid w:val="00F87D8B"/>
    <w:rsid w:val="00F9043A"/>
    <w:rsid w:val="00F906B5"/>
    <w:rsid w:val="00F90E3A"/>
    <w:rsid w:val="00F91182"/>
    <w:rsid w:val="00F922C7"/>
    <w:rsid w:val="00F932BD"/>
    <w:rsid w:val="00F94871"/>
    <w:rsid w:val="00F95C58"/>
    <w:rsid w:val="00FA073D"/>
    <w:rsid w:val="00FA1955"/>
    <w:rsid w:val="00FA20BC"/>
    <w:rsid w:val="00FA5952"/>
    <w:rsid w:val="00FA668D"/>
    <w:rsid w:val="00FA6D15"/>
    <w:rsid w:val="00FA6D24"/>
    <w:rsid w:val="00FA74FC"/>
    <w:rsid w:val="00FA7629"/>
    <w:rsid w:val="00FB0355"/>
    <w:rsid w:val="00FB195F"/>
    <w:rsid w:val="00FB2C4C"/>
    <w:rsid w:val="00FB4D95"/>
    <w:rsid w:val="00FB7E4D"/>
    <w:rsid w:val="00FC024A"/>
    <w:rsid w:val="00FC05D6"/>
    <w:rsid w:val="00FC1498"/>
    <w:rsid w:val="00FC1835"/>
    <w:rsid w:val="00FC1C52"/>
    <w:rsid w:val="00FC1F48"/>
    <w:rsid w:val="00FD0CDA"/>
    <w:rsid w:val="00FD0F6C"/>
    <w:rsid w:val="00FD1976"/>
    <w:rsid w:val="00FD2E18"/>
    <w:rsid w:val="00FD37E4"/>
    <w:rsid w:val="00FD44CC"/>
    <w:rsid w:val="00FD524C"/>
    <w:rsid w:val="00FD5979"/>
    <w:rsid w:val="00FD6011"/>
    <w:rsid w:val="00FD6999"/>
    <w:rsid w:val="00FD6E7F"/>
    <w:rsid w:val="00FD73BD"/>
    <w:rsid w:val="00FD7CED"/>
    <w:rsid w:val="00FE0C6A"/>
    <w:rsid w:val="00FE1260"/>
    <w:rsid w:val="00FE23AC"/>
    <w:rsid w:val="00FE37FF"/>
    <w:rsid w:val="00FE3981"/>
    <w:rsid w:val="00FE43C7"/>
    <w:rsid w:val="00FF2635"/>
    <w:rsid w:val="00FF2E62"/>
    <w:rsid w:val="00FF3B54"/>
    <w:rsid w:val="00FF3E93"/>
    <w:rsid w:val="00FF6799"/>
    <w:rsid w:val="00FF75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1B399E"/>
  <w15:docId w15:val="{1439C0FE-5206-494C-94D7-37B616BD7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ajorEastAsia" w:hAnsiTheme="majorHAnsi" w:cstheme="majorBidi"/>
        <w:sz w:val="22"/>
        <w:szCs w:val="22"/>
        <w:lang w:val="fr-FR" w:eastAsia="fr-FR" w:bidi="ar-SA"/>
      </w:rPr>
    </w:rPrDefault>
    <w:pPrDefault>
      <w:pPr>
        <w:spacing w:after="200" w:line="252"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124C"/>
  </w:style>
  <w:style w:type="paragraph" w:styleId="Titre1">
    <w:name w:val="heading 1"/>
    <w:basedOn w:val="Normal"/>
    <w:next w:val="Normal"/>
    <w:link w:val="Titre1Car"/>
    <w:uiPriority w:val="9"/>
    <w:qFormat/>
    <w:rsid w:val="006D09F9"/>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Titre2">
    <w:name w:val="heading 2"/>
    <w:basedOn w:val="Normal"/>
    <w:next w:val="Normal"/>
    <w:link w:val="Titre2Car"/>
    <w:uiPriority w:val="9"/>
    <w:unhideWhenUsed/>
    <w:qFormat/>
    <w:rsid w:val="006D09F9"/>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Titre3">
    <w:name w:val="heading 3"/>
    <w:basedOn w:val="Normal"/>
    <w:next w:val="Normal"/>
    <w:link w:val="Titre3Car"/>
    <w:uiPriority w:val="9"/>
    <w:unhideWhenUsed/>
    <w:qFormat/>
    <w:rsid w:val="006D09F9"/>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Titre4">
    <w:name w:val="heading 4"/>
    <w:basedOn w:val="Normal"/>
    <w:next w:val="Normal"/>
    <w:link w:val="Titre4Car"/>
    <w:uiPriority w:val="9"/>
    <w:unhideWhenUsed/>
    <w:qFormat/>
    <w:rsid w:val="006D09F9"/>
    <w:pPr>
      <w:pBdr>
        <w:bottom w:val="dotted" w:sz="4" w:space="1" w:color="943634" w:themeColor="accent2" w:themeShade="BF"/>
      </w:pBdr>
      <w:spacing w:after="120"/>
      <w:jc w:val="center"/>
      <w:outlineLvl w:val="3"/>
    </w:pPr>
    <w:rPr>
      <w:caps/>
      <w:color w:val="622423" w:themeColor="accent2" w:themeShade="7F"/>
      <w:spacing w:val="10"/>
    </w:rPr>
  </w:style>
  <w:style w:type="paragraph" w:styleId="Titre5">
    <w:name w:val="heading 5"/>
    <w:basedOn w:val="Normal"/>
    <w:next w:val="Normal"/>
    <w:link w:val="Titre5Car"/>
    <w:uiPriority w:val="9"/>
    <w:unhideWhenUsed/>
    <w:qFormat/>
    <w:rsid w:val="006D09F9"/>
    <w:pPr>
      <w:spacing w:before="320" w:after="120"/>
      <w:jc w:val="center"/>
      <w:outlineLvl w:val="4"/>
    </w:pPr>
    <w:rPr>
      <w:caps/>
      <w:color w:val="622423" w:themeColor="accent2" w:themeShade="7F"/>
      <w:spacing w:val="10"/>
    </w:rPr>
  </w:style>
  <w:style w:type="paragraph" w:styleId="Titre6">
    <w:name w:val="heading 6"/>
    <w:basedOn w:val="Normal"/>
    <w:next w:val="Normal"/>
    <w:link w:val="Titre6Car"/>
    <w:uiPriority w:val="9"/>
    <w:unhideWhenUsed/>
    <w:qFormat/>
    <w:rsid w:val="006D09F9"/>
    <w:pPr>
      <w:spacing w:after="120"/>
      <w:jc w:val="center"/>
      <w:outlineLvl w:val="5"/>
    </w:pPr>
    <w:rPr>
      <w:caps/>
      <w:color w:val="943634" w:themeColor="accent2" w:themeShade="BF"/>
      <w:spacing w:val="10"/>
    </w:rPr>
  </w:style>
  <w:style w:type="paragraph" w:styleId="Titre7">
    <w:name w:val="heading 7"/>
    <w:basedOn w:val="Normal"/>
    <w:next w:val="Normal"/>
    <w:link w:val="Titre7Car"/>
    <w:uiPriority w:val="9"/>
    <w:unhideWhenUsed/>
    <w:qFormat/>
    <w:rsid w:val="006D09F9"/>
    <w:pPr>
      <w:spacing w:after="120"/>
      <w:jc w:val="center"/>
      <w:outlineLvl w:val="6"/>
    </w:pPr>
    <w:rPr>
      <w:i/>
      <w:iCs/>
      <w:caps/>
      <w:color w:val="943634" w:themeColor="accent2" w:themeShade="BF"/>
      <w:spacing w:val="10"/>
    </w:rPr>
  </w:style>
  <w:style w:type="paragraph" w:styleId="Titre8">
    <w:name w:val="heading 8"/>
    <w:basedOn w:val="Normal"/>
    <w:next w:val="Normal"/>
    <w:link w:val="Titre8Car"/>
    <w:uiPriority w:val="9"/>
    <w:unhideWhenUsed/>
    <w:qFormat/>
    <w:rsid w:val="006D09F9"/>
    <w:pPr>
      <w:spacing w:after="120"/>
      <w:jc w:val="center"/>
      <w:outlineLvl w:val="7"/>
    </w:pPr>
    <w:rPr>
      <w:caps/>
      <w:spacing w:val="10"/>
      <w:sz w:val="20"/>
      <w:szCs w:val="20"/>
    </w:rPr>
  </w:style>
  <w:style w:type="paragraph" w:styleId="Titre9">
    <w:name w:val="heading 9"/>
    <w:basedOn w:val="Normal"/>
    <w:next w:val="Normal"/>
    <w:link w:val="Titre9Car"/>
    <w:uiPriority w:val="9"/>
    <w:unhideWhenUsed/>
    <w:qFormat/>
    <w:rsid w:val="006D09F9"/>
    <w:pPr>
      <w:spacing w:after="120"/>
      <w:jc w:val="center"/>
      <w:outlineLvl w:val="8"/>
    </w:pPr>
    <w:rPr>
      <w:i/>
      <w:iCs/>
      <w:caps/>
      <w:spacing w:val="1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5A7512"/>
    <w:pPr>
      <w:tabs>
        <w:tab w:val="center" w:pos="4536"/>
        <w:tab w:val="right" w:pos="9072"/>
      </w:tabs>
    </w:pPr>
  </w:style>
  <w:style w:type="paragraph" w:styleId="Pieddepage">
    <w:name w:val="footer"/>
    <w:basedOn w:val="Normal"/>
    <w:link w:val="PieddepageCar"/>
    <w:uiPriority w:val="99"/>
    <w:rsid w:val="005A7512"/>
    <w:pPr>
      <w:jc w:val="center"/>
    </w:pPr>
  </w:style>
  <w:style w:type="paragraph" w:styleId="TM1">
    <w:name w:val="toc 1"/>
    <w:basedOn w:val="Normal"/>
    <w:next w:val="Normal"/>
    <w:autoRedefine/>
    <w:uiPriority w:val="39"/>
    <w:rsid w:val="005A7512"/>
  </w:style>
  <w:style w:type="paragraph" w:styleId="TM2">
    <w:name w:val="toc 2"/>
    <w:basedOn w:val="Normal"/>
    <w:next w:val="Normal"/>
    <w:autoRedefine/>
    <w:uiPriority w:val="39"/>
    <w:rsid w:val="005A7512"/>
    <w:pPr>
      <w:ind w:left="200"/>
    </w:pPr>
  </w:style>
  <w:style w:type="paragraph" w:styleId="TM3">
    <w:name w:val="toc 3"/>
    <w:basedOn w:val="Normal"/>
    <w:next w:val="Normal"/>
    <w:autoRedefine/>
    <w:uiPriority w:val="39"/>
    <w:rsid w:val="005A7512"/>
    <w:pPr>
      <w:ind w:left="400"/>
    </w:pPr>
  </w:style>
  <w:style w:type="paragraph" w:customStyle="1" w:styleId="Style1">
    <w:name w:val="Style1"/>
    <w:basedOn w:val="Normal"/>
    <w:autoRedefine/>
    <w:rsid w:val="002B681C"/>
    <w:pPr>
      <w:spacing w:after="0" w:line="276" w:lineRule="auto"/>
    </w:pPr>
  </w:style>
  <w:style w:type="paragraph" w:customStyle="1" w:styleId="Normal2">
    <w:name w:val="Normal2"/>
    <w:basedOn w:val="Normal"/>
    <w:link w:val="Normal2Car"/>
    <w:autoRedefine/>
    <w:rsid w:val="001D14D5"/>
  </w:style>
  <w:style w:type="paragraph" w:styleId="Retraitcorpsdetexte">
    <w:name w:val="Body Text Indent"/>
    <w:basedOn w:val="Normal"/>
    <w:rsid w:val="005A7512"/>
    <w:pPr>
      <w:pBdr>
        <w:top w:val="single" w:sz="4" w:space="16" w:color="auto"/>
        <w:left w:val="single" w:sz="4" w:space="4" w:color="auto"/>
        <w:bottom w:val="single" w:sz="4" w:space="15" w:color="auto"/>
        <w:right w:val="single" w:sz="4" w:space="4" w:color="auto"/>
      </w:pBdr>
      <w:shd w:val="pct12" w:color="auto" w:fill="FFFFFF"/>
      <w:ind w:left="3402"/>
      <w:jc w:val="center"/>
    </w:pPr>
    <w:rPr>
      <w:b/>
      <w:i/>
      <w:sz w:val="28"/>
    </w:rPr>
  </w:style>
  <w:style w:type="paragraph" w:styleId="Corpsdetexte">
    <w:name w:val="Body Text"/>
    <w:basedOn w:val="Normal"/>
    <w:rsid w:val="005A7512"/>
    <w:rPr>
      <w:color w:val="FF0000"/>
    </w:rPr>
  </w:style>
  <w:style w:type="paragraph" w:customStyle="1" w:styleId="Corpsdetexte21">
    <w:name w:val="Corps de texte 21"/>
    <w:basedOn w:val="Normal"/>
    <w:rsid w:val="005A7512"/>
    <w:rPr>
      <w:rFonts w:ascii="Times New Roman" w:hAnsi="Times New Roman"/>
      <w:b/>
      <w:i/>
      <w:color w:val="0000FF"/>
      <w:sz w:val="24"/>
    </w:rPr>
  </w:style>
  <w:style w:type="paragraph" w:styleId="Retraitcorpsdetexte2">
    <w:name w:val="Body Text Indent 2"/>
    <w:basedOn w:val="Normal"/>
    <w:rsid w:val="005A7512"/>
    <w:pPr>
      <w:ind w:left="2124" w:firstLine="6"/>
    </w:pPr>
    <w:rPr>
      <w:rFonts w:ascii="Times New Roman" w:hAnsi="Times New Roman"/>
      <w:i/>
      <w:sz w:val="24"/>
    </w:rPr>
  </w:style>
  <w:style w:type="paragraph" w:styleId="Corpsdetexte2">
    <w:name w:val="Body Text 2"/>
    <w:basedOn w:val="Normal"/>
    <w:rsid w:val="005A7512"/>
    <w:rPr>
      <w:b/>
      <w:bCs/>
      <w:color w:val="FF0000"/>
    </w:rPr>
  </w:style>
  <w:style w:type="character" w:styleId="Numrodepage">
    <w:name w:val="page number"/>
    <w:basedOn w:val="Policepardfaut"/>
    <w:rsid w:val="005A7512"/>
  </w:style>
  <w:style w:type="paragraph" w:styleId="Corpsdetexte3">
    <w:name w:val="Body Text 3"/>
    <w:basedOn w:val="Normal"/>
    <w:rsid w:val="00DC3E15"/>
    <w:pPr>
      <w:spacing w:after="120"/>
    </w:pPr>
    <w:rPr>
      <w:sz w:val="16"/>
      <w:szCs w:val="16"/>
    </w:rPr>
  </w:style>
  <w:style w:type="paragraph" w:styleId="Sous-titre">
    <w:name w:val="Subtitle"/>
    <w:basedOn w:val="Normal"/>
    <w:next w:val="Normal"/>
    <w:link w:val="Sous-titreCar"/>
    <w:uiPriority w:val="11"/>
    <w:qFormat/>
    <w:rsid w:val="006D09F9"/>
    <w:pPr>
      <w:spacing w:after="560" w:line="240" w:lineRule="auto"/>
      <w:jc w:val="center"/>
    </w:pPr>
    <w:rPr>
      <w:caps/>
      <w:spacing w:val="20"/>
      <w:sz w:val="18"/>
      <w:szCs w:val="18"/>
    </w:rPr>
  </w:style>
  <w:style w:type="paragraph" w:customStyle="1" w:styleId="Corps">
    <w:name w:val="Corps"/>
    <w:basedOn w:val="Normal"/>
    <w:rsid w:val="007D036C"/>
    <w:pPr>
      <w:ind w:left="1701" w:right="567"/>
    </w:pPr>
    <w:rPr>
      <w:rFonts w:ascii="Times New Roman" w:hAnsi="Times New Roman"/>
    </w:rPr>
  </w:style>
  <w:style w:type="paragraph" w:customStyle="1" w:styleId="Retraitcorpsdetexte31">
    <w:name w:val="Retrait corps de texte 31"/>
    <w:basedOn w:val="Normal"/>
    <w:rsid w:val="006C3541"/>
    <w:pPr>
      <w:ind w:left="426" w:hanging="426"/>
    </w:pPr>
    <w:rPr>
      <w:rFonts w:ascii="Helvetica" w:hAnsi="Helvetica"/>
    </w:rPr>
  </w:style>
  <w:style w:type="paragraph" w:customStyle="1" w:styleId="alina2">
    <w:name w:val="alinéa2"/>
    <w:basedOn w:val="Normal"/>
    <w:rsid w:val="006C3541"/>
    <w:pPr>
      <w:tabs>
        <w:tab w:val="left" w:pos="1729"/>
      </w:tabs>
      <w:ind w:left="1120" w:right="332" w:hanging="460"/>
    </w:pPr>
    <w:rPr>
      <w:rFonts w:ascii="Helvetica" w:hAnsi="Helvetica"/>
    </w:rPr>
  </w:style>
  <w:style w:type="paragraph" w:styleId="Textedebulles">
    <w:name w:val="Balloon Text"/>
    <w:basedOn w:val="Normal"/>
    <w:semiHidden/>
    <w:rsid w:val="00D1332E"/>
    <w:rPr>
      <w:rFonts w:ascii="Tahoma" w:hAnsi="Tahoma" w:cs="Tahoma"/>
      <w:sz w:val="16"/>
      <w:szCs w:val="16"/>
    </w:rPr>
  </w:style>
  <w:style w:type="character" w:customStyle="1" w:styleId="doc-titre1">
    <w:name w:val="doc-titre1"/>
    <w:rsid w:val="00F675AC"/>
    <w:rPr>
      <w:b w:val="0"/>
      <w:bCs w:val="0"/>
    </w:rPr>
  </w:style>
  <w:style w:type="table" w:styleId="Grilledutableau">
    <w:name w:val="Table Grid"/>
    <w:aliases w:val="Ma sélection"/>
    <w:basedOn w:val="TableauNormal"/>
    <w:rsid w:val="008241CC"/>
    <w:pPr>
      <w:jc w:val="center"/>
    </w:pPr>
    <w:tblPr>
      <w:tbl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insideH w:val="single" w:sz="8" w:space="0" w:color="548DD4" w:themeColor="text2" w:themeTint="99"/>
        <w:insideV w:val="single" w:sz="8" w:space="0" w:color="548DD4" w:themeColor="text2" w:themeTint="99"/>
      </w:tblBorders>
    </w:tblPr>
    <w:tcPr>
      <w:vAlign w:val="center"/>
    </w:tcPr>
    <w:tblStylePr w:type="firstRow">
      <w:rPr>
        <w:b/>
      </w:rPr>
      <w:tblPr/>
      <w:tcPr>
        <w:tcBorders>
          <w:bottom w:val="single" w:sz="12" w:space="0" w:color="548DD4" w:themeColor="text2" w:themeTint="99"/>
        </w:tcBorders>
        <w:shd w:val="clear" w:color="auto" w:fill="DBE5F1" w:themeFill="accent1" w:themeFillTint="33"/>
      </w:tcPr>
    </w:tblStylePr>
    <w:tblStylePr w:type="firstCol">
      <w:rPr>
        <w:b/>
      </w:rPr>
      <w:tblPr/>
      <w:tcPr>
        <w:shd w:val="clear" w:color="auto" w:fill="DBE5F1" w:themeFill="accent1" w:themeFillTint="33"/>
      </w:tcPr>
    </w:tblStylePr>
  </w:style>
  <w:style w:type="character" w:styleId="Lienhypertexte">
    <w:name w:val="Hyperlink"/>
    <w:uiPriority w:val="99"/>
    <w:rsid w:val="00DB7F90"/>
    <w:rPr>
      <w:color w:val="0000FF"/>
      <w:u w:val="single"/>
    </w:rPr>
  </w:style>
  <w:style w:type="character" w:customStyle="1" w:styleId="Normal2Car">
    <w:name w:val="Normal2 Car"/>
    <w:link w:val="Normal2"/>
    <w:rsid w:val="001D14D5"/>
  </w:style>
  <w:style w:type="character" w:styleId="Marquedecommentaire">
    <w:name w:val="annotation reference"/>
    <w:rsid w:val="00A737AE"/>
    <w:rPr>
      <w:sz w:val="16"/>
      <w:szCs w:val="16"/>
    </w:rPr>
  </w:style>
  <w:style w:type="paragraph" w:styleId="Commentaire">
    <w:name w:val="annotation text"/>
    <w:basedOn w:val="Normal"/>
    <w:link w:val="CommentaireCar"/>
    <w:rsid w:val="00A737AE"/>
  </w:style>
  <w:style w:type="character" w:customStyle="1" w:styleId="CommentaireCar">
    <w:name w:val="Commentaire Car"/>
    <w:link w:val="Commentaire"/>
    <w:rsid w:val="00A737AE"/>
    <w:rPr>
      <w:rFonts w:ascii="Arial" w:hAnsi="Arial"/>
      <w:color w:val="000000"/>
    </w:rPr>
  </w:style>
  <w:style w:type="paragraph" w:styleId="Objetducommentaire">
    <w:name w:val="annotation subject"/>
    <w:basedOn w:val="Commentaire"/>
    <w:next w:val="Commentaire"/>
    <w:link w:val="ObjetducommentaireCar"/>
    <w:rsid w:val="00A737AE"/>
    <w:rPr>
      <w:b/>
      <w:bCs/>
    </w:rPr>
  </w:style>
  <w:style w:type="character" w:customStyle="1" w:styleId="ObjetducommentaireCar">
    <w:name w:val="Objet du commentaire Car"/>
    <w:link w:val="Objetducommentaire"/>
    <w:rsid w:val="00A737AE"/>
    <w:rPr>
      <w:rFonts w:ascii="Arial" w:hAnsi="Arial"/>
      <w:b/>
      <w:bCs/>
      <w:color w:val="000000"/>
    </w:rPr>
  </w:style>
  <w:style w:type="paragraph" w:styleId="Paragraphedeliste">
    <w:name w:val="List Paragraph"/>
    <w:basedOn w:val="Normal"/>
    <w:uiPriority w:val="34"/>
    <w:qFormat/>
    <w:rsid w:val="006D09F9"/>
    <w:pPr>
      <w:ind w:left="720"/>
      <w:contextualSpacing/>
    </w:pPr>
  </w:style>
  <w:style w:type="paragraph" w:customStyle="1" w:styleId="Car">
    <w:name w:val="Car"/>
    <w:basedOn w:val="Normal"/>
    <w:rsid w:val="004073DD"/>
    <w:pPr>
      <w:widowControl w:val="0"/>
      <w:overflowPunct w:val="0"/>
      <w:autoSpaceDE w:val="0"/>
      <w:autoSpaceDN w:val="0"/>
      <w:adjustRightInd w:val="0"/>
      <w:spacing w:before="100" w:beforeAutospacing="1" w:after="100" w:afterAutospacing="1" w:line="240" w:lineRule="exact"/>
    </w:pPr>
    <w:rPr>
      <w:rFonts w:ascii="Tahoma" w:hAnsi="Tahoma" w:cs="Tahoma"/>
      <w:lang w:val="en-US" w:eastAsia="en-US"/>
    </w:rPr>
  </w:style>
  <w:style w:type="table" w:styleId="Tableauweb2">
    <w:name w:val="Table Web 2"/>
    <w:basedOn w:val="TableauNormal"/>
    <w:rsid w:val="004E233E"/>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Titre1Car">
    <w:name w:val="Titre 1 Car"/>
    <w:basedOn w:val="Policepardfaut"/>
    <w:link w:val="Titre1"/>
    <w:uiPriority w:val="9"/>
    <w:rsid w:val="006D09F9"/>
    <w:rPr>
      <w:caps/>
      <w:color w:val="632423" w:themeColor="accent2" w:themeShade="80"/>
      <w:spacing w:val="20"/>
      <w:sz w:val="28"/>
      <w:szCs w:val="28"/>
    </w:rPr>
  </w:style>
  <w:style w:type="character" w:customStyle="1" w:styleId="Titre2Car">
    <w:name w:val="Titre 2 Car"/>
    <w:basedOn w:val="Policepardfaut"/>
    <w:link w:val="Titre2"/>
    <w:uiPriority w:val="9"/>
    <w:rsid w:val="006D09F9"/>
    <w:rPr>
      <w:caps/>
      <w:color w:val="632423" w:themeColor="accent2" w:themeShade="80"/>
      <w:spacing w:val="15"/>
      <w:sz w:val="24"/>
      <w:szCs w:val="24"/>
    </w:rPr>
  </w:style>
  <w:style w:type="character" w:customStyle="1" w:styleId="Titre3Car">
    <w:name w:val="Titre 3 Car"/>
    <w:basedOn w:val="Policepardfaut"/>
    <w:link w:val="Titre3"/>
    <w:uiPriority w:val="9"/>
    <w:rsid w:val="006D09F9"/>
    <w:rPr>
      <w:caps/>
      <w:color w:val="622423" w:themeColor="accent2" w:themeShade="7F"/>
      <w:sz w:val="24"/>
      <w:szCs w:val="24"/>
    </w:rPr>
  </w:style>
  <w:style w:type="character" w:customStyle="1" w:styleId="Titre4Car">
    <w:name w:val="Titre 4 Car"/>
    <w:basedOn w:val="Policepardfaut"/>
    <w:link w:val="Titre4"/>
    <w:uiPriority w:val="9"/>
    <w:rsid w:val="006D09F9"/>
    <w:rPr>
      <w:caps/>
      <w:color w:val="622423" w:themeColor="accent2" w:themeShade="7F"/>
      <w:spacing w:val="10"/>
    </w:rPr>
  </w:style>
  <w:style w:type="character" w:customStyle="1" w:styleId="Titre5Car">
    <w:name w:val="Titre 5 Car"/>
    <w:basedOn w:val="Policepardfaut"/>
    <w:link w:val="Titre5"/>
    <w:uiPriority w:val="9"/>
    <w:rsid w:val="006D09F9"/>
    <w:rPr>
      <w:caps/>
      <w:color w:val="622423" w:themeColor="accent2" w:themeShade="7F"/>
      <w:spacing w:val="10"/>
    </w:rPr>
  </w:style>
  <w:style w:type="character" w:customStyle="1" w:styleId="Titre6Car">
    <w:name w:val="Titre 6 Car"/>
    <w:basedOn w:val="Policepardfaut"/>
    <w:link w:val="Titre6"/>
    <w:uiPriority w:val="9"/>
    <w:rsid w:val="006D09F9"/>
    <w:rPr>
      <w:caps/>
      <w:color w:val="943634" w:themeColor="accent2" w:themeShade="BF"/>
      <w:spacing w:val="10"/>
    </w:rPr>
  </w:style>
  <w:style w:type="character" w:customStyle="1" w:styleId="Titre7Car">
    <w:name w:val="Titre 7 Car"/>
    <w:basedOn w:val="Policepardfaut"/>
    <w:link w:val="Titre7"/>
    <w:uiPriority w:val="9"/>
    <w:rsid w:val="006D09F9"/>
    <w:rPr>
      <w:i/>
      <w:iCs/>
      <w:caps/>
      <w:color w:val="943634" w:themeColor="accent2" w:themeShade="BF"/>
      <w:spacing w:val="10"/>
    </w:rPr>
  </w:style>
  <w:style w:type="character" w:customStyle="1" w:styleId="Titre8Car">
    <w:name w:val="Titre 8 Car"/>
    <w:basedOn w:val="Policepardfaut"/>
    <w:link w:val="Titre8"/>
    <w:uiPriority w:val="9"/>
    <w:rsid w:val="006D09F9"/>
    <w:rPr>
      <w:caps/>
      <w:spacing w:val="10"/>
      <w:sz w:val="20"/>
      <w:szCs w:val="20"/>
    </w:rPr>
  </w:style>
  <w:style w:type="character" w:customStyle="1" w:styleId="Titre9Car">
    <w:name w:val="Titre 9 Car"/>
    <w:basedOn w:val="Policepardfaut"/>
    <w:link w:val="Titre9"/>
    <w:uiPriority w:val="9"/>
    <w:rsid w:val="006D09F9"/>
    <w:rPr>
      <w:i/>
      <w:iCs/>
      <w:caps/>
      <w:spacing w:val="10"/>
      <w:sz w:val="20"/>
      <w:szCs w:val="20"/>
    </w:rPr>
  </w:style>
  <w:style w:type="paragraph" w:styleId="Lgende">
    <w:name w:val="caption"/>
    <w:basedOn w:val="Normal"/>
    <w:next w:val="Normal"/>
    <w:uiPriority w:val="35"/>
    <w:semiHidden/>
    <w:unhideWhenUsed/>
    <w:qFormat/>
    <w:rsid w:val="006D09F9"/>
    <w:rPr>
      <w:caps/>
      <w:spacing w:val="10"/>
      <w:sz w:val="18"/>
      <w:szCs w:val="18"/>
    </w:rPr>
  </w:style>
  <w:style w:type="paragraph" w:styleId="Titre">
    <w:name w:val="Title"/>
    <w:basedOn w:val="Normal"/>
    <w:next w:val="Normal"/>
    <w:link w:val="TitreCar"/>
    <w:uiPriority w:val="10"/>
    <w:qFormat/>
    <w:rsid w:val="006D09F9"/>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reCar">
    <w:name w:val="Titre Car"/>
    <w:basedOn w:val="Policepardfaut"/>
    <w:link w:val="Titre"/>
    <w:uiPriority w:val="10"/>
    <w:rsid w:val="006D09F9"/>
    <w:rPr>
      <w:caps/>
      <w:color w:val="632423" w:themeColor="accent2" w:themeShade="80"/>
      <w:spacing w:val="50"/>
      <w:sz w:val="44"/>
      <w:szCs w:val="44"/>
    </w:rPr>
  </w:style>
  <w:style w:type="character" w:customStyle="1" w:styleId="Sous-titreCar">
    <w:name w:val="Sous-titre Car"/>
    <w:basedOn w:val="Policepardfaut"/>
    <w:link w:val="Sous-titre"/>
    <w:uiPriority w:val="11"/>
    <w:rsid w:val="006D09F9"/>
    <w:rPr>
      <w:caps/>
      <w:spacing w:val="20"/>
      <w:sz w:val="18"/>
      <w:szCs w:val="18"/>
    </w:rPr>
  </w:style>
  <w:style w:type="character" w:styleId="lev">
    <w:name w:val="Strong"/>
    <w:uiPriority w:val="22"/>
    <w:qFormat/>
    <w:rsid w:val="006D09F9"/>
    <w:rPr>
      <w:b/>
      <w:bCs/>
      <w:color w:val="943634" w:themeColor="accent2" w:themeShade="BF"/>
      <w:spacing w:val="5"/>
    </w:rPr>
  </w:style>
  <w:style w:type="character" w:styleId="Accentuation">
    <w:name w:val="Emphasis"/>
    <w:uiPriority w:val="20"/>
    <w:qFormat/>
    <w:rsid w:val="006D09F9"/>
    <w:rPr>
      <w:caps/>
      <w:spacing w:val="5"/>
      <w:sz w:val="20"/>
      <w:szCs w:val="20"/>
    </w:rPr>
  </w:style>
  <w:style w:type="paragraph" w:styleId="Sansinterligne">
    <w:name w:val="No Spacing"/>
    <w:basedOn w:val="Normal"/>
    <w:link w:val="SansinterligneCar"/>
    <w:uiPriority w:val="1"/>
    <w:qFormat/>
    <w:rsid w:val="006D09F9"/>
    <w:pPr>
      <w:spacing w:after="0" w:line="240" w:lineRule="auto"/>
    </w:pPr>
  </w:style>
  <w:style w:type="character" w:customStyle="1" w:styleId="SansinterligneCar">
    <w:name w:val="Sans interligne Car"/>
    <w:basedOn w:val="Policepardfaut"/>
    <w:link w:val="Sansinterligne"/>
    <w:uiPriority w:val="1"/>
    <w:rsid w:val="006D09F9"/>
  </w:style>
  <w:style w:type="paragraph" w:styleId="Citation">
    <w:name w:val="Quote"/>
    <w:basedOn w:val="Normal"/>
    <w:next w:val="Normal"/>
    <w:link w:val="CitationCar"/>
    <w:uiPriority w:val="29"/>
    <w:qFormat/>
    <w:rsid w:val="006D09F9"/>
    <w:rPr>
      <w:i/>
      <w:iCs/>
    </w:rPr>
  </w:style>
  <w:style w:type="character" w:customStyle="1" w:styleId="CitationCar">
    <w:name w:val="Citation Car"/>
    <w:basedOn w:val="Policepardfaut"/>
    <w:link w:val="Citation"/>
    <w:uiPriority w:val="29"/>
    <w:rsid w:val="006D09F9"/>
    <w:rPr>
      <w:i/>
      <w:iCs/>
    </w:rPr>
  </w:style>
  <w:style w:type="paragraph" w:styleId="Citationintense">
    <w:name w:val="Intense Quote"/>
    <w:basedOn w:val="Normal"/>
    <w:next w:val="Normal"/>
    <w:link w:val="CitationintenseCar"/>
    <w:uiPriority w:val="30"/>
    <w:qFormat/>
    <w:rsid w:val="006D09F9"/>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CitationintenseCar">
    <w:name w:val="Citation intense Car"/>
    <w:basedOn w:val="Policepardfaut"/>
    <w:link w:val="Citationintense"/>
    <w:uiPriority w:val="30"/>
    <w:rsid w:val="006D09F9"/>
    <w:rPr>
      <w:caps/>
      <w:color w:val="622423" w:themeColor="accent2" w:themeShade="7F"/>
      <w:spacing w:val="5"/>
      <w:sz w:val="20"/>
      <w:szCs w:val="20"/>
    </w:rPr>
  </w:style>
  <w:style w:type="character" w:styleId="Accentuationlgre">
    <w:name w:val="Subtle Emphasis"/>
    <w:uiPriority w:val="19"/>
    <w:qFormat/>
    <w:rsid w:val="006D09F9"/>
    <w:rPr>
      <w:i/>
      <w:iCs/>
    </w:rPr>
  </w:style>
  <w:style w:type="character" w:styleId="Accentuationintense">
    <w:name w:val="Intense Emphasis"/>
    <w:uiPriority w:val="21"/>
    <w:qFormat/>
    <w:rsid w:val="006D09F9"/>
    <w:rPr>
      <w:i/>
      <w:iCs/>
      <w:caps/>
      <w:spacing w:val="10"/>
      <w:sz w:val="20"/>
      <w:szCs w:val="20"/>
    </w:rPr>
  </w:style>
  <w:style w:type="character" w:styleId="Rfrencelgre">
    <w:name w:val="Subtle Reference"/>
    <w:basedOn w:val="Policepardfaut"/>
    <w:uiPriority w:val="31"/>
    <w:qFormat/>
    <w:rsid w:val="006D09F9"/>
    <w:rPr>
      <w:rFonts w:asciiTheme="minorHAnsi" w:eastAsiaTheme="minorEastAsia" w:hAnsiTheme="minorHAnsi" w:cstheme="minorBidi"/>
      <w:i/>
      <w:iCs/>
      <w:color w:val="622423" w:themeColor="accent2" w:themeShade="7F"/>
    </w:rPr>
  </w:style>
  <w:style w:type="character" w:styleId="Rfrenceintense">
    <w:name w:val="Intense Reference"/>
    <w:uiPriority w:val="32"/>
    <w:qFormat/>
    <w:rsid w:val="006D09F9"/>
    <w:rPr>
      <w:rFonts w:asciiTheme="minorHAnsi" w:eastAsiaTheme="minorEastAsia" w:hAnsiTheme="minorHAnsi" w:cstheme="minorBidi"/>
      <w:b/>
      <w:bCs/>
      <w:i/>
      <w:iCs/>
      <w:color w:val="622423" w:themeColor="accent2" w:themeShade="7F"/>
    </w:rPr>
  </w:style>
  <w:style w:type="character" w:styleId="Titredulivre">
    <w:name w:val="Book Title"/>
    <w:uiPriority w:val="33"/>
    <w:qFormat/>
    <w:rsid w:val="006D09F9"/>
    <w:rPr>
      <w:caps/>
      <w:color w:val="622423" w:themeColor="accent2" w:themeShade="7F"/>
      <w:spacing w:val="5"/>
      <w:u w:color="622423" w:themeColor="accent2" w:themeShade="7F"/>
    </w:rPr>
  </w:style>
  <w:style w:type="paragraph" w:styleId="En-ttedetabledesmatires">
    <w:name w:val="TOC Heading"/>
    <w:basedOn w:val="Titre1"/>
    <w:next w:val="Normal"/>
    <w:uiPriority w:val="39"/>
    <w:unhideWhenUsed/>
    <w:qFormat/>
    <w:rsid w:val="006D09F9"/>
    <w:pPr>
      <w:outlineLvl w:val="9"/>
    </w:pPr>
    <w:rPr>
      <w:lang w:bidi="en-US"/>
    </w:rPr>
  </w:style>
  <w:style w:type="paragraph" w:customStyle="1" w:styleId="PersonalName">
    <w:name w:val="Personal Name"/>
    <w:basedOn w:val="Titre"/>
    <w:rsid w:val="006D09F9"/>
    <w:rPr>
      <w:b/>
      <w:caps w:val="0"/>
      <w:color w:val="000000"/>
      <w:sz w:val="28"/>
      <w:szCs w:val="28"/>
    </w:rPr>
  </w:style>
  <w:style w:type="paragraph" w:styleId="Rvision">
    <w:name w:val="Revision"/>
    <w:hidden/>
    <w:uiPriority w:val="99"/>
    <w:semiHidden/>
    <w:rsid w:val="00CB2A0F"/>
    <w:pPr>
      <w:spacing w:after="0" w:line="240" w:lineRule="auto"/>
    </w:pPr>
  </w:style>
  <w:style w:type="table" w:styleId="Tableauweb1">
    <w:name w:val="Table Web 1"/>
    <w:basedOn w:val="TableauNormal"/>
    <w:rsid w:val="00C8747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rsid w:val="00F77BE8"/>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PieddepageCar">
    <w:name w:val="Pied de page Car"/>
    <w:basedOn w:val="Policepardfaut"/>
    <w:link w:val="Pieddepage"/>
    <w:uiPriority w:val="99"/>
    <w:rsid w:val="00D11717"/>
  </w:style>
  <w:style w:type="paragraph" w:styleId="Notedebasdepage">
    <w:name w:val="footnote text"/>
    <w:basedOn w:val="Normal"/>
    <w:link w:val="NotedebasdepageCar"/>
    <w:rsid w:val="007F7F48"/>
    <w:pPr>
      <w:spacing w:after="0" w:line="240" w:lineRule="auto"/>
    </w:pPr>
    <w:rPr>
      <w:sz w:val="20"/>
      <w:szCs w:val="20"/>
    </w:rPr>
  </w:style>
  <w:style w:type="character" w:customStyle="1" w:styleId="NotedebasdepageCar">
    <w:name w:val="Note de bas de page Car"/>
    <w:basedOn w:val="Policepardfaut"/>
    <w:link w:val="Notedebasdepage"/>
    <w:rsid w:val="007F7F48"/>
    <w:rPr>
      <w:sz w:val="20"/>
      <w:szCs w:val="20"/>
    </w:rPr>
  </w:style>
  <w:style w:type="character" w:styleId="Appelnotedebasdep">
    <w:name w:val="footnote reference"/>
    <w:basedOn w:val="Policepardfaut"/>
    <w:rsid w:val="007F7F48"/>
    <w:rPr>
      <w:vertAlign w:val="superscript"/>
    </w:rPr>
  </w:style>
  <w:style w:type="table" w:styleId="Grilleclaire-Accent1">
    <w:name w:val="Light Grid Accent 1"/>
    <w:aliases w:val="mon tableau"/>
    <w:basedOn w:val="TableauNormal"/>
    <w:uiPriority w:val="62"/>
    <w:rsid w:val="008241CC"/>
    <w:pPr>
      <w:spacing w:after="0" w:line="240" w:lineRule="auto"/>
      <w:jc w:val="center"/>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auto"/>
      <w:vAlign w:val="center"/>
    </w:tc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steclaire-Accent2">
    <w:name w:val="Light List Accent 2"/>
    <w:basedOn w:val="TableauNormal"/>
    <w:uiPriority w:val="61"/>
    <w:rsid w:val="008C00BE"/>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Grilleclaire-Accent2">
    <w:name w:val="Light Grid Accent 2"/>
    <w:basedOn w:val="TableauNormal"/>
    <w:uiPriority w:val="62"/>
    <w:rsid w:val="008C00BE"/>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numbering" w:customStyle="1" w:styleId="Style2">
    <w:name w:val="Style2"/>
    <w:uiPriority w:val="99"/>
    <w:rsid w:val="001E060C"/>
    <w:pPr>
      <w:numPr>
        <w:numId w:val="19"/>
      </w:numPr>
    </w:pPr>
  </w:style>
  <w:style w:type="table" w:customStyle="1" w:styleId="monstyle">
    <w:name w:val="mon style"/>
    <w:basedOn w:val="Grilleclaire-Accent1"/>
    <w:uiPriority w:val="99"/>
    <w:rsid w:val="00FA6D24"/>
    <w:tblPr/>
    <w:tcPr>
      <w:shd w:val="clear" w:color="auto" w:fill="auto"/>
    </w:tc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shd w:val="clear" w:color="auto" w:fill="DBE5F1" w:themeFill="accent1" w:themeFillTint="33"/>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V w:val="single" w:sz="8" w:space="0" w:color="FFFFFF" w:themeColor="background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montableau">
    <w:name w:val="montableau"/>
    <w:basedOn w:val="TableauNormal"/>
    <w:uiPriority w:val="99"/>
    <w:rsid w:val="008241CC"/>
    <w:pPr>
      <w:spacing w:after="0" w:line="240" w:lineRule="auto"/>
    </w:pPr>
    <w:tblPr/>
  </w:style>
  <w:style w:type="table" w:customStyle="1" w:styleId="montableau1">
    <w:name w:val="mon tableau1"/>
    <w:basedOn w:val="TableauNormal"/>
    <w:next w:val="Grilleclaire-Accent1"/>
    <w:uiPriority w:val="62"/>
    <w:rsid w:val="006D74CF"/>
    <w:pPr>
      <w:spacing w:after="0" w:line="240" w:lineRule="auto"/>
      <w:jc w:val="center"/>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auto"/>
      <w:vAlign w:val="center"/>
    </w:tc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lleclaire-Accent11">
    <w:name w:val="Grille claire - Accent 11"/>
    <w:basedOn w:val="TableauNormal"/>
    <w:next w:val="Grilleclaire-Accent1"/>
    <w:uiPriority w:val="62"/>
    <w:rsid w:val="00540C0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lleclaire-Accent12">
    <w:name w:val="Grille claire - Accent 12"/>
    <w:basedOn w:val="TableauNormal"/>
    <w:next w:val="Grilleclaire-Accent1"/>
    <w:uiPriority w:val="62"/>
    <w:rsid w:val="00540C0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styleId="Textedelespacerserv">
    <w:name w:val="Placeholder Text"/>
    <w:basedOn w:val="Policepardfaut"/>
    <w:uiPriority w:val="99"/>
    <w:semiHidden/>
    <w:rsid w:val="00DA111C"/>
    <w:rPr>
      <w:color w:val="808080"/>
    </w:rPr>
  </w:style>
  <w:style w:type="table" w:styleId="Grilledetableauclaire">
    <w:name w:val="Grid Table Light"/>
    <w:basedOn w:val="TableauNormal"/>
    <w:uiPriority w:val="40"/>
    <w:rsid w:val="0060748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lleclaire-Accent1111">
    <w:name w:val="Grille claire - Accent 1111"/>
    <w:basedOn w:val="TableauNormal"/>
    <w:next w:val="Grilleclaire-Accent1"/>
    <w:uiPriority w:val="62"/>
    <w:rsid w:val="001D3E4C"/>
    <w:pPr>
      <w:spacing w:after="0" w:line="240" w:lineRule="auto"/>
    </w:pPr>
    <w:rPr>
      <w:rFonts w:ascii="Cambria" w:eastAsia="Times New Roman" w:hAnsi="Cambria" w:cs="Times New Roman"/>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Garamond" w:eastAsia="Times New Roman" w:hAnsi="Garamond"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Garamond" w:eastAsia="Times New Roman" w:hAnsi="Garamond"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Garamond" w:eastAsia="Times New Roman" w:hAnsi="Garamond" w:cs="Times New Roman"/>
        <w:b/>
        <w:bCs/>
      </w:rPr>
    </w:tblStylePr>
    <w:tblStylePr w:type="lastCol">
      <w:rPr>
        <w:rFonts w:ascii="Garamond" w:eastAsia="Times New Roman" w:hAnsi="Garamond"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RedaliaNormal">
    <w:name w:val="Redalia : Normal"/>
    <w:basedOn w:val="Normal"/>
    <w:rsid w:val="00F05DF8"/>
    <w:pPr>
      <w:widowControl w:val="0"/>
      <w:tabs>
        <w:tab w:val="left" w:leader="dot" w:pos="8505"/>
      </w:tabs>
      <w:suppressAutoHyphens/>
      <w:autoSpaceDN w:val="0"/>
      <w:spacing w:before="113" w:after="0" w:line="240" w:lineRule="auto"/>
      <w:jc w:val="both"/>
      <w:textAlignment w:val="baseline"/>
    </w:pPr>
    <w:rPr>
      <w:rFonts w:ascii="Open Sans" w:eastAsia="Open Sans" w:hAnsi="Open Sans" w:cs="Open Sans"/>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503705">
      <w:bodyDiv w:val="1"/>
      <w:marLeft w:val="0"/>
      <w:marRight w:val="0"/>
      <w:marTop w:val="0"/>
      <w:marBottom w:val="0"/>
      <w:divBdr>
        <w:top w:val="none" w:sz="0" w:space="0" w:color="auto"/>
        <w:left w:val="none" w:sz="0" w:space="0" w:color="auto"/>
        <w:bottom w:val="none" w:sz="0" w:space="0" w:color="auto"/>
        <w:right w:val="none" w:sz="0" w:space="0" w:color="auto"/>
      </w:divBdr>
    </w:div>
    <w:div w:id="267012316">
      <w:bodyDiv w:val="1"/>
      <w:marLeft w:val="0"/>
      <w:marRight w:val="0"/>
      <w:marTop w:val="0"/>
      <w:marBottom w:val="0"/>
      <w:divBdr>
        <w:top w:val="none" w:sz="0" w:space="0" w:color="auto"/>
        <w:left w:val="none" w:sz="0" w:space="0" w:color="auto"/>
        <w:bottom w:val="none" w:sz="0" w:space="0" w:color="auto"/>
        <w:right w:val="none" w:sz="0" w:space="0" w:color="auto"/>
      </w:divBdr>
    </w:div>
    <w:div w:id="403840212">
      <w:bodyDiv w:val="1"/>
      <w:marLeft w:val="0"/>
      <w:marRight w:val="0"/>
      <w:marTop w:val="0"/>
      <w:marBottom w:val="0"/>
      <w:divBdr>
        <w:top w:val="none" w:sz="0" w:space="0" w:color="auto"/>
        <w:left w:val="none" w:sz="0" w:space="0" w:color="auto"/>
        <w:bottom w:val="none" w:sz="0" w:space="0" w:color="auto"/>
        <w:right w:val="none" w:sz="0" w:space="0" w:color="auto"/>
      </w:divBdr>
    </w:div>
    <w:div w:id="404761924">
      <w:bodyDiv w:val="1"/>
      <w:marLeft w:val="0"/>
      <w:marRight w:val="0"/>
      <w:marTop w:val="0"/>
      <w:marBottom w:val="0"/>
      <w:divBdr>
        <w:top w:val="none" w:sz="0" w:space="0" w:color="auto"/>
        <w:left w:val="none" w:sz="0" w:space="0" w:color="auto"/>
        <w:bottom w:val="none" w:sz="0" w:space="0" w:color="auto"/>
        <w:right w:val="none" w:sz="0" w:space="0" w:color="auto"/>
      </w:divBdr>
    </w:div>
    <w:div w:id="440758287">
      <w:bodyDiv w:val="1"/>
      <w:marLeft w:val="0"/>
      <w:marRight w:val="0"/>
      <w:marTop w:val="0"/>
      <w:marBottom w:val="0"/>
      <w:divBdr>
        <w:top w:val="none" w:sz="0" w:space="0" w:color="auto"/>
        <w:left w:val="none" w:sz="0" w:space="0" w:color="auto"/>
        <w:bottom w:val="none" w:sz="0" w:space="0" w:color="auto"/>
        <w:right w:val="none" w:sz="0" w:space="0" w:color="auto"/>
      </w:divBdr>
    </w:div>
    <w:div w:id="503403916">
      <w:bodyDiv w:val="1"/>
      <w:marLeft w:val="0"/>
      <w:marRight w:val="0"/>
      <w:marTop w:val="0"/>
      <w:marBottom w:val="0"/>
      <w:divBdr>
        <w:top w:val="none" w:sz="0" w:space="0" w:color="auto"/>
        <w:left w:val="none" w:sz="0" w:space="0" w:color="auto"/>
        <w:bottom w:val="none" w:sz="0" w:space="0" w:color="auto"/>
        <w:right w:val="none" w:sz="0" w:space="0" w:color="auto"/>
      </w:divBdr>
    </w:div>
    <w:div w:id="570774986">
      <w:bodyDiv w:val="1"/>
      <w:marLeft w:val="0"/>
      <w:marRight w:val="0"/>
      <w:marTop w:val="0"/>
      <w:marBottom w:val="0"/>
      <w:divBdr>
        <w:top w:val="none" w:sz="0" w:space="0" w:color="auto"/>
        <w:left w:val="none" w:sz="0" w:space="0" w:color="auto"/>
        <w:bottom w:val="none" w:sz="0" w:space="0" w:color="auto"/>
        <w:right w:val="none" w:sz="0" w:space="0" w:color="auto"/>
      </w:divBdr>
    </w:div>
    <w:div w:id="593637910">
      <w:bodyDiv w:val="1"/>
      <w:marLeft w:val="0"/>
      <w:marRight w:val="0"/>
      <w:marTop w:val="0"/>
      <w:marBottom w:val="0"/>
      <w:divBdr>
        <w:top w:val="none" w:sz="0" w:space="0" w:color="auto"/>
        <w:left w:val="none" w:sz="0" w:space="0" w:color="auto"/>
        <w:bottom w:val="none" w:sz="0" w:space="0" w:color="auto"/>
        <w:right w:val="none" w:sz="0" w:space="0" w:color="auto"/>
      </w:divBdr>
    </w:div>
    <w:div w:id="644747917">
      <w:bodyDiv w:val="1"/>
      <w:marLeft w:val="0"/>
      <w:marRight w:val="0"/>
      <w:marTop w:val="0"/>
      <w:marBottom w:val="0"/>
      <w:divBdr>
        <w:top w:val="none" w:sz="0" w:space="0" w:color="auto"/>
        <w:left w:val="none" w:sz="0" w:space="0" w:color="auto"/>
        <w:bottom w:val="none" w:sz="0" w:space="0" w:color="auto"/>
        <w:right w:val="none" w:sz="0" w:space="0" w:color="auto"/>
      </w:divBdr>
    </w:div>
    <w:div w:id="648633333">
      <w:bodyDiv w:val="1"/>
      <w:marLeft w:val="0"/>
      <w:marRight w:val="0"/>
      <w:marTop w:val="0"/>
      <w:marBottom w:val="0"/>
      <w:divBdr>
        <w:top w:val="none" w:sz="0" w:space="0" w:color="auto"/>
        <w:left w:val="none" w:sz="0" w:space="0" w:color="auto"/>
        <w:bottom w:val="none" w:sz="0" w:space="0" w:color="auto"/>
        <w:right w:val="none" w:sz="0" w:space="0" w:color="auto"/>
      </w:divBdr>
    </w:div>
    <w:div w:id="946044056">
      <w:bodyDiv w:val="1"/>
      <w:marLeft w:val="0"/>
      <w:marRight w:val="0"/>
      <w:marTop w:val="0"/>
      <w:marBottom w:val="0"/>
      <w:divBdr>
        <w:top w:val="none" w:sz="0" w:space="0" w:color="auto"/>
        <w:left w:val="none" w:sz="0" w:space="0" w:color="auto"/>
        <w:bottom w:val="none" w:sz="0" w:space="0" w:color="auto"/>
        <w:right w:val="none" w:sz="0" w:space="0" w:color="auto"/>
      </w:divBdr>
    </w:div>
    <w:div w:id="998382851">
      <w:bodyDiv w:val="1"/>
      <w:marLeft w:val="0"/>
      <w:marRight w:val="0"/>
      <w:marTop w:val="0"/>
      <w:marBottom w:val="0"/>
      <w:divBdr>
        <w:top w:val="none" w:sz="0" w:space="0" w:color="auto"/>
        <w:left w:val="none" w:sz="0" w:space="0" w:color="auto"/>
        <w:bottom w:val="none" w:sz="0" w:space="0" w:color="auto"/>
        <w:right w:val="none" w:sz="0" w:space="0" w:color="auto"/>
      </w:divBdr>
    </w:div>
    <w:div w:id="1033723782">
      <w:bodyDiv w:val="1"/>
      <w:marLeft w:val="0"/>
      <w:marRight w:val="0"/>
      <w:marTop w:val="0"/>
      <w:marBottom w:val="0"/>
      <w:divBdr>
        <w:top w:val="none" w:sz="0" w:space="0" w:color="auto"/>
        <w:left w:val="none" w:sz="0" w:space="0" w:color="auto"/>
        <w:bottom w:val="none" w:sz="0" w:space="0" w:color="auto"/>
        <w:right w:val="none" w:sz="0" w:space="0" w:color="auto"/>
      </w:divBdr>
    </w:div>
    <w:div w:id="1061444432">
      <w:bodyDiv w:val="1"/>
      <w:marLeft w:val="0"/>
      <w:marRight w:val="0"/>
      <w:marTop w:val="0"/>
      <w:marBottom w:val="0"/>
      <w:divBdr>
        <w:top w:val="none" w:sz="0" w:space="0" w:color="auto"/>
        <w:left w:val="none" w:sz="0" w:space="0" w:color="auto"/>
        <w:bottom w:val="none" w:sz="0" w:space="0" w:color="auto"/>
        <w:right w:val="none" w:sz="0" w:space="0" w:color="auto"/>
      </w:divBdr>
    </w:div>
    <w:div w:id="1166092411">
      <w:bodyDiv w:val="1"/>
      <w:marLeft w:val="0"/>
      <w:marRight w:val="0"/>
      <w:marTop w:val="0"/>
      <w:marBottom w:val="0"/>
      <w:divBdr>
        <w:top w:val="none" w:sz="0" w:space="0" w:color="auto"/>
        <w:left w:val="none" w:sz="0" w:space="0" w:color="auto"/>
        <w:bottom w:val="none" w:sz="0" w:space="0" w:color="auto"/>
        <w:right w:val="none" w:sz="0" w:space="0" w:color="auto"/>
      </w:divBdr>
    </w:div>
    <w:div w:id="1333600630">
      <w:bodyDiv w:val="1"/>
      <w:marLeft w:val="0"/>
      <w:marRight w:val="0"/>
      <w:marTop w:val="0"/>
      <w:marBottom w:val="0"/>
      <w:divBdr>
        <w:top w:val="none" w:sz="0" w:space="0" w:color="auto"/>
        <w:left w:val="none" w:sz="0" w:space="0" w:color="auto"/>
        <w:bottom w:val="none" w:sz="0" w:space="0" w:color="auto"/>
        <w:right w:val="none" w:sz="0" w:space="0" w:color="auto"/>
      </w:divBdr>
    </w:div>
    <w:div w:id="1344238084">
      <w:bodyDiv w:val="1"/>
      <w:marLeft w:val="0"/>
      <w:marRight w:val="0"/>
      <w:marTop w:val="0"/>
      <w:marBottom w:val="0"/>
      <w:divBdr>
        <w:top w:val="none" w:sz="0" w:space="0" w:color="auto"/>
        <w:left w:val="none" w:sz="0" w:space="0" w:color="auto"/>
        <w:bottom w:val="none" w:sz="0" w:space="0" w:color="auto"/>
        <w:right w:val="none" w:sz="0" w:space="0" w:color="auto"/>
      </w:divBdr>
    </w:div>
    <w:div w:id="1380671097">
      <w:bodyDiv w:val="1"/>
      <w:marLeft w:val="0"/>
      <w:marRight w:val="0"/>
      <w:marTop w:val="0"/>
      <w:marBottom w:val="0"/>
      <w:divBdr>
        <w:top w:val="none" w:sz="0" w:space="0" w:color="auto"/>
        <w:left w:val="none" w:sz="0" w:space="0" w:color="auto"/>
        <w:bottom w:val="none" w:sz="0" w:space="0" w:color="auto"/>
        <w:right w:val="none" w:sz="0" w:space="0" w:color="auto"/>
      </w:divBdr>
    </w:div>
    <w:div w:id="1392652755">
      <w:bodyDiv w:val="1"/>
      <w:marLeft w:val="0"/>
      <w:marRight w:val="0"/>
      <w:marTop w:val="0"/>
      <w:marBottom w:val="0"/>
      <w:divBdr>
        <w:top w:val="none" w:sz="0" w:space="0" w:color="auto"/>
        <w:left w:val="none" w:sz="0" w:space="0" w:color="auto"/>
        <w:bottom w:val="none" w:sz="0" w:space="0" w:color="auto"/>
        <w:right w:val="none" w:sz="0" w:space="0" w:color="auto"/>
      </w:divBdr>
    </w:div>
    <w:div w:id="1528173524">
      <w:bodyDiv w:val="1"/>
      <w:marLeft w:val="0"/>
      <w:marRight w:val="0"/>
      <w:marTop w:val="0"/>
      <w:marBottom w:val="0"/>
      <w:divBdr>
        <w:top w:val="none" w:sz="0" w:space="0" w:color="auto"/>
        <w:left w:val="none" w:sz="0" w:space="0" w:color="auto"/>
        <w:bottom w:val="none" w:sz="0" w:space="0" w:color="auto"/>
        <w:right w:val="none" w:sz="0" w:space="0" w:color="auto"/>
      </w:divBdr>
    </w:div>
    <w:div w:id="1613171006">
      <w:bodyDiv w:val="1"/>
      <w:marLeft w:val="0"/>
      <w:marRight w:val="0"/>
      <w:marTop w:val="0"/>
      <w:marBottom w:val="0"/>
      <w:divBdr>
        <w:top w:val="none" w:sz="0" w:space="0" w:color="auto"/>
        <w:left w:val="none" w:sz="0" w:space="0" w:color="auto"/>
        <w:bottom w:val="none" w:sz="0" w:space="0" w:color="auto"/>
        <w:right w:val="none" w:sz="0" w:space="0" w:color="auto"/>
      </w:divBdr>
    </w:div>
    <w:div w:id="1666592048">
      <w:bodyDiv w:val="1"/>
      <w:marLeft w:val="0"/>
      <w:marRight w:val="0"/>
      <w:marTop w:val="0"/>
      <w:marBottom w:val="0"/>
      <w:divBdr>
        <w:top w:val="none" w:sz="0" w:space="0" w:color="auto"/>
        <w:left w:val="none" w:sz="0" w:space="0" w:color="auto"/>
        <w:bottom w:val="none" w:sz="0" w:space="0" w:color="auto"/>
        <w:right w:val="none" w:sz="0" w:space="0" w:color="auto"/>
      </w:divBdr>
    </w:div>
    <w:div w:id="1733890713">
      <w:bodyDiv w:val="1"/>
      <w:marLeft w:val="0"/>
      <w:marRight w:val="0"/>
      <w:marTop w:val="0"/>
      <w:marBottom w:val="0"/>
      <w:divBdr>
        <w:top w:val="none" w:sz="0" w:space="0" w:color="auto"/>
        <w:left w:val="none" w:sz="0" w:space="0" w:color="auto"/>
        <w:bottom w:val="none" w:sz="0" w:space="0" w:color="auto"/>
        <w:right w:val="none" w:sz="0" w:space="0" w:color="auto"/>
      </w:divBdr>
    </w:div>
    <w:div w:id="1836412392">
      <w:bodyDiv w:val="1"/>
      <w:marLeft w:val="0"/>
      <w:marRight w:val="0"/>
      <w:marTop w:val="0"/>
      <w:marBottom w:val="0"/>
      <w:divBdr>
        <w:top w:val="none" w:sz="0" w:space="0" w:color="auto"/>
        <w:left w:val="none" w:sz="0" w:space="0" w:color="auto"/>
        <w:bottom w:val="none" w:sz="0" w:space="0" w:color="auto"/>
        <w:right w:val="none" w:sz="0" w:space="0" w:color="auto"/>
      </w:divBdr>
    </w:div>
    <w:div w:id="2059819335">
      <w:bodyDiv w:val="1"/>
      <w:marLeft w:val="0"/>
      <w:marRight w:val="0"/>
      <w:marTop w:val="0"/>
      <w:marBottom w:val="0"/>
      <w:divBdr>
        <w:top w:val="none" w:sz="0" w:space="0" w:color="auto"/>
        <w:left w:val="none" w:sz="0" w:space="0" w:color="auto"/>
        <w:bottom w:val="none" w:sz="0" w:space="0" w:color="auto"/>
        <w:right w:val="none" w:sz="0" w:space="0" w:color="auto"/>
      </w:divBdr>
    </w:div>
    <w:div w:id="2087917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cid:image003.jpg@01D5E254.D05ACEC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2.png@01D5E254.D05ACEC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cid:image004.jpg@01D5E254.D05ACEC0" TargetMode="Externa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F:\Expression%20des%20Besoins\Doc%20type\Expression%20des%20besoins\CCP-RC-AE\CCP.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46BA22-D5FE-471E-A93E-BD5EA7841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CCP</Template>
  <TotalTime>16</TotalTime>
  <Pages>69</Pages>
  <Words>18091</Words>
  <Characters>99755</Characters>
  <Application>Microsoft Office Word</Application>
  <DocSecurity>0</DocSecurity>
  <Lines>831</Lines>
  <Paragraphs>235</Paragraphs>
  <ScaleCrop>false</ScaleCrop>
  <HeadingPairs>
    <vt:vector size="2" baseType="variant">
      <vt:variant>
        <vt:lpstr>Titre</vt:lpstr>
      </vt:variant>
      <vt:variant>
        <vt:i4>1</vt:i4>
      </vt:variant>
    </vt:vector>
  </HeadingPairs>
  <TitlesOfParts>
    <vt:vector size="1" baseType="lpstr">
      <vt:lpstr>ASSISTANCE PUBLIQUE - HOPITAUX DE PARIS</vt:lpstr>
    </vt:vector>
  </TitlesOfParts>
  <Company>DACHA</Company>
  <LinksUpToDate>false</LinksUpToDate>
  <CharactersWithSpaces>117611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ASSISTANCE PUBLIQUE - HOPITAUX DE PARIS</dc:title>
  <dc:creator>villaume</dc:creator>
  <cp:lastModifiedBy>BAGAYOKO Adama</cp:lastModifiedBy>
  <cp:revision>6</cp:revision>
  <cp:lastPrinted>2024-11-18T11:33:00Z</cp:lastPrinted>
  <dcterms:created xsi:type="dcterms:W3CDTF">2024-11-29T09:06:00Z</dcterms:created>
  <dcterms:modified xsi:type="dcterms:W3CDTF">2024-12-04T13:58:00Z</dcterms:modified>
</cp:coreProperties>
</file>